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EE2C6" w14:textId="7F42D23F" w:rsidR="00B55FE0" w:rsidRPr="00122DF8" w:rsidRDefault="00B55FE0" w:rsidP="00B55FE0">
      <w:pPr>
        <w:pStyle w:val="AlgorithmHeading"/>
        <w:rPr>
          <w:vertAlign w:val="subscript"/>
        </w:rPr>
      </w:pPr>
      <w:bookmarkStart w:id="2" w:name="_Toc311441023"/>
      <w:bookmarkStart w:id="3" w:name="_Toc311441571"/>
      <w:bookmarkStart w:id="4" w:name="_Toc311441785"/>
      <w:bookmarkStart w:id="5" w:name="_Toc311444828"/>
      <w:bookmarkStart w:id="6" w:name="_Toc311461615"/>
      <w:bookmarkStart w:id="7" w:name="_Toc311464129"/>
      <w:bookmarkStart w:id="8" w:name="_Toc311464186"/>
      <w:bookmarkStart w:id="9" w:name="_Toc311464223"/>
      <w:bookmarkStart w:id="10" w:name="_Toc311464254"/>
      <w:bookmarkStart w:id="11" w:name="_Toc311465360"/>
      <w:bookmarkStart w:id="12" w:name="_Toc311469762"/>
      <w:bookmarkStart w:id="13" w:name="_Toc311470068"/>
      <w:bookmarkStart w:id="14" w:name="_Toc311470204"/>
      <w:bookmarkStart w:id="15" w:name="_Toc311470722"/>
      <w:bookmarkStart w:id="16" w:name="_Toc311472368"/>
      <w:bookmarkStart w:id="17" w:name="_Toc311472527"/>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43FE6B52" w14:textId="71664C98" w:rsidR="00B55FE0" w:rsidRPr="0028614A" w:rsidRDefault="00BA3B36" w:rsidP="0028614A">
      <w:pPr>
        <w:spacing w:line="360" w:lineRule="auto"/>
        <w:jc w:val="center"/>
        <w:rPr>
          <w:b/>
          <w:sz w:val="56"/>
        </w:rPr>
      </w:pPr>
      <w:r>
        <w:rPr>
          <w:b/>
          <w:sz w:val="56"/>
        </w:rPr>
        <w:t>202</w:t>
      </w:r>
      <w:del w:id="18" w:author="Samuel Dent" w:date="2022-05-04T05:57:00Z">
        <w:r w:rsidR="00D2652F" w:rsidDel="00C07C25">
          <w:rPr>
            <w:b/>
            <w:sz w:val="56"/>
          </w:rPr>
          <w:delText>2</w:delText>
        </w:r>
      </w:del>
      <w:ins w:id="19" w:author="Samuel Dent" w:date="2022-05-04T05:57:00Z">
        <w:r w:rsidR="00C07C25">
          <w:rPr>
            <w:b/>
            <w:sz w:val="56"/>
          </w:rPr>
          <w:t>3</w:t>
        </w:r>
      </w:ins>
      <w:r>
        <w:rPr>
          <w:b/>
          <w:sz w:val="56"/>
        </w:rPr>
        <w:t xml:space="preserve"> </w:t>
      </w:r>
      <w:r w:rsidR="00B55FE0" w:rsidRPr="008F033B">
        <w:rPr>
          <w:b/>
          <w:sz w:val="56"/>
        </w:rPr>
        <w:t>Illinois</w:t>
      </w:r>
      <w:r w:rsidR="00B55FE0" w:rsidRPr="0042413F">
        <w:rPr>
          <w:b/>
          <w:sz w:val="56"/>
          <w:szCs w:val="56"/>
        </w:rPr>
        <w:t xml:space="preserve"> Statewide</w:t>
      </w:r>
      <w:bookmarkStart w:id="20" w:name="_Toc311441024"/>
      <w:bookmarkStart w:id="21" w:name="_Toc311441572"/>
      <w:bookmarkStart w:id="22" w:name="_Toc311441786"/>
      <w:bookmarkStart w:id="23" w:name="_Toc311444829"/>
      <w:bookmarkStart w:id="24" w:name="_Toc311461616"/>
      <w:bookmarkStart w:id="25" w:name="_Toc311464130"/>
      <w:bookmarkStart w:id="26" w:name="_Toc311464187"/>
      <w:bookmarkStart w:id="27" w:name="_Toc311464224"/>
      <w:bookmarkStart w:id="28" w:name="_Toc311464255"/>
      <w:bookmarkStart w:id="29" w:name="_Toc311465361"/>
      <w:bookmarkStart w:id="30" w:name="_Toc311469763"/>
      <w:bookmarkStart w:id="31" w:name="_Toc311470069"/>
      <w:bookmarkStart w:id="32" w:name="_Toc311470205"/>
      <w:bookmarkStart w:id="33" w:name="_Toc311470723"/>
      <w:bookmarkStart w:id="34" w:name="_Toc311472369"/>
      <w:bookmarkStart w:id="35" w:name="_Toc311472528"/>
      <w:r w:rsidR="0028614A">
        <w:rPr>
          <w:b/>
          <w:sz w:val="56"/>
        </w:rPr>
        <w:t xml:space="preserve"> </w:t>
      </w:r>
      <w:r w:rsidR="00B55FE0" w:rsidRPr="008F033B">
        <w:rPr>
          <w:b/>
          <w:sz w:val="56"/>
        </w:rPr>
        <w:t>Technical Reference Manual</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8614A">
        <w:rPr>
          <w:b/>
          <w:sz w:val="56"/>
        </w:rPr>
        <w:t xml:space="preserve"> </w:t>
      </w:r>
      <w:r w:rsidR="00B55FE0" w:rsidRPr="0042413F">
        <w:rPr>
          <w:b/>
          <w:sz w:val="56"/>
          <w:szCs w:val="56"/>
        </w:rPr>
        <w:t>for Energy Efficiency</w:t>
      </w:r>
    </w:p>
    <w:p w14:paraId="1267F4C5" w14:textId="16762B8A" w:rsidR="00B55FE0" w:rsidRDefault="005C34BA" w:rsidP="00B55FE0">
      <w:pPr>
        <w:spacing w:line="360" w:lineRule="auto"/>
        <w:jc w:val="center"/>
        <w:rPr>
          <w:b/>
          <w:sz w:val="56"/>
          <w:szCs w:val="56"/>
        </w:rPr>
      </w:pPr>
      <w:r>
        <w:rPr>
          <w:b/>
          <w:sz w:val="56"/>
          <w:szCs w:val="56"/>
        </w:rPr>
        <w:t xml:space="preserve">Version </w:t>
      </w:r>
      <w:r w:rsidR="00D2652F">
        <w:rPr>
          <w:b/>
          <w:sz w:val="56"/>
          <w:szCs w:val="56"/>
        </w:rPr>
        <w:t>1</w:t>
      </w:r>
      <w:del w:id="36" w:author="Samuel Dent" w:date="2022-05-04T05:57:00Z">
        <w:r w:rsidR="00D2652F" w:rsidDel="00C07C25">
          <w:rPr>
            <w:b/>
            <w:sz w:val="56"/>
            <w:szCs w:val="56"/>
          </w:rPr>
          <w:delText>0</w:delText>
        </w:r>
      </w:del>
      <w:ins w:id="37" w:author="Samuel Dent" w:date="2022-05-04T05:57:00Z">
        <w:r w:rsidR="00C07C25">
          <w:rPr>
            <w:b/>
            <w:sz w:val="56"/>
            <w:szCs w:val="56"/>
          </w:rPr>
          <w:t>1</w:t>
        </w:r>
      </w:ins>
      <w:r w:rsidR="00B55FE0">
        <w:rPr>
          <w:b/>
          <w:sz w:val="56"/>
          <w:szCs w:val="56"/>
        </w:rPr>
        <w:t>.0</w:t>
      </w:r>
    </w:p>
    <w:p w14:paraId="1784FB51" w14:textId="77777777" w:rsidR="00A35483" w:rsidRDefault="00A35483" w:rsidP="00B55FE0">
      <w:pPr>
        <w:spacing w:line="360" w:lineRule="auto"/>
        <w:jc w:val="center"/>
        <w:rPr>
          <w:b/>
          <w:sz w:val="56"/>
          <w:szCs w:val="56"/>
        </w:rPr>
      </w:pPr>
    </w:p>
    <w:p w14:paraId="7DABF482" w14:textId="5DBC2FDC" w:rsidR="0028614A" w:rsidRDefault="0028614A" w:rsidP="00B55FE0">
      <w:pPr>
        <w:spacing w:line="360" w:lineRule="auto"/>
        <w:jc w:val="center"/>
        <w:rPr>
          <w:b/>
          <w:sz w:val="56"/>
          <w:szCs w:val="56"/>
        </w:rPr>
      </w:pPr>
      <w:r>
        <w:rPr>
          <w:b/>
          <w:sz w:val="56"/>
          <w:szCs w:val="56"/>
        </w:rPr>
        <w:t>Volume 1: Overview and User Guide</w:t>
      </w:r>
    </w:p>
    <w:p w14:paraId="48D01B3C" w14:textId="77777777" w:rsidR="0028614A" w:rsidRPr="0042413F" w:rsidRDefault="0028614A" w:rsidP="00B55FE0">
      <w:pPr>
        <w:spacing w:line="360" w:lineRule="auto"/>
        <w:jc w:val="center"/>
        <w:rPr>
          <w:b/>
          <w:sz w:val="56"/>
          <w:szCs w:val="56"/>
        </w:rPr>
      </w:pPr>
    </w:p>
    <w:p w14:paraId="72B197F2" w14:textId="34E9C3C6" w:rsidR="00B55FE0" w:rsidRDefault="001F41F7" w:rsidP="0028614A">
      <w:pPr>
        <w:jc w:val="center"/>
        <w:rPr>
          <w:b/>
          <w:sz w:val="48"/>
          <w:szCs w:val="48"/>
        </w:rPr>
      </w:pPr>
      <w:del w:id="38" w:author="Samuel Dent" w:date="2022-05-04T05:57:00Z">
        <w:r w:rsidDel="00C07C25">
          <w:rPr>
            <w:b/>
            <w:sz w:val="48"/>
            <w:szCs w:val="48"/>
          </w:rPr>
          <w:delText>FINAL</w:delText>
        </w:r>
      </w:del>
      <w:ins w:id="39" w:author="Samuel Dent" w:date="2022-05-04T05:57:00Z">
        <w:del w:id="40" w:author="Sam Dent" w:date="2022-09-20T09:12:00Z">
          <w:r w:rsidR="00C07C25" w:rsidDel="003476EA">
            <w:rPr>
              <w:b/>
              <w:sz w:val="48"/>
              <w:szCs w:val="48"/>
            </w:rPr>
            <w:delText>DRAFT</w:delText>
          </w:r>
        </w:del>
      </w:ins>
      <w:ins w:id="41" w:author="Sam Dent" w:date="2022-09-20T09:12:00Z">
        <w:r w:rsidR="003476EA">
          <w:rPr>
            <w:b/>
            <w:sz w:val="48"/>
            <w:szCs w:val="48"/>
          </w:rPr>
          <w:t>FINAL</w:t>
        </w:r>
      </w:ins>
    </w:p>
    <w:p w14:paraId="221F263D" w14:textId="7412852B" w:rsidR="00B55FE0" w:rsidRPr="002F27B8" w:rsidRDefault="00EF0F34" w:rsidP="00B55FE0">
      <w:pPr>
        <w:jc w:val="center"/>
        <w:rPr>
          <w:b/>
          <w:sz w:val="48"/>
          <w:szCs w:val="48"/>
        </w:rPr>
      </w:pPr>
      <w:del w:id="42" w:author="Samuel Dent" w:date="2022-05-04T05:59:00Z">
        <w:r w:rsidDel="00DD4578">
          <w:rPr>
            <w:b/>
            <w:sz w:val="48"/>
            <w:szCs w:val="48"/>
          </w:rPr>
          <w:delText xml:space="preserve">September </w:delText>
        </w:r>
      </w:del>
      <w:ins w:id="43" w:author="Samuel Dent" w:date="2022-05-04T05:59:00Z">
        <w:del w:id="44" w:author="Sam Dent" w:date="2022-08-04T04:29:00Z">
          <w:r w:rsidR="00DD4578" w:rsidDel="00465DE4">
            <w:rPr>
              <w:b/>
              <w:sz w:val="48"/>
              <w:szCs w:val="48"/>
            </w:rPr>
            <w:delText>June</w:delText>
          </w:r>
        </w:del>
      </w:ins>
      <w:ins w:id="45" w:author="Sam Dent" w:date="2022-09-07T08:30:00Z">
        <w:r w:rsidR="00664BE7">
          <w:rPr>
            <w:b/>
            <w:sz w:val="48"/>
            <w:szCs w:val="48"/>
          </w:rPr>
          <w:t>September</w:t>
        </w:r>
      </w:ins>
      <w:ins w:id="46" w:author="Samuel Dent" w:date="2022-05-04T05:59:00Z">
        <w:r w:rsidR="00DD4578">
          <w:rPr>
            <w:b/>
            <w:sz w:val="48"/>
            <w:szCs w:val="48"/>
          </w:rPr>
          <w:t xml:space="preserve"> </w:t>
        </w:r>
      </w:ins>
      <w:del w:id="47" w:author="Sam Dent" w:date="2022-08-04T04:29:00Z">
        <w:r w:rsidR="001F41F7" w:rsidDel="00465DE4">
          <w:rPr>
            <w:b/>
            <w:sz w:val="48"/>
            <w:szCs w:val="48"/>
          </w:rPr>
          <w:delText>24</w:delText>
        </w:r>
      </w:del>
      <w:ins w:id="48" w:author="Sam Dent" w:date="2022-09-20T09:12:00Z">
        <w:r w:rsidR="003476EA">
          <w:rPr>
            <w:b/>
            <w:sz w:val="48"/>
            <w:szCs w:val="48"/>
          </w:rPr>
          <w:t>2</w:t>
        </w:r>
        <w:del w:id="49" w:author="Kalee Whitehouse" w:date="2022-09-22T14:13:00Z">
          <w:r w:rsidR="003476EA" w:rsidDel="00912B2D">
            <w:rPr>
              <w:b/>
              <w:sz w:val="48"/>
              <w:szCs w:val="48"/>
            </w:rPr>
            <w:delText>3</w:delText>
          </w:r>
        </w:del>
      </w:ins>
      <w:ins w:id="50" w:author="Kalee Whitehouse" w:date="2022-09-22T14:13:00Z">
        <w:r w:rsidR="00912B2D">
          <w:rPr>
            <w:b/>
            <w:sz w:val="48"/>
            <w:szCs w:val="48"/>
          </w:rPr>
          <w:t>2</w:t>
        </w:r>
      </w:ins>
      <w:r w:rsidR="00655CE6">
        <w:rPr>
          <w:b/>
          <w:sz w:val="48"/>
          <w:szCs w:val="48"/>
        </w:rPr>
        <w:t>, 20</w:t>
      </w:r>
      <w:r w:rsidR="00B14B8F">
        <w:rPr>
          <w:b/>
          <w:sz w:val="48"/>
          <w:szCs w:val="48"/>
        </w:rPr>
        <w:t>2</w:t>
      </w:r>
      <w:ins w:id="51" w:author="Samuel Dent" w:date="2022-05-04T05:59:00Z">
        <w:r w:rsidR="00DD4578">
          <w:rPr>
            <w:b/>
            <w:sz w:val="48"/>
            <w:szCs w:val="48"/>
          </w:rPr>
          <w:t>2</w:t>
        </w:r>
      </w:ins>
      <w:del w:id="52" w:author="Samuel Dent" w:date="2022-05-04T05:59:00Z">
        <w:r w:rsidR="00D2652F" w:rsidDel="00DD4578">
          <w:rPr>
            <w:b/>
            <w:sz w:val="48"/>
            <w:szCs w:val="48"/>
          </w:rPr>
          <w:delText>1</w:delText>
        </w:r>
      </w:del>
    </w:p>
    <w:p w14:paraId="200AA770" w14:textId="77777777" w:rsidR="00B55FE0" w:rsidRDefault="00B55FE0" w:rsidP="00B55FE0">
      <w:pPr>
        <w:jc w:val="center"/>
        <w:rPr>
          <w:b/>
          <w:sz w:val="48"/>
          <w:szCs w:val="48"/>
        </w:rPr>
      </w:pPr>
    </w:p>
    <w:p w14:paraId="53C62CC8" w14:textId="77777777" w:rsidR="00B55FE0" w:rsidRPr="004B2377" w:rsidRDefault="00B55FE0" w:rsidP="00B55FE0">
      <w:pPr>
        <w:jc w:val="center"/>
        <w:rPr>
          <w:b/>
          <w:sz w:val="48"/>
          <w:szCs w:val="48"/>
        </w:rPr>
      </w:pPr>
      <w:r>
        <w:rPr>
          <w:b/>
          <w:sz w:val="48"/>
          <w:szCs w:val="48"/>
        </w:rPr>
        <w:t>Effective:</w:t>
      </w:r>
    </w:p>
    <w:p w14:paraId="74B0DE3A" w14:textId="5D37BCAB" w:rsidR="00B55FE0" w:rsidRPr="00447701" w:rsidRDefault="00B55FE0" w:rsidP="00B55FE0">
      <w:pPr>
        <w:jc w:val="center"/>
        <w:rPr>
          <w:b/>
          <w:sz w:val="48"/>
          <w:szCs w:val="48"/>
        </w:rPr>
      </w:pPr>
      <w:r w:rsidRPr="00447701">
        <w:rPr>
          <w:b/>
          <w:sz w:val="48"/>
          <w:szCs w:val="48"/>
        </w:rPr>
        <w:t>J</w:t>
      </w:r>
      <w:r w:rsidR="00CD7B1C">
        <w:rPr>
          <w:b/>
          <w:sz w:val="48"/>
          <w:szCs w:val="48"/>
        </w:rPr>
        <w:t>anuary</w:t>
      </w:r>
      <w:r w:rsidRPr="00447701">
        <w:rPr>
          <w:b/>
          <w:sz w:val="48"/>
          <w:szCs w:val="48"/>
        </w:rPr>
        <w:t xml:space="preserve"> 1, 20</w:t>
      </w:r>
      <w:r w:rsidR="00BA3B36">
        <w:rPr>
          <w:b/>
          <w:sz w:val="48"/>
          <w:szCs w:val="48"/>
        </w:rPr>
        <w:t>2</w:t>
      </w:r>
      <w:ins w:id="53" w:author="Samuel Dent" w:date="2022-05-04T06:00:00Z">
        <w:r w:rsidR="00DD4578">
          <w:rPr>
            <w:b/>
            <w:sz w:val="48"/>
            <w:szCs w:val="48"/>
          </w:rPr>
          <w:t>3</w:t>
        </w:r>
      </w:ins>
      <w:del w:id="54" w:author="Samuel Dent" w:date="2022-05-04T06:00:00Z">
        <w:r w:rsidR="00D2652F" w:rsidDel="00DD4578">
          <w:rPr>
            <w:b/>
            <w:sz w:val="48"/>
            <w:szCs w:val="48"/>
          </w:rPr>
          <w:delText>2</w:delText>
        </w:r>
      </w:del>
    </w:p>
    <w:p w14:paraId="48D21E62" w14:textId="77777777" w:rsidR="00093DD8" w:rsidRPr="00AF2C4A" w:rsidRDefault="00093DD8" w:rsidP="00B55FE0">
      <w:pPr>
        <w:jc w:val="center"/>
      </w:pPr>
    </w:p>
    <w:p w14:paraId="6F12A905" w14:textId="19F04F84" w:rsidR="00415A53" w:rsidRDefault="00415A53" w:rsidP="005435FA">
      <w:pPr>
        <w:jc w:val="center"/>
        <w:rPr>
          <w:rFonts w:eastAsiaTheme="minorEastAsia" w:cstheme="minorBidi"/>
          <w:b/>
          <w:bCs/>
          <w:noProof/>
          <w:sz w:val="22"/>
        </w:rPr>
        <w:sectPr w:rsidR="00415A53" w:rsidSect="00701A80">
          <w:headerReference w:type="default" r:id="rId11"/>
          <w:footerReference w:type="default" r:id="rId12"/>
          <w:pgSz w:w="12240" w:h="15840"/>
          <w:pgMar w:top="1440" w:right="1440" w:bottom="1440" w:left="1440" w:header="720" w:footer="720" w:gutter="0"/>
          <w:cols w:space="720"/>
          <w:docGrid w:linePitch="360"/>
        </w:sectPr>
      </w:pPr>
    </w:p>
    <w:p w14:paraId="25BCB1D6" w14:textId="7CF33D03" w:rsidR="002F4162" w:rsidRPr="00447701" w:rsidRDefault="002F4162" w:rsidP="00447701">
      <w:pPr>
        <w:jc w:val="center"/>
        <w:rPr>
          <w:rStyle w:val="BookTitle"/>
          <w:smallCaps w:val="0"/>
          <w:sz w:val="24"/>
          <w:szCs w:val="24"/>
        </w:rPr>
      </w:pPr>
      <w:bookmarkStart w:id="75" w:name="_Toc311470074"/>
      <w:r w:rsidRPr="00447701">
        <w:rPr>
          <w:rStyle w:val="BookTitle"/>
          <w:smallCaps w:val="0"/>
          <w:sz w:val="24"/>
          <w:szCs w:val="24"/>
        </w:rPr>
        <w:lastRenderedPageBreak/>
        <w:t>Table of Contents</w:t>
      </w:r>
    </w:p>
    <w:p w14:paraId="4C549BFD" w14:textId="26368362" w:rsidR="008C394A" w:rsidRPr="00447701" w:rsidRDefault="008C394A" w:rsidP="008C394A">
      <w:pPr>
        <w:rPr>
          <w:rStyle w:val="BookTitle"/>
          <w:sz w:val="22"/>
          <w:szCs w:val="24"/>
        </w:rPr>
      </w:pPr>
      <w:r w:rsidRPr="00447701">
        <w:rPr>
          <w:rStyle w:val="BookTitle"/>
          <w:sz w:val="22"/>
          <w:szCs w:val="24"/>
        </w:rPr>
        <w:t>Volume 1: Overview and User Guide</w:t>
      </w:r>
    </w:p>
    <w:p w14:paraId="7C3A3D12" w14:textId="587F9E9F" w:rsidR="00CC4A36" w:rsidRDefault="002F4162">
      <w:pPr>
        <w:pStyle w:val="TOC1"/>
        <w:rPr>
          <w:ins w:id="76" w:author="Kalee Whitehouse" w:date="2022-09-09T12:19:00Z"/>
          <w:rFonts w:asciiTheme="minorHAnsi" w:eastAsiaTheme="minorEastAsia" w:hAnsiTheme="minorHAnsi" w:cstheme="minorBidi"/>
          <w:noProof/>
        </w:rPr>
      </w:pPr>
      <w:r>
        <w:rPr>
          <w:rStyle w:val="BookTitle"/>
          <w:caps/>
          <w:smallCaps w:val="0"/>
          <w:sz w:val="24"/>
          <w:szCs w:val="24"/>
        </w:rPr>
        <w:fldChar w:fldCharType="begin"/>
      </w:r>
      <w:r>
        <w:rPr>
          <w:rStyle w:val="BookTitle"/>
          <w:caps/>
          <w:sz w:val="24"/>
          <w:szCs w:val="24"/>
        </w:rPr>
        <w:instrText xml:space="preserve"> TOC \o "1-1" \h \z \t "Heading 2,2,Heading 3,3,Heading 3.1,3" </w:instrText>
      </w:r>
      <w:r>
        <w:rPr>
          <w:rStyle w:val="BookTitle"/>
          <w:caps/>
          <w:smallCaps w:val="0"/>
          <w:sz w:val="24"/>
          <w:szCs w:val="24"/>
        </w:rPr>
        <w:fldChar w:fldCharType="separate"/>
      </w:r>
      <w:ins w:id="77" w:author="Kalee Whitehouse" w:date="2022-09-09T12:19:00Z">
        <w:r w:rsidR="00CC4A36" w:rsidRPr="0093233A">
          <w:rPr>
            <w:rStyle w:val="Hyperlink"/>
            <w:rFonts w:eastAsiaTheme="minorEastAsia"/>
            <w:noProof/>
          </w:rPr>
          <w:fldChar w:fldCharType="begin"/>
        </w:r>
        <w:r w:rsidR="00CC4A36" w:rsidRPr="0093233A">
          <w:rPr>
            <w:rStyle w:val="Hyperlink"/>
            <w:rFonts w:eastAsiaTheme="minorEastAsia"/>
            <w:noProof/>
          </w:rPr>
          <w:instrText xml:space="preserve"> </w:instrText>
        </w:r>
        <w:r w:rsidR="00CC4A36">
          <w:rPr>
            <w:noProof/>
          </w:rPr>
          <w:instrText>HYPERLINK \l "_Toc113618404"</w:instrText>
        </w:r>
        <w:r w:rsidR="00CC4A36" w:rsidRPr="0093233A">
          <w:rPr>
            <w:rStyle w:val="Hyperlink"/>
            <w:rFonts w:eastAsiaTheme="minorEastAsia"/>
            <w:noProof/>
          </w:rPr>
          <w:instrText xml:space="preserve"> </w:instrText>
        </w:r>
        <w:r w:rsidR="00CC4A36" w:rsidRPr="0093233A">
          <w:rPr>
            <w:rStyle w:val="Hyperlink"/>
            <w:rFonts w:eastAsiaTheme="minorEastAsia"/>
            <w:noProof/>
          </w:rPr>
          <w:fldChar w:fldCharType="separate"/>
        </w:r>
        <w:r w:rsidR="00CC4A36" w:rsidRPr="0093233A">
          <w:rPr>
            <w:rStyle w:val="Hyperlink"/>
            <w:rFonts w:eastAsiaTheme="minorEastAsia"/>
            <w:noProof/>
            <w14:scene3d>
              <w14:camera w14:prst="orthographicFront"/>
              <w14:lightRig w14:rig="threePt" w14:dir="t">
                <w14:rot w14:lat="0" w14:lon="0" w14:rev="0"/>
              </w14:lightRig>
            </w14:scene3d>
          </w:rPr>
          <w:t>1</w:t>
        </w:r>
        <w:r w:rsidR="00CC4A36">
          <w:rPr>
            <w:rFonts w:asciiTheme="minorHAnsi" w:eastAsiaTheme="minorEastAsia" w:hAnsiTheme="minorHAnsi" w:cstheme="minorBidi"/>
            <w:noProof/>
          </w:rPr>
          <w:tab/>
        </w:r>
        <w:r w:rsidR="00CC4A36" w:rsidRPr="0093233A">
          <w:rPr>
            <w:rStyle w:val="Hyperlink"/>
            <w:rFonts w:eastAsiaTheme="minorEastAsia"/>
            <w:noProof/>
          </w:rPr>
          <w:t>Purpose of the TRM</w:t>
        </w:r>
        <w:r w:rsidR="00CC4A36">
          <w:rPr>
            <w:noProof/>
            <w:webHidden/>
          </w:rPr>
          <w:tab/>
        </w:r>
        <w:r w:rsidR="00CC4A36">
          <w:rPr>
            <w:noProof/>
            <w:webHidden/>
          </w:rPr>
          <w:fldChar w:fldCharType="begin"/>
        </w:r>
        <w:r w:rsidR="00CC4A36">
          <w:rPr>
            <w:noProof/>
            <w:webHidden/>
          </w:rPr>
          <w:instrText xml:space="preserve"> PAGEREF _Toc113618404 \h </w:instrText>
        </w:r>
      </w:ins>
      <w:r w:rsidR="00CC4A36">
        <w:rPr>
          <w:noProof/>
          <w:webHidden/>
        </w:rPr>
      </w:r>
      <w:r w:rsidR="00CC4A36">
        <w:rPr>
          <w:noProof/>
          <w:webHidden/>
        </w:rPr>
        <w:fldChar w:fldCharType="separate"/>
      </w:r>
      <w:ins w:id="78" w:author="Kalee Whitehouse" w:date="2022-09-09T12:19:00Z">
        <w:r w:rsidR="00CC4A36">
          <w:rPr>
            <w:noProof/>
            <w:webHidden/>
          </w:rPr>
          <w:t>5</w:t>
        </w:r>
        <w:r w:rsidR="00CC4A36">
          <w:rPr>
            <w:noProof/>
            <w:webHidden/>
          </w:rPr>
          <w:fldChar w:fldCharType="end"/>
        </w:r>
        <w:r w:rsidR="00CC4A36" w:rsidRPr="0093233A">
          <w:rPr>
            <w:rStyle w:val="Hyperlink"/>
            <w:rFonts w:eastAsiaTheme="minorEastAsia"/>
            <w:noProof/>
          </w:rPr>
          <w:fldChar w:fldCharType="end"/>
        </w:r>
      </w:ins>
    </w:p>
    <w:p w14:paraId="6145E2DC" w14:textId="778D0067" w:rsidR="00CC4A36" w:rsidRDefault="00CC4A36">
      <w:pPr>
        <w:pStyle w:val="TOC2"/>
        <w:tabs>
          <w:tab w:val="left" w:pos="720"/>
          <w:tab w:val="right" w:leader="dot" w:pos="9350"/>
        </w:tabs>
        <w:rPr>
          <w:ins w:id="79" w:author="Kalee Whitehouse" w:date="2022-09-09T12:19:00Z"/>
          <w:rFonts w:asciiTheme="minorHAnsi" w:eastAsiaTheme="minorEastAsia" w:hAnsiTheme="minorHAnsi" w:cstheme="minorBidi"/>
          <w:noProof/>
          <w:sz w:val="22"/>
        </w:rPr>
      </w:pPr>
      <w:ins w:id="80"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"_Toc113618405"</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1.1</w:t>
        </w:r>
        <w:r>
          <w:rPr>
            <w:rFonts w:asciiTheme="minorHAnsi" w:eastAsiaTheme="minorEastAsia" w:hAnsiTheme="minorHAnsi" w:cstheme="minorBidi"/>
            <w:noProof/>
            <w:sz w:val="22"/>
          </w:rPr>
          <w:tab/>
        </w:r>
        <w:r w:rsidRPr="0093233A">
          <w:rPr>
            <w:rStyle w:val="Hyperlink"/>
            <w:rFonts w:eastAsiaTheme="minorEastAsia"/>
            <w:noProof/>
          </w:rPr>
          <w:t>Acknowledgments</w:t>
        </w:r>
        <w:r>
          <w:rPr>
            <w:noProof/>
            <w:webHidden/>
          </w:rPr>
          <w:tab/>
        </w:r>
        <w:r>
          <w:rPr>
            <w:noProof/>
            <w:webHidden/>
          </w:rPr>
          <w:fldChar w:fldCharType="begin"/>
        </w:r>
        <w:r>
          <w:rPr>
            <w:noProof/>
            <w:webHidden/>
          </w:rPr>
          <w:instrText xml:space="preserve"> PAGEREF _Toc113618405 \h </w:instrText>
        </w:r>
      </w:ins>
      <w:r>
        <w:rPr>
          <w:noProof/>
          <w:webHidden/>
        </w:rPr>
      </w:r>
      <w:r>
        <w:rPr>
          <w:noProof/>
          <w:webHidden/>
        </w:rPr>
        <w:fldChar w:fldCharType="separate"/>
      </w:r>
      <w:ins w:id="81" w:author="Kalee Whitehouse" w:date="2022-09-09T12:19:00Z">
        <w:r>
          <w:rPr>
            <w:noProof/>
            <w:webHidden/>
          </w:rPr>
          <w:t>5</w:t>
        </w:r>
        <w:r>
          <w:rPr>
            <w:noProof/>
            <w:webHidden/>
          </w:rPr>
          <w:fldChar w:fldCharType="end"/>
        </w:r>
        <w:r w:rsidRPr="0093233A">
          <w:rPr>
            <w:rStyle w:val="Hyperlink"/>
            <w:rFonts w:eastAsiaTheme="minorEastAsia"/>
            <w:noProof/>
          </w:rPr>
          <w:fldChar w:fldCharType="end"/>
        </w:r>
      </w:ins>
    </w:p>
    <w:p w14:paraId="511CED8F" w14:textId="4611E602" w:rsidR="00CC4A36" w:rsidRDefault="00CC4A36">
      <w:pPr>
        <w:pStyle w:val="TOC2"/>
        <w:tabs>
          <w:tab w:val="left" w:pos="720"/>
          <w:tab w:val="right" w:leader="dot" w:pos="9350"/>
        </w:tabs>
        <w:rPr>
          <w:ins w:id="82" w:author="Kalee Whitehouse" w:date="2022-09-09T12:19:00Z"/>
          <w:rFonts w:asciiTheme="minorHAnsi" w:eastAsiaTheme="minorEastAsia" w:hAnsiTheme="minorHAnsi" w:cstheme="minorBidi"/>
          <w:noProof/>
          <w:sz w:val="22"/>
        </w:rPr>
      </w:pPr>
      <w:ins w:id="83"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"_Toc113618406"</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1.2</w:t>
        </w:r>
        <w:r>
          <w:rPr>
            <w:rFonts w:asciiTheme="minorHAnsi" w:eastAsiaTheme="minorEastAsia" w:hAnsiTheme="minorHAnsi" w:cstheme="minorBidi"/>
            <w:noProof/>
            <w:sz w:val="22"/>
          </w:rPr>
          <w:tab/>
        </w:r>
        <w:r w:rsidRPr="0093233A">
          <w:rPr>
            <w:rStyle w:val="Hyperlink"/>
            <w:rFonts w:eastAsiaTheme="minorEastAsia"/>
            <w:noProof/>
          </w:rPr>
          <w:t>Summary of Measure Revisions</w:t>
        </w:r>
        <w:r>
          <w:rPr>
            <w:noProof/>
            <w:webHidden/>
          </w:rPr>
          <w:tab/>
        </w:r>
        <w:r>
          <w:rPr>
            <w:noProof/>
            <w:webHidden/>
          </w:rPr>
          <w:fldChar w:fldCharType="begin"/>
        </w:r>
        <w:r>
          <w:rPr>
            <w:noProof/>
            <w:webHidden/>
          </w:rPr>
          <w:instrText xml:space="preserve"> PAGEREF _Toc113618406 \h </w:instrText>
        </w:r>
      </w:ins>
      <w:r>
        <w:rPr>
          <w:noProof/>
          <w:webHidden/>
        </w:rPr>
      </w:r>
      <w:r>
        <w:rPr>
          <w:noProof/>
          <w:webHidden/>
        </w:rPr>
        <w:fldChar w:fldCharType="separate"/>
      </w:r>
      <w:ins w:id="84" w:author="Kalee Whitehouse" w:date="2022-09-09T12:19:00Z">
        <w:r>
          <w:rPr>
            <w:noProof/>
            <w:webHidden/>
          </w:rPr>
          <w:t>7</w:t>
        </w:r>
        <w:r>
          <w:rPr>
            <w:noProof/>
            <w:webHidden/>
          </w:rPr>
          <w:fldChar w:fldCharType="end"/>
        </w:r>
        <w:r w:rsidRPr="0093233A">
          <w:rPr>
            <w:rStyle w:val="Hyperlink"/>
            <w:rFonts w:eastAsiaTheme="minorEastAsia"/>
            <w:noProof/>
          </w:rPr>
          <w:fldChar w:fldCharType="end"/>
        </w:r>
      </w:ins>
    </w:p>
    <w:p w14:paraId="5DD26668" w14:textId="15E0BAD4" w:rsidR="00CC4A36" w:rsidRDefault="00CC4A36">
      <w:pPr>
        <w:pStyle w:val="TOC2"/>
        <w:tabs>
          <w:tab w:val="left" w:pos="720"/>
          <w:tab w:val="right" w:leader="dot" w:pos="9350"/>
        </w:tabs>
        <w:rPr>
          <w:ins w:id="85" w:author="Kalee Whitehouse" w:date="2022-09-09T12:19:00Z"/>
          <w:rFonts w:asciiTheme="minorHAnsi" w:eastAsiaTheme="minorEastAsia" w:hAnsiTheme="minorHAnsi" w:cstheme="minorBidi"/>
          <w:noProof/>
          <w:sz w:val="22"/>
        </w:rPr>
      </w:pPr>
      <w:ins w:id="86"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"_Toc113618407"</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1.3</w:t>
        </w:r>
        <w:r>
          <w:rPr>
            <w:rFonts w:asciiTheme="minorHAnsi" w:eastAsiaTheme="minorEastAsia" w:hAnsiTheme="minorHAnsi" w:cstheme="minorBidi"/>
            <w:noProof/>
            <w:sz w:val="22"/>
          </w:rPr>
          <w:tab/>
        </w:r>
        <w:r w:rsidRPr="0093233A">
          <w:rPr>
            <w:rStyle w:val="Hyperlink"/>
            <w:rFonts w:eastAsiaTheme="minorEastAsia"/>
            <w:noProof/>
          </w:rPr>
          <w:t>Enabling ICC Policy</w:t>
        </w:r>
        <w:r>
          <w:rPr>
            <w:noProof/>
            <w:webHidden/>
          </w:rPr>
          <w:tab/>
        </w:r>
        <w:r>
          <w:rPr>
            <w:noProof/>
            <w:webHidden/>
          </w:rPr>
          <w:fldChar w:fldCharType="begin"/>
        </w:r>
        <w:r>
          <w:rPr>
            <w:noProof/>
            <w:webHidden/>
          </w:rPr>
          <w:instrText xml:space="preserve"> PAGEREF _Toc113618407 \h </w:instrText>
        </w:r>
      </w:ins>
      <w:r>
        <w:rPr>
          <w:noProof/>
          <w:webHidden/>
        </w:rPr>
      </w:r>
      <w:r>
        <w:rPr>
          <w:noProof/>
          <w:webHidden/>
        </w:rPr>
        <w:fldChar w:fldCharType="separate"/>
      </w:r>
      <w:ins w:id="87" w:author="Kalee Whitehouse" w:date="2022-09-09T12:19:00Z">
        <w:r>
          <w:rPr>
            <w:noProof/>
            <w:webHidden/>
          </w:rPr>
          <w:t>24</w:t>
        </w:r>
        <w:r>
          <w:rPr>
            <w:noProof/>
            <w:webHidden/>
          </w:rPr>
          <w:fldChar w:fldCharType="end"/>
        </w:r>
        <w:r w:rsidRPr="0093233A">
          <w:rPr>
            <w:rStyle w:val="Hyperlink"/>
            <w:rFonts w:eastAsiaTheme="minorEastAsia"/>
            <w:noProof/>
          </w:rPr>
          <w:fldChar w:fldCharType="end"/>
        </w:r>
      </w:ins>
    </w:p>
    <w:p w14:paraId="6BAF8D5A" w14:textId="4C1F3D68" w:rsidR="00CC4A36" w:rsidRDefault="00CC4A36">
      <w:pPr>
        <w:pStyle w:val="TOC2"/>
        <w:tabs>
          <w:tab w:val="left" w:pos="720"/>
          <w:tab w:val="right" w:leader="dot" w:pos="9350"/>
        </w:tabs>
        <w:rPr>
          <w:ins w:id="88" w:author="Kalee Whitehouse" w:date="2022-09-09T12:19:00Z"/>
          <w:rFonts w:asciiTheme="minorHAnsi" w:eastAsiaTheme="minorEastAsia" w:hAnsiTheme="minorHAnsi" w:cstheme="minorBidi"/>
          <w:noProof/>
          <w:sz w:val="22"/>
        </w:rPr>
      </w:pPr>
      <w:ins w:id="89"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"_Toc113618410"</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1.4</w:t>
        </w:r>
        <w:r>
          <w:rPr>
            <w:rFonts w:asciiTheme="minorHAnsi" w:eastAsiaTheme="minorEastAsia" w:hAnsiTheme="minorHAnsi" w:cstheme="minorBidi"/>
            <w:noProof/>
            <w:sz w:val="22"/>
          </w:rPr>
          <w:tab/>
        </w:r>
        <w:r w:rsidRPr="0093233A">
          <w:rPr>
            <w:rStyle w:val="Hyperlink"/>
            <w:rFonts w:eastAsiaTheme="minorEastAsia"/>
            <w:noProof/>
          </w:rPr>
          <w:t>Development Process</w:t>
        </w:r>
        <w:r>
          <w:rPr>
            <w:noProof/>
            <w:webHidden/>
          </w:rPr>
          <w:tab/>
        </w:r>
        <w:r>
          <w:rPr>
            <w:noProof/>
            <w:webHidden/>
          </w:rPr>
          <w:fldChar w:fldCharType="begin"/>
        </w:r>
        <w:r>
          <w:rPr>
            <w:noProof/>
            <w:webHidden/>
          </w:rPr>
          <w:instrText xml:space="preserve"> PAGEREF _Toc113618410 \h </w:instrText>
        </w:r>
      </w:ins>
      <w:r>
        <w:rPr>
          <w:noProof/>
          <w:webHidden/>
        </w:rPr>
      </w:r>
      <w:r>
        <w:rPr>
          <w:noProof/>
          <w:webHidden/>
        </w:rPr>
        <w:fldChar w:fldCharType="separate"/>
      </w:r>
      <w:ins w:id="90" w:author="Kalee Whitehouse" w:date="2022-09-09T12:19:00Z">
        <w:r>
          <w:rPr>
            <w:noProof/>
            <w:webHidden/>
          </w:rPr>
          <w:t>24</w:t>
        </w:r>
        <w:r>
          <w:rPr>
            <w:noProof/>
            <w:webHidden/>
          </w:rPr>
          <w:fldChar w:fldCharType="end"/>
        </w:r>
        <w:r w:rsidRPr="0093233A">
          <w:rPr>
            <w:rStyle w:val="Hyperlink"/>
            <w:rFonts w:eastAsiaTheme="minorEastAsia"/>
            <w:noProof/>
          </w:rPr>
          <w:fldChar w:fldCharType="end"/>
        </w:r>
      </w:ins>
    </w:p>
    <w:p w14:paraId="48CEB346" w14:textId="377A3EBD" w:rsidR="00CC4A36" w:rsidRDefault="00CC4A36">
      <w:pPr>
        <w:pStyle w:val="TOC3"/>
        <w:tabs>
          <w:tab w:val="left" w:pos="1200"/>
          <w:tab w:val="right" w:leader="dot" w:pos="9350"/>
        </w:tabs>
        <w:rPr>
          <w:ins w:id="91" w:author="Kalee Whitehouse" w:date="2022-09-09T12:19:00Z"/>
          <w:rFonts w:asciiTheme="minorHAnsi" w:eastAsiaTheme="minorEastAsia" w:hAnsiTheme="minorHAnsi" w:cstheme="minorBidi"/>
          <w:noProof/>
          <w:sz w:val="22"/>
        </w:rPr>
      </w:pPr>
      <w:ins w:id="92"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"_Toc113618411"</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1.4.1</w:t>
        </w:r>
        <w:r>
          <w:rPr>
            <w:rFonts w:asciiTheme="minorHAnsi" w:eastAsiaTheme="minorEastAsia" w:hAnsiTheme="minorHAnsi" w:cstheme="minorBidi"/>
            <w:noProof/>
            <w:sz w:val="22"/>
          </w:rPr>
          <w:tab/>
        </w:r>
        <w:r w:rsidRPr="0093233A">
          <w:rPr>
            <w:rStyle w:val="Hyperlink"/>
            <w:rFonts w:eastAsiaTheme="minorEastAsia"/>
            <w:noProof/>
          </w:rPr>
          <w:t>Reliability Review</w:t>
        </w:r>
        <w:r>
          <w:rPr>
            <w:noProof/>
            <w:webHidden/>
          </w:rPr>
          <w:tab/>
        </w:r>
        <w:r>
          <w:rPr>
            <w:noProof/>
            <w:webHidden/>
          </w:rPr>
          <w:fldChar w:fldCharType="begin"/>
        </w:r>
        <w:r>
          <w:rPr>
            <w:noProof/>
            <w:webHidden/>
          </w:rPr>
          <w:instrText xml:space="preserve"> PAGEREF _Toc113618411 \h </w:instrText>
        </w:r>
      </w:ins>
      <w:r>
        <w:rPr>
          <w:noProof/>
          <w:webHidden/>
        </w:rPr>
      </w:r>
      <w:r>
        <w:rPr>
          <w:noProof/>
          <w:webHidden/>
        </w:rPr>
        <w:fldChar w:fldCharType="separate"/>
      </w:r>
      <w:ins w:id="93" w:author="Kalee Whitehouse" w:date="2022-09-09T12:19:00Z">
        <w:r>
          <w:rPr>
            <w:noProof/>
            <w:webHidden/>
          </w:rPr>
          <w:t>26</w:t>
        </w:r>
        <w:r>
          <w:rPr>
            <w:noProof/>
            <w:webHidden/>
          </w:rPr>
          <w:fldChar w:fldCharType="end"/>
        </w:r>
        <w:r w:rsidRPr="0093233A">
          <w:rPr>
            <w:rStyle w:val="Hyperlink"/>
            <w:rFonts w:eastAsiaTheme="minorEastAsia"/>
            <w:noProof/>
          </w:rPr>
          <w:fldChar w:fldCharType="end"/>
        </w:r>
      </w:ins>
    </w:p>
    <w:p w14:paraId="3CC06EC1" w14:textId="0B6B2244" w:rsidR="00CC4A36" w:rsidRDefault="00CC4A36">
      <w:pPr>
        <w:pStyle w:val="TOC1"/>
        <w:rPr>
          <w:ins w:id="94" w:author="Kalee Whitehouse" w:date="2022-09-09T12:19:00Z"/>
          <w:rFonts w:asciiTheme="minorHAnsi" w:eastAsiaTheme="minorEastAsia" w:hAnsiTheme="minorHAnsi" w:cstheme="minorBidi"/>
          <w:noProof/>
        </w:rPr>
      </w:pPr>
      <w:ins w:id="95"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"_Toc113618412"</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2</w:t>
        </w:r>
        <w:r>
          <w:rPr>
            <w:rFonts w:asciiTheme="minorHAnsi" w:eastAsiaTheme="minorEastAsia" w:hAnsiTheme="minorHAnsi" w:cstheme="minorBidi"/>
            <w:noProof/>
          </w:rPr>
          <w:tab/>
        </w:r>
        <w:r w:rsidRPr="0093233A">
          <w:rPr>
            <w:rStyle w:val="Hyperlink"/>
            <w:rFonts w:eastAsiaTheme="minorEastAsia"/>
            <w:noProof/>
          </w:rPr>
          <w:t>Organizational Structure</w:t>
        </w:r>
        <w:r>
          <w:rPr>
            <w:noProof/>
            <w:webHidden/>
          </w:rPr>
          <w:tab/>
        </w:r>
        <w:r>
          <w:rPr>
            <w:noProof/>
            <w:webHidden/>
          </w:rPr>
          <w:fldChar w:fldCharType="begin"/>
        </w:r>
        <w:r>
          <w:rPr>
            <w:noProof/>
            <w:webHidden/>
          </w:rPr>
          <w:instrText xml:space="preserve"> PAGEREF _Toc113618412 \h </w:instrText>
        </w:r>
      </w:ins>
      <w:r>
        <w:rPr>
          <w:noProof/>
          <w:webHidden/>
        </w:rPr>
      </w:r>
      <w:r>
        <w:rPr>
          <w:noProof/>
          <w:webHidden/>
        </w:rPr>
        <w:fldChar w:fldCharType="separate"/>
      </w:r>
      <w:ins w:id="96" w:author="Kalee Whitehouse" w:date="2022-09-09T12:19:00Z">
        <w:r>
          <w:rPr>
            <w:noProof/>
            <w:webHidden/>
          </w:rPr>
          <w:t>28</w:t>
        </w:r>
        <w:r>
          <w:rPr>
            <w:noProof/>
            <w:webHidden/>
          </w:rPr>
          <w:fldChar w:fldCharType="end"/>
        </w:r>
        <w:r w:rsidRPr="0093233A">
          <w:rPr>
            <w:rStyle w:val="Hyperlink"/>
            <w:rFonts w:eastAsiaTheme="minorEastAsia"/>
            <w:noProof/>
          </w:rPr>
          <w:fldChar w:fldCharType="end"/>
        </w:r>
      </w:ins>
    </w:p>
    <w:p w14:paraId="3D65B249" w14:textId="520860D3" w:rsidR="00CC4A36" w:rsidRDefault="00CC4A36">
      <w:pPr>
        <w:pStyle w:val="TOC2"/>
        <w:tabs>
          <w:tab w:val="left" w:pos="720"/>
          <w:tab w:val="right" w:leader="dot" w:pos="9350"/>
        </w:tabs>
        <w:rPr>
          <w:ins w:id="97" w:author="Kalee Whitehouse" w:date="2022-09-09T12:19:00Z"/>
          <w:rFonts w:asciiTheme="minorHAnsi" w:eastAsiaTheme="minorEastAsia" w:hAnsiTheme="minorHAnsi" w:cstheme="minorBidi"/>
          <w:noProof/>
          <w:sz w:val="22"/>
        </w:rPr>
      </w:pPr>
      <w:ins w:id="98"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"_Toc113618413"</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2.0</w:t>
        </w:r>
        <w:r>
          <w:rPr>
            <w:rFonts w:asciiTheme="minorHAnsi" w:eastAsiaTheme="minorEastAsia" w:hAnsiTheme="minorHAnsi" w:cstheme="minorBidi"/>
            <w:noProof/>
            <w:sz w:val="22"/>
          </w:rPr>
          <w:tab/>
        </w:r>
        <w:r w:rsidRPr="0093233A">
          <w:rPr>
            <w:rStyle w:val="Hyperlink"/>
            <w:rFonts w:eastAsiaTheme="minorEastAsia"/>
            <w:noProof/>
          </w:rPr>
          <w:t>Measure Code Specification</w:t>
        </w:r>
        <w:r>
          <w:rPr>
            <w:noProof/>
            <w:webHidden/>
          </w:rPr>
          <w:tab/>
        </w:r>
        <w:r>
          <w:rPr>
            <w:noProof/>
            <w:webHidden/>
          </w:rPr>
          <w:fldChar w:fldCharType="begin"/>
        </w:r>
        <w:r>
          <w:rPr>
            <w:noProof/>
            <w:webHidden/>
          </w:rPr>
          <w:instrText xml:space="preserve"> PAGEREF _Toc113618413 \h </w:instrText>
        </w:r>
      </w:ins>
      <w:r>
        <w:rPr>
          <w:noProof/>
          <w:webHidden/>
        </w:rPr>
      </w:r>
      <w:r>
        <w:rPr>
          <w:noProof/>
          <w:webHidden/>
        </w:rPr>
        <w:fldChar w:fldCharType="separate"/>
      </w:r>
      <w:ins w:id="99" w:author="Kalee Whitehouse" w:date="2022-09-09T12:19:00Z">
        <w:r>
          <w:rPr>
            <w:noProof/>
            <w:webHidden/>
          </w:rPr>
          <w:t>28</w:t>
        </w:r>
        <w:r>
          <w:rPr>
            <w:noProof/>
            <w:webHidden/>
          </w:rPr>
          <w:fldChar w:fldCharType="end"/>
        </w:r>
        <w:r w:rsidRPr="0093233A">
          <w:rPr>
            <w:rStyle w:val="Hyperlink"/>
            <w:rFonts w:eastAsiaTheme="minorEastAsia"/>
            <w:noProof/>
          </w:rPr>
          <w:fldChar w:fldCharType="end"/>
        </w:r>
      </w:ins>
    </w:p>
    <w:p w14:paraId="01758200" w14:textId="21FC98CF" w:rsidR="00CC4A36" w:rsidRDefault="00CC4A36">
      <w:pPr>
        <w:pStyle w:val="TOC2"/>
        <w:tabs>
          <w:tab w:val="left" w:pos="720"/>
          <w:tab w:val="right" w:leader="dot" w:pos="9350"/>
        </w:tabs>
        <w:rPr>
          <w:ins w:id="100" w:author="Kalee Whitehouse" w:date="2022-09-09T12:19:00Z"/>
          <w:rFonts w:asciiTheme="minorHAnsi" w:eastAsiaTheme="minorEastAsia" w:hAnsiTheme="minorHAnsi" w:cstheme="minorBidi"/>
          <w:noProof/>
          <w:sz w:val="22"/>
        </w:rPr>
      </w:pPr>
      <w:ins w:id="101"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"_Toc113618414"</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2.1</w:t>
        </w:r>
        <w:r>
          <w:rPr>
            <w:rFonts w:asciiTheme="minorHAnsi" w:eastAsiaTheme="minorEastAsia" w:hAnsiTheme="minorHAnsi" w:cstheme="minorBidi"/>
            <w:noProof/>
            <w:sz w:val="22"/>
          </w:rPr>
          <w:tab/>
        </w:r>
        <w:r w:rsidRPr="0093233A">
          <w:rPr>
            <w:rStyle w:val="Hyperlink"/>
            <w:rFonts w:eastAsiaTheme="minorEastAsia"/>
            <w:noProof/>
          </w:rPr>
          <w:t>Components of TRM Measure Characterizations</w:t>
        </w:r>
        <w:r>
          <w:rPr>
            <w:noProof/>
            <w:webHidden/>
          </w:rPr>
          <w:tab/>
        </w:r>
        <w:r>
          <w:rPr>
            <w:noProof/>
            <w:webHidden/>
          </w:rPr>
          <w:fldChar w:fldCharType="begin"/>
        </w:r>
        <w:r>
          <w:rPr>
            <w:noProof/>
            <w:webHidden/>
          </w:rPr>
          <w:instrText xml:space="preserve"> PAGEREF _Toc113618414 \h </w:instrText>
        </w:r>
      </w:ins>
      <w:r>
        <w:rPr>
          <w:noProof/>
          <w:webHidden/>
        </w:rPr>
      </w:r>
      <w:r>
        <w:rPr>
          <w:noProof/>
          <w:webHidden/>
        </w:rPr>
        <w:fldChar w:fldCharType="separate"/>
      </w:r>
      <w:ins w:id="102" w:author="Kalee Whitehouse" w:date="2022-09-09T12:19:00Z">
        <w:r>
          <w:rPr>
            <w:noProof/>
            <w:webHidden/>
          </w:rPr>
          <w:t>29</w:t>
        </w:r>
        <w:r>
          <w:rPr>
            <w:noProof/>
            <w:webHidden/>
          </w:rPr>
          <w:fldChar w:fldCharType="end"/>
        </w:r>
        <w:r w:rsidRPr="0093233A">
          <w:rPr>
            <w:rStyle w:val="Hyperlink"/>
            <w:rFonts w:eastAsiaTheme="minorEastAsia"/>
            <w:noProof/>
          </w:rPr>
          <w:fldChar w:fldCharType="end"/>
        </w:r>
      </w:ins>
    </w:p>
    <w:p w14:paraId="1408E78F" w14:textId="60C7D112" w:rsidR="00CC4A36" w:rsidRDefault="00CC4A36">
      <w:pPr>
        <w:pStyle w:val="TOC2"/>
        <w:tabs>
          <w:tab w:val="left" w:pos="720"/>
          <w:tab w:val="right" w:leader="dot" w:pos="9350"/>
        </w:tabs>
        <w:rPr>
          <w:ins w:id="103" w:author="Kalee Whitehouse" w:date="2022-09-09T12:19:00Z"/>
          <w:rFonts w:asciiTheme="minorHAnsi" w:eastAsiaTheme="minorEastAsia" w:hAnsiTheme="minorHAnsi" w:cstheme="minorBidi"/>
          <w:noProof/>
          <w:sz w:val="22"/>
        </w:rPr>
      </w:pPr>
      <w:ins w:id="104"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"_Toc113618415"</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2.2</w:t>
        </w:r>
        <w:r>
          <w:rPr>
            <w:rFonts w:asciiTheme="minorHAnsi" w:eastAsiaTheme="minorEastAsia" w:hAnsiTheme="minorHAnsi" w:cstheme="minorBidi"/>
            <w:noProof/>
            <w:sz w:val="22"/>
          </w:rPr>
          <w:tab/>
        </w:r>
        <w:r w:rsidRPr="0093233A">
          <w:rPr>
            <w:rStyle w:val="Hyperlink"/>
            <w:rFonts w:eastAsiaTheme="minorEastAsia"/>
            <w:noProof/>
          </w:rPr>
          <w:t>Variable Input Tables</w:t>
        </w:r>
        <w:r>
          <w:rPr>
            <w:noProof/>
            <w:webHidden/>
          </w:rPr>
          <w:tab/>
        </w:r>
        <w:r>
          <w:rPr>
            <w:noProof/>
            <w:webHidden/>
          </w:rPr>
          <w:fldChar w:fldCharType="begin"/>
        </w:r>
        <w:r>
          <w:rPr>
            <w:noProof/>
            <w:webHidden/>
          </w:rPr>
          <w:instrText xml:space="preserve"> PAGEREF _Toc113618415 \h </w:instrText>
        </w:r>
      </w:ins>
      <w:r>
        <w:rPr>
          <w:noProof/>
          <w:webHidden/>
        </w:rPr>
      </w:r>
      <w:r>
        <w:rPr>
          <w:noProof/>
          <w:webHidden/>
        </w:rPr>
        <w:fldChar w:fldCharType="separate"/>
      </w:r>
      <w:ins w:id="105" w:author="Kalee Whitehouse" w:date="2022-09-09T12:19:00Z">
        <w:r>
          <w:rPr>
            <w:noProof/>
            <w:webHidden/>
          </w:rPr>
          <w:t>30</w:t>
        </w:r>
        <w:r>
          <w:rPr>
            <w:noProof/>
            <w:webHidden/>
          </w:rPr>
          <w:fldChar w:fldCharType="end"/>
        </w:r>
        <w:r w:rsidRPr="0093233A">
          <w:rPr>
            <w:rStyle w:val="Hyperlink"/>
            <w:rFonts w:eastAsiaTheme="minorEastAsia"/>
            <w:noProof/>
          </w:rPr>
          <w:fldChar w:fldCharType="end"/>
        </w:r>
      </w:ins>
    </w:p>
    <w:p w14:paraId="34A81D36" w14:textId="5F9CF9E9" w:rsidR="00CC4A36" w:rsidRDefault="00CC4A36">
      <w:pPr>
        <w:pStyle w:val="TOC3"/>
        <w:tabs>
          <w:tab w:val="left" w:pos="1200"/>
          <w:tab w:val="right" w:leader="dot" w:pos="9350"/>
        </w:tabs>
        <w:rPr>
          <w:ins w:id="106" w:author="Kalee Whitehouse" w:date="2022-09-09T12:19:00Z"/>
          <w:rFonts w:asciiTheme="minorHAnsi" w:eastAsiaTheme="minorEastAsia" w:hAnsiTheme="minorHAnsi" w:cstheme="minorBidi"/>
          <w:noProof/>
          <w:sz w:val="22"/>
        </w:rPr>
      </w:pPr>
      <w:ins w:id="107"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"_Toc113618416"</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2.2.1</w:t>
        </w:r>
        <w:r>
          <w:rPr>
            <w:rFonts w:asciiTheme="minorHAnsi" w:eastAsiaTheme="minorEastAsia" w:hAnsiTheme="minorHAnsi" w:cstheme="minorBidi"/>
            <w:noProof/>
            <w:sz w:val="22"/>
          </w:rPr>
          <w:tab/>
        </w:r>
        <w:r w:rsidRPr="0093233A">
          <w:rPr>
            <w:rStyle w:val="Hyperlink"/>
            <w:rFonts w:eastAsiaTheme="minorEastAsia"/>
            <w:noProof/>
          </w:rPr>
          <w:t>C&amp;I Custom Value Use in Measure Implementation</w:t>
        </w:r>
        <w:r>
          <w:rPr>
            <w:noProof/>
            <w:webHidden/>
          </w:rPr>
          <w:tab/>
        </w:r>
        <w:r>
          <w:rPr>
            <w:noProof/>
            <w:webHidden/>
          </w:rPr>
          <w:fldChar w:fldCharType="begin"/>
        </w:r>
        <w:r>
          <w:rPr>
            <w:noProof/>
            <w:webHidden/>
          </w:rPr>
          <w:instrText xml:space="preserve"> PAGEREF _Toc113618416 \h </w:instrText>
        </w:r>
      </w:ins>
      <w:r>
        <w:rPr>
          <w:noProof/>
          <w:webHidden/>
        </w:rPr>
      </w:r>
      <w:r>
        <w:rPr>
          <w:noProof/>
          <w:webHidden/>
        </w:rPr>
        <w:fldChar w:fldCharType="separate"/>
      </w:r>
      <w:ins w:id="108" w:author="Kalee Whitehouse" w:date="2022-09-09T12:19:00Z">
        <w:r>
          <w:rPr>
            <w:noProof/>
            <w:webHidden/>
          </w:rPr>
          <w:t>31</w:t>
        </w:r>
        <w:r>
          <w:rPr>
            <w:noProof/>
            <w:webHidden/>
          </w:rPr>
          <w:fldChar w:fldCharType="end"/>
        </w:r>
        <w:r w:rsidRPr="0093233A">
          <w:rPr>
            <w:rStyle w:val="Hyperlink"/>
            <w:rFonts w:eastAsiaTheme="minorEastAsia"/>
            <w:noProof/>
          </w:rPr>
          <w:fldChar w:fldCharType="end"/>
        </w:r>
      </w:ins>
    </w:p>
    <w:p w14:paraId="307571CE" w14:textId="6BB25741" w:rsidR="00CC4A36" w:rsidRDefault="00CC4A36">
      <w:pPr>
        <w:pStyle w:val="TOC2"/>
        <w:tabs>
          <w:tab w:val="left" w:pos="720"/>
          <w:tab w:val="right" w:leader="dot" w:pos="9350"/>
        </w:tabs>
        <w:rPr>
          <w:ins w:id="109" w:author="Kalee Whitehouse" w:date="2022-09-09T12:19:00Z"/>
          <w:rFonts w:asciiTheme="minorHAnsi" w:eastAsiaTheme="minorEastAsia" w:hAnsiTheme="minorHAnsi" w:cstheme="minorBidi"/>
          <w:noProof/>
          <w:sz w:val="22"/>
        </w:rPr>
      </w:pPr>
      <w:ins w:id="110"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"_Toc113618417"</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2.3</w:t>
        </w:r>
        <w:r>
          <w:rPr>
            <w:rFonts w:asciiTheme="minorHAnsi" w:eastAsiaTheme="minorEastAsia" w:hAnsiTheme="minorHAnsi" w:cstheme="minorBidi"/>
            <w:noProof/>
            <w:sz w:val="22"/>
          </w:rPr>
          <w:tab/>
        </w:r>
        <w:r w:rsidRPr="0093233A">
          <w:rPr>
            <w:rStyle w:val="Hyperlink"/>
            <w:rFonts w:eastAsiaTheme="minorEastAsia"/>
            <w:noProof/>
          </w:rPr>
          <w:t>Program Delivery &amp; Baseline Definitions</w:t>
        </w:r>
        <w:r>
          <w:rPr>
            <w:noProof/>
            <w:webHidden/>
          </w:rPr>
          <w:tab/>
        </w:r>
        <w:r>
          <w:rPr>
            <w:noProof/>
            <w:webHidden/>
          </w:rPr>
          <w:fldChar w:fldCharType="begin"/>
        </w:r>
        <w:r>
          <w:rPr>
            <w:noProof/>
            <w:webHidden/>
          </w:rPr>
          <w:instrText xml:space="preserve"> PAGEREF _Toc113618417 \h </w:instrText>
        </w:r>
      </w:ins>
      <w:r>
        <w:rPr>
          <w:noProof/>
          <w:webHidden/>
        </w:rPr>
      </w:r>
      <w:r>
        <w:rPr>
          <w:noProof/>
          <w:webHidden/>
        </w:rPr>
        <w:fldChar w:fldCharType="separate"/>
      </w:r>
      <w:ins w:id="111" w:author="Kalee Whitehouse" w:date="2022-09-09T12:19:00Z">
        <w:r>
          <w:rPr>
            <w:noProof/>
            <w:webHidden/>
          </w:rPr>
          <w:t>31</w:t>
        </w:r>
        <w:r>
          <w:rPr>
            <w:noProof/>
            <w:webHidden/>
          </w:rPr>
          <w:fldChar w:fldCharType="end"/>
        </w:r>
        <w:r w:rsidRPr="0093233A">
          <w:rPr>
            <w:rStyle w:val="Hyperlink"/>
            <w:rFonts w:eastAsiaTheme="minorEastAsia"/>
            <w:noProof/>
          </w:rPr>
          <w:fldChar w:fldCharType="end"/>
        </w:r>
      </w:ins>
    </w:p>
    <w:p w14:paraId="249BAB1D" w14:textId="744F4081" w:rsidR="00CC4A36" w:rsidRDefault="00CC4A36">
      <w:pPr>
        <w:pStyle w:val="TOC3"/>
        <w:tabs>
          <w:tab w:val="left" w:pos="1200"/>
          <w:tab w:val="right" w:leader="dot" w:pos="9350"/>
        </w:tabs>
        <w:rPr>
          <w:ins w:id="112" w:author="Kalee Whitehouse" w:date="2022-09-09T12:19:00Z"/>
          <w:rFonts w:asciiTheme="minorHAnsi" w:eastAsiaTheme="minorEastAsia" w:hAnsiTheme="minorHAnsi" w:cstheme="minorBidi"/>
          <w:noProof/>
          <w:sz w:val="22"/>
        </w:rPr>
      </w:pPr>
      <w:ins w:id="113"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"_Toc113618418"</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2.3.1</w:t>
        </w:r>
        <w:r>
          <w:rPr>
            <w:rFonts w:asciiTheme="minorHAnsi" w:eastAsiaTheme="minorEastAsia" w:hAnsiTheme="minorHAnsi" w:cstheme="minorBidi"/>
            <w:noProof/>
            <w:sz w:val="22"/>
          </w:rPr>
          <w:tab/>
        </w:r>
        <w:r w:rsidRPr="0093233A">
          <w:rPr>
            <w:rStyle w:val="Hyperlink"/>
            <w:rFonts w:eastAsiaTheme="minorEastAsia"/>
            <w:noProof/>
          </w:rPr>
          <w:t>Default Measure Type for Program Delivery Methods</w:t>
        </w:r>
        <w:r>
          <w:rPr>
            <w:noProof/>
            <w:webHidden/>
          </w:rPr>
          <w:tab/>
        </w:r>
        <w:r>
          <w:rPr>
            <w:noProof/>
            <w:webHidden/>
          </w:rPr>
          <w:fldChar w:fldCharType="begin"/>
        </w:r>
        <w:r>
          <w:rPr>
            <w:noProof/>
            <w:webHidden/>
          </w:rPr>
          <w:instrText xml:space="preserve"> PAGEREF _Toc113618418 \h </w:instrText>
        </w:r>
      </w:ins>
      <w:r>
        <w:rPr>
          <w:noProof/>
          <w:webHidden/>
        </w:rPr>
      </w:r>
      <w:r>
        <w:rPr>
          <w:noProof/>
          <w:webHidden/>
        </w:rPr>
        <w:fldChar w:fldCharType="separate"/>
      </w:r>
      <w:ins w:id="114" w:author="Kalee Whitehouse" w:date="2022-09-09T12:19:00Z">
        <w:r>
          <w:rPr>
            <w:noProof/>
            <w:webHidden/>
          </w:rPr>
          <w:t>33</w:t>
        </w:r>
        <w:r>
          <w:rPr>
            <w:noProof/>
            <w:webHidden/>
          </w:rPr>
          <w:fldChar w:fldCharType="end"/>
        </w:r>
        <w:r w:rsidRPr="0093233A">
          <w:rPr>
            <w:rStyle w:val="Hyperlink"/>
            <w:rFonts w:eastAsiaTheme="minorEastAsia"/>
            <w:noProof/>
          </w:rPr>
          <w:fldChar w:fldCharType="end"/>
        </w:r>
      </w:ins>
    </w:p>
    <w:p w14:paraId="03004D5F" w14:textId="5C6BA6A9" w:rsidR="00CC4A36" w:rsidRDefault="00CC4A36">
      <w:pPr>
        <w:pStyle w:val="TOC1"/>
        <w:rPr>
          <w:ins w:id="115" w:author="Kalee Whitehouse" w:date="2022-09-09T12:19:00Z"/>
          <w:rFonts w:asciiTheme="minorHAnsi" w:eastAsiaTheme="minorEastAsia" w:hAnsiTheme="minorHAnsi" w:cstheme="minorBidi"/>
          <w:noProof/>
        </w:rPr>
      </w:pPr>
      <w:ins w:id="116"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"_Toc113618419"</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3</w:t>
        </w:r>
        <w:r>
          <w:rPr>
            <w:rFonts w:asciiTheme="minorHAnsi" w:eastAsiaTheme="minorEastAsia" w:hAnsiTheme="minorHAnsi" w:cstheme="minorBidi"/>
            <w:noProof/>
          </w:rPr>
          <w:tab/>
        </w:r>
        <w:r w:rsidRPr="0093233A">
          <w:rPr>
            <w:rStyle w:val="Hyperlink"/>
            <w:rFonts w:eastAsiaTheme="minorEastAsia"/>
            <w:noProof/>
          </w:rPr>
          <w:t>Assumptions</w:t>
        </w:r>
        <w:r>
          <w:rPr>
            <w:noProof/>
            <w:webHidden/>
          </w:rPr>
          <w:tab/>
        </w:r>
        <w:r>
          <w:rPr>
            <w:noProof/>
            <w:webHidden/>
          </w:rPr>
          <w:fldChar w:fldCharType="begin"/>
        </w:r>
        <w:r>
          <w:rPr>
            <w:noProof/>
            <w:webHidden/>
          </w:rPr>
          <w:instrText xml:space="preserve"> PAGEREF _Toc113618419 \h </w:instrText>
        </w:r>
      </w:ins>
      <w:r>
        <w:rPr>
          <w:noProof/>
          <w:webHidden/>
        </w:rPr>
      </w:r>
      <w:r>
        <w:rPr>
          <w:noProof/>
          <w:webHidden/>
        </w:rPr>
        <w:fldChar w:fldCharType="separate"/>
      </w:r>
      <w:ins w:id="117" w:author="Kalee Whitehouse" w:date="2022-09-09T12:19:00Z">
        <w:r>
          <w:rPr>
            <w:noProof/>
            <w:webHidden/>
          </w:rPr>
          <w:t>35</w:t>
        </w:r>
        <w:r>
          <w:rPr>
            <w:noProof/>
            <w:webHidden/>
          </w:rPr>
          <w:fldChar w:fldCharType="end"/>
        </w:r>
        <w:r w:rsidRPr="0093233A">
          <w:rPr>
            <w:rStyle w:val="Hyperlink"/>
            <w:rFonts w:eastAsiaTheme="minorEastAsia"/>
            <w:noProof/>
          </w:rPr>
          <w:fldChar w:fldCharType="end"/>
        </w:r>
      </w:ins>
    </w:p>
    <w:p w14:paraId="3DA4D877" w14:textId="4E9F8951" w:rsidR="00CC4A36" w:rsidRDefault="00CC4A36">
      <w:pPr>
        <w:pStyle w:val="TOC2"/>
        <w:tabs>
          <w:tab w:val="left" w:pos="720"/>
          <w:tab w:val="right" w:leader="dot" w:pos="9350"/>
        </w:tabs>
        <w:rPr>
          <w:ins w:id="118" w:author="Kalee Whitehouse" w:date="2022-09-09T12:19:00Z"/>
          <w:rFonts w:asciiTheme="minorHAnsi" w:eastAsiaTheme="minorEastAsia" w:hAnsiTheme="minorHAnsi" w:cstheme="minorBidi"/>
          <w:noProof/>
          <w:sz w:val="22"/>
        </w:rPr>
      </w:pPr>
      <w:ins w:id="119"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"_Toc113618420"</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3.1</w:t>
        </w:r>
        <w:r>
          <w:rPr>
            <w:rFonts w:asciiTheme="minorHAnsi" w:eastAsiaTheme="minorEastAsia" w:hAnsiTheme="minorHAnsi" w:cstheme="minorBidi"/>
            <w:noProof/>
            <w:sz w:val="22"/>
          </w:rPr>
          <w:tab/>
        </w:r>
        <w:r w:rsidRPr="0093233A">
          <w:rPr>
            <w:rStyle w:val="Hyperlink"/>
            <w:rFonts w:eastAsiaTheme="minorEastAsia"/>
            <w:noProof/>
          </w:rPr>
          <w:t>Footnotes &amp; Documentation of Sources</w:t>
        </w:r>
        <w:r>
          <w:rPr>
            <w:noProof/>
            <w:webHidden/>
          </w:rPr>
          <w:tab/>
        </w:r>
        <w:r>
          <w:rPr>
            <w:noProof/>
            <w:webHidden/>
          </w:rPr>
          <w:fldChar w:fldCharType="begin"/>
        </w:r>
        <w:r>
          <w:rPr>
            <w:noProof/>
            <w:webHidden/>
          </w:rPr>
          <w:instrText xml:space="preserve"> PAGEREF _Toc113618420 \h </w:instrText>
        </w:r>
      </w:ins>
      <w:r>
        <w:rPr>
          <w:noProof/>
          <w:webHidden/>
        </w:rPr>
      </w:r>
      <w:r>
        <w:rPr>
          <w:noProof/>
          <w:webHidden/>
        </w:rPr>
        <w:fldChar w:fldCharType="separate"/>
      </w:r>
      <w:ins w:id="120" w:author="Kalee Whitehouse" w:date="2022-09-09T12:19:00Z">
        <w:r>
          <w:rPr>
            <w:noProof/>
            <w:webHidden/>
          </w:rPr>
          <w:t>35</w:t>
        </w:r>
        <w:r>
          <w:rPr>
            <w:noProof/>
            <w:webHidden/>
          </w:rPr>
          <w:fldChar w:fldCharType="end"/>
        </w:r>
        <w:r w:rsidRPr="0093233A">
          <w:rPr>
            <w:rStyle w:val="Hyperlink"/>
            <w:rFonts w:eastAsiaTheme="minorEastAsia"/>
            <w:noProof/>
          </w:rPr>
          <w:fldChar w:fldCharType="end"/>
        </w:r>
      </w:ins>
    </w:p>
    <w:p w14:paraId="78113019" w14:textId="099DB167" w:rsidR="00CC4A36" w:rsidRDefault="00CC4A36">
      <w:pPr>
        <w:pStyle w:val="TOC2"/>
        <w:tabs>
          <w:tab w:val="left" w:pos="720"/>
          <w:tab w:val="right" w:leader="dot" w:pos="9350"/>
        </w:tabs>
        <w:rPr>
          <w:ins w:id="121" w:author="Kalee Whitehouse" w:date="2022-09-09T12:19:00Z"/>
          <w:rFonts w:asciiTheme="minorHAnsi" w:eastAsiaTheme="minorEastAsia" w:hAnsiTheme="minorHAnsi" w:cstheme="minorBidi"/>
          <w:noProof/>
          <w:sz w:val="22"/>
        </w:rPr>
      </w:pPr>
      <w:ins w:id="122"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"_Toc113618421"</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3.2</w:t>
        </w:r>
        <w:r>
          <w:rPr>
            <w:rFonts w:asciiTheme="minorHAnsi" w:eastAsiaTheme="minorEastAsia" w:hAnsiTheme="minorHAnsi" w:cstheme="minorBidi"/>
            <w:noProof/>
            <w:sz w:val="22"/>
          </w:rPr>
          <w:tab/>
        </w:r>
        <w:r w:rsidRPr="0093233A">
          <w:rPr>
            <w:rStyle w:val="Hyperlink"/>
            <w:rFonts w:eastAsiaTheme="minorEastAsia"/>
            <w:noProof/>
          </w:rPr>
          <w:t>General Savings Assumptions</w:t>
        </w:r>
        <w:r>
          <w:rPr>
            <w:noProof/>
            <w:webHidden/>
          </w:rPr>
          <w:tab/>
        </w:r>
        <w:r>
          <w:rPr>
            <w:noProof/>
            <w:webHidden/>
          </w:rPr>
          <w:fldChar w:fldCharType="begin"/>
        </w:r>
        <w:r>
          <w:rPr>
            <w:noProof/>
            <w:webHidden/>
          </w:rPr>
          <w:instrText xml:space="preserve"> PAGEREF _Toc113618421 \h </w:instrText>
        </w:r>
      </w:ins>
      <w:r>
        <w:rPr>
          <w:noProof/>
          <w:webHidden/>
        </w:rPr>
      </w:r>
      <w:r>
        <w:rPr>
          <w:noProof/>
          <w:webHidden/>
        </w:rPr>
        <w:fldChar w:fldCharType="separate"/>
      </w:r>
      <w:ins w:id="123" w:author="Kalee Whitehouse" w:date="2022-09-09T12:19:00Z">
        <w:r>
          <w:rPr>
            <w:noProof/>
            <w:webHidden/>
          </w:rPr>
          <w:t>35</w:t>
        </w:r>
        <w:r>
          <w:rPr>
            <w:noProof/>
            <w:webHidden/>
          </w:rPr>
          <w:fldChar w:fldCharType="end"/>
        </w:r>
        <w:r w:rsidRPr="0093233A">
          <w:rPr>
            <w:rStyle w:val="Hyperlink"/>
            <w:rFonts w:eastAsiaTheme="minorEastAsia"/>
            <w:noProof/>
          </w:rPr>
          <w:fldChar w:fldCharType="end"/>
        </w:r>
      </w:ins>
    </w:p>
    <w:p w14:paraId="466F2698" w14:textId="59A233FF" w:rsidR="00CC4A36" w:rsidRDefault="00CC4A36">
      <w:pPr>
        <w:pStyle w:val="TOC2"/>
        <w:tabs>
          <w:tab w:val="left" w:pos="720"/>
          <w:tab w:val="right" w:leader="dot" w:pos="9350"/>
        </w:tabs>
        <w:rPr>
          <w:ins w:id="124" w:author="Kalee Whitehouse" w:date="2022-09-09T12:19:00Z"/>
          <w:rFonts w:asciiTheme="minorHAnsi" w:eastAsiaTheme="minorEastAsia" w:hAnsiTheme="minorHAnsi" w:cstheme="minorBidi"/>
          <w:noProof/>
          <w:sz w:val="22"/>
        </w:rPr>
      </w:pPr>
      <w:ins w:id="125"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"_Toc113618422"</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3.3</w:t>
        </w:r>
        <w:r>
          <w:rPr>
            <w:rFonts w:asciiTheme="minorHAnsi" w:eastAsiaTheme="minorEastAsia" w:hAnsiTheme="minorHAnsi" w:cstheme="minorBidi"/>
            <w:noProof/>
            <w:sz w:val="22"/>
          </w:rPr>
          <w:tab/>
        </w:r>
        <w:r w:rsidRPr="0093233A">
          <w:rPr>
            <w:rStyle w:val="Hyperlink"/>
            <w:rFonts w:eastAsiaTheme="minorEastAsia"/>
            <w:noProof/>
          </w:rPr>
          <w:t>Shifting Baseline Assumptions</w:t>
        </w:r>
        <w:r>
          <w:rPr>
            <w:noProof/>
            <w:webHidden/>
          </w:rPr>
          <w:tab/>
        </w:r>
        <w:r>
          <w:rPr>
            <w:noProof/>
            <w:webHidden/>
          </w:rPr>
          <w:fldChar w:fldCharType="begin"/>
        </w:r>
        <w:r>
          <w:rPr>
            <w:noProof/>
            <w:webHidden/>
          </w:rPr>
          <w:instrText xml:space="preserve"> PAGEREF _Toc113618422 \h </w:instrText>
        </w:r>
      </w:ins>
      <w:r>
        <w:rPr>
          <w:noProof/>
          <w:webHidden/>
        </w:rPr>
      </w:r>
      <w:r>
        <w:rPr>
          <w:noProof/>
          <w:webHidden/>
        </w:rPr>
        <w:fldChar w:fldCharType="separate"/>
      </w:r>
      <w:ins w:id="126" w:author="Kalee Whitehouse" w:date="2022-09-09T12:19:00Z">
        <w:r>
          <w:rPr>
            <w:noProof/>
            <w:webHidden/>
          </w:rPr>
          <w:t>35</w:t>
        </w:r>
        <w:r>
          <w:rPr>
            <w:noProof/>
            <w:webHidden/>
          </w:rPr>
          <w:fldChar w:fldCharType="end"/>
        </w:r>
        <w:r w:rsidRPr="0093233A">
          <w:rPr>
            <w:rStyle w:val="Hyperlink"/>
            <w:rFonts w:eastAsiaTheme="minorEastAsia"/>
            <w:noProof/>
          </w:rPr>
          <w:fldChar w:fldCharType="end"/>
        </w:r>
      </w:ins>
    </w:p>
    <w:p w14:paraId="31286445" w14:textId="3FFE130B" w:rsidR="00CC4A36" w:rsidRDefault="00CC4A36">
      <w:pPr>
        <w:pStyle w:val="TOC3"/>
        <w:tabs>
          <w:tab w:val="left" w:pos="1200"/>
          <w:tab w:val="right" w:leader="dot" w:pos="9350"/>
        </w:tabs>
        <w:rPr>
          <w:ins w:id="127" w:author="Kalee Whitehouse" w:date="2022-09-09T12:19:00Z"/>
          <w:rFonts w:asciiTheme="minorHAnsi" w:eastAsiaTheme="minorEastAsia" w:hAnsiTheme="minorHAnsi" w:cstheme="minorBidi"/>
          <w:noProof/>
          <w:sz w:val="22"/>
        </w:rPr>
      </w:pPr>
      <w:ins w:id="128"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"_Toc113618423"</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3.3.1</w:t>
        </w:r>
        <w:r>
          <w:rPr>
            <w:rFonts w:asciiTheme="minorHAnsi" w:eastAsiaTheme="minorEastAsia" w:hAnsiTheme="minorHAnsi" w:cstheme="minorBidi"/>
            <w:noProof/>
            <w:sz w:val="22"/>
          </w:rPr>
          <w:tab/>
        </w:r>
        <w:r w:rsidRPr="0093233A">
          <w:rPr>
            <w:rStyle w:val="Hyperlink"/>
            <w:rFonts w:eastAsiaTheme="minorEastAsia"/>
            <w:noProof/>
          </w:rPr>
          <w:t>Linear Fixture Baseline Assumptions</w:t>
        </w:r>
        <w:r>
          <w:rPr>
            <w:noProof/>
            <w:webHidden/>
          </w:rPr>
          <w:tab/>
        </w:r>
        <w:r>
          <w:rPr>
            <w:noProof/>
            <w:webHidden/>
          </w:rPr>
          <w:fldChar w:fldCharType="begin"/>
        </w:r>
        <w:r>
          <w:rPr>
            <w:noProof/>
            <w:webHidden/>
          </w:rPr>
          <w:instrText xml:space="preserve"> PAGEREF _Toc113618423 \h </w:instrText>
        </w:r>
      </w:ins>
      <w:r>
        <w:rPr>
          <w:noProof/>
          <w:webHidden/>
        </w:rPr>
      </w:r>
      <w:r>
        <w:rPr>
          <w:noProof/>
          <w:webHidden/>
        </w:rPr>
        <w:fldChar w:fldCharType="separate"/>
      </w:r>
      <w:ins w:id="129" w:author="Kalee Whitehouse" w:date="2022-09-09T12:19:00Z">
        <w:r>
          <w:rPr>
            <w:noProof/>
            <w:webHidden/>
          </w:rPr>
          <w:t>36</w:t>
        </w:r>
        <w:r>
          <w:rPr>
            <w:noProof/>
            <w:webHidden/>
          </w:rPr>
          <w:fldChar w:fldCharType="end"/>
        </w:r>
        <w:r w:rsidRPr="0093233A">
          <w:rPr>
            <w:rStyle w:val="Hyperlink"/>
            <w:rFonts w:eastAsiaTheme="minorEastAsia"/>
            <w:noProof/>
          </w:rPr>
          <w:fldChar w:fldCharType="end"/>
        </w:r>
      </w:ins>
    </w:p>
    <w:p w14:paraId="759B76BE" w14:textId="081C3C44" w:rsidR="00CC4A36" w:rsidRDefault="00CC4A36">
      <w:pPr>
        <w:pStyle w:val="TOC3"/>
        <w:tabs>
          <w:tab w:val="left" w:pos="1200"/>
          <w:tab w:val="right" w:leader="dot" w:pos="9350"/>
        </w:tabs>
        <w:rPr>
          <w:ins w:id="130" w:author="Kalee Whitehouse" w:date="2022-09-09T12:19:00Z"/>
          <w:rFonts w:asciiTheme="minorHAnsi" w:eastAsiaTheme="minorEastAsia" w:hAnsiTheme="minorHAnsi" w:cstheme="minorBidi"/>
          <w:noProof/>
          <w:sz w:val="22"/>
        </w:rPr>
      </w:pPr>
      <w:ins w:id="131"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"_Toc113618424"</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3.3.2</w:t>
        </w:r>
        <w:r>
          <w:rPr>
            <w:rFonts w:asciiTheme="minorHAnsi" w:eastAsiaTheme="minorEastAsia" w:hAnsiTheme="minorHAnsi" w:cstheme="minorBidi"/>
            <w:noProof/>
            <w:sz w:val="22"/>
          </w:rPr>
          <w:tab/>
        </w:r>
        <w:r w:rsidRPr="0093233A">
          <w:rPr>
            <w:rStyle w:val="Hyperlink"/>
            <w:rFonts w:eastAsiaTheme="minorEastAsia"/>
            <w:noProof/>
          </w:rPr>
          <w:t>Early Replacement Baseline Assumptions</w:t>
        </w:r>
        <w:r>
          <w:rPr>
            <w:noProof/>
            <w:webHidden/>
          </w:rPr>
          <w:tab/>
        </w:r>
        <w:r>
          <w:rPr>
            <w:noProof/>
            <w:webHidden/>
          </w:rPr>
          <w:fldChar w:fldCharType="begin"/>
        </w:r>
        <w:r>
          <w:rPr>
            <w:noProof/>
            <w:webHidden/>
          </w:rPr>
          <w:instrText xml:space="preserve"> PAGEREF _Toc113618424 \h </w:instrText>
        </w:r>
      </w:ins>
      <w:r>
        <w:rPr>
          <w:noProof/>
          <w:webHidden/>
        </w:rPr>
      </w:r>
      <w:r>
        <w:rPr>
          <w:noProof/>
          <w:webHidden/>
        </w:rPr>
        <w:fldChar w:fldCharType="separate"/>
      </w:r>
      <w:ins w:id="132" w:author="Kalee Whitehouse" w:date="2022-09-09T12:19:00Z">
        <w:r>
          <w:rPr>
            <w:noProof/>
            <w:webHidden/>
          </w:rPr>
          <w:t>36</w:t>
        </w:r>
        <w:r>
          <w:rPr>
            <w:noProof/>
            <w:webHidden/>
          </w:rPr>
          <w:fldChar w:fldCharType="end"/>
        </w:r>
        <w:r w:rsidRPr="0093233A">
          <w:rPr>
            <w:rStyle w:val="Hyperlink"/>
            <w:rFonts w:eastAsiaTheme="minorEastAsia"/>
            <w:noProof/>
          </w:rPr>
          <w:fldChar w:fldCharType="end"/>
        </w:r>
      </w:ins>
    </w:p>
    <w:p w14:paraId="68274265" w14:textId="631769AD" w:rsidR="00CC4A36" w:rsidRDefault="00CC4A36">
      <w:pPr>
        <w:pStyle w:val="TOC3"/>
        <w:tabs>
          <w:tab w:val="left" w:pos="1200"/>
          <w:tab w:val="right" w:leader="dot" w:pos="9350"/>
        </w:tabs>
        <w:rPr>
          <w:ins w:id="133" w:author="Kalee Whitehouse" w:date="2022-09-09T12:19:00Z"/>
          <w:rFonts w:asciiTheme="minorHAnsi" w:eastAsiaTheme="minorEastAsia" w:hAnsiTheme="minorHAnsi" w:cstheme="minorBidi"/>
          <w:noProof/>
          <w:sz w:val="22"/>
        </w:rPr>
      </w:pPr>
      <w:ins w:id="134"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"_Toc113618425"</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3.3.3</w:t>
        </w:r>
        <w:r>
          <w:rPr>
            <w:rFonts w:asciiTheme="minorHAnsi" w:eastAsiaTheme="minorEastAsia" w:hAnsiTheme="minorHAnsi" w:cstheme="minorBidi"/>
            <w:noProof/>
            <w:sz w:val="22"/>
          </w:rPr>
          <w:tab/>
        </w:r>
        <w:r w:rsidRPr="0093233A">
          <w:rPr>
            <w:rStyle w:val="Hyperlink"/>
            <w:rFonts w:eastAsiaTheme="minorEastAsia"/>
            <w:noProof/>
          </w:rPr>
          <w:t>Furnace Baseline</w:t>
        </w:r>
        <w:r>
          <w:rPr>
            <w:noProof/>
            <w:webHidden/>
          </w:rPr>
          <w:tab/>
        </w:r>
        <w:r>
          <w:rPr>
            <w:noProof/>
            <w:webHidden/>
          </w:rPr>
          <w:fldChar w:fldCharType="begin"/>
        </w:r>
        <w:r>
          <w:rPr>
            <w:noProof/>
            <w:webHidden/>
          </w:rPr>
          <w:instrText xml:space="preserve"> PAGEREF _Toc113618425 \h </w:instrText>
        </w:r>
      </w:ins>
      <w:r>
        <w:rPr>
          <w:noProof/>
          <w:webHidden/>
        </w:rPr>
      </w:r>
      <w:r>
        <w:rPr>
          <w:noProof/>
          <w:webHidden/>
        </w:rPr>
        <w:fldChar w:fldCharType="separate"/>
      </w:r>
      <w:ins w:id="135" w:author="Kalee Whitehouse" w:date="2022-09-09T12:19:00Z">
        <w:r>
          <w:rPr>
            <w:noProof/>
            <w:webHidden/>
          </w:rPr>
          <w:t>36</w:t>
        </w:r>
        <w:r>
          <w:rPr>
            <w:noProof/>
            <w:webHidden/>
          </w:rPr>
          <w:fldChar w:fldCharType="end"/>
        </w:r>
        <w:r w:rsidRPr="0093233A">
          <w:rPr>
            <w:rStyle w:val="Hyperlink"/>
            <w:rFonts w:eastAsiaTheme="minorEastAsia"/>
            <w:noProof/>
          </w:rPr>
          <w:fldChar w:fldCharType="end"/>
        </w:r>
      </w:ins>
    </w:p>
    <w:p w14:paraId="452B01C5" w14:textId="613658C6" w:rsidR="00CC4A36" w:rsidRDefault="00CC4A36">
      <w:pPr>
        <w:pStyle w:val="TOC2"/>
        <w:tabs>
          <w:tab w:val="left" w:pos="720"/>
          <w:tab w:val="right" w:leader="dot" w:pos="9350"/>
        </w:tabs>
        <w:rPr>
          <w:ins w:id="136" w:author="Kalee Whitehouse" w:date="2022-09-09T12:19:00Z"/>
          <w:rFonts w:asciiTheme="minorHAnsi" w:eastAsiaTheme="minorEastAsia" w:hAnsiTheme="minorHAnsi" w:cstheme="minorBidi"/>
          <w:noProof/>
          <w:sz w:val="22"/>
        </w:rPr>
      </w:pPr>
      <w:ins w:id="137"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"_Toc113618426"</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3.4</w:t>
        </w:r>
        <w:r>
          <w:rPr>
            <w:rFonts w:asciiTheme="minorHAnsi" w:eastAsiaTheme="minorEastAsia" w:hAnsiTheme="minorHAnsi" w:cstheme="minorBidi"/>
            <w:noProof/>
            <w:sz w:val="22"/>
          </w:rPr>
          <w:tab/>
        </w:r>
        <w:r w:rsidRPr="0093233A">
          <w:rPr>
            <w:rStyle w:val="Hyperlink"/>
            <w:rFonts w:eastAsiaTheme="minorEastAsia"/>
            <w:noProof/>
          </w:rPr>
          <w:t>Carryover Savings / Deferred Installs</w:t>
        </w:r>
        <w:r>
          <w:rPr>
            <w:noProof/>
            <w:webHidden/>
          </w:rPr>
          <w:tab/>
        </w:r>
        <w:r>
          <w:rPr>
            <w:noProof/>
            <w:webHidden/>
          </w:rPr>
          <w:fldChar w:fldCharType="begin"/>
        </w:r>
        <w:r>
          <w:rPr>
            <w:noProof/>
            <w:webHidden/>
          </w:rPr>
          <w:instrText xml:space="preserve"> PAGEREF _Toc113618426 \h </w:instrText>
        </w:r>
      </w:ins>
      <w:r>
        <w:rPr>
          <w:noProof/>
          <w:webHidden/>
        </w:rPr>
      </w:r>
      <w:r>
        <w:rPr>
          <w:noProof/>
          <w:webHidden/>
        </w:rPr>
        <w:fldChar w:fldCharType="separate"/>
      </w:r>
      <w:ins w:id="138" w:author="Kalee Whitehouse" w:date="2022-09-09T12:19:00Z">
        <w:r>
          <w:rPr>
            <w:noProof/>
            <w:webHidden/>
          </w:rPr>
          <w:t>37</w:t>
        </w:r>
        <w:r>
          <w:rPr>
            <w:noProof/>
            <w:webHidden/>
          </w:rPr>
          <w:fldChar w:fldCharType="end"/>
        </w:r>
        <w:r w:rsidRPr="0093233A">
          <w:rPr>
            <w:rStyle w:val="Hyperlink"/>
            <w:rFonts w:eastAsiaTheme="minorEastAsia"/>
            <w:noProof/>
          </w:rPr>
          <w:fldChar w:fldCharType="end"/>
        </w:r>
      </w:ins>
    </w:p>
    <w:p w14:paraId="1DEFBDAE" w14:textId="5F571027" w:rsidR="00CC4A36" w:rsidRDefault="00CC4A36">
      <w:pPr>
        <w:pStyle w:val="TOC2"/>
        <w:tabs>
          <w:tab w:val="left" w:pos="720"/>
          <w:tab w:val="right" w:leader="dot" w:pos="9350"/>
        </w:tabs>
        <w:rPr>
          <w:ins w:id="139" w:author="Kalee Whitehouse" w:date="2022-09-09T12:19:00Z"/>
          <w:rFonts w:asciiTheme="minorHAnsi" w:eastAsiaTheme="minorEastAsia" w:hAnsiTheme="minorHAnsi" w:cstheme="minorBidi"/>
          <w:noProof/>
          <w:sz w:val="22"/>
        </w:rPr>
      </w:pPr>
      <w:ins w:id="140"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"_Toc113618427"</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3.5</w:t>
        </w:r>
        <w:r>
          <w:rPr>
            <w:rFonts w:asciiTheme="minorHAnsi" w:eastAsiaTheme="minorEastAsia" w:hAnsiTheme="minorHAnsi" w:cstheme="minorBidi"/>
            <w:noProof/>
            <w:sz w:val="22"/>
          </w:rPr>
          <w:tab/>
        </w:r>
        <w:r w:rsidRPr="0093233A">
          <w:rPr>
            <w:rStyle w:val="Hyperlink"/>
            <w:rFonts w:eastAsiaTheme="minorEastAsia"/>
            <w:noProof/>
          </w:rPr>
          <w:t>Provisional Measures Savings Assumptions</w:t>
        </w:r>
        <w:r>
          <w:rPr>
            <w:noProof/>
            <w:webHidden/>
          </w:rPr>
          <w:tab/>
        </w:r>
        <w:r>
          <w:rPr>
            <w:noProof/>
            <w:webHidden/>
          </w:rPr>
          <w:fldChar w:fldCharType="begin"/>
        </w:r>
        <w:r>
          <w:rPr>
            <w:noProof/>
            <w:webHidden/>
          </w:rPr>
          <w:instrText xml:space="preserve"> PAGEREF _Toc113618427 \h </w:instrText>
        </w:r>
      </w:ins>
      <w:r>
        <w:rPr>
          <w:noProof/>
          <w:webHidden/>
        </w:rPr>
      </w:r>
      <w:r>
        <w:rPr>
          <w:noProof/>
          <w:webHidden/>
        </w:rPr>
        <w:fldChar w:fldCharType="separate"/>
      </w:r>
      <w:ins w:id="141" w:author="Kalee Whitehouse" w:date="2022-09-09T12:19:00Z">
        <w:r>
          <w:rPr>
            <w:noProof/>
            <w:webHidden/>
          </w:rPr>
          <w:t>38</w:t>
        </w:r>
        <w:r>
          <w:rPr>
            <w:noProof/>
            <w:webHidden/>
          </w:rPr>
          <w:fldChar w:fldCharType="end"/>
        </w:r>
        <w:r w:rsidRPr="0093233A">
          <w:rPr>
            <w:rStyle w:val="Hyperlink"/>
            <w:rFonts w:eastAsiaTheme="minorEastAsia"/>
            <w:noProof/>
          </w:rPr>
          <w:fldChar w:fldCharType="end"/>
        </w:r>
      </w:ins>
    </w:p>
    <w:p w14:paraId="114C9142" w14:textId="6C487629" w:rsidR="00CC4A36" w:rsidRDefault="00CC4A36">
      <w:pPr>
        <w:pStyle w:val="TOC2"/>
        <w:tabs>
          <w:tab w:val="left" w:pos="720"/>
          <w:tab w:val="right" w:leader="dot" w:pos="9350"/>
        </w:tabs>
        <w:rPr>
          <w:ins w:id="142" w:author="Kalee Whitehouse" w:date="2022-09-09T12:19:00Z"/>
          <w:rFonts w:asciiTheme="minorHAnsi" w:eastAsiaTheme="minorEastAsia" w:hAnsiTheme="minorHAnsi" w:cstheme="minorBidi"/>
          <w:noProof/>
          <w:sz w:val="22"/>
        </w:rPr>
      </w:pPr>
      <w:ins w:id="143"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"_Toc113618428"</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3.6</w:t>
        </w:r>
        <w:r>
          <w:rPr>
            <w:rFonts w:asciiTheme="minorHAnsi" w:eastAsiaTheme="minorEastAsia" w:hAnsiTheme="minorHAnsi" w:cstheme="minorBidi"/>
            <w:noProof/>
            <w:sz w:val="22"/>
          </w:rPr>
          <w:tab/>
        </w:r>
        <w:r w:rsidRPr="0093233A">
          <w:rPr>
            <w:rStyle w:val="Hyperlink"/>
            <w:rFonts w:eastAsiaTheme="minorEastAsia"/>
            <w:noProof/>
          </w:rPr>
          <w:t>Glossary</w:t>
        </w:r>
        <w:r>
          <w:rPr>
            <w:noProof/>
            <w:webHidden/>
          </w:rPr>
          <w:tab/>
        </w:r>
        <w:r>
          <w:rPr>
            <w:noProof/>
            <w:webHidden/>
          </w:rPr>
          <w:fldChar w:fldCharType="begin"/>
        </w:r>
        <w:r>
          <w:rPr>
            <w:noProof/>
            <w:webHidden/>
          </w:rPr>
          <w:instrText xml:space="preserve"> PAGEREF _Toc113618428 \h </w:instrText>
        </w:r>
      </w:ins>
      <w:r>
        <w:rPr>
          <w:noProof/>
          <w:webHidden/>
        </w:rPr>
      </w:r>
      <w:r>
        <w:rPr>
          <w:noProof/>
          <w:webHidden/>
        </w:rPr>
        <w:fldChar w:fldCharType="separate"/>
      </w:r>
      <w:ins w:id="144" w:author="Kalee Whitehouse" w:date="2022-09-09T12:19:00Z">
        <w:r>
          <w:rPr>
            <w:noProof/>
            <w:webHidden/>
          </w:rPr>
          <w:t>38</w:t>
        </w:r>
        <w:r>
          <w:rPr>
            <w:noProof/>
            <w:webHidden/>
          </w:rPr>
          <w:fldChar w:fldCharType="end"/>
        </w:r>
        <w:r w:rsidRPr="0093233A">
          <w:rPr>
            <w:rStyle w:val="Hyperlink"/>
            <w:rFonts w:eastAsiaTheme="minorEastAsia"/>
            <w:noProof/>
          </w:rPr>
          <w:fldChar w:fldCharType="end"/>
        </w:r>
      </w:ins>
    </w:p>
    <w:p w14:paraId="416D4AAC" w14:textId="5B609609" w:rsidR="00CC4A36" w:rsidRDefault="00CC4A36">
      <w:pPr>
        <w:pStyle w:val="TOC2"/>
        <w:tabs>
          <w:tab w:val="left" w:pos="720"/>
          <w:tab w:val="right" w:leader="dot" w:pos="9350"/>
        </w:tabs>
        <w:rPr>
          <w:ins w:id="145" w:author="Kalee Whitehouse" w:date="2022-09-09T12:19:00Z"/>
          <w:rFonts w:asciiTheme="minorHAnsi" w:eastAsiaTheme="minorEastAsia" w:hAnsiTheme="minorHAnsi" w:cstheme="minorBidi"/>
          <w:noProof/>
          <w:sz w:val="22"/>
        </w:rPr>
      </w:pPr>
      <w:ins w:id="146"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"_Toc113618429"</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3.7</w:t>
        </w:r>
        <w:r>
          <w:rPr>
            <w:rFonts w:asciiTheme="minorHAnsi" w:eastAsiaTheme="minorEastAsia" w:hAnsiTheme="minorHAnsi" w:cstheme="minorBidi"/>
            <w:noProof/>
            <w:sz w:val="22"/>
          </w:rPr>
          <w:tab/>
        </w:r>
        <w:r w:rsidRPr="0093233A">
          <w:rPr>
            <w:rStyle w:val="Hyperlink"/>
            <w:rFonts w:eastAsiaTheme="minorEastAsia"/>
            <w:noProof/>
          </w:rPr>
          <w:t>Electrical Loadshapes (kWh)</w:t>
        </w:r>
        <w:r>
          <w:rPr>
            <w:noProof/>
            <w:webHidden/>
          </w:rPr>
          <w:tab/>
        </w:r>
        <w:r>
          <w:rPr>
            <w:noProof/>
            <w:webHidden/>
          </w:rPr>
          <w:fldChar w:fldCharType="begin"/>
        </w:r>
        <w:r>
          <w:rPr>
            <w:noProof/>
            <w:webHidden/>
          </w:rPr>
          <w:instrText xml:space="preserve"> PAGEREF _Toc113618429 \h </w:instrText>
        </w:r>
      </w:ins>
      <w:r>
        <w:rPr>
          <w:noProof/>
          <w:webHidden/>
        </w:rPr>
      </w:r>
      <w:r>
        <w:rPr>
          <w:noProof/>
          <w:webHidden/>
        </w:rPr>
        <w:fldChar w:fldCharType="separate"/>
      </w:r>
      <w:ins w:id="147" w:author="Kalee Whitehouse" w:date="2022-09-09T12:19:00Z">
        <w:r>
          <w:rPr>
            <w:noProof/>
            <w:webHidden/>
          </w:rPr>
          <w:t>43</w:t>
        </w:r>
        <w:r>
          <w:rPr>
            <w:noProof/>
            <w:webHidden/>
          </w:rPr>
          <w:fldChar w:fldCharType="end"/>
        </w:r>
        <w:r w:rsidRPr="0093233A">
          <w:rPr>
            <w:rStyle w:val="Hyperlink"/>
            <w:rFonts w:eastAsiaTheme="minorEastAsia"/>
            <w:noProof/>
          </w:rPr>
          <w:fldChar w:fldCharType="end"/>
        </w:r>
      </w:ins>
    </w:p>
    <w:p w14:paraId="18D67D15" w14:textId="7FE32B8A" w:rsidR="00CC4A36" w:rsidRDefault="00CC4A36">
      <w:pPr>
        <w:pStyle w:val="TOC2"/>
        <w:tabs>
          <w:tab w:val="left" w:pos="720"/>
          <w:tab w:val="right" w:leader="dot" w:pos="9350"/>
        </w:tabs>
        <w:rPr>
          <w:ins w:id="148" w:author="Kalee Whitehouse" w:date="2022-09-09T12:19:00Z"/>
          <w:rFonts w:asciiTheme="minorHAnsi" w:eastAsiaTheme="minorEastAsia" w:hAnsiTheme="minorHAnsi" w:cstheme="minorBidi"/>
          <w:noProof/>
          <w:sz w:val="22"/>
        </w:rPr>
      </w:pPr>
      <w:ins w:id="149"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"_Toc113618430"</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3.8</w:t>
        </w:r>
        <w:r>
          <w:rPr>
            <w:rFonts w:asciiTheme="minorHAnsi" w:eastAsiaTheme="minorEastAsia" w:hAnsiTheme="minorHAnsi" w:cstheme="minorBidi"/>
            <w:noProof/>
            <w:sz w:val="22"/>
          </w:rPr>
          <w:tab/>
        </w:r>
        <w:r w:rsidRPr="0093233A">
          <w:rPr>
            <w:rStyle w:val="Hyperlink"/>
            <w:rFonts w:eastAsiaTheme="minorEastAsia"/>
            <w:noProof/>
          </w:rPr>
          <w:t>Summer Peak Period Definition (kW)</w:t>
        </w:r>
        <w:r>
          <w:rPr>
            <w:noProof/>
            <w:webHidden/>
          </w:rPr>
          <w:tab/>
        </w:r>
        <w:r>
          <w:rPr>
            <w:noProof/>
            <w:webHidden/>
          </w:rPr>
          <w:fldChar w:fldCharType="begin"/>
        </w:r>
        <w:r>
          <w:rPr>
            <w:noProof/>
            <w:webHidden/>
          </w:rPr>
          <w:instrText xml:space="preserve"> PAGEREF _Toc113618430 \h </w:instrText>
        </w:r>
      </w:ins>
      <w:r>
        <w:rPr>
          <w:noProof/>
          <w:webHidden/>
        </w:rPr>
      </w:r>
      <w:r>
        <w:rPr>
          <w:noProof/>
          <w:webHidden/>
        </w:rPr>
        <w:fldChar w:fldCharType="separate"/>
      </w:r>
      <w:ins w:id="150" w:author="Kalee Whitehouse" w:date="2022-09-09T12:19:00Z">
        <w:r>
          <w:rPr>
            <w:noProof/>
            <w:webHidden/>
          </w:rPr>
          <w:t>49</w:t>
        </w:r>
        <w:r>
          <w:rPr>
            <w:noProof/>
            <w:webHidden/>
          </w:rPr>
          <w:fldChar w:fldCharType="end"/>
        </w:r>
        <w:r w:rsidRPr="0093233A">
          <w:rPr>
            <w:rStyle w:val="Hyperlink"/>
            <w:rFonts w:eastAsiaTheme="minorEastAsia"/>
            <w:noProof/>
          </w:rPr>
          <w:fldChar w:fldCharType="end"/>
        </w:r>
      </w:ins>
    </w:p>
    <w:p w14:paraId="778944E0" w14:textId="218F57A2" w:rsidR="00CC4A36" w:rsidRDefault="00CC4A36">
      <w:pPr>
        <w:pStyle w:val="TOC2"/>
        <w:tabs>
          <w:tab w:val="left" w:pos="720"/>
          <w:tab w:val="right" w:leader="dot" w:pos="9350"/>
        </w:tabs>
        <w:rPr>
          <w:ins w:id="151" w:author="Kalee Whitehouse" w:date="2022-09-09T12:19:00Z"/>
          <w:rFonts w:asciiTheme="minorHAnsi" w:eastAsiaTheme="minorEastAsia" w:hAnsiTheme="minorHAnsi" w:cstheme="minorBidi"/>
          <w:noProof/>
          <w:sz w:val="22"/>
        </w:rPr>
      </w:pPr>
      <w:ins w:id="152"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"_Toc113618431"</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3.9</w:t>
        </w:r>
        <w:r>
          <w:rPr>
            <w:rFonts w:asciiTheme="minorHAnsi" w:eastAsiaTheme="minorEastAsia" w:hAnsiTheme="minorHAnsi" w:cstheme="minorBidi"/>
            <w:noProof/>
            <w:sz w:val="22"/>
          </w:rPr>
          <w:tab/>
        </w:r>
        <w:r w:rsidRPr="0093233A">
          <w:rPr>
            <w:rStyle w:val="Hyperlink"/>
            <w:rFonts w:eastAsiaTheme="minorEastAsia"/>
            <w:noProof/>
          </w:rPr>
          <w:t>Heating and Cooling Degree-Day Data</w:t>
        </w:r>
        <w:r>
          <w:rPr>
            <w:noProof/>
            <w:webHidden/>
          </w:rPr>
          <w:tab/>
        </w:r>
        <w:r>
          <w:rPr>
            <w:noProof/>
            <w:webHidden/>
          </w:rPr>
          <w:fldChar w:fldCharType="begin"/>
        </w:r>
        <w:r>
          <w:rPr>
            <w:noProof/>
            <w:webHidden/>
          </w:rPr>
          <w:instrText xml:space="preserve"> PAGEREF _Toc113618431 \h </w:instrText>
        </w:r>
      </w:ins>
      <w:r>
        <w:rPr>
          <w:noProof/>
          <w:webHidden/>
        </w:rPr>
      </w:r>
      <w:r>
        <w:rPr>
          <w:noProof/>
          <w:webHidden/>
        </w:rPr>
        <w:fldChar w:fldCharType="separate"/>
      </w:r>
      <w:ins w:id="153" w:author="Kalee Whitehouse" w:date="2022-09-09T12:19:00Z">
        <w:r>
          <w:rPr>
            <w:noProof/>
            <w:webHidden/>
          </w:rPr>
          <w:t>49</w:t>
        </w:r>
        <w:r>
          <w:rPr>
            <w:noProof/>
            <w:webHidden/>
          </w:rPr>
          <w:fldChar w:fldCharType="end"/>
        </w:r>
        <w:r w:rsidRPr="0093233A">
          <w:rPr>
            <w:rStyle w:val="Hyperlink"/>
            <w:rFonts w:eastAsiaTheme="minorEastAsia"/>
            <w:noProof/>
          </w:rPr>
          <w:fldChar w:fldCharType="end"/>
        </w:r>
      </w:ins>
    </w:p>
    <w:p w14:paraId="682432B1" w14:textId="7F99A00D" w:rsidR="00CC4A36" w:rsidRDefault="00CC4A36">
      <w:pPr>
        <w:pStyle w:val="TOC2"/>
        <w:tabs>
          <w:tab w:val="left" w:pos="960"/>
          <w:tab w:val="right" w:leader="dot" w:pos="9350"/>
        </w:tabs>
        <w:rPr>
          <w:ins w:id="154" w:author="Kalee Whitehouse" w:date="2022-09-09T12:19:00Z"/>
          <w:rFonts w:asciiTheme="minorHAnsi" w:eastAsiaTheme="minorEastAsia" w:hAnsiTheme="minorHAnsi" w:cstheme="minorBidi"/>
          <w:noProof/>
          <w:sz w:val="22"/>
        </w:rPr>
      </w:pPr>
      <w:ins w:id="155"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"_Toc113618432"</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3.10</w:t>
        </w:r>
        <w:r>
          <w:rPr>
            <w:rFonts w:asciiTheme="minorHAnsi" w:eastAsiaTheme="minorEastAsia" w:hAnsiTheme="minorHAnsi" w:cstheme="minorBidi"/>
            <w:noProof/>
            <w:sz w:val="22"/>
          </w:rPr>
          <w:tab/>
        </w:r>
        <w:r w:rsidRPr="0093233A">
          <w:rPr>
            <w:rStyle w:val="Hyperlink"/>
            <w:rFonts w:eastAsiaTheme="minorEastAsia"/>
            <w:noProof/>
          </w:rPr>
          <w:t>Measure Incremental Cost Definition</w:t>
        </w:r>
        <w:r>
          <w:rPr>
            <w:noProof/>
            <w:webHidden/>
          </w:rPr>
          <w:tab/>
        </w:r>
        <w:r>
          <w:rPr>
            <w:noProof/>
            <w:webHidden/>
          </w:rPr>
          <w:fldChar w:fldCharType="begin"/>
        </w:r>
        <w:r>
          <w:rPr>
            <w:noProof/>
            <w:webHidden/>
          </w:rPr>
          <w:instrText xml:space="preserve"> PAGEREF _Toc113618432 \h </w:instrText>
        </w:r>
      </w:ins>
      <w:r>
        <w:rPr>
          <w:noProof/>
          <w:webHidden/>
        </w:rPr>
      </w:r>
      <w:r>
        <w:rPr>
          <w:noProof/>
          <w:webHidden/>
        </w:rPr>
        <w:fldChar w:fldCharType="separate"/>
      </w:r>
      <w:ins w:id="156" w:author="Kalee Whitehouse" w:date="2022-09-09T12:19:00Z">
        <w:r>
          <w:rPr>
            <w:noProof/>
            <w:webHidden/>
          </w:rPr>
          <w:t>53</w:t>
        </w:r>
        <w:r>
          <w:rPr>
            <w:noProof/>
            <w:webHidden/>
          </w:rPr>
          <w:fldChar w:fldCharType="end"/>
        </w:r>
        <w:r w:rsidRPr="0093233A">
          <w:rPr>
            <w:rStyle w:val="Hyperlink"/>
            <w:rFonts w:eastAsiaTheme="minorEastAsia"/>
            <w:noProof/>
          </w:rPr>
          <w:fldChar w:fldCharType="end"/>
        </w:r>
      </w:ins>
    </w:p>
    <w:p w14:paraId="4FB9B11A" w14:textId="79BC30CF" w:rsidR="00CC4A36" w:rsidRDefault="00CC4A36">
      <w:pPr>
        <w:pStyle w:val="TOC2"/>
        <w:tabs>
          <w:tab w:val="left" w:pos="960"/>
          <w:tab w:val="right" w:leader="dot" w:pos="9350"/>
        </w:tabs>
        <w:rPr>
          <w:ins w:id="157" w:author="Kalee Whitehouse" w:date="2022-09-09T12:19:00Z"/>
          <w:rFonts w:asciiTheme="minorHAnsi" w:eastAsiaTheme="minorEastAsia" w:hAnsiTheme="minorHAnsi" w:cstheme="minorBidi"/>
          <w:noProof/>
          <w:sz w:val="22"/>
        </w:rPr>
      </w:pPr>
      <w:ins w:id="158"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"_Toc113618433"</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3.11</w:t>
        </w:r>
        <w:r>
          <w:rPr>
            <w:rFonts w:asciiTheme="minorHAnsi" w:eastAsiaTheme="minorEastAsia" w:hAnsiTheme="minorHAnsi" w:cstheme="minorBidi"/>
            <w:noProof/>
            <w:sz w:val="22"/>
          </w:rPr>
          <w:tab/>
        </w:r>
        <w:r w:rsidRPr="0093233A">
          <w:rPr>
            <w:rStyle w:val="Hyperlink"/>
            <w:rFonts w:eastAsiaTheme="minorEastAsia"/>
            <w:noProof/>
          </w:rPr>
          <w:t>Discount Rates, Inflation Rates, and O&amp;M Costs</w:t>
        </w:r>
        <w:r>
          <w:rPr>
            <w:noProof/>
            <w:webHidden/>
          </w:rPr>
          <w:tab/>
        </w:r>
        <w:r>
          <w:rPr>
            <w:noProof/>
            <w:webHidden/>
          </w:rPr>
          <w:fldChar w:fldCharType="begin"/>
        </w:r>
        <w:r>
          <w:rPr>
            <w:noProof/>
            <w:webHidden/>
          </w:rPr>
          <w:instrText xml:space="preserve"> PAGEREF _Toc113618433 \h </w:instrText>
        </w:r>
      </w:ins>
      <w:r>
        <w:rPr>
          <w:noProof/>
          <w:webHidden/>
        </w:rPr>
      </w:r>
      <w:r>
        <w:rPr>
          <w:noProof/>
          <w:webHidden/>
        </w:rPr>
        <w:fldChar w:fldCharType="separate"/>
      </w:r>
      <w:ins w:id="159" w:author="Kalee Whitehouse" w:date="2022-09-09T12:19:00Z">
        <w:r>
          <w:rPr>
            <w:noProof/>
            <w:webHidden/>
          </w:rPr>
          <w:t>54</w:t>
        </w:r>
        <w:r>
          <w:rPr>
            <w:noProof/>
            <w:webHidden/>
          </w:rPr>
          <w:fldChar w:fldCharType="end"/>
        </w:r>
        <w:r w:rsidRPr="0093233A">
          <w:rPr>
            <w:rStyle w:val="Hyperlink"/>
            <w:rFonts w:eastAsiaTheme="minorEastAsia"/>
            <w:noProof/>
          </w:rPr>
          <w:fldChar w:fldCharType="end"/>
        </w:r>
      </w:ins>
    </w:p>
    <w:p w14:paraId="21CC1581" w14:textId="628F2E09" w:rsidR="00CC4A36" w:rsidRDefault="00CC4A36">
      <w:pPr>
        <w:pStyle w:val="TOC2"/>
        <w:tabs>
          <w:tab w:val="left" w:pos="960"/>
          <w:tab w:val="right" w:leader="dot" w:pos="9350"/>
        </w:tabs>
        <w:rPr>
          <w:ins w:id="160" w:author="Kalee Whitehouse" w:date="2022-09-09T12:19:00Z"/>
          <w:rFonts w:asciiTheme="minorHAnsi" w:eastAsiaTheme="minorEastAsia" w:hAnsiTheme="minorHAnsi" w:cstheme="minorBidi"/>
          <w:noProof/>
          <w:sz w:val="22"/>
        </w:rPr>
      </w:pPr>
      <w:ins w:id="161"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"_Toc113618435"</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3.12</w:t>
        </w:r>
        <w:r>
          <w:rPr>
            <w:rFonts w:asciiTheme="minorHAnsi" w:eastAsiaTheme="minorEastAsia" w:hAnsiTheme="minorHAnsi" w:cstheme="minorBidi"/>
            <w:noProof/>
            <w:sz w:val="22"/>
          </w:rPr>
          <w:tab/>
        </w:r>
        <w:r w:rsidRPr="0093233A">
          <w:rPr>
            <w:rStyle w:val="Hyperlink"/>
            <w:rFonts w:eastAsiaTheme="minorEastAsia"/>
            <w:noProof/>
          </w:rPr>
          <w:t>Interactive Effects</w:t>
        </w:r>
        <w:r>
          <w:rPr>
            <w:noProof/>
            <w:webHidden/>
          </w:rPr>
          <w:tab/>
        </w:r>
        <w:r>
          <w:rPr>
            <w:noProof/>
            <w:webHidden/>
          </w:rPr>
          <w:fldChar w:fldCharType="begin"/>
        </w:r>
        <w:r>
          <w:rPr>
            <w:noProof/>
            <w:webHidden/>
          </w:rPr>
          <w:instrText xml:space="preserve"> PAGEREF _Toc113618435 \h </w:instrText>
        </w:r>
      </w:ins>
      <w:r>
        <w:rPr>
          <w:noProof/>
          <w:webHidden/>
        </w:rPr>
      </w:r>
      <w:r>
        <w:rPr>
          <w:noProof/>
          <w:webHidden/>
        </w:rPr>
        <w:fldChar w:fldCharType="separate"/>
      </w:r>
      <w:ins w:id="162" w:author="Kalee Whitehouse" w:date="2022-09-09T12:19:00Z">
        <w:r>
          <w:rPr>
            <w:noProof/>
            <w:webHidden/>
          </w:rPr>
          <w:t>55</w:t>
        </w:r>
        <w:r>
          <w:rPr>
            <w:noProof/>
            <w:webHidden/>
          </w:rPr>
          <w:fldChar w:fldCharType="end"/>
        </w:r>
        <w:r w:rsidRPr="0093233A">
          <w:rPr>
            <w:rStyle w:val="Hyperlink"/>
            <w:rFonts w:eastAsiaTheme="minorEastAsia"/>
            <w:noProof/>
          </w:rPr>
          <w:fldChar w:fldCharType="end"/>
        </w:r>
      </w:ins>
    </w:p>
    <w:p w14:paraId="2D61AE49" w14:textId="56C031D5" w:rsidR="00CC4A36" w:rsidRDefault="00CC4A36">
      <w:pPr>
        <w:pStyle w:val="TOC2"/>
        <w:tabs>
          <w:tab w:val="left" w:pos="960"/>
          <w:tab w:val="right" w:leader="dot" w:pos="9350"/>
        </w:tabs>
        <w:rPr>
          <w:ins w:id="163" w:author="Kalee Whitehouse" w:date="2022-09-09T12:19:00Z"/>
          <w:rFonts w:asciiTheme="minorHAnsi" w:eastAsiaTheme="minorEastAsia" w:hAnsiTheme="minorHAnsi" w:cstheme="minorBidi"/>
          <w:noProof/>
          <w:sz w:val="22"/>
        </w:rPr>
      </w:pPr>
      <w:ins w:id="164"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"_Toc113618436"</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3.13</w:t>
        </w:r>
        <w:r>
          <w:rPr>
            <w:rFonts w:asciiTheme="minorHAnsi" w:eastAsiaTheme="minorEastAsia" w:hAnsiTheme="minorHAnsi" w:cstheme="minorBidi"/>
            <w:noProof/>
            <w:sz w:val="22"/>
          </w:rPr>
          <w:tab/>
        </w:r>
        <w:r w:rsidRPr="0093233A">
          <w:rPr>
            <w:rStyle w:val="Hyperlink"/>
            <w:rFonts w:eastAsiaTheme="minorEastAsia"/>
            <w:noProof/>
          </w:rPr>
          <w:t>Electrification and Fossil Fuel Baselines (Public Act 102-0662)</w:t>
        </w:r>
        <w:r>
          <w:rPr>
            <w:noProof/>
            <w:webHidden/>
          </w:rPr>
          <w:tab/>
        </w:r>
        <w:r>
          <w:rPr>
            <w:noProof/>
            <w:webHidden/>
          </w:rPr>
          <w:fldChar w:fldCharType="begin"/>
        </w:r>
        <w:r>
          <w:rPr>
            <w:noProof/>
            <w:webHidden/>
          </w:rPr>
          <w:instrText xml:space="preserve"> PAGEREF _Toc113618436 \h </w:instrText>
        </w:r>
      </w:ins>
      <w:r>
        <w:rPr>
          <w:noProof/>
          <w:webHidden/>
        </w:rPr>
      </w:r>
      <w:r>
        <w:rPr>
          <w:noProof/>
          <w:webHidden/>
        </w:rPr>
        <w:fldChar w:fldCharType="separate"/>
      </w:r>
      <w:ins w:id="165" w:author="Kalee Whitehouse" w:date="2022-09-09T12:19:00Z">
        <w:r>
          <w:rPr>
            <w:noProof/>
            <w:webHidden/>
          </w:rPr>
          <w:t>56</w:t>
        </w:r>
        <w:r>
          <w:rPr>
            <w:noProof/>
            <w:webHidden/>
          </w:rPr>
          <w:fldChar w:fldCharType="end"/>
        </w:r>
        <w:r w:rsidRPr="0093233A">
          <w:rPr>
            <w:rStyle w:val="Hyperlink"/>
            <w:rFonts w:eastAsiaTheme="minorEastAsia"/>
            <w:noProof/>
          </w:rPr>
          <w:fldChar w:fldCharType="end"/>
        </w:r>
      </w:ins>
    </w:p>
    <w:p w14:paraId="1767F7BF" w14:textId="38FB94E1" w:rsidR="00CC4A36" w:rsidRDefault="00CC4A36">
      <w:pPr>
        <w:pStyle w:val="TOC3"/>
        <w:tabs>
          <w:tab w:val="left" w:pos="1200"/>
          <w:tab w:val="right" w:leader="dot" w:pos="9350"/>
        </w:tabs>
        <w:rPr>
          <w:ins w:id="166" w:author="Kalee Whitehouse" w:date="2022-09-09T12:19:00Z"/>
          <w:rFonts w:asciiTheme="minorHAnsi" w:eastAsiaTheme="minorEastAsia" w:hAnsiTheme="minorHAnsi" w:cstheme="minorBidi"/>
          <w:noProof/>
          <w:sz w:val="22"/>
        </w:rPr>
      </w:pPr>
      <w:ins w:id="167"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"_Toc113618437"</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3.13.1</w:t>
        </w:r>
        <w:r>
          <w:rPr>
            <w:rFonts w:asciiTheme="minorHAnsi" w:eastAsiaTheme="minorEastAsia" w:hAnsiTheme="minorHAnsi" w:cstheme="minorBidi"/>
            <w:noProof/>
            <w:sz w:val="22"/>
          </w:rPr>
          <w:tab/>
        </w:r>
        <w:r w:rsidRPr="0093233A">
          <w:rPr>
            <w:rStyle w:val="Hyperlink"/>
            <w:rFonts w:eastAsiaTheme="minorEastAsia"/>
            <w:noProof/>
          </w:rPr>
          <w:t>Fossil Fuel Baseline Efficiencies for Electric Efficiency Measures</w:t>
        </w:r>
        <w:r>
          <w:rPr>
            <w:noProof/>
            <w:webHidden/>
          </w:rPr>
          <w:tab/>
        </w:r>
        <w:r>
          <w:rPr>
            <w:noProof/>
            <w:webHidden/>
          </w:rPr>
          <w:fldChar w:fldCharType="begin"/>
        </w:r>
        <w:r>
          <w:rPr>
            <w:noProof/>
            <w:webHidden/>
          </w:rPr>
          <w:instrText xml:space="preserve"> PAGEREF _Toc113618437 \h </w:instrText>
        </w:r>
      </w:ins>
      <w:r>
        <w:rPr>
          <w:noProof/>
          <w:webHidden/>
        </w:rPr>
      </w:r>
      <w:r>
        <w:rPr>
          <w:noProof/>
          <w:webHidden/>
        </w:rPr>
        <w:fldChar w:fldCharType="separate"/>
      </w:r>
      <w:ins w:id="168" w:author="Kalee Whitehouse" w:date="2022-09-09T12:19:00Z">
        <w:r>
          <w:rPr>
            <w:noProof/>
            <w:webHidden/>
          </w:rPr>
          <w:t>56</w:t>
        </w:r>
        <w:r>
          <w:rPr>
            <w:noProof/>
            <w:webHidden/>
          </w:rPr>
          <w:fldChar w:fldCharType="end"/>
        </w:r>
        <w:r w:rsidRPr="0093233A">
          <w:rPr>
            <w:rStyle w:val="Hyperlink"/>
            <w:rFonts w:eastAsiaTheme="minorEastAsia"/>
            <w:noProof/>
          </w:rPr>
          <w:fldChar w:fldCharType="end"/>
        </w:r>
      </w:ins>
    </w:p>
    <w:p w14:paraId="0A9809F8" w14:textId="5A9F73B9" w:rsidR="00CC4A36" w:rsidRDefault="00CC4A36">
      <w:pPr>
        <w:pStyle w:val="TOC3"/>
        <w:tabs>
          <w:tab w:val="left" w:pos="1200"/>
          <w:tab w:val="right" w:leader="dot" w:pos="9350"/>
        </w:tabs>
        <w:rPr>
          <w:ins w:id="169" w:author="Kalee Whitehouse" w:date="2022-09-09T12:19:00Z"/>
          <w:rFonts w:asciiTheme="minorHAnsi" w:eastAsiaTheme="minorEastAsia" w:hAnsiTheme="minorHAnsi" w:cstheme="minorBidi"/>
          <w:noProof/>
          <w:sz w:val="22"/>
        </w:rPr>
      </w:pPr>
      <w:ins w:id="170"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"_Toc113618438"</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3.13.2</w:t>
        </w:r>
        <w:r>
          <w:rPr>
            <w:rFonts w:asciiTheme="minorHAnsi" w:eastAsiaTheme="minorEastAsia" w:hAnsiTheme="minorHAnsi" w:cstheme="minorBidi"/>
            <w:noProof/>
            <w:sz w:val="22"/>
          </w:rPr>
          <w:tab/>
        </w:r>
        <w:r w:rsidRPr="0093233A">
          <w:rPr>
            <w:rStyle w:val="Hyperlink"/>
            <w:rFonts w:eastAsiaTheme="minorEastAsia"/>
            <w:noProof/>
          </w:rPr>
          <w:t>Fuel Units and Conversion Factors</w:t>
        </w:r>
        <w:r>
          <w:rPr>
            <w:noProof/>
            <w:webHidden/>
          </w:rPr>
          <w:tab/>
        </w:r>
        <w:r>
          <w:rPr>
            <w:noProof/>
            <w:webHidden/>
          </w:rPr>
          <w:fldChar w:fldCharType="begin"/>
        </w:r>
        <w:r>
          <w:rPr>
            <w:noProof/>
            <w:webHidden/>
          </w:rPr>
          <w:instrText xml:space="preserve"> PAGEREF _Toc113618438 \h </w:instrText>
        </w:r>
      </w:ins>
      <w:r>
        <w:rPr>
          <w:noProof/>
          <w:webHidden/>
        </w:rPr>
      </w:r>
      <w:r>
        <w:rPr>
          <w:noProof/>
          <w:webHidden/>
        </w:rPr>
        <w:fldChar w:fldCharType="separate"/>
      </w:r>
      <w:ins w:id="171" w:author="Kalee Whitehouse" w:date="2022-09-09T12:19:00Z">
        <w:r>
          <w:rPr>
            <w:noProof/>
            <w:webHidden/>
          </w:rPr>
          <w:t>58</w:t>
        </w:r>
        <w:r>
          <w:rPr>
            <w:noProof/>
            <w:webHidden/>
          </w:rPr>
          <w:fldChar w:fldCharType="end"/>
        </w:r>
        <w:r w:rsidRPr="0093233A">
          <w:rPr>
            <w:rStyle w:val="Hyperlink"/>
            <w:rFonts w:eastAsiaTheme="minorEastAsia"/>
            <w:noProof/>
          </w:rPr>
          <w:fldChar w:fldCharType="end"/>
        </w:r>
      </w:ins>
    </w:p>
    <w:p w14:paraId="05C32FB0" w14:textId="7D48B3B1" w:rsidR="00CC4A36" w:rsidRDefault="00CC4A36">
      <w:pPr>
        <w:pStyle w:val="TOC2"/>
        <w:tabs>
          <w:tab w:val="left" w:pos="960"/>
          <w:tab w:val="right" w:leader="dot" w:pos="9350"/>
        </w:tabs>
        <w:rPr>
          <w:ins w:id="172" w:author="Kalee Whitehouse" w:date="2022-09-09T12:19:00Z"/>
          <w:rFonts w:asciiTheme="minorHAnsi" w:eastAsiaTheme="minorEastAsia" w:hAnsiTheme="minorHAnsi" w:cstheme="minorBidi"/>
          <w:noProof/>
          <w:sz w:val="22"/>
        </w:rPr>
      </w:pPr>
      <w:ins w:id="173" w:author="Kalee Whitehouse" w:date="2022-09-09T12:19:00Z">
        <w:r w:rsidRPr="0093233A">
          <w:rPr>
            <w:rStyle w:val="Hyperlink"/>
            <w:rFonts w:eastAsiaTheme="minorEastAsia"/>
            <w:noProof/>
          </w:rPr>
          <w:fldChar w:fldCharType="begin"/>
        </w:r>
        <w:r w:rsidRPr="0093233A">
          <w:rPr>
            <w:rStyle w:val="Hyperlink"/>
            <w:rFonts w:eastAsiaTheme="minorEastAsia"/>
            <w:noProof/>
          </w:rPr>
          <w:instrText xml:space="preserve"> </w:instrText>
        </w:r>
        <w:r>
          <w:rPr>
            <w:noProof/>
          </w:rPr>
          <w:instrText>HYPERLINK \l "_Toc113618439"</w:instrText>
        </w:r>
        <w:r w:rsidRPr="0093233A">
          <w:rPr>
            <w:rStyle w:val="Hyperlink"/>
            <w:rFonts w:eastAsiaTheme="minorEastAsia"/>
            <w:noProof/>
          </w:rPr>
          <w:instrText xml:space="preserve"> </w:instrText>
        </w:r>
        <w:r w:rsidRPr="0093233A">
          <w:rPr>
            <w:rStyle w:val="Hyperlink"/>
            <w:rFonts w:eastAsiaTheme="minorEastAsia"/>
            <w:noProof/>
          </w:rPr>
          <w:fldChar w:fldCharType="separate"/>
        </w:r>
        <w:r w:rsidRPr="0093233A">
          <w:rPr>
            <w:rStyle w:val="Hyperlink"/>
            <w:rFonts w:eastAsiaTheme="minorEastAsia"/>
            <w:noProof/>
            <w14:scene3d>
              <w14:camera w14:prst="orthographicFront"/>
              <w14:lightRig w14:rig="threePt" w14:dir="t">
                <w14:rot w14:lat="0" w14:lon="0" w14:rev="0"/>
              </w14:lightRig>
            </w14:scene3d>
          </w:rPr>
          <w:t>3.14</w:t>
        </w:r>
        <w:r>
          <w:rPr>
            <w:rFonts w:asciiTheme="minorHAnsi" w:eastAsiaTheme="minorEastAsia" w:hAnsiTheme="minorHAnsi" w:cstheme="minorBidi"/>
            <w:noProof/>
            <w:sz w:val="22"/>
          </w:rPr>
          <w:tab/>
        </w:r>
        <w:r w:rsidRPr="0093233A">
          <w:rPr>
            <w:rStyle w:val="Hyperlink"/>
            <w:rFonts w:eastAsiaTheme="minorEastAsia"/>
            <w:noProof/>
          </w:rPr>
          <w:t>Secondary kWh Savings from Fossil Fuel Saving Measures</w:t>
        </w:r>
        <w:r>
          <w:rPr>
            <w:noProof/>
            <w:webHidden/>
          </w:rPr>
          <w:tab/>
        </w:r>
        <w:r>
          <w:rPr>
            <w:noProof/>
            <w:webHidden/>
          </w:rPr>
          <w:fldChar w:fldCharType="begin"/>
        </w:r>
        <w:r>
          <w:rPr>
            <w:noProof/>
            <w:webHidden/>
          </w:rPr>
          <w:instrText xml:space="preserve"> PAGEREF _Toc113618439 \h </w:instrText>
        </w:r>
      </w:ins>
      <w:r>
        <w:rPr>
          <w:noProof/>
          <w:webHidden/>
        </w:rPr>
      </w:r>
      <w:r>
        <w:rPr>
          <w:noProof/>
          <w:webHidden/>
        </w:rPr>
        <w:fldChar w:fldCharType="separate"/>
      </w:r>
      <w:ins w:id="174" w:author="Kalee Whitehouse" w:date="2022-09-09T12:19:00Z">
        <w:r>
          <w:rPr>
            <w:noProof/>
            <w:webHidden/>
          </w:rPr>
          <w:t>58</w:t>
        </w:r>
        <w:r>
          <w:rPr>
            <w:noProof/>
            <w:webHidden/>
          </w:rPr>
          <w:fldChar w:fldCharType="end"/>
        </w:r>
        <w:r w:rsidRPr="0093233A">
          <w:rPr>
            <w:rStyle w:val="Hyperlink"/>
            <w:rFonts w:eastAsiaTheme="minorEastAsia"/>
            <w:noProof/>
          </w:rPr>
          <w:fldChar w:fldCharType="end"/>
        </w:r>
      </w:ins>
    </w:p>
    <w:p w14:paraId="079A8B45" w14:textId="2C091615" w:rsidR="002722A7" w:rsidDel="00CC4A36" w:rsidRDefault="002722A7">
      <w:pPr>
        <w:pStyle w:val="TOC1"/>
        <w:rPr>
          <w:del w:id="175" w:author="Kalee Whitehouse" w:date="2022-09-09T12:19:00Z"/>
          <w:rFonts w:asciiTheme="minorHAnsi" w:eastAsiaTheme="minorEastAsia" w:hAnsiTheme="minorHAnsi" w:cstheme="minorBidi"/>
          <w:noProof/>
        </w:rPr>
      </w:pPr>
      <w:del w:id="176" w:author="Kalee Whitehouse" w:date="2022-09-09T12:19:00Z">
        <w:r w:rsidRPr="00CC4A36" w:rsidDel="00CC4A36">
          <w:rPr>
            <w:rFonts w:eastAsiaTheme="minorEastAsia"/>
            <w:rPrChange w:id="177" w:author="Kalee Whitehouse" w:date="2022-09-09T12:19:00Z">
              <w:rPr>
                <w:rStyle w:val="Hyperlink"/>
                <w:rFonts w:eastAsiaTheme="minorEastAsia"/>
                <w:b w:val="0"/>
                <w:noProof/>
                <w14:scene3d>
                  <w14:camera w14:prst="orthographicFront"/>
                  <w14:lightRig w14:rig="threePt" w14:dir="t">
                    <w14:rot w14:lat="0" w14:lon="0" w14:rev="0"/>
                  </w14:lightRig>
                </w14:scene3d>
              </w:rPr>
            </w:rPrChange>
          </w:rPr>
          <w:delText>1</w:delText>
        </w:r>
        <w:r w:rsidDel="00CC4A36">
          <w:rPr>
            <w:rFonts w:asciiTheme="minorHAnsi" w:eastAsiaTheme="minorEastAsia" w:hAnsiTheme="minorHAnsi" w:cstheme="minorBidi"/>
            <w:noProof/>
          </w:rPr>
          <w:tab/>
        </w:r>
        <w:r w:rsidRPr="00CC4A36" w:rsidDel="00CC4A36">
          <w:rPr>
            <w:rFonts w:eastAsiaTheme="minorEastAsia"/>
            <w:rPrChange w:id="178" w:author="Kalee Whitehouse" w:date="2022-09-09T12:19:00Z">
              <w:rPr>
                <w:rStyle w:val="Hyperlink"/>
                <w:rFonts w:eastAsiaTheme="minorEastAsia"/>
                <w:b w:val="0"/>
                <w:noProof/>
              </w:rPr>
            </w:rPrChange>
          </w:rPr>
          <w:delText>Purpose of the TRM</w:delText>
        </w:r>
        <w:r w:rsidDel="00CC4A36">
          <w:rPr>
            <w:noProof/>
            <w:webHidden/>
          </w:rPr>
          <w:tab/>
        </w:r>
        <w:r w:rsidR="0018479D" w:rsidDel="00CC4A36">
          <w:rPr>
            <w:noProof/>
            <w:webHidden/>
          </w:rPr>
          <w:delText>4</w:delText>
        </w:r>
      </w:del>
    </w:p>
    <w:p w14:paraId="4EDD7E27" w14:textId="32599F49" w:rsidR="002722A7" w:rsidDel="00CC4A36" w:rsidRDefault="002722A7">
      <w:pPr>
        <w:pStyle w:val="TOC2"/>
        <w:tabs>
          <w:tab w:val="left" w:pos="720"/>
          <w:tab w:val="right" w:leader="dot" w:pos="9350"/>
        </w:tabs>
        <w:rPr>
          <w:del w:id="179" w:author="Kalee Whitehouse" w:date="2022-09-09T12:19:00Z"/>
          <w:rFonts w:asciiTheme="minorHAnsi" w:eastAsiaTheme="minorEastAsia" w:hAnsiTheme="minorHAnsi" w:cstheme="minorBidi"/>
          <w:noProof/>
          <w:sz w:val="22"/>
        </w:rPr>
      </w:pPr>
      <w:del w:id="180" w:author="Kalee Whitehouse" w:date="2022-09-09T12:19:00Z">
        <w:r w:rsidRPr="00CC4A36" w:rsidDel="00CC4A36">
          <w:rPr>
            <w:rFonts w:eastAsiaTheme="minorEastAsia"/>
            <w:rPrChange w:id="181"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1.1</w:delText>
        </w:r>
        <w:r w:rsidDel="00CC4A36">
          <w:rPr>
            <w:rFonts w:asciiTheme="minorHAnsi" w:eastAsiaTheme="minorEastAsia" w:hAnsiTheme="minorHAnsi" w:cstheme="minorBidi"/>
            <w:noProof/>
            <w:sz w:val="22"/>
          </w:rPr>
          <w:tab/>
        </w:r>
        <w:r w:rsidRPr="00CC4A36" w:rsidDel="00CC4A36">
          <w:rPr>
            <w:rFonts w:eastAsiaTheme="minorEastAsia"/>
            <w:rPrChange w:id="182" w:author="Kalee Whitehouse" w:date="2022-09-09T12:19:00Z">
              <w:rPr>
                <w:rStyle w:val="Hyperlink"/>
                <w:rFonts w:eastAsiaTheme="minorEastAsia"/>
                <w:noProof/>
              </w:rPr>
            </w:rPrChange>
          </w:rPr>
          <w:delText>Acknowledgments</w:delText>
        </w:r>
        <w:r w:rsidDel="00CC4A36">
          <w:rPr>
            <w:noProof/>
            <w:webHidden/>
          </w:rPr>
          <w:tab/>
        </w:r>
        <w:r w:rsidR="0018479D" w:rsidDel="00CC4A36">
          <w:rPr>
            <w:noProof/>
            <w:webHidden/>
          </w:rPr>
          <w:delText>4</w:delText>
        </w:r>
      </w:del>
    </w:p>
    <w:p w14:paraId="223D7ED4" w14:textId="652EBA09" w:rsidR="002722A7" w:rsidDel="00CC4A36" w:rsidRDefault="002722A7">
      <w:pPr>
        <w:pStyle w:val="TOC2"/>
        <w:tabs>
          <w:tab w:val="left" w:pos="720"/>
          <w:tab w:val="right" w:leader="dot" w:pos="9350"/>
        </w:tabs>
        <w:rPr>
          <w:del w:id="183" w:author="Kalee Whitehouse" w:date="2022-09-09T12:19:00Z"/>
          <w:rFonts w:asciiTheme="minorHAnsi" w:eastAsiaTheme="minorEastAsia" w:hAnsiTheme="minorHAnsi" w:cstheme="minorBidi"/>
          <w:noProof/>
          <w:sz w:val="22"/>
        </w:rPr>
      </w:pPr>
      <w:del w:id="184" w:author="Kalee Whitehouse" w:date="2022-09-09T12:19:00Z">
        <w:r w:rsidRPr="00CC4A36" w:rsidDel="00CC4A36">
          <w:rPr>
            <w:rFonts w:eastAsiaTheme="minorEastAsia"/>
            <w:rPrChange w:id="185" w:author="Kalee Whitehouse" w:date="2022-09-09T12:19:00Z">
              <w:rPr>
                <w:rStyle w:val="Hyperlink"/>
                <w:rFonts w:eastAsiaTheme="minorEastAsia"/>
                <w:noProof/>
                <w14:scene3d>
                  <w14:camera w14:prst="orthographicFront"/>
                  <w14:lightRig w14:rig="threePt" w14:dir="t">
                    <w14:rot w14:lat="0" w14:lon="0" w14:rev="0"/>
                  </w14:lightRig>
                </w14:scene3d>
              </w:rPr>
            </w:rPrChange>
          </w:rPr>
          <w:lastRenderedPageBreak/>
          <w:delText>1.2</w:delText>
        </w:r>
        <w:r w:rsidDel="00CC4A36">
          <w:rPr>
            <w:rFonts w:asciiTheme="minorHAnsi" w:eastAsiaTheme="minorEastAsia" w:hAnsiTheme="minorHAnsi" w:cstheme="minorBidi"/>
            <w:noProof/>
            <w:sz w:val="22"/>
          </w:rPr>
          <w:tab/>
        </w:r>
        <w:r w:rsidRPr="00CC4A36" w:rsidDel="00CC4A36">
          <w:rPr>
            <w:rFonts w:eastAsiaTheme="minorEastAsia"/>
            <w:rPrChange w:id="186" w:author="Kalee Whitehouse" w:date="2022-09-09T12:19:00Z">
              <w:rPr>
                <w:rStyle w:val="Hyperlink"/>
                <w:rFonts w:eastAsiaTheme="minorEastAsia"/>
                <w:noProof/>
              </w:rPr>
            </w:rPrChange>
          </w:rPr>
          <w:delText>Summary of Measure Revisions</w:delText>
        </w:r>
        <w:r w:rsidDel="00CC4A36">
          <w:rPr>
            <w:noProof/>
            <w:webHidden/>
          </w:rPr>
          <w:tab/>
        </w:r>
        <w:r w:rsidR="0018479D" w:rsidDel="00CC4A36">
          <w:rPr>
            <w:noProof/>
            <w:webHidden/>
          </w:rPr>
          <w:delText>6</w:delText>
        </w:r>
      </w:del>
    </w:p>
    <w:p w14:paraId="2C374AA2" w14:textId="4AF6AC4D" w:rsidR="002722A7" w:rsidDel="00CC4A36" w:rsidRDefault="002722A7">
      <w:pPr>
        <w:pStyle w:val="TOC2"/>
        <w:tabs>
          <w:tab w:val="left" w:pos="720"/>
          <w:tab w:val="right" w:leader="dot" w:pos="9350"/>
        </w:tabs>
        <w:rPr>
          <w:del w:id="187" w:author="Kalee Whitehouse" w:date="2022-09-09T12:19:00Z"/>
          <w:rFonts w:asciiTheme="minorHAnsi" w:eastAsiaTheme="minorEastAsia" w:hAnsiTheme="minorHAnsi" w:cstheme="minorBidi"/>
          <w:noProof/>
          <w:sz w:val="22"/>
        </w:rPr>
      </w:pPr>
      <w:del w:id="188" w:author="Kalee Whitehouse" w:date="2022-09-09T12:19:00Z">
        <w:r w:rsidRPr="00CC4A36" w:rsidDel="00CC4A36">
          <w:rPr>
            <w:rFonts w:eastAsiaTheme="minorEastAsia"/>
            <w:rPrChange w:id="189"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1.3</w:delText>
        </w:r>
        <w:r w:rsidDel="00CC4A36">
          <w:rPr>
            <w:rFonts w:asciiTheme="minorHAnsi" w:eastAsiaTheme="minorEastAsia" w:hAnsiTheme="minorHAnsi" w:cstheme="minorBidi"/>
            <w:noProof/>
            <w:sz w:val="22"/>
          </w:rPr>
          <w:tab/>
        </w:r>
        <w:r w:rsidRPr="00CC4A36" w:rsidDel="00CC4A36">
          <w:rPr>
            <w:rFonts w:eastAsiaTheme="minorEastAsia"/>
            <w:rPrChange w:id="190" w:author="Kalee Whitehouse" w:date="2022-09-09T12:19:00Z">
              <w:rPr>
                <w:rStyle w:val="Hyperlink"/>
                <w:rFonts w:eastAsiaTheme="minorEastAsia"/>
                <w:noProof/>
              </w:rPr>
            </w:rPrChange>
          </w:rPr>
          <w:delText>Enabling ICC Policy</w:delText>
        </w:r>
        <w:r w:rsidDel="00CC4A36">
          <w:rPr>
            <w:noProof/>
            <w:webHidden/>
          </w:rPr>
          <w:tab/>
        </w:r>
        <w:r w:rsidR="0018479D" w:rsidDel="00CC4A36">
          <w:rPr>
            <w:noProof/>
            <w:webHidden/>
          </w:rPr>
          <w:delText>23</w:delText>
        </w:r>
      </w:del>
    </w:p>
    <w:p w14:paraId="6036E47E" w14:textId="42AC5A0D" w:rsidR="002722A7" w:rsidDel="00CC4A36" w:rsidRDefault="002722A7">
      <w:pPr>
        <w:pStyle w:val="TOC3"/>
        <w:tabs>
          <w:tab w:val="left" w:pos="1200"/>
          <w:tab w:val="right" w:leader="dot" w:pos="9350"/>
        </w:tabs>
        <w:rPr>
          <w:del w:id="191" w:author="Kalee Whitehouse" w:date="2022-09-09T12:19:00Z"/>
          <w:rFonts w:asciiTheme="minorHAnsi" w:eastAsiaTheme="minorEastAsia" w:hAnsiTheme="minorHAnsi" w:cstheme="minorBidi"/>
          <w:noProof/>
          <w:sz w:val="22"/>
        </w:rPr>
      </w:pPr>
      <w:del w:id="192" w:author="Kalee Whitehouse" w:date="2022-09-09T12:19:00Z">
        <w:r w:rsidRPr="00CC4A36" w:rsidDel="00CC4A36">
          <w:rPr>
            <w:rFonts w:eastAsiaTheme="minorEastAsia"/>
            <w:rPrChange w:id="193"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1.3.1</w:delText>
        </w:r>
        <w:r w:rsidDel="00CC4A36">
          <w:rPr>
            <w:rFonts w:asciiTheme="minorHAnsi" w:eastAsiaTheme="minorEastAsia" w:hAnsiTheme="minorHAnsi" w:cstheme="minorBidi"/>
            <w:noProof/>
            <w:sz w:val="22"/>
          </w:rPr>
          <w:tab/>
        </w:r>
        <w:r w:rsidRPr="00CC4A36" w:rsidDel="00CC4A36">
          <w:rPr>
            <w:rFonts w:eastAsiaTheme="minorEastAsia"/>
            <w:rPrChange w:id="194" w:author="Kalee Whitehouse" w:date="2022-09-09T12:19:00Z">
              <w:rPr>
                <w:rStyle w:val="Hyperlink"/>
                <w:rFonts w:eastAsiaTheme="minorEastAsia"/>
                <w:noProof/>
              </w:rPr>
            </w:rPrChange>
          </w:rPr>
          <w:delText>Climate and Equitable Job Act (SB2408)</w:delText>
        </w:r>
        <w:r w:rsidDel="00CC4A36">
          <w:rPr>
            <w:noProof/>
            <w:webHidden/>
          </w:rPr>
          <w:tab/>
        </w:r>
        <w:r w:rsidR="0018479D" w:rsidDel="00CC4A36">
          <w:rPr>
            <w:noProof/>
            <w:webHidden/>
          </w:rPr>
          <w:delText>23</w:delText>
        </w:r>
      </w:del>
    </w:p>
    <w:p w14:paraId="34E8A618" w14:textId="5F4916B8" w:rsidR="002722A7" w:rsidDel="00CC4A36" w:rsidRDefault="002722A7">
      <w:pPr>
        <w:pStyle w:val="TOC2"/>
        <w:tabs>
          <w:tab w:val="left" w:pos="720"/>
          <w:tab w:val="right" w:leader="dot" w:pos="9350"/>
        </w:tabs>
        <w:rPr>
          <w:del w:id="195" w:author="Kalee Whitehouse" w:date="2022-09-09T12:19:00Z"/>
          <w:rFonts w:asciiTheme="minorHAnsi" w:eastAsiaTheme="minorEastAsia" w:hAnsiTheme="minorHAnsi" w:cstheme="minorBidi"/>
          <w:noProof/>
          <w:sz w:val="22"/>
        </w:rPr>
      </w:pPr>
      <w:del w:id="196" w:author="Kalee Whitehouse" w:date="2022-09-09T12:19:00Z">
        <w:r w:rsidRPr="00CC4A36" w:rsidDel="00CC4A36">
          <w:rPr>
            <w:rFonts w:eastAsiaTheme="minorEastAsia"/>
            <w:rPrChange w:id="197"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1.4</w:delText>
        </w:r>
        <w:r w:rsidDel="00CC4A36">
          <w:rPr>
            <w:rFonts w:asciiTheme="minorHAnsi" w:eastAsiaTheme="minorEastAsia" w:hAnsiTheme="minorHAnsi" w:cstheme="minorBidi"/>
            <w:noProof/>
            <w:sz w:val="22"/>
          </w:rPr>
          <w:tab/>
        </w:r>
        <w:r w:rsidRPr="00CC4A36" w:rsidDel="00CC4A36">
          <w:rPr>
            <w:rFonts w:eastAsiaTheme="minorEastAsia"/>
            <w:rPrChange w:id="198" w:author="Kalee Whitehouse" w:date="2022-09-09T12:19:00Z">
              <w:rPr>
                <w:rStyle w:val="Hyperlink"/>
                <w:rFonts w:eastAsiaTheme="minorEastAsia"/>
                <w:noProof/>
              </w:rPr>
            </w:rPrChange>
          </w:rPr>
          <w:delText>Development Process</w:delText>
        </w:r>
        <w:r w:rsidDel="00CC4A36">
          <w:rPr>
            <w:noProof/>
            <w:webHidden/>
          </w:rPr>
          <w:tab/>
        </w:r>
        <w:r w:rsidR="0018479D" w:rsidDel="00CC4A36">
          <w:rPr>
            <w:noProof/>
            <w:webHidden/>
          </w:rPr>
          <w:delText>24</w:delText>
        </w:r>
      </w:del>
    </w:p>
    <w:p w14:paraId="5C38A4E8" w14:textId="076D9E5B" w:rsidR="002722A7" w:rsidDel="00CC4A36" w:rsidRDefault="002722A7">
      <w:pPr>
        <w:pStyle w:val="TOC3"/>
        <w:tabs>
          <w:tab w:val="left" w:pos="1200"/>
          <w:tab w:val="right" w:leader="dot" w:pos="9350"/>
        </w:tabs>
        <w:rPr>
          <w:del w:id="199" w:author="Kalee Whitehouse" w:date="2022-09-09T12:19:00Z"/>
          <w:rFonts w:asciiTheme="minorHAnsi" w:eastAsiaTheme="minorEastAsia" w:hAnsiTheme="minorHAnsi" w:cstheme="minorBidi"/>
          <w:noProof/>
          <w:sz w:val="22"/>
        </w:rPr>
      </w:pPr>
      <w:del w:id="200" w:author="Kalee Whitehouse" w:date="2022-09-09T12:19:00Z">
        <w:r w:rsidRPr="00CC4A36" w:rsidDel="00CC4A36">
          <w:rPr>
            <w:rFonts w:eastAsiaTheme="minorEastAsia"/>
            <w:rPrChange w:id="201"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1.4.1</w:delText>
        </w:r>
        <w:r w:rsidDel="00CC4A36">
          <w:rPr>
            <w:rFonts w:asciiTheme="minorHAnsi" w:eastAsiaTheme="minorEastAsia" w:hAnsiTheme="minorHAnsi" w:cstheme="minorBidi"/>
            <w:noProof/>
            <w:sz w:val="22"/>
          </w:rPr>
          <w:tab/>
        </w:r>
        <w:r w:rsidRPr="00CC4A36" w:rsidDel="00CC4A36">
          <w:rPr>
            <w:rFonts w:eastAsiaTheme="minorEastAsia"/>
            <w:rPrChange w:id="202" w:author="Kalee Whitehouse" w:date="2022-09-09T12:19:00Z">
              <w:rPr>
                <w:rStyle w:val="Hyperlink"/>
                <w:rFonts w:eastAsiaTheme="minorEastAsia"/>
                <w:noProof/>
              </w:rPr>
            </w:rPrChange>
          </w:rPr>
          <w:delText>Reliability Review</w:delText>
        </w:r>
        <w:r w:rsidDel="00CC4A36">
          <w:rPr>
            <w:noProof/>
            <w:webHidden/>
          </w:rPr>
          <w:tab/>
        </w:r>
        <w:r w:rsidR="0018479D" w:rsidDel="00CC4A36">
          <w:rPr>
            <w:noProof/>
            <w:webHidden/>
          </w:rPr>
          <w:delText>25</w:delText>
        </w:r>
      </w:del>
    </w:p>
    <w:p w14:paraId="041B4F59" w14:textId="7117F953" w:rsidR="002722A7" w:rsidDel="00CC4A36" w:rsidRDefault="002722A7">
      <w:pPr>
        <w:pStyle w:val="TOC1"/>
        <w:rPr>
          <w:del w:id="203" w:author="Kalee Whitehouse" w:date="2022-09-09T12:19:00Z"/>
          <w:rFonts w:asciiTheme="minorHAnsi" w:eastAsiaTheme="minorEastAsia" w:hAnsiTheme="minorHAnsi" w:cstheme="minorBidi"/>
          <w:noProof/>
        </w:rPr>
      </w:pPr>
      <w:del w:id="204" w:author="Kalee Whitehouse" w:date="2022-09-09T12:19:00Z">
        <w:r w:rsidRPr="00CC4A36" w:rsidDel="00CC4A36">
          <w:rPr>
            <w:rFonts w:eastAsiaTheme="minorEastAsia"/>
            <w:rPrChange w:id="205" w:author="Kalee Whitehouse" w:date="2022-09-09T12:19:00Z">
              <w:rPr>
                <w:rStyle w:val="Hyperlink"/>
                <w:rFonts w:eastAsiaTheme="minorEastAsia"/>
                <w:b w:val="0"/>
                <w:noProof/>
                <w14:scene3d>
                  <w14:camera w14:prst="orthographicFront"/>
                  <w14:lightRig w14:rig="threePt" w14:dir="t">
                    <w14:rot w14:lat="0" w14:lon="0" w14:rev="0"/>
                  </w14:lightRig>
                </w14:scene3d>
              </w:rPr>
            </w:rPrChange>
          </w:rPr>
          <w:delText>2</w:delText>
        </w:r>
        <w:r w:rsidDel="00CC4A36">
          <w:rPr>
            <w:rFonts w:asciiTheme="minorHAnsi" w:eastAsiaTheme="minorEastAsia" w:hAnsiTheme="minorHAnsi" w:cstheme="minorBidi"/>
            <w:noProof/>
          </w:rPr>
          <w:tab/>
        </w:r>
        <w:r w:rsidRPr="00CC4A36" w:rsidDel="00CC4A36">
          <w:rPr>
            <w:rFonts w:eastAsiaTheme="minorEastAsia"/>
            <w:rPrChange w:id="206" w:author="Kalee Whitehouse" w:date="2022-09-09T12:19:00Z">
              <w:rPr>
                <w:rStyle w:val="Hyperlink"/>
                <w:rFonts w:eastAsiaTheme="minorEastAsia"/>
                <w:b w:val="0"/>
                <w:noProof/>
              </w:rPr>
            </w:rPrChange>
          </w:rPr>
          <w:delText>Organizational Structure</w:delText>
        </w:r>
        <w:r w:rsidDel="00CC4A36">
          <w:rPr>
            <w:noProof/>
            <w:webHidden/>
          </w:rPr>
          <w:tab/>
        </w:r>
        <w:r w:rsidR="0018479D" w:rsidDel="00CC4A36">
          <w:rPr>
            <w:noProof/>
            <w:webHidden/>
          </w:rPr>
          <w:delText>27</w:delText>
        </w:r>
      </w:del>
    </w:p>
    <w:p w14:paraId="26BFAE80" w14:textId="14A47F92" w:rsidR="002722A7" w:rsidDel="00CC4A36" w:rsidRDefault="002722A7">
      <w:pPr>
        <w:pStyle w:val="TOC2"/>
        <w:tabs>
          <w:tab w:val="left" w:pos="720"/>
          <w:tab w:val="right" w:leader="dot" w:pos="9350"/>
        </w:tabs>
        <w:rPr>
          <w:del w:id="207" w:author="Kalee Whitehouse" w:date="2022-09-09T12:19:00Z"/>
          <w:rFonts w:asciiTheme="minorHAnsi" w:eastAsiaTheme="minorEastAsia" w:hAnsiTheme="minorHAnsi" w:cstheme="minorBidi"/>
          <w:noProof/>
          <w:sz w:val="22"/>
        </w:rPr>
      </w:pPr>
      <w:del w:id="208" w:author="Kalee Whitehouse" w:date="2022-09-09T12:19:00Z">
        <w:r w:rsidRPr="00CC4A36" w:rsidDel="00CC4A36">
          <w:rPr>
            <w:rFonts w:eastAsiaTheme="minorEastAsia"/>
            <w:rPrChange w:id="209"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2.1</w:delText>
        </w:r>
        <w:r w:rsidDel="00CC4A36">
          <w:rPr>
            <w:rFonts w:asciiTheme="minorHAnsi" w:eastAsiaTheme="minorEastAsia" w:hAnsiTheme="minorHAnsi" w:cstheme="minorBidi"/>
            <w:noProof/>
            <w:sz w:val="22"/>
          </w:rPr>
          <w:tab/>
        </w:r>
        <w:r w:rsidRPr="00CC4A36" w:rsidDel="00CC4A36">
          <w:rPr>
            <w:rFonts w:eastAsiaTheme="minorEastAsia"/>
            <w:rPrChange w:id="210" w:author="Kalee Whitehouse" w:date="2022-09-09T12:19:00Z">
              <w:rPr>
                <w:rStyle w:val="Hyperlink"/>
                <w:rFonts w:eastAsiaTheme="minorEastAsia"/>
                <w:noProof/>
              </w:rPr>
            </w:rPrChange>
          </w:rPr>
          <w:delText>Measure Code Specification</w:delText>
        </w:r>
        <w:r w:rsidDel="00CC4A36">
          <w:rPr>
            <w:noProof/>
            <w:webHidden/>
          </w:rPr>
          <w:tab/>
        </w:r>
        <w:r w:rsidR="0018479D" w:rsidDel="00CC4A36">
          <w:rPr>
            <w:noProof/>
            <w:webHidden/>
          </w:rPr>
          <w:delText>27</w:delText>
        </w:r>
      </w:del>
    </w:p>
    <w:p w14:paraId="22961B93" w14:textId="36E478CE" w:rsidR="002722A7" w:rsidDel="00CC4A36" w:rsidRDefault="002722A7">
      <w:pPr>
        <w:pStyle w:val="TOC2"/>
        <w:tabs>
          <w:tab w:val="left" w:pos="720"/>
          <w:tab w:val="right" w:leader="dot" w:pos="9350"/>
        </w:tabs>
        <w:rPr>
          <w:del w:id="211" w:author="Kalee Whitehouse" w:date="2022-09-09T12:19:00Z"/>
          <w:rFonts w:asciiTheme="minorHAnsi" w:eastAsiaTheme="minorEastAsia" w:hAnsiTheme="minorHAnsi" w:cstheme="minorBidi"/>
          <w:noProof/>
          <w:sz w:val="22"/>
        </w:rPr>
      </w:pPr>
      <w:del w:id="212" w:author="Kalee Whitehouse" w:date="2022-09-09T12:19:00Z">
        <w:r w:rsidRPr="00CC4A36" w:rsidDel="00CC4A36">
          <w:rPr>
            <w:rFonts w:eastAsiaTheme="minorEastAsia"/>
            <w:rPrChange w:id="213"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2.2</w:delText>
        </w:r>
        <w:r w:rsidDel="00CC4A36">
          <w:rPr>
            <w:rFonts w:asciiTheme="minorHAnsi" w:eastAsiaTheme="minorEastAsia" w:hAnsiTheme="minorHAnsi" w:cstheme="minorBidi"/>
            <w:noProof/>
            <w:sz w:val="22"/>
          </w:rPr>
          <w:tab/>
        </w:r>
        <w:r w:rsidRPr="00CC4A36" w:rsidDel="00CC4A36">
          <w:rPr>
            <w:rFonts w:eastAsiaTheme="minorEastAsia"/>
            <w:rPrChange w:id="214" w:author="Kalee Whitehouse" w:date="2022-09-09T12:19:00Z">
              <w:rPr>
                <w:rStyle w:val="Hyperlink"/>
                <w:rFonts w:eastAsiaTheme="minorEastAsia"/>
                <w:noProof/>
              </w:rPr>
            </w:rPrChange>
          </w:rPr>
          <w:delText>Components of TRM Measure Characterizations</w:delText>
        </w:r>
        <w:r w:rsidDel="00CC4A36">
          <w:rPr>
            <w:noProof/>
            <w:webHidden/>
          </w:rPr>
          <w:tab/>
        </w:r>
        <w:r w:rsidR="0018479D" w:rsidDel="00CC4A36">
          <w:rPr>
            <w:noProof/>
            <w:webHidden/>
          </w:rPr>
          <w:delText>28</w:delText>
        </w:r>
      </w:del>
    </w:p>
    <w:p w14:paraId="73AC9D48" w14:textId="288F89DF" w:rsidR="002722A7" w:rsidDel="00CC4A36" w:rsidRDefault="002722A7">
      <w:pPr>
        <w:pStyle w:val="TOC2"/>
        <w:tabs>
          <w:tab w:val="left" w:pos="720"/>
          <w:tab w:val="right" w:leader="dot" w:pos="9350"/>
        </w:tabs>
        <w:rPr>
          <w:del w:id="215" w:author="Kalee Whitehouse" w:date="2022-09-09T12:19:00Z"/>
          <w:rFonts w:asciiTheme="minorHAnsi" w:eastAsiaTheme="minorEastAsia" w:hAnsiTheme="minorHAnsi" w:cstheme="minorBidi"/>
          <w:noProof/>
          <w:sz w:val="22"/>
        </w:rPr>
      </w:pPr>
      <w:del w:id="216" w:author="Kalee Whitehouse" w:date="2022-09-09T12:19:00Z">
        <w:r w:rsidRPr="00CC4A36" w:rsidDel="00CC4A36">
          <w:rPr>
            <w:rFonts w:eastAsiaTheme="minorEastAsia"/>
            <w:rPrChange w:id="217"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2.3</w:delText>
        </w:r>
        <w:r w:rsidDel="00CC4A36">
          <w:rPr>
            <w:rFonts w:asciiTheme="minorHAnsi" w:eastAsiaTheme="minorEastAsia" w:hAnsiTheme="minorHAnsi" w:cstheme="minorBidi"/>
            <w:noProof/>
            <w:sz w:val="22"/>
          </w:rPr>
          <w:tab/>
        </w:r>
        <w:r w:rsidRPr="00CC4A36" w:rsidDel="00CC4A36">
          <w:rPr>
            <w:rFonts w:eastAsiaTheme="minorEastAsia"/>
            <w:rPrChange w:id="218" w:author="Kalee Whitehouse" w:date="2022-09-09T12:19:00Z">
              <w:rPr>
                <w:rStyle w:val="Hyperlink"/>
                <w:rFonts w:eastAsiaTheme="minorEastAsia"/>
                <w:noProof/>
              </w:rPr>
            </w:rPrChange>
          </w:rPr>
          <w:delText>Variable Input Tables</w:delText>
        </w:r>
        <w:r w:rsidDel="00CC4A36">
          <w:rPr>
            <w:noProof/>
            <w:webHidden/>
          </w:rPr>
          <w:tab/>
        </w:r>
        <w:r w:rsidR="0018479D" w:rsidDel="00CC4A36">
          <w:rPr>
            <w:noProof/>
            <w:webHidden/>
          </w:rPr>
          <w:delText>29</w:delText>
        </w:r>
      </w:del>
    </w:p>
    <w:p w14:paraId="401ACCEA" w14:textId="1D66D117" w:rsidR="002722A7" w:rsidDel="00CC4A36" w:rsidRDefault="002722A7">
      <w:pPr>
        <w:pStyle w:val="TOC3"/>
        <w:tabs>
          <w:tab w:val="left" w:pos="1200"/>
          <w:tab w:val="right" w:leader="dot" w:pos="9350"/>
        </w:tabs>
        <w:rPr>
          <w:del w:id="219" w:author="Kalee Whitehouse" w:date="2022-09-09T12:19:00Z"/>
          <w:rFonts w:asciiTheme="minorHAnsi" w:eastAsiaTheme="minorEastAsia" w:hAnsiTheme="minorHAnsi" w:cstheme="minorBidi"/>
          <w:noProof/>
          <w:sz w:val="22"/>
        </w:rPr>
      </w:pPr>
      <w:del w:id="220" w:author="Kalee Whitehouse" w:date="2022-09-09T12:19:00Z">
        <w:r w:rsidRPr="00CC4A36" w:rsidDel="00CC4A36">
          <w:rPr>
            <w:rFonts w:eastAsiaTheme="minorEastAsia"/>
            <w:rPrChange w:id="221"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2.3.1</w:delText>
        </w:r>
        <w:r w:rsidDel="00CC4A36">
          <w:rPr>
            <w:rFonts w:asciiTheme="minorHAnsi" w:eastAsiaTheme="minorEastAsia" w:hAnsiTheme="minorHAnsi" w:cstheme="minorBidi"/>
            <w:noProof/>
            <w:sz w:val="22"/>
          </w:rPr>
          <w:tab/>
        </w:r>
        <w:r w:rsidRPr="00CC4A36" w:rsidDel="00CC4A36">
          <w:rPr>
            <w:rFonts w:eastAsiaTheme="minorEastAsia"/>
            <w:rPrChange w:id="222" w:author="Kalee Whitehouse" w:date="2022-09-09T12:19:00Z">
              <w:rPr>
                <w:rStyle w:val="Hyperlink"/>
                <w:rFonts w:eastAsiaTheme="minorEastAsia"/>
                <w:noProof/>
              </w:rPr>
            </w:rPrChange>
          </w:rPr>
          <w:delText>C&amp;I Custom Value Use in Measure Implementation</w:delText>
        </w:r>
        <w:r w:rsidDel="00CC4A36">
          <w:rPr>
            <w:noProof/>
            <w:webHidden/>
          </w:rPr>
          <w:tab/>
        </w:r>
        <w:r w:rsidR="0018479D" w:rsidDel="00CC4A36">
          <w:rPr>
            <w:noProof/>
            <w:webHidden/>
          </w:rPr>
          <w:delText>30</w:delText>
        </w:r>
      </w:del>
    </w:p>
    <w:p w14:paraId="5F340D4A" w14:textId="12E73D22" w:rsidR="002722A7" w:rsidDel="00CC4A36" w:rsidRDefault="002722A7">
      <w:pPr>
        <w:pStyle w:val="TOC2"/>
        <w:tabs>
          <w:tab w:val="left" w:pos="720"/>
          <w:tab w:val="right" w:leader="dot" w:pos="9350"/>
        </w:tabs>
        <w:rPr>
          <w:del w:id="223" w:author="Kalee Whitehouse" w:date="2022-09-09T12:19:00Z"/>
          <w:rFonts w:asciiTheme="minorHAnsi" w:eastAsiaTheme="minorEastAsia" w:hAnsiTheme="minorHAnsi" w:cstheme="minorBidi"/>
          <w:noProof/>
          <w:sz w:val="22"/>
        </w:rPr>
      </w:pPr>
      <w:del w:id="224" w:author="Kalee Whitehouse" w:date="2022-09-09T12:19:00Z">
        <w:r w:rsidRPr="00CC4A36" w:rsidDel="00CC4A36">
          <w:rPr>
            <w:rFonts w:eastAsiaTheme="minorEastAsia"/>
            <w:rPrChange w:id="225"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2.4</w:delText>
        </w:r>
        <w:r w:rsidDel="00CC4A36">
          <w:rPr>
            <w:rFonts w:asciiTheme="minorHAnsi" w:eastAsiaTheme="minorEastAsia" w:hAnsiTheme="minorHAnsi" w:cstheme="minorBidi"/>
            <w:noProof/>
            <w:sz w:val="22"/>
          </w:rPr>
          <w:tab/>
        </w:r>
        <w:r w:rsidRPr="00CC4A36" w:rsidDel="00CC4A36">
          <w:rPr>
            <w:rFonts w:eastAsiaTheme="minorEastAsia"/>
            <w:rPrChange w:id="226" w:author="Kalee Whitehouse" w:date="2022-09-09T12:19:00Z">
              <w:rPr>
                <w:rStyle w:val="Hyperlink"/>
                <w:rFonts w:eastAsiaTheme="minorEastAsia"/>
                <w:noProof/>
              </w:rPr>
            </w:rPrChange>
          </w:rPr>
          <w:delText>Program Delivery &amp; Baseline Definitions</w:delText>
        </w:r>
        <w:r w:rsidDel="00CC4A36">
          <w:rPr>
            <w:noProof/>
            <w:webHidden/>
          </w:rPr>
          <w:tab/>
        </w:r>
        <w:r w:rsidR="0018479D" w:rsidDel="00CC4A36">
          <w:rPr>
            <w:noProof/>
            <w:webHidden/>
          </w:rPr>
          <w:delText>30</w:delText>
        </w:r>
      </w:del>
    </w:p>
    <w:p w14:paraId="6AEEB961" w14:textId="0F898B4E" w:rsidR="002722A7" w:rsidDel="00CC4A36" w:rsidRDefault="002722A7">
      <w:pPr>
        <w:pStyle w:val="TOC3"/>
        <w:tabs>
          <w:tab w:val="left" w:pos="1200"/>
          <w:tab w:val="right" w:leader="dot" w:pos="9350"/>
        </w:tabs>
        <w:rPr>
          <w:del w:id="227" w:author="Kalee Whitehouse" w:date="2022-09-09T12:19:00Z"/>
          <w:rFonts w:asciiTheme="minorHAnsi" w:eastAsiaTheme="minorEastAsia" w:hAnsiTheme="minorHAnsi" w:cstheme="minorBidi"/>
          <w:noProof/>
          <w:sz w:val="22"/>
        </w:rPr>
      </w:pPr>
      <w:del w:id="228" w:author="Kalee Whitehouse" w:date="2022-09-09T12:19:00Z">
        <w:r w:rsidRPr="00CC4A36" w:rsidDel="00CC4A36">
          <w:rPr>
            <w:rFonts w:eastAsiaTheme="minorEastAsia"/>
            <w:rPrChange w:id="229"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2.4.1</w:delText>
        </w:r>
        <w:r w:rsidDel="00CC4A36">
          <w:rPr>
            <w:rFonts w:asciiTheme="minorHAnsi" w:eastAsiaTheme="minorEastAsia" w:hAnsiTheme="minorHAnsi" w:cstheme="minorBidi"/>
            <w:noProof/>
            <w:sz w:val="22"/>
          </w:rPr>
          <w:tab/>
        </w:r>
        <w:r w:rsidRPr="00CC4A36" w:rsidDel="00CC4A36">
          <w:rPr>
            <w:rFonts w:eastAsiaTheme="minorEastAsia"/>
            <w:rPrChange w:id="230" w:author="Kalee Whitehouse" w:date="2022-09-09T12:19:00Z">
              <w:rPr>
                <w:rStyle w:val="Hyperlink"/>
                <w:rFonts w:eastAsiaTheme="minorEastAsia"/>
                <w:noProof/>
              </w:rPr>
            </w:rPrChange>
          </w:rPr>
          <w:delText>Default Measure Type for Program Delivery Methods</w:delText>
        </w:r>
        <w:r w:rsidDel="00CC4A36">
          <w:rPr>
            <w:noProof/>
            <w:webHidden/>
          </w:rPr>
          <w:tab/>
        </w:r>
        <w:r w:rsidR="0018479D" w:rsidDel="00CC4A36">
          <w:rPr>
            <w:noProof/>
            <w:webHidden/>
          </w:rPr>
          <w:delText>32</w:delText>
        </w:r>
      </w:del>
    </w:p>
    <w:p w14:paraId="634AB4D9" w14:textId="0A39A58A" w:rsidR="002722A7" w:rsidDel="00CC4A36" w:rsidRDefault="002722A7">
      <w:pPr>
        <w:pStyle w:val="TOC1"/>
        <w:rPr>
          <w:del w:id="231" w:author="Kalee Whitehouse" w:date="2022-09-09T12:19:00Z"/>
          <w:rFonts w:asciiTheme="minorHAnsi" w:eastAsiaTheme="minorEastAsia" w:hAnsiTheme="minorHAnsi" w:cstheme="minorBidi"/>
          <w:noProof/>
        </w:rPr>
      </w:pPr>
      <w:del w:id="232" w:author="Kalee Whitehouse" w:date="2022-09-09T12:19:00Z">
        <w:r w:rsidRPr="00CC4A36" w:rsidDel="00CC4A36">
          <w:rPr>
            <w:rFonts w:eastAsiaTheme="minorEastAsia"/>
            <w:rPrChange w:id="233" w:author="Kalee Whitehouse" w:date="2022-09-09T12:19:00Z">
              <w:rPr>
                <w:rStyle w:val="Hyperlink"/>
                <w:rFonts w:eastAsiaTheme="minorEastAsia"/>
                <w:b w:val="0"/>
                <w:noProof/>
                <w14:scene3d>
                  <w14:camera w14:prst="orthographicFront"/>
                  <w14:lightRig w14:rig="threePt" w14:dir="t">
                    <w14:rot w14:lat="0" w14:lon="0" w14:rev="0"/>
                  </w14:lightRig>
                </w14:scene3d>
              </w:rPr>
            </w:rPrChange>
          </w:rPr>
          <w:delText>3</w:delText>
        </w:r>
        <w:r w:rsidDel="00CC4A36">
          <w:rPr>
            <w:rFonts w:asciiTheme="minorHAnsi" w:eastAsiaTheme="minorEastAsia" w:hAnsiTheme="minorHAnsi" w:cstheme="minorBidi"/>
            <w:noProof/>
          </w:rPr>
          <w:tab/>
        </w:r>
        <w:r w:rsidRPr="00CC4A36" w:rsidDel="00CC4A36">
          <w:rPr>
            <w:rFonts w:eastAsiaTheme="minorEastAsia"/>
            <w:rPrChange w:id="234" w:author="Kalee Whitehouse" w:date="2022-09-09T12:19:00Z">
              <w:rPr>
                <w:rStyle w:val="Hyperlink"/>
                <w:rFonts w:eastAsiaTheme="minorEastAsia"/>
                <w:b w:val="0"/>
                <w:noProof/>
              </w:rPr>
            </w:rPrChange>
          </w:rPr>
          <w:delText>Assumptions</w:delText>
        </w:r>
        <w:r w:rsidDel="00CC4A36">
          <w:rPr>
            <w:noProof/>
            <w:webHidden/>
          </w:rPr>
          <w:tab/>
        </w:r>
        <w:r w:rsidR="0018479D" w:rsidDel="00CC4A36">
          <w:rPr>
            <w:noProof/>
            <w:webHidden/>
          </w:rPr>
          <w:delText>34</w:delText>
        </w:r>
      </w:del>
    </w:p>
    <w:p w14:paraId="4408D75A" w14:textId="16EDA064" w:rsidR="002722A7" w:rsidDel="00CC4A36" w:rsidRDefault="002722A7">
      <w:pPr>
        <w:pStyle w:val="TOC2"/>
        <w:tabs>
          <w:tab w:val="left" w:pos="720"/>
          <w:tab w:val="right" w:leader="dot" w:pos="9350"/>
        </w:tabs>
        <w:rPr>
          <w:del w:id="235" w:author="Kalee Whitehouse" w:date="2022-09-09T12:19:00Z"/>
          <w:rFonts w:asciiTheme="minorHAnsi" w:eastAsiaTheme="minorEastAsia" w:hAnsiTheme="minorHAnsi" w:cstheme="minorBidi"/>
          <w:noProof/>
          <w:sz w:val="22"/>
        </w:rPr>
      </w:pPr>
      <w:del w:id="236" w:author="Kalee Whitehouse" w:date="2022-09-09T12:19:00Z">
        <w:r w:rsidRPr="00CC4A36" w:rsidDel="00CC4A36">
          <w:rPr>
            <w:rFonts w:eastAsiaTheme="minorEastAsia"/>
            <w:rPrChange w:id="237"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3.1</w:delText>
        </w:r>
        <w:r w:rsidDel="00CC4A36">
          <w:rPr>
            <w:rFonts w:asciiTheme="minorHAnsi" w:eastAsiaTheme="minorEastAsia" w:hAnsiTheme="minorHAnsi" w:cstheme="minorBidi"/>
            <w:noProof/>
            <w:sz w:val="22"/>
          </w:rPr>
          <w:tab/>
        </w:r>
        <w:r w:rsidRPr="00CC4A36" w:rsidDel="00CC4A36">
          <w:rPr>
            <w:rFonts w:eastAsiaTheme="minorEastAsia"/>
            <w:rPrChange w:id="238" w:author="Kalee Whitehouse" w:date="2022-09-09T12:19:00Z">
              <w:rPr>
                <w:rStyle w:val="Hyperlink"/>
                <w:rFonts w:eastAsiaTheme="minorEastAsia"/>
                <w:noProof/>
              </w:rPr>
            </w:rPrChange>
          </w:rPr>
          <w:delText>Footnotes &amp; Documentation of Sources</w:delText>
        </w:r>
        <w:r w:rsidDel="00CC4A36">
          <w:rPr>
            <w:noProof/>
            <w:webHidden/>
          </w:rPr>
          <w:tab/>
        </w:r>
        <w:r w:rsidR="0018479D" w:rsidDel="00CC4A36">
          <w:rPr>
            <w:noProof/>
            <w:webHidden/>
          </w:rPr>
          <w:delText>34</w:delText>
        </w:r>
      </w:del>
    </w:p>
    <w:p w14:paraId="223A6E77" w14:textId="2FEA5908" w:rsidR="002722A7" w:rsidDel="00CC4A36" w:rsidRDefault="002722A7">
      <w:pPr>
        <w:pStyle w:val="TOC2"/>
        <w:tabs>
          <w:tab w:val="left" w:pos="720"/>
          <w:tab w:val="right" w:leader="dot" w:pos="9350"/>
        </w:tabs>
        <w:rPr>
          <w:del w:id="239" w:author="Kalee Whitehouse" w:date="2022-09-09T12:19:00Z"/>
          <w:rFonts w:asciiTheme="minorHAnsi" w:eastAsiaTheme="minorEastAsia" w:hAnsiTheme="minorHAnsi" w:cstheme="minorBidi"/>
          <w:noProof/>
          <w:sz w:val="22"/>
        </w:rPr>
      </w:pPr>
      <w:del w:id="240" w:author="Kalee Whitehouse" w:date="2022-09-09T12:19:00Z">
        <w:r w:rsidRPr="00CC4A36" w:rsidDel="00CC4A36">
          <w:rPr>
            <w:rFonts w:eastAsiaTheme="minorEastAsia"/>
            <w:rPrChange w:id="241"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3.2</w:delText>
        </w:r>
        <w:r w:rsidDel="00CC4A36">
          <w:rPr>
            <w:rFonts w:asciiTheme="minorHAnsi" w:eastAsiaTheme="minorEastAsia" w:hAnsiTheme="minorHAnsi" w:cstheme="minorBidi"/>
            <w:noProof/>
            <w:sz w:val="22"/>
          </w:rPr>
          <w:tab/>
        </w:r>
        <w:r w:rsidRPr="00CC4A36" w:rsidDel="00CC4A36">
          <w:rPr>
            <w:rFonts w:eastAsiaTheme="minorEastAsia"/>
            <w:rPrChange w:id="242" w:author="Kalee Whitehouse" w:date="2022-09-09T12:19:00Z">
              <w:rPr>
                <w:rStyle w:val="Hyperlink"/>
                <w:rFonts w:eastAsiaTheme="minorEastAsia"/>
                <w:noProof/>
              </w:rPr>
            </w:rPrChange>
          </w:rPr>
          <w:delText>General Savings Assumptions</w:delText>
        </w:r>
        <w:r w:rsidDel="00CC4A36">
          <w:rPr>
            <w:noProof/>
            <w:webHidden/>
          </w:rPr>
          <w:tab/>
        </w:r>
        <w:r w:rsidR="0018479D" w:rsidDel="00CC4A36">
          <w:rPr>
            <w:noProof/>
            <w:webHidden/>
          </w:rPr>
          <w:delText>34</w:delText>
        </w:r>
      </w:del>
    </w:p>
    <w:p w14:paraId="36AC8BBF" w14:textId="55CE98EE" w:rsidR="002722A7" w:rsidDel="00CC4A36" w:rsidRDefault="002722A7">
      <w:pPr>
        <w:pStyle w:val="TOC2"/>
        <w:tabs>
          <w:tab w:val="left" w:pos="720"/>
          <w:tab w:val="right" w:leader="dot" w:pos="9350"/>
        </w:tabs>
        <w:rPr>
          <w:del w:id="243" w:author="Kalee Whitehouse" w:date="2022-09-09T12:19:00Z"/>
          <w:rFonts w:asciiTheme="minorHAnsi" w:eastAsiaTheme="minorEastAsia" w:hAnsiTheme="minorHAnsi" w:cstheme="minorBidi"/>
          <w:noProof/>
          <w:sz w:val="22"/>
        </w:rPr>
      </w:pPr>
      <w:del w:id="244" w:author="Kalee Whitehouse" w:date="2022-09-09T12:19:00Z">
        <w:r w:rsidRPr="00CC4A36" w:rsidDel="00CC4A36">
          <w:rPr>
            <w:rFonts w:eastAsiaTheme="minorEastAsia"/>
            <w:rPrChange w:id="245"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3.3</w:delText>
        </w:r>
        <w:r w:rsidDel="00CC4A36">
          <w:rPr>
            <w:rFonts w:asciiTheme="minorHAnsi" w:eastAsiaTheme="minorEastAsia" w:hAnsiTheme="minorHAnsi" w:cstheme="minorBidi"/>
            <w:noProof/>
            <w:sz w:val="22"/>
          </w:rPr>
          <w:tab/>
        </w:r>
        <w:r w:rsidRPr="00CC4A36" w:rsidDel="00CC4A36">
          <w:rPr>
            <w:rFonts w:eastAsiaTheme="minorEastAsia"/>
            <w:rPrChange w:id="246" w:author="Kalee Whitehouse" w:date="2022-09-09T12:19:00Z">
              <w:rPr>
                <w:rStyle w:val="Hyperlink"/>
                <w:rFonts w:eastAsiaTheme="minorEastAsia"/>
                <w:noProof/>
              </w:rPr>
            </w:rPrChange>
          </w:rPr>
          <w:delText>Shifting Baseline Assumptions</w:delText>
        </w:r>
        <w:r w:rsidDel="00CC4A36">
          <w:rPr>
            <w:noProof/>
            <w:webHidden/>
          </w:rPr>
          <w:tab/>
        </w:r>
        <w:r w:rsidR="0018479D" w:rsidDel="00CC4A36">
          <w:rPr>
            <w:noProof/>
            <w:webHidden/>
          </w:rPr>
          <w:delText>34</w:delText>
        </w:r>
      </w:del>
    </w:p>
    <w:p w14:paraId="1479E0ED" w14:textId="495FC357" w:rsidR="002722A7" w:rsidDel="00CC4A36" w:rsidRDefault="002722A7">
      <w:pPr>
        <w:pStyle w:val="TOC3"/>
        <w:tabs>
          <w:tab w:val="left" w:pos="1200"/>
          <w:tab w:val="right" w:leader="dot" w:pos="9350"/>
        </w:tabs>
        <w:rPr>
          <w:del w:id="247" w:author="Kalee Whitehouse" w:date="2022-09-09T12:19:00Z"/>
          <w:rFonts w:asciiTheme="minorHAnsi" w:eastAsiaTheme="minorEastAsia" w:hAnsiTheme="minorHAnsi" w:cstheme="minorBidi"/>
          <w:noProof/>
          <w:sz w:val="22"/>
        </w:rPr>
      </w:pPr>
      <w:del w:id="248" w:author="Kalee Whitehouse" w:date="2022-09-09T12:19:00Z">
        <w:r w:rsidRPr="00CC4A36" w:rsidDel="00CC4A36">
          <w:rPr>
            <w:rFonts w:eastAsiaTheme="minorEastAsia"/>
            <w:rPrChange w:id="249"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3.3.1</w:delText>
        </w:r>
        <w:r w:rsidDel="00CC4A36">
          <w:rPr>
            <w:rFonts w:asciiTheme="minorHAnsi" w:eastAsiaTheme="minorEastAsia" w:hAnsiTheme="minorHAnsi" w:cstheme="minorBidi"/>
            <w:noProof/>
            <w:sz w:val="22"/>
          </w:rPr>
          <w:tab/>
        </w:r>
        <w:r w:rsidRPr="00CC4A36" w:rsidDel="00CC4A36">
          <w:rPr>
            <w:rFonts w:eastAsiaTheme="minorEastAsia"/>
            <w:rPrChange w:id="250" w:author="Kalee Whitehouse" w:date="2022-09-09T12:19:00Z">
              <w:rPr>
                <w:rStyle w:val="Hyperlink"/>
                <w:rFonts w:eastAsiaTheme="minorEastAsia"/>
                <w:noProof/>
              </w:rPr>
            </w:rPrChange>
          </w:rPr>
          <w:delText>LED Lamp and Linear Fixture Baseline Assumptions</w:delText>
        </w:r>
        <w:r w:rsidDel="00CC4A36">
          <w:rPr>
            <w:noProof/>
            <w:webHidden/>
          </w:rPr>
          <w:tab/>
        </w:r>
        <w:r w:rsidR="0018479D" w:rsidDel="00CC4A36">
          <w:rPr>
            <w:noProof/>
            <w:webHidden/>
          </w:rPr>
          <w:delText>35</w:delText>
        </w:r>
      </w:del>
    </w:p>
    <w:p w14:paraId="22B6A2F7" w14:textId="59780C92" w:rsidR="002722A7" w:rsidDel="00CC4A36" w:rsidRDefault="002722A7">
      <w:pPr>
        <w:pStyle w:val="TOC3"/>
        <w:tabs>
          <w:tab w:val="left" w:pos="1200"/>
          <w:tab w:val="right" w:leader="dot" w:pos="9350"/>
        </w:tabs>
        <w:rPr>
          <w:del w:id="251" w:author="Kalee Whitehouse" w:date="2022-09-09T12:19:00Z"/>
          <w:rFonts w:asciiTheme="minorHAnsi" w:eastAsiaTheme="minorEastAsia" w:hAnsiTheme="minorHAnsi" w:cstheme="minorBidi"/>
          <w:noProof/>
          <w:sz w:val="22"/>
        </w:rPr>
      </w:pPr>
      <w:del w:id="252" w:author="Kalee Whitehouse" w:date="2022-09-09T12:19:00Z">
        <w:r w:rsidRPr="00CC4A36" w:rsidDel="00CC4A36">
          <w:rPr>
            <w:rFonts w:eastAsiaTheme="minorEastAsia"/>
            <w:rPrChange w:id="253"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3.3.2</w:delText>
        </w:r>
        <w:r w:rsidDel="00CC4A36">
          <w:rPr>
            <w:rFonts w:asciiTheme="minorHAnsi" w:eastAsiaTheme="minorEastAsia" w:hAnsiTheme="minorHAnsi" w:cstheme="minorBidi"/>
            <w:noProof/>
            <w:sz w:val="22"/>
          </w:rPr>
          <w:tab/>
        </w:r>
        <w:r w:rsidRPr="00CC4A36" w:rsidDel="00CC4A36">
          <w:rPr>
            <w:rFonts w:eastAsiaTheme="minorEastAsia"/>
            <w:rPrChange w:id="254" w:author="Kalee Whitehouse" w:date="2022-09-09T12:19:00Z">
              <w:rPr>
                <w:rStyle w:val="Hyperlink"/>
                <w:rFonts w:eastAsiaTheme="minorEastAsia"/>
                <w:noProof/>
              </w:rPr>
            </w:rPrChange>
          </w:rPr>
          <w:delText>Early Replacement Baseline Assumptions</w:delText>
        </w:r>
        <w:r w:rsidDel="00CC4A36">
          <w:rPr>
            <w:noProof/>
            <w:webHidden/>
          </w:rPr>
          <w:tab/>
        </w:r>
        <w:r w:rsidR="0018479D" w:rsidDel="00CC4A36">
          <w:rPr>
            <w:noProof/>
            <w:webHidden/>
          </w:rPr>
          <w:delText>36</w:delText>
        </w:r>
      </w:del>
    </w:p>
    <w:p w14:paraId="5396A06A" w14:textId="6EDB2825" w:rsidR="002722A7" w:rsidDel="00CC4A36" w:rsidRDefault="002722A7">
      <w:pPr>
        <w:pStyle w:val="TOC3"/>
        <w:tabs>
          <w:tab w:val="left" w:pos="1200"/>
          <w:tab w:val="right" w:leader="dot" w:pos="9350"/>
        </w:tabs>
        <w:rPr>
          <w:del w:id="255" w:author="Kalee Whitehouse" w:date="2022-09-09T12:19:00Z"/>
          <w:rFonts w:asciiTheme="minorHAnsi" w:eastAsiaTheme="minorEastAsia" w:hAnsiTheme="minorHAnsi" w:cstheme="minorBidi"/>
          <w:noProof/>
          <w:sz w:val="22"/>
        </w:rPr>
      </w:pPr>
      <w:del w:id="256" w:author="Kalee Whitehouse" w:date="2022-09-09T12:19:00Z">
        <w:r w:rsidRPr="00CC4A36" w:rsidDel="00CC4A36">
          <w:rPr>
            <w:rFonts w:eastAsiaTheme="minorEastAsia"/>
            <w:rPrChange w:id="257"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3.3.3</w:delText>
        </w:r>
        <w:r w:rsidDel="00CC4A36">
          <w:rPr>
            <w:rFonts w:asciiTheme="minorHAnsi" w:eastAsiaTheme="minorEastAsia" w:hAnsiTheme="minorHAnsi" w:cstheme="minorBidi"/>
            <w:noProof/>
            <w:sz w:val="22"/>
          </w:rPr>
          <w:tab/>
        </w:r>
        <w:r w:rsidRPr="00CC4A36" w:rsidDel="00CC4A36">
          <w:rPr>
            <w:rFonts w:eastAsiaTheme="minorEastAsia"/>
            <w:rPrChange w:id="258" w:author="Kalee Whitehouse" w:date="2022-09-09T12:19:00Z">
              <w:rPr>
                <w:rStyle w:val="Hyperlink"/>
                <w:rFonts w:eastAsiaTheme="minorEastAsia"/>
                <w:noProof/>
              </w:rPr>
            </w:rPrChange>
          </w:rPr>
          <w:delText>Furnace Baseline</w:delText>
        </w:r>
        <w:r w:rsidDel="00CC4A36">
          <w:rPr>
            <w:noProof/>
            <w:webHidden/>
          </w:rPr>
          <w:tab/>
        </w:r>
        <w:r w:rsidR="0018479D" w:rsidDel="00CC4A36">
          <w:rPr>
            <w:noProof/>
            <w:webHidden/>
          </w:rPr>
          <w:delText>36</w:delText>
        </w:r>
      </w:del>
    </w:p>
    <w:p w14:paraId="5494F5AC" w14:textId="0BDEFFDA" w:rsidR="002722A7" w:rsidDel="00CC4A36" w:rsidRDefault="002722A7">
      <w:pPr>
        <w:pStyle w:val="TOC2"/>
        <w:tabs>
          <w:tab w:val="left" w:pos="720"/>
          <w:tab w:val="right" w:leader="dot" w:pos="9350"/>
        </w:tabs>
        <w:rPr>
          <w:del w:id="259" w:author="Kalee Whitehouse" w:date="2022-09-09T12:19:00Z"/>
          <w:rFonts w:asciiTheme="minorHAnsi" w:eastAsiaTheme="minorEastAsia" w:hAnsiTheme="minorHAnsi" w:cstheme="minorBidi"/>
          <w:noProof/>
          <w:sz w:val="22"/>
        </w:rPr>
      </w:pPr>
      <w:del w:id="260" w:author="Kalee Whitehouse" w:date="2022-09-09T12:19:00Z">
        <w:r w:rsidRPr="00CC4A36" w:rsidDel="00CC4A36">
          <w:rPr>
            <w:rFonts w:eastAsiaTheme="minorEastAsia"/>
            <w:rPrChange w:id="261"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3.4</w:delText>
        </w:r>
        <w:r w:rsidDel="00CC4A36">
          <w:rPr>
            <w:rFonts w:asciiTheme="minorHAnsi" w:eastAsiaTheme="minorEastAsia" w:hAnsiTheme="minorHAnsi" w:cstheme="minorBidi"/>
            <w:noProof/>
            <w:sz w:val="22"/>
          </w:rPr>
          <w:tab/>
        </w:r>
        <w:r w:rsidRPr="00CC4A36" w:rsidDel="00CC4A36">
          <w:rPr>
            <w:rFonts w:eastAsiaTheme="minorEastAsia"/>
            <w:rPrChange w:id="262" w:author="Kalee Whitehouse" w:date="2022-09-09T12:19:00Z">
              <w:rPr>
                <w:rStyle w:val="Hyperlink"/>
                <w:rFonts w:eastAsiaTheme="minorEastAsia"/>
                <w:noProof/>
              </w:rPr>
            </w:rPrChange>
          </w:rPr>
          <w:delText>Provisional Measures Savings Assumptions</w:delText>
        </w:r>
        <w:r w:rsidDel="00CC4A36">
          <w:rPr>
            <w:noProof/>
            <w:webHidden/>
          </w:rPr>
          <w:tab/>
        </w:r>
        <w:r w:rsidR="0018479D" w:rsidDel="00CC4A36">
          <w:rPr>
            <w:noProof/>
            <w:webHidden/>
          </w:rPr>
          <w:delText>37</w:delText>
        </w:r>
      </w:del>
    </w:p>
    <w:p w14:paraId="71A1A84A" w14:textId="7520CE51" w:rsidR="002722A7" w:rsidDel="00CC4A36" w:rsidRDefault="002722A7">
      <w:pPr>
        <w:pStyle w:val="TOC2"/>
        <w:tabs>
          <w:tab w:val="left" w:pos="720"/>
          <w:tab w:val="right" w:leader="dot" w:pos="9350"/>
        </w:tabs>
        <w:rPr>
          <w:del w:id="263" w:author="Kalee Whitehouse" w:date="2022-09-09T12:19:00Z"/>
          <w:rFonts w:asciiTheme="minorHAnsi" w:eastAsiaTheme="minorEastAsia" w:hAnsiTheme="minorHAnsi" w:cstheme="minorBidi"/>
          <w:noProof/>
          <w:sz w:val="22"/>
        </w:rPr>
      </w:pPr>
      <w:del w:id="264" w:author="Kalee Whitehouse" w:date="2022-09-09T12:19:00Z">
        <w:r w:rsidRPr="00CC4A36" w:rsidDel="00CC4A36">
          <w:rPr>
            <w:rFonts w:eastAsiaTheme="minorEastAsia"/>
            <w:rPrChange w:id="265"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3.5</w:delText>
        </w:r>
        <w:r w:rsidDel="00CC4A36">
          <w:rPr>
            <w:rFonts w:asciiTheme="minorHAnsi" w:eastAsiaTheme="minorEastAsia" w:hAnsiTheme="minorHAnsi" w:cstheme="minorBidi"/>
            <w:noProof/>
            <w:sz w:val="22"/>
          </w:rPr>
          <w:tab/>
        </w:r>
        <w:r w:rsidRPr="00CC4A36" w:rsidDel="00CC4A36">
          <w:rPr>
            <w:rFonts w:eastAsiaTheme="minorEastAsia"/>
            <w:rPrChange w:id="266" w:author="Kalee Whitehouse" w:date="2022-09-09T12:19:00Z">
              <w:rPr>
                <w:rStyle w:val="Hyperlink"/>
                <w:rFonts w:eastAsiaTheme="minorEastAsia"/>
                <w:noProof/>
              </w:rPr>
            </w:rPrChange>
          </w:rPr>
          <w:delText>Glossary</w:delText>
        </w:r>
        <w:r w:rsidDel="00CC4A36">
          <w:rPr>
            <w:noProof/>
            <w:webHidden/>
          </w:rPr>
          <w:tab/>
        </w:r>
        <w:r w:rsidR="0018479D" w:rsidDel="00CC4A36">
          <w:rPr>
            <w:noProof/>
            <w:webHidden/>
          </w:rPr>
          <w:delText>37</w:delText>
        </w:r>
      </w:del>
    </w:p>
    <w:p w14:paraId="61C212CC" w14:textId="241DFE7D" w:rsidR="002722A7" w:rsidDel="00CC4A36" w:rsidRDefault="002722A7">
      <w:pPr>
        <w:pStyle w:val="TOC2"/>
        <w:tabs>
          <w:tab w:val="left" w:pos="720"/>
          <w:tab w:val="right" w:leader="dot" w:pos="9350"/>
        </w:tabs>
        <w:rPr>
          <w:del w:id="267" w:author="Kalee Whitehouse" w:date="2022-09-09T12:19:00Z"/>
          <w:rFonts w:asciiTheme="minorHAnsi" w:eastAsiaTheme="minorEastAsia" w:hAnsiTheme="minorHAnsi" w:cstheme="minorBidi"/>
          <w:noProof/>
          <w:sz w:val="22"/>
        </w:rPr>
      </w:pPr>
      <w:del w:id="268" w:author="Kalee Whitehouse" w:date="2022-09-09T12:19:00Z">
        <w:r w:rsidRPr="00CC4A36" w:rsidDel="00CC4A36">
          <w:rPr>
            <w:rFonts w:eastAsiaTheme="minorEastAsia"/>
            <w:rPrChange w:id="269"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3.6</w:delText>
        </w:r>
        <w:r w:rsidDel="00CC4A36">
          <w:rPr>
            <w:rFonts w:asciiTheme="minorHAnsi" w:eastAsiaTheme="minorEastAsia" w:hAnsiTheme="minorHAnsi" w:cstheme="minorBidi"/>
            <w:noProof/>
            <w:sz w:val="22"/>
          </w:rPr>
          <w:tab/>
        </w:r>
        <w:r w:rsidRPr="00CC4A36" w:rsidDel="00CC4A36">
          <w:rPr>
            <w:rFonts w:eastAsiaTheme="minorEastAsia"/>
            <w:rPrChange w:id="270" w:author="Kalee Whitehouse" w:date="2022-09-09T12:19:00Z">
              <w:rPr>
                <w:rStyle w:val="Hyperlink"/>
                <w:rFonts w:eastAsiaTheme="minorEastAsia"/>
                <w:noProof/>
              </w:rPr>
            </w:rPrChange>
          </w:rPr>
          <w:delText>Electrical Loadshapes (kWh)</w:delText>
        </w:r>
        <w:r w:rsidDel="00CC4A36">
          <w:rPr>
            <w:noProof/>
            <w:webHidden/>
          </w:rPr>
          <w:tab/>
        </w:r>
        <w:r w:rsidR="0018479D" w:rsidDel="00CC4A36">
          <w:rPr>
            <w:noProof/>
            <w:webHidden/>
          </w:rPr>
          <w:delText>43</w:delText>
        </w:r>
      </w:del>
    </w:p>
    <w:p w14:paraId="6D57F5F2" w14:textId="0EEE8952" w:rsidR="002722A7" w:rsidDel="00CC4A36" w:rsidRDefault="002722A7">
      <w:pPr>
        <w:pStyle w:val="TOC2"/>
        <w:tabs>
          <w:tab w:val="left" w:pos="720"/>
          <w:tab w:val="right" w:leader="dot" w:pos="9350"/>
        </w:tabs>
        <w:rPr>
          <w:del w:id="271" w:author="Kalee Whitehouse" w:date="2022-09-09T12:19:00Z"/>
          <w:rFonts w:asciiTheme="minorHAnsi" w:eastAsiaTheme="minorEastAsia" w:hAnsiTheme="minorHAnsi" w:cstheme="minorBidi"/>
          <w:noProof/>
          <w:sz w:val="22"/>
        </w:rPr>
      </w:pPr>
      <w:del w:id="272" w:author="Kalee Whitehouse" w:date="2022-09-09T12:19:00Z">
        <w:r w:rsidRPr="00CC4A36" w:rsidDel="00CC4A36">
          <w:rPr>
            <w:rFonts w:eastAsiaTheme="minorEastAsia"/>
            <w:rPrChange w:id="273"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3.7</w:delText>
        </w:r>
        <w:r w:rsidDel="00CC4A36">
          <w:rPr>
            <w:rFonts w:asciiTheme="minorHAnsi" w:eastAsiaTheme="minorEastAsia" w:hAnsiTheme="minorHAnsi" w:cstheme="minorBidi"/>
            <w:noProof/>
            <w:sz w:val="22"/>
          </w:rPr>
          <w:tab/>
        </w:r>
        <w:r w:rsidRPr="00CC4A36" w:rsidDel="00CC4A36">
          <w:rPr>
            <w:rFonts w:eastAsiaTheme="minorEastAsia"/>
            <w:rPrChange w:id="274" w:author="Kalee Whitehouse" w:date="2022-09-09T12:19:00Z">
              <w:rPr>
                <w:rStyle w:val="Hyperlink"/>
                <w:rFonts w:eastAsiaTheme="minorEastAsia"/>
                <w:noProof/>
              </w:rPr>
            </w:rPrChange>
          </w:rPr>
          <w:delText>Summer Peak Period Definition (kW)</w:delText>
        </w:r>
        <w:r w:rsidDel="00CC4A36">
          <w:rPr>
            <w:noProof/>
            <w:webHidden/>
          </w:rPr>
          <w:tab/>
        </w:r>
        <w:r w:rsidR="0018479D" w:rsidDel="00CC4A36">
          <w:rPr>
            <w:noProof/>
            <w:webHidden/>
          </w:rPr>
          <w:delText>48</w:delText>
        </w:r>
      </w:del>
    </w:p>
    <w:p w14:paraId="62833CF3" w14:textId="1F8C949B" w:rsidR="002722A7" w:rsidDel="00CC4A36" w:rsidRDefault="002722A7">
      <w:pPr>
        <w:pStyle w:val="TOC2"/>
        <w:tabs>
          <w:tab w:val="left" w:pos="720"/>
          <w:tab w:val="right" w:leader="dot" w:pos="9350"/>
        </w:tabs>
        <w:rPr>
          <w:del w:id="275" w:author="Kalee Whitehouse" w:date="2022-09-09T12:19:00Z"/>
          <w:rFonts w:asciiTheme="minorHAnsi" w:eastAsiaTheme="minorEastAsia" w:hAnsiTheme="minorHAnsi" w:cstheme="minorBidi"/>
          <w:noProof/>
          <w:sz w:val="22"/>
        </w:rPr>
      </w:pPr>
      <w:del w:id="276" w:author="Kalee Whitehouse" w:date="2022-09-09T12:19:00Z">
        <w:r w:rsidRPr="00CC4A36" w:rsidDel="00CC4A36">
          <w:rPr>
            <w:rFonts w:eastAsiaTheme="minorEastAsia"/>
            <w:rPrChange w:id="277"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3.8</w:delText>
        </w:r>
        <w:r w:rsidDel="00CC4A36">
          <w:rPr>
            <w:rFonts w:asciiTheme="minorHAnsi" w:eastAsiaTheme="minorEastAsia" w:hAnsiTheme="minorHAnsi" w:cstheme="minorBidi"/>
            <w:noProof/>
            <w:sz w:val="22"/>
          </w:rPr>
          <w:tab/>
        </w:r>
        <w:r w:rsidRPr="00CC4A36" w:rsidDel="00CC4A36">
          <w:rPr>
            <w:rFonts w:eastAsiaTheme="minorEastAsia"/>
            <w:rPrChange w:id="278" w:author="Kalee Whitehouse" w:date="2022-09-09T12:19:00Z">
              <w:rPr>
                <w:rStyle w:val="Hyperlink"/>
                <w:rFonts w:eastAsiaTheme="minorEastAsia"/>
                <w:noProof/>
              </w:rPr>
            </w:rPrChange>
          </w:rPr>
          <w:delText>Heating and Cooling Degree-Day Data</w:delText>
        </w:r>
        <w:r w:rsidDel="00CC4A36">
          <w:rPr>
            <w:noProof/>
            <w:webHidden/>
          </w:rPr>
          <w:tab/>
        </w:r>
        <w:r w:rsidR="0018479D" w:rsidDel="00CC4A36">
          <w:rPr>
            <w:noProof/>
            <w:webHidden/>
          </w:rPr>
          <w:delText>48</w:delText>
        </w:r>
      </w:del>
    </w:p>
    <w:p w14:paraId="5FC60FD1" w14:textId="5836A14F" w:rsidR="002722A7" w:rsidDel="00CC4A36" w:rsidRDefault="002722A7">
      <w:pPr>
        <w:pStyle w:val="TOC2"/>
        <w:tabs>
          <w:tab w:val="left" w:pos="720"/>
          <w:tab w:val="right" w:leader="dot" w:pos="9350"/>
        </w:tabs>
        <w:rPr>
          <w:del w:id="279" w:author="Kalee Whitehouse" w:date="2022-09-09T12:19:00Z"/>
          <w:rFonts w:asciiTheme="minorHAnsi" w:eastAsiaTheme="minorEastAsia" w:hAnsiTheme="minorHAnsi" w:cstheme="minorBidi"/>
          <w:noProof/>
          <w:sz w:val="22"/>
        </w:rPr>
      </w:pPr>
      <w:del w:id="280" w:author="Kalee Whitehouse" w:date="2022-09-09T12:19:00Z">
        <w:r w:rsidRPr="00CC4A36" w:rsidDel="00CC4A36">
          <w:rPr>
            <w:rFonts w:eastAsiaTheme="minorEastAsia"/>
            <w:rPrChange w:id="281"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3.9</w:delText>
        </w:r>
        <w:r w:rsidDel="00CC4A36">
          <w:rPr>
            <w:rFonts w:asciiTheme="minorHAnsi" w:eastAsiaTheme="minorEastAsia" w:hAnsiTheme="minorHAnsi" w:cstheme="minorBidi"/>
            <w:noProof/>
            <w:sz w:val="22"/>
          </w:rPr>
          <w:tab/>
        </w:r>
        <w:r w:rsidRPr="00CC4A36" w:rsidDel="00CC4A36">
          <w:rPr>
            <w:rFonts w:eastAsiaTheme="minorEastAsia"/>
            <w:rPrChange w:id="282" w:author="Kalee Whitehouse" w:date="2022-09-09T12:19:00Z">
              <w:rPr>
                <w:rStyle w:val="Hyperlink"/>
                <w:rFonts w:eastAsiaTheme="minorEastAsia"/>
                <w:noProof/>
              </w:rPr>
            </w:rPrChange>
          </w:rPr>
          <w:delText>Measure Incremental Cost Definition</w:delText>
        </w:r>
        <w:r w:rsidDel="00CC4A36">
          <w:rPr>
            <w:noProof/>
            <w:webHidden/>
          </w:rPr>
          <w:tab/>
        </w:r>
        <w:r w:rsidR="0018479D" w:rsidDel="00CC4A36">
          <w:rPr>
            <w:noProof/>
            <w:webHidden/>
          </w:rPr>
          <w:delText>52</w:delText>
        </w:r>
      </w:del>
    </w:p>
    <w:p w14:paraId="4C59A116" w14:textId="5B038E37" w:rsidR="002722A7" w:rsidDel="00CC4A36" w:rsidRDefault="002722A7">
      <w:pPr>
        <w:pStyle w:val="TOC2"/>
        <w:tabs>
          <w:tab w:val="left" w:pos="960"/>
          <w:tab w:val="right" w:leader="dot" w:pos="9350"/>
        </w:tabs>
        <w:rPr>
          <w:del w:id="283" w:author="Kalee Whitehouse" w:date="2022-09-09T12:19:00Z"/>
          <w:rFonts w:asciiTheme="minorHAnsi" w:eastAsiaTheme="minorEastAsia" w:hAnsiTheme="minorHAnsi" w:cstheme="minorBidi"/>
          <w:noProof/>
          <w:sz w:val="22"/>
        </w:rPr>
      </w:pPr>
      <w:del w:id="284" w:author="Kalee Whitehouse" w:date="2022-09-09T12:19:00Z">
        <w:r w:rsidRPr="00CC4A36" w:rsidDel="00CC4A36">
          <w:rPr>
            <w:rFonts w:eastAsiaTheme="minorEastAsia"/>
            <w:rPrChange w:id="285"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3.10</w:delText>
        </w:r>
        <w:r w:rsidDel="00CC4A36">
          <w:rPr>
            <w:rFonts w:asciiTheme="minorHAnsi" w:eastAsiaTheme="minorEastAsia" w:hAnsiTheme="minorHAnsi" w:cstheme="minorBidi"/>
            <w:noProof/>
            <w:sz w:val="22"/>
          </w:rPr>
          <w:tab/>
        </w:r>
        <w:r w:rsidRPr="00CC4A36" w:rsidDel="00CC4A36">
          <w:rPr>
            <w:rFonts w:eastAsiaTheme="minorEastAsia"/>
            <w:rPrChange w:id="286" w:author="Kalee Whitehouse" w:date="2022-09-09T12:19:00Z">
              <w:rPr>
                <w:rStyle w:val="Hyperlink"/>
                <w:rFonts w:eastAsiaTheme="minorEastAsia"/>
                <w:noProof/>
              </w:rPr>
            </w:rPrChange>
          </w:rPr>
          <w:delText>Discount Rates, Inflation Rates, and O&amp;M Costs</w:delText>
        </w:r>
        <w:r w:rsidDel="00CC4A36">
          <w:rPr>
            <w:noProof/>
            <w:webHidden/>
          </w:rPr>
          <w:tab/>
        </w:r>
        <w:r w:rsidR="0018479D" w:rsidDel="00CC4A36">
          <w:rPr>
            <w:noProof/>
            <w:webHidden/>
          </w:rPr>
          <w:delText>53</w:delText>
        </w:r>
      </w:del>
    </w:p>
    <w:p w14:paraId="2585B2DE" w14:textId="21A10332" w:rsidR="002722A7" w:rsidDel="00CC4A36" w:rsidRDefault="002722A7">
      <w:pPr>
        <w:pStyle w:val="TOC2"/>
        <w:tabs>
          <w:tab w:val="left" w:pos="960"/>
          <w:tab w:val="right" w:leader="dot" w:pos="9350"/>
        </w:tabs>
        <w:rPr>
          <w:del w:id="287" w:author="Kalee Whitehouse" w:date="2022-09-09T12:19:00Z"/>
          <w:rFonts w:asciiTheme="minorHAnsi" w:eastAsiaTheme="minorEastAsia" w:hAnsiTheme="minorHAnsi" w:cstheme="minorBidi"/>
          <w:noProof/>
          <w:sz w:val="22"/>
        </w:rPr>
      </w:pPr>
      <w:del w:id="288" w:author="Kalee Whitehouse" w:date="2022-09-09T12:19:00Z">
        <w:r w:rsidRPr="00CC4A36" w:rsidDel="00CC4A36">
          <w:rPr>
            <w:rFonts w:eastAsiaTheme="minorEastAsia"/>
            <w:rPrChange w:id="289" w:author="Kalee Whitehouse" w:date="2022-09-09T12:19:00Z">
              <w:rPr>
                <w:rStyle w:val="Hyperlink"/>
                <w:rFonts w:eastAsiaTheme="minorEastAsia"/>
                <w:noProof/>
                <w14:scene3d>
                  <w14:camera w14:prst="orthographicFront"/>
                  <w14:lightRig w14:rig="threePt" w14:dir="t">
                    <w14:rot w14:lat="0" w14:lon="0" w14:rev="0"/>
                  </w14:lightRig>
                </w14:scene3d>
              </w:rPr>
            </w:rPrChange>
          </w:rPr>
          <w:delText>3.11</w:delText>
        </w:r>
        <w:r w:rsidDel="00CC4A36">
          <w:rPr>
            <w:rFonts w:asciiTheme="minorHAnsi" w:eastAsiaTheme="minorEastAsia" w:hAnsiTheme="minorHAnsi" w:cstheme="minorBidi"/>
            <w:noProof/>
            <w:sz w:val="22"/>
          </w:rPr>
          <w:tab/>
        </w:r>
        <w:r w:rsidRPr="00CC4A36" w:rsidDel="00CC4A36">
          <w:rPr>
            <w:rFonts w:eastAsiaTheme="minorEastAsia"/>
            <w:rPrChange w:id="290" w:author="Kalee Whitehouse" w:date="2022-09-09T12:19:00Z">
              <w:rPr>
                <w:rStyle w:val="Hyperlink"/>
                <w:rFonts w:eastAsiaTheme="minorEastAsia"/>
                <w:noProof/>
              </w:rPr>
            </w:rPrChange>
          </w:rPr>
          <w:delText>Interactive Effects</w:delText>
        </w:r>
        <w:r w:rsidDel="00CC4A36">
          <w:rPr>
            <w:noProof/>
            <w:webHidden/>
          </w:rPr>
          <w:tab/>
        </w:r>
        <w:r w:rsidR="0018479D" w:rsidDel="00CC4A36">
          <w:rPr>
            <w:noProof/>
            <w:webHidden/>
          </w:rPr>
          <w:delText>54</w:delText>
        </w:r>
      </w:del>
    </w:p>
    <w:p w14:paraId="2CC92049" w14:textId="152BBB61" w:rsidR="00A574A9" w:rsidRPr="00447701" w:rsidRDefault="002F4162" w:rsidP="008C394A">
      <w:pPr>
        <w:rPr>
          <w:rStyle w:val="BookTitle"/>
          <w:rFonts w:asciiTheme="minorHAnsi" w:hAnsiTheme="minorHAnsi"/>
          <w:sz w:val="22"/>
        </w:rPr>
      </w:pPr>
      <w:r>
        <w:rPr>
          <w:rStyle w:val="BookTitle"/>
          <w:b w:val="0"/>
          <w:caps/>
          <w:sz w:val="24"/>
          <w:szCs w:val="24"/>
        </w:rPr>
        <w:fldChar w:fldCharType="end"/>
      </w:r>
      <w:bookmarkStart w:id="291" w:name="_Toc315354074"/>
      <w:bookmarkEnd w:id="75"/>
      <w:r w:rsidR="008C394A" w:rsidRPr="00447701">
        <w:rPr>
          <w:rStyle w:val="BookTitle"/>
          <w:rFonts w:asciiTheme="minorHAnsi" w:hAnsiTheme="minorHAnsi"/>
          <w:sz w:val="22"/>
        </w:rPr>
        <w:t>Volume 2: Commercial and Industrial Measures</w:t>
      </w:r>
    </w:p>
    <w:p w14:paraId="159AA5FC" w14:textId="5FB6A908" w:rsidR="008C394A" w:rsidRPr="00447701" w:rsidRDefault="008C394A" w:rsidP="008C394A">
      <w:pPr>
        <w:rPr>
          <w:rStyle w:val="BookTitle"/>
          <w:rFonts w:asciiTheme="minorHAnsi" w:hAnsiTheme="minorHAnsi"/>
          <w:sz w:val="22"/>
        </w:rPr>
      </w:pPr>
      <w:r w:rsidRPr="00447701">
        <w:rPr>
          <w:rStyle w:val="BookTitle"/>
          <w:rFonts w:asciiTheme="minorHAnsi" w:hAnsiTheme="minorHAnsi"/>
          <w:sz w:val="22"/>
        </w:rPr>
        <w:t>Volume 3: Residential Measures</w:t>
      </w:r>
    </w:p>
    <w:p w14:paraId="7C40DEF7" w14:textId="20BC55B6" w:rsidR="008C394A" w:rsidRPr="00447701" w:rsidRDefault="008C394A" w:rsidP="008C394A">
      <w:pPr>
        <w:rPr>
          <w:rStyle w:val="BookTitle"/>
          <w:rFonts w:asciiTheme="minorHAnsi" w:hAnsiTheme="minorHAnsi"/>
          <w:sz w:val="22"/>
        </w:rPr>
      </w:pPr>
      <w:r w:rsidRPr="00447701">
        <w:rPr>
          <w:rStyle w:val="BookTitle"/>
          <w:rFonts w:asciiTheme="minorHAnsi" w:hAnsiTheme="minorHAnsi"/>
          <w:sz w:val="22"/>
        </w:rPr>
        <w:t>Volume 4: Cross-Cutting Measures and Attachments</w:t>
      </w:r>
    </w:p>
    <w:p w14:paraId="23C48097" w14:textId="35A649D7" w:rsidR="007332EC" w:rsidRPr="00447701" w:rsidRDefault="00FA457F">
      <w:pPr>
        <w:widowControl/>
        <w:spacing w:after="0"/>
        <w:jc w:val="left"/>
        <w:rPr>
          <w:rFonts w:asciiTheme="minorHAnsi" w:eastAsiaTheme="minorHAnsi" w:hAnsiTheme="minorHAnsi"/>
        </w:rPr>
      </w:pPr>
      <w:r w:rsidRPr="00447701">
        <w:rPr>
          <w:rStyle w:val="BookTitle"/>
          <w:rFonts w:asciiTheme="majorHAnsi" w:hAnsiTheme="majorHAnsi"/>
          <w:sz w:val="22"/>
        </w:rPr>
        <w:tab/>
      </w:r>
      <w:r w:rsidR="007332EC" w:rsidRPr="00447701">
        <w:rPr>
          <w:rStyle w:val="BookTitle"/>
          <w:rFonts w:asciiTheme="minorHAnsi" w:eastAsiaTheme="minorEastAsia" w:hAnsiTheme="minorHAnsi"/>
        </w:rPr>
        <w:t>ATTACHMENT A: ILLINOIS STATEWIDE NET-TO-GROSS METHODOLOGIES</w:t>
      </w:r>
      <w:r w:rsidR="007332EC" w:rsidRPr="00447701">
        <w:rPr>
          <w:rFonts w:asciiTheme="minorHAnsi" w:eastAsiaTheme="minorHAnsi" w:hAnsiTheme="minorHAnsi"/>
        </w:rPr>
        <w:t xml:space="preserve"> </w:t>
      </w:r>
    </w:p>
    <w:p w14:paraId="7065677E" w14:textId="77777777" w:rsidR="00396427" w:rsidRDefault="003B60A4" w:rsidP="009D7F46">
      <w:pPr>
        <w:spacing w:after="0"/>
        <w:ind w:firstLine="720"/>
        <w:rPr>
          <w:rStyle w:val="BookTitle"/>
          <w:rFonts w:asciiTheme="minorHAnsi" w:eastAsiaTheme="minorEastAsia" w:hAnsiTheme="minorHAnsi"/>
        </w:rPr>
      </w:pPr>
      <w:r>
        <w:rPr>
          <w:rStyle w:val="BookTitle"/>
          <w:rFonts w:asciiTheme="minorHAnsi" w:eastAsiaTheme="minorEastAsia" w:hAnsiTheme="minorHAnsi"/>
        </w:rPr>
        <w:t>ATTACHMENT B</w:t>
      </w:r>
      <w:r w:rsidRPr="00447701">
        <w:rPr>
          <w:rStyle w:val="BookTitle"/>
          <w:rFonts w:asciiTheme="minorHAnsi" w:eastAsiaTheme="minorEastAsia" w:hAnsiTheme="minorHAnsi"/>
        </w:rPr>
        <w:t xml:space="preserve">: </w:t>
      </w:r>
      <w:r>
        <w:rPr>
          <w:rStyle w:val="BookTitle"/>
          <w:rFonts w:asciiTheme="minorHAnsi" w:eastAsiaTheme="minorEastAsia" w:hAnsiTheme="minorHAnsi"/>
        </w:rPr>
        <w:t>EFFECTIVE USEFUL LIFE FOR CUSTOM MEASURE GUIDELINES</w:t>
      </w:r>
    </w:p>
    <w:p w14:paraId="7D4037FE" w14:textId="77777777" w:rsidR="00396427" w:rsidRDefault="00396427" w:rsidP="00396427">
      <w:pPr>
        <w:spacing w:after="0"/>
        <w:ind w:firstLine="720"/>
        <w:rPr>
          <w:rFonts w:asciiTheme="minorHAnsi" w:eastAsiaTheme="minorHAnsi" w:hAnsiTheme="minorHAnsi"/>
        </w:rPr>
      </w:pPr>
      <w:r>
        <w:rPr>
          <w:rStyle w:val="BookTitle"/>
          <w:rFonts w:asciiTheme="minorHAnsi" w:eastAsiaTheme="minorEastAsia" w:hAnsiTheme="minorHAnsi"/>
        </w:rPr>
        <w:t>ATTACHMENT C: FRAMEWORK FOR COUNTING MARKET TRANSFORMATION SAVINGS IN ILLINOIS</w:t>
      </w:r>
      <w:r w:rsidRPr="00447701">
        <w:rPr>
          <w:rFonts w:asciiTheme="minorHAnsi" w:eastAsiaTheme="minorHAnsi" w:hAnsiTheme="minorHAnsi"/>
        </w:rPr>
        <w:t xml:space="preserve"> </w:t>
      </w:r>
    </w:p>
    <w:p w14:paraId="53D8F681" w14:textId="74079B20" w:rsidR="00700AC6" w:rsidRPr="0018479D" w:rsidRDefault="00700AC6" w:rsidP="0018479D">
      <w:pPr>
        <w:ind w:firstLine="720"/>
        <w:rPr>
          <w:rStyle w:val="BookTitle"/>
          <w:rFonts w:asciiTheme="minorHAnsi" w:eastAsiaTheme="minorHAnsi" w:hAnsiTheme="minorHAnsi"/>
          <w:b w:val="0"/>
          <w:bCs w:val="0"/>
          <w:smallCaps w:val="0"/>
          <w:spacing w:val="0"/>
        </w:rPr>
        <w:sectPr w:rsidR="00700AC6" w:rsidRPr="0018479D" w:rsidSect="00447701">
          <w:pgSz w:w="12240" w:h="15840"/>
          <w:pgMar w:top="1440" w:right="1440" w:bottom="1440" w:left="1440" w:header="720" w:footer="720" w:gutter="0"/>
          <w:pgNumType w:start="2"/>
          <w:cols w:space="720"/>
          <w:docGrid w:linePitch="360"/>
        </w:sectPr>
      </w:pPr>
    </w:p>
    <w:p w14:paraId="0038204D" w14:textId="2C1C1E18" w:rsidR="00B55FE0" w:rsidRPr="00447701" w:rsidRDefault="00CD31F7" w:rsidP="00CD31F7">
      <w:pPr>
        <w:jc w:val="center"/>
        <w:rPr>
          <w:b/>
        </w:rPr>
      </w:pPr>
      <w:r w:rsidRPr="00447701">
        <w:rPr>
          <w:b/>
        </w:rPr>
        <w:lastRenderedPageBreak/>
        <w:t>Tables and Figures</w:t>
      </w:r>
    </w:p>
    <w:p w14:paraId="4B66D9A8" w14:textId="3487CB2A" w:rsidR="00273CC9" w:rsidRDefault="007A2593">
      <w:pPr>
        <w:pStyle w:val="TableofFigures"/>
        <w:tabs>
          <w:tab w:val="right" w:leader="dot" w:pos="9350"/>
        </w:tabs>
        <w:rPr>
          <w:rFonts w:asciiTheme="minorHAnsi" w:eastAsiaTheme="minorEastAsia" w:hAnsiTheme="minorHAnsi" w:cstheme="minorBidi"/>
          <w:noProof/>
          <w:sz w:val="22"/>
        </w:rPr>
      </w:pPr>
      <w:r>
        <w:fldChar w:fldCharType="begin"/>
      </w:r>
      <w:r>
        <w:instrText xml:space="preserve"> TOC \h \z \t "Captions" \c </w:instrText>
      </w:r>
      <w:r>
        <w:fldChar w:fldCharType="separate"/>
      </w:r>
      <w:hyperlink w:anchor="_Toc51846665" w:history="1">
        <w:r w:rsidR="00273CC9" w:rsidRPr="00375D5E">
          <w:rPr>
            <w:rStyle w:val="Hyperlink"/>
            <w:noProof/>
          </w:rPr>
          <w:t>Table 1.1: Document Revision History</w:t>
        </w:r>
        <w:r w:rsidR="00273CC9">
          <w:rPr>
            <w:noProof/>
            <w:webHidden/>
          </w:rPr>
          <w:tab/>
        </w:r>
        <w:r w:rsidR="00273CC9">
          <w:rPr>
            <w:noProof/>
            <w:webHidden/>
          </w:rPr>
          <w:fldChar w:fldCharType="begin"/>
        </w:r>
        <w:r w:rsidR="00273CC9">
          <w:rPr>
            <w:noProof/>
            <w:webHidden/>
          </w:rPr>
          <w:instrText xml:space="preserve"> PAGEREF _Toc51846665 \h </w:instrText>
        </w:r>
        <w:r w:rsidR="00273CC9">
          <w:rPr>
            <w:noProof/>
            <w:webHidden/>
          </w:rPr>
        </w:r>
        <w:r w:rsidR="00273CC9">
          <w:rPr>
            <w:noProof/>
            <w:webHidden/>
          </w:rPr>
          <w:fldChar w:fldCharType="separate"/>
        </w:r>
        <w:r w:rsidR="00773A1A">
          <w:rPr>
            <w:noProof/>
            <w:webHidden/>
          </w:rPr>
          <w:t>5</w:t>
        </w:r>
        <w:r w:rsidR="00273CC9">
          <w:rPr>
            <w:noProof/>
            <w:webHidden/>
          </w:rPr>
          <w:fldChar w:fldCharType="end"/>
        </w:r>
      </w:hyperlink>
    </w:p>
    <w:p w14:paraId="43B8EB02" w14:textId="39574EEA" w:rsidR="00273CC9" w:rsidRDefault="00B41563">
      <w:pPr>
        <w:pStyle w:val="TableofFigures"/>
        <w:tabs>
          <w:tab w:val="right" w:leader="dot" w:pos="9350"/>
        </w:tabs>
        <w:rPr>
          <w:rFonts w:asciiTheme="minorHAnsi" w:eastAsiaTheme="minorEastAsia" w:hAnsiTheme="minorHAnsi" w:cstheme="minorBidi"/>
          <w:noProof/>
          <w:sz w:val="22"/>
        </w:rPr>
      </w:pPr>
      <w:hyperlink w:anchor="_Toc51846666" w:history="1">
        <w:r w:rsidR="00273CC9" w:rsidRPr="00375D5E">
          <w:rPr>
            <w:rStyle w:val="Hyperlink"/>
            <w:noProof/>
          </w:rPr>
          <w:t>Table 1.2: Summary of Measure Level Changes</w:t>
        </w:r>
        <w:r w:rsidR="00273CC9">
          <w:rPr>
            <w:noProof/>
            <w:webHidden/>
          </w:rPr>
          <w:tab/>
        </w:r>
        <w:r w:rsidR="00273CC9">
          <w:rPr>
            <w:noProof/>
            <w:webHidden/>
          </w:rPr>
          <w:fldChar w:fldCharType="begin"/>
        </w:r>
        <w:r w:rsidR="00273CC9">
          <w:rPr>
            <w:noProof/>
            <w:webHidden/>
          </w:rPr>
          <w:instrText xml:space="preserve"> PAGEREF _Toc51846666 \h </w:instrText>
        </w:r>
        <w:r w:rsidR="00273CC9">
          <w:rPr>
            <w:noProof/>
            <w:webHidden/>
          </w:rPr>
        </w:r>
        <w:r w:rsidR="00273CC9">
          <w:rPr>
            <w:noProof/>
            <w:webHidden/>
          </w:rPr>
          <w:fldChar w:fldCharType="separate"/>
        </w:r>
        <w:r w:rsidR="00773A1A">
          <w:rPr>
            <w:noProof/>
            <w:webHidden/>
          </w:rPr>
          <w:t>6</w:t>
        </w:r>
        <w:r w:rsidR="00273CC9">
          <w:rPr>
            <w:noProof/>
            <w:webHidden/>
          </w:rPr>
          <w:fldChar w:fldCharType="end"/>
        </w:r>
      </w:hyperlink>
    </w:p>
    <w:p w14:paraId="281C7190" w14:textId="447F15FD" w:rsidR="00273CC9" w:rsidRDefault="00B41563">
      <w:pPr>
        <w:pStyle w:val="TableofFigures"/>
        <w:tabs>
          <w:tab w:val="right" w:leader="dot" w:pos="9350"/>
        </w:tabs>
        <w:rPr>
          <w:rFonts w:asciiTheme="minorHAnsi" w:eastAsiaTheme="minorEastAsia" w:hAnsiTheme="minorHAnsi" w:cstheme="minorBidi"/>
          <w:noProof/>
          <w:sz w:val="22"/>
        </w:rPr>
      </w:pPr>
      <w:hyperlink w:anchor="_Toc51846667" w:history="1">
        <w:r w:rsidR="00273CC9" w:rsidRPr="00375D5E">
          <w:rPr>
            <w:rStyle w:val="Hyperlink"/>
            <w:noProof/>
          </w:rPr>
          <w:t>Table 1.3: Summary of Measure Revisions</w:t>
        </w:r>
        <w:r w:rsidR="00273CC9">
          <w:rPr>
            <w:noProof/>
            <w:webHidden/>
          </w:rPr>
          <w:tab/>
        </w:r>
        <w:r w:rsidR="00273CC9">
          <w:rPr>
            <w:noProof/>
            <w:webHidden/>
          </w:rPr>
          <w:fldChar w:fldCharType="begin"/>
        </w:r>
        <w:r w:rsidR="00273CC9">
          <w:rPr>
            <w:noProof/>
            <w:webHidden/>
          </w:rPr>
          <w:instrText xml:space="preserve"> PAGEREF _Toc51846667 \h </w:instrText>
        </w:r>
        <w:r w:rsidR="00273CC9">
          <w:rPr>
            <w:noProof/>
            <w:webHidden/>
          </w:rPr>
        </w:r>
        <w:r w:rsidR="00273CC9">
          <w:rPr>
            <w:noProof/>
            <w:webHidden/>
          </w:rPr>
          <w:fldChar w:fldCharType="separate"/>
        </w:r>
        <w:r w:rsidR="00773A1A">
          <w:rPr>
            <w:noProof/>
            <w:webHidden/>
          </w:rPr>
          <w:t>7</w:t>
        </w:r>
        <w:r w:rsidR="00273CC9">
          <w:rPr>
            <w:noProof/>
            <w:webHidden/>
          </w:rPr>
          <w:fldChar w:fldCharType="end"/>
        </w:r>
      </w:hyperlink>
    </w:p>
    <w:p w14:paraId="663D5FE0" w14:textId="484B48A6" w:rsidR="00273CC9" w:rsidRDefault="00B41563">
      <w:pPr>
        <w:pStyle w:val="TableofFigures"/>
        <w:tabs>
          <w:tab w:val="right" w:leader="dot" w:pos="9350"/>
        </w:tabs>
        <w:rPr>
          <w:rFonts w:asciiTheme="minorHAnsi" w:eastAsiaTheme="minorEastAsia" w:hAnsiTheme="minorHAnsi" w:cstheme="minorBidi"/>
          <w:noProof/>
          <w:sz w:val="22"/>
        </w:rPr>
      </w:pPr>
      <w:hyperlink w:anchor="_Toc51846668" w:history="1">
        <w:r w:rsidR="00273CC9" w:rsidRPr="00375D5E">
          <w:rPr>
            <w:rStyle w:val="Hyperlink"/>
            <w:noProof/>
          </w:rPr>
          <w:t>Table 1.4: Summary of Attachment A: IL-NTG Methods Revisions</w:t>
        </w:r>
        <w:r w:rsidR="00273CC9">
          <w:rPr>
            <w:noProof/>
            <w:webHidden/>
          </w:rPr>
          <w:tab/>
        </w:r>
        <w:r w:rsidR="00273CC9">
          <w:rPr>
            <w:noProof/>
            <w:webHidden/>
          </w:rPr>
          <w:fldChar w:fldCharType="begin"/>
        </w:r>
        <w:r w:rsidR="00273CC9">
          <w:rPr>
            <w:noProof/>
            <w:webHidden/>
          </w:rPr>
          <w:instrText xml:space="preserve"> PAGEREF _Toc51846668 \h </w:instrText>
        </w:r>
        <w:r w:rsidR="00273CC9">
          <w:rPr>
            <w:noProof/>
            <w:webHidden/>
          </w:rPr>
        </w:r>
        <w:r w:rsidR="00273CC9">
          <w:rPr>
            <w:noProof/>
            <w:webHidden/>
          </w:rPr>
          <w:fldChar w:fldCharType="separate"/>
        </w:r>
        <w:r w:rsidR="00773A1A">
          <w:rPr>
            <w:noProof/>
            <w:webHidden/>
          </w:rPr>
          <w:t>21</w:t>
        </w:r>
        <w:r w:rsidR="00273CC9">
          <w:rPr>
            <w:noProof/>
            <w:webHidden/>
          </w:rPr>
          <w:fldChar w:fldCharType="end"/>
        </w:r>
      </w:hyperlink>
    </w:p>
    <w:p w14:paraId="5B9407EA" w14:textId="222D6587" w:rsidR="00273CC9" w:rsidRDefault="00B41563">
      <w:pPr>
        <w:pStyle w:val="TableofFigures"/>
        <w:tabs>
          <w:tab w:val="right" w:leader="dot" w:pos="9350"/>
        </w:tabs>
        <w:rPr>
          <w:rFonts w:asciiTheme="minorHAnsi" w:eastAsiaTheme="minorEastAsia" w:hAnsiTheme="minorHAnsi" w:cstheme="minorBidi"/>
          <w:noProof/>
          <w:sz w:val="22"/>
        </w:rPr>
      </w:pPr>
      <w:hyperlink w:anchor="_Toc51846669" w:history="1">
        <w:r w:rsidR="00273CC9" w:rsidRPr="00375D5E">
          <w:rPr>
            <w:rStyle w:val="Hyperlink"/>
            <w:noProof/>
          </w:rPr>
          <w:t>Table 1.5: Summary of Attachment C: Market Transformation Framework Revisions</w:t>
        </w:r>
        <w:r w:rsidR="00273CC9">
          <w:rPr>
            <w:noProof/>
            <w:webHidden/>
          </w:rPr>
          <w:tab/>
        </w:r>
        <w:r w:rsidR="00273CC9">
          <w:rPr>
            <w:noProof/>
            <w:webHidden/>
          </w:rPr>
          <w:fldChar w:fldCharType="begin"/>
        </w:r>
        <w:r w:rsidR="00273CC9">
          <w:rPr>
            <w:noProof/>
            <w:webHidden/>
          </w:rPr>
          <w:instrText xml:space="preserve"> PAGEREF _Toc51846669 \h </w:instrText>
        </w:r>
        <w:r w:rsidR="00273CC9">
          <w:rPr>
            <w:noProof/>
            <w:webHidden/>
          </w:rPr>
        </w:r>
        <w:r w:rsidR="00273CC9">
          <w:rPr>
            <w:noProof/>
            <w:webHidden/>
          </w:rPr>
          <w:fldChar w:fldCharType="separate"/>
        </w:r>
        <w:r w:rsidR="00773A1A">
          <w:rPr>
            <w:noProof/>
            <w:webHidden/>
          </w:rPr>
          <w:t>21</w:t>
        </w:r>
        <w:r w:rsidR="00273CC9">
          <w:rPr>
            <w:noProof/>
            <w:webHidden/>
          </w:rPr>
          <w:fldChar w:fldCharType="end"/>
        </w:r>
      </w:hyperlink>
    </w:p>
    <w:p w14:paraId="5900794B" w14:textId="0FCE29E7" w:rsidR="00273CC9" w:rsidRDefault="00B41563">
      <w:pPr>
        <w:pStyle w:val="TableofFigures"/>
        <w:tabs>
          <w:tab w:val="right" w:leader="dot" w:pos="9350"/>
        </w:tabs>
        <w:rPr>
          <w:rFonts w:asciiTheme="minorHAnsi" w:eastAsiaTheme="minorEastAsia" w:hAnsiTheme="minorHAnsi" w:cstheme="minorBidi"/>
          <w:noProof/>
          <w:sz w:val="22"/>
        </w:rPr>
      </w:pPr>
      <w:hyperlink w:anchor="_Toc51846670" w:history="1">
        <w:r w:rsidR="00273CC9" w:rsidRPr="00375D5E">
          <w:rPr>
            <w:rStyle w:val="Hyperlink"/>
            <w:noProof/>
          </w:rPr>
          <w:t>Table 2.1: End-Use Categories in the TRM</w:t>
        </w:r>
        <w:r w:rsidR="00273CC9">
          <w:rPr>
            <w:noProof/>
            <w:webHidden/>
          </w:rPr>
          <w:tab/>
        </w:r>
        <w:r w:rsidR="00273CC9">
          <w:rPr>
            <w:noProof/>
            <w:webHidden/>
          </w:rPr>
          <w:fldChar w:fldCharType="begin"/>
        </w:r>
        <w:r w:rsidR="00273CC9">
          <w:rPr>
            <w:noProof/>
            <w:webHidden/>
          </w:rPr>
          <w:instrText xml:space="preserve"> PAGEREF _Toc51846670 \h </w:instrText>
        </w:r>
        <w:r w:rsidR="00273CC9">
          <w:rPr>
            <w:noProof/>
            <w:webHidden/>
          </w:rPr>
        </w:r>
        <w:r w:rsidR="00273CC9">
          <w:rPr>
            <w:noProof/>
            <w:webHidden/>
          </w:rPr>
          <w:fldChar w:fldCharType="separate"/>
        </w:r>
        <w:r w:rsidR="00773A1A">
          <w:rPr>
            <w:noProof/>
            <w:webHidden/>
          </w:rPr>
          <w:t>26</w:t>
        </w:r>
        <w:r w:rsidR="00273CC9">
          <w:rPr>
            <w:noProof/>
            <w:webHidden/>
          </w:rPr>
          <w:fldChar w:fldCharType="end"/>
        </w:r>
      </w:hyperlink>
    </w:p>
    <w:p w14:paraId="023A118F" w14:textId="36500889" w:rsidR="00273CC9" w:rsidRDefault="00B41563">
      <w:pPr>
        <w:pStyle w:val="TableofFigures"/>
        <w:tabs>
          <w:tab w:val="right" w:leader="dot" w:pos="9350"/>
        </w:tabs>
        <w:rPr>
          <w:rFonts w:asciiTheme="minorHAnsi" w:eastAsiaTheme="minorEastAsia" w:hAnsiTheme="minorHAnsi" w:cstheme="minorBidi"/>
          <w:noProof/>
          <w:sz w:val="22"/>
        </w:rPr>
      </w:pPr>
      <w:hyperlink w:anchor="_Toc51846671" w:history="1">
        <w:r w:rsidR="00273CC9" w:rsidRPr="00375D5E">
          <w:rPr>
            <w:rStyle w:val="Hyperlink"/>
            <w:noProof/>
          </w:rPr>
          <w:t>Table 2.2: Measure Code Specification Key</w:t>
        </w:r>
        <w:r w:rsidR="00273CC9">
          <w:rPr>
            <w:noProof/>
            <w:webHidden/>
          </w:rPr>
          <w:tab/>
        </w:r>
        <w:r w:rsidR="00273CC9">
          <w:rPr>
            <w:noProof/>
            <w:webHidden/>
          </w:rPr>
          <w:fldChar w:fldCharType="begin"/>
        </w:r>
        <w:r w:rsidR="00273CC9">
          <w:rPr>
            <w:noProof/>
            <w:webHidden/>
          </w:rPr>
          <w:instrText xml:space="preserve"> PAGEREF _Toc51846671 \h </w:instrText>
        </w:r>
        <w:r w:rsidR="00273CC9">
          <w:rPr>
            <w:noProof/>
            <w:webHidden/>
          </w:rPr>
        </w:r>
        <w:r w:rsidR="00273CC9">
          <w:rPr>
            <w:noProof/>
            <w:webHidden/>
          </w:rPr>
          <w:fldChar w:fldCharType="separate"/>
        </w:r>
        <w:r w:rsidR="00773A1A">
          <w:rPr>
            <w:noProof/>
            <w:webHidden/>
          </w:rPr>
          <w:t>27</w:t>
        </w:r>
        <w:r w:rsidR="00273CC9">
          <w:rPr>
            <w:noProof/>
            <w:webHidden/>
          </w:rPr>
          <w:fldChar w:fldCharType="end"/>
        </w:r>
      </w:hyperlink>
    </w:p>
    <w:p w14:paraId="08C0503A" w14:textId="1C6BC2BA" w:rsidR="00273CC9" w:rsidRDefault="00B41563">
      <w:pPr>
        <w:pStyle w:val="TableofFigures"/>
        <w:tabs>
          <w:tab w:val="right" w:leader="dot" w:pos="9350"/>
        </w:tabs>
        <w:rPr>
          <w:rFonts w:asciiTheme="minorHAnsi" w:eastAsiaTheme="minorEastAsia" w:hAnsiTheme="minorHAnsi" w:cstheme="minorBidi"/>
          <w:noProof/>
          <w:sz w:val="22"/>
        </w:rPr>
      </w:pPr>
      <w:hyperlink w:anchor="_Toc51846672" w:history="1">
        <w:r w:rsidR="00273CC9" w:rsidRPr="00375D5E">
          <w:rPr>
            <w:rStyle w:val="Hyperlink"/>
            <w:noProof/>
          </w:rPr>
          <w:t>Table 3.2: On- and Off-Peak Energy Definitions</w:t>
        </w:r>
        <w:r w:rsidR="00273CC9">
          <w:rPr>
            <w:noProof/>
            <w:webHidden/>
          </w:rPr>
          <w:tab/>
        </w:r>
        <w:r w:rsidR="00273CC9">
          <w:rPr>
            <w:noProof/>
            <w:webHidden/>
          </w:rPr>
          <w:fldChar w:fldCharType="begin"/>
        </w:r>
        <w:r w:rsidR="00273CC9">
          <w:rPr>
            <w:noProof/>
            <w:webHidden/>
          </w:rPr>
          <w:instrText xml:space="preserve"> PAGEREF _Toc51846672 \h </w:instrText>
        </w:r>
        <w:r w:rsidR="00273CC9">
          <w:rPr>
            <w:noProof/>
            <w:webHidden/>
          </w:rPr>
        </w:r>
        <w:r w:rsidR="00273CC9">
          <w:rPr>
            <w:noProof/>
            <w:webHidden/>
          </w:rPr>
          <w:fldChar w:fldCharType="separate"/>
        </w:r>
        <w:r w:rsidR="00773A1A">
          <w:rPr>
            <w:noProof/>
            <w:webHidden/>
          </w:rPr>
          <w:t>42</w:t>
        </w:r>
        <w:r w:rsidR="00273CC9">
          <w:rPr>
            <w:noProof/>
            <w:webHidden/>
          </w:rPr>
          <w:fldChar w:fldCharType="end"/>
        </w:r>
      </w:hyperlink>
    </w:p>
    <w:p w14:paraId="54D27A2B" w14:textId="1DFCF9CE" w:rsidR="00273CC9" w:rsidRDefault="00B41563">
      <w:pPr>
        <w:pStyle w:val="TableofFigures"/>
        <w:tabs>
          <w:tab w:val="right" w:leader="dot" w:pos="9350"/>
        </w:tabs>
        <w:rPr>
          <w:rFonts w:asciiTheme="minorHAnsi" w:eastAsiaTheme="minorEastAsia" w:hAnsiTheme="minorHAnsi" w:cstheme="minorBidi"/>
          <w:noProof/>
          <w:sz w:val="22"/>
        </w:rPr>
      </w:pPr>
      <w:hyperlink w:anchor="_Toc51846673" w:history="1">
        <w:r w:rsidR="00273CC9" w:rsidRPr="00375D5E">
          <w:rPr>
            <w:rStyle w:val="Hyperlink"/>
            <w:noProof/>
          </w:rPr>
          <w:t>Table 3.3: Loadshapes by Season</w:t>
        </w:r>
        <w:r w:rsidR="00273CC9">
          <w:rPr>
            <w:noProof/>
            <w:webHidden/>
          </w:rPr>
          <w:tab/>
        </w:r>
        <w:r w:rsidR="00273CC9">
          <w:rPr>
            <w:noProof/>
            <w:webHidden/>
          </w:rPr>
          <w:fldChar w:fldCharType="begin"/>
        </w:r>
        <w:r w:rsidR="00273CC9">
          <w:rPr>
            <w:noProof/>
            <w:webHidden/>
          </w:rPr>
          <w:instrText xml:space="preserve"> PAGEREF _Toc51846673 \h </w:instrText>
        </w:r>
        <w:r w:rsidR="00273CC9">
          <w:rPr>
            <w:noProof/>
            <w:webHidden/>
          </w:rPr>
        </w:r>
        <w:r w:rsidR="00273CC9">
          <w:rPr>
            <w:noProof/>
            <w:webHidden/>
          </w:rPr>
          <w:fldChar w:fldCharType="separate"/>
        </w:r>
        <w:r w:rsidR="00773A1A">
          <w:rPr>
            <w:noProof/>
            <w:webHidden/>
          </w:rPr>
          <w:t>43</w:t>
        </w:r>
        <w:r w:rsidR="00273CC9">
          <w:rPr>
            <w:noProof/>
            <w:webHidden/>
          </w:rPr>
          <w:fldChar w:fldCharType="end"/>
        </w:r>
      </w:hyperlink>
    </w:p>
    <w:p w14:paraId="29A59DD4" w14:textId="0C23AAAA" w:rsidR="00273CC9" w:rsidRDefault="00B41563">
      <w:pPr>
        <w:pStyle w:val="TableofFigures"/>
        <w:tabs>
          <w:tab w:val="right" w:leader="dot" w:pos="9350"/>
        </w:tabs>
        <w:rPr>
          <w:rFonts w:asciiTheme="minorHAnsi" w:eastAsiaTheme="minorEastAsia" w:hAnsiTheme="minorHAnsi" w:cstheme="minorBidi"/>
          <w:noProof/>
          <w:sz w:val="22"/>
        </w:rPr>
      </w:pPr>
      <w:hyperlink w:anchor="_Toc51846674" w:history="1">
        <w:r w:rsidR="00273CC9" w:rsidRPr="00375D5E">
          <w:rPr>
            <w:rStyle w:val="Hyperlink"/>
            <w:noProof/>
          </w:rPr>
          <w:t>Table 3.4: Loadshapes by Month and Day of Week</w:t>
        </w:r>
        <w:r w:rsidR="00273CC9">
          <w:rPr>
            <w:noProof/>
            <w:webHidden/>
          </w:rPr>
          <w:tab/>
        </w:r>
        <w:r w:rsidR="00273CC9">
          <w:rPr>
            <w:noProof/>
            <w:webHidden/>
          </w:rPr>
          <w:fldChar w:fldCharType="begin"/>
        </w:r>
        <w:r w:rsidR="00273CC9">
          <w:rPr>
            <w:noProof/>
            <w:webHidden/>
          </w:rPr>
          <w:instrText xml:space="preserve"> PAGEREF _Toc51846674 \h </w:instrText>
        </w:r>
        <w:r w:rsidR="00273CC9">
          <w:rPr>
            <w:noProof/>
            <w:webHidden/>
          </w:rPr>
        </w:r>
        <w:r w:rsidR="00273CC9">
          <w:rPr>
            <w:noProof/>
            <w:webHidden/>
          </w:rPr>
          <w:fldChar w:fldCharType="separate"/>
        </w:r>
        <w:r w:rsidR="00773A1A">
          <w:rPr>
            <w:noProof/>
            <w:webHidden/>
          </w:rPr>
          <w:t>46</w:t>
        </w:r>
        <w:r w:rsidR="00273CC9">
          <w:rPr>
            <w:noProof/>
            <w:webHidden/>
          </w:rPr>
          <w:fldChar w:fldCharType="end"/>
        </w:r>
      </w:hyperlink>
    </w:p>
    <w:p w14:paraId="51A48CE1" w14:textId="547DE9F8" w:rsidR="00273CC9" w:rsidRDefault="00B41563">
      <w:pPr>
        <w:pStyle w:val="TableofFigures"/>
        <w:tabs>
          <w:tab w:val="right" w:leader="dot" w:pos="9350"/>
        </w:tabs>
        <w:rPr>
          <w:rFonts w:asciiTheme="minorHAnsi" w:eastAsiaTheme="minorEastAsia" w:hAnsiTheme="minorHAnsi" w:cstheme="minorBidi"/>
          <w:noProof/>
          <w:sz w:val="22"/>
        </w:rPr>
      </w:pPr>
      <w:hyperlink w:anchor="_Toc51846675" w:history="1">
        <w:r w:rsidR="00273CC9" w:rsidRPr="00375D5E">
          <w:rPr>
            <w:rStyle w:val="Hyperlink"/>
            <w:noProof/>
          </w:rPr>
          <w:t>Table 3.5: Degree-Day Zones and Values by Market Sector</w:t>
        </w:r>
        <w:r w:rsidR="00273CC9">
          <w:rPr>
            <w:noProof/>
            <w:webHidden/>
          </w:rPr>
          <w:tab/>
        </w:r>
        <w:r w:rsidR="00273CC9">
          <w:rPr>
            <w:noProof/>
            <w:webHidden/>
          </w:rPr>
          <w:fldChar w:fldCharType="begin"/>
        </w:r>
        <w:r w:rsidR="00273CC9">
          <w:rPr>
            <w:noProof/>
            <w:webHidden/>
          </w:rPr>
          <w:instrText xml:space="preserve"> PAGEREF _Toc51846675 \h </w:instrText>
        </w:r>
        <w:r w:rsidR="00273CC9">
          <w:rPr>
            <w:noProof/>
            <w:webHidden/>
          </w:rPr>
        </w:r>
        <w:r w:rsidR="00273CC9">
          <w:rPr>
            <w:noProof/>
            <w:webHidden/>
          </w:rPr>
          <w:fldChar w:fldCharType="separate"/>
        </w:r>
        <w:r w:rsidR="00773A1A">
          <w:rPr>
            <w:noProof/>
            <w:webHidden/>
          </w:rPr>
          <w:t>54</w:t>
        </w:r>
        <w:r w:rsidR="00273CC9">
          <w:rPr>
            <w:noProof/>
            <w:webHidden/>
          </w:rPr>
          <w:fldChar w:fldCharType="end"/>
        </w:r>
      </w:hyperlink>
    </w:p>
    <w:p w14:paraId="30BD7CCA" w14:textId="0CF09C04" w:rsidR="00273CC9" w:rsidRDefault="00B41563">
      <w:pPr>
        <w:pStyle w:val="TableofFigures"/>
        <w:tabs>
          <w:tab w:val="right" w:leader="dot" w:pos="9350"/>
        </w:tabs>
        <w:rPr>
          <w:rFonts w:asciiTheme="minorHAnsi" w:eastAsiaTheme="minorEastAsia" w:hAnsiTheme="minorHAnsi" w:cstheme="minorBidi"/>
          <w:noProof/>
          <w:sz w:val="22"/>
        </w:rPr>
      </w:pPr>
      <w:hyperlink w:anchor="_Toc51846676" w:history="1">
        <w:r w:rsidR="00273CC9" w:rsidRPr="00375D5E">
          <w:rPr>
            <w:rStyle w:val="Hyperlink"/>
            <w:noProof/>
          </w:rPr>
          <w:t>Figure 3.1: Cooling Degree-Day Zones by County</w:t>
        </w:r>
        <w:r w:rsidR="00273CC9">
          <w:rPr>
            <w:noProof/>
            <w:webHidden/>
          </w:rPr>
          <w:tab/>
        </w:r>
        <w:r w:rsidR="00273CC9">
          <w:rPr>
            <w:noProof/>
            <w:webHidden/>
          </w:rPr>
          <w:fldChar w:fldCharType="begin"/>
        </w:r>
        <w:r w:rsidR="00273CC9">
          <w:rPr>
            <w:noProof/>
            <w:webHidden/>
          </w:rPr>
          <w:instrText xml:space="preserve"> PAGEREF _Toc51846676 \h </w:instrText>
        </w:r>
        <w:r w:rsidR="00273CC9">
          <w:rPr>
            <w:noProof/>
            <w:webHidden/>
          </w:rPr>
        </w:r>
        <w:r w:rsidR="00273CC9">
          <w:rPr>
            <w:noProof/>
            <w:webHidden/>
          </w:rPr>
          <w:fldChar w:fldCharType="separate"/>
        </w:r>
        <w:r w:rsidR="00773A1A">
          <w:rPr>
            <w:noProof/>
            <w:webHidden/>
          </w:rPr>
          <w:t>55</w:t>
        </w:r>
        <w:r w:rsidR="00273CC9">
          <w:rPr>
            <w:noProof/>
            <w:webHidden/>
          </w:rPr>
          <w:fldChar w:fldCharType="end"/>
        </w:r>
      </w:hyperlink>
    </w:p>
    <w:p w14:paraId="70691E2F" w14:textId="182A16B9" w:rsidR="00273CC9" w:rsidRDefault="00B41563">
      <w:pPr>
        <w:pStyle w:val="TableofFigures"/>
        <w:tabs>
          <w:tab w:val="right" w:leader="dot" w:pos="9350"/>
        </w:tabs>
        <w:rPr>
          <w:rFonts w:asciiTheme="minorHAnsi" w:eastAsiaTheme="minorEastAsia" w:hAnsiTheme="minorHAnsi" w:cstheme="minorBidi"/>
          <w:noProof/>
          <w:sz w:val="22"/>
        </w:rPr>
      </w:pPr>
      <w:hyperlink w:anchor="_Toc51846677" w:history="1">
        <w:r w:rsidR="00273CC9" w:rsidRPr="00375D5E">
          <w:rPr>
            <w:rStyle w:val="Hyperlink"/>
            <w:noProof/>
          </w:rPr>
          <w:t>Figure 3.2: Heating Degree-Day Zones by County</w:t>
        </w:r>
        <w:r w:rsidR="00273CC9">
          <w:rPr>
            <w:noProof/>
            <w:webHidden/>
          </w:rPr>
          <w:tab/>
        </w:r>
        <w:r w:rsidR="00273CC9">
          <w:rPr>
            <w:noProof/>
            <w:webHidden/>
          </w:rPr>
          <w:fldChar w:fldCharType="begin"/>
        </w:r>
        <w:r w:rsidR="00273CC9">
          <w:rPr>
            <w:noProof/>
            <w:webHidden/>
          </w:rPr>
          <w:instrText xml:space="preserve"> PAGEREF _Toc51846677 \h </w:instrText>
        </w:r>
        <w:r w:rsidR="00273CC9">
          <w:rPr>
            <w:noProof/>
            <w:webHidden/>
          </w:rPr>
        </w:r>
        <w:r w:rsidR="00273CC9">
          <w:rPr>
            <w:noProof/>
            <w:webHidden/>
          </w:rPr>
          <w:fldChar w:fldCharType="separate"/>
        </w:r>
        <w:r w:rsidR="00773A1A">
          <w:rPr>
            <w:noProof/>
            <w:webHidden/>
          </w:rPr>
          <w:t>56</w:t>
        </w:r>
        <w:r w:rsidR="00273CC9">
          <w:rPr>
            <w:noProof/>
            <w:webHidden/>
          </w:rPr>
          <w:fldChar w:fldCharType="end"/>
        </w:r>
      </w:hyperlink>
    </w:p>
    <w:p w14:paraId="0BB7D1E3" w14:textId="6EF0C431" w:rsidR="00273CC9" w:rsidRDefault="00B41563">
      <w:pPr>
        <w:pStyle w:val="TableofFigures"/>
        <w:tabs>
          <w:tab w:val="right" w:leader="dot" w:pos="9350"/>
        </w:tabs>
        <w:rPr>
          <w:rFonts w:asciiTheme="minorHAnsi" w:eastAsiaTheme="minorEastAsia" w:hAnsiTheme="minorHAnsi" w:cstheme="minorBidi"/>
          <w:noProof/>
          <w:sz w:val="22"/>
        </w:rPr>
      </w:pPr>
      <w:hyperlink w:anchor="_Toc51846678" w:history="1">
        <w:r w:rsidR="00273CC9" w:rsidRPr="00375D5E">
          <w:rPr>
            <w:rStyle w:val="Hyperlink"/>
            <w:noProof/>
          </w:rPr>
          <w:t>Table 3.6: Heating Degree-Day Zones by County</w:t>
        </w:r>
        <w:r w:rsidR="00273CC9">
          <w:rPr>
            <w:noProof/>
            <w:webHidden/>
          </w:rPr>
          <w:tab/>
        </w:r>
        <w:r w:rsidR="00273CC9">
          <w:rPr>
            <w:noProof/>
            <w:webHidden/>
          </w:rPr>
          <w:fldChar w:fldCharType="begin"/>
        </w:r>
        <w:r w:rsidR="00273CC9">
          <w:rPr>
            <w:noProof/>
            <w:webHidden/>
          </w:rPr>
          <w:instrText xml:space="preserve"> PAGEREF _Toc51846678 \h </w:instrText>
        </w:r>
        <w:r w:rsidR="00273CC9">
          <w:rPr>
            <w:noProof/>
            <w:webHidden/>
          </w:rPr>
        </w:r>
        <w:r w:rsidR="00273CC9">
          <w:rPr>
            <w:noProof/>
            <w:webHidden/>
          </w:rPr>
          <w:fldChar w:fldCharType="separate"/>
        </w:r>
        <w:r w:rsidR="00773A1A">
          <w:rPr>
            <w:noProof/>
            <w:webHidden/>
          </w:rPr>
          <w:t>56</w:t>
        </w:r>
        <w:r w:rsidR="00273CC9">
          <w:rPr>
            <w:noProof/>
            <w:webHidden/>
          </w:rPr>
          <w:fldChar w:fldCharType="end"/>
        </w:r>
      </w:hyperlink>
    </w:p>
    <w:p w14:paraId="25FB98A7" w14:textId="0B30F74A" w:rsidR="00273CC9" w:rsidRDefault="00B41563">
      <w:pPr>
        <w:pStyle w:val="TableofFigures"/>
        <w:tabs>
          <w:tab w:val="right" w:leader="dot" w:pos="9350"/>
        </w:tabs>
        <w:rPr>
          <w:rFonts w:asciiTheme="minorHAnsi" w:eastAsiaTheme="minorEastAsia" w:hAnsiTheme="minorHAnsi" w:cstheme="minorBidi"/>
          <w:noProof/>
          <w:sz w:val="22"/>
        </w:rPr>
      </w:pPr>
      <w:hyperlink w:anchor="_Toc51846679" w:history="1">
        <w:r w:rsidR="00273CC9" w:rsidRPr="00375D5E">
          <w:rPr>
            <w:rStyle w:val="Hyperlink"/>
            <w:noProof/>
          </w:rPr>
          <w:t>Table 3.7: Cooling Degree-day Zones by County</w:t>
        </w:r>
        <w:r w:rsidR="00273CC9">
          <w:rPr>
            <w:noProof/>
            <w:webHidden/>
          </w:rPr>
          <w:tab/>
        </w:r>
        <w:r w:rsidR="00273CC9">
          <w:rPr>
            <w:noProof/>
            <w:webHidden/>
          </w:rPr>
          <w:fldChar w:fldCharType="begin"/>
        </w:r>
        <w:r w:rsidR="00273CC9">
          <w:rPr>
            <w:noProof/>
            <w:webHidden/>
          </w:rPr>
          <w:instrText xml:space="preserve"> PAGEREF _Toc51846679 \h </w:instrText>
        </w:r>
        <w:r w:rsidR="00273CC9">
          <w:rPr>
            <w:noProof/>
            <w:webHidden/>
          </w:rPr>
        </w:r>
        <w:r w:rsidR="00273CC9">
          <w:rPr>
            <w:noProof/>
            <w:webHidden/>
          </w:rPr>
          <w:fldChar w:fldCharType="separate"/>
        </w:r>
        <w:r w:rsidR="00773A1A">
          <w:rPr>
            <w:noProof/>
            <w:webHidden/>
          </w:rPr>
          <w:t>57</w:t>
        </w:r>
        <w:r w:rsidR="00273CC9">
          <w:rPr>
            <w:noProof/>
            <w:webHidden/>
          </w:rPr>
          <w:fldChar w:fldCharType="end"/>
        </w:r>
      </w:hyperlink>
    </w:p>
    <w:p w14:paraId="3AE84D70" w14:textId="499DF257" w:rsidR="00A574A9" w:rsidRDefault="007A2593" w:rsidP="00CD31F7">
      <w:pPr>
        <w:jc w:val="center"/>
        <w:rPr>
          <w:rFonts w:cs="Arial"/>
          <w:kern w:val="32"/>
          <w:sz w:val="32"/>
          <w:szCs w:val="32"/>
        </w:rPr>
      </w:pPr>
      <w:r>
        <w:fldChar w:fldCharType="end"/>
      </w:r>
    </w:p>
    <w:p w14:paraId="043BE1F3" w14:textId="77777777" w:rsidR="00415A53" w:rsidRDefault="00415A53" w:rsidP="00415A53">
      <w:pPr>
        <w:rPr>
          <w:rFonts w:eastAsiaTheme="minorEastAsia"/>
        </w:rPr>
        <w:sectPr w:rsidR="00415A53" w:rsidSect="00447701">
          <w:pgSz w:w="12240" w:h="15840"/>
          <w:pgMar w:top="1440" w:right="1440" w:bottom="1440" w:left="1440" w:header="720" w:footer="720" w:gutter="0"/>
          <w:cols w:space="720"/>
          <w:docGrid w:linePitch="360"/>
        </w:sectPr>
      </w:pPr>
    </w:p>
    <w:p w14:paraId="0857CEB2" w14:textId="53A9687B" w:rsidR="008E5EB6" w:rsidRPr="00600A72" w:rsidRDefault="008E5EB6" w:rsidP="00600A72">
      <w:pPr>
        <w:pStyle w:val="Heading1"/>
      </w:pPr>
      <w:bookmarkStart w:id="292" w:name="_Toc319585387"/>
      <w:bookmarkStart w:id="293" w:name="_Ref326053118"/>
      <w:bookmarkStart w:id="294" w:name="_Toc333218978"/>
      <w:bookmarkStart w:id="295" w:name="_Toc437594083"/>
      <w:bookmarkStart w:id="296" w:name="_Toc437856287"/>
      <w:bookmarkStart w:id="297" w:name="_Toc437957185"/>
      <w:bookmarkStart w:id="298" w:name="_Toc438040348"/>
      <w:bookmarkStart w:id="299" w:name="_Toc113618404"/>
      <w:r w:rsidRPr="00600A72">
        <w:lastRenderedPageBreak/>
        <w:t>Purpose</w:t>
      </w:r>
      <w:bookmarkEnd w:id="292"/>
      <w:r w:rsidRPr="00600A72">
        <w:t xml:space="preserve"> of the TRM</w:t>
      </w:r>
      <w:bookmarkEnd w:id="293"/>
      <w:bookmarkEnd w:id="294"/>
      <w:bookmarkEnd w:id="295"/>
      <w:bookmarkEnd w:id="296"/>
      <w:bookmarkEnd w:id="297"/>
      <w:bookmarkEnd w:id="298"/>
      <w:bookmarkEnd w:id="299"/>
    </w:p>
    <w:p w14:paraId="2BA132FB" w14:textId="18E8EAC6" w:rsidR="008E5EB6" w:rsidRPr="00D552A3" w:rsidRDefault="008E5EB6" w:rsidP="008E5EB6">
      <w:bookmarkStart w:id="300" w:name="_Toc311470075"/>
      <w:r w:rsidRPr="00D552A3">
        <w:t>The purpose of the Illinois Statewide Technical Reference Manual (TRM</w:t>
      </w:r>
      <w:r w:rsidR="00A25D1D">
        <w:t xml:space="preserve"> or IL-TRM</w:t>
      </w:r>
      <w:r w:rsidRPr="00D552A3">
        <w:t>) is to provide a transparent and consistent basis for calculating energy (</w:t>
      </w:r>
      <w:r>
        <w:t xml:space="preserve">electric </w:t>
      </w:r>
      <w:r w:rsidRPr="00D552A3">
        <w:t xml:space="preserve">kilowatt-hours </w:t>
      </w:r>
      <w:r>
        <w:t xml:space="preserve">(kWh) and natural gas </w:t>
      </w:r>
      <w:r w:rsidRPr="00D552A3">
        <w:t>therms) and capacity (</w:t>
      </w:r>
      <w:r>
        <w:t xml:space="preserve">electric </w:t>
      </w:r>
      <w:r w:rsidRPr="00D552A3">
        <w:t>kilowatts (kW</w:t>
      </w:r>
      <w:r>
        <w:t>)</w:t>
      </w:r>
      <w:r w:rsidRPr="00D552A3">
        <w:t>) savings generated by the State of Illinois’ energy efficiency programs</w:t>
      </w:r>
      <w:r w:rsidR="003156A6">
        <w:t>,</w:t>
      </w:r>
      <w:r w:rsidRPr="00D552A3">
        <w:rPr>
          <w:rStyle w:val="FootnoteReference"/>
        </w:rPr>
        <w:footnoteReference w:id="2"/>
      </w:r>
      <w:r w:rsidRPr="00D552A3">
        <w:t xml:space="preserve"> which are administered by the state’s largest electric and gas </w:t>
      </w:r>
      <w:r>
        <w:t>Utilities</w:t>
      </w:r>
      <w:r w:rsidR="001D2436">
        <w:t xml:space="preserve"> </w:t>
      </w:r>
      <w:r w:rsidR="001D2436" w:rsidRPr="00D552A3">
        <w:t>(collectively, Program Administrators</w:t>
      </w:r>
      <w:r w:rsidR="001D2436" w:rsidRPr="00CD7B1C">
        <w:t xml:space="preserve"> </w:t>
      </w:r>
      <w:r w:rsidR="001D2436">
        <w:t>or the Utilities</w:t>
      </w:r>
      <w:r w:rsidR="001D2436" w:rsidRPr="00D552A3">
        <w:t>).</w:t>
      </w:r>
      <w:r w:rsidRPr="00D552A3">
        <w:rPr>
          <w:rStyle w:val="FootnoteReference"/>
        </w:rPr>
        <w:footnoteReference w:id="3"/>
      </w:r>
      <w:r w:rsidRPr="00D552A3">
        <w:t xml:space="preserve"> </w:t>
      </w:r>
    </w:p>
    <w:p w14:paraId="622D9033" w14:textId="77777777" w:rsidR="008E5EB6" w:rsidRPr="00D552A3" w:rsidRDefault="008E5EB6" w:rsidP="008E5EB6">
      <w:r w:rsidRPr="00D552A3">
        <w:t xml:space="preserve">The TRM is a technical document that is filed with the Illinois Commerce Commission (Commission or ICC) </w:t>
      </w:r>
      <w:r w:rsidRPr="009B4481">
        <w:t>and</w:t>
      </w:r>
      <w:r w:rsidRPr="00D552A3">
        <w:t xml:space="preserve"> is intended to fulfill a series of objectives, including:</w:t>
      </w:r>
    </w:p>
    <w:p w14:paraId="0901E1E4" w14:textId="77777777" w:rsidR="008E5EB6" w:rsidRPr="00D552A3" w:rsidRDefault="008E5EB6" w:rsidP="00804791">
      <w:pPr>
        <w:pStyle w:val="ListParagraph"/>
        <w:widowControl/>
        <w:numPr>
          <w:ilvl w:val="0"/>
          <w:numId w:val="3"/>
        </w:numPr>
        <w:spacing w:after="60"/>
        <w:contextualSpacing w:val="0"/>
      </w:pPr>
      <w:r>
        <w:t>“Serve as a common reference document for all… stakeholders, [Program Administrators], and the Commission, so as to provide transparency to all parties regarding savings assumptions and calculations and the underlying sources of those assumptions and calculations.</w:t>
      </w:r>
    </w:p>
    <w:p w14:paraId="28438C18" w14:textId="5C9B3B3B" w:rsidR="008E5EB6" w:rsidRPr="00D552A3" w:rsidRDefault="008E5EB6" w:rsidP="00804791">
      <w:pPr>
        <w:pStyle w:val="ListParagraph"/>
        <w:widowControl/>
        <w:numPr>
          <w:ilvl w:val="0"/>
          <w:numId w:val="3"/>
        </w:numPr>
        <w:spacing w:after="60"/>
        <w:contextualSpacing w:val="0"/>
      </w:pPr>
      <w:r w:rsidRPr="00D552A3">
        <w:t>Support the calculation of the Illinois Total Resource Cost test</w:t>
      </w:r>
      <w:r w:rsidR="0076662F">
        <w:t xml:space="preserve"> </w:t>
      </w:r>
      <w:r w:rsidR="0076662F" w:rsidRPr="00D552A3">
        <w:t>(“TRC”),</w:t>
      </w:r>
      <w:r w:rsidRPr="539F7DE2">
        <w:rPr>
          <w:rStyle w:val="FootnoteReference"/>
        </w:rPr>
        <w:footnoteReference w:id="4"/>
      </w:r>
      <w:r w:rsidRPr="00D552A3">
        <w:rPr>
          <w:sz w:val="16"/>
          <w:szCs w:val="16"/>
        </w:rPr>
        <w:t xml:space="preserve"> </w:t>
      </w:r>
      <w:r w:rsidRPr="00D552A3">
        <w:t>as well as other cost-benefit tests in support of program design, evaluation</w:t>
      </w:r>
      <w:ins w:id="301" w:author="Kalee Whitehouse" w:date="2022-09-09T12:20:00Z">
        <w:r w:rsidR="00CC4A36">
          <w:t>,</w:t>
        </w:r>
      </w:ins>
      <w:r w:rsidRPr="00D552A3">
        <w:t xml:space="preserve"> and regulatory compliance. Actual cost-benefit calculations and the calculation of avoided costs will not be part of this TRM.</w:t>
      </w:r>
    </w:p>
    <w:p w14:paraId="42624B43" w14:textId="77777777" w:rsidR="008E5EB6" w:rsidRPr="00D552A3" w:rsidRDefault="008E5EB6" w:rsidP="00804791">
      <w:pPr>
        <w:pStyle w:val="ListParagraph"/>
        <w:widowControl/>
        <w:numPr>
          <w:ilvl w:val="0"/>
          <w:numId w:val="3"/>
        </w:numPr>
        <w:spacing w:after="60"/>
        <w:contextualSpacing w:val="0"/>
      </w:pPr>
      <w:r>
        <w:t>Identify gaps in robust, primary data for Illinois, that can be addressed via evaluation efforts and/or other targeted end-use studies.</w:t>
      </w:r>
      <w:r w:rsidRPr="539F7DE2">
        <w:rPr>
          <w:rFonts w:ascii="SymbolMT" w:hAnsi="SymbolMT" w:cs="SymbolMT"/>
        </w:rPr>
        <w:t xml:space="preserve"> </w:t>
      </w:r>
    </w:p>
    <w:p w14:paraId="4FEE1B50" w14:textId="0631443C" w:rsidR="008E5EB6" w:rsidRPr="00D552A3" w:rsidRDefault="008E5EB6" w:rsidP="00804791">
      <w:pPr>
        <w:pStyle w:val="ListParagraph"/>
        <w:widowControl/>
        <w:numPr>
          <w:ilvl w:val="0"/>
          <w:numId w:val="3"/>
        </w:numPr>
        <w:spacing w:after="60"/>
        <w:contextualSpacing w:val="0"/>
      </w:pPr>
      <w:r>
        <w:t>[Provide] a process for periodically updating and maintaining records, and preserv</w:t>
      </w:r>
      <w:r w:rsidR="0078286E">
        <w:t>e</w:t>
      </w:r>
      <w:r>
        <w:t xml:space="preserve"> a clear record of what deemed parameters are/were in effect at what times to facilitate evaluation and data accuracy reviews.</w:t>
      </w:r>
    </w:p>
    <w:p w14:paraId="7C9A9AF5" w14:textId="77777777" w:rsidR="008E5EB6" w:rsidRDefault="008E5EB6" w:rsidP="008E5EB6">
      <w:pPr>
        <w:pStyle w:val="ListParagraph"/>
        <w:widowControl/>
        <w:numPr>
          <w:ilvl w:val="0"/>
          <w:numId w:val="3"/>
        </w:numPr>
        <w:contextualSpacing w:val="0"/>
      </w:pPr>
      <w:r w:rsidRPr="00D552A3">
        <w:t xml:space="preserve">…[S]upport coincident peak capacity (for electric) savings estimates and calculations for electric </w:t>
      </w:r>
      <w:r>
        <w:t>utilities</w:t>
      </w:r>
      <w:r w:rsidRPr="00D552A3">
        <w:t xml:space="preserve"> in a manner consistent with the methodologies employed by the utility’s Regional Transmission Organization (“RTO”), as well as those necessary for statewide Illinois tracking of coincident peak capacity impacts.”</w:t>
      </w:r>
      <w:r w:rsidRPr="00D552A3">
        <w:rPr>
          <w:rStyle w:val="FootnoteReference"/>
        </w:rPr>
        <w:footnoteReference w:id="5"/>
      </w:r>
    </w:p>
    <w:p w14:paraId="23FADD6B" w14:textId="497E7DB8" w:rsidR="00B55FE0" w:rsidRPr="00415A53" w:rsidRDefault="001346FC" w:rsidP="000400C1">
      <w:pPr>
        <w:pStyle w:val="Heading2"/>
      </w:pPr>
      <w:bookmarkStart w:id="302" w:name="_Toc437856288"/>
      <w:bookmarkStart w:id="303" w:name="_Toc437957186"/>
      <w:bookmarkStart w:id="304" w:name="_Toc438040349"/>
      <w:bookmarkStart w:id="305" w:name="_Toc113618405"/>
      <w:bookmarkEnd w:id="300"/>
      <w:r>
        <w:t>Acknowledg</w:t>
      </w:r>
      <w:r w:rsidR="00B55FE0" w:rsidRPr="00415A53">
        <w:t>ments</w:t>
      </w:r>
      <w:bookmarkEnd w:id="302"/>
      <w:bookmarkEnd w:id="303"/>
      <w:bookmarkEnd w:id="304"/>
      <w:bookmarkEnd w:id="305"/>
    </w:p>
    <w:p w14:paraId="10E65542" w14:textId="332EE134" w:rsidR="00DA676C" w:rsidRPr="002F27B8" w:rsidRDefault="00DA676C" w:rsidP="00447701">
      <w:pPr>
        <w:widowControl/>
        <w:rPr>
          <w:szCs w:val="20"/>
        </w:rPr>
      </w:pPr>
      <w:r w:rsidRPr="002F27B8">
        <w:rPr>
          <w:szCs w:val="20"/>
        </w:rPr>
        <w:t xml:space="preserve">This document was created through collaboration amongst the members of the Illinois Energy Efficiency Stakeholder Advisory Group (SAG).  The SAG is an open forum where interested parties may participate in the evolution of Illinois’ energy efficiency programs.  Parties wishing to participate in the SAG process may do so by visiting </w:t>
      </w:r>
      <w:hyperlink r:id="rId13" w:history="1">
        <w:r w:rsidR="007332EC" w:rsidRPr="00536758">
          <w:rPr>
            <w:rStyle w:val="Hyperlink"/>
            <w:szCs w:val="20"/>
          </w:rPr>
          <w:t>http://www.ilsag.info/questions.html</w:t>
        </w:r>
      </w:hyperlink>
      <w:r w:rsidRPr="002F27B8">
        <w:rPr>
          <w:szCs w:val="20"/>
        </w:rPr>
        <w:t xml:space="preserve"> and contacting the Independent Facilitator </w:t>
      </w:r>
      <w:r w:rsidR="004529E9" w:rsidRPr="003B014C">
        <w:rPr>
          <w:szCs w:val="20"/>
        </w:rPr>
        <w:t>Celia Johnson</w:t>
      </w:r>
      <w:r w:rsidR="004529E9">
        <w:rPr>
          <w:szCs w:val="20"/>
        </w:rPr>
        <w:t xml:space="preserve"> at</w:t>
      </w:r>
      <w:r w:rsidR="004529E9" w:rsidRPr="003B014C">
        <w:rPr>
          <w:szCs w:val="20"/>
        </w:rPr>
        <w:t xml:space="preserve"> </w:t>
      </w:r>
      <w:hyperlink r:id="rId14" w:history="1">
        <w:r w:rsidR="004529E9" w:rsidRPr="0098730F">
          <w:rPr>
            <w:rStyle w:val="Hyperlink"/>
            <w:szCs w:val="20"/>
          </w:rPr>
          <w:t>celia@celiajohnsonconsulting.com</w:t>
        </w:r>
      </w:hyperlink>
      <w:r w:rsidRPr="002F27B8">
        <w:rPr>
          <w:szCs w:val="20"/>
        </w:rPr>
        <w:t xml:space="preserve">.   Parties wishing to participate in the Technical Advisory Committee (TAC), a subcommittee of the SAG, may do so by contacting the TRM Administrator at </w:t>
      </w:r>
      <w:r w:rsidRPr="00FB4240">
        <w:rPr>
          <w:szCs w:val="20"/>
        </w:rPr>
        <w:t>iltrmadministrator@veic.org</w:t>
      </w:r>
      <w:r w:rsidRPr="002F27B8">
        <w:rPr>
          <w:szCs w:val="20"/>
        </w:rPr>
        <w:t>.</w:t>
      </w:r>
    </w:p>
    <w:tbl>
      <w:tblPr>
        <w:tblW w:w="5984" w:type="dxa"/>
        <w:jc w:val="center"/>
        <w:tblLook w:val="04A0" w:firstRow="1" w:lastRow="0" w:firstColumn="1" w:lastColumn="0" w:noHBand="0" w:noVBand="1"/>
      </w:tblPr>
      <w:tblGrid>
        <w:gridCol w:w="5984"/>
      </w:tblGrid>
      <w:tr w:rsidR="00D50CC1" w:rsidRPr="00B939B9" w14:paraId="04D73839" w14:textId="77777777" w:rsidTr="007F7330">
        <w:trPr>
          <w:trHeight w:val="20"/>
          <w:tblHeader/>
          <w:jc w:val="center"/>
        </w:trPr>
        <w:tc>
          <w:tcPr>
            <w:tcW w:w="5984" w:type="dxa"/>
            <w:tcBorders>
              <w:top w:val="single" w:sz="4" w:space="0" w:color="auto"/>
              <w:left w:val="single" w:sz="4" w:space="0" w:color="auto"/>
              <w:bottom w:val="single" w:sz="4" w:space="0" w:color="auto"/>
              <w:right w:val="single" w:sz="4" w:space="0" w:color="auto"/>
            </w:tcBorders>
            <w:shd w:val="clear" w:color="auto" w:fill="808080"/>
            <w:noWrap/>
            <w:vAlign w:val="bottom"/>
          </w:tcPr>
          <w:p w14:paraId="4FD04AED" w14:textId="5705F74F" w:rsidR="00D50CC1" w:rsidRPr="00B939B9" w:rsidRDefault="00D50CC1" w:rsidP="007F7330">
            <w:pPr>
              <w:spacing w:after="0"/>
              <w:jc w:val="center"/>
              <w:rPr>
                <w:b/>
                <w:color w:val="FFFFFF"/>
              </w:rPr>
            </w:pPr>
            <w:r w:rsidRPr="00B939B9">
              <w:rPr>
                <w:b/>
                <w:color w:val="FFFFFF"/>
              </w:rPr>
              <w:t>SAG/TAC Stakeholders</w:t>
            </w:r>
            <w:r w:rsidR="008F586E">
              <w:rPr>
                <w:rStyle w:val="FootnoteReference"/>
                <w:b/>
                <w:color w:val="FFFFFF"/>
              </w:rPr>
              <w:footnoteReference w:id="6"/>
            </w:r>
          </w:p>
        </w:tc>
      </w:tr>
      <w:tr w:rsidR="00D50CC1" w:rsidRPr="00B939B9" w14:paraId="12C55593"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4992E" w14:textId="77777777" w:rsidR="00D50CC1" w:rsidRPr="00B939B9" w:rsidRDefault="00D50CC1" w:rsidP="007F7330">
            <w:pPr>
              <w:spacing w:after="0"/>
            </w:pPr>
            <w:r w:rsidRPr="00B939B9">
              <w:t>ADM Associates</w:t>
            </w:r>
          </w:p>
        </w:tc>
      </w:tr>
      <w:tr w:rsidR="00D50CC1" w:rsidRPr="00B939B9" w14:paraId="7A126AA0"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70B667" w14:textId="77777777" w:rsidR="00D50CC1" w:rsidRPr="00B939B9" w:rsidRDefault="00D50CC1" w:rsidP="007F7330">
            <w:pPr>
              <w:spacing w:after="0"/>
            </w:pPr>
            <w:r w:rsidRPr="00B939B9">
              <w:t>Ameren Illinois Company (Ameren)</w:t>
            </w:r>
          </w:p>
        </w:tc>
      </w:tr>
      <w:tr w:rsidR="00D50CC1" w:rsidRPr="00B939B9" w14:paraId="7B21F6D8"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17AD4" w14:textId="77777777" w:rsidR="00D50CC1" w:rsidRPr="00B939B9" w:rsidRDefault="00D50CC1" w:rsidP="007F7330">
            <w:pPr>
              <w:spacing w:after="0"/>
            </w:pPr>
            <w:r w:rsidRPr="00B939B9">
              <w:t>Apex Analytics</w:t>
            </w:r>
          </w:p>
        </w:tc>
      </w:tr>
      <w:tr w:rsidR="00D50CC1" w:rsidRPr="00B939B9" w14:paraId="02B26F3B"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6107C8E2" w14:textId="77777777" w:rsidR="00D50CC1" w:rsidRPr="00B939B9" w:rsidRDefault="00D50CC1" w:rsidP="007F7330">
            <w:pPr>
              <w:spacing w:after="0"/>
            </w:pPr>
            <w:r w:rsidRPr="00B939B9">
              <w:t>Applied Energy Group</w:t>
            </w:r>
          </w:p>
        </w:tc>
      </w:tr>
      <w:tr w:rsidR="00D50CC1" w:rsidRPr="00B939B9" w14:paraId="4EA22FCB"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261D7D8" w14:textId="77777777" w:rsidR="00D50CC1" w:rsidRPr="00B939B9" w:rsidRDefault="00D50CC1" w:rsidP="007F7330">
            <w:pPr>
              <w:spacing w:after="0"/>
            </w:pPr>
            <w:r w:rsidRPr="00B939B9">
              <w:t>Cadmus</w:t>
            </w:r>
          </w:p>
        </w:tc>
      </w:tr>
      <w:tr w:rsidR="00D50CC1" w:rsidRPr="00B939B9" w14:paraId="72CCB105"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3F1063AD" w14:textId="77777777" w:rsidR="00D50CC1" w:rsidRPr="00B939B9" w:rsidRDefault="00D50CC1" w:rsidP="007F7330">
            <w:pPr>
              <w:spacing w:after="0"/>
            </w:pPr>
            <w:r w:rsidRPr="00B939B9">
              <w:t>Citizen's Utility Board (CUB)</w:t>
            </w:r>
          </w:p>
        </w:tc>
      </w:tr>
      <w:tr w:rsidR="00D50CC1" w:rsidRPr="00B939B9" w14:paraId="4A74849D"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31B01077" w14:textId="77777777" w:rsidR="00D50CC1" w:rsidRPr="00B939B9" w:rsidRDefault="00D50CC1" w:rsidP="007F7330">
            <w:pPr>
              <w:spacing w:after="0"/>
            </w:pPr>
            <w:r w:rsidRPr="00B939B9">
              <w:t>City of Chicago</w:t>
            </w:r>
          </w:p>
        </w:tc>
      </w:tr>
      <w:tr w:rsidR="00D50CC1" w:rsidRPr="00B939B9" w14:paraId="55E537EA"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73105DA3" w14:textId="77777777" w:rsidR="00D50CC1" w:rsidRPr="00B939B9" w:rsidRDefault="00D50CC1" w:rsidP="007F7330">
            <w:pPr>
              <w:spacing w:after="0"/>
            </w:pPr>
            <w:r w:rsidRPr="00B939B9">
              <w:t>CLEAResult</w:t>
            </w:r>
          </w:p>
        </w:tc>
      </w:tr>
      <w:tr w:rsidR="00D50CC1" w:rsidRPr="00B939B9" w14:paraId="4E516B92"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559EF608" w14:textId="77777777" w:rsidR="00D50CC1" w:rsidRPr="00B939B9" w:rsidRDefault="00D50CC1" w:rsidP="007F7330">
            <w:pPr>
              <w:spacing w:after="0"/>
            </w:pPr>
            <w:r w:rsidRPr="00B939B9">
              <w:t>Commonwealth Edison Company (ComEd)</w:t>
            </w:r>
          </w:p>
        </w:tc>
      </w:tr>
      <w:tr w:rsidR="00D50CC1" w:rsidRPr="00B939B9" w14:paraId="0C17ECA4"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249891A3" w14:textId="77777777" w:rsidR="00D50CC1" w:rsidRPr="00B939B9" w:rsidRDefault="00D50CC1" w:rsidP="007F7330">
            <w:pPr>
              <w:spacing w:after="0"/>
            </w:pPr>
            <w:r w:rsidRPr="00B939B9">
              <w:t>CNT Energy</w:t>
            </w:r>
          </w:p>
        </w:tc>
      </w:tr>
      <w:tr w:rsidR="00D50CC1" w:rsidRPr="00B939B9" w14:paraId="3B088EB1"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CDDFB91" w14:textId="77777777" w:rsidR="00D50CC1" w:rsidRPr="00B939B9" w:rsidRDefault="00D50CC1" w:rsidP="007F7330">
            <w:pPr>
              <w:spacing w:after="0"/>
            </w:pPr>
            <w:r w:rsidRPr="00B939B9">
              <w:t>DNV GL</w:t>
            </w:r>
          </w:p>
        </w:tc>
      </w:tr>
      <w:tr w:rsidR="00D50CC1" w:rsidRPr="00B939B9" w14:paraId="6BA0E698"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5256EBCD" w14:textId="77777777" w:rsidR="00D50CC1" w:rsidRPr="00B939B9" w:rsidRDefault="00D50CC1" w:rsidP="007F7330">
            <w:pPr>
              <w:spacing w:after="0"/>
            </w:pPr>
            <w:r w:rsidRPr="00B939B9">
              <w:lastRenderedPageBreak/>
              <w:t xml:space="preserve">Elevate </w:t>
            </w:r>
            <w:commentRangeStart w:id="306"/>
            <w:r w:rsidRPr="00B939B9">
              <w:t>Energy</w:t>
            </w:r>
            <w:commentRangeEnd w:id="306"/>
            <w:r w:rsidR="00CC4A36">
              <w:rPr>
                <w:rStyle w:val="CommentReference"/>
              </w:rPr>
              <w:commentReference w:id="306"/>
            </w:r>
          </w:p>
        </w:tc>
      </w:tr>
      <w:tr w:rsidR="007F014B" w:rsidRPr="00B939B9" w14:paraId="3ACBD0A7"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70B0697D" w14:textId="78055CB2" w:rsidR="007F014B" w:rsidRPr="00B939B9" w:rsidRDefault="00DC5E22" w:rsidP="007F7330">
            <w:pPr>
              <w:spacing w:after="0"/>
            </w:pPr>
            <w:r w:rsidRPr="00DC5E22">
              <w:t>Energy Futures Group</w:t>
            </w:r>
          </w:p>
        </w:tc>
      </w:tr>
      <w:tr w:rsidR="00D50CC1" w:rsidRPr="00B939B9" w14:paraId="2AB4EE6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6BB4E3B" w14:textId="77777777" w:rsidR="00D50CC1" w:rsidRPr="00B939B9" w:rsidRDefault="00D50CC1" w:rsidP="007F7330">
            <w:pPr>
              <w:spacing w:after="0"/>
            </w:pPr>
            <w:r w:rsidRPr="00B939B9">
              <w:t>Energy Resources Center at the University of Illinois, Chicago (ERC)</w:t>
            </w:r>
          </w:p>
        </w:tc>
      </w:tr>
      <w:tr w:rsidR="00D50CC1" w:rsidRPr="00B939B9" w14:paraId="4C3E9D22"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7A2A8509" w14:textId="77777777" w:rsidR="00D50CC1" w:rsidRPr="00B939B9" w:rsidRDefault="00D50CC1" w:rsidP="007F7330">
            <w:pPr>
              <w:spacing w:after="0"/>
            </w:pPr>
            <w:r w:rsidRPr="00B939B9">
              <w:t>Environment IL</w:t>
            </w:r>
          </w:p>
        </w:tc>
      </w:tr>
      <w:tr w:rsidR="00D50CC1" w:rsidRPr="00B939B9" w14:paraId="5737FA3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91F0CBA" w14:textId="77777777" w:rsidR="00D50CC1" w:rsidRPr="00B939B9" w:rsidRDefault="00D50CC1" w:rsidP="007F7330">
            <w:pPr>
              <w:spacing w:after="0"/>
            </w:pPr>
            <w:r w:rsidRPr="00B939B9">
              <w:t>Environmental Law and Policy Center (ELPC)</w:t>
            </w:r>
          </w:p>
        </w:tc>
      </w:tr>
      <w:tr w:rsidR="0076706A" w:rsidRPr="00B939B9" w14:paraId="39E5BF24"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AB41712" w14:textId="09C3E80F" w:rsidR="0076706A" w:rsidRPr="00B939B9" w:rsidRDefault="0076706A" w:rsidP="007F7330">
            <w:pPr>
              <w:spacing w:after="0"/>
            </w:pPr>
            <w:r>
              <w:t>First Tracks Consulting Service, Inc.</w:t>
            </w:r>
          </w:p>
        </w:tc>
      </w:tr>
      <w:tr w:rsidR="00D50CC1" w:rsidRPr="00B939B9" w14:paraId="612ABB01"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986BDC4" w14:textId="77777777" w:rsidR="00D50CC1" w:rsidRPr="00B939B9" w:rsidRDefault="00D50CC1" w:rsidP="007F7330">
            <w:pPr>
              <w:spacing w:after="0"/>
            </w:pPr>
            <w:r w:rsidRPr="00B939B9">
              <w:t>Franklin Energy</w:t>
            </w:r>
          </w:p>
        </w:tc>
      </w:tr>
      <w:tr w:rsidR="00D50CC1" w:rsidRPr="00B939B9" w14:paraId="3949A57A"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3F54F50C" w14:textId="77777777" w:rsidR="00D50CC1" w:rsidRPr="00B939B9" w:rsidRDefault="00D50CC1" w:rsidP="007F7330">
            <w:pPr>
              <w:spacing w:after="0"/>
            </w:pPr>
            <w:r w:rsidRPr="00B939B9">
              <w:t>Frontier Energy</w:t>
            </w:r>
          </w:p>
        </w:tc>
      </w:tr>
      <w:tr w:rsidR="00D50CC1" w:rsidRPr="00B939B9" w14:paraId="06D2F76F"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595E042C" w14:textId="77777777" w:rsidR="00D50CC1" w:rsidRPr="00B939B9" w:rsidRDefault="00D50CC1" w:rsidP="007F7330">
            <w:pPr>
              <w:spacing w:after="0"/>
            </w:pPr>
            <w:r w:rsidRPr="00B939B9">
              <w:t>Future Energy Enterprises LLC</w:t>
            </w:r>
          </w:p>
        </w:tc>
      </w:tr>
      <w:tr w:rsidR="00D50CC1" w:rsidRPr="00B939B9" w14:paraId="3727FAD9"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666B22EE" w14:textId="77777777" w:rsidR="00D50CC1" w:rsidRPr="00B939B9" w:rsidRDefault="00D50CC1" w:rsidP="007F7330">
            <w:pPr>
              <w:spacing w:after="0"/>
            </w:pPr>
            <w:r w:rsidRPr="00B939B9">
              <w:t>GDS Associates</w:t>
            </w:r>
          </w:p>
        </w:tc>
      </w:tr>
      <w:tr w:rsidR="00D50CC1" w:rsidRPr="00B939B9" w14:paraId="0E7F88AD"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3CF3060" w14:textId="77777777" w:rsidR="00D50CC1" w:rsidRPr="00B939B9" w:rsidRDefault="00D50CC1" w:rsidP="007F7330">
            <w:pPr>
              <w:spacing w:after="0"/>
            </w:pPr>
            <w:r w:rsidRPr="00B939B9">
              <w:t>GTI Energy</w:t>
            </w:r>
          </w:p>
        </w:tc>
      </w:tr>
      <w:tr w:rsidR="00D015F7" w:rsidRPr="00B939B9" w14:paraId="784961EB"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482C843" w14:textId="73C727D5" w:rsidR="00D015F7" w:rsidRPr="00B939B9" w:rsidRDefault="00D015F7" w:rsidP="007F7330">
            <w:pPr>
              <w:spacing w:after="0"/>
            </w:pPr>
            <w:r>
              <w:t>Guidehouse</w:t>
            </w:r>
          </w:p>
        </w:tc>
      </w:tr>
      <w:tr w:rsidR="00D50CC1" w:rsidRPr="00B939B9" w14:paraId="37D24E2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4DAB185C" w14:textId="77777777" w:rsidR="00D50CC1" w:rsidRPr="00B939B9" w:rsidRDefault="00D50CC1" w:rsidP="007F7330">
            <w:pPr>
              <w:spacing w:after="0"/>
            </w:pPr>
            <w:r w:rsidRPr="00B939B9">
              <w:t>Illinois Attorney General's Office (AG)</w:t>
            </w:r>
          </w:p>
        </w:tc>
      </w:tr>
      <w:tr w:rsidR="00D50CC1" w:rsidRPr="00B939B9" w14:paraId="7B39489C"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A0CE1A5" w14:textId="77777777" w:rsidR="00D50CC1" w:rsidRPr="00B939B9" w:rsidRDefault="00D50CC1" w:rsidP="007F7330">
            <w:pPr>
              <w:spacing w:after="0"/>
            </w:pPr>
            <w:r w:rsidRPr="00B939B9">
              <w:t>Illinois Commerce Commission Staff (ICC Staff)</w:t>
            </w:r>
          </w:p>
        </w:tc>
      </w:tr>
      <w:tr w:rsidR="00DC5E22" w:rsidRPr="00B939B9" w14:paraId="7E2A5297"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455F9029" w14:textId="03A98A5A" w:rsidR="00DC5E22" w:rsidRPr="00B939B9" w:rsidRDefault="00DC5E22" w:rsidP="007F7330">
            <w:pPr>
              <w:spacing w:after="0"/>
            </w:pPr>
            <w:r w:rsidRPr="00DC5E22">
              <w:t>International Energy Conservation Consultants</w:t>
            </w:r>
            <w:r>
              <w:t xml:space="preserve"> (IECC)</w:t>
            </w:r>
          </w:p>
        </w:tc>
      </w:tr>
      <w:tr w:rsidR="00D50CC1" w:rsidRPr="00B939B9" w14:paraId="226A70A7"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2C4C947" w14:textId="77777777" w:rsidR="00D50CC1" w:rsidRPr="00B939B9" w:rsidRDefault="00D50CC1" w:rsidP="007F7330">
            <w:pPr>
              <w:spacing w:after="0"/>
            </w:pPr>
            <w:r w:rsidRPr="00B939B9">
              <w:t>Leidos</w:t>
            </w:r>
          </w:p>
        </w:tc>
      </w:tr>
      <w:tr w:rsidR="00D50CC1" w:rsidRPr="00B939B9" w14:paraId="3CC1724F"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870718F" w14:textId="77777777" w:rsidR="00D50CC1" w:rsidRPr="00B939B9" w:rsidRDefault="00D50CC1" w:rsidP="007F7330">
            <w:pPr>
              <w:spacing w:after="0"/>
            </w:pPr>
            <w:r w:rsidRPr="00B939B9">
              <w:t>Metropolitan Mayor's Caucus (MMC)</w:t>
            </w:r>
          </w:p>
        </w:tc>
      </w:tr>
      <w:tr w:rsidR="00D50CC1" w:rsidRPr="00B939B9" w14:paraId="324E3A6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644B2819" w14:textId="77777777" w:rsidR="00D50CC1" w:rsidRPr="00B939B9" w:rsidRDefault="00D50CC1" w:rsidP="007F7330">
            <w:pPr>
              <w:spacing w:after="0"/>
            </w:pPr>
            <w:r w:rsidRPr="00B939B9">
              <w:t>Michaels Energy</w:t>
            </w:r>
          </w:p>
        </w:tc>
      </w:tr>
      <w:tr w:rsidR="00D50CC1" w:rsidRPr="00B939B9" w14:paraId="25134500"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7E23236F" w14:textId="77777777" w:rsidR="00D50CC1" w:rsidRPr="00B939B9" w:rsidRDefault="00D50CC1" w:rsidP="007F7330">
            <w:pPr>
              <w:spacing w:after="0"/>
            </w:pPr>
            <w:r w:rsidRPr="00B939B9">
              <w:t>Midwest Energy Efficiency Association (MEEA)</w:t>
            </w:r>
          </w:p>
        </w:tc>
      </w:tr>
      <w:tr w:rsidR="00D50CC1" w:rsidRPr="00B939B9" w14:paraId="227D0CB3"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F4AC539" w14:textId="77777777" w:rsidR="00D50CC1" w:rsidRPr="00B939B9" w:rsidRDefault="00D50CC1" w:rsidP="007F7330">
            <w:pPr>
              <w:spacing w:after="0"/>
            </w:pPr>
            <w:r w:rsidRPr="00B939B9">
              <w:t>Natural Resources Defense Council (NRDC)</w:t>
            </w:r>
          </w:p>
        </w:tc>
      </w:tr>
      <w:tr w:rsidR="00D50CC1" w:rsidRPr="00B939B9" w14:paraId="26C80F04"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FF435FE" w14:textId="77777777" w:rsidR="00D50CC1" w:rsidRPr="00B939B9" w:rsidRDefault="00D50CC1" w:rsidP="007F7330">
            <w:pPr>
              <w:spacing w:after="0"/>
            </w:pPr>
            <w:r w:rsidRPr="00B939B9">
              <w:t>Nexant</w:t>
            </w:r>
          </w:p>
        </w:tc>
      </w:tr>
      <w:tr w:rsidR="00D50CC1" w:rsidRPr="00B939B9" w14:paraId="4350B2A5"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3F4D9B4" w14:textId="77777777" w:rsidR="00D50CC1" w:rsidRPr="00B939B9" w:rsidRDefault="00D50CC1" w:rsidP="007F7330">
            <w:pPr>
              <w:spacing w:after="0"/>
            </w:pPr>
            <w:r w:rsidRPr="00B939B9">
              <w:t>Nicor Gas</w:t>
            </w:r>
          </w:p>
        </w:tc>
      </w:tr>
      <w:tr w:rsidR="00D50CC1" w:rsidRPr="00B939B9" w14:paraId="479CB100"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9E23F22" w14:textId="77777777" w:rsidR="00D50CC1" w:rsidRPr="00B939B9" w:rsidRDefault="00D50CC1" w:rsidP="007F7330">
            <w:pPr>
              <w:spacing w:after="0"/>
            </w:pPr>
            <w:r w:rsidRPr="00B939B9">
              <w:t>Opinion Dynamics</w:t>
            </w:r>
          </w:p>
        </w:tc>
      </w:tr>
      <w:tr w:rsidR="00D82FFA" w:rsidRPr="00B939B9" w14:paraId="1F047E0E"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FA3EE95" w14:textId="079A7BDF" w:rsidR="00D82FFA" w:rsidRPr="00B939B9" w:rsidRDefault="00D82FFA" w:rsidP="007F7330">
            <w:pPr>
              <w:spacing w:after="0"/>
            </w:pPr>
            <w:r>
              <w:t xml:space="preserve">Optimal Energy </w:t>
            </w:r>
          </w:p>
        </w:tc>
      </w:tr>
      <w:tr w:rsidR="00D50CC1" w:rsidRPr="00B939B9" w14:paraId="4F125428"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F28EF" w14:textId="77777777" w:rsidR="00D50CC1" w:rsidRPr="00B939B9" w:rsidRDefault="00D50CC1" w:rsidP="007F7330">
            <w:pPr>
              <w:spacing w:after="0"/>
            </w:pPr>
            <w:r w:rsidRPr="00B939B9">
              <w:t>Peoples Gas and North Shore Gas</w:t>
            </w:r>
          </w:p>
        </w:tc>
      </w:tr>
      <w:tr w:rsidR="00D50CC1" w:rsidRPr="00B939B9" w14:paraId="064EBB7B"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335BA0" w14:textId="77777777" w:rsidR="00D50CC1" w:rsidRPr="00B939B9" w:rsidRDefault="00D50CC1" w:rsidP="007F7330">
            <w:pPr>
              <w:spacing w:after="0"/>
            </w:pPr>
            <w:r w:rsidRPr="00B939B9">
              <w:t>Resource Innovations</w:t>
            </w:r>
          </w:p>
        </w:tc>
      </w:tr>
      <w:tr w:rsidR="00D50CC1" w:rsidRPr="00B939B9" w14:paraId="2DAA1F6E"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57B138F" w14:textId="77777777" w:rsidR="00D50CC1" w:rsidRPr="00B939B9" w:rsidRDefault="00D50CC1" w:rsidP="007F7330">
            <w:pPr>
              <w:spacing w:after="0"/>
            </w:pPr>
            <w:r w:rsidRPr="00B939B9">
              <w:t>Slipstream</w:t>
            </w:r>
          </w:p>
        </w:tc>
      </w:tr>
      <w:tr w:rsidR="00C301BE" w:rsidRPr="00B939B9" w14:paraId="72624734"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467E2" w14:textId="1F35E475" w:rsidR="00C301BE" w:rsidRPr="00B939B9" w:rsidRDefault="00C301BE" w:rsidP="007F7330">
            <w:pPr>
              <w:spacing w:after="0"/>
            </w:pPr>
            <w:r>
              <w:t>Verdant Associates, LLC</w:t>
            </w:r>
          </w:p>
        </w:tc>
      </w:tr>
      <w:tr w:rsidR="00D50CC1" w:rsidRPr="00B939B9" w14:paraId="61519FE3"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48790" w14:textId="77777777" w:rsidR="00D50CC1" w:rsidRPr="00B939B9" w:rsidRDefault="00D50CC1" w:rsidP="007F7330">
            <w:pPr>
              <w:spacing w:after="0"/>
            </w:pPr>
            <w:r w:rsidRPr="00B939B9">
              <w:t>360 Energy Group</w:t>
            </w:r>
          </w:p>
        </w:tc>
      </w:tr>
    </w:tbl>
    <w:p w14:paraId="694BF949" w14:textId="77777777" w:rsidR="00B55FE0" w:rsidRDefault="00B55FE0" w:rsidP="00B55FE0">
      <w:pPr>
        <w:widowControl/>
        <w:jc w:val="left"/>
        <w:rPr>
          <w:rFonts w:cs="Calibri"/>
          <w:color w:val="000000"/>
          <w:spacing w:val="5"/>
          <w:kern w:val="28"/>
          <w:sz w:val="22"/>
        </w:rPr>
      </w:pPr>
    </w:p>
    <w:p w14:paraId="705C5C13" w14:textId="77777777" w:rsidR="00DA676C" w:rsidRDefault="00DA676C" w:rsidP="00CD3283">
      <w:pPr>
        <w:pStyle w:val="Captions"/>
      </w:pPr>
      <w:bookmarkStart w:id="307" w:name="_Toc335377222"/>
      <w:bookmarkStart w:id="308" w:name="_Toc411514767"/>
      <w:bookmarkStart w:id="309" w:name="_Toc411515467"/>
      <w:bookmarkStart w:id="310" w:name="_Toc411599453"/>
      <w:bookmarkStart w:id="311" w:name="_Toc51846665"/>
      <w:r w:rsidRPr="00425513">
        <w:t>Table</w:t>
      </w:r>
      <w:r>
        <w:t xml:space="preserve"> </w:t>
      </w:r>
      <w:r>
        <w:rPr>
          <w:noProof/>
        </w:rPr>
        <w:t>1</w:t>
      </w:r>
      <w:r>
        <w:t>.</w:t>
      </w:r>
      <w:r>
        <w:rPr>
          <w:noProof/>
        </w:rPr>
        <w:t>1</w:t>
      </w:r>
      <w:r w:rsidRPr="00425513">
        <w:t xml:space="preserve">: </w:t>
      </w:r>
      <w:r>
        <w:t xml:space="preserve">Document </w:t>
      </w:r>
      <w:r w:rsidRPr="00425513">
        <w:t>Revision History</w:t>
      </w:r>
      <w:bookmarkEnd w:id="307"/>
      <w:bookmarkEnd w:id="308"/>
      <w:bookmarkEnd w:id="309"/>
      <w:bookmarkEnd w:id="310"/>
      <w:bookmarkEnd w:id="311"/>
    </w:p>
    <w:tbl>
      <w:tblPr>
        <w:tblStyle w:val="TableGrid"/>
        <w:tblW w:w="10387" w:type="dxa"/>
        <w:jc w:val="center"/>
        <w:tblLayout w:type="fixed"/>
        <w:tblLook w:val="04A0" w:firstRow="1" w:lastRow="0" w:firstColumn="1" w:lastColumn="0" w:noHBand="0" w:noVBand="1"/>
      </w:tblPr>
      <w:tblGrid>
        <w:gridCol w:w="8992"/>
        <w:gridCol w:w="1395"/>
      </w:tblGrid>
      <w:tr w:rsidR="00DA676C" w:rsidRPr="00F860C4" w14:paraId="417014A9" w14:textId="77777777" w:rsidTr="539F7DE2">
        <w:trPr>
          <w:trHeight w:val="20"/>
          <w:tblHeader/>
          <w:jc w:val="center"/>
        </w:trPr>
        <w:tc>
          <w:tcPr>
            <w:tcW w:w="8992" w:type="dxa"/>
            <w:shd w:val="clear" w:color="auto" w:fill="808080" w:themeFill="background1" w:themeFillShade="80"/>
            <w:vAlign w:val="center"/>
          </w:tcPr>
          <w:p w14:paraId="22453DC4" w14:textId="77777777" w:rsidR="00DA676C" w:rsidRPr="009C362B" w:rsidRDefault="00DA676C" w:rsidP="00514253">
            <w:pPr>
              <w:spacing w:after="0"/>
              <w:jc w:val="center"/>
              <w:rPr>
                <w:rFonts w:asciiTheme="minorHAnsi" w:hAnsiTheme="minorHAnsi"/>
                <w:b/>
                <w:color w:val="FFFFFF" w:themeColor="background1"/>
              </w:rPr>
            </w:pPr>
            <w:r w:rsidRPr="009C362B">
              <w:rPr>
                <w:b/>
                <w:color w:val="FFFFFF" w:themeColor="background1"/>
              </w:rPr>
              <w:t>Document Title</w:t>
            </w:r>
          </w:p>
        </w:tc>
        <w:tc>
          <w:tcPr>
            <w:tcW w:w="1395" w:type="dxa"/>
            <w:shd w:val="clear" w:color="auto" w:fill="808080" w:themeFill="background1" w:themeFillShade="80"/>
            <w:vAlign w:val="center"/>
          </w:tcPr>
          <w:p w14:paraId="555F3B3A" w14:textId="77777777" w:rsidR="00DA676C" w:rsidRPr="009C362B" w:rsidRDefault="00DA676C" w:rsidP="00514253">
            <w:pPr>
              <w:spacing w:after="0"/>
              <w:jc w:val="center"/>
              <w:rPr>
                <w:rFonts w:asciiTheme="minorHAnsi" w:hAnsiTheme="minorHAnsi"/>
                <w:b/>
                <w:color w:val="FFFFFF" w:themeColor="background1"/>
              </w:rPr>
            </w:pPr>
            <w:r w:rsidRPr="009C362B">
              <w:rPr>
                <w:b/>
                <w:color w:val="FFFFFF" w:themeColor="background1"/>
              </w:rPr>
              <w:t>Applicable to PY Beginning</w:t>
            </w:r>
          </w:p>
        </w:tc>
      </w:tr>
      <w:tr w:rsidR="00DA676C" w:rsidRPr="00F860C4" w14:paraId="1911FD8B" w14:textId="77777777" w:rsidTr="539F7DE2">
        <w:trPr>
          <w:trHeight w:val="20"/>
          <w:jc w:val="center"/>
        </w:trPr>
        <w:tc>
          <w:tcPr>
            <w:tcW w:w="8992" w:type="dxa"/>
            <w:shd w:val="clear" w:color="auto" w:fill="FFFFFF" w:themeFill="background1"/>
          </w:tcPr>
          <w:p w14:paraId="03D56327"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Illinois_Statewide_TRM_Effective_060112_Version_1.0_091412_Clean.doc</w:t>
            </w:r>
          </w:p>
        </w:tc>
        <w:tc>
          <w:tcPr>
            <w:tcW w:w="1395" w:type="dxa"/>
            <w:shd w:val="clear" w:color="auto" w:fill="FFFFFF" w:themeFill="background1"/>
            <w:vAlign w:val="center"/>
          </w:tcPr>
          <w:p w14:paraId="2C4974C9"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6/1/12</w:t>
            </w:r>
          </w:p>
        </w:tc>
      </w:tr>
      <w:tr w:rsidR="00DA676C" w:rsidRPr="00F860C4" w14:paraId="30CCB724" w14:textId="77777777" w:rsidTr="539F7DE2">
        <w:trPr>
          <w:trHeight w:val="20"/>
          <w:jc w:val="center"/>
        </w:trPr>
        <w:tc>
          <w:tcPr>
            <w:tcW w:w="8992" w:type="dxa"/>
            <w:shd w:val="clear" w:color="auto" w:fill="FFFFFF" w:themeFill="background1"/>
          </w:tcPr>
          <w:p w14:paraId="62386BA6"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Illinois_Statewide_TRM_Effective_060113_Version_2.0_060713_Clean.docx</w:t>
            </w:r>
          </w:p>
        </w:tc>
        <w:tc>
          <w:tcPr>
            <w:tcW w:w="1395" w:type="dxa"/>
            <w:shd w:val="clear" w:color="auto" w:fill="FFFFFF" w:themeFill="background1"/>
            <w:vAlign w:val="center"/>
          </w:tcPr>
          <w:p w14:paraId="2986BB50"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6/1/13</w:t>
            </w:r>
          </w:p>
        </w:tc>
      </w:tr>
      <w:tr w:rsidR="00DA676C" w:rsidRPr="00F860C4" w14:paraId="2C74D92B" w14:textId="77777777" w:rsidTr="539F7DE2">
        <w:trPr>
          <w:trHeight w:val="20"/>
          <w:jc w:val="center"/>
        </w:trPr>
        <w:tc>
          <w:tcPr>
            <w:tcW w:w="8992" w:type="dxa"/>
            <w:shd w:val="clear" w:color="auto" w:fill="FFFFFF" w:themeFill="background1"/>
          </w:tcPr>
          <w:p w14:paraId="389ABA11"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Illinois_Statewide_TRM_Effective_060114_Version_3.0_022414_Clean.docx</w:t>
            </w:r>
          </w:p>
        </w:tc>
        <w:tc>
          <w:tcPr>
            <w:tcW w:w="1395" w:type="dxa"/>
            <w:shd w:val="clear" w:color="auto" w:fill="FFFFFF" w:themeFill="background1"/>
            <w:vAlign w:val="center"/>
          </w:tcPr>
          <w:p w14:paraId="22E0FDC9"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6/1/14</w:t>
            </w:r>
          </w:p>
        </w:tc>
      </w:tr>
      <w:tr w:rsidR="00DA676C" w:rsidRPr="00F860C4" w14:paraId="7EA92D5F" w14:textId="77777777" w:rsidTr="539F7DE2">
        <w:trPr>
          <w:trHeight w:val="20"/>
          <w:jc w:val="center"/>
        </w:trPr>
        <w:tc>
          <w:tcPr>
            <w:tcW w:w="8992" w:type="dxa"/>
            <w:shd w:val="clear" w:color="auto" w:fill="FFFFFF" w:themeFill="background1"/>
          </w:tcPr>
          <w:p w14:paraId="19BC1599"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Illinois_Statewide_TRM_Effective_060115_</w:t>
            </w:r>
            <w:r>
              <w:rPr>
                <w:rFonts w:asciiTheme="minorHAnsi" w:hAnsiTheme="minorHAnsi"/>
                <w:szCs w:val="22"/>
              </w:rPr>
              <w:t>Final</w:t>
            </w:r>
            <w:r w:rsidRPr="009C362B">
              <w:rPr>
                <w:rFonts w:asciiTheme="minorHAnsi" w:hAnsiTheme="minorHAnsi"/>
                <w:szCs w:val="22"/>
              </w:rPr>
              <w:t>_0</w:t>
            </w:r>
            <w:r>
              <w:rPr>
                <w:rFonts w:asciiTheme="minorHAnsi" w:hAnsiTheme="minorHAnsi"/>
                <w:szCs w:val="22"/>
              </w:rPr>
              <w:t>224</w:t>
            </w:r>
            <w:r w:rsidRPr="009C362B">
              <w:rPr>
                <w:rFonts w:asciiTheme="minorHAnsi" w:hAnsiTheme="minorHAnsi"/>
                <w:szCs w:val="22"/>
              </w:rPr>
              <w:t>15_Clean.docx</w:t>
            </w:r>
          </w:p>
        </w:tc>
        <w:tc>
          <w:tcPr>
            <w:tcW w:w="1395" w:type="dxa"/>
            <w:shd w:val="clear" w:color="auto" w:fill="FFFFFF" w:themeFill="background1"/>
            <w:vAlign w:val="center"/>
          </w:tcPr>
          <w:p w14:paraId="5F95534A"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6/1/15</w:t>
            </w:r>
          </w:p>
        </w:tc>
      </w:tr>
      <w:tr w:rsidR="00DA676C" w:rsidRPr="002B7D5F" w14:paraId="5CA7A4AF" w14:textId="77777777" w:rsidTr="539F7DE2">
        <w:trPr>
          <w:trHeight w:val="20"/>
          <w:jc w:val="center"/>
        </w:trPr>
        <w:tc>
          <w:tcPr>
            <w:tcW w:w="8992" w:type="dxa"/>
            <w:shd w:val="clear" w:color="auto" w:fill="FFFFFF" w:themeFill="background1"/>
          </w:tcPr>
          <w:p w14:paraId="2A4E9883" w14:textId="11044287" w:rsidR="007332EC"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Vol_1_Overview_021116_Final</w:t>
            </w:r>
          </w:p>
          <w:p w14:paraId="6DEB56B3" w14:textId="409FE4C1" w:rsidR="00883B8B"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Vol_2_C_and_I_021116_Final</w:t>
            </w:r>
          </w:p>
          <w:p w14:paraId="1674A995" w14:textId="5117A052" w:rsidR="00883B8B"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Vol_3_Res_021116_Final</w:t>
            </w:r>
          </w:p>
          <w:p w14:paraId="3B3EA081" w14:textId="126E57C9" w:rsidR="00883B8B" w:rsidRPr="005F5E9C"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Vol_4_X-Cutting_Measures_and_Attach._021116_Final</w:t>
            </w:r>
          </w:p>
        </w:tc>
        <w:tc>
          <w:tcPr>
            <w:tcW w:w="1395" w:type="dxa"/>
            <w:shd w:val="clear" w:color="auto" w:fill="FFFFFF" w:themeFill="background1"/>
            <w:vAlign w:val="center"/>
          </w:tcPr>
          <w:p w14:paraId="6CA04C9A" w14:textId="77777777" w:rsidR="00DA676C" w:rsidRPr="00E17825" w:rsidRDefault="00DA676C" w:rsidP="0026285F">
            <w:pPr>
              <w:spacing w:after="0"/>
              <w:jc w:val="left"/>
              <w:rPr>
                <w:rFonts w:asciiTheme="minorHAnsi" w:hAnsiTheme="minorHAnsi"/>
                <w:szCs w:val="22"/>
              </w:rPr>
            </w:pPr>
            <w:r w:rsidRPr="002B7D5F">
              <w:t>6/1/16</w:t>
            </w:r>
          </w:p>
        </w:tc>
      </w:tr>
      <w:tr w:rsidR="00780281" w:rsidRPr="002B7D5F" w14:paraId="3472C63A" w14:textId="77777777" w:rsidTr="539F7DE2">
        <w:trPr>
          <w:trHeight w:val="20"/>
          <w:jc w:val="center"/>
        </w:trPr>
        <w:tc>
          <w:tcPr>
            <w:tcW w:w="8992" w:type="dxa"/>
            <w:shd w:val="clear" w:color="auto" w:fill="FFFFFF" w:themeFill="background1"/>
          </w:tcPr>
          <w:p w14:paraId="7F9490E2" w14:textId="6AC5D4A4" w:rsidR="00780281" w:rsidRDefault="00780281" w:rsidP="00514253">
            <w:pPr>
              <w:spacing w:after="0"/>
              <w:rPr>
                <w:rFonts w:asciiTheme="minorHAnsi" w:hAnsiTheme="minorHAnsi"/>
                <w:szCs w:val="22"/>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Pr>
                <w:rFonts w:asciiTheme="minorHAnsi" w:hAnsiTheme="minorHAnsi"/>
                <w:szCs w:val="22"/>
              </w:rPr>
              <w:t>_v6.0_Vol_1_Overview_</w:t>
            </w:r>
            <w:r w:rsidR="00973B77">
              <w:rPr>
                <w:rFonts w:asciiTheme="minorHAnsi" w:hAnsiTheme="minorHAnsi"/>
                <w:szCs w:val="22"/>
              </w:rPr>
              <w:t>020817</w:t>
            </w:r>
            <w:r>
              <w:rPr>
                <w:rFonts w:asciiTheme="minorHAnsi" w:hAnsiTheme="minorHAnsi"/>
                <w:szCs w:val="22"/>
              </w:rPr>
              <w:t>_Final</w:t>
            </w:r>
          </w:p>
          <w:p w14:paraId="01873414" w14:textId="7A007307" w:rsidR="00780281" w:rsidRDefault="00780281" w:rsidP="00514253">
            <w:pPr>
              <w:spacing w:after="0"/>
              <w:rPr>
                <w:rFonts w:asciiTheme="minorHAnsi" w:hAnsiTheme="minorHAnsi"/>
                <w:szCs w:val="22"/>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sidR="00AC5037">
              <w:rPr>
                <w:rFonts w:asciiTheme="minorHAnsi" w:hAnsiTheme="minorHAnsi"/>
                <w:szCs w:val="22"/>
              </w:rPr>
              <w:t>_v6.0_Vol_2_C_and_I_</w:t>
            </w:r>
            <w:r w:rsidR="00973B77">
              <w:rPr>
                <w:rFonts w:asciiTheme="minorHAnsi" w:hAnsiTheme="minorHAnsi"/>
                <w:szCs w:val="22"/>
              </w:rPr>
              <w:t>020817</w:t>
            </w:r>
            <w:r>
              <w:rPr>
                <w:rFonts w:asciiTheme="minorHAnsi" w:hAnsiTheme="minorHAnsi"/>
                <w:szCs w:val="22"/>
              </w:rPr>
              <w:t>_Final</w:t>
            </w:r>
          </w:p>
          <w:p w14:paraId="3AE58E0D" w14:textId="7136192A" w:rsidR="00780281" w:rsidRDefault="00780281" w:rsidP="00514253">
            <w:pPr>
              <w:spacing w:after="0"/>
              <w:rPr>
                <w:rFonts w:asciiTheme="minorHAnsi" w:hAnsiTheme="minorHAnsi"/>
                <w:szCs w:val="22"/>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sidR="00AC5037">
              <w:rPr>
                <w:rFonts w:asciiTheme="minorHAnsi" w:hAnsiTheme="minorHAnsi"/>
                <w:szCs w:val="22"/>
              </w:rPr>
              <w:t>_v6.0_Vol_3_Res_</w:t>
            </w:r>
            <w:r w:rsidR="00973B77">
              <w:rPr>
                <w:rFonts w:asciiTheme="minorHAnsi" w:hAnsiTheme="minorHAnsi"/>
                <w:szCs w:val="22"/>
              </w:rPr>
              <w:t>020817</w:t>
            </w:r>
            <w:r>
              <w:rPr>
                <w:rFonts w:asciiTheme="minorHAnsi" w:hAnsiTheme="minorHAnsi"/>
                <w:szCs w:val="22"/>
              </w:rPr>
              <w:t>_Final</w:t>
            </w:r>
          </w:p>
          <w:p w14:paraId="3313951D" w14:textId="495F5E8B" w:rsidR="00780281" w:rsidRDefault="00780281" w:rsidP="00514253">
            <w:pPr>
              <w:spacing w:after="0"/>
              <w:rPr>
                <w:rFonts w:asciiTheme="minorHAnsi" w:hAnsiTheme="minorHAnsi"/>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Pr>
                <w:rFonts w:asciiTheme="minorHAnsi" w:hAnsiTheme="minorHAnsi"/>
                <w:szCs w:val="22"/>
              </w:rPr>
              <w:t>_v6.0_Vol_</w:t>
            </w:r>
            <w:r w:rsidR="00AC5037">
              <w:rPr>
                <w:rFonts w:asciiTheme="minorHAnsi" w:hAnsiTheme="minorHAnsi"/>
                <w:szCs w:val="22"/>
              </w:rPr>
              <w:t>4_X-Cutting_Measures_and_Attach_</w:t>
            </w:r>
            <w:r w:rsidR="00973B77">
              <w:rPr>
                <w:rFonts w:asciiTheme="minorHAnsi" w:hAnsiTheme="minorHAnsi"/>
                <w:szCs w:val="22"/>
              </w:rPr>
              <w:t>020817</w:t>
            </w:r>
            <w:r>
              <w:rPr>
                <w:rFonts w:asciiTheme="minorHAnsi" w:hAnsiTheme="minorHAnsi"/>
                <w:szCs w:val="22"/>
              </w:rPr>
              <w:t>_Final</w:t>
            </w:r>
          </w:p>
        </w:tc>
        <w:tc>
          <w:tcPr>
            <w:tcW w:w="1395" w:type="dxa"/>
            <w:shd w:val="clear" w:color="auto" w:fill="FFFFFF" w:themeFill="background1"/>
            <w:vAlign w:val="center"/>
          </w:tcPr>
          <w:p w14:paraId="114C3AA7" w14:textId="5B166982" w:rsidR="00780281" w:rsidRPr="002B7D5F" w:rsidRDefault="00CD7B1C" w:rsidP="0026285F">
            <w:pPr>
              <w:spacing w:after="0"/>
              <w:jc w:val="left"/>
            </w:pPr>
            <w:r>
              <w:t>1</w:t>
            </w:r>
            <w:r w:rsidR="00780281">
              <w:t>/1/1</w:t>
            </w:r>
            <w:r>
              <w:t>8</w:t>
            </w:r>
          </w:p>
        </w:tc>
      </w:tr>
      <w:tr w:rsidR="00865813" w:rsidRPr="002B7D5F" w14:paraId="30FA99FB" w14:textId="77777777" w:rsidTr="539F7DE2">
        <w:tblPrEx>
          <w:jc w:val="left"/>
        </w:tblPrEx>
        <w:trPr>
          <w:trHeight w:val="20"/>
        </w:trPr>
        <w:tc>
          <w:tcPr>
            <w:tcW w:w="8992" w:type="dxa"/>
          </w:tcPr>
          <w:p w14:paraId="42AB5D5A" w14:textId="0A1A6AB1" w:rsidR="00865813" w:rsidRDefault="00865813" w:rsidP="00865813">
            <w:pPr>
              <w:spacing w:after="0"/>
              <w:rPr>
                <w:rFonts w:asciiTheme="minorHAnsi" w:hAnsiTheme="minorHAnsi"/>
                <w:szCs w:val="22"/>
              </w:rPr>
            </w:pPr>
            <w:r>
              <w:rPr>
                <w:rFonts w:asciiTheme="minorHAnsi" w:hAnsiTheme="minorHAnsi"/>
                <w:szCs w:val="22"/>
              </w:rPr>
              <w:t>IL-TRM_Effective</w:t>
            </w:r>
            <w:r w:rsidR="00720958">
              <w:rPr>
                <w:rFonts w:asciiTheme="minorHAnsi" w:hAnsiTheme="minorHAnsi"/>
                <w:szCs w:val="22"/>
              </w:rPr>
              <w:t>_010119_v7.0_Vol_1_Overview_0928</w:t>
            </w:r>
            <w:r>
              <w:rPr>
                <w:rFonts w:asciiTheme="minorHAnsi" w:hAnsiTheme="minorHAnsi"/>
                <w:szCs w:val="22"/>
              </w:rPr>
              <w:t>18_Final</w:t>
            </w:r>
          </w:p>
          <w:p w14:paraId="43291A24" w14:textId="42EB91BB" w:rsidR="00865813" w:rsidRDefault="00865813" w:rsidP="00865813">
            <w:pPr>
              <w:spacing w:after="0"/>
              <w:rPr>
                <w:rFonts w:asciiTheme="minorHAnsi" w:hAnsiTheme="minorHAnsi"/>
                <w:szCs w:val="22"/>
              </w:rPr>
            </w:pPr>
            <w:r>
              <w:rPr>
                <w:rFonts w:asciiTheme="minorHAnsi" w:hAnsiTheme="minorHAnsi"/>
                <w:szCs w:val="22"/>
              </w:rPr>
              <w:t>IL-TRM_Effectiv</w:t>
            </w:r>
            <w:r w:rsidR="00720958">
              <w:rPr>
                <w:rFonts w:asciiTheme="minorHAnsi" w:hAnsiTheme="minorHAnsi"/>
                <w:szCs w:val="22"/>
              </w:rPr>
              <w:t>e_010119_v7.0_Vol_2_C_and_I_0928</w:t>
            </w:r>
            <w:r>
              <w:rPr>
                <w:rFonts w:asciiTheme="minorHAnsi" w:hAnsiTheme="minorHAnsi"/>
                <w:szCs w:val="22"/>
              </w:rPr>
              <w:t>18_Final</w:t>
            </w:r>
          </w:p>
          <w:p w14:paraId="1ADCA5C1" w14:textId="7B747E32" w:rsidR="00865813" w:rsidRDefault="00865813" w:rsidP="00865813">
            <w:pPr>
              <w:spacing w:after="0"/>
              <w:rPr>
                <w:rFonts w:asciiTheme="minorHAnsi" w:hAnsiTheme="minorHAnsi"/>
                <w:szCs w:val="22"/>
              </w:rPr>
            </w:pPr>
            <w:r>
              <w:rPr>
                <w:rFonts w:asciiTheme="minorHAnsi" w:hAnsiTheme="minorHAnsi"/>
                <w:szCs w:val="22"/>
              </w:rPr>
              <w:t>IL-TRM_Effe</w:t>
            </w:r>
            <w:r w:rsidR="00720958">
              <w:rPr>
                <w:rFonts w:asciiTheme="minorHAnsi" w:hAnsiTheme="minorHAnsi"/>
                <w:szCs w:val="22"/>
              </w:rPr>
              <w:t>ctive_010119_v7.0_Vol_3_Res_0928</w:t>
            </w:r>
            <w:r>
              <w:rPr>
                <w:rFonts w:asciiTheme="minorHAnsi" w:hAnsiTheme="minorHAnsi"/>
                <w:szCs w:val="22"/>
              </w:rPr>
              <w:t>18_Final</w:t>
            </w:r>
          </w:p>
          <w:p w14:paraId="1DCFAC51" w14:textId="31CC7A98" w:rsidR="00865813" w:rsidRDefault="00865813" w:rsidP="00865813">
            <w:pPr>
              <w:spacing w:after="0"/>
              <w:rPr>
                <w:rFonts w:asciiTheme="minorHAnsi" w:hAnsiTheme="minorHAnsi"/>
              </w:rPr>
            </w:pPr>
            <w:r>
              <w:rPr>
                <w:rFonts w:asciiTheme="minorHAnsi" w:hAnsiTheme="minorHAnsi"/>
                <w:szCs w:val="22"/>
              </w:rPr>
              <w:t>IL-TRM_Effective_010119_v7.0_Vol_4_X-</w:t>
            </w:r>
            <w:r w:rsidR="00720958">
              <w:rPr>
                <w:rFonts w:asciiTheme="minorHAnsi" w:hAnsiTheme="minorHAnsi"/>
                <w:szCs w:val="22"/>
              </w:rPr>
              <w:t>Cutting_Measures_and_Attach_0928</w:t>
            </w:r>
            <w:r>
              <w:rPr>
                <w:rFonts w:asciiTheme="minorHAnsi" w:hAnsiTheme="minorHAnsi"/>
                <w:szCs w:val="22"/>
              </w:rPr>
              <w:t>18_Final</w:t>
            </w:r>
          </w:p>
        </w:tc>
        <w:tc>
          <w:tcPr>
            <w:tcW w:w="1395" w:type="dxa"/>
            <w:vAlign w:val="center"/>
          </w:tcPr>
          <w:p w14:paraId="431252AD" w14:textId="45B1D295" w:rsidR="00865813" w:rsidRPr="002B7D5F" w:rsidRDefault="00865813" w:rsidP="0026285F">
            <w:pPr>
              <w:spacing w:after="0"/>
              <w:jc w:val="left"/>
            </w:pPr>
            <w:r>
              <w:t>1/1/19</w:t>
            </w:r>
          </w:p>
        </w:tc>
      </w:tr>
      <w:tr w:rsidR="00B16378" w:rsidRPr="002B7D5F" w14:paraId="3674D6C9" w14:textId="77777777" w:rsidTr="539F7DE2">
        <w:tblPrEx>
          <w:jc w:val="left"/>
        </w:tblPrEx>
        <w:trPr>
          <w:trHeight w:val="20"/>
        </w:trPr>
        <w:tc>
          <w:tcPr>
            <w:tcW w:w="8992" w:type="dxa"/>
          </w:tcPr>
          <w:p w14:paraId="7B0E9672" w14:textId="30D9E228" w:rsidR="00B16378" w:rsidRDefault="00B16378" w:rsidP="00B16378">
            <w:pPr>
              <w:spacing w:after="0"/>
              <w:rPr>
                <w:rFonts w:asciiTheme="minorHAnsi" w:hAnsiTheme="minorHAnsi"/>
                <w:szCs w:val="22"/>
              </w:rPr>
            </w:pPr>
            <w:r>
              <w:rPr>
                <w:rFonts w:asciiTheme="minorHAnsi" w:hAnsiTheme="minorHAnsi"/>
                <w:szCs w:val="22"/>
              </w:rPr>
              <w:lastRenderedPageBreak/>
              <w:t>IL-TRM_Effective_0101</w:t>
            </w:r>
            <w:r w:rsidR="003C1B33">
              <w:rPr>
                <w:rFonts w:asciiTheme="minorHAnsi" w:hAnsiTheme="minorHAnsi"/>
                <w:szCs w:val="22"/>
              </w:rPr>
              <w:t>20</w:t>
            </w:r>
            <w:r>
              <w:rPr>
                <w:rFonts w:asciiTheme="minorHAnsi" w:hAnsiTheme="minorHAnsi"/>
                <w:szCs w:val="22"/>
              </w:rPr>
              <w:t>_v8.0_Vol_1_Overview_</w:t>
            </w:r>
            <w:r w:rsidR="00394338">
              <w:rPr>
                <w:rFonts w:asciiTheme="minorHAnsi" w:hAnsiTheme="minorHAnsi"/>
                <w:szCs w:val="22"/>
              </w:rPr>
              <w:t>1017</w:t>
            </w:r>
            <w:r>
              <w:rPr>
                <w:rFonts w:asciiTheme="minorHAnsi" w:hAnsiTheme="minorHAnsi"/>
                <w:szCs w:val="22"/>
              </w:rPr>
              <w:t>1</w:t>
            </w:r>
            <w:r w:rsidR="00FA0ED4">
              <w:rPr>
                <w:rFonts w:asciiTheme="minorHAnsi" w:hAnsiTheme="minorHAnsi"/>
                <w:szCs w:val="22"/>
              </w:rPr>
              <w:t>9</w:t>
            </w:r>
            <w:r>
              <w:rPr>
                <w:rFonts w:asciiTheme="minorHAnsi" w:hAnsiTheme="minorHAnsi"/>
                <w:szCs w:val="22"/>
              </w:rPr>
              <w:t>_Final</w:t>
            </w:r>
          </w:p>
          <w:p w14:paraId="79AE7D0F" w14:textId="0E5261D4" w:rsidR="00B16378" w:rsidRDefault="00B16378" w:rsidP="00B16378">
            <w:pPr>
              <w:spacing w:after="0"/>
              <w:rPr>
                <w:rFonts w:asciiTheme="minorHAnsi" w:hAnsiTheme="minorHAnsi"/>
                <w:szCs w:val="22"/>
              </w:rPr>
            </w:pPr>
            <w:r>
              <w:rPr>
                <w:rFonts w:asciiTheme="minorHAnsi" w:hAnsiTheme="minorHAnsi"/>
                <w:szCs w:val="22"/>
              </w:rPr>
              <w:t>IL-TRM_Effective_0101</w:t>
            </w:r>
            <w:r w:rsidR="003C1B33">
              <w:rPr>
                <w:rFonts w:asciiTheme="minorHAnsi" w:hAnsiTheme="minorHAnsi"/>
                <w:szCs w:val="22"/>
              </w:rPr>
              <w:t>20</w:t>
            </w:r>
            <w:r>
              <w:rPr>
                <w:rFonts w:asciiTheme="minorHAnsi" w:hAnsiTheme="minorHAnsi"/>
                <w:szCs w:val="22"/>
              </w:rPr>
              <w:t>_v8.0_Vol_2_C_and_I_</w:t>
            </w:r>
            <w:r w:rsidR="00394338">
              <w:rPr>
                <w:rFonts w:asciiTheme="minorHAnsi" w:hAnsiTheme="minorHAnsi"/>
                <w:szCs w:val="22"/>
              </w:rPr>
              <w:t>1017</w:t>
            </w:r>
            <w:r w:rsidR="00FA0ED4">
              <w:rPr>
                <w:rFonts w:asciiTheme="minorHAnsi" w:hAnsiTheme="minorHAnsi"/>
                <w:szCs w:val="22"/>
              </w:rPr>
              <w:t>19</w:t>
            </w:r>
            <w:r>
              <w:rPr>
                <w:rFonts w:asciiTheme="minorHAnsi" w:hAnsiTheme="minorHAnsi"/>
                <w:szCs w:val="22"/>
              </w:rPr>
              <w:t>_Final</w:t>
            </w:r>
          </w:p>
          <w:p w14:paraId="3600AD26" w14:textId="06B54E2B" w:rsidR="00B16378" w:rsidRDefault="00B16378" w:rsidP="00B16378">
            <w:pPr>
              <w:spacing w:after="0"/>
              <w:rPr>
                <w:rFonts w:asciiTheme="minorHAnsi" w:hAnsiTheme="minorHAnsi"/>
                <w:szCs w:val="22"/>
              </w:rPr>
            </w:pPr>
            <w:r>
              <w:rPr>
                <w:rFonts w:asciiTheme="minorHAnsi" w:hAnsiTheme="minorHAnsi"/>
                <w:szCs w:val="22"/>
              </w:rPr>
              <w:t>IL-TRM_Effective_0101</w:t>
            </w:r>
            <w:r w:rsidR="003C1B33">
              <w:rPr>
                <w:rFonts w:asciiTheme="minorHAnsi" w:hAnsiTheme="minorHAnsi"/>
                <w:szCs w:val="22"/>
              </w:rPr>
              <w:t>20</w:t>
            </w:r>
            <w:r>
              <w:rPr>
                <w:rFonts w:asciiTheme="minorHAnsi" w:hAnsiTheme="minorHAnsi"/>
                <w:szCs w:val="22"/>
              </w:rPr>
              <w:t>_v8.0_Vol_3_Res_</w:t>
            </w:r>
            <w:r w:rsidR="00394338">
              <w:rPr>
                <w:rFonts w:asciiTheme="minorHAnsi" w:hAnsiTheme="minorHAnsi"/>
                <w:szCs w:val="22"/>
              </w:rPr>
              <w:t>1017</w:t>
            </w:r>
            <w:r w:rsidR="00FA0ED4">
              <w:rPr>
                <w:rFonts w:asciiTheme="minorHAnsi" w:hAnsiTheme="minorHAnsi"/>
                <w:szCs w:val="22"/>
              </w:rPr>
              <w:t>19</w:t>
            </w:r>
            <w:r>
              <w:rPr>
                <w:rFonts w:asciiTheme="minorHAnsi" w:hAnsiTheme="minorHAnsi"/>
                <w:szCs w:val="22"/>
              </w:rPr>
              <w:t>_Final</w:t>
            </w:r>
          </w:p>
          <w:p w14:paraId="0C2B896E" w14:textId="1A8CF315" w:rsidR="00B16378" w:rsidRDefault="00B16378" w:rsidP="00B16378">
            <w:pPr>
              <w:spacing w:after="0"/>
              <w:rPr>
                <w:rFonts w:asciiTheme="minorHAnsi" w:hAnsiTheme="minorHAnsi"/>
              </w:rPr>
            </w:pPr>
            <w:r>
              <w:rPr>
                <w:rFonts w:asciiTheme="minorHAnsi" w:hAnsiTheme="minorHAnsi"/>
                <w:szCs w:val="22"/>
              </w:rPr>
              <w:t>IL-TRM_Effective_0101</w:t>
            </w:r>
            <w:r w:rsidR="00AE7BD5">
              <w:rPr>
                <w:rFonts w:asciiTheme="minorHAnsi" w:hAnsiTheme="minorHAnsi"/>
                <w:szCs w:val="22"/>
              </w:rPr>
              <w:t>20</w:t>
            </w:r>
            <w:r>
              <w:rPr>
                <w:rFonts w:asciiTheme="minorHAnsi" w:hAnsiTheme="minorHAnsi"/>
                <w:szCs w:val="22"/>
              </w:rPr>
              <w:t>_v8.0_Vol_4_X-Cutting_Measures_and_Attach_</w:t>
            </w:r>
            <w:r w:rsidR="00394338">
              <w:rPr>
                <w:rFonts w:asciiTheme="minorHAnsi" w:hAnsiTheme="minorHAnsi"/>
                <w:szCs w:val="22"/>
              </w:rPr>
              <w:t>1017</w:t>
            </w:r>
            <w:r w:rsidR="00FA0ED4">
              <w:rPr>
                <w:rFonts w:asciiTheme="minorHAnsi" w:hAnsiTheme="minorHAnsi"/>
                <w:szCs w:val="22"/>
              </w:rPr>
              <w:t>19</w:t>
            </w:r>
            <w:r>
              <w:rPr>
                <w:rFonts w:asciiTheme="minorHAnsi" w:hAnsiTheme="minorHAnsi"/>
                <w:szCs w:val="22"/>
              </w:rPr>
              <w:t>_Final</w:t>
            </w:r>
          </w:p>
        </w:tc>
        <w:tc>
          <w:tcPr>
            <w:tcW w:w="1395" w:type="dxa"/>
            <w:vAlign w:val="center"/>
          </w:tcPr>
          <w:p w14:paraId="7D440B5C" w14:textId="166E06B9" w:rsidR="00B16378" w:rsidRDefault="00FA0ED4" w:rsidP="0026285F">
            <w:pPr>
              <w:spacing w:after="0"/>
              <w:jc w:val="left"/>
            </w:pPr>
            <w:r>
              <w:t>1/1/20</w:t>
            </w:r>
          </w:p>
        </w:tc>
      </w:tr>
      <w:tr w:rsidR="00623243" w:rsidRPr="002B7D5F" w14:paraId="3DAD7AD8" w14:textId="77777777" w:rsidTr="539F7DE2">
        <w:tblPrEx>
          <w:jc w:val="left"/>
        </w:tblPrEx>
        <w:trPr>
          <w:trHeight w:val="20"/>
        </w:trPr>
        <w:tc>
          <w:tcPr>
            <w:tcW w:w="8992" w:type="dxa"/>
          </w:tcPr>
          <w:p w14:paraId="197A4C30" w14:textId="2DB40571" w:rsidR="00623243" w:rsidRDefault="00623243" w:rsidP="00623243">
            <w:pPr>
              <w:spacing w:after="0"/>
              <w:rPr>
                <w:rFonts w:asciiTheme="minorHAnsi" w:hAnsiTheme="minorHAnsi"/>
                <w:szCs w:val="22"/>
              </w:rPr>
            </w:pPr>
            <w:r>
              <w:rPr>
                <w:rFonts w:asciiTheme="minorHAnsi" w:hAnsiTheme="minorHAnsi"/>
                <w:szCs w:val="22"/>
              </w:rPr>
              <w:t>IL-TRM_Effective_01012</w:t>
            </w:r>
            <w:r w:rsidR="00F55A17">
              <w:rPr>
                <w:rFonts w:asciiTheme="minorHAnsi" w:hAnsiTheme="minorHAnsi"/>
                <w:szCs w:val="22"/>
              </w:rPr>
              <w:t>1</w:t>
            </w:r>
            <w:r>
              <w:rPr>
                <w:rFonts w:asciiTheme="minorHAnsi" w:hAnsiTheme="minorHAnsi"/>
                <w:szCs w:val="22"/>
              </w:rPr>
              <w:t>_v9.0_Vol_1_Overview_</w:t>
            </w:r>
            <w:r w:rsidR="000F1AE9">
              <w:rPr>
                <w:rFonts w:asciiTheme="minorHAnsi" w:hAnsiTheme="minorHAnsi"/>
                <w:szCs w:val="22"/>
              </w:rPr>
              <w:t>0924</w:t>
            </w:r>
            <w:r w:rsidR="00896868">
              <w:rPr>
                <w:rFonts w:asciiTheme="minorHAnsi" w:hAnsiTheme="minorHAnsi"/>
                <w:szCs w:val="22"/>
              </w:rPr>
              <w:t>20</w:t>
            </w:r>
            <w:r>
              <w:rPr>
                <w:rFonts w:asciiTheme="minorHAnsi" w:hAnsiTheme="minorHAnsi"/>
                <w:szCs w:val="22"/>
              </w:rPr>
              <w:t>_Final</w:t>
            </w:r>
          </w:p>
          <w:p w14:paraId="03C99BD1" w14:textId="6E4195FE" w:rsidR="00623243" w:rsidRDefault="00623243" w:rsidP="00623243">
            <w:pPr>
              <w:spacing w:after="0"/>
              <w:rPr>
                <w:rFonts w:asciiTheme="minorHAnsi" w:hAnsiTheme="minorHAnsi"/>
                <w:szCs w:val="22"/>
              </w:rPr>
            </w:pPr>
            <w:r>
              <w:rPr>
                <w:rFonts w:asciiTheme="minorHAnsi" w:hAnsiTheme="minorHAnsi"/>
                <w:szCs w:val="22"/>
              </w:rPr>
              <w:t>IL-TRM_Effective_01012</w:t>
            </w:r>
            <w:r w:rsidR="00F55A17">
              <w:rPr>
                <w:rFonts w:asciiTheme="minorHAnsi" w:hAnsiTheme="minorHAnsi"/>
                <w:szCs w:val="22"/>
              </w:rPr>
              <w:t>1</w:t>
            </w:r>
            <w:r>
              <w:rPr>
                <w:rFonts w:asciiTheme="minorHAnsi" w:hAnsiTheme="minorHAnsi"/>
                <w:szCs w:val="22"/>
              </w:rPr>
              <w:t>_v9.0_Vol_2_C_and_I_</w:t>
            </w:r>
            <w:r w:rsidR="005E38A9">
              <w:rPr>
                <w:rFonts w:asciiTheme="minorHAnsi" w:hAnsiTheme="minorHAnsi"/>
                <w:szCs w:val="22"/>
              </w:rPr>
              <w:t>0924</w:t>
            </w:r>
            <w:r w:rsidR="00896868">
              <w:rPr>
                <w:rFonts w:asciiTheme="minorHAnsi" w:hAnsiTheme="minorHAnsi"/>
                <w:szCs w:val="22"/>
              </w:rPr>
              <w:t>20</w:t>
            </w:r>
            <w:r>
              <w:rPr>
                <w:rFonts w:asciiTheme="minorHAnsi" w:hAnsiTheme="minorHAnsi"/>
                <w:szCs w:val="22"/>
              </w:rPr>
              <w:t>_Final</w:t>
            </w:r>
          </w:p>
          <w:p w14:paraId="686B5440" w14:textId="65241839" w:rsidR="00623243" w:rsidRDefault="00623243" w:rsidP="00623243">
            <w:pPr>
              <w:spacing w:after="0"/>
              <w:rPr>
                <w:rFonts w:asciiTheme="minorHAnsi" w:hAnsiTheme="minorHAnsi"/>
                <w:szCs w:val="22"/>
              </w:rPr>
            </w:pPr>
            <w:r>
              <w:rPr>
                <w:rFonts w:asciiTheme="minorHAnsi" w:hAnsiTheme="minorHAnsi"/>
                <w:szCs w:val="22"/>
              </w:rPr>
              <w:t>IL-TRM_Effective_01012</w:t>
            </w:r>
            <w:r w:rsidR="00F55A17">
              <w:rPr>
                <w:rFonts w:asciiTheme="minorHAnsi" w:hAnsiTheme="minorHAnsi"/>
                <w:szCs w:val="22"/>
              </w:rPr>
              <w:t>1</w:t>
            </w:r>
            <w:r>
              <w:rPr>
                <w:rFonts w:asciiTheme="minorHAnsi" w:hAnsiTheme="minorHAnsi"/>
                <w:szCs w:val="22"/>
              </w:rPr>
              <w:t>_v9.0_Vol_3_Res_</w:t>
            </w:r>
            <w:r w:rsidR="005E38A9">
              <w:rPr>
                <w:rFonts w:asciiTheme="minorHAnsi" w:hAnsiTheme="minorHAnsi"/>
                <w:szCs w:val="22"/>
              </w:rPr>
              <w:t>0924</w:t>
            </w:r>
            <w:r w:rsidR="00896868">
              <w:rPr>
                <w:rFonts w:asciiTheme="minorHAnsi" w:hAnsiTheme="minorHAnsi"/>
                <w:szCs w:val="22"/>
              </w:rPr>
              <w:t>20</w:t>
            </w:r>
            <w:r>
              <w:rPr>
                <w:rFonts w:asciiTheme="minorHAnsi" w:hAnsiTheme="minorHAnsi"/>
                <w:szCs w:val="22"/>
              </w:rPr>
              <w:t>_Final</w:t>
            </w:r>
          </w:p>
          <w:p w14:paraId="0642F54F" w14:textId="34C232BA" w:rsidR="00623243" w:rsidRDefault="00623243" w:rsidP="00623243">
            <w:pPr>
              <w:spacing w:after="0"/>
              <w:rPr>
                <w:rFonts w:asciiTheme="minorHAnsi" w:hAnsiTheme="minorHAnsi"/>
              </w:rPr>
            </w:pPr>
            <w:r>
              <w:rPr>
                <w:rFonts w:asciiTheme="minorHAnsi" w:hAnsiTheme="minorHAnsi"/>
                <w:szCs w:val="22"/>
              </w:rPr>
              <w:t>IL-TRM_Effective_01012</w:t>
            </w:r>
            <w:r w:rsidR="00F55A17">
              <w:rPr>
                <w:rFonts w:asciiTheme="minorHAnsi" w:hAnsiTheme="minorHAnsi"/>
                <w:szCs w:val="22"/>
              </w:rPr>
              <w:t>1</w:t>
            </w:r>
            <w:r>
              <w:rPr>
                <w:rFonts w:asciiTheme="minorHAnsi" w:hAnsiTheme="minorHAnsi"/>
                <w:szCs w:val="22"/>
              </w:rPr>
              <w:t>_v9.0_Vol_4_X-Cutting_Measures_and_Attach_</w:t>
            </w:r>
            <w:r w:rsidR="005E38A9">
              <w:rPr>
                <w:rFonts w:asciiTheme="minorHAnsi" w:hAnsiTheme="minorHAnsi"/>
                <w:szCs w:val="22"/>
              </w:rPr>
              <w:t>0924</w:t>
            </w:r>
            <w:r w:rsidR="00896868">
              <w:rPr>
                <w:rFonts w:asciiTheme="minorHAnsi" w:hAnsiTheme="minorHAnsi"/>
                <w:szCs w:val="22"/>
              </w:rPr>
              <w:t>20</w:t>
            </w:r>
            <w:r>
              <w:rPr>
                <w:rFonts w:asciiTheme="minorHAnsi" w:hAnsiTheme="minorHAnsi"/>
                <w:szCs w:val="22"/>
              </w:rPr>
              <w:t>_Final</w:t>
            </w:r>
          </w:p>
        </w:tc>
        <w:tc>
          <w:tcPr>
            <w:tcW w:w="1395" w:type="dxa"/>
            <w:vAlign w:val="center"/>
          </w:tcPr>
          <w:p w14:paraId="51C996DD" w14:textId="2537AC30" w:rsidR="00623243" w:rsidRDefault="00896868" w:rsidP="0026285F">
            <w:pPr>
              <w:spacing w:after="0"/>
              <w:jc w:val="left"/>
            </w:pPr>
            <w:r>
              <w:t>1/1/21</w:t>
            </w:r>
          </w:p>
        </w:tc>
      </w:tr>
      <w:tr w:rsidR="004C5885" w:rsidRPr="002B7D5F" w14:paraId="5118FB90" w14:textId="77777777" w:rsidTr="539F7DE2">
        <w:tblPrEx>
          <w:jc w:val="left"/>
        </w:tblPrEx>
        <w:trPr>
          <w:trHeight w:val="20"/>
        </w:trPr>
        <w:tc>
          <w:tcPr>
            <w:tcW w:w="8992" w:type="dxa"/>
          </w:tcPr>
          <w:p w14:paraId="02EF9574" w14:textId="5AAA2C0E" w:rsidR="004C5885" w:rsidRDefault="004C5885" w:rsidP="539F7DE2">
            <w:pPr>
              <w:spacing w:after="0"/>
              <w:rPr>
                <w:rFonts w:asciiTheme="minorHAnsi" w:hAnsiTheme="minorHAnsi"/>
              </w:rPr>
            </w:pPr>
            <w:r w:rsidRPr="539F7DE2">
              <w:rPr>
                <w:rFonts w:asciiTheme="minorHAnsi" w:hAnsiTheme="minorHAnsi"/>
              </w:rPr>
              <w:t>IL-TRM_Effective_010122_v10.0_Vol_1_Overview_</w:t>
            </w:r>
            <w:r w:rsidR="746AC4CD" w:rsidRPr="539F7DE2">
              <w:rPr>
                <w:rFonts w:asciiTheme="minorHAnsi" w:hAnsiTheme="minorHAnsi"/>
              </w:rPr>
              <w:t>09242021</w:t>
            </w:r>
            <w:r w:rsidRPr="539F7DE2">
              <w:rPr>
                <w:rFonts w:asciiTheme="minorHAnsi" w:hAnsiTheme="minorHAnsi"/>
              </w:rPr>
              <w:t>_Final</w:t>
            </w:r>
          </w:p>
          <w:p w14:paraId="3C452C6D" w14:textId="10BAC8AF" w:rsidR="004C5885" w:rsidRDefault="004C5885" w:rsidP="539F7DE2">
            <w:pPr>
              <w:spacing w:after="0"/>
              <w:rPr>
                <w:rFonts w:asciiTheme="minorHAnsi" w:hAnsiTheme="minorHAnsi"/>
              </w:rPr>
            </w:pPr>
            <w:r w:rsidRPr="539F7DE2">
              <w:rPr>
                <w:rFonts w:asciiTheme="minorHAnsi" w:hAnsiTheme="minorHAnsi"/>
              </w:rPr>
              <w:t xml:space="preserve">IL-TRM_Effective_010122_v10.0_Vol_2_C_and_I_ </w:t>
            </w:r>
            <w:r w:rsidR="1103FEB8" w:rsidRPr="539F7DE2">
              <w:rPr>
                <w:rFonts w:asciiTheme="minorHAnsi" w:hAnsiTheme="minorHAnsi"/>
              </w:rPr>
              <w:t>09242021</w:t>
            </w:r>
            <w:r w:rsidRPr="539F7DE2">
              <w:rPr>
                <w:rFonts w:asciiTheme="minorHAnsi" w:hAnsiTheme="minorHAnsi"/>
              </w:rPr>
              <w:t xml:space="preserve"> _Final</w:t>
            </w:r>
          </w:p>
          <w:p w14:paraId="44C62EA9" w14:textId="5C41ED7C" w:rsidR="004C5885" w:rsidRDefault="004C5885" w:rsidP="539F7DE2">
            <w:pPr>
              <w:spacing w:after="0"/>
              <w:rPr>
                <w:rFonts w:asciiTheme="minorHAnsi" w:hAnsiTheme="minorHAnsi"/>
              </w:rPr>
            </w:pPr>
            <w:r w:rsidRPr="539F7DE2">
              <w:rPr>
                <w:rFonts w:asciiTheme="minorHAnsi" w:hAnsiTheme="minorHAnsi"/>
              </w:rPr>
              <w:t xml:space="preserve">IL-TRM_Effective_010122_v10.0_Vol_3_Res_ </w:t>
            </w:r>
            <w:r w:rsidR="0445F479" w:rsidRPr="539F7DE2">
              <w:rPr>
                <w:rFonts w:asciiTheme="minorHAnsi" w:hAnsiTheme="minorHAnsi"/>
              </w:rPr>
              <w:t>09242021</w:t>
            </w:r>
            <w:r w:rsidRPr="539F7DE2">
              <w:rPr>
                <w:rFonts w:asciiTheme="minorHAnsi" w:hAnsiTheme="minorHAnsi"/>
              </w:rPr>
              <w:t xml:space="preserve"> _Final</w:t>
            </w:r>
          </w:p>
          <w:p w14:paraId="5E24F863" w14:textId="61481322" w:rsidR="004C5885" w:rsidRDefault="004C5885" w:rsidP="539F7DE2">
            <w:pPr>
              <w:spacing w:after="0"/>
              <w:rPr>
                <w:rFonts w:asciiTheme="minorHAnsi" w:hAnsiTheme="minorHAnsi"/>
              </w:rPr>
            </w:pPr>
            <w:r w:rsidRPr="539F7DE2">
              <w:rPr>
                <w:rFonts w:asciiTheme="minorHAnsi" w:hAnsiTheme="minorHAnsi"/>
              </w:rPr>
              <w:t xml:space="preserve">IL-TRM_Effective_010122_v10.0_Vol_4_X-Cutting_Measures_and_Attach_ </w:t>
            </w:r>
            <w:r w:rsidR="6006320C" w:rsidRPr="539F7DE2">
              <w:rPr>
                <w:rFonts w:asciiTheme="minorHAnsi" w:hAnsiTheme="minorHAnsi"/>
              </w:rPr>
              <w:t>09242021</w:t>
            </w:r>
            <w:r w:rsidRPr="539F7DE2">
              <w:rPr>
                <w:rFonts w:asciiTheme="minorHAnsi" w:hAnsiTheme="minorHAnsi"/>
              </w:rPr>
              <w:t xml:space="preserve"> _Final</w:t>
            </w:r>
          </w:p>
        </w:tc>
        <w:tc>
          <w:tcPr>
            <w:tcW w:w="1395" w:type="dxa"/>
            <w:vAlign w:val="center"/>
          </w:tcPr>
          <w:p w14:paraId="4B59DA50" w14:textId="1AB0311A" w:rsidR="004C5885" w:rsidRDefault="004C5885" w:rsidP="004C5885">
            <w:pPr>
              <w:spacing w:after="0"/>
              <w:jc w:val="left"/>
            </w:pPr>
            <w:r>
              <w:t>1/1/22</w:t>
            </w:r>
          </w:p>
        </w:tc>
      </w:tr>
      <w:tr w:rsidR="00FD3949" w:rsidRPr="002B7D5F" w14:paraId="68EA8A6D" w14:textId="77777777" w:rsidTr="539F7DE2">
        <w:tblPrEx>
          <w:jc w:val="left"/>
        </w:tblPrEx>
        <w:trPr>
          <w:trHeight w:val="20"/>
          <w:ins w:id="312" w:author="Samuel Dent" w:date="2022-05-04T06:00:00Z"/>
        </w:trPr>
        <w:tc>
          <w:tcPr>
            <w:tcW w:w="8992" w:type="dxa"/>
          </w:tcPr>
          <w:p w14:paraId="47BBAF7C" w14:textId="006EA7BE" w:rsidR="00FD3949" w:rsidRDefault="00FD3949" w:rsidP="00FD3949">
            <w:pPr>
              <w:spacing w:after="0"/>
              <w:rPr>
                <w:ins w:id="313" w:author="Samuel Dent" w:date="2022-05-04T06:00:00Z"/>
                <w:rFonts w:asciiTheme="minorHAnsi" w:hAnsiTheme="minorHAnsi"/>
              </w:rPr>
            </w:pPr>
            <w:ins w:id="314" w:author="Samuel Dent" w:date="2022-05-04T06:00:00Z">
              <w:r w:rsidRPr="539F7DE2">
                <w:rPr>
                  <w:rFonts w:asciiTheme="minorHAnsi" w:hAnsiTheme="minorHAnsi"/>
                </w:rPr>
                <w:t>IL-TRM_Effective_01012</w:t>
              </w:r>
              <w:r>
                <w:rPr>
                  <w:rFonts w:asciiTheme="minorHAnsi" w:hAnsiTheme="minorHAnsi"/>
                </w:rPr>
                <w:t>3</w:t>
              </w:r>
              <w:r w:rsidRPr="539F7DE2">
                <w:rPr>
                  <w:rFonts w:asciiTheme="minorHAnsi" w:hAnsiTheme="minorHAnsi"/>
                </w:rPr>
                <w:t>_v1</w:t>
              </w:r>
              <w:r>
                <w:rPr>
                  <w:rFonts w:asciiTheme="minorHAnsi" w:hAnsiTheme="minorHAnsi"/>
                </w:rPr>
                <w:t>1</w:t>
              </w:r>
              <w:r w:rsidRPr="539F7DE2">
                <w:rPr>
                  <w:rFonts w:asciiTheme="minorHAnsi" w:hAnsiTheme="minorHAnsi"/>
                </w:rPr>
                <w:t>.0_Vol_1_Overview_092</w:t>
              </w:r>
            </w:ins>
            <w:ins w:id="315" w:author="Sam Dent" w:date="2022-09-20T09:12:00Z">
              <w:r w:rsidR="003476EA">
                <w:rPr>
                  <w:rFonts w:asciiTheme="minorHAnsi" w:hAnsiTheme="minorHAnsi"/>
                </w:rPr>
                <w:t>3</w:t>
              </w:r>
            </w:ins>
            <w:ins w:id="316" w:author="Samuel Dent" w:date="2022-05-04T06:01:00Z">
              <w:del w:id="317" w:author="Sam Dent" w:date="2022-09-20T09:12:00Z">
                <w:r w:rsidR="00E06531" w:rsidDel="003476EA">
                  <w:rPr>
                    <w:rFonts w:asciiTheme="minorHAnsi" w:hAnsiTheme="minorHAnsi"/>
                  </w:rPr>
                  <w:delText>2</w:delText>
                </w:r>
              </w:del>
            </w:ins>
            <w:ins w:id="318" w:author="Samuel Dent" w:date="2022-05-04T06:00:00Z">
              <w:r w:rsidRPr="539F7DE2">
                <w:rPr>
                  <w:rFonts w:asciiTheme="minorHAnsi" w:hAnsiTheme="minorHAnsi"/>
                </w:rPr>
                <w:t>202</w:t>
              </w:r>
            </w:ins>
            <w:ins w:id="319" w:author="Samuel Dent" w:date="2022-05-04T06:01:00Z">
              <w:r w:rsidR="00E06531">
                <w:rPr>
                  <w:rFonts w:asciiTheme="minorHAnsi" w:hAnsiTheme="minorHAnsi"/>
                </w:rPr>
                <w:t>2</w:t>
              </w:r>
            </w:ins>
            <w:ins w:id="320" w:author="Samuel Dent" w:date="2022-05-04T06:00:00Z">
              <w:r w:rsidRPr="539F7DE2">
                <w:rPr>
                  <w:rFonts w:asciiTheme="minorHAnsi" w:hAnsiTheme="minorHAnsi"/>
                </w:rPr>
                <w:t>_Final</w:t>
              </w:r>
            </w:ins>
          </w:p>
          <w:p w14:paraId="06480AA9" w14:textId="24DAB3AB" w:rsidR="00FD3949" w:rsidRDefault="00FD3949" w:rsidP="00FD3949">
            <w:pPr>
              <w:spacing w:after="0"/>
              <w:rPr>
                <w:ins w:id="321" w:author="Samuel Dent" w:date="2022-05-04T06:00:00Z"/>
                <w:rFonts w:asciiTheme="minorHAnsi" w:hAnsiTheme="minorHAnsi"/>
              </w:rPr>
            </w:pPr>
            <w:ins w:id="322" w:author="Samuel Dent" w:date="2022-05-04T06:00:00Z">
              <w:r w:rsidRPr="539F7DE2">
                <w:rPr>
                  <w:rFonts w:asciiTheme="minorHAnsi" w:hAnsiTheme="minorHAnsi"/>
                </w:rPr>
                <w:t>IL-TRM_Effective_01012</w:t>
              </w:r>
              <w:r>
                <w:rPr>
                  <w:rFonts w:asciiTheme="minorHAnsi" w:hAnsiTheme="minorHAnsi"/>
                </w:rPr>
                <w:t>3</w:t>
              </w:r>
              <w:r w:rsidRPr="539F7DE2">
                <w:rPr>
                  <w:rFonts w:asciiTheme="minorHAnsi" w:hAnsiTheme="minorHAnsi"/>
                </w:rPr>
                <w:t>_v1</w:t>
              </w:r>
              <w:r>
                <w:rPr>
                  <w:rFonts w:asciiTheme="minorHAnsi" w:hAnsiTheme="minorHAnsi"/>
                </w:rPr>
                <w:t>1</w:t>
              </w:r>
              <w:r w:rsidRPr="539F7DE2">
                <w:rPr>
                  <w:rFonts w:asciiTheme="minorHAnsi" w:hAnsiTheme="minorHAnsi"/>
                </w:rPr>
                <w:t xml:space="preserve">.0_Vol_2_C_and_I_ </w:t>
              </w:r>
            </w:ins>
            <w:ins w:id="323" w:author="Samuel Dent" w:date="2022-05-04T06:01:00Z">
              <w:r w:rsidR="00E06531" w:rsidRPr="539F7DE2">
                <w:rPr>
                  <w:rFonts w:asciiTheme="minorHAnsi" w:hAnsiTheme="minorHAnsi"/>
                </w:rPr>
                <w:t>092</w:t>
              </w:r>
              <w:r w:rsidR="00E06531">
                <w:rPr>
                  <w:rFonts w:asciiTheme="minorHAnsi" w:hAnsiTheme="minorHAnsi"/>
                </w:rPr>
                <w:t>2</w:t>
              </w:r>
            </w:ins>
            <w:ins w:id="324" w:author="Sam Dent" w:date="2022-09-20T09:12:00Z">
              <w:r w:rsidR="003476EA">
                <w:rPr>
                  <w:rFonts w:asciiTheme="minorHAnsi" w:hAnsiTheme="minorHAnsi"/>
                </w:rPr>
                <w:t>3</w:t>
              </w:r>
            </w:ins>
            <w:ins w:id="325" w:author="Samuel Dent" w:date="2022-05-04T06:01:00Z">
              <w:del w:id="326" w:author="Sam Dent" w:date="2022-09-20T09:12:00Z">
                <w:r w:rsidR="00E06531" w:rsidRPr="539F7DE2" w:rsidDel="003476EA">
                  <w:rPr>
                    <w:rFonts w:asciiTheme="minorHAnsi" w:hAnsiTheme="minorHAnsi"/>
                  </w:rPr>
                  <w:delText>2</w:delText>
                </w:r>
              </w:del>
              <w:r w:rsidR="00E06531" w:rsidRPr="539F7DE2">
                <w:rPr>
                  <w:rFonts w:asciiTheme="minorHAnsi" w:hAnsiTheme="minorHAnsi"/>
                </w:rPr>
                <w:t>02</w:t>
              </w:r>
              <w:r w:rsidR="00E06531">
                <w:rPr>
                  <w:rFonts w:asciiTheme="minorHAnsi" w:hAnsiTheme="minorHAnsi"/>
                </w:rPr>
                <w:t>2</w:t>
              </w:r>
            </w:ins>
            <w:ins w:id="327" w:author="Samuel Dent" w:date="2022-05-04T06:00:00Z">
              <w:r w:rsidRPr="539F7DE2">
                <w:rPr>
                  <w:rFonts w:asciiTheme="minorHAnsi" w:hAnsiTheme="minorHAnsi"/>
                </w:rPr>
                <w:t>_Final</w:t>
              </w:r>
            </w:ins>
          </w:p>
          <w:p w14:paraId="14CD9B03" w14:textId="7A29DB11" w:rsidR="00FD3949" w:rsidRDefault="00FD3949" w:rsidP="00FD3949">
            <w:pPr>
              <w:spacing w:after="0"/>
              <w:rPr>
                <w:ins w:id="328" w:author="Samuel Dent" w:date="2022-05-04T06:00:00Z"/>
                <w:rFonts w:asciiTheme="minorHAnsi" w:hAnsiTheme="minorHAnsi"/>
              </w:rPr>
            </w:pPr>
            <w:ins w:id="329" w:author="Samuel Dent" w:date="2022-05-04T06:00:00Z">
              <w:r w:rsidRPr="539F7DE2">
                <w:rPr>
                  <w:rFonts w:asciiTheme="minorHAnsi" w:hAnsiTheme="minorHAnsi"/>
                </w:rPr>
                <w:t>IL-TRM_Effective_01012</w:t>
              </w:r>
              <w:r>
                <w:rPr>
                  <w:rFonts w:asciiTheme="minorHAnsi" w:hAnsiTheme="minorHAnsi"/>
                </w:rPr>
                <w:t>3</w:t>
              </w:r>
              <w:r w:rsidRPr="539F7DE2">
                <w:rPr>
                  <w:rFonts w:asciiTheme="minorHAnsi" w:hAnsiTheme="minorHAnsi"/>
                </w:rPr>
                <w:t>_v1</w:t>
              </w:r>
              <w:r>
                <w:rPr>
                  <w:rFonts w:asciiTheme="minorHAnsi" w:hAnsiTheme="minorHAnsi"/>
                </w:rPr>
                <w:t>1</w:t>
              </w:r>
              <w:r w:rsidRPr="539F7DE2">
                <w:rPr>
                  <w:rFonts w:asciiTheme="minorHAnsi" w:hAnsiTheme="minorHAnsi"/>
                </w:rPr>
                <w:t xml:space="preserve">.0_Vol_3_Res_ </w:t>
              </w:r>
            </w:ins>
            <w:ins w:id="330" w:author="Samuel Dent" w:date="2022-05-04T06:01:00Z">
              <w:r w:rsidR="00E06531" w:rsidRPr="539F7DE2">
                <w:rPr>
                  <w:rFonts w:asciiTheme="minorHAnsi" w:hAnsiTheme="minorHAnsi"/>
                </w:rPr>
                <w:t>092</w:t>
              </w:r>
            </w:ins>
            <w:ins w:id="331" w:author="Sam Dent" w:date="2022-09-20T09:12:00Z">
              <w:r w:rsidR="003476EA">
                <w:rPr>
                  <w:rFonts w:asciiTheme="minorHAnsi" w:hAnsiTheme="minorHAnsi"/>
                </w:rPr>
                <w:t>3</w:t>
              </w:r>
            </w:ins>
            <w:ins w:id="332" w:author="Samuel Dent" w:date="2022-05-04T06:01:00Z">
              <w:del w:id="333" w:author="Sam Dent" w:date="2022-09-20T09:12:00Z">
                <w:r w:rsidR="00E06531" w:rsidDel="003476EA">
                  <w:rPr>
                    <w:rFonts w:asciiTheme="minorHAnsi" w:hAnsiTheme="minorHAnsi"/>
                  </w:rPr>
                  <w:delText>2</w:delText>
                </w:r>
              </w:del>
              <w:r w:rsidR="00E06531" w:rsidRPr="539F7DE2">
                <w:rPr>
                  <w:rFonts w:asciiTheme="minorHAnsi" w:hAnsiTheme="minorHAnsi"/>
                </w:rPr>
                <w:t>202</w:t>
              </w:r>
              <w:r w:rsidR="00E06531">
                <w:rPr>
                  <w:rFonts w:asciiTheme="minorHAnsi" w:hAnsiTheme="minorHAnsi"/>
                </w:rPr>
                <w:t>2</w:t>
              </w:r>
            </w:ins>
            <w:ins w:id="334" w:author="Samuel Dent" w:date="2022-05-04T06:00:00Z">
              <w:r w:rsidRPr="539F7DE2">
                <w:rPr>
                  <w:rFonts w:asciiTheme="minorHAnsi" w:hAnsiTheme="minorHAnsi"/>
                </w:rPr>
                <w:t>_Final</w:t>
              </w:r>
            </w:ins>
          </w:p>
          <w:p w14:paraId="0B571F7A" w14:textId="082636ED" w:rsidR="00FD3949" w:rsidRPr="539F7DE2" w:rsidRDefault="00FD3949" w:rsidP="00FD3949">
            <w:pPr>
              <w:spacing w:after="0"/>
              <w:rPr>
                <w:ins w:id="335" w:author="Samuel Dent" w:date="2022-05-04T06:00:00Z"/>
                <w:rFonts w:asciiTheme="minorHAnsi" w:hAnsiTheme="minorHAnsi"/>
              </w:rPr>
            </w:pPr>
            <w:ins w:id="336" w:author="Samuel Dent" w:date="2022-05-04T06:00:00Z">
              <w:r w:rsidRPr="539F7DE2">
                <w:rPr>
                  <w:rFonts w:asciiTheme="minorHAnsi" w:hAnsiTheme="minorHAnsi"/>
                </w:rPr>
                <w:t>IL-TRM_Effective_01012</w:t>
              </w:r>
              <w:r>
                <w:rPr>
                  <w:rFonts w:asciiTheme="minorHAnsi" w:hAnsiTheme="minorHAnsi"/>
                </w:rPr>
                <w:t>3</w:t>
              </w:r>
              <w:r w:rsidRPr="539F7DE2">
                <w:rPr>
                  <w:rFonts w:asciiTheme="minorHAnsi" w:hAnsiTheme="minorHAnsi"/>
                </w:rPr>
                <w:t>_v1</w:t>
              </w:r>
              <w:r>
                <w:rPr>
                  <w:rFonts w:asciiTheme="minorHAnsi" w:hAnsiTheme="minorHAnsi"/>
                </w:rPr>
                <w:t>1</w:t>
              </w:r>
              <w:r w:rsidRPr="539F7DE2">
                <w:rPr>
                  <w:rFonts w:asciiTheme="minorHAnsi" w:hAnsiTheme="minorHAnsi"/>
                </w:rPr>
                <w:t xml:space="preserve">.0_Vol_4_X-Cutting_Measures_and_Attach_ </w:t>
              </w:r>
            </w:ins>
            <w:ins w:id="337" w:author="Samuel Dent" w:date="2022-05-04T06:01:00Z">
              <w:r w:rsidR="00E06531" w:rsidRPr="539F7DE2">
                <w:rPr>
                  <w:rFonts w:asciiTheme="minorHAnsi" w:hAnsiTheme="minorHAnsi"/>
                </w:rPr>
                <w:t>092</w:t>
              </w:r>
            </w:ins>
            <w:ins w:id="338" w:author="Sam Dent" w:date="2022-09-20T09:13:00Z">
              <w:r w:rsidR="003476EA">
                <w:rPr>
                  <w:rFonts w:asciiTheme="minorHAnsi" w:hAnsiTheme="minorHAnsi"/>
                </w:rPr>
                <w:t>3</w:t>
              </w:r>
            </w:ins>
            <w:ins w:id="339" w:author="Samuel Dent" w:date="2022-05-04T06:01:00Z">
              <w:del w:id="340" w:author="Sam Dent" w:date="2022-09-20T09:13:00Z">
                <w:r w:rsidR="00E06531" w:rsidDel="003476EA">
                  <w:rPr>
                    <w:rFonts w:asciiTheme="minorHAnsi" w:hAnsiTheme="minorHAnsi"/>
                  </w:rPr>
                  <w:delText>2</w:delText>
                </w:r>
              </w:del>
              <w:r w:rsidR="00E06531" w:rsidRPr="539F7DE2">
                <w:rPr>
                  <w:rFonts w:asciiTheme="minorHAnsi" w:hAnsiTheme="minorHAnsi"/>
                </w:rPr>
                <w:t>202</w:t>
              </w:r>
              <w:r w:rsidR="00E06531">
                <w:rPr>
                  <w:rFonts w:asciiTheme="minorHAnsi" w:hAnsiTheme="minorHAnsi"/>
                </w:rPr>
                <w:t>2</w:t>
              </w:r>
            </w:ins>
            <w:ins w:id="341" w:author="Samuel Dent" w:date="2022-05-04T06:00:00Z">
              <w:r w:rsidRPr="539F7DE2">
                <w:rPr>
                  <w:rFonts w:asciiTheme="minorHAnsi" w:hAnsiTheme="minorHAnsi"/>
                </w:rPr>
                <w:t>_Final</w:t>
              </w:r>
            </w:ins>
          </w:p>
        </w:tc>
        <w:tc>
          <w:tcPr>
            <w:tcW w:w="1395" w:type="dxa"/>
            <w:vAlign w:val="center"/>
          </w:tcPr>
          <w:p w14:paraId="285F3E6C" w14:textId="5C3D2E41" w:rsidR="00FD3949" w:rsidRDefault="00FD3949" w:rsidP="00FD3949">
            <w:pPr>
              <w:spacing w:after="0"/>
              <w:jc w:val="left"/>
              <w:rPr>
                <w:ins w:id="342" w:author="Samuel Dent" w:date="2022-05-04T06:00:00Z"/>
              </w:rPr>
            </w:pPr>
            <w:ins w:id="343" w:author="Samuel Dent" w:date="2022-05-04T06:00:00Z">
              <w:r>
                <w:t>1/1/2</w:t>
              </w:r>
            </w:ins>
            <w:ins w:id="344" w:author="Samuel Dent" w:date="2022-05-04T06:01:00Z">
              <w:r w:rsidR="00E06531">
                <w:t>3</w:t>
              </w:r>
            </w:ins>
          </w:p>
        </w:tc>
      </w:tr>
    </w:tbl>
    <w:p w14:paraId="755250AB" w14:textId="53C445B7" w:rsidR="00B55FE0" w:rsidRPr="009F7EC2" w:rsidRDefault="00B55FE0" w:rsidP="000400C1">
      <w:pPr>
        <w:pStyle w:val="Heading2"/>
      </w:pPr>
      <w:bookmarkStart w:id="345" w:name="_Toc437856289"/>
      <w:bookmarkStart w:id="346" w:name="_Toc437957187"/>
      <w:bookmarkStart w:id="347" w:name="_Toc438040350"/>
      <w:bookmarkStart w:id="348" w:name="_Toc113618406"/>
      <w:r w:rsidRPr="009F7EC2">
        <w:t>Summary of Measure Rev</w:t>
      </w:r>
      <w:r>
        <w:t>i</w:t>
      </w:r>
      <w:r w:rsidRPr="009F7EC2">
        <w:t>sions</w:t>
      </w:r>
      <w:bookmarkEnd w:id="345"/>
      <w:bookmarkEnd w:id="346"/>
      <w:bookmarkEnd w:id="347"/>
      <w:bookmarkEnd w:id="348"/>
    </w:p>
    <w:p w14:paraId="4475E124" w14:textId="02C7DBC4" w:rsidR="00DA676C" w:rsidRDefault="00DA676C" w:rsidP="00447701">
      <w:r>
        <w:t xml:space="preserve">The following tables summarize the evolution of measures that are new, revised or errata.  This version of the TRM </w:t>
      </w:r>
      <w:r w:rsidRPr="00792852">
        <w:t xml:space="preserve">contains </w:t>
      </w:r>
      <w:del w:id="349" w:author="Samuel Dent" w:date="2022-05-04T06:01:00Z">
        <w:r w:rsidR="00DB509E" w:rsidDel="00E06531">
          <w:delText>12</w:delText>
        </w:r>
        <w:r w:rsidR="00EB0401" w:rsidDel="00E06531">
          <w:delText>9</w:delText>
        </w:r>
        <w:r w:rsidR="004C5885" w:rsidDel="00E06531">
          <w:delText xml:space="preserve"> </w:delText>
        </w:r>
      </w:del>
      <w:ins w:id="350" w:author="Samuel Dent" w:date="2022-05-04T06:01:00Z">
        <w:del w:id="351" w:author="Sam Dent" w:date="2022-09-09T08:48:00Z">
          <w:r w:rsidR="00E06531" w:rsidDel="006441E1">
            <w:delText>X</w:delText>
          </w:r>
        </w:del>
      </w:ins>
      <w:ins w:id="352" w:author="Kalee Whitehouse" w:date="2022-06-21T13:00:00Z">
        <w:del w:id="353" w:author="Sam Dent" w:date="2022-09-09T08:48:00Z">
          <w:r w:rsidR="00CF19A0" w:rsidDel="006441E1">
            <w:delText>YZ</w:delText>
          </w:r>
        </w:del>
      </w:ins>
      <w:ins w:id="354" w:author="Sam Dent" w:date="2022-09-09T08:48:00Z">
        <w:r w:rsidR="006441E1">
          <w:t>15</w:t>
        </w:r>
      </w:ins>
      <w:ins w:id="355" w:author="Sam Dent" w:date="2022-09-09T10:41:00Z">
        <w:r w:rsidR="00BE0F07">
          <w:t>2</w:t>
        </w:r>
      </w:ins>
      <w:ins w:id="356" w:author="Samuel Dent" w:date="2022-05-04T06:01:00Z">
        <w:r w:rsidR="00E06531">
          <w:t xml:space="preserve"> </w:t>
        </w:r>
      </w:ins>
      <w:r w:rsidRPr="00274055">
        <w:t>measure</w:t>
      </w:r>
      <w:r>
        <w:t>-level changes as described in the following table.</w:t>
      </w:r>
    </w:p>
    <w:p w14:paraId="794AF9F7" w14:textId="72E770EA" w:rsidR="00DA676C" w:rsidRPr="009F7D5F" w:rsidRDefault="00DA676C" w:rsidP="00CD3283">
      <w:pPr>
        <w:pStyle w:val="Captions"/>
      </w:pPr>
      <w:bookmarkStart w:id="357" w:name="_Toc411599454"/>
      <w:bookmarkStart w:id="358" w:name="_Toc51846666"/>
      <w:r>
        <w:t xml:space="preserve">Table </w:t>
      </w:r>
      <w:r>
        <w:rPr>
          <w:noProof/>
        </w:rPr>
        <w:t>1</w:t>
      </w:r>
      <w:r>
        <w:t>.</w:t>
      </w:r>
      <w:r>
        <w:rPr>
          <w:noProof/>
        </w:rPr>
        <w:t>2</w:t>
      </w:r>
      <w:r>
        <w:t>: Summary of Measure Level Changes</w:t>
      </w:r>
      <w:bookmarkEnd w:id="357"/>
      <w:bookmarkEnd w:id="358"/>
    </w:p>
    <w:tbl>
      <w:tblPr>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5"/>
        <w:gridCol w:w="1238"/>
      </w:tblGrid>
      <w:tr w:rsidR="00DA676C" w:rsidRPr="009F7D5F" w14:paraId="1A6499EC" w14:textId="77777777" w:rsidTr="00986C87">
        <w:trPr>
          <w:trHeight w:val="20"/>
          <w:jc w:val="center"/>
        </w:trPr>
        <w:tc>
          <w:tcPr>
            <w:tcW w:w="1575" w:type="dxa"/>
            <w:shd w:val="clear" w:color="auto" w:fill="808080" w:themeFill="background1" w:themeFillShade="80"/>
            <w:noWrap/>
            <w:vAlign w:val="center"/>
          </w:tcPr>
          <w:p w14:paraId="4C647B68" w14:textId="77777777" w:rsidR="00DA676C" w:rsidRPr="009C362B" w:rsidRDefault="00DA676C" w:rsidP="000865BC">
            <w:pPr>
              <w:spacing w:after="0"/>
              <w:jc w:val="center"/>
              <w:rPr>
                <w:b/>
                <w:color w:val="FFFFFF" w:themeColor="background1"/>
              </w:rPr>
            </w:pPr>
            <w:r w:rsidRPr="009C362B">
              <w:rPr>
                <w:b/>
                <w:color w:val="FFFFFF" w:themeColor="background1"/>
              </w:rPr>
              <w:t>Change Type</w:t>
            </w:r>
          </w:p>
        </w:tc>
        <w:tc>
          <w:tcPr>
            <w:tcW w:w="1238" w:type="dxa"/>
            <w:shd w:val="clear" w:color="auto" w:fill="808080" w:themeFill="background1" w:themeFillShade="80"/>
            <w:vAlign w:val="center"/>
          </w:tcPr>
          <w:p w14:paraId="45DF163A" w14:textId="77777777" w:rsidR="00DA676C" w:rsidRPr="009C362B" w:rsidRDefault="00DA676C" w:rsidP="000865BC">
            <w:pPr>
              <w:spacing w:after="0"/>
              <w:jc w:val="center"/>
              <w:rPr>
                <w:b/>
                <w:color w:val="FFFFFF" w:themeColor="background1"/>
              </w:rPr>
            </w:pPr>
            <w:r w:rsidRPr="009C362B">
              <w:rPr>
                <w:b/>
                <w:color w:val="FFFFFF" w:themeColor="background1"/>
              </w:rPr>
              <w:t># Changes</w:t>
            </w:r>
          </w:p>
        </w:tc>
      </w:tr>
      <w:tr w:rsidR="00DA676C" w:rsidRPr="009F7D5F" w14:paraId="15D00E2F" w14:textId="77777777" w:rsidTr="00986C87">
        <w:trPr>
          <w:trHeight w:val="20"/>
          <w:jc w:val="center"/>
        </w:trPr>
        <w:tc>
          <w:tcPr>
            <w:tcW w:w="1575" w:type="dxa"/>
            <w:shd w:val="clear" w:color="auto" w:fill="auto"/>
            <w:noWrap/>
            <w:vAlign w:val="center"/>
            <w:hideMark/>
          </w:tcPr>
          <w:p w14:paraId="2071A6F6" w14:textId="77777777" w:rsidR="00DA676C" w:rsidRPr="009C362B" w:rsidRDefault="00DA676C" w:rsidP="000865BC">
            <w:pPr>
              <w:spacing w:after="0"/>
              <w:jc w:val="left"/>
            </w:pPr>
            <w:r w:rsidRPr="009C362B">
              <w:t>Errata</w:t>
            </w:r>
          </w:p>
        </w:tc>
        <w:tc>
          <w:tcPr>
            <w:tcW w:w="1238" w:type="dxa"/>
            <w:shd w:val="clear" w:color="auto" w:fill="auto"/>
            <w:vAlign w:val="center"/>
          </w:tcPr>
          <w:p w14:paraId="431EF5FF" w14:textId="51756E94" w:rsidR="00DA676C" w:rsidRPr="004F5036" w:rsidRDefault="00BE0F07" w:rsidP="000865BC">
            <w:pPr>
              <w:spacing w:after="0"/>
              <w:jc w:val="center"/>
            </w:pPr>
            <w:ins w:id="359" w:author="Sam Dent" w:date="2022-09-09T10:41:00Z">
              <w:r>
                <w:t>9</w:t>
              </w:r>
            </w:ins>
            <w:del w:id="360" w:author="Samuel Dent" w:date="2022-05-04T06:01:00Z">
              <w:r w:rsidR="00F63BE1" w:rsidDel="00E06531">
                <w:delText>9</w:delText>
              </w:r>
            </w:del>
          </w:p>
        </w:tc>
      </w:tr>
      <w:tr w:rsidR="00DA676C" w:rsidRPr="009F7D5F" w14:paraId="5F551A0F" w14:textId="77777777" w:rsidTr="00986C87">
        <w:trPr>
          <w:trHeight w:val="20"/>
          <w:jc w:val="center"/>
        </w:trPr>
        <w:tc>
          <w:tcPr>
            <w:tcW w:w="1575" w:type="dxa"/>
            <w:shd w:val="clear" w:color="auto" w:fill="auto"/>
            <w:noWrap/>
            <w:vAlign w:val="center"/>
            <w:hideMark/>
          </w:tcPr>
          <w:p w14:paraId="69BCCCAE" w14:textId="77777777" w:rsidR="00DA676C" w:rsidRPr="009C362B" w:rsidRDefault="00DA676C" w:rsidP="000865BC">
            <w:pPr>
              <w:spacing w:after="0"/>
              <w:jc w:val="left"/>
            </w:pPr>
            <w:r w:rsidRPr="009C362B">
              <w:t>Revision</w:t>
            </w:r>
          </w:p>
        </w:tc>
        <w:tc>
          <w:tcPr>
            <w:tcW w:w="1238" w:type="dxa"/>
            <w:shd w:val="clear" w:color="auto" w:fill="auto"/>
            <w:vAlign w:val="center"/>
          </w:tcPr>
          <w:p w14:paraId="0B05247A" w14:textId="39E3BEA8" w:rsidR="00DA676C" w:rsidRPr="005C28CD" w:rsidRDefault="00A31937" w:rsidP="000865BC">
            <w:pPr>
              <w:spacing w:after="0"/>
              <w:jc w:val="center"/>
            </w:pPr>
            <w:ins w:id="361" w:author="Sam Dent" w:date="2022-09-09T08:47:00Z">
              <w:r>
                <w:t>11</w:t>
              </w:r>
            </w:ins>
            <w:ins w:id="362" w:author="Sam Dent" w:date="2022-09-09T10:41:00Z">
              <w:r w:rsidR="00BE0F07">
                <w:t>9</w:t>
              </w:r>
            </w:ins>
            <w:del w:id="363" w:author="Samuel Dent" w:date="2022-05-04T06:01:00Z">
              <w:r w:rsidR="00392FD7" w:rsidDel="00E06531">
                <w:delText>101</w:delText>
              </w:r>
            </w:del>
          </w:p>
        </w:tc>
      </w:tr>
      <w:tr w:rsidR="00DA676C" w:rsidRPr="009F7D5F" w14:paraId="0028D65E" w14:textId="77777777" w:rsidTr="00986C87">
        <w:trPr>
          <w:trHeight w:val="20"/>
          <w:jc w:val="center"/>
        </w:trPr>
        <w:tc>
          <w:tcPr>
            <w:tcW w:w="1575" w:type="dxa"/>
            <w:shd w:val="clear" w:color="auto" w:fill="auto"/>
            <w:noWrap/>
            <w:vAlign w:val="center"/>
            <w:hideMark/>
          </w:tcPr>
          <w:p w14:paraId="5ED5A510" w14:textId="77777777" w:rsidR="00DA676C" w:rsidRPr="009C362B" w:rsidRDefault="00DA676C" w:rsidP="000865BC">
            <w:pPr>
              <w:spacing w:after="0"/>
              <w:jc w:val="left"/>
            </w:pPr>
            <w:r w:rsidRPr="009C362B">
              <w:t>New Measure</w:t>
            </w:r>
          </w:p>
        </w:tc>
        <w:tc>
          <w:tcPr>
            <w:tcW w:w="1238" w:type="dxa"/>
            <w:shd w:val="clear" w:color="auto" w:fill="auto"/>
            <w:vAlign w:val="center"/>
          </w:tcPr>
          <w:p w14:paraId="452A3B11" w14:textId="6E2D490F" w:rsidR="00DA676C" w:rsidRPr="005C28CD" w:rsidRDefault="00A31937" w:rsidP="000865BC">
            <w:pPr>
              <w:spacing w:after="0"/>
              <w:jc w:val="center"/>
            </w:pPr>
            <w:ins w:id="364" w:author="Sam Dent" w:date="2022-09-09T08:47:00Z">
              <w:r>
                <w:t>23</w:t>
              </w:r>
            </w:ins>
            <w:del w:id="365" w:author="Samuel Dent" w:date="2022-05-04T06:01:00Z">
              <w:r w:rsidR="00F63BE1" w:rsidDel="00E06531">
                <w:delText>19</w:delText>
              </w:r>
            </w:del>
          </w:p>
        </w:tc>
      </w:tr>
      <w:tr w:rsidR="00182945" w:rsidRPr="00280744" w14:paraId="587CD100" w14:textId="77777777" w:rsidTr="00986C87">
        <w:trPr>
          <w:trHeight w:val="20"/>
          <w:jc w:val="center"/>
        </w:trPr>
        <w:tc>
          <w:tcPr>
            <w:tcW w:w="1575" w:type="dxa"/>
            <w:shd w:val="clear" w:color="auto" w:fill="auto"/>
            <w:noWrap/>
            <w:vAlign w:val="center"/>
          </w:tcPr>
          <w:p w14:paraId="076AE1AF" w14:textId="0814132F" w:rsidR="00182945" w:rsidRPr="009C362B" w:rsidRDefault="00182945" w:rsidP="000865BC">
            <w:pPr>
              <w:spacing w:after="0"/>
              <w:jc w:val="left"/>
            </w:pPr>
            <w:r>
              <w:t>Retired</w:t>
            </w:r>
          </w:p>
        </w:tc>
        <w:tc>
          <w:tcPr>
            <w:tcW w:w="1238" w:type="dxa"/>
            <w:shd w:val="clear" w:color="auto" w:fill="auto"/>
            <w:vAlign w:val="center"/>
          </w:tcPr>
          <w:p w14:paraId="2A60A3E8" w14:textId="0C5DD33E" w:rsidR="00182945" w:rsidRPr="005C28CD" w:rsidRDefault="00A31937" w:rsidP="000865BC">
            <w:pPr>
              <w:spacing w:after="0"/>
              <w:jc w:val="center"/>
            </w:pPr>
            <w:ins w:id="366" w:author="Sam Dent" w:date="2022-09-09T08:47:00Z">
              <w:r>
                <w:t>1</w:t>
              </w:r>
            </w:ins>
            <w:del w:id="367" w:author="Samuel Dent" w:date="2022-05-04T06:01:00Z">
              <w:r w:rsidR="00F63BE1" w:rsidDel="00E06531">
                <w:delText>0</w:delText>
              </w:r>
            </w:del>
          </w:p>
        </w:tc>
      </w:tr>
      <w:tr w:rsidR="00DA676C" w:rsidRPr="00280744" w14:paraId="3B0E36B7" w14:textId="77777777" w:rsidTr="00986C87">
        <w:trPr>
          <w:trHeight w:val="20"/>
          <w:jc w:val="center"/>
        </w:trPr>
        <w:tc>
          <w:tcPr>
            <w:tcW w:w="1575" w:type="dxa"/>
            <w:shd w:val="clear" w:color="auto" w:fill="auto"/>
            <w:noWrap/>
            <w:vAlign w:val="center"/>
            <w:hideMark/>
          </w:tcPr>
          <w:p w14:paraId="39B489CC" w14:textId="77777777" w:rsidR="00DA676C" w:rsidRPr="009C362B" w:rsidRDefault="00DA676C" w:rsidP="000865BC">
            <w:pPr>
              <w:spacing w:after="0"/>
              <w:jc w:val="left"/>
            </w:pPr>
            <w:r w:rsidRPr="009C362B">
              <w:t>Total Changes</w:t>
            </w:r>
          </w:p>
        </w:tc>
        <w:tc>
          <w:tcPr>
            <w:tcW w:w="1238" w:type="dxa"/>
            <w:shd w:val="clear" w:color="auto" w:fill="auto"/>
            <w:vAlign w:val="center"/>
          </w:tcPr>
          <w:p w14:paraId="5E17330C" w14:textId="5B266A7B" w:rsidR="00DA676C" w:rsidRPr="005C28CD" w:rsidRDefault="00A31937" w:rsidP="000865BC">
            <w:pPr>
              <w:spacing w:after="0"/>
              <w:jc w:val="center"/>
            </w:pPr>
            <w:ins w:id="368" w:author="Sam Dent" w:date="2022-09-09T08:47:00Z">
              <w:r>
                <w:t>15</w:t>
              </w:r>
            </w:ins>
            <w:ins w:id="369" w:author="Sam Dent" w:date="2022-09-09T10:41:00Z">
              <w:r w:rsidR="00BE0F07">
                <w:t>2</w:t>
              </w:r>
            </w:ins>
            <w:del w:id="370" w:author="Samuel Dent" w:date="2022-05-04T06:01:00Z">
              <w:r w:rsidR="00DB509E" w:rsidDel="00E06531">
                <w:delText>12</w:delText>
              </w:r>
              <w:r w:rsidR="00392FD7" w:rsidDel="00E06531">
                <w:delText>9</w:delText>
              </w:r>
            </w:del>
          </w:p>
        </w:tc>
      </w:tr>
    </w:tbl>
    <w:p w14:paraId="2B55DEC7" w14:textId="77777777" w:rsidR="00DA676C" w:rsidRDefault="00DA676C" w:rsidP="00DA676C">
      <w:pPr>
        <w:jc w:val="left"/>
      </w:pPr>
    </w:p>
    <w:p w14:paraId="18503909" w14:textId="70CA5AD9" w:rsidR="00DA676C" w:rsidRDefault="00DA676C" w:rsidP="00447701">
      <w:r>
        <w:t xml:space="preserve">The ‘Change Type’ column indicates what kind of change </w:t>
      </w:r>
      <w:r w:rsidR="0097689B">
        <w:t xml:space="preserve">each measure has gone through. </w:t>
      </w:r>
      <w:r>
        <w:t xml:space="preserve">Specifically, when a measure error was identified and the TAC process resulted in a consensus, the measure is identified here as an ‘Errata’.  In these </w:t>
      </w:r>
      <w:r w:rsidR="009E2028">
        <w:t>instances,</w:t>
      </w:r>
      <w:r>
        <w:t xml:space="preserve"> the measure code indicates that a new version of the measure has been published, and that the effective date of the measure dates back to </w:t>
      </w:r>
      <w:r w:rsidR="00E3590F">
        <w:t xml:space="preserve">January </w:t>
      </w:r>
      <w:r>
        <w:t xml:space="preserve">1, </w:t>
      </w:r>
      <w:r w:rsidR="00B835A2">
        <w:t>20</w:t>
      </w:r>
      <w:r w:rsidR="00CB51F6">
        <w:t>2</w:t>
      </w:r>
      <w:del w:id="371" w:author="Samuel Dent" w:date="2022-05-04T06:01:00Z">
        <w:r w:rsidR="004C5885" w:rsidDel="00E06531">
          <w:delText>1</w:delText>
        </w:r>
      </w:del>
      <w:ins w:id="372" w:author="Samuel Dent" w:date="2022-05-04T06:01:00Z">
        <w:r w:rsidR="00E06531">
          <w:t>2</w:t>
        </w:r>
      </w:ins>
      <w:r w:rsidR="0097689B">
        <w:t xml:space="preserve">. </w:t>
      </w:r>
      <w:r>
        <w:t xml:space="preserve">Measures that are identified as ‘Revised’ were included in the </w:t>
      </w:r>
      <w:del w:id="373" w:author="Sam Dent" w:date="2022-09-09T08:48:00Z">
        <w:r w:rsidR="007048A7" w:rsidDel="006441E1">
          <w:delText xml:space="preserve">eighth </w:delText>
        </w:r>
      </w:del>
      <w:ins w:id="374" w:author="Sam Dent" w:date="2022-09-09T08:48:00Z">
        <w:r w:rsidR="006441E1">
          <w:t xml:space="preserve">tenth </w:t>
        </w:r>
      </w:ins>
      <w:r>
        <w:t xml:space="preserve">edition of the </w:t>
      </w:r>
      <w:r w:rsidR="009E2028">
        <w:t>TRM and</w:t>
      </w:r>
      <w:r>
        <w:t xml:space="preserve"> have been update</w:t>
      </w:r>
      <w:r w:rsidR="0097689B">
        <w:t xml:space="preserve">d for this edition of the TRM. </w:t>
      </w:r>
      <w:r>
        <w:t xml:space="preserve">Both ‘Revised’ and ‘New Measure(s)’ have an effective date of </w:t>
      </w:r>
      <w:r w:rsidR="00CD7B1C">
        <w:t xml:space="preserve">January </w:t>
      </w:r>
      <w:r>
        <w:t xml:space="preserve">1, </w:t>
      </w:r>
      <w:r w:rsidR="00B835A2">
        <w:t>20</w:t>
      </w:r>
      <w:r w:rsidR="00FA0ED4">
        <w:t>2</w:t>
      </w:r>
      <w:del w:id="375" w:author="Samuel Dent" w:date="2022-05-04T06:01:00Z">
        <w:r w:rsidR="004C5885" w:rsidDel="00E06531">
          <w:delText>2</w:delText>
        </w:r>
      </w:del>
      <w:ins w:id="376" w:author="Samuel Dent" w:date="2022-05-04T06:01:00Z">
        <w:r w:rsidR="00E06531">
          <w:t>3</w:t>
        </w:r>
      </w:ins>
      <w:r>
        <w:t xml:space="preserve">.  </w:t>
      </w:r>
    </w:p>
    <w:p w14:paraId="0BB056D4" w14:textId="7BF2659A" w:rsidR="00514253" w:rsidRDefault="00DA676C" w:rsidP="00447701">
      <w:r>
        <w:t xml:space="preserve">The following table provides an overview of </w:t>
      </w:r>
      <w:r w:rsidRPr="00792852">
        <w:t xml:space="preserve">the </w:t>
      </w:r>
      <w:del w:id="377" w:author="Samuel Dent" w:date="2022-05-04T06:01:00Z">
        <w:r w:rsidR="00A0260F" w:rsidDel="00E06531">
          <w:delText>12</w:delText>
        </w:r>
        <w:r w:rsidR="00EB0401" w:rsidDel="00E06531">
          <w:delText>9</w:delText>
        </w:r>
        <w:r w:rsidR="004C5885" w:rsidRPr="00792852" w:rsidDel="00E06531">
          <w:delText xml:space="preserve"> </w:delText>
        </w:r>
      </w:del>
      <w:ins w:id="378" w:author="Samuel Dent" w:date="2022-05-04T06:01:00Z">
        <w:del w:id="379" w:author="Sam Dent" w:date="2022-09-09T08:49:00Z">
          <w:r w:rsidR="00E06531" w:rsidDel="00797FDB">
            <w:delText>X</w:delText>
          </w:r>
        </w:del>
      </w:ins>
      <w:ins w:id="380" w:author="Kalee Whitehouse" w:date="2022-06-21T13:00:00Z">
        <w:del w:id="381" w:author="Sam Dent" w:date="2022-09-09T08:49:00Z">
          <w:r w:rsidR="00CF19A0" w:rsidDel="00797FDB">
            <w:delText>YZ</w:delText>
          </w:r>
        </w:del>
      </w:ins>
      <w:ins w:id="382" w:author="Sam Dent" w:date="2022-09-09T08:49:00Z">
        <w:r w:rsidR="00797FDB">
          <w:t>15</w:t>
        </w:r>
      </w:ins>
      <w:ins w:id="383" w:author="Sam Dent" w:date="2022-09-09T10:41:00Z">
        <w:r w:rsidR="00BE0F07">
          <w:t>2</w:t>
        </w:r>
      </w:ins>
      <w:ins w:id="384" w:author="Samuel Dent" w:date="2022-05-04T06:01:00Z">
        <w:r w:rsidR="00E06531" w:rsidRPr="00792852">
          <w:t xml:space="preserve"> </w:t>
        </w:r>
      </w:ins>
      <w:r w:rsidRPr="00792852">
        <w:t>measure</w:t>
      </w:r>
      <w:r w:rsidRPr="00274055">
        <w:t>-level changes that are included in this version of the TRM.</w:t>
      </w:r>
    </w:p>
    <w:p w14:paraId="1362BFF8" w14:textId="77777777" w:rsidR="003448EE" w:rsidRDefault="003448EE" w:rsidP="00447701"/>
    <w:p w14:paraId="06FFB61F" w14:textId="77777777" w:rsidR="00514253" w:rsidRDefault="00514253" w:rsidP="00447701">
      <w:pPr>
        <w:sectPr w:rsidR="00514253">
          <w:headerReference w:type="default" r:id="rId19"/>
          <w:pgSz w:w="12240" w:h="15840"/>
          <w:pgMar w:top="1440" w:right="1440" w:bottom="1440" w:left="1440" w:header="720" w:footer="720" w:gutter="0"/>
          <w:cols w:space="720"/>
          <w:docGrid w:linePitch="360"/>
        </w:sectPr>
      </w:pPr>
    </w:p>
    <w:p w14:paraId="5CC19232" w14:textId="3D52A04D" w:rsidR="00DA676C" w:rsidRDefault="00DA676C" w:rsidP="00CD3283">
      <w:pPr>
        <w:pStyle w:val="Captions"/>
        <w:rPr>
          <w:ins w:id="385" w:author="Sam Dent" w:date="2022-09-09T08:49:00Z"/>
        </w:rPr>
      </w:pPr>
      <w:bookmarkStart w:id="386" w:name="_Toc411514769"/>
      <w:bookmarkStart w:id="387" w:name="_Toc411515469"/>
      <w:bookmarkStart w:id="388" w:name="_Toc411599455"/>
      <w:bookmarkStart w:id="389" w:name="_Toc51846667"/>
      <w:r w:rsidRPr="007A2593">
        <w:lastRenderedPageBreak/>
        <w:t xml:space="preserve">Table </w:t>
      </w:r>
      <w:r w:rsidRPr="00447701">
        <w:t>1</w:t>
      </w:r>
      <w:r w:rsidRPr="007A2593">
        <w:t>.</w:t>
      </w:r>
      <w:r w:rsidRPr="00447701">
        <w:t xml:space="preserve">3: Summary of Measure </w:t>
      </w:r>
      <w:r w:rsidRPr="007A2593">
        <w:t>Revisions</w:t>
      </w:r>
      <w:bookmarkEnd w:id="386"/>
      <w:bookmarkEnd w:id="387"/>
      <w:bookmarkEnd w:id="388"/>
      <w:bookmarkEnd w:id="389"/>
    </w:p>
    <w:tbl>
      <w:tblPr>
        <w:tblW w:w="13253" w:type="dxa"/>
        <w:tblLook w:val="04A0" w:firstRow="1" w:lastRow="0" w:firstColumn="1" w:lastColumn="0" w:noHBand="0" w:noVBand="1"/>
        <w:tblPrChange w:id="390" w:author="Sam Dent" w:date="2022-09-09T10:40:00Z">
          <w:tblPr>
            <w:tblW w:w="13500" w:type="dxa"/>
            <w:tblLook w:val="04A0" w:firstRow="1" w:lastRow="0" w:firstColumn="1" w:lastColumn="0" w:noHBand="0" w:noVBand="1"/>
          </w:tblPr>
        </w:tblPrChange>
      </w:tblPr>
      <w:tblGrid>
        <w:gridCol w:w="1157"/>
        <w:gridCol w:w="1261"/>
        <w:gridCol w:w="2084"/>
        <w:gridCol w:w="2482"/>
        <w:gridCol w:w="930"/>
        <w:gridCol w:w="4305"/>
        <w:gridCol w:w="1034"/>
        <w:tblGridChange w:id="391">
          <w:tblGrid>
            <w:gridCol w:w="1092"/>
            <w:gridCol w:w="65"/>
            <w:gridCol w:w="1196"/>
            <w:gridCol w:w="65"/>
            <w:gridCol w:w="2025"/>
            <w:gridCol w:w="59"/>
            <w:gridCol w:w="2423"/>
            <w:gridCol w:w="59"/>
            <w:gridCol w:w="188"/>
            <w:gridCol w:w="686"/>
            <w:gridCol w:w="56"/>
            <w:gridCol w:w="191"/>
            <w:gridCol w:w="4114"/>
            <w:gridCol w:w="247"/>
            <w:gridCol w:w="787"/>
            <w:gridCol w:w="247"/>
          </w:tblGrid>
        </w:tblGridChange>
      </w:tblGrid>
      <w:tr w:rsidR="008F2DEE" w:rsidRPr="008F2DEE" w14:paraId="578A9A64" w14:textId="77777777" w:rsidTr="008D55F9">
        <w:trPr>
          <w:trHeight w:val="480"/>
          <w:tblHeader/>
          <w:ins w:id="392" w:author="Sam Dent" w:date="2022-09-09T10:40:00Z"/>
          <w:trPrChange w:id="393" w:author="Sam Dent" w:date="2022-09-09T10:40:00Z">
            <w:trPr>
              <w:trHeight w:val="480"/>
            </w:trPr>
          </w:trPrChange>
        </w:trPr>
        <w:tc>
          <w:tcPr>
            <w:tcW w:w="1157" w:type="dxa"/>
            <w:tcBorders>
              <w:top w:val="single" w:sz="4" w:space="0" w:color="auto"/>
              <w:left w:val="single" w:sz="4" w:space="0" w:color="auto"/>
              <w:bottom w:val="single" w:sz="4" w:space="0" w:color="auto"/>
              <w:right w:val="single" w:sz="4" w:space="0" w:color="auto"/>
            </w:tcBorders>
            <w:shd w:val="clear" w:color="000000" w:fill="808080"/>
            <w:vAlign w:val="center"/>
            <w:hideMark/>
            <w:tcPrChange w:id="394" w:author="Sam Dent" w:date="2022-09-09T10:40:00Z">
              <w:tcPr>
                <w:tcW w:w="957" w:type="dxa"/>
                <w:tcBorders>
                  <w:top w:val="single" w:sz="4" w:space="0" w:color="auto"/>
                  <w:left w:val="single" w:sz="4" w:space="0" w:color="auto"/>
                  <w:bottom w:val="single" w:sz="4" w:space="0" w:color="auto"/>
                  <w:right w:val="single" w:sz="4" w:space="0" w:color="auto"/>
                </w:tcBorders>
                <w:shd w:val="clear" w:color="000000" w:fill="808080"/>
                <w:vAlign w:val="center"/>
                <w:hideMark/>
              </w:tcPr>
            </w:tcPrChange>
          </w:tcPr>
          <w:p w14:paraId="2F996CF7" w14:textId="77777777" w:rsidR="008F2DEE" w:rsidRPr="008F2DEE" w:rsidRDefault="008F2DEE" w:rsidP="008F2DEE">
            <w:pPr>
              <w:widowControl/>
              <w:spacing w:after="0"/>
              <w:jc w:val="center"/>
              <w:rPr>
                <w:ins w:id="395" w:author="Sam Dent" w:date="2022-09-09T10:40:00Z"/>
                <w:rFonts w:cs="Calibri"/>
                <w:b/>
                <w:bCs/>
                <w:color w:val="FFFFFF"/>
                <w:sz w:val="18"/>
                <w:szCs w:val="18"/>
              </w:rPr>
            </w:pPr>
            <w:ins w:id="396" w:author="Sam Dent" w:date="2022-09-09T10:40:00Z">
              <w:r w:rsidRPr="008F2DEE">
                <w:rPr>
                  <w:rFonts w:cs="Calibri"/>
                  <w:b/>
                  <w:bCs/>
                  <w:color w:val="FFFFFF"/>
                  <w:sz w:val="18"/>
                  <w:szCs w:val="18"/>
                </w:rPr>
                <w:t>Volume</w:t>
              </w:r>
            </w:ins>
          </w:p>
        </w:tc>
        <w:tc>
          <w:tcPr>
            <w:tcW w:w="1261" w:type="dxa"/>
            <w:tcBorders>
              <w:top w:val="single" w:sz="4" w:space="0" w:color="auto"/>
              <w:left w:val="nil"/>
              <w:bottom w:val="single" w:sz="4" w:space="0" w:color="auto"/>
              <w:right w:val="single" w:sz="4" w:space="0" w:color="auto"/>
            </w:tcBorders>
            <w:shd w:val="clear" w:color="000000" w:fill="808080"/>
            <w:vAlign w:val="center"/>
            <w:hideMark/>
            <w:tcPrChange w:id="397" w:author="Sam Dent" w:date="2022-09-09T10:40:00Z">
              <w:tcPr>
                <w:tcW w:w="1075" w:type="dxa"/>
                <w:gridSpan w:val="2"/>
                <w:tcBorders>
                  <w:top w:val="single" w:sz="4" w:space="0" w:color="auto"/>
                  <w:left w:val="nil"/>
                  <w:bottom w:val="single" w:sz="4" w:space="0" w:color="auto"/>
                  <w:right w:val="single" w:sz="4" w:space="0" w:color="auto"/>
                </w:tcBorders>
                <w:shd w:val="clear" w:color="000000" w:fill="808080"/>
                <w:vAlign w:val="center"/>
                <w:hideMark/>
              </w:tcPr>
            </w:tcPrChange>
          </w:tcPr>
          <w:p w14:paraId="2BF60C63" w14:textId="77777777" w:rsidR="008F2DEE" w:rsidRPr="008F2DEE" w:rsidRDefault="008F2DEE" w:rsidP="008F2DEE">
            <w:pPr>
              <w:widowControl/>
              <w:spacing w:after="0"/>
              <w:jc w:val="center"/>
              <w:rPr>
                <w:ins w:id="398" w:author="Sam Dent" w:date="2022-09-09T10:40:00Z"/>
                <w:rFonts w:cs="Calibri"/>
                <w:b/>
                <w:bCs/>
                <w:color w:val="FFFFFF"/>
                <w:sz w:val="18"/>
                <w:szCs w:val="18"/>
              </w:rPr>
            </w:pPr>
            <w:ins w:id="399" w:author="Sam Dent" w:date="2022-09-09T10:40:00Z">
              <w:r w:rsidRPr="008F2DEE">
                <w:rPr>
                  <w:rFonts w:cs="Calibri"/>
                  <w:b/>
                  <w:bCs/>
                  <w:color w:val="FFFFFF"/>
                  <w:sz w:val="18"/>
                  <w:szCs w:val="18"/>
                </w:rPr>
                <w:t>End Use</w:t>
              </w:r>
            </w:ins>
          </w:p>
        </w:tc>
        <w:tc>
          <w:tcPr>
            <w:tcW w:w="2084" w:type="dxa"/>
            <w:tcBorders>
              <w:top w:val="single" w:sz="4" w:space="0" w:color="auto"/>
              <w:left w:val="nil"/>
              <w:bottom w:val="single" w:sz="4" w:space="0" w:color="auto"/>
              <w:right w:val="single" w:sz="4" w:space="0" w:color="auto"/>
            </w:tcBorders>
            <w:shd w:val="clear" w:color="000000" w:fill="808080"/>
            <w:vAlign w:val="center"/>
            <w:hideMark/>
            <w:tcPrChange w:id="400" w:author="Sam Dent" w:date="2022-09-09T10:40:00Z">
              <w:tcPr>
                <w:tcW w:w="2127" w:type="dxa"/>
                <w:gridSpan w:val="2"/>
                <w:tcBorders>
                  <w:top w:val="single" w:sz="4" w:space="0" w:color="auto"/>
                  <w:left w:val="nil"/>
                  <w:bottom w:val="single" w:sz="4" w:space="0" w:color="auto"/>
                  <w:right w:val="single" w:sz="4" w:space="0" w:color="auto"/>
                </w:tcBorders>
                <w:shd w:val="clear" w:color="000000" w:fill="808080"/>
                <w:vAlign w:val="center"/>
                <w:hideMark/>
              </w:tcPr>
            </w:tcPrChange>
          </w:tcPr>
          <w:p w14:paraId="1945E9FA" w14:textId="77777777" w:rsidR="008F2DEE" w:rsidRPr="008F2DEE" w:rsidRDefault="008F2DEE" w:rsidP="008F2DEE">
            <w:pPr>
              <w:widowControl/>
              <w:spacing w:after="0"/>
              <w:jc w:val="center"/>
              <w:rPr>
                <w:ins w:id="401" w:author="Sam Dent" w:date="2022-09-09T10:40:00Z"/>
                <w:rFonts w:cs="Calibri"/>
                <w:b/>
                <w:bCs/>
                <w:color w:val="FFFFFF"/>
                <w:sz w:val="18"/>
                <w:szCs w:val="18"/>
              </w:rPr>
            </w:pPr>
            <w:ins w:id="402" w:author="Sam Dent" w:date="2022-09-09T10:40:00Z">
              <w:r w:rsidRPr="008F2DEE">
                <w:rPr>
                  <w:rFonts w:cs="Calibri"/>
                  <w:b/>
                  <w:bCs/>
                  <w:color w:val="FFFFFF"/>
                  <w:sz w:val="18"/>
                  <w:szCs w:val="18"/>
                </w:rPr>
                <w:t>Measure Name</w:t>
              </w:r>
            </w:ins>
          </w:p>
        </w:tc>
        <w:tc>
          <w:tcPr>
            <w:tcW w:w="2482" w:type="dxa"/>
            <w:tcBorders>
              <w:top w:val="single" w:sz="4" w:space="0" w:color="auto"/>
              <w:left w:val="nil"/>
              <w:bottom w:val="single" w:sz="4" w:space="0" w:color="auto"/>
              <w:right w:val="single" w:sz="4" w:space="0" w:color="auto"/>
            </w:tcBorders>
            <w:shd w:val="clear" w:color="000000" w:fill="808080"/>
            <w:vAlign w:val="center"/>
            <w:hideMark/>
            <w:tcPrChange w:id="403" w:author="Sam Dent" w:date="2022-09-09T10:40:00Z">
              <w:tcPr>
                <w:tcW w:w="2729" w:type="dxa"/>
                <w:gridSpan w:val="4"/>
                <w:tcBorders>
                  <w:top w:val="single" w:sz="4" w:space="0" w:color="auto"/>
                  <w:left w:val="nil"/>
                  <w:bottom w:val="single" w:sz="4" w:space="0" w:color="auto"/>
                  <w:right w:val="single" w:sz="4" w:space="0" w:color="auto"/>
                </w:tcBorders>
                <w:shd w:val="clear" w:color="000000" w:fill="808080"/>
                <w:vAlign w:val="center"/>
                <w:hideMark/>
              </w:tcPr>
            </w:tcPrChange>
          </w:tcPr>
          <w:p w14:paraId="2A2DD9E6" w14:textId="77777777" w:rsidR="008F2DEE" w:rsidRPr="008F2DEE" w:rsidRDefault="008F2DEE" w:rsidP="008F2DEE">
            <w:pPr>
              <w:widowControl/>
              <w:spacing w:after="0"/>
              <w:jc w:val="center"/>
              <w:rPr>
                <w:ins w:id="404" w:author="Sam Dent" w:date="2022-09-09T10:40:00Z"/>
                <w:rFonts w:cs="Calibri"/>
                <w:b/>
                <w:bCs/>
                <w:color w:val="FFFFFF"/>
                <w:sz w:val="18"/>
                <w:szCs w:val="18"/>
              </w:rPr>
            </w:pPr>
            <w:ins w:id="405" w:author="Sam Dent" w:date="2022-09-09T10:40:00Z">
              <w:r w:rsidRPr="008F2DEE">
                <w:rPr>
                  <w:rFonts w:cs="Calibri"/>
                  <w:b/>
                  <w:bCs/>
                  <w:color w:val="FFFFFF"/>
                  <w:sz w:val="18"/>
                  <w:szCs w:val="18"/>
                </w:rPr>
                <w:t>Measure Code</w:t>
              </w:r>
            </w:ins>
          </w:p>
        </w:tc>
        <w:tc>
          <w:tcPr>
            <w:tcW w:w="930" w:type="dxa"/>
            <w:tcBorders>
              <w:top w:val="single" w:sz="4" w:space="0" w:color="auto"/>
              <w:left w:val="nil"/>
              <w:bottom w:val="single" w:sz="4" w:space="0" w:color="auto"/>
              <w:right w:val="single" w:sz="4" w:space="0" w:color="auto"/>
            </w:tcBorders>
            <w:shd w:val="clear" w:color="000000" w:fill="808080"/>
            <w:vAlign w:val="center"/>
            <w:hideMark/>
            <w:tcPrChange w:id="406" w:author="Sam Dent" w:date="2022-09-09T10:40:00Z">
              <w:tcPr>
                <w:tcW w:w="951" w:type="dxa"/>
                <w:gridSpan w:val="3"/>
                <w:tcBorders>
                  <w:top w:val="single" w:sz="4" w:space="0" w:color="auto"/>
                  <w:left w:val="nil"/>
                  <w:bottom w:val="single" w:sz="4" w:space="0" w:color="auto"/>
                  <w:right w:val="single" w:sz="4" w:space="0" w:color="auto"/>
                </w:tcBorders>
                <w:shd w:val="clear" w:color="000000" w:fill="808080"/>
                <w:vAlign w:val="center"/>
                <w:hideMark/>
              </w:tcPr>
            </w:tcPrChange>
          </w:tcPr>
          <w:p w14:paraId="3C0D25FB" w14:textId="77777777" w:rsidR="008F2DEE" w:rsidRPr="008F2DEE" w:rsidRDefault="008F2DEE" w:rsidP="008F2DEE">
            <w:pPr>
              <w:widowControl/>
              <w:spacing w:after="0"/>
              <w:jc w:val="center"/>
              <w:rPr>
                <w:ins w:id="407" w:author="Sam Dent" w:date="2022-09-09T10:40:00Z"/>
                <w:rFonts w:cs="Calibri"/>
                <w:b/>
                <w:bCs/>
                <w:color w:val="FFFFFF"/>
                <w:sz w:val="18"/>
                <w:szCs w:val="18"/>
              </w:rPr>
            </w:pPr>
            <w:ins w:id="408" w:author="Sam Dent" w:date="2022-09-09T10:40:00Z">
              <w:r w:rsidRPr="008F2DEE">
                <w:rPr>
                  <w:rFonts w:cs="Calibri"/>
                  <w:b/>
                  <w:bCs/>
                  <w:color w:val="FFFFFF"/>
                  <w:sz w:val="18"/>
                  <w:szCs w:val="18"/>
                </w:rPr>
                <w:t>Change Type</w:t>
              </w:r>
            </w:ins>
          </w:p>
        </w:tc>
        <w:tc>
          <w:tcPr>
            <w:tcW w:w="4305" w:type="dxa"/>
            <w:tcBorders>
              <w:top w:val="single" w:sz="4" w:space="0" w:color="auto"/>
              <w:left w:val="nil"/>
              <w:bottom w:val="single" w:sz="4" w:space="0" w:color="auto"/>
              <w:right w:val="single" w:sz="4" w:space="0" w:color="auto"/>
            </w:tcBorders>
            <w:shd w:val="clear" w:color="000000" w:fill="808080"/>
            <w:vAlign w:val="center"/>
            <w:hideMark/>
            <w:tcPrChange w:id="409" w:author="Sam Dent" w:date="2022-09-09T10:40:00Z">
              <w:tcPr>
                <w:tcW w:w="4704" w:type="dxa"/>
                <w:gridSpan w:val="2"/>
                <w:tcBorders>
                  <w:top w:val="single" w:sz="4" w:space="0" w:color="auto"/>
                  <w:left w:val="nil"/>
                  <w:bottom w:val="single" w:sz="4" w:space="0" w:color="auto"/>
                  <w:right w:val="single" w:sz="4" w:space="0" w:color="auto"/>
                </w:tcBorders>
                <w:shd w:val="clear" w:color="000000" w:fill="808080"/>
                <w:vAlign w:val="center"/>
                <w:hideMark/>
              </w:tcPr>
            </w:tcPrChange>
          </w:tcPr>
          <w:p w14:paraId="5F76F313" w14:textId="77777777" w:rsidR="008F2DEE" w:rsidRPr="008F2DEE" w:rsidRDefault="008F2DEE" w:rsidP="008F2DEE">
            <w:pPr>
              <w:widowControl/>
              <w:spacing w:after="0"/>
              <w:jc w:val="center"/>
              <w:rPr>
                <w:ins w:id="410" w:author="Sam Dent" w:date="2022-09-09T10:40:00Z"/>
                <w:rFonts w:cs="Calibri"/>
                <w:b/>
                <w:bCs/>
                <w:color w:val="FFFFFF"/>
                <w:sz w:val="18"/>
                <w:szCs w:val="18"/>
              </w:rPr>
            </w:pPr>
            <w:ins w:id="411" w:author="Sam Dent" w:date="2022-09-09T10:40:00Z">
              <w:r w:rsidRPr="008F2DEE">
                <w:rPr>
                  <w:rFonts w:cs="Calibri"/>
                  <w:b/>
                  <w:bCs/>
                  <w:color w:val="FFFFFF"/>
                  <w:sz w:val="18"/>
                  <w:szCs w:val="18"/>
                </w:rPr>
                <w:t>Explanation</w:t>
              </w:r>
            </w:ins>
          </w:p>
        </w:tc>
        <w:tc>
          <w:tcPr>
            <w:tcW w:w="1034" w:type="dxa"/>
            <w:tcBorders>
              <w:top w:val="single" w:sz="4" w:space="0" w:color="auto"/>
              <w:left w:val="nil"/>
              <w:bottom w:val="single" w:sz="4" w:space="0" w:color="auto"/>
              <w:right w:val="single" w:sz="4" w:space="0" w:color="auto"/>
            </w:tcBorders>
            <w:shd w:val="clear" w:color="000000" w:fill="808080"/>
            <w:vAlign w:val="center"/>
            <w:hideMark/>
            <w:tcPrChange w:id="412" w:author="Sam Dent" w:date="2022-09-09T10:40:00Z">
              <w:tcPr>
                <w:tcW w:w="957" w:type="dxa"/>
                <w:gridSpan w:val="2"/>
                <w:tcBorders>
                  <w:top w:val="single" w:sz="4" w:space="0" w:color="auto"/>
                  <w:left w:val="nil"/>
                  <w:bottom w:val="single" w:sz="4" w:space="0" w:color="auto"/>
                  <w:right w:val="single" w:sz="4" w:space="0" w:color="auto"/>
                </w:tcBorders>
                <w:shd w:val="clear" w:color="000000" w:fill="808080"/>
                <w:vAlign w:val="center"/>
                <w:hideMark/>
              </w:tcPr>
            </w:tcPrChange>
          </w:tcPr>
          <w:p w14:paraId="7157FCD0" w14:textId="77777777" w:rsidR="008F2DEE" w:rsidRPr="008F2DEE" w:rsidRDefault="008F2DEE" w:rsidP="008F2DEE">
            <w:pPr>
              <w:widowControl/>
              <w:spacing w:after="0"/>
              <w:jc w:val="center"/>
              <w:rPr>
                <w:ins w:id="413" w:author="Sam Dent" w:date="2022-09-09T10:40:00Z"/>
                <w:rFonts w:cs="Calibri"/>
                <w:b/>
                <w:bCs/>
                <w:color w:val="FFFFFF"/>
                <w:sz w:val="18"/>
                <w:szCs w:val="18"/>
              </w:rPr>
            </w:pPr>
            <w:ins w:id="414" w:author="Sam Dent" w:date="2022-09-09T10:40:00Z">
              <w:r w:rsidRPr="008F2DEE">
                <w:rPr>
                  <w:rFonts w:cs="Calibri"/>
                  <w:b/>
                  <w:bCs/>
                  <w:color w:val="FFFFFF"/>
                  <w:sz w:val="18"/>
                  <w:szCs w:val="18"/>
                </w:rPr>
                <w:t>Impact on Savings</w:t>
              </w:r>
            </w:ins>
          </w:p>
        </w:tc>
      </w:tr>
      <w:tr w:rsidR="008F2DEE" w:rsidRPr="008F2DEE" w14:paraId="3CBF915D" w14:textId="77777777" w:rsidTr="008D55F9">
        <w:trPr>
          <w:trHeight w:val="494"/>
          <w:ins w:id="415" w:author="Sam Dent" w:date="2022-09-09T10:40:00Z"/>
        </w:trPr>
        <w:tc>
          <w:tcPr>
            <w:tcW w:w="1157" w:type="dxa"/>
            <w:vMerge w:val="restart"/>
            <w:tcBorders>
              <w:top w:val="nil"/>
              <w:left w:val="single" w:sz="4" w:space="0" w:color="auto"/>
              <w:bottom w:val="single" w:sz="4" w:space="0" w:color="auto"/>
              <w:right w:val="single" w:sz="4" w:space="0" w:color="auto"/>
            </w:tcBorders>
            <w:shd w:val="clear" w:color="auto" w:fill="auto"/>
            <w:vAlign w:val="center"/>
            <w:hideMark/>
          </w:tcPr>
          <w:p w14:paraId="7B51DEA4" w14:textId="77777777" w:rsidR="008F2DEE" w:rsidRPr="008F2DEE" w:rsidRDefault="008F2DEE" w:rsidP="008F2DEE">
            <w:pPr>
              <w:widowControl/>
              <w:spacing w:after="0"/>
              <w:jc w:val="center"/>
              <w:rPr>
                <w:ins w:id="416" w:author="Sam Dent" w:date="2022-09-09T10:40:00Z"/>
                <w:rFonts w:cs="Calibri"/>
                <w:color w:val="000000"/>
                <w:sz w:val="18"/>
                <w:szCs w:val="18"/>
              </w:rPr>
            </w:pPr>
            <w:ins w:id="417" w:author="Sam Dent" w:date="2022-09-09T10:40:00Z">
              <w:r w:rsidRPr="008F2DEE">
                <w:rPr>
                  <w:rFonts w:cs="Calibri"/>
                  <w:color w:val="000000"/>
                  <w:sz w:val="18"/>
                  <w:szCs w:val="18"/>
                </w:rPr>
                <w:t xml:space="preserve">Volume 1: </w:t>
              </w:r>
              <w:r w:rsidRPr="008F2DEE">
                <w:rPr>
                  <w:rFonts w:cs="Calibri"/>
                  <w:color w:val="000000"/>
                  <w:sz w:val="18"/>
                  <w:szCs w:val="18"/>
                </w:rPr>
                <w:br/>
                <w:t>Overview</w:t>
              </w:r>
            </w:ins>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0ED74480" w14:textId="77777777" w:rsidR="008F2DEE" w:rsidRPr="008F2DEE" w:rsidRDefault="008F2DEE" w:rsidP="008F2DEE">
            <w:pPr>
              <w:widowControl/>
              <w:spacing w:after="0"/>
              <w:jc w:val="center"/>
              <w:rPr>
                <w:ins w:id="418" w:author="Sam Dent" w:date="2022-09-09T10:40:00Z"/>
                <w:rFonts w:cs="Calibri"/>
                <w:color w:val="000000"/>
                <w:sz w:val="18"/>
                <w:szCs w:val="18"/>
              </w:rPr>
            </w:pPr>
            <w:ins w:id="419" w:author="Sam Dent" w:date="2022-09-09T10:40:00Z">
              <w:r w:rsidRPr="008F2DEE">
                <w:rPr>
                  <w:rFonts w:cs="Calibri"/>
                  <w:color w:val="000000"/>
                  <w:sz w:val="18"/>
                  <w:szCs w:val="18"/>
                </w:rPr>
                <w:t>N/A</w:t>
              </w:r>
            </w:ins>
          </w:p>
        </w:tc>
        <w:tc>
          <w:tcPr>
            <w:tcW w:w="2084" w:type="dxa"/>
            <w:tcBorders>
              <w:top w:val="nil"/>
              <w:left w:val="nil"/>
              <w:bottom w:val="single" w:sz="4" w:space="0" w:color="auto"/>
              <w:right w:val="single" w:sz="4" w:space="0" w:color="auto"/>
            </w:tcBorders>
            <w:shd w:val="clear" w:color="auto" w:fill="auto"/>
            <w:vAlign w:val="center"/>
            <w:hideMark/>
          </w:tcPr>
          <w:p w14:paraId="736B8CFB" w14:textId="77777777" w:rsidR="008F2DEE" w:rsidRPr="008F2DEE" w:rsidRDefault="008F2DEE" w:rsidP="008F2DEE">
            <w:pPr>
              <w:widowControl/>
              <w:spacing w:after="0"/>
              <w:jc w:val="left"/>
              <w:rPr>
                <w:ins w:id="420" w:author="Sam Dent" w:date="2022-09-09T10:40:00Z"/>
                <w:rFonts w:cs="Calibri"/>
                <w:color w:val="000000"/>
                <w:sz w:val="18"/>
                <w:szCs w:val="18"/>
              </w:rPr>
            </w:pPr>
            <w:ins w:id="421" w:author="Sam Dent" w:date="2022-09-09T10:40:00Z">
              <w:r w:rsidRPr="008F2DEE">
                <w:rPr>
                  <w:rFonts w:cs="Calibri"/>
                  <w:color w:val="000000"/>
                  <w:sz w:val="18"/>
                  <w:szCs w:val="18"/>
                </w:rPr>
                <w:t>1.3.1  Climate and Equitable Job Act</w:t>
              </w:r>
            </w:ins>
          </w:p>
        </w:tc>
        <w:tc>
          <w:tcPr>
            <w:tcW w:w="248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00C7904" w14:textId="77777777" w:rsidR="008F2DEE" w:rsidRPr="008F2DEE" w:rsidRDefault="008F2DEE" w:rsidP="008F2DEE">
            <w:pPr>
              <w:widowControl/>
              <w:spacing w:after="0"/>
              <w:jc w:val="center"/>
              <w:rPr>
                <w:ins w:id="422" w:author="Sam Dent" w:date="2022-09-09T10:40:00Z"/>
                <w:rFonts w:cs="Calibri"/>
                <w:color w:val="000000"/>
                <w:sz w:val="18"/>
                <w:szCs w:val="18"/>
              </w:rPr>
            </w:pPr>
            <w:ins w:id="423" w:author="Sam Dent" w:date="2022-09-09T10:40:00Z">
              <w:r w:rsidRPr="008F2DEE">
                <w:rPr>
                  <w:rFonts w:cs="Calibri"/>
                  <w:color w:val="000000"/>
                  <w:sz w:val="18"/>
                  <w:szCs w:val="18"/>
                </w:rPr>
                <w:t>N/A</w:t>
              </w:r>
            </w:ins>
          </w:p>
        </w:tc>
        <w:tc>
          <w:tcPr>
            <w:tcW w:w="930" w:type="dxa"/>
            <w:tcBorders>
              <w:top w:val="nil"/>
              <w:left w:val="nil"/>
              <w:bottom w:val="single" w:sz="4" w:space="0" w:color="auto"/>
              <w:right w:val="single" w:sz="4" w:space="0" w:color="auto"/>
            </w:tcBorders>
            <w:shd w:val="clear" w:color="auto" w:fill="auto"/>
            <w:vAlign w:val="center"/>
            <w:hideMark/>
          </w:tcPr>
          <w:p w14:paraId="798B3D6E" w14:textId="77777777" w:rsidR="008F2DEE" w:rsidRPr="008F2DEE" w:rsidRDefault="008F2DEE" w:rsidP="008F2DEE">
            <w:pPr>
              <w:widowControl/>
              <w:spacing w:after="0"/>
              <w:jc w:val="center"/>
              <w:rPr>
                <w:ins w:id="424" w:author="Sam Dent" w:date="2022-09-09T10:40:00Z"/>
                <w:rFonts w:cs="Calibri"/>
                <w:color w:val="000000"/>
                <w:sz w:val="18"/>
                <w:szCs w:val="18"/>
              </w:rPr>
            </w:pPr>
            <w:ins w:id="425" w:author="Sam Dent" w:date="2022-09-09T10:40:00Z">
              <w:r w:rsidRPr="008F2DEE">
                <w:rPr>
                  <w:rFonts w:cs="Calibri"/>
                  <w:color w:val="000000"/>
                  <w:sz w:val="18"/>
                  <w:szCs w:val="18"/>
                </w:rPr>
                <w:t>Retired</w:t>
              </w:r>
            </w:ins>
          </w:p>
        </w:tc>
        <w:tc>
          <w:tcPr>
            <w:tcW w:w="4305" w:type="dxa"/>
            <w:tcBorders>
              <w:top w:val="nil"/>
              <w:left w:val="nil"/>
              <w:bottom w:val="single" w:sz="4" w:space="0" w:color="auto"/>
              <w:right w:val="single" w:sz="4" w:space="0" w:color="auto"/>
            </w:tcBorders>
            <w:shd w:val="clear" w:color="auto" w:fill="auto"/>
            <w:vAlign w:val="center"/>
            <w:hideMark/>
          </w:tcPr>
          <w:p w14:paraId="6DC0A0E4" w14:textId="77777777" w:rsidR="008F2DEE" w:rsidRPr="008F2DEE" w:rsidRDefault="008F2DEE" w:rsidP="008F2DEE">
            <w:pPr>
              <w:widowControl/>
              <w:spacing w:after="0"/>
              <w:jc w:val="left"/>
              <w:rPr>
                <w:ins w:id="426" w:author="Sam Dent" w:date="2022-09-09T10:40:00Z"/>
                <w:rFonts w:cs="Calibri"/>
                <w:color w:val="000000"/>
                <w:sz w:val="18"/>
                <w:szCs w:val="18"/>
              </w:rPr>
            </w:pPr>
            <w:ins w:id="427" w:author="Sam Dent" w:date="2022-09-09T10:40:00Z">
              <w:r w:rsidRPr="008F2DEE">
                <w:rPr>
                  <w:rFonts w:cs="Calibri"/>
                  <w:color w:val="000000"/>
                  <w:sz w:val="18"/>
                  <w:szCs w:val="18"/>
                </w:rPr>
                <w:t xml:space="preserve">Removal of section that was added temporarily for v10 due to timing of CEJA passing. </w:t>
              </w:r>
            </w:ins>
          </w:p>
        </w:tc>
        <w:tc>
          <w:tcPr>
            <w:tcW w:w="1034" w:type="dxa"/>
            <w:tcBorders>
              <w:top w:val="nil"/>
              <w:left w:val="nil"/>
              <w:bottom w:val="single" w:sz="4" w:space="0" w:color="auto"/>
              <w:right w:val="single" w:sz="4" w:space="0" w:color="auto"/>
            </w:tcBorders>
            <w:shd w:val="clear" w:color="auto" w:fill="auto"/>
            <w:vAlign w:val="center"/>
            <w:hideMark/>
          </w:tcPr>
          <w:p w14:paraId="11E94317" w14:textId="77777777" w:rsidR="008F2DEE" w:rsidRPr="008F2DEE" w:rsidRDefault="008F2DEE" w:rsidP="008F2DEE">
            <w:pPr>
              <w:widowControl/>
              <w:spacing w:after="0"/>
              <w:jc w:val="center"/>
              <w:rPr>
                <w:ins w:id="428" w:author="Sam Dent" w:date="2022-09-09T10:40:00Z"/>
                <w:rFonts w:cs="Calibri"/>
                <w:color w:val="000000"/>
                <w:sz w:val="18"/>
                <w:szCs w:val="18"/>
              </w:rPr>
            </w:pPr>
            <w:ins w:id="429" w:author="Sam Dent" w:date="2022-09-09T10:40:00Z">
              <w:r w:rsidRPr="008F2DEE">
                <w:rPr>
                  <w:rFonts w:cs="Calibri"/>
                  <w:color w:val="000000"/>
                  <w:sz w:val="18"/>
                  <w:szCs w:val="18"/>
                </w:rPr>
                <w:t>N/A</w:t>
              </w:r>
            </w:ins>
          </w:p>
        </w:tc>
      </w:tr>
      <w:tr w:rsidR="008F2DEE" w:rsidRPr="008F2DEE" w14:paraId="7846F2FC" w14:textId="77777777" w:rsidTr="008D55F9">
        <w:trPr>
          <w:trHeight w:val="480"/>
          <w:ins w:id="430"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1C38659E" w14:textId="77777777" w:rsidR="008F2DEE" w:rsidRPr="008F2DEE" w:rsidRDefault="008F2DEE" w:rsidP="008F2DEE">
            <w:pPr>
              <w:widowControl/>
              <w:spacing w:after="0"/>
              <w:jc w:val="left"/>
              <w:rPr>
                <w:ins w:id="431"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A9F2728" w14:textId="77777777" w:rsidR="008F2DEE" w:rsidRPr="008F2DEE" w:rsidRDefault="008F2DEE" w:rsidP="008F2DEE">
            <w:pPr>
              <w:widowControl/>
              <w:spacing w:after="0"/>
              <w:jc w:val="left"/>
              <w:rPr>
                <w:ins w:id="432"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6ADEB52" w14:textId="77777777" w:rsidR="008F2DEE" w:rsidRPr="008F2DEE" w:rsidRDefault="008F2DEE" w:rsidP="008F2DEE">
            <w:pPr>
              <w:widowControl/>
              <w:spacing w:after="0"/>
              <w:jc w:val="left"/>
              <w:rPr>
                <w:ins w:id="433" w:author="Sam Dent" w:date="2022-09-09T10:40:00Z"/>
                <w:rFonts w:cs="Calibri"/>
                <w:color w:val="000000"/>
                <w:sz w:val="18"/>
                <w:szCs w:val="18"/>
              </w:rPr>
            </w:pPr>
            <w:ins w:id="434" w:author="Sam Dent" w:date="2022-09-09T10:40:00Z">
              <w:r w:rsidRPr="008F2DEE">
                <w:rPr>
                  <w:rFonts w:cs="Calibri"/>
                  <w:color w:val="000000"/>
                  <w:sz w:val="18"/>
                  <w:szCs w:val="18"/>
                </w:rPr>
                <w:t>3.2 General Savings Assumptions</w:t>
              </w:r>
            </w:ins>
          </w:p>
        </w:tc>
        <w:tc>
          <w:tcPr>
            <w:tcW w:w="2482" w:type="dxa"/>
            <w:vMerge/>
            <w:tcBorders>
              <w:top w:val="nil"/>
              <w:left w:val="single" w:sz="4" w:space="0" w:color="auto"/>
              <w:bottom w:val="single" w:sz="4" w:space="0" w:color="000000"/>
              <w:right w:val="single" w:sz="4" w:space="0" w:color="auto"/>
            </w:tcBorders>
            <w:vAlign w:val="center"/>
            <w:hideMark/>
          </w:tcPr>
          <w:p w14:paraId="59296EB2" w14:textId="77777777" w:rsidR="008F2DEE" w:rsidRPr="008F2DEE" w:rsidRDefault="008F2DEE" w:rsidP="008F2DEE">
            <w:pPr>
              <w:widowControl/>
              <w:spacing w:after="0"/>
              <w:jc w:val="left"/>
              <w:rPr>
                <w:ins w:id="435" w:author="Sam Dent" w:date="2022-09-09T10:40:00Z"/>
                <w:rFonts w:cs="Calibri"/>
                <w:color w:val="000000"/>
                <w:sz w:val="18"/>
                <w:szCs w:val="18"/>
              </w:rPr>
            </w:pPr>
          </w:p>
        </w:tc>
        <w:tc>
          <w:tcPr>
            <w:tcW w:w="930" w:type="dxa"/>
            <w:tcBorders>
              <w:top w:val="nil"/>
              <w:left w:val="nil"/>
              <w:bottom w:val="single" w:sz="4" w:space="0" w:color="auto"/>
              <w:right w:val="single" w:sz="4" w:space="0" w:color="auto"/>
            </w:tcBorders>
            <w:shd w:val="clear" w:color="auto" w:fill="auto"/>
            <w:vAlign w:val="center"/>
            <w:hideMark/>
          </w:tcPr>
          <w:p w14:paraId="25888E90" w14:textId="77777777" w:rsidR="008F2DEE" w:rsidRPr="008F2DEE" w:rsidRDefault="008F2DEE" w:rsidP="008F2DEE">
            <w:pPr>
              <w:widowControl/>
              <w:spacing w:after="0"/>
              <w:jc w:val="center"/>
              <w:rPr>
                <w:ins w:id="436" w:author="Sam Dent" w:date="2022-09-09T10:40:00Z"/>
                <w:rFonts w:cs="Calibri"/>
                <w:color w:val="000000"/>
                <w:sz w:val="18"/>
                <w:szCs w:val="18"/>
              </w:rPr>
            </w:pPr>
            <w:ins w:id="437"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02D1F35F" w14:textId="77777777" w:rsidR="008F2DEE" w:rsidRPr="008F2DEE" w:rsidRDefault="008F2DEE" w:rsidP="008F2DEE">
            <w:pPr>
              <w:widowControl/>
              <w:spacing w:after="0"/>
              <w:jc w:val="left"/>
              <w:rPr>
                <w:ins w:id="438" w:author="Sam Dent" w:date="2022-09-09T10:40:00Z"/>
                <w:rFonts w:cs="Calibri"/>
                <w:color w:val="000000"/>
                <w:sz w:val="18"/>
                <w:szCs w:val="18"/>
              </w:rPr>
            </w:pPr>
            <w:ins w:id="439" w:author="Sam Dent" w:date="2022-09-09T10:40:00Z">
              <w:r w:rsidRPr="008F2DEE">
                <w:rPr>
                  <w:rFonts w:cs="Calibri"/>
                  <w:color w:val="000000"/>
                  <w:sz w:val="18"/>
                  <w:szCs w:val="18"/>
                </w:rPr>
                <w:t xml:space="preserve">Addition of language relating to fossil fuel savings being presented in therms. </w:t>
              </w:r>
            </w:ins>
          </w:p>
        </w:tc>
        <w:tc>
          <w:tcPr>
            <w:tcW w:w="1034" w:type="dxa"/>
            <w:tcBorders>
              <w:top w:val="nil"/>
              <w:left w:val="nil"/>
              <w:bottom w:val="single" w:sz="4" w:space="0" w:color="auto"/>
              <w:right w:val="single" w:sz="4" w:space="0" w:color="auto"/>
            </w:tcBorders>
            <w:shd w:val="clear" w:color="auto" w:fill="auto"/>
            <w:vAlign w:val="center"/>
            <w:hideMark/>
          </w:tcPr>
          <w:p w14:paraId="4B723ACF" w14:textId="77777777" w:rsidR="008F2DEE" w:rsidRPr="008F2DEE" w:rsidRDefault="008F2DEE" w:rsidP="008F2DEE">
            <w:pPr>
              <w:widowControl/>
              <w:spacing w:after="0"/>
              <w:jc w:val="center"/>
              <w:rPr>
                <w:ins w:id="440" w:author="Sam Dent" w:date="2022-09-09T10:40:00Z"/>
                <w:rFonts w:cs="Calibri"/>
                <w:color w:val="000000"/>
                <w:sz w:val="18"/>
                <w:szCs w:val="18"/>
              </w:rPr>
            </w:pPr>
            <w:ins w:id="441" w:author="Sam Dent" w:date="2022-09-09T10:40:00Z">
              <w:r w:rsidRPr="008F2DEE">
                <w:rPr>
                  <w:rFonts w:cs="Calibri"/>
                  <w:color w:val="000000"/>
                  <w:sz w:val="18"/>
                  <w:szCs w:val="18"/>
                </w:rPr>
                <w:t>N/A</w:t>
              </w:r>
            </w:ins>
          </w:p>
        </w:tc>
      </w:tr>
      <w:tr w:rsidR="008F2DEE" w:rsidRPr="008F2DEE" w14:paraId="6C45BA4C" w14:textId="77777777" w:rsidTr="008D55F9">
        <w:trPr>
          <w:trHeight w:val="720"/>
          <w:ins w:id="442"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54E4B1F2" w14:textId="77777777" w:rsidR="008F2DEE" w:rsidRPr="008F2DEE" w:rsidRDefault="008F2DEE" w:rsidP="008F2DEE">
            <w:pPr>
              <w:widowControl/>
              <w:spacing w:after="0"/>
              <w:jc w:val="left"/>
              <w:rPr>
                <w:ins w:id="443"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48B6941" w14:textId="77777777" w:rsidR="008F2DEE" w:rsidRPr="008F2DEE" w:rsidRDefault="008F2DEE" w:rsidP="008F2DEE">
            <w:pPr>
              <w:widowControl/>
              <w:spacing w:after="0"/>
              <w:jc w:val="left"/>
              <w:rPr>
                <w:ins w:id="444"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351C25F" w14:textId="77777777" w:rsidR="008F2DEE" w:rsidRPr="008F2DEE" w:rsidRDefault="008F2DEE" w:rsidP="008F2DEE">
            <w:pPr>
              <w:widowControl/>
              <w:spacing w:after="0"/>
              <w:jc w:val="left"/>
              <w:rPr>
                <w:ins w:id="445" w:author="Sam Dent" w:date="2022-09-09T10:40:00Z"/>
                <w:rFonts w:cs="Calibri"/>
                <w:color w:val="000000"/>
                <w:sz w:val="18"/>
                <w:szCs w:val="18"/>
              </w:rPr>
            </w:pPr>
            <w:ins w:id="446" w:author="Sam Dent" w:date="2022-09-09T10:40:00Z">
              <w:r w:rsidRPr="008F2DEE">
                <w:rPr>
                  <w:rFonts w:cs="Calibri"/>
                  <w:color w:val="000000"/>
                  <w:sz w:val="18"/>
                  <w:szCs w:val="18"/>
                </w:rPr>
                <w:t>3.3.1 Early Replacement Baseline Assumptions: LED Lamps</w:t>
              </w:r>
            </w:ins>
          </w:p>
        </w:tc>
        <w:tc>
          <w:tcPr>
            <w:tcW w:w="2482" w:type="dxa"/>
            <w:vMerge/>
            <w:tcBorders>
              <w:top w:val="nil"/>
              <w:left w:val="single" w:sz="4" w:space="0" w:color="auto"/>
              <w:bottom w:val="single" w:sz="4" w:space="0" w:color="000000"/>
              <w:right w:val="single" w:sz="4" w:space="0" w:color="auto"/>
            </w:tcBorders>
            <w:vAlign w:val="center"/>
            <w:hideMark/>
          </w:tcPr>
          <w:p w14:paraId="029A959A" w14:textId="77777777" w:rsidR="008F2DEE" w:rsidRPr="008F2DEE" w:rsidRDefault="008F2DEE" w:rsidP="008F2DEE">
            <w:pPr>
              <w:widowControl/>
              <w:spacing w:after="0"/>
              <w:jc w:val="left"/>
              <w:rPr>
                <w:ins w:id="447" w:author="Sam Dent" w:date="2022-09-09T10:40:00Z"/>
                <w:rFonts w:cs="Calibri"/>
                <w:color w:val="000000"/>
                <w:sz w:val="18"/>
                <w:szCs w:val="18"/>
              </w:rPr>
            </w:pPr>
          </w:p>
        </w:tc>
        <w:tc>
          <w:tcPr>
            <w:tcW w:w="930" w:type="dxa"/>
            <w:tcBorders>
              <w:top w:val="nil"/>
              <w:left w:val="nil"/>
              <w:bottom w:val="single" w:sz="4" w:space="0" w:color="auto"/>
              <w:right w:val="single" w:sz="4" w:space="0" w:color="auto"/>
            </w:tcBorders>
            <w:shd w:val="clear" w:color="auto" w:fill="auto"/>
            <w:vAlign w:val="center"/>
            <w:hideMark/>
          </w:tcPr>
          <w:p w14:paraId="7F69D550" w14:textId="77777777" w:rsidR="008F2DEE" w:rsidRPr="008F2DEE" w:rsidRDefault="008F2DEE" w:rsidP="008F2DEE">
            <w:pPr>
              <w:widowControl/>
              <w:spacing w:after="0"/>
              <w:jc w:val="center"/>
              <w:rPr>
                <w:ins w:id="448" w:author="Sam Dent" w:date="2022-09-09T10:40:00Z"/>
                <w:rFonts w:cs="Calibri"/>
                <w:color w:val="000000"/>
                <w:sz w:val="18"/>
                <w:szCs w:val="18"/>
              </w:rPr>
            </w:pPr>
            <w:ins w:id="449"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1A2949E4" w14:textId="77777777" w:rsidR="008F2DEE" w:rsidRPr="008F2DEE" w:rsidRDefault="008F2DEE" w:rsidP="008F2DEE">
            <w:pPr>
              <w:widowControl/>
              <w:spacing w:after="0"/>
              <w:jc w:val="left"/>
              <w:rPr>
                <w:ins w:id="450" w:author="Sam Dent" w:date="2022-09-09T10:40:00Z"/>
                <w:rFonts w:cs="Calibri"/>
                <w:color w:val="000000"/>
                <w:sz w:val="18"/>
                <w:szCs w:val="18"/>
              </w:rPr>
            </w:pPr>
            <w:ins w:id="451" w:author="Sam Dent" w:date="2022-09-09T10:40:00Z">
              <w:r w:rsidRPr="008F2DEE">
                <w:rPr>
                  <w:rFonts w:cs="Calibri"/>
                  <w:color w:val="000000"/>
                  <w:sz w:val="18"/>
                  <w:szCs w:val="18"/>
                </w:rPr>
                <w:t>Removal of section relating to previous treatment of LED Lamps including mid-life adjustments.</w:t>
              </w:r>
            </w:ins>
          </w:p>
        </w:tc>
        <w:tc>
          <w:tcPr>
            <w:tcW w:w="1034" w:type="dxa"/>
            <w:tcBorders>
              <w:top w:val="nil"/>
              <w:left w:val="nil"/>
              <w:bottom w:val="single" w:sz="4" w:space="0" w:color="auto"/>
              <w:right w:val="single" w:sz="4" w:space="0" w:color="auto"/>
            </w:tcBorders>
            <w:shd w:val="clear" w:color="auto" w:fill="auto"/>
            <w:vAlign w:val="center"/>
            <w:hideMark/>
          </w:tcPr>
          <w:p w14:paraId="3D04628E" w14:textId="77777777" w:rsidR="008F2DEE" w:rsidRPr="008F2DEE" w:rsidRDefault="008F2DEE" w:rsidP="008F2DEE">
            <w:pPr>
              <w:widowControl/>
              <w:spacing w:after="0"/>
              <w:jc w:val="center"/>
              <w:rPr>
                <w:ins w:id="452" w:author="Sam Dent" w:date="2022-09-09T10:40:00Z"/>
                <w:rFonts w:cs="Calibri"/>
                <w:color w:val="000000"/>
                <w:sz w:val="18"/>
                <w:szCs w:val="18"/>
              </w:rPr>
            </w:pPr>
            <w:ins w:id="453" w:author="Sam Dent" w:date="2022-09-09T10:40:00Z">
              <w:r w:rsidRPr="008F2DEE">
                <w:rPr>
                  <w:rFonts w:cs="Calibri"/>
                  <w:color w:val="000000"/>
                  <w:sz w:val="18"/>
                  <w:szCs w:val="18"/>
                </w:rPr>
                <w:t>N/A</w:t>
              </w:r>
            </w:ins>
          </w:p>
        </w:tc>
      </w:tr>
      <w:tr w:rsidR="008F2DEE" w:rsidRPr="008F2DEE" w14:paraId="4591E550" w14:textId="77777777" w:rsidTr="008D55F9">
        <w:trPr>
          <w:trHeight w:val="566"/>
          <w:ins w:id="454"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4A08F836" w14:textId="77777777" w:rsidR="008F2DEE" w:rsidRPr="008F2DEE" w:rsidRDefault="008F2DEE" w:rsidP="008F2DEE">
            <w:pPr>
              <w:widowControl/>
              <w:spacing w:after="0"/>
              <w:jc w:val="left"/>
              <w:rPr>
                <w:ins w:id="455"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526FA2B" w14:textId="77777777" w:rsidR="008F2DEE" w:rsidRPr="008F2DEE" w:rsidRDefault="008F2DEE" w:rsidP="008F2DEE">
            <w:pPr>
              <w:widowControl/>
              <w:spacing w:after="0"/>
              <w:jc w:val="left"/>
              <w:rPr>
                <w:ins w:id="456"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358398F" w14:textId="77777777" w:rsidR="008F2DEE" w:rsidRPr="008F2DEE" w:rsidRDefault="008F2DEE" w:rsidP="008F2DEE">
            <w:pPr>
              <w:widowControl/>
              <w:spacing w:after="0"/>
              <w:jc w:val="left"/>
              <w:rPr>
                <w:ins w:id="457" w:author="Sam Dent" w:date="2022-09-09T10:40:00Z"/>
                <w:rFonts w:cs="Calibri"/>
                <w:color w:val="000000"/>
                <w:sz w:val="18"/>
                <w:szCs w:val="18"/>
              </w:rPr>
            </w:pPr>
            <w:ins w:id="458" w:author="Sam Dent" w:date="2022-09-09T10:40:00Z">
              <w:r w:rsidRPr="008F2DEE">
                <w:rPr>
                  <w:rFonts w:cs="Calibri"/>
                  <w:color w:val="000000"/>
                  <w:sz w:val="18"/>
                  <w:szCs w:val="18"/>
                </w:rPr>
                <w:t>3.4 Carryover Savings / Deferred Installs</w:t>
              </w:r>
            </w:ins>
          </w:p>
        </w:tc>
        <w:tc>
          <w:tcPr>
            <w:tcW w:w="2482" w:type="dxa"/>
            <w:vMerge/>
            <w:tcBorders>
              <w:top w:val="nil"/>
              <w:left w:val="single" w:sz="4" w:space="0" w:color="auto"/>
              <w:bottom w:val="single" w:sz="4" w:space="0" w:color="000000"/>
              <w:right w:val="single" w:sz="4" w:space="0" w:color="auto"/>
            </w:tcBorders>
            <w:vAlign w:val="center"/>
            <w:hideMark/>
          </w:tcPr>
          <w:p w14:paraId="7AA4F90A" w14:textId="77777777" w:rsidR="008F2DEE" w:rsidRPr="008F2DEE" w:rsidRDefault="008F2DEE" w:rsidP="008F2DEE">
            <w:pPr>
              <w:widowControl/>
              <w:spacing w:after="0"/>
              <w:jc w:val="left"/>
              <w:rPr>
                <w:ins w:id="459" w:author="Sam Dent" w:date="2022-09-09T10:40:00Z"/>
                <w:rFonts w:cs="Calibri"/>
                <w:color w:val="000000"/>
                <w:sz w:val="18"/>
                <w:szCs w:val="18"/>
              </w:rPr>
            </w:pPr>
          </w:p>
        </w:tc>
        <w:tc>
          <w:tcPr>
            <w:tcW w:w="930" w:type="dxa"/>
            <w:tcBorders>
              <w:top w:val="nil"/>
              <w:left w:val="nil"/>
              <w:bottom w:val="single" w:sz="4" w:space="0" w:color="auto"/>
              <w:right w:val="single" w:sz="4" w:space="0" w:color="auto"/>
            </w:tcBorders>
            <w:shd w:val="clear" w:color="auto" w:fill="auto"/>
            <w:vAlign w:val="center"/>
            <w:hideMark/>
          </w:tcPr>
          <w:p w14:paraId="25F2E986" w14:textId="77777777" w:rsidR="008F2DEE" w:rsidRPr="008F2DEE" w:rsidRDefault="008F2DEE" w:rsidP="008F2DEE">
            <w:pPr>
              <w:widowControl/>
              <w:spacing w:after="0"/>
              <w:jc w:val="center"/>
              <w:rPr>
                <w:ins w:id="460" w:author="Sam Dent" w:date="2022-09-09T10:40:00Z"/>
                <w:rFonts w:cs="Calibri"/>
                <w:color w:val="000000"/>
                <w:sz w:val="18"/>
                <w:szCs w:val="18"/>
              </w:rPr>
            </w:pPr>
            <w:ins w:id="461"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72F57AF0" w14:textId="77777777" w:rsidR="008F2DEE" w:rsidRPr="008F2DEE" w:rsidRDefault="008F2DEE" w:rsidP="008F2DEE">
            <w:pPr>
              <w:widowControl/>
              <w:spacing w:after="0"/>
              <w:jc w:val="left"/>
              <w:rPr>
                <w:ins w:id="462" w:author="Sam Dent" w:date="2022-09-09T10:40:00Z"/>
                <w:rFonts w:cs="Calibri"/>
                <w:color w:val="000000"/>
                <w:sz w:val="18"/>
                <w:szCs w:val="18"/>
              </w:rPr>
            </w:pPr>
            <w:ins w:id="463" w:author="Sam Dent" w:date="2022-09-09T10:40:00Z">
              <w:r w:rsidRPr="008F2DEE">
                <w:rPr>
                  <w:rFonts w:cs="Calibri"/>
                  <w:color w:val="000000"/>
                  <w:sz w:val="18"/>
                  <w:szCs w:val="18"/>
                </w:rPr>
                <w:t>New section with additional detail on carryover/deferred installs – now only applicable to T-LEDs.</w:t>
              </w:r>
            </w:ins>
          </w:p>
        </w:tc>
        <w:tc>
          <w:tcPr>
            <w:tcW w:w="1034" w:type="dxa"/>
            <w:tcBorders>
              <w:top w:val="nil"/>
              <w:left w:val="nil"/>
              <w:bottom w:val="single" w:sz="4" w:space="0" w:color="auto"/>
              <w:right w:val="single" w:sz="4" w:space="0" w:color="auto"/>
            </w:tcBorders>
            <w:shd w:val="clear" w:color="auto" w:fill="auto"/>
            <w:vAlign w:val="center"/>
            <w:hideMark/>
          </w:tcPr>
          <w:p w14:paraId="4E7A5168" w14:textId="77777777" w:rsidR="008F2DEE" w:rsidRPr="008F2DEE" w:rsidRDefault="008F2DEE" w:rsidP="008F2DEE">
            <w:pPr>
              <w:widowControl/>
              <w:spacing w:after="0"/>
              <w:jc w:val="center"/>
              <w:rPr>
                <w:ins w:id="464" w:author="Sam Dent" w:date="2022-09-09T10:40:00Z"/>
                <w:rFonts w:cs="Calibri"/>
                <w:color w:val="000000"/>
                <w:sz w:val="18"/>
                <w:szCs w:val="18"/>
              </w:rPr>
            </w:pPr>
            <w:ins w:id="465" w:author="Sam Dent" w:date="2022-09-09T10:40:00Z">
              <w:r w:rsidRPr="008F2DEE">
                <w:rPr>
                  <w:rFonts w:cs="Calibri"/>
                  <w:color w:val="000000"/>
                  <w:sz w:val="18"/>
                  <w:szCs w:val="18"/>
                </w:rPr>
                <w:t>N/A</w:t>
              </w:r>
            </w:ins>
          </w:p>
        </w:tc>
      </w:tr>
      <w:tr w:rsidR="008F2DEE" w:rsidRPr="008F2DEE" w14:paraId="42981D2C" w14:textId="77777777" w:rsidTr="008D55F9">
        <w:trPr>
          <w:trHeight w:val="530"/>
          <w:ins w:id="466"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0917026F" w14:textId="77777777" w:rsidR="008F2DEE" w:rsidRPr="008F2DEE" w:rsidRDefault="008F2DEE" w:rsidP="008F2DEE">
            <w:pPr>
              <w:widowControl/>
              <w:spacing w:after="0"/>
              <w:jc w:val="left"/>
              <w:rPr>
                <w:ins w:id="467"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2C52408" w14:textId="77777777" w:rsidR="008F2DEE" w:rsidRPr="008F2DEE" w:rsidRDefault="008F2DEE" w:rsidP="008F2DEE">
            <w:pPr>
              <w:widowControl/>
              <w:spacing w:after="0"/>
              <w:jc w:val="left"/>
              <w:rPr>
                <w:ins w:id="468"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0041A39" w14:textId="77777777" w:rsidR="008F2DEE" w:rsidRPr="008F2DEE" w:rsidRDefault="008F2DEE" w:rsidP="008F2DEE">
            <w:pPr>
              <w:widowControl/>
              <w:spacing w:after="0"/>
              <w:jc w:val="left"/>
              <w:rPr>
                <w:ins w:id="469" w:author="Sam Dent" w:date="2022-09-09T10:40:00Z"/>
                <w:rFonts w:cs="Calibri"/>
                <w:color w:val="000000"/>
                <w:sz w:val="18"/>
                <w:szCs w:val="18"/>
              </w:rPr>
            </w:pPr>
            <w:ins w:id="470" w:author="Sam Dent" w:date="2022-09-09T10:40:00Z">
              <w:r w:rsidRPr="008F2DEE">
                <w:rPr>
                  <w:rFonts w:cs="Calibri"/>
                  <w:color w:val="000000"/>
                  <w:sz w:val="18"/>
                  <w:szCs w:val="18"/>
                </w:rPr>
                <w:t>3.7 Electrical Loadshapes (kWh)</w:t>
              </w:r>
            </w:ins>
          </w:p>
        </w:tc>
        <w:tc>
          <w:tcPr>
            <w:tcW w:w="2482" w:type="dxa"/>
            <w:vMerge/>
            <w:tcBorders>
              <w:top w:val="nil"/>
              <w:left w:val="single" w:sz="4" w:space="0" w:color="auto"/>
              <w:bottom w:val="single" w:sz="4" w:space="0" w:color="000000"/>
              <w:right w:val="single" w:sz="4" w:space="0" w:color="auto"/>
            </w:tcBorders>
            <w:vAlign w:val="center"/>
            <w:hideMark/>
          </w:tcPr>
          <w:p w14:paraId="686EFC4F" w14:textId="77777777" w:rsidR="008F2DEE" w:rsidRPr="008F2DEE" w:rsidRDefault="008F2DEE" w:rsidP="008F2DEE">
            <w:pPr>
              <w:widowControl/>
              <w:spacing w:after="0"/>
              <w:jc w:val="left"/>
              <w:rPr>
                <w:ins w:id="471" w:author="Sam Dent" w:date="2022-09-09T10:40:00Z"/>
                <w:rFonts w:cs="Calibri"/>
                <w:color w:val="000000"/>
                <w:sz w:val="18"/>
                <w:szCs w:val="18"/>
              </w:rPr>
            </w:pPr>
          </w:p>
        </w:tc>
        <w:tc>
          <w:tcPr>
            <w:tcW w:w="930" w:type="dxa"/>
            <w:tcBorders>
              <w:top w:val="nil"/>
              <w:left w:val="nil"/>
              <w:bottom w:val="single" w:sz="4" w:space="0" w:color="auto"/>
              <w:right w:val="single" w:sz="4" w:space="0" w:color="auto"/>
            </w:tcBorders>
            <w:shd w:val="clear" w:color="auto" w:fill="auto"/>
            <w:vAlign w:val="center"/>
            <w:hideMark/>
          </w:tcPr>
          <w:p w14:paraId="04D2496E" w14:textId="77777777" w:rsidR="008F2DEE" w:rsidRPr="008F2DEE" w:rsidRDefault="008F2DEE" w:rsidP="008F2DEE">
            <w:pPr>
              <w:widowControl/>
              <w:spacing w:after="0"/>
              <w:jc w:val="center"/>
              <w:rPr>
                <w:ins w:id="472" w:author="Sam Dent" w:date="2022-09-09T10:40:00Z"/>
                <w:rFonts w:cs="Calibri"/>
                <w:color w:val="000000"/>
                <w:sz w:val="18"/>
                <w:szCs w:val="18"/>
              </w:rPr>
            </w:pPr>
            <w:ins w:id="473"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1257B590" w14:textId="77777777" w:rsidR="008F2DEE" w:rsidRPr="008F2DEE" w:rsidRDefault="008F2DEE" w:rsidP="008F2DEE">
            <w:pPr>
              <w:widowControl/>
              <w:spacing w:after="0"/>
              <w:jc w:val="left"/>
              <w:rPr>
                <w:ins w:id="474" w:author="Sam Dent" w:date="2022-09-09T10:40:00Z"/>
                <w:rFonts w:cs="Calibri"/>
                <w:color w:val="000000"/>
                <w:sz w:val="18"/>
                <w:szCs w:val="18"/>
              </w:rPr>
            </w:pPr>
            <w:ins w:id="475" w:author="Sam Dent" w:date="2022-09-09T10:40:00Z">
              <w:r w:rsidRPr="008F2DEE">
                <w:rPr>
                  <w:rFonts w:cs="Calibri"/>
                  <w:color w:val="000000"/>
                  <w:sz w:val="18"/>
                  <w:szCs w:val="18"/>
                </w:rPr>
                <w:t>New loadshape added for “Residential Induction Cooktop”</w:t>
              </w:r>
            </w:ins>
          </w:p>
        </w:tc>
        <w:tc>
          <w:tcPr>
            <w:tcW w:w="1034" w:type="dxa"/>
            <w:tcBorders>
              <w:top w:val="nil"/>
              <w:left w:val="nil"/>
              <w:bottom w:val="single" w:sz="4" w:space="0" w:color="auto"/>
              <w:right w:val="single" w:sz="4" w:space="0" w:color="auto"/>
            </w:tcBorders>
            <w:shd w:val="clear" w:color="auto" w:fill="auto"/>
            <w:vAlign w:val="center"/>
            <w:hideMark/>
          </w:tcPr>
          <w:p w14:paraId="49DD1C6B" w14:textId="77777777" w:rsidR="008F2DEE" w:rsidRPr="008F2DEE" w:rsidRDefault="008F2DEE" w:rsidP="008F2DEE">
            <w:pPr>
              <w:widowControl/>
              <w:spacing w:after="0"/>
              <w:jc w:val="center"/>
              <w:rPr>
                <w:ins w:id="476" w:author="Sam Dent" w:date="2022-09-09T10:40:00Z"/>
                <w:rFonts w:cs="Calibri"/>
                <w:color w:val="000000"/>
                <w:sz w:val="18"/>
                <w:szCs w:val="18"/>
              </w:rPr>
            </w:pPr>
            <w:ins w:id="477" w:author="Sam Dent" w:date="2022-09-09T10:40:00Z">
              <w:r w:rsidRPr="008F2DEE">
                <w:rPr>
                  <w:rFonts w:cs="Calibri"/>
                  <w:color w:val="000000"/>
                  <w:sz w:val="18"/>
                  <w:szCs w:val="18"/>
                </w:rPr>
                <w:t>N/A</w:t>
              </w:r>
            </w:ins>
          </w:p>
        </w:tc>
      </w:tr>
      <w:tr w:rsidR="008F2DEE" w:rsidRPr="008F2DEE" w14:paraId="0FAE1DA1" w14:textId="77777777" w:rsidTr="008D55F9">
        <w:trPr>
          <w:trHeight w:val="710"/>
          <w:ins w:id="478"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60A3F4D4" w14:textId="77777777" w:rsidR="008F2DEE" w:rsidRPr="008F2DEE" w:rsidRDefault="008F2DEE" w:rsidP="008F2DEE">
            <w:pPr>
              <w:widowControl/>
              <w:spacing w:after="0"/>
              <w:jc w:val="left"/>
              <w:rPr>
                <w:ins w:id="479"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CF44CAC" w14:textId="77777777" w:rsidR="008F2DEE" w:rsidRPr="008F2DEE" w:rsidRDefault="008F2DEE" w:rsidP="008F2DEE">
            <w:pPr>
              <w:widowControl/>
              <w:spacing w:after="0"/>
              <w:jc w:val="left"/>
              <w:rPr>
                <w:ins w:id="480"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32E2C4B" w14:textId="77777777" w:rsidR="008F2DEE" w:rsidRPr="008F2DEE" w:rsidRDefault="008F2DEE" w:rsidP="008F2DEE">
            <w:pPr>
              <w:widowControl/>
              <w:spacing w:after="0"/>
              <w:jc w:val="left"/>
              <w:rPr>
                <w:ins w:id="481" w:author="Sam Dent" w:date="2022-09-09T10:40:00Z"/>
                <w:rFonts w:cs="Calibri"/>
                <w:color w:val="000000"/>
                <w:sz w:val="18"/>
                <w:szCs w:val="18"/>
              </w:rPr>
            </w:pPr>
            <w:ins w:id="482" w:author="Sam Dent" w:date="2022-09-09T10:40:00Z">
              <w:r w:rsidRPr="008F2DEE">
                <w:rPr>
                  <w:rFonts w:cs="Calibri"/>
                  <w:color w:val="000000"/>
                  <w:sz w:val="18"/>
                  <w:szCs w:val="18"/>
                </w:rPr>
                <w:t>3.13 Electrification and Fossil Fuel Baselines (Public Act 102-0662)</w:t>
              </w:r>
            </w:ins>
          </w:p>
        </w:tc>
        <w:tc>
          <w:tcPr>
            <w:tcW w:w="2482" w:type="dxa"/>
            <w:vMerge/>
            <w:tcBorders>
              <w:top w:val="nil"/>
              <w:left w:val="single" w:sz="4" w:space="0" w:color="auto"/>
              <w:bottom w:val="single" w:sz="4" w:space="0" w:color="000000"/>
              <w:right w:val="single" w:sz="4" w:space="0" w:color="auto"/>
            </w:tcBorders>
            <w:vAlign w:val="center"/>
            <w:hideMark/>
          </w:tcPr>
          <w:p w14:paraId="6D65E97F" w14:textId="77777777" w:rsidR="008F2DEE" w:rsidRPr="008F2DEE" w:rsidRDefault="008F2DEE" w:rsidP="008F2DEE">
            <w:pPr>
              <w:widowControl/>
              <w:spacing w:after="0"/>
              <w:jc w:val="left"/>
              <w:rPr>
                <w:ins w:id="483" w:author="Sam Dent" w:date="2022-09-09T10:40:00Z"/>
                <w:rFonts w:cs="Calibri"/>
                <w:color w:val="000000"/>
                <w:sz w:val="18"/>
                <w:szCs w:val="18"/>
              </w:rPr>
            </w:pPr>
          </w:p>
        </w:tc>
        <w:tc>
          <w:tcPr>
            <w:tcW w:w="930" w:type="dxa"/>
            <w:tcBorders>
              <w:top w:val="nil"/>
              <w:left w:val="nil"/>
              <w:bottom w:val="single" w:sz="4" w:space="0" w:color="auto"/>
              <w:right w:val="single" w:sz="4" w:space="0" w:color="auto"/>
            </w:tcBorders>
            <w:shd w:val="clear" w:color="auto" w:fill="auto"/>
            <w:vAlign w:val="center"/>
            <w:hideMark/>
          </w:tcPr>
          <w:p w14:paraId="79BBAC70" w14:textId="77777777" w:rsidR="008F2DEE" w:rsidRPr="008F2DEE" w:rsidRDefault="008F2DEE" w:rsidP="008F2DEE">
            <w:pPr>
              <w:widowControl/>
              <w:spacing w:after="0"/>
              <w:jc w:val="center"/>
              <w:rPr>
                <w:ins w:id="484" w:author="Sam Dent" w:date="2022-09-09T10:40:00Z"/>
                <w:rFonts w:cs="Calibri"/>
                <w:color w:val="000000"/>
                <w:sz w:val="18"/>
                <w:szCs w:val="18"/>
              </w:rPr>
            </w:pPr>
            <w:ins w:id="485"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2FD335E8" w14:textId="77777777" w:rsidR="008F2DEE" w:rsidRPr="008F2DEE" w:rsidRDefault="008F2DEE" w:rsidP="008F2DEE">
            <w:pPr>
              <w:widowControl/>
              <w:spacing w:after="0"/>
              <w:jc w:val="left"/>
              <w:rPr>
                <w:ins w:id="486" w:author="Sam Dent" w:date="2022-09-09T10:40:00Z"/>
                <w:rFonts w:cs="Calibri"/>
                <w:color w:val="000000"/>
                <w:sz w:val="18"/>
                <w:szCs w:val="18"/>
              </w:rPr>
            </w:pPr>
            <w:ins w:id="487" w:author="Sam Dent" w:date="2022-09-09T10:40:00Z">
              <w:r w:rsidRPr="008F2DEE">
                <w:rPr>
                  <w:rFonts w:cs="Calibri"/>
                  <w:color w:val="000000"/>
                  <w:sz w:val="18"/>
                  <w:szCs w:val="18"/>
                </w:rPr>
                <w:t>New section relating to electrification measures, explaining methodology and assumed baseline if not already specified in measure characterization.</w:t>
              </w:r>
            </w:ins>
          </w:p>
        </w:tc>
        <w:tc>
          <w:tcPr>
            <w:tcW w:w="1034" w:type="dxa"/>
            <w:tcBorders>
              <w:top w:val="nil"/>
              <w:left w:val="nil"/>
              <w:bottom w:val="single" w:sz="4" w:space="0" w:color="auto"/>
              <w:right w:val="single" w:sz="4" w:space="0" w:color="auto"/>
            </w:tcBorders>
            <w:shd w:val="clear" w:color="auto" w:fill="auto"/>
            <w:vAlign w:val="center"/>
            <w:hideMark/>
          </w:tcPr>
          <w:p w14:paraId="54C7CA70" w14:textId="77777777" w:rsidR="008F2DEE" w:rsidRPr="008F2DEE" w:rsidRDefault="008F2DEE" w:rsidP="008F2DEE">
            <w:pPr>
              <w:widowControl/>
              <w:spacing w:after="0"/>
              <w:jc w:val="center"/>
              <w:rPr>
                <w:ins w:id="488" w:author="Sam Dent" w:date="2022-09-09T10:40:00Z"/>
                <w:rFonts w:cs="Calibri"/>
                <w:color w:val="000000"/>
                <w:sz w:val="18"/>
                <w:szCs w:val="18"/>
              </w:rPr>
            </w:pPr>
            <w:ins w:id="489" w:author="Sam Dent" w:date="2022-09-09T10:40:00Z">
              <w:r w:rsidRPr="008F2DEE">
                <w:rPr>
                  <w:rFonts w:cs="Calibri"/>
                  <w:color w:val="000000"/>
                  <w:sz w:val="18"/>
                  <w:szCs w:val="18"/>
                </w:rPr>
                <w:t>N/A</w:t>
              </w:r>
            </w:ins>
          </w:p>
        </w:tc>
      </w:tr>
      <w:tr w:rsidR="008F2DEE" w:rsidRPr="008F2DEE" w14:paraId="75BA632B" w14:textId="77777777" w:rsidTr="008D55F9">
        <w:trPr>
          <w:trHeight w:val="480"/>
          <w:ins w:id="490"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25B37564" w14:textId="77777777" w:rsidR="008F2DEE" w:rsidRPr="008F2DEE" w:rsidRDefault="008F2DEE" w:rsidP="008F2DEE">
            <w:pPr>
              <w:widowControl/>
              <w:spacing w:after="0"/>
              <w:jc w:val="left"/>
              <w:rPr>
                <w:ins w:id="491"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0AB573D" w14:textId="77777777" w:rsidR="008F2DEE" w:rsidRPr="008F2DEE" w:rsidRDefault="008F2DEE" w:rsidP="008F2DEE">
            <w:pPr>
              <w:widowControl/>
              <w:spacing w:after="0"/>
              <w:jc w:val="left"/>
              <w:rPr>
                <w:ins w:id="492"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83EBE29" w14:textId="77777777" w:rsidR="008F2DEE" w:rsidRPr="008F2DEE" w:rsidRDefault="008F2DEE" w:rsidP="008F2DEE">
            <w:pPr>
              <w:widowControl/>
              <w:spacing w:after="0"/>
              <w:jc w:val="left"/>
              <w:rPr>
                <w:ins w:id="493" w:author="Sam Dent" w:date="2022-09-09T10:40:00Z"/>
                <w:rFonts w:cs="Calibri"/>
                <w:color w:val="000000"/>
                <w:sz w:val="18"/>
                <w:szCs w:val="18"/>
              </w:rPr>
            </w:pPr>
            <w:ins w:id="494" w:author="Sam Dent" w:date="2022-09-09T10:40:00Z">
              <w:r w:rsidRPr="008F2DEE">
                <w:rPr>
                  <w:rFonts w:cs="Calibri"/>
                  <w:color w:val="000000"/>
                  <w:sz w:val="18"/>
                  <w:szCs w:val="18"/>
                </w:rPr>
                <w:t>3.13.2 Fuel Units and Conversion Factors</w:t>
              </w:r>
            </w:ins>
          </w:p>
        </w:tc>
        <w:tc>
          <w:tcPr>
            <w:tcW w:w="2482" w:type="dxa"/>
            <w:vMerge/>
            <w:tcBorders>
              <w:top w:val="nil"/>
              <w:left w:val="single" w:sz="4" w:space="0" w:color="auto"/>
              <w:bottom w:val="single" w:sz="4" w:space="0" w:color="000000"/>
              <w:right w:val="single" w:sz="4" w:space="0" w:color="auto"/>
            </w:tcBorders>
            <w:vAlign w:val="center"/>
            <w:hideMark/>
          </w:tcPr>
          <w:p w14:paraId="1A12269B" w14:textId="77777777" w:rsidR="008F2DEE" w:rsidRPr="008F2DEE" w:rsidRDefault="008F2DEE" w:rsidP="008F2DEE">
            <w:pPr>
              <w:widowControl/>
              <w:spacing w:after="0"/>
              <w:jc w:val="left"/>
              <w:rPr>
                <w:ins w:id="495" w:author="Sam Dent" w:date="2022-09-09T10:40:00Z"/>
                <w:rFonts w:cs="Calibri"/>
                <w:color w:val="000000"/>
                <w:sz w:val="18"/>
                <w:szCs w:val="18"/>
              </w:rPr>
            </w:pPr>
          </w:p>
        </w:tc>
        <w:tc>
          <w:tcPr>
            <w:tcW w:w="930" w:type="dxa"/>
            <w:tcBorders>
              <w:top w:val="nil"/>
              <w:left w:val="nil"/>
              <w:bottom w:val="single" w:sz="4" w:space="0" w:color="auto"/>
              <w:right w:val="single" w:sz="4" w:space="0" w:color="auto"/>
            </w:tcBorders>
            <w:shd w:val="clear" w:color="auto" w:fill="auto"/>
            <w:vAlign w:val="center"/>
            <w:hideMark/>
          </w:tcPr>
          <w:p w14:paraId="455FB797" w14:textId="77777777" w:rsidR="008F2DEE" w:rsidRPr="008F2DEE" w:rsidRDefault="008F2DEE" w:rsidP="008F2DEE">
            <w:pPr>
              <w:widowControl/>
              <w:spacing w:after="0"/>
              <w:jc w:val="center"/>
              <w:rPr>
                <w:ins w:id="496" w:author="Sam Dent" w:date="2022-09-09T10:40:00Z"/>
                <w:rFonts w:cs="Calibri"/>
                <w:color w:val="000000"/>
                <w:sz w:val="18"/>
                <w:szCs w:val="18"/>
              </w:rPr>
            </w:pPr>
            <w:ins w:id="497"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0412E6F0" w14:textId="77777777" w:rsidR="008F2DEE" w:rsidRPr="008F2DEE" w:rsidRDefault="008F2DEE" w:rsidP="008F2DEE">
            <w:pPr>
              <w:widowControl/>
              <w:spacing w:after="0"/>
              <w:jc w:val="left"/>
              <w:rPr>
                <w:ins w:id="498" w:author="Sam Dent" w:date="2022-09-09T10:40:00Z"/>
                <w:rFonts w:cs="Calibri"/>
                <w:color w:val="000000"/>
                <w:sz w:val="18"/>
                <w:szCs w:val="18"/>
              </w:rPr>
            </w:pPr>
            <w:ins w:id="499" w:author="Sam Dent" w:date="2022-09-09T10:40:00Z">
              <w:r w:rsidRPr="008F2DEE">
                <w:rPr>
                  <w:rFonts w:cs="Calibri"/>
                  <w:color w:val="000000"/>
                  <w:sz w:val="18"/>
                  <w:szCs w:val="18"/>
                </w:rPr>
                <w:t xml:space="preserve">New section providing units and conversion factors between fuels. </w:t>
              </w:r>
            </w:ins>
          </w:p>
        </w:tc>
        <w:tc>
          <w:tcPr>
            <w:tcW w:w="1034" w:type="dxa"/>
            <w:tcBorders>
              <w:top w:val="nil"/>
              <w:left w:val="nil"/>
              <w:bottom w:val="single" w:sz="4" w:space="0" w:color="auto"/>
              <w:right w:val="single" w:sz="4" w:space="0" w:color="auto"/>
            </w:tcBorders>
            <w:shd w:val="clear" w:color="auto" w:fill="auto"/>
            <w:vAlign w:val="center"/>
            <w:hideMark/>
          </w:tcPr>
          <w:p w14:paraId="643238D0" w14:textId="77777777" w:rsidR="008F2DEE" w:rsidRPr="008F2DEE" w:rsidRDefault="008F2DEE" w:rsidP="008F2DEE">
            <w:pPr>
              <w:widowControl/>
              <w:spacing w:after="0"/>
              <w:jc w:val="center"/>
              <w:rPr>
                <w:ins w:id="500" w:author="Sam Dent" w:date="2022-09-09T10:40:00Z"/>
                <w:rFonts w:cs="Calibri"/>
                <w:color w:val="000000"/>
                <w:sz w:val="18"/>
                <w:szCs w:val="18"/>
              </w:rPr>
            </w:pPr>
            <w:ins w:id="501" w:author="Sam Dent" w:date="2022-09-09T10:40:00Z">
              <w:r w:rsidRPr="008F2DEE">
                <w:rPr>
                  <w:rFonts w:cs="Calibri"/>
                  <w:color w:val="000000"/>
                  <w:sz w:val="18"/>
                  <w:szCs w:val="18"/>
                </w:rPr>
                <w:t>N/A</w:t>
              </w:r>
            </w:ins>
          </w:p>
        </w:tc>
      </w:tr>
      <w:tr w:rsidR="008F2DEE" w:rsidRPr="008F2DEE" w14:paraId="77E348C9" w14:textId="77777777" w:rsidTr="008D55F9">
        <w:trPr>
          <w:trHeight w:val="960"/>
          <w:ins w:id="502"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0A7B6023" w14:textId="77777777" w:rsidR="008F2DEE" w:rsidRPr="008F2DEE" w:rsidRDefault="008F2DEE" w:rsidP="008F2DEE">
            <w:pPr>
              <w:widowControl/>
              <w:spacing w:after="0"/>
              <w:jc w:val="left"/>
              <w:rPr>
                <w:ins w:id="503"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A23C767" w14:textId="77777777" w:rsidR="008F2DEE" w:rsidRPr="008F2DEE" w:rsidRDefault="008F2DEE" w:rsidP="008F2DEE">
            <w:pPr>
              <w:widowControl/>
              <w:spacing w:after="0"/>
              <w:jc w:val="left"/>
              <w:rPr>
                <w:ins w:id="504"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9A58619" w14:textId="77777777" w:rsidR="008F2DEE" w:rsidRPr="008F2DEE" w:rsidRDefault="008F2DEE" w:rsidP="008F2DEE">
            <w:pPr>
              <w:widowControl/>
              <w:spacing w:after="0"/>
              <w:jc w:val="left"/>
              <w:rPr>
                <w:ins w:id="505" w:author="Sam Dent" w:date="2022-09-09T10:40:00Z"/>
                <w:rFonts w:cs="Calibri"/>
                <w:color w:val="000000"/>
                <w:sz w:val="18"/>
                <w:szCs w:val="18"/>
              </w:rPr>
            </w:pPr>
            <w:ins w:id="506" w:author="Sam Dent" w:date="2022-09-09T10:40:00Z">
              <w:r w:rsidRPr="008F2DEE">
                <w:rPr>
                  <w:rFonts w:cs="Calibri"/>
                  <w:color w:val="000000"/>
                  <w:sz w:val="18"/>
                  <w:szCs w:val="18"/>
                </w:rPr>
                <w:t>3.14 Secondary kWh Savings from Fossil Fuel Savings Measures</w:t>
              </w:r>
            </w:ins>
          </w:p>
        </w:tc>
        <w:tc>
          <w:tcPr>
            <w:tcW w:w="2482" w:type="dxa"/>
            <w:vMerge/>
            <w:tcBorders>
              <w:top w:val="nil"/>
              <w:left w:val="single" w:sz="4" w:space="0" w:color="auto"/>
              <w:bottom w:val="single" w:sz="4" w:space="0" w:color="000000"/>
              <w:right w:val="single" w:sz="4" w:space="0" w:color="auto"/>
            </w:tcBorders>
            <w:vAlign w:val="center"/>
            <w:hideMark/>
          </w:tcPr>
          <w:p w14:paraId="2E163218" w14:textId="77777777" w:rsidR="008F2DEE" w:rsidRPr="008F2DEE" w:rsidRDefault="008F2DEE" w:rsidP="008F2DEE">
            <w:pPr>
              <w:widowControl/>
              <w:spacing w:after="0"/>
              <w:jc w:val="left"/>
              <w:rPr>
                <w:ins w:id="507" w:author="Sam Dent" w:date="2022-09-09T10:40:00Z"/>
                <w:rFonts w:cs="Calibri"/>
                <w:color w:val="000000"/>
                <w:sz w:val="18"/>
                <w:szCs w:val="18"/>
              </w:rPr>
            </w:pPr>
          </w:p>
        </w:tc>
        <w:tc>
          <w:tcPr>
            <w:tcW w:w="930" w:type="dxa"/>
            <w:tcBorders>
              <w:top w:val="nil"/>
              <w:left w:val="nil"/>
              <w:bottom w:val="single" w:sz="4" w:space="0" w:color="auto"/>
              <w:right w:val="single" w:sz="4" w:space="0" w:color="auto"/>
            </w:tcBorders>
            <w:shd w:val="clear" w:color="auto" w:fill="auto"/>
            <w:vAlign w:val="center"/>
            <w:hideMark/>
          </w:tcPr>
          <w:p w14:paraId="248C815C" w14:textId="77777777" w:rsidR="008F2DEE" w:rsidRPr="008F2DEE" w:rsidRDefault="008F2DEE" w:rsidP="008F2DEE">
            <w:pPr>
              <w:widowControl/>
              <w:spacing w:after="0"/>
              <w:jc w:val="center"/>
              <w:rPr>
                <w:ins w:id="508" w:author="Sam Dent" w:date="2022-09-09T10:40:00Z"/>
                <w:rFonts w:cs="Calibri"/>
                <w:color w:val="000000"/>
                <w:sz w:val="18"/>
                <w:szCs w:val="18"/>
              </w:rPr>
            </w:pPr>
            <w:ins w:id="509"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3D4B7A91" w14:textId="77777777" w:rsidR="008F2DEE" w:rsidRPr="008F2DEE" w:rsidRDefault="008F2DEE" w:rsidP="008F2DEE">
            <w:pPr>
              <w:widowControl/>
              <w:spacing w:after="0"/>
              <w:jc w:val="left"/>
              <w:rPr>
                <w:ins w:id="510" w:author="Sam Dent" w:date="2022-09-09T10:40:00Z"/>
                <w:rFonts w:cs="Calibri"/>
                <w:color w:val="000000"/>
                <w:sz w:val="18"/>
                <w:szCs w:val="18"/>
              </w:rPr>
            </w:pPr>
            <w:ins w:id="511" w:author="Sam Dent" w:date="2022-09-09T10:40:00Z">
              <w:r w:rsidRPr="008F2DEE">
                <w:rPr>
                  <w:rFonts w:cs="Calibri"/>
                  <w:color w:val="000000"/>
                  <w:sz w:val="18"/>
                  <w:szCs w:val="18"/>
                </w:rPr>
                <w:t>New section stating that secondary electric savings due to the reduction in heating consumption should be claimed for any heating fuel regardless of what is specified in the measure.</w:t>
              </w:r>
            </w:ins>
          </w:p>
        </w:tc>
        <w:tc>
          <w:tcPr>
            <w:tcW w:w="1034" w:type="dxa"/>
            <w:tcBorders>
              <w:top w:val="nil"/>
              <w:left w:val="nil"/>
              <w:bottom w:val="single" w:sz="4" w:space="0" w:color="auto"/>
              <w:right w:val="single" w:sz="4" w:space="0" w:color="auto"/>
            </w:tcBorders>
            <w:shd w:val="clear" w:color="auto" w:fill="auto"/>
            <w:vAlign w:val="center"/>
            <w:hideMark/>
          </w:tcPr>
          <w:p w14:paraId="13A9E5D8" w14:textId="77777777" w:rsidR="008F2DEE" w:rsidRPr="008F2DEE" w:rsidRDefault="008F2DEE" w:rsidP="008F2DEE">
            <w:pPr>
              <w:widowControl/>
              <w:spacing w:after="0"/>
              <w:jc w:val="center"/>
              <w:rPr>
                <w:ins w:id="512" w:author="Sam Dent" w:date="2022-09-09T10:40:00Z"/>
                <w:rFonts w:cs="Calibri"/>
                <w:color w:val="000000"/>
                <w:sz w:val="18"/>
                <w:szCs w:val="18"/>
              </w:rPr>
            </w:pPr>
            <w:ins w:id="513" w:author="Sam Dent" w:date="2022-09-09T10:40:00Z">
              <w:r w:rsidRPr="008F2DEE">
                <w:rPr>
                  <w:rFonts w:cs="Calibri"/>
                  <w:color w:val="000000"/>
                  <w:sz w:val="18"/>
                  <w:szCs w:val="18"/>
                </w:rPr>
                <w:t>N/A</w:t>
              </w:r>
            </w:ins>
          </w:p>
        </w:tc>
      </w:tr>
      <w:tr w:rsidR="008F2DEE" w:rsidRPr="008F2DEE" w14:paraId="14E412DA" w14:textId="77777777" w:rsidTr="008D55F9">
        <w:trPr>
          <w:trHeight w:val="615"/>
          <w:ins w:id="514" w:author="Sam Dent" w:date="2022-09-09T10:40:00Z"/>
        </w:trPr>
        <w:tc>
          <w:tcPr>
            <w:tcW w:w="1157" w:type="dxa"/>
            <w:vMerge w:val="restart"/>
            <w:tcBorders>
              <w:top w:val="nil"/>
              <w:left w:val="single" w:sz="4" w:space="0" w:color="auto"/>
              <w:bottom w:val="single" w:sz="4" w:space="0" w:color="auto"/>
              <w:right w:val="single" w:sz="4" w:space="0" w:color="auto"/>
            </w:tcBorders>
            <w:shd w:val="clear" w:color="auto" w:fill="auto"/>
            <w:vAlign w:val="center"/>
            <w:hideMark/>
          </w:tcPr>
          <w:p w14:paraId="656C457F" w14:textId="77777777" w:rsidR="008F2DEE" w:rsidRPr="008F2DEE" w:rsidRDefault="008F2DEE" w:rsidP="008F2DEE">
            <w:pPr>
              <w:widowControl/>
              <w:spacing w:after="0"/>
              <w:jc w:val="center"/>
              <w:rPr>
                <w:ins w:id="515" w:author="Sam Dent" w:date="2022-09-09T10:40:00Z"/>
                <w:rFonts w:cs="Calibri"/>
                <w:color w:val="000000"/>
                <w:sz w:val="18"/>
                <w:szCs w:val="18"/>
              </w:rPr>
            </w:pPr>
            <w:ins w:id="516" w:author="Sam Dent" w:date="2022-09-09T10:40:00Z">
              <w:r w:rsidRPr="008F2DEE">
                <w:rPr>
                  <w:rFonts w:cs="Calibri"/>
                  <w:color w:val="000000"/>
                  <w:sz w:val="18"/>
                  <w:szCs w:val="18"/>
                </w:rPr>
                <w:t xml:space="preserve">Volume 2: </w:t>
              </w:r>
              <w:r w:rsidRPr="008F2DEE">
                <w:rPr>
                  <w:rFonts w:cs="Calibri"/>
                  <w:color w:val="000000"/>
                  <w:sz w:val="18"/>
                  <w:szCs w:val="18"/>
                </w:rPr>
                <w:br/>
                <w:t xml:space="preserve">Commercial </w:t>
              </w:r>
              <w:r w:rsidRPr="008F2DEE">
                <w:rPr>
                  <w:rFonts w:cs="Calibri"/>
                  <w:color w:val="000000"/>
                  <w:sz w:val="18"/>
                  <w:szCs w:val="18"/>
                </w:rPr>
                <w:br/>
                <w:t xml:space="preserve">and Industrial </w:t>
              </w:r>
              <w:r w:rsidRPr="008F2DEE">
                <w:rPr>
                  <w:rFonts w:cs="Calibri"/>
                  <w:color w:val="000000"/>
                  <w:sz w:val="18"/>
                  <w:szCs w:val="18"/>
                </w:rPr>
                <w:br/>
                <w:t>Measures</w:t>
              </w:r>
            </w:ins>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05B30A5B" w14:textId="77777777" w:rsidR="008F2DEE" w:rsidRPr="008F2DEE" w:rsidRDefault="008F2DEE" w:rsidP="008F2DEE">
            <w:pPr>
              <w:widowControl/>
              <w:spacing w:after="0"/>
              <w:jc w:val="center"/>
              <w:rPr>
                <w:ins w:id="517" w:author="Sam Dent" w:date="2022-09-09T10:40:00Z"/>
                <w:rFonts w:cs="Calibri"/>
                <w:color w:val="000000"/>
                <w:sz w:val="18"/>
                <w:szCs w:val="18"/>
              </w:rPr>
            </w:pPr>
            <w:ins w:id="518" w:author="Sam Dent" w:date="2022-09-09T10:40:00Z">
              <w:r w:rsidRPr="008F2DEE">
                <w:rPr>
                  <w:rFonts w:cs="Calibri"/>
                  <w:color w:val="000000"/>
                  <w:sz w:val="18"/>
                  <w:szCs w:val="18"/>
                </w:rPr>
                <w:t>4.1 Agricultural</w:t>
              </w:r>
            </w:ins>
          </w:p>
        </w:tc>
        <w:tc>
          <w:tcPr>
            <w:tcW w:w="2084" w:type="dxa"/>
            <w:tcBorders>
              <w:top w:val="nil"/>
              <w:left w:val="nil"/>
              <w:bottom w:val="single" w:sz="4" w:space="0" w:color="auto"/>
              <w:right w:val="single" w:sz="4" w:space="0" w:color="auto"/>
            </w:tcBorders>
            <w:shd w:val="clear" w:color="auto" w:fill="auto"/>
            <w:vAlign w:val="center"/>
            <w:hideMark/>
          </w:tcPr>
          <w:p w14:paraId="40A10A25" w14:textId="77777777" w:rsidR="008F2DEE" w:rsidRPr="008F2DEE" w:rsidRDefault="008F2DEE" w:rsidP="008F2DEE">
            <w:pPr>
              <w:widowControl/>
              <w:spacing w:after="0"/>
              <w:jc w:val="left"/>
              <w:rPr>
                <w:ins w:id="519" w:author="Sam Dent" w:date="2022-09-09T10:40:00Z"/>
                <w:rFonts w:cs="Calibri"/>
                <w:color w:val="000000"/>
                <w:sz w:val="18"/>
                <w:szCs w:val="18"/>
              </w:rPr>
            </w:pPr>
            <w:ins w:id="520" w:author="Sam Dent" w:date="2022-09-09T10:40:00Z">
              <w:r w:rsidRPr="008F2DEE">
                <w:rPr>
                  <w:rFonts w:cs="Calibri"/>
                  <w:color w:val="000000"/>
                  <w:sz w:val="18"/>
                  <w:szCs w:val="18"/>
                </w:rPr>
                <w:t>4.1.5 Fan Thermostat Controller</w:t>
              </w:r>
            </w:ins>
          </w:p>
        </w:tc>
        <w:tc>
          <w:tcPr>
            <w:tcW w:w="2482" w:type="dxa"/>
            <w:tcBorders>
              <w:top w:val="nil"/>
              <w:left w:val="nil"/>
              <w:bottom w:val="single" w:sz="4" w:space="0" w:color="auto"/>
              <w:right w:val="single" w:sz="4" w:space="0" w:color="auto"/>
            </w:tcBorders>
            <w:shd w:val="clear" w:color="auto" w:fill="auto"/>
            <w:noWrap/>
            <w:vAlign w:val="center"/>
            <w:hideMark/>
          </w:tcPr>
          <w:p w14:paraId="7D0EF30C" w14:textId="77777777" w:rsidR="008F2DEE" w:rsidRPr="008F2DEE" w:rsidRDefault="008F2DEE" w:rsidP="008F2DEE">
            <w:pPr>
              <w:widowControl/>
              <w:spacing w:after="0"/>
              <w:jc w:val="left"/>
              <w:rPr>
                <w:ins w:id="521" w:author="Sam Dent" w:date="2022-09-09T10:40:00Z"/>
                <w:rFonts w:cs="Calibri"/>
                <w:color w:val="000000"/>
                <w:sz w:val="18"/>
                <w:szCs w:val="18"/>
              </w:rPr>
            </w:pPr>
            <w:ins w:id="522" w:author="Sam Dent" w:date="2022-09-09T10:40:00Z">
              <w:r w:rsidRPr="008F2DEE">
                <w:rPr>
                  <w:rFonts w:cs="Calibri"/>
                  <w:color w:val="000000"/>
                  <w:sz w:val="18"/>
                  <w:szCs w:val="18"/>
                </w:rPr>
                <w:t>CI-AGE-FNTC-V02-220101</w:t>
              </w:r>
            </w:ins>
          </w:p>
        </w:tc>
        <w:tc>
          <w:tcPr>
            <w:tcW w:w="930" w:type="dxa"/>
            <w:tcBorders>
              <w:top w:val="nil"/>
              <w:left w:val="nil"/>
              <w:bottom w:val="single" w:sz="4" w:space="0" w:color="auto"/>
              <w:right w:val="single" w:sz="4" w:space="0" w:color="auto"/>
            </w:tcBorders>
            <w:shd w:val="clear" w:color="auto" w:fill="auto"/>
            <w:vAlign w:val="center"/>
            <w:hideMark/>
          </w:tcPr>
          <w:p w14:paraId="418F09BF" w14:textId="77777777" w:rsidR="008F2DEE" w:rsidRPr="008F2DEE" w:rsidRDefault="008F2DEE" w:rsidP="008F2DEE">
            <w:pPr>
              <w:widowControl/>
              <w:spacing w:after="0"/>
              <w:jc w:val="center"/>
              <w:rPr>
                <w:ins w:id="523" w:author="Sam Dent" w:date="2022-09-09T10:40:00Z"/>
                <w:rFonts w:cs="Calibri"/>
                <w:color w:val="000000"/>
                <w:sz w:val="18"/>
                <w:szCs w:val="18"/>
              </w:rPr>
            </w:pPr>
            <w:ins w:id="524"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2775BDEE" w14:textId="77777777" w:rsidR="008F2DEE" w:rsidRPr="008F2DEE" w:rsidRDefault="008F2DEE" w:rsidP="008F2DEE">
            <w:pPr>
              <w:widowControl/>
              <w:spacing w:after="0"/>
              <w:jc w:val="left"/>
              <w:rPr>
                <w:ins w:id="525" w:author="Sam Dent" w:date="2022-09-09T10:40:00Z"/>
                <w:rFonts w:cs="Calibri"/>
                <w:color w:val="000000"/>
                <w:sz w:val="18"/>
                <w:szCs w:val="18"/>
              </w:rPr>
            </w:pPr>
            <w:ins w:id="526" w:author="Sam Dent" w:date="2022-09-09T10:40:00Z">
              <w:r w:rsidRPr="008F2DEE">
                <w:rPr>
                  <w:rFonts w:cs="Calibri"/>
                  <w:color w:val="000000"/>
                  <w:sz w:val="18"/>
                  <w:szCs w:val="18"/>
                </w:rPr>
                <w:t>Replacing ∆kWh/HP with ∆kWh.</w:t>
              </w:r>
            </w:ins>
          </w:p>
        </w:tc>
        <w:tc>
          <w:tcPr>
            <w:tcW w:w="1034" w:type="dxa"/>
            <w:tcBorders>
              <w:top w:val="nil"/>
              <w:left w:val="nil"/>
              <w:bottom w:val="single" w:sz="4" w:space="0" w:color="auto"/>
              <w:right w:val="single" w:sz="4" w:space="0" w:color="auto"/>
            </w:tcBorders>
            <w:shd w:val="clear" w:color="auto" w:fill="auto"/>
            <w:vAlign w:val="center"/>
            <w:hideMark/>
          </w:tcPr>
          <w:p w14:paraId="6B040942" w14:textId="77777777" w:rsidR="008F2DEE" w:rsidRPr="008F2DEE" w:rsidRDefault="008F2DEE" w:rsidP="008F2DEE">
            <w:pPr>
              <w:widowControl/>
              <w:spacing w:after="0"/>
              <w:jc w:val="center"/>
              <w:rPr>
                <w:ins w:id="527" w:author="Sam Dent" w:date="2022-09-09T10:40:00Z"/>
                <w:rFonts w:cs="Calibri"/>
                <w:color w:val="000000"/>
                <w:sz w:val="18"/>
                <w:szCs w:val="18"/>
              </w:rPr>
            </w:pPr>
            <w:ins w:id="528" w:author="Sam Dent" w:date="2022-09-09T10:40:00Z">
              <w:r w:rsidRPr="008F2DEE">
                <w:rPr>
                  <w:rFonts w:cs="Calibri"/>
                  <w:color w:val="000000"/>
                  <w:sz w:val="18"/>
                  <w:szCs w:val="18"/>
                </w:rPr>
                <w:t>N/A</w:t>
              </w:r>
            </w:ins>
          </w:p>
        </w:tc>
      </w:tr>
      <w:tr w:rsidR="008F2DEE" w:rsidRPr="008F2DEE" w14:paraId="6CD27EE4" w14:textId="77777777" w:rsidTr="008D55F9">
        <w:trPr>
          <w:trHeight w:val="600"/>
          <w:ins w:id="529"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0CB40200" w14:textId="77777777" w:rsidR="008F2DEE" w:rsidRPr="008F2DEE" w:rsidRDefault="008F2DEE" w:rsidP="008F2DEE">
            <w:pPr>
              <w:widowControl/>
              <w:spacing w:after="0"/>
              <w:jc w:val="left"/>
              <w:rPr>
                <w:ins w:id="530"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0BD7471" w14:textId="77777777" w:rsidR="008F2DEE" w:rsidRPr="008F2DEE" w:rsidRDefault="008F2DEE" w:rsidP="008F2DEE">
            <w:pPr>
              <w:widowControl/>
              <w:spacing w:after="0"/>
              <w:jc w:val="left"/>
              <w:rPr>
                <w:ins w:id="531" w:author="Sam Dent" w:date="2022-09-09T10:40:00Z"/>
                <w:rFonts w:cs="Calibri"/>
                <w:color w:val="000000"/>
                <w:sz w:val="18"/>
                <w:szCs w:val="18"/>
              </w:rPr>
            </w:pPr>
          </w:p>
        </w:tc>
        <w:tc>
          <w:tcPr>
            <w:tcW w:w="2084" w:type="dxa"/>
            <w:vMerge w:val="restart"/>
            <w:tcBorders>
              <w:top w:val="nil"/>
              <w:left w:val="single" w:sz="4" w:space="0" w:color="auto"/>
              <w:bottom w:val="single" w:sz="4" w:space="0" w:color="auto"/>
              <w:right w:val="single" w:sz="4" w:space="0" w:color="auto"/>
            </w:tcBorders>
            <w:shd w:val="clear" w:color="auto" w:fill="auto"/>
            <w:vAlign w:val="center"/>
            <w:hideMark/>
          </w:tcPr>
          <w:p w14:paraId="2F2906F7" w14:textId="77777777" w:rsidR="008F2DEE" w:rsidRPr="008F2DEE" w:rsidRDefault="008F2DEE" w:rsidP="008F2DEE">
            <w:pPr>
              <w:widowControl/>
              <w:spacing w:after="0"/>
              <w:jc w:val="left"/>
              <w:rPr>
                <w:ins w:id="532" w:author="Sam Dent" w:date="2022-09-09T10:40:00Z"/>
                <w:rFonts w:cs="Calibri"/>
                <w:color w:val="000000"/>
                <w:sz w:val="18"/>
                <w:szCs w:val="18"/>
              </w:rPr>
            </w:pPr>
            <w:ins w:id="533" w:author="Sam Dent" w:date="2022-09-09T10:40:00Z">
              <w:r w:rsidRPr="008F2DEE">
                <w:rPr>
                  <w:rFonts w:cs="Calibri"/>
                  <w:color w:val="000000"/>
                  <w:sz w:val="18"/>
                  <w:szCs w:val="18"/>
                </w:rPr>
                <w:t>4.1.11 Commercial LED Grow Light</w:t>
              </w:r>
            </w:ins>
          </w:p>
        </w:tc>
        <w:tc>
          <w:tcPr>
            <w:tcW w:w="2482" w:type="dxa"/>
            <w:tcBorders>
              <w:top w:val="nil"/>
              <w:left w:val="nil"/>
              <w:bottom w:val="single" w:sz="4" w:space="0" w:color="auto"/>
              <w:right w:val="single" w:sz="4" w:space="0" w:color="auto"/>
            </w:tcBorders>
            <w:shd w:val="clear" w:color="auto" w:fill="auto"/>
            <w:noWrap/>
            <w:vAlign w:val="center"/>
            <w:hideMark/>
          </w:tcPr>
          <w:p w14:paraId="53FD0B92" w14:textId="77777777" w:rsidR="008F2DEE" w:rsidRPr="008F2DEE" w:rsidRDefault="008F2DEE" w:rsidP="008F2DEE">
            <w:pPr>
              <w:widowControl/>
              <w:spacing w:after="0"/>
              <w:jc w:val="left"/>
              <w:rPr>
                <w:ins w:id="534" w:author="Sam Dent" w:date="2022-09-09T10:40:00Z"/>
                <w:rFonts w:cs="Calibri"/>
                <w:color w:val="000000"/>
                <w:sz w:val="18"/>
                <w:szCs w:val="18"/>
              </w:rPr>
            </w:pPr>
            <w:ins w:id="535" w:author="Sam Dent" w:date="2022-09-09T10:40:00Z">
              <w:r w:rsidRPr="008F2DEE">
                <w:rPr>
                  <w:rFonts w:cs="Calibri"/>
                  <w:color w:val="000000"/>
                  <w:sz w:val="18"/>
                  <w:szCs w:val="18"/>
                </w:rPr>
                <w:t>CI-AGE-GROW-V04-220101</w:t>
              </w:r>
            </w:ins>
          </w:p>
        </w:tc>
        <w:tc>
          <w:tcPr>
            <w:tcW w:w="930" w:type="dxa"/>
            <w:tcBorders>
              <w:top w:val="nil"/>
              <w:left w:val="nil"/>
              <w:bottom w:val="single" w:sz="4" w:space="0" w:color="auto"/>
              <w:right w:val="single" w:sz="4" w:space="0" w:color="auto"/>
            </w:tcBorders>
            <w:shd w:val="clear" w:color="auto" w:fill="auto"/>
            <w:vAlign w:val="center"/>
            <w:hideMark/>
          </w:tcPr>
          <w:p w14:paraId="2DB1B1B6" w14:textId="77777777" w:rsidR="008F2DEE" w:rsidRPr="008F2DEE" w:rsidRDefault="008F2DEE" w:rsidP="008F2DEE">
            <w:pPr>
              <w:widowControl/>
              <w:spacing w:after="0"/>
              <w:jc w:val="center"/>
              <w:rPr>
                <w:ins w:id="536" w:author="Sam Dent" w:date="2022-09-09T10:40:00Z"/>
                <w:rFonts w:cs="Calibri"/>
                <w:color w:val="000000"/>
                <w:sz w:val="18"/>
                <w:szCs w:val="18"/>
              </w:rPr>
            </w:pPr>
            <w:ins w:id="537" w:author="Sam Dent" w:date="2022-09-09T10:40:00Z">
              <w:r w:rsidRPr="008F2DEE">
                <w:rPr>
                  <w:rFonts w:cs="Calibri"/>
                  <w:color w:val="000000"/>
                  <w:sz w:val="18"/>
                  <w:szCs w:val="18"/>
                </w:rPr>
                <w:t>Errata</w:t>
              </w:r>
            </w:ins>
          </w:p>
        </w:tc>
        <w:tc>
          <w:tcPr>
            <w:tcW w:w="4305" w:type="dxa"/>
            <w:tcBorders>
              <w:top w:val="nil"/>
              <w:left w:val="nil"/>
              <w:bottom w:val="single" w:sz="4" w:space="0" w:color="auto"/>
              <w:right w:val="single" w:sz="4" w:space="0" w:color="auto"/>
            </w:tcBorders>
            <w:shd w:val="clear" w:color="auto" w:fill="auto"/>
            <w:vAlign w:val="center"/>
            <w:hideMark/>
          </w:tcPr>
          <w:p w14:paraId="14FB6C82" w14:textId="77777777" w:rsidR="008F2DEE" w:rsidRPr="008F2DEE" w:rsidRDefault="008F2DEE" w:rsidP="008F2DEE">
            <w:pPr>
              <w:widowControl/>
              <w:spacing w:after="0"/>
              <w:jc w:val="left"/>
              <w:rPr>
                <w:ins w:id="538" w:author="Sam Dent" w:date="2022-09-09T10:40:00Z"/>
                <w:rFonts w:cs="Calibri"/>
                <w:color w:val="000000"/>
                <w:sz w:val="18"/>
                <w:szCs w:val="18"/>
              </w:rPr>
            </w:pPr>
            <w:ins w:id="539" w:author="Sam Dent" w:date="2022-09-09T10:40:00Z">
              <w:r w:rsidRPr="008F2DEE">
                <w:rPr>
                  <w:rFonts w:cs="Calibri"/>
                  <w:color w:val="000000"/>
                  <w:sz w:val="18"/>
                  <w:szCs w:val="18"/>
                </w:rPr>
                <w:t>Clarification that WHFe would be 1 if no cooling.</w:t>
              </w:r>
            </w:ins>
          </w:p>
        </w:tc>
        <w:tc>
          <w:tcPr>
            <w:tcW w:w="1034" w:type="dxa"/>
            <w:tcBorders>
              <w:top w:val="nil"/>
              <w:left w:val="nil"/>
              <w:bottom w:val="single" w:sz="4" w:space="0" w:color="auto"/>
              <w:right w:val="single" w:sz="4" w:space="0" w:color="auto"/>
            </w:tcBorders>
            <w:shd w:val="clear" w:color="auto" w:fill="auto"/>
            <w:vAlign w:val="center"/>
            <w:hideMark/>
          </w:tcPr>
          <w:p w14:paraId="0C7E8575" w14:textId="77777777" w:rsidR="008F2DEE" w:rsidRPr="008F2DEE" w:rsidRDefault="008F2DEE" w:rsidP="008F2DEE">
            <w:pPr>
              <w:widowControl/>
              <w:spacing w:after="0"/>
              <w:jc w:val="center"/>
              <w:rPr>
                <w:ins w:id="540" w:author="Sam Dent" w:date="2022-09-09T10:40:00Z"/>
                <w:rFonts w:cs="Calibri"/>
                <w:color w:val="000000"/>
                <w:sz w:val="18"/>
                <w:szCs w:val="18"/>
              </w:rPr>
            </w:pPr>
            <w:ins w:id="541" w:author="Sam Dent" w:date="2022-09-09T10:40:00Z">
              <w:r w:rsidRPr="008F2DEE">
                <w:rPr>
                  <w:rFonts w:cs="Calibri"/>
                  <w:color w:val="000000"/>
                  <w:sz w:val="18"/>
                  <w:szCs w:val="18"/>
                </w:rPr>
                <w:t>N/A</w:t>
              </w:r>
            </w:ins>
          </w:p>
        </w:tc>
      </w:tr>
      <w:tr w:rsidR="008F2DEE" w:rsidRPr="008F2DEE" w14:paraId="5A362354" w14:textId="77777777" w:rsidTr="008D55F9">
        <w:trPr>
          <w:trHeight w:val="960"/>
          <w:ins w:id="542"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625AE32B" w14:textId="77777777" w:rsidR="008F2DEE" w:rsidRPr="008F2DEE" w:rsidRDefault="008F2DEE" w:rsidP="008F2DEE">
            <w:pPr>
              <w:widowControl/>
              <w:spacing w:after="0"/>
              <w:jc w:val="left"/>
              <w:rPr>
                <w:ins w:id="543"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3C9C9A7" w14:textId="77777777" w:rsidR="008F2DEE" w:rsidRPr="008F2DEE" w:rsidRDefault="008F2DEE" w:rsidP="008F2DEE">
            <w:pPr>
              <w:widowControl/>
              <w:spacing w:after="0"/>
              <w:jc w:val="left"/>
              <w:rPr>
                <w:ins w:id="544" w:author="Sam Dent" w:date="2022-09-09T10:40:00Z"/>
                <w:rFonts w:cs="Calibri"/>
                <w:color w:val="000000"/>
                <w:sz w:val="18"/>
                <w:szCs w:val="18"/>
              </w:rPr>
            </w:pPr>
          </w:p>
        </w:tc>
        <w:tc>
          <w:tcPr>
            <w:tcW w:w="2084" w:type="dxa"/>
            <w:vMerge/>
            <w:tcBorders>
              <w:top w:val="nil"/>
              <w:left w:val="single" w:sz="4" w:space="0" w:color="auto"/>
              <w:bottom w:val="single" w:sz="4" w:space="0" w:color="auto"/>
              <w:right w:val="single" w:sz="4" w:space="0" w:color="auto"/>
            </w:tcBorders>
            <w:vAlign w:val="center"/>
            <w:hideMark/>
          </w:tcPr>
          <w:p w14:paraId="7F49EE1F" w14:textId="77777777" w:rsidR="008F2DEE" w:rsidRPr="008F2DEE" w:rsidRDefault="008F2DEE" w:rsidP="008F2DEE">
            <w:pPr>
              <w:widowControl/>
              <w:spacing w:after="0"/>
              <w:jc w:val="left"/>
              <w:rPr>
                <w:ins w:id="545" w:author="Sam Dent" w:date="2022-09-09T10:40:00Z"/>
                <w:rFonts w:cs="Calibri"/>
                <w:color w:val="000000"/>
                <w:sz w:val="18"/>
                <w:szCs w:val="18"/>
              </w:rPr>
            </w:pPr>
          </w:p>
        </w:tc>
        <w:tc>
          <w:tcPr>
            <w:tcW w:w="2482" w:type="dxa"/>
            <w:tcBorders>
              <w:top w:val="nil"/>
              <w:left w:val="nil"/>
              <w:bottom w:val="single" w:sz="4" w:space="0" w:color="auto"/>
              <w:right w:val="single" w:sz="4" w:space="0" w:color="auto"/>
            </w:tcBorders>
            <w:shd w:val="clear" w:color="auto" w:fill="auto"/>
            <w:noWrap/>
            <w:vAlign w:val="center"/>
            <w:hideMark/>
          </w:tcPr>
          <w:p w14:paraId="52410F06" w14:textId="77777777" w:rsidR="008F2DEE" w:rsidRPr="008F2DEE" w:rsidRDefault="008F2DEE" w:rsidP="008F2DEE">
            <w:pPr>
              <w:widowControl/>
              <w:spacing w:after="0"/>
              <w:jc w:val="left"/>
              <w:rPr>
                <w:ins w:id="546" w:author="Sam Dent" w:date="2022-09-09T10:40:00Z"/>
                <w:rFonts w:cs="Calibri"/>
                <w:color w:val="000000"/>
                <w:sz w:val="18"/>
                <w:szCs w:val="18"/>
              </w:rPr>
            </w:pPr>
            <w:ins w:id="547" w:author="Sam Dent" w:date="2022-09-09T10:40:00Z">
              <w:r w:rsidRPr="008F2DEE">
                <w:rPr>
                  <w:rFonts w:cs="Calibri"/>
                  <w:color w:val="000000"/>
                  <w:sz w:val="18"/>
                  <w:szCs w:val="18"/>
                </w:rPr>
                <w:t>CI-AGE-GROW-V05-230101</w:t>
              </w:r>
            </w:ins>
          </w:p>
        </w:tc>
        <w:tc>
          <w:tcPr>
            <w:tcW w:w="930" w:type="dxa"/>
            <w:tcBorders>
              <w:top w:val="nil"/>
              <w:left w:val="nil"/>
              <w:bottom w:val="single" w:sz="4" w:space="0" w:color="auto"/>
              <w:right w:val="single" w:sz="4" w:space="0" w:color="auto"/>
            </w:tcBorders>
            <w:shd w:val="clear" w:color="auto" w:fill="auto"/>
            <w:vAlign w:val="center"/>
            <w:hideMark/>
          </w:tcPr>
          <w:p w14:paraId="24EA4B73" w14:textId="77777777" w:rsidR="008F2DEE" w:rsidRPr="008F2DEE" w:rsidRDefault="008F2DEE" w:rsidP="008F2DEE">
            <w:pPr>
              <w:widowControl/>
              <w:spacing w:after="0"/>
              <w:jc w:val="center"/>
              <w:rPr>
                <w:ins w:id="548" w:author="Sam Dent" w:date="2022-09-09T10:40:00Z"/>
                <w:rFonts w:cs="Calibri"/>
                <w:color w:val="000000"/>
                <w:sz w:val="18"/>
                <w:szCs w:val="18"/>
              </w:rPr>
            </w:pPr>
            <w:ins w:id="549"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4B5D2E54" w14:textId="77777777" w:rsidR="008F2DEE" w:rsidRPr="008F2DEE" w:rsidRDefault="008F2DEE" w:rsidP="008F2DEE">
            <w:pPr>
              <w:widowControl/>
              <w:spacing w:after="0"/>
              <w:jc w:val="left"/>
              <w:rPr>
                <w:ins w:id="550" w:author="Sam Dent" w:date="2022-09-09T10:40:00Z"/>
                <w:rFonts w:cs="Calibri"/>
                <w:color w:val="000000"/>
                <w:sz w:val="18"/>
                <w:szCs w:val="18"/>
              </w:rPr>
            </w:pPr>
            <w:ins w:id="551" w:author="Sam Dent" w:date="2022-09-09T10:40:00Z">
              <w:r w:rsidRPr="008F2DEE">
                <w:rPr>
                  <w:rFonts w:cs="Calibri"/>
                  <w:color w:val="000000"/>
                  <w:sz w:val="18"/>
                  <w:szCs w:val="18"/>
                </w:rPr>
                <w:t>Adjustments to baseline PPE assumption and addition of new crop type categories.</w:t>
              </w:r>
              <w:r w:rsidRPr="008F2DEE">
                <w:rPr>
                  <w:rFonts w:cs="Calibri"/>
                  <w:color w:val="000000"/>
                  <w:sz w:val="18"/>
                  <w:szCs w:val="18"/>
                </w:rPr>
                <w:br/>
                <w:t>Update algorithm approach.</w:t>
              </w:r>
              <w:r w:rsidRPr="008F2DEE">
                <w:rPr>
                  <w:rFonts w:cs="Calibri"/>
                  <w:color w:val="000000"/>
                  <w:sz w:val="18"/>
                  <w:szCs w:val="18"/>
                </w:rPr>
                <w:br/>
                <w:t>Removal of heating impacts from waste heat.</w:t>
              </w:r>
            </w:ins>
          </w:p>
        </w:tc>
        <w:tc>
          <w:tcPr>
            <w:tcW w:w="1034" w:type="dxa"/>
            <w:tcBorders>
              <w:top w:val="nil"/>
              <w:left w:val="nil"/>
              <w:bottom w:val="single" w:sz="4" w:space="0" w:color="auto"/>
              <w:right w:val="single" w:sz="4" w:space="0" w:color="auto"/>
            </w:tcBorders>
            <w:shd w:val="clear" w:color="auto" w:fill="auto"/>
            <w:vAlign w:val="center"/>
            <w:hideMark/>
          </w:tcPr>
          <w:p w14:paraId="50C72528" w14:textId="77777777" w:rsidR="008F2DEE" w:rsidRPr="008F2DEE" w:rsidRDefault="008F2DEE" w:rsidP="008F2DEE">
            <w:pPr>
              <w:widowControl/>
              <w:spacing w:after="0"/>
              <w:jc w:val="center"/>
              <w:rPr>
                <w:ins w:id="552" w:author="Sam Dent" w:date="2022-09-09T10:40:00Z"/>
                <w:rFonts w:cs="Calibri"/>
                <w:color w:val="000000"/>
                <w:sz w:val="18"/>
                <w:szCs w:val="18"/>
              </w:rPr>
            </w:pPr>
            <w:ins w:id="553" w:author="Sam Dent" w:date="2022-09-09T10:40:00Z">
              <w:r w:rsidRPr="008F2DEE">
                <w:rPr>
                  <w:rFonts w:cs="Calibri"/>
                  <w:color w:val="000000"/>
                  <w:sz w:val="18"/>
                  <w:szCs w:val="18"/>
                </w:rPr>
                <w:t>Dependent on inputs</w:t>
              </w:r>
            </w:ins>
          </w:p>
        </w:tc>
      </w:tr>
      <w:tr w:rsidR="008F2DEE" w:rsidRPr="008F2DEE" w14:paraId="20308BEF" w14:textId="77777777" w:rsidTr="008D55F9">
        <w:trPr>
          <w:trHeight w:val="480"/>
          <w:ins w:id="554"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4A013B12" w14:textId="77777777" w:rsidR="008F2DEE" w:rsidRPr="008F2DEE" w:rsidRDefault="008F2DEE" w:rsidP="008F2DEE">
            <w:pPr>
              <w:widowControl/>
              <w:spacing w:after="0"/>
              <w:jc w:val="left"/>
              <w:rPr>
                <w:ins w:id="555"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C441023" w14:textId="77777777" w:rsidR="008F2DEE" w:rsidRPr="008F2DEE" w:rsidRDefault="008F2DEE" w:rsidP="008F2DEE">
            <w:pPr>
              <w:widowControl/>
              <w:spacing w:after="0"/>
              <w:jc w:val="left"/>
              <w:rPr>
                <w:ins w:id="556"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A2BDD17" w14:textId="77777777" w:rsidR="008F2DEE" w:rsidRPr="008F2DEE" w:rsidRDefault="008F2DEE" w:rsidP="008F2DEE">
            <w:pPr>
              <w:widowControl/>
              <w:spacing w:after="0"/>
              <w:jc w:val="left"/>
              <w:rPr>
                <w:ins w:id="557" w:author="Sam Dent" w:date="2022-09-09T10:40:00Z"/>
                <w:rFonts w:cs="Calibri"/>
                <w:color w:val="000000"/>
                <w:sz w:val="18"/>
                <w:szCs w:val="18"/>
              </w:rPr>
            </w:pPr>
            <w:ins w:id="558" w:author="Sam Dent" w:date="2022-09-09T10:40:00Z">
              <w:r w:rsidRPr="008F2DEE">
                <w:rPr>
                  <w:rFonts w:cs="Calibri"/>
                  <w:color w:val="000000"/>
                  <w:sz w:val="18"/>
                  <w:szCs w:val="18"/>
                </w:rPr>
                <w:t>4.1.17 Greenhouse Thermal Curtains</w:t>
              </w:r>
            </w:ins>
          </w:p>
        </w:tc>
        <w:tc>
          <w:tcPr>
            <w:tcW w:w="2482" w:type="dxa"/>
            <w:tcBorders>
              <w:top w:val="nil"/>
              <w:left w:val="nil"/>
              <w:bottom w:val="single" w:sz="4" w:space="0" w:color="auto"/>
              <w:right w:val="single" w:sz="4" w:space="0" w:color="auto"/>
            </w:tcBorders>
            <w:shd w:val="clear" w:color="auto" w:fill="auto"/>
            <w:noWrap/>
            <w:vAlign w:val="center"/>
            <w:hideMark/>
          </w:tcPr>
          <w:p w14:paraId="0FCD950C" w14:textId="77777777" w:rsidR="008F2DEE" w:rsidRPr="008F2DEE" w:rsidRDefault="008F2DEE" w:rsidP="008F2DEE">
            <w:pPr>
              <w:widowControl/>
              <w:spacing w:after="0"/>
              <w:jc w:val="left"/>
              <w:rPr>
                <w:ins w:id="559" w:author="Sam Dent" w:date="2022-09-09T10:40:00Z"/>
                <w:rFonts w:cs="Calibri"/>
                <w:color w:val="000000"/>
                <w:sz w:val="18"/>
                <w:szCs w:val="18"/>
              </w:rPr>
            </w:pPr>
            <w:ins w:id="560" w:author="Sam Dent" w:date="2022-09-09T10:40:00Z">
              <w:r w:rsidRPr="008F2DEE">
                <w:rPr>
                  <w:rFonts w:cs="Calibri"/>
                  <w:color w:val="000000"/>
                  <w:sz w:val="18"/>
                  <w:szCs w:val="18"/>
                </w:rPr>
                <w:t>CI-AGE-GHEAT-V02-230101</w:t>
              </w:r>
            </w:ins>
          </w:p>
        </w:tc>
        <w:tc>
          <w:tcPr>
            <w:tcW w:w="930" w:type="dxa"/>
            <w:tcBorders>
              <w:top w:val="nil"/>
              <w:left w:val="nil"/>
              <w:bottom w:val="single" w:sz="4" w:space="0" w:color="auto"/>
              <w:right w:val="single" w:sz="4" w:space="0" w:color="auto"/>
            </w:tcBorders>
            <w:shd w:val="clear" w:color="auto" w:fill="auto"/>
            <w:vAlign w:val="center"/>
            <w:hideMark/>
          </w:tcPr>
          <w:p w14:paraId="5CDBB118" w14:textId="77777777" w:rsidR="008F2DEE" w:rsidRPr="008F2DEE" w:rsidRDefault="008F2DEE" w:rsidP="008F2DEE">
            <w:pPr>
              <w:widowControl/>
              <w:spacing w:after="0"/>
              <w:jc w:val="center"/>
              <w:rPr>
                <w:ins w:id="561" w:author="Sam Dent" w:date="2022-09-09T10:40:00Z"/>
                <w:rFonts w:cs="Calibri"/>
                <w:color w:val="000000"/>
                <w:sz w:val="18"/>
                <w:szCs w:val="18"/>
              </w:rPr>
            </w:pPr>
            <w:ins w:id="562"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7325C759" w14:textId="77777777" w:rsidR="008F2DEE" w:rsidRPr="008F2DEE" w:rsidRDefault="008F2DEE" w:rsidP="008F2DEE">
            <w:pPr>
              <w:widowControl/>
              <w:spacing w:after="0"/>
              <w:jc w:val="left"/>
              <w:rPr>
                <w:ins w:id="563" w:author="Sam Dent" w:date="2022-09-09T10:40:00Z"/>
                <w:rFonts w:cs="Calibri"/>
                <w:color w:val="000000"/>
                <w:sz w:val="18"/>
                <w:szCs w:val="18"/>
              </w:rPr>
            </w:pPr>
            <w:ins w:id="564" w:author="Sam Dent" w:date="2022-09-09T10:40:00Z">
              <w:r w:rsidRPr="008F2DEE">
                <w:rPr>
                  <w:rFonts w:cs="Calibri"/>
                  <w:color w:val="000000"/>
                  <w:sz w:val="18"/>
                  <w:szCs w:val="18"/>
                </w:rPr>
                <w:t xml:space="preserve">Added IECC 2021 details of thermal envelope requirements for new construction greenhouses. </w:t>
              </w:r>
            </w:ins>
          </w:p>
        </w:tc>
        <w:tc>
          <w:tcPr>
            <w:tcW w:w="1034" w:type="dxa"/>
            <w:tcBorders>
              <w:top w:val="nil"/>
              <w:left w:val="nil"/>
              <w:bottom w:val="single" w:sz="4" w:space="0" w:color="auto"/>
              <w:right w:val="single" w:sz="4" w:space="0" w:color="auto"/>
            </w:tcBorders>
            <w:shd w:val="clear" w:color="auto" w:fill="auto"/>
            <w:vAlign w:val="center"/>
            <w:hideMark/>
          </w:tcPr>
          <w:p w14:paraId="0B5D952D" w14:textId="77777777" w:rsidR="008F2DEE" w:rsidRPr="008F2DEE" w:rsidRDefault="008F2DEE" w:rsidP="008F2DEE">
            <w:pPr>
              <w:widowControl/>
              <w:spacing w:after="0"/>
              <w:jc w:val="center"/>
              <w:rPr>
                <w:ins w:id="565" w:author="Sam Dent" w:date="2022-09-09T10:40:00Z"/>
                <w:rFonts w:cs="Calibri"/>
                <w:color w:val="000000"/>
                <w:sz w:val="18"/>
                <w:szCs w:val="18"/>
              </w:rPr>
            </w:pPr>
            <w:ins w:id="566" w:author="Sam Dent" w:date="2022-09-09T10:40:00Z">
              <w:r w:rsidRPr="008F2DEE">
                <w:rPr>
                  <w:rFonts w:cs="Calibri"/>
                  <w:color w:val="000000"/>
                  <w:sz w:val="18"/>
                  <w:szCs w:val="18"/>
                </w:rPr>
                <w:t>N/A</w:t>
              </w:r>
            </w:ins>
          </w:p>
        </w:tc>
      </w:tr>
      <w:tr w:rsidR="008F2DEE" w:rsidRPr="008F2DEE" w14:paraId="045E829E" w14:textId="77777777" w:rsidTr="008D55F9">
        <w:trPr>
          <w:trHeight w:val="630"/>
          <w:ins w:id="567"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0175063A" w14:textId="77777777" w:rsidR="008F2DEE" w:rsidRPr="008F2DEE" w:rsidRDefault="008F2DEE" w:rsidP="008F2DEE">
            <w:pPr>
              <w:widowControl/>
              <w:spacing w:after="0"/>
              <w:jc w:val="left"/>
              <w:rPr>
                <w:ins w:id="568"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17C8D9B" w14:textId="77777777" w:rsidR="008F2DEE" w:rsidRPr="008F2DEE" w:rsidRDefault="008F2DEE" w:rsidP="008F2DEE">
            <w:pPr>
              <w:widowControl/>
              <w:spacing w:after="0"/>
              <w:jc w:val="left"/>
              <w:rPr>
                <w:ins w:id="569"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2511F12" w14:textId="77777777" w:rsidR="008F2DEE" w:rsidRPr="008F2DEE" w:rsidRDefault="008F2DEE" w:rsidP="008F2DEE">
            <w:pPr>
              <w:widowControl/>
              <w:spacing w:after="0"/>
              <w:jc w:val="left"/>
              <w:rPr>
                <w:ins w:id="570" w:author="Sam Dent" w:date="2022-09-09T10:40:00Z"/>
                <w:rFonts w:cs="Calibri"/>
                <w:color w:val="000000"/>
                <w:sz w:val="18"/>
                <w:szCs w:val="18"/>
              </w:rPr>
            </w:pPr>
            <w:ins w:id="571" w:author="Sam Dent" w:date="2022-09-09T10:40:00Z">
              <w:r w:rsidRPr="008F2DEE">
                <w:rPr>
                  <w:rFonts w:cs="Calibri"/>
                  <w:color w:val="000000"/>
                  <w:sz w:val="18"/>
                  <w:szCs w:val="18"/>
                </w:rPr>
                <w:t>4.1.18  Infrared Film for Greenhouse</w:t>
              </w:r>
            </w:ins>
          </w:p>
        </w:tc>
        <w:tc>
          <w:tcPr>
            <w:tcW w:w="2482" w:type="dxa"/>
            <w:tcBorders>
              <w:top w:val="nil"/>
              <w:left w:val="nil"/>
              <w:bottom w:val="single" w:sz="4" w:space="0" w:color="auto"/>
              <w:right w:val="single" w:sz="4" w:space="0" w:color="auto"/>
            </w:tcBorders>
            <w:shd w:val="clear" w:color="auto" w:fill="auto"/>
            <w:noWrap/>
            <w:vAlign w:val="center"/>
            <w:hideMark/>
          </w:tcPr>
          <w:p w14:paraId="1D21B783" w14:textId="77777777" w:rsidR="008F2DEE" w:rsidRPr="008F2DEE" w:rsidRDefault="008F2DEE" w:rsidP="008F2DEE">
            <w:pPr>
              <w:widowControl/>
              <w:spacing w:after="0"/>
              <w:jc w:val="left"/>
              <w:rPr>
                <w:ins w:id="572" w:author="Sam Dent" w:date="2022-09-09T10:40:00Z"/>
                <w:rFonts w:cs="Calibri"/>
                <w:color w:val="000000"/>
                <w:sz w:val="18"/>
                <w:szCs w:val="18"/>
              </w:rPr>
            </w:pPr>
            <w:ins w:id="573" w:author="Sam Dent" w:date="2022-09-09T10:40:00Z">
              <w:r w:rsidRPr="008F2DEE">
                <w:rPr>
                  <w:rFonts w:cs="Calibri"/>
                  <w:color w:val="000000"/>
                  <w:sz w:val="18"/>
                  <w:szCs w:val="18"/>
                </w:rPr>
                <w:t>CI-AGE-GFILM-V02-230101</w:t>
              </w:r>
            </w:ins>
          </w:p>
        </w:tc>
        <w:tc>
          <w:tcPr>
            <w:tcW w:w="930" w:type="dxa"/>
            <w:tcBorders>
              <w:top w:val="nil"/>
              <w:left w:val="nil"/>
              <w:bottom w:val="single" w:sz="4" w:space="0" w:color="auto"/>
              <w:right w:val="single" w:sz="4" w:space="0" w:color="auto"/>
            </w:tcBorders>
            <w:shd w:val="clear" w:color="auto" w:fill="auto"/>
            <w:vAlign w:val="center"/>
            <w:hideMark/>
          </w:tcPr>
          <w:p w14:paraId="3189F019" w14:textId="77777777" w:rsidR="008F2DEE" w:rsidRPr="008F2DEE" w:rsidRDefault="008F2DEE" w:rsidP="008F2DEE">
            <w:pPr>
              <w:widowControl/>
              <w:spacing w:after="0"/>
              <w:jc w:val="center"/>
              <w:rPr>
                <w:ins w:id="574" w:author="Sam Dent" w:date="2022-09-09T10:40:00Z"/>
                <w:rFonts w:cs="Calibri"/>
                <w:color w:val="000000"/>
                <w:sz w:val="18"/>
                <w:szCs w:val="18"/>
              </w:rPr>
            </w:pPr>
            <w:ins w:id="575"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13CCC690" w14:textId="77777777" w:rsidR="008F2DEE" w:rsidRPr="008F2DEE" w:rsidRDefault="008F2DEE" w:rsidP="008F2DEE">
            <w:pPr>
              <w:widowControl/>
              <w:spacing w:after="0"/>
              <w:jc w:val="left"/>
              <w:rPr>
                <w:ins w:id="576" w:author="Sam Dent" w:date="2022-09-09T10:40:00Z"/>
                <w:rFonts w:cs="Calibri"/>
                <w:color w:val="000000"/>
                <w:sz w:val="18"/>
                <w:szCs w:val="18"/>
              </w:rPr>
            </w:pPr>
            <w:ins w:id="577" w:author="Sam Dent" w:date="2022-09-09T10:40:00Z">
              <w:r w:rsidRPr="008F2DEE">
                <w:rPr>
                  <w:rFonts w:cs="Calibri"/>
                  <w:color w:val="000000"/>
                  <w:sz w:val="18"/>
                  <w:szCs w:val="18"/>
                </w:rPr>
                <w:t xml:space="preserve">Added IECC 2021 details of thermal envelope requirements for new construction greenhouses. </w:t>
              </w:r>
            </w:ins>
          </w:p>
        </w:tc>
        <w:tc>
          <w:tcPr>
            <w:tcW w:w="1034" w:type="dxa"/>
            <w:tcBorders>
              <w:top w:val="nil"/>
              <w:left w:val="nil"/>
              <w:bottom w:val="single" w:sz="4" w:space="0" w:color="auto"/>
              <w:right w:val="single" w:sz="4" w:space="0" w:color="auto"/>
            </w:tcBorders>
            <w:shd w:val="clear" w:color="auto" w:fill="auto"/>
            <w:vAlign w:val="center"/>
            <w:hideMark/>
          </w:tcPr>
          <w:p w14:paraId="31EA4B7B" w14:textId="77777777" w:rsidR="008F2DEE" w:rsidRPr="008F2DEE" w:rsidRDefault="008F2DEE" w:rsidP="008F2DEE">
            <w:pPr>
              <w:widowControl/>
              <w:spacing w:after="0"/>
              <w:jc w:val="center"/>
              <w:rPr>
                <w:ins w:id="578" w:author="Sam Dent" w:date="2022-09-09T10:40:00Z"/>
                <w:rFonts w:cs="Calibri"/>
                <w:color w:val="000000"/>
                <w:sz w:val="18"/>
                <w:szCs w:val="18"/>
              </w:rPr>
            </w:pPr>
            <w:ins w:id="579" w:author="Sam Dent" w:date="2022-09-09T10:40:00Z">
              <w:r w:rsidRPr="008F2DEE">
                <w:rPr>
                  <w:rFonts w:cs="Calibri"/>
                  <w:color w:val="000000"/>
                  <w:sz w:val="18"/>
                  <w:szCs w:val="18"/>
                </w:rPr>
                <w:t>N/A</w:t>
              </w:r>
            </w:ins>
          </w:p>
        </w:tc>
      </w:tr>
      <w:tr w:rsidR="008F2DEE" w:rsidRPr="008F2DEE" w14:paraId="6775227C" w14:textId="77777777" w:rsidTr="008D55F9">
        <w:trPr>
          <w:trHeight w:val="480"/>
          <w:ins w:id="580"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38C5A9D3" w14:textId="77777777" w:rsidR="008F2DEE" w:rsidRPr="008F2DEE" w:rsidRDefault="008F2DEE" w:rsidP="008F2DEE">
            <w:pPr>
              <w:widowControl/>
              <w:spacing w:after="0"/>
              <w:jc w:val="left"/>
              <w:rPr>
                <w:ins w:id="581"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210CB40" w14:textId="77777777" w:rsidR="008F2DEE" w:rsidRPr="008F2DEE" w:rsidRDefault="008F2DEE" w:rsidP="008F2DEE">
            <w:pPr>
              <w:widowControl/>
              <w:spacing w:after="0"/>
              <w:jc w:val="left"/>
              <w:rPr>
                <w:ins w:id="582"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9520BE6" w14:textId="77777777" w:rsidR="008F2DEE" w:rsidRPr="008F2DEE" w:rsidRDefault="008F2DEE" w:rsidP="008F2DEE">
            <w:pPr>
              <w:widowControl/>
              <w:spacing w:after="0"/>
              <w:jc w:val="left"/>
              <w:rPr>
                <w:ins w:id="583" w:author="Sam Dent" w:date="2022-09-09T10:40:00Z"/>
                <w:rFonts w:cs="Calibri"/>
                <w:color w:val="000000"/>
                <w:sz w:val="18"/>
                <w:szCs w:val="18"/>
              </w:rPr>
            </w:pPr>
            <w:ins w:id="584" w:author="Sam Dent" w:date="2022-09-09T10:40:00Z">
              <w:r w:rsidRPr="008F2DEE">
                <w:rPr>
                  <w:rFonts w:cs="Calibri"/>
                  <w:color w:val="000000"/>
                  <w:sz w:val="18"/>
                  <w:szCs w:val="18"/>
                </w:rPr>
                <w:t>4.1.19 ENERGY STAR Dairy Water Heater</w:t>
              </w:r>
            </w:ins>
          </w:p>
        </w:tc>
        <w:tc>
          <w:tcPr>
            <w:tcW w:w="2482" w:type="dxa"/>
            <w:tcBorders>
              <w:top w:val="nil"/>
              <w:left w:val="nil"/>
              <w:bottom w:val="single" w:sz="4" w:space="0" w:color="auto"/>
              <w:right w:val="single" w:sz="4" w:space="0" w:color="auto"/>
            </w:tcBorders>
            <w:shd w:val="clear" w:color="auto" w:fill="auto"/>
            <w:noWrap/>
            <w:vAlign w:val="center"/>
            <w:hideMark/>
          </w:tcPr>
          <w:p w14:paraId="4B9F527E" w14:textId="77777777" w:rsidR="008F2DEE" w:rsidRPr="008F2DEE" w:rsidRDefault="008F2DEE" w:rsidP="008F2DEE">
            <w:pPr>
              <w:widowControl/>
              <w:spacing w:after="0"/>
              <w:jc w:val="left"/>
              <w:rPr>
                <w:ins w:id="585" w:author="Sam Dent" w:date="2022-09-09T10:40:00Z"/>
                <w:rFonts w:cs="Calibri"/>
                <w:color w:val="000000"/>
                <w:sz w:val="18"/>
                <w:szCs w:val="18"/>
              </w:rPr>
            </w:pPr>
            <w:ins w:id="586" w:author="Sam Dent" w:date="2022-09-09T10:40:00Z">
              <w:r w:rsidRPr="008F2DEE">
                <w:rPr>
                  <w:rFonts w:cs="Calibri"/>
                  <w:color w:val="000000"/>
                  <w:sz w:val="18"/>
                  <w:szCs w:val="18"/>
                </w:rPr>
                <w:t>CI-AGE-ESWH-V02-230101</w:t>
              </w:r>
            </w:ins>
          </w:p>
        </w:tc>
        <w:tc>
          <w:tcPr>
            <w:tcW w:w="930" w:type="dxa"/>
            <w:tcBorders>
              <w:top w:val="nil"/>
              <w:left w:val="nil"/>
              <w:bottom w:val="single" w:sz="4" w:space="0" w:color="auto"/>
              <w:right w:val="single" w:sz="4" w:space="0" w:color="auto"/>
            </w:tcBorders>
            <w:shd w:val="clear" w:color="auto" w:fill="auto"/>
            <w:vAlign w:val="center"/>
            <w:hideMark/>
          </w:tcPr>
          <w:p w14:paraId="3A2C80BE" w14:textId="77777777" w:rsidR="008F2DEE" w:rsidRPr="008F2DEE" w:rsidRDefault="008F2DEE" w:rsidP="008F2DEE">
            <w:pPr>
              <w:widowControl/>
              <w:spacing w:after="0"/>
              <w:jc w:val="center"/>
              <w:rPr>
                <w:ins w:id="587" w:author="Sam Dent" w:date="2022-09-09T10:40:00Z"/>
                <w:rFonts w:cs="Calibri"/>
                <w:color w:val="000000"/>
                <w:sz w:val="18"/>
                <w:szCs w:val="18"/>
              </w:rPr>
            </w:pPr>
            <w:ins w:id="588"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5853D21D" w14:textId="77777777" w:rsidR="008F2DEE" w:rsidRPr="008F2DEE" w:rsidRDefault="008F2DEE" w:rsidP="008F2DEE">
            <w:pPr>
              <w:widowControl/>
              <w:spacing w:after="0"/>
              <w:jc w:val="left"/>
              <w:rPr>
                <w:ins w:id="589" w:author="Sam Dent" w:date="2022-09-09T10:40:00Z"/>
                <w:rFonts w:cs="Calibri"/>
                <w:color w:val="000000"/>
                <w:sz w:val="18"/>
                <w:szCs w:val="18"/>
              </w:rPr>
            </w:pPr>
            <w:ins w:id="590" w:author="Sam Dent" w:date="2022-09-09T10:40:00Z">
              <w:r w:rsidRPr="008F2DEE">
                <w:rPr>
                  <w:rFonts w:cs="Calibri"/>
                  <w:color w:val="000000"/>
                  <w:sz w:val="18"/>
                  <w:szCs w:val="18"/>
                </w:rPr>
                <w:t>Addition of IECC 2021 baseline</w:t>
              </w:r>
            </w:ins>
          </w:p>
        </w:tc>
        <w:tc>
          <w:tcPr>
            <w:tcW w:w="1034" w:type="dxa"/>
            <w:tcBorders>
              <w:top w:val="nil"/>
              <w:left w:val="nil"/>
              <w:bottom w:val="single" w:sz="4" w:space="0" w:color="auto"/>
              <w:right w:val="single" w:sz="4" w:space="0" w:color="auto"/>
            </w:tcBorders>
            <w:shd w:val="clear" w:color="auto" w:fill="auto"/>
            <w:vAlign w:val="center"/>
            <w:hideMark/>
          </w:tcPr>
          <w:p w14:paraId="22B07B41" w14:textId="77777777" w:rsidR="008F2DEE" w:rsidRPr="008F2DEE" w:rsidRDefault="008F2DEE" w:rsidP="008F2DEE">
            <w:pPr>
              <w:widowControl/>
              <w:spacing w:after="0"/>
              <w:jc w:val="center"/>
              <w:rPr>
                <w:ins w:id="591" w:author="Sam Dent" w:date="2022-09-09T10:40:00Z"/>
                <w:rFonts w:cs="Calibri"/>
                <w:color w:val="000000"/>
                <w:sz w:val="18"/>
                <w:szCs w:val="18"/>
              </w:rPr>
            </w:pPr>
            <w:ins w:id="592" w:author="Sam Dent" w:date="2022-09-09T10:40:00Z">
              <w:r w:rsidRPr="008F2DEE">
                <w:rPr>
                  <w:rFonts w:cs="Calibri"/>
                  <w:color w:val="000000"/>
                  <w:sz w:val="18"/>
                  <w:szCs w:val="18"/>
                </w:rPr>
                <w:t>N/A</w:t>
              </w:r>
            </w:ins>
          </w:p>
        </w:tc>
      </w:tr>
      <w:tr w:rsidR="008F2DEE" w:rsidRPr="008F2DEE" w14:paraId="4E63146B" w14:textId="77777777" w:rsidTr="008D55F9">
        <w:trPr>
          <w:trHeight w:val="1200"/>
          <w:ins w:id="593"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13B8DFE4" w14:textId="77777777" w:rsidR="008F2DEE" w:rsidRPr="008F2DEE" w:rsidRDefault="008F2DEE" w:rsidP="008F2DEE">
            <w:pPr>
              <w:widowControl/>
              <w:spacing w:after="0"/>
              <w:jc w:val="left"/>
              <w:rPr>
                <w:ins w:id="594" w:author="Sam Dent" w:date="2022-09-09T10:40: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3671F66F" w14:textId="77777777" w:rsidR="008F2DEE" w:rsidRPr="008F2DEE" w:rsidRDefault="008F2DEE" w:rsidP="008F2DEE">
            <w:pPr>
              <w:widowControl/>
              <w:spacing w:after="0"/>
              <w:jc w:val="center"/>
              <w:rPr>
                <w:ins w:id="595" w:author="Sam Dent" w:date="2022-09-09T10:40:00Z"/>
                <w:rFonts w:cs="Calibri"/>
                <w:color w:val="000000"/>
                <w:sz w:val="18"/>
                <w:szCs w:val="18"/>
              </w:rPr>
            </w:pPr>
            <w:ins w:id="596" w:author="Sam Dent" w:date="2022-09-09T10:40:00Z">
              <w:r w:rsidRPr="008F2DEE">
                <w:rPr>
                  <w:rFonts w:cs="Calibri"/>
                  <w:color w:val="000000"/>
                  <w:sz w:val="18"/>
                  <w:szCs w:val="18"/>
                </w:rPr>
                <w:t xml:space="preserve">4.2 Food </w:t>
              </w:r>
              <w:r w:rsidRPr="008F2DEE">
                <w:rPr>
                  <w:rFonts w:cs="Calibri"/>
                  <w:color w:val="000000"/>
                  <w:sz w:val="18"/>
                  <w:szCs w:val="18"/>
                </w:rPr>
                <w:br/>
                <w:t xml:space="preserve">Service </w:t>
              </w:r>
              <w:r w:rsidRPr="008F2DEE">
                <w:rPr>
                  <w:rFonts w:cs="Calibri"/>
                  <w:color w:val="000000"/>
                  <w:sz w:val="18"/>
                  <w:szCs w:val="18"/>
                </w:rPr>
                <w:br/>
                <w:t>Equipment</w:t>
              </w:r>
            </w:ins>
          </w:p>
        </w:tc>
        <w:tc>
          <w:tcPr>
            <w:tcW w:w="2084" w:type="dxa"/>
            <w:tcBorders>
              <w:top w:val="nil"/>
              <w:left w:val="nil"/>
              <w:bottom w:val="single" w:sz="4" w:space="0" w:color="auto"/>
              <w:right w:val="single" w:sz="4" w:space="0" w:color="auto"/>
            </w:tcBorders>
            <w:shd w:val="clear" w:color="auto" w:fill="auto"/>
            <w:vAlign w:val="center"/>
            <w:hideMark/>
          </w:tcPr>
          <w:p w14:paraId="4D07DA8A" w14:textId="77777777" w:rsidR="008F2DEE" w:rsidRPr="008F2DEE" w:rsidRDefault="008F2DEE" w:rsidP="008F2DEE">
            <w:pPr>
              <w:widowControl/>
              <w:spacing w:after="0"/>
              <w:jc w:val="left"/>
              <w:rPr>
                <w:ins w:id="597" w:author="Sam Dent" w:date="2022-09-09T10:40:00Z"/>
                <w:rFonts w:cs="Calibri"/>
                <w:color w:val="000000"/>
                <w:sz w:val="18"/>
                <w:szCs w:val="18"/>
              </w:rPr>
            </w:pPr>
            <w:ins w:id="598" w:author="Sam Dent" w:date="2022-09-09T10:40:00Z">
              <w:r w:rsidRPr="008F2DEE">
                <w:rPr>
                  <w:rFonts w:cs="Calibri"/>
                  <w:color w:val="000000"/>
                  <w:sz w:val="18"/>
                  <w:szCs w:val="18"/>
                </w:rPr>
                <w:t>4.2.1 Combination Oven</w:t>
              </w:r>
            </w:ins>
          </w:p>
        </w:tc>
        <w:tc>
          <w:tcPr>
            <w:tcW w:w="2482" w:type="dxa"/>
            <w:tcBorders>
              <w:top w:val="nil"/>
              <w:left w:val="nil"/>
              <w:bottom w:val="single" w:sz="4" w:space="0" w:color="auto"/>
              <w:right w:val="single" w:sz="4" w:space="0" w:color="auto"/>
            </w:tcBorders>
            <w:shd w:val="clear" w:color="auto" w:fill="auto"/>
            <w:noWrap/>
            <w:vAlign w:val="center"/>
            <w:hideMark/>
          </w:tcPr>
          <w:p w14:paraId="4157AE49" w14:textId="77777777" w:rsidR="008F2DEE" w:rsidRPr="008F2DEE" w:rsidRDefault="008F2DEE" w:rsidP="008F2DEE">
            <w:pPr>
              <w:widowControl/>
              <w:spacing w:after="0"/>
              <w:jc w:val="left"/>
              <w:rPr>
                <w:ins w:id="599" w:author="Sam Dent" w:date="2022-09-09T10:40:00Z"/>
                <w:rFonts w:cs="Calibri"/>
                <w:color w:val="000000"/>
                <w:sz w:val="18"/>
                <w:szCs w:val="18"/>
              </w:rPr>
            </w:pPr>
            <w:ins w:id="600" w:author="Sam Dent" w:date="2022-09-09T10:40:00Z">
              <w:r w:rsidRPr="008F2DEE">
                <w:rPr>
                  <w:rFonts w:cs="Calibri"/>
                  <w:color w:val="000000"/>
                  <w:sz w:val="18"/>
                  <w:szCs w:val="18"/>
                </w:rPr>
                <w:t>CI-FSE-CBOV-V03-230101</w:t>
              </w:r>
            </w:ins>
          </w:p>
        </w:tc>
        <w:tc>
          <w:tcPr>
            <w:tcW w:w="930" w:type="dxa"/>
            <w:tcBorders>
              <w:top w:val="nil"/>
              <w:left w:val="nil"/>
              <w:bottom w:val="single" w:sz="4" w:space="0" w:color="auto"/>
              <w:right w:val="single" w:sz="4" w:space="0" w:color="auto"/>
            </w:tcBorders>
            <w:shd w:val="clear" w:color="auto" w:fill="auto"/>
            <w:vAlign w:val="center"/>
            <w:hideMark/>
          </w:tcPr>
          <w:p w14:paraId="5BC5EB4D" w14:textId="77777777" w:rsidR="008F2DEE" w:rsidRPr="008F2DEE" w:rsidRDefault="008F2DEE" w:rsidP="008F2DEE">
            <w:pPr>
              <w:widowControl/>
              <w:spacing w:after="0"/>
              <w:jc w:val="center"/>
              <w:rPr>
                <w:ins w:id="601" w:author="Sam Dent" w:date="2022-09-09T10:40:00Z"/>
                <w:rFonts w:cs="Calibri"/>
                <w:color w:val="000000"/>
                <w:sz w:val="18"/>
                <w:szCs w:val="18"/>
              </w:rPr>
            </w:pPr>
            <w:ins w:id="602"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52E0DF6F" w14:textId="77777777" w:rsidR="008F2DEE" w:rsidRPr="008F2DEE" w:rsidRDefault="008F2DEE" w:rsidP="008F2DEE">
            <w:pPr>
              <w:widowControl/>
              <w:spacing w:after="0"/>
              <w:jc w:val="left"/>
              <w:rPr>
                <w:ins w:id="603" w:author="Sam Dent" w:date="2022-09-09T10:40:00Z"/>
                <w:rFonts w:cs="Calibri"/>
                <w:color w:val="000000"/>
                <w:sz w:val="18"/>
                <w:szCs w:val="18"/>
              </w:rPr>
            </w:pPr>
            <w:ins w:id="604" w:author="Sam Dent" w:date="2022-09-09T10:40:00Z">
              <w:r w:rsidRPr="008F2DEE">
                <w:rPr>
                  <w:rFonts w:cs="Calibri"/>
                  <w:color w:val="000000"/>
                  <w:sz w:val="18"/>
                  <w:szCs w:val="18"/>
                </w:rPr>
                <w:t>ENERGY STAR v3.0 update and addition of 3-4 pan capacity electric oven category and new pre-heat assumptions.</w:t>
              </w:r>
              <w:r w:rsidRPr="008F2DEE">
                <w:rPr>
                  <w:rFonts w:cs="Calibri"/>
                  <w:color w:val="000000"/>
                  <w:sz w:val="18"/>
                  <w:szCs w:val="18"/>
                </w:rPr>
                <w:br/>
                <w:t>Fuel Switch/Electrification algorithms added.</w:t>
              </w:r>
            </w:ins>
          </w:p>
        </w:tc>
        <w:tc>
          <w:tcPr>
            <w:tcW w:w="1034" w:type="dxa"/>
            <w:tcBorders>
              <w:top w:val="nil"/>
              <w:left w:val="nil"/>
              <w:bottom w:val="single" w:sz="4" w:space="0" w:color="auto"/>
              <w:right w:val="single" w:sz="4" w:space="0" w:color="auto"/>
            </w:tcBorders>
            <w:shd w:val="clear" w:color="auto" w:fill="auto"/>
            <w:vAlign w:val="center"/>
            <w:hideMark/>
          </w:tcPr>
          <w:p w14:paraId="17E885D6" w14:textId="77777777" w:rsidR="008F2DEE" w:rsidRPr="008F2DEE" w:rsidRDefault="008F2DEE" w:rsidP="008F2DEE">
            <w:pPr>
              <w:widowControl/>
              <w:spacing w:after="0"/>
              <w:jc w:val="center"/>
              <w:rPr>
                <w:ins w:id="605" w:author="Sam Dent" w:date="2022-09-09T10:40:00Z"/>
                <w:rFonts w:cs="Calibri"/>
                <w:color w:val="000000"/>
                <w:sz w:val="18"/>
                <w:szCs w:val="18"/>
              </w:rPr>
            </w:pPr>
            <w:ins w:id="606" w:author="Sam Dent" w:date="2022-09-09T10:40:00Z">
              <w:r w:rsidRPr="008F2DEE">
                <w:rPr>
                  <w:rFonts w:cs="Calibri"/>
                  <w:color w:val="000000"/>
                  <w:sz w:val="18"/>
                  <w:szCs w:val="18"/>
                </w:rPr>
                <w:t>Increase</w:t>
              </w:r>
            </w:ins>
          </w:p>
        </w:tc>
      </w:tr>
      <w:tr w:rsidR="008F2DEE" w:rsidRPr="008F2DEE" w14:paraId="0F953EC9" w14:textId="77777777" w:rsidTr="008D55F9">
        <w:trPr>
          <w:trHeight w:val="300"/>
          <w:ins w:id="607"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4A13371E" w14:textId="77777777" w:rsidR="008F2DEE" w:rsidRPr="008F2DEE" w:rsidRDefault="008F2DEE" w:rsidP="008F2DEE">
            <w:pPr>
              <w:widowControl/>
              <w:spacing w:after="0"/>
              <w:jc w:val="left"/>
              <w:rPr>
                <w:ins w:id="608"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E366977" w14:textId="77777777" w:rsidR="008F2DEE" w:rsidRPr="008F2DEE" w:rsidRDefault="008F2DEE" w:rsidP="008F2DEE">
            <w:pPr>
              <w:widowControl/>
              <w:spacing w:after="0"/>
              <w:jc w:val="left"/>
              <w:rPr>
                <w:ins w:id="609"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878E5D3" w14:textId="77777777" w:rsidR="008F2DEE" w:rsidRPr="008F2DEE" w:rsidRDefault="008F2DEE" w:rsidP="008F2DEE">
            <w:pPr>
              <w:widowControl/>
              <w:spacing w:after="0"/>
              <w:jc w:val="left"/>
              <w:rPr>
                <w:ins w:id="610" w:author="Sam Dent" w:date="2022-09-09T10:40:00Z"/>
                <w:rFonts w:cs="Calibri"/>
                <w:color w:val="000000"/>
                <w:sz w:val="18"/>
                <w:szCs w:val="18"/>
              </w:rPr>
            </w:pPr>
            <w:ins w:id="611" w:author="Sam Dent" w:date="2022-09-09T10:40:00Z">
              <w:r w:rsidRPr="008F2DEE">
                <w:rPr>
                  <w:rFonts w:cs="Calibri"/>
                  <w:color w:val="000000"/>
                  <w:sz w:val="18"/>
                  <w:szCs w:val="18"/>
                </w:rPr>
                <w:t>4.2.3 Steam Cooker</w:t>
              </w:r>
            </w:ins>
          </w:p>
        </w:tc>
        <w:tc>
          <w:tcPr>
            <w:tcW w:w="2482" w:type="dxa"/>
            <w:tcBorders>
              <w:top w:val="nil"/>
              <w:left w:val="nil"/>
              <w:bottom w:val="single" w:sz="4" w:space="0" w:color="auto"/>
              <w:right w:val="single" w:sz="4" w:space="0" w:color="auto"/>
            </w:tcBorders>
            <w:shd w:val="clear" w:color="auto" w:fill="auto"/>
            <w:noWrap/>
            <w:vAlign w:val="center"/>
            <w:hideMark/>
          </w:tcPr>
          <w:p w14:paraId="0115C991" w14:textId="77777777" w:rsidR="008F2DEE" w:rsidRPr="008F2DEE" w:rsidRDefault="008F2DEE" w:rsidP="008F2DEE">
            <w:pPr>
              <w:widowControl/>
              <w:spacing w:after="0"/>
              <w:jc w:val="left"/>
              <w:rPr>
                <w:ins w:id="612" w:author="Sam Dent" w:date="2022-09-09T10:40:00Z"/>
                <w:rFonts w:cs="Calibri"/>
                <w:color w:val="000000"/>
                <w:sz w:val="18"/>
                <w:szCs w:val="18"/>
              </w:rPr>
            </w:pPr>
            <w:ins w:id="613" w:author="Sam Dent" w:date="2022-09-09T10:40:00Z">
              <w:r w:rsidRPr="008F2DEE">
                <w:rPr>
                  <w:rFonts w:cs="Calibri"/>
                  <w:color w:val="000000"/>
                  <w:sz w:val="18"/>
                  <w:szCs w:val="18"/>
                </w:rPr>
                <w:t>CI-FSE-STMC-V06-230101</w:t>
              </w:r>
            </w:ins>
          </w:p>
        </w:tc>
        <w:tc>
          <w:tcPr>
            <w:tcW w:w="930" w:type="dxa"/>
            <w:tcBorders>
              <w:top w:val="nil"/>
              <w:left w:val="nil"/>
              <w:bottom w:val="single" w:sz="4" w:space="0" w:color="auto"/>
              <w:right w:val="single" w:sz="4" w:space="0" w:color="auto"/>
            </w:tcBorders>
            <w:shd w:val="clear" w:color="auto" w:fill="auto"/>
            <w:vAlign w:val="center"/>
            <w:hideMark/>
          </w:tcPr>
          <w:p w14:paraId="3BE26118" w14:textId="77777777" w:rsidR="008F2DEE" w:rsidRPr="008F2DEE" w:rsidRDefault="008F2DEE" w:rsidP="008F2DEE">
            <w:pPr>
              <w:widowControl/>
              <w:spacing w:after="0"/>
              <w:jc w:val="center"/>
              <w:rPr>
                <w:ins w:id="614" w:author="Sam Dent" w:date="2022-09-09T10:40:00Z"/>
                <w:rFonts w:cs="Calibri"/>
                <w:color w:val="000000"/>
                <w:sz w:val="18"/>
                <w:szCs w:val="18"/>
              </w:rPr>
            </w:pPr>
            <w:ins w:id="615"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76B3B001" w14:textId="77777777" w:rsidR="008F2DEE" w:rsidRPr="008F2DEE" w:rsidRDefault="008F2DEE" w:rsidP="008F2DEE">
            <w:pPr>
              <w:widowControl/>
              <w:spacing w:after="0"/>
              <w:jc w:val="left"/>
              <w:rPr>
                <w:ins w:id="616" w:author="Sam Dent" w:date="2022-09-09T10:40:00Z"/>
                <w:rFonts w:cs="Calibri"/>
                <w:color w:val="000000"/>
                <w:sz w:val="18"/>
                <w:szCs w:val="18"/>
              </w:rPr>
            </w:pPr>
            <w:ins w:id="617" w:author="Sam Dent" w:date="2022-09-09T10:40:00Z">
              <w:r w:rsidRPr="008F2DEE">
                <w:rPr>
                  <w:rFonts w:cs="Calibri"/>
                  <w:color w:val="000000"/>
                  <w:sz w:val="18"/>
                  <w:szCs w:val="18"/>
                </w:rPr>
                <w:t>Fuel Switch/Electrification algorithms added.</w:t>
              </w:r>
            </w:ins>
          </w:p>
        </w:tc>
        <w:tc>
          <w:tcPr>
            <w:tcW w:w="1034" w:type="dxa"/>
            <w:tcBorders>
              <w:top w:val="nil"/>
              <w:left w:val="nil"/>
              <w:bottom w:val="single" w:sz="4" w:space="0" w:color="auto"/>
              <w:right w:val="single" w:sz="4" w:space="0" w:color="auto"/>
            </w:tcBorders>
            <w:shd w:val="clear" w:color="auto" w:fill="auto"/>
            <w:vAlign w:val="center"/>
            <w:hideMark/>
          </w:tcPr>
          <w:p w14:paraId="66741D4F" w14:textId="77777777" w:rsidR="008F2DEE" w:rsidRPr="008F2DEE" w:rsidRDefault="008F2DEE" w:rsidP="008F2DEE">
            <w:pPr>
              <w:widowControl/>
              <w:spacing w:after="0"/>
              <w:jc w:val="center"/>
              <w:rPr>
                <w:ins w:id="618" w:author="Sam Dent" w:date="2022-09-09T10:40:00Z"/>
                <w:rFonts w:cs="Calibri"/>
                <w:color w:val="000000"/>
                <w:sz w:val="18"/>
                <w:szCs w:val="18"/>
              </w:rPr>
            </w:pPr>
            <w:ins w:id="619" w:author="Sam Dent" w:date="2022-09-09T10:40:00Z">
              <w:r w:rsidRPr="008F2DEE">
                <w:rPr>
                  <w:rFonts w:cs="Calibri"/>
                  <w:color w:val="000000"/>
                  <w:sz w:val="18"/>
                  <w:szCs w:val="18"/>
                </w:rPr>
                <w:t>N/A</w:t>
              </w:r>
            </w:ins>
          </w:p>
        </w:tc>
      </w:tr>
      <w:tr w:rsidR="008F2DEE" w:rsidRPr="008F2DEE" w14:paraId="4C377D0B" w14:textId="77777777" w:rsidTr="008D55F9">
        <w:trPr>
          <w:trHeight w:val="1440"/>
          <w:ins w:id="620"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6B966BC0" w14:textId="77777777" w:rsidR="008F2DEE" w:rsidRPr="008F2DEE" w:rsidRDefault="008F2DEE" w:rsidP="008F2DEE">
            <w:pPr>
              <w:widowControl/>
              <w:spacing w:after="0"/>
              <w:jc w:val="left"/>
              <w:rPr>
                <w:ins w:id="621"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4B09093" w14:textId="77777777" w:rsidR="008F2DEE" w:rsidRPr="008F2DEE" w:rsidRDefault="008F2DEE" w:rsidP="008F2DEE">
            <w:pPr>
              <w:widowControl/>
              <w:spacing w:after="0"/>
              <w:jc w:val="left"/>
              <w:rPr>
                <w:ins w:id="622"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4A71991" w14:textId="77777777" w:rsidR="008F2DEE" w:rsidRPr="008F2DEE" w:rsidRDefault="008F2DEE" w:rsidP="008F2DEE">
            <w:pPr>
              <w:widowControl/>
              <w:spacing w:after="0"/>
              <w:jc w:val="left"/>
              <w:rPr>
                <w:ins w:id="623" w:author="Sam Dent" w:date="2022-09-09T10:40:00Z"/>
                <w:rFonts w:cs="Calibri"/>
                <w:color w:val="000000"/>
                <w:sz w:val="18"/>
                <w:szCs w:val="18"/>
              </w:rPr>
            </w:pPr>
            <w:ins w:id="624" w:author="Sam Dent" w:date="2022-09-09T10:40:00Z">
              <w:r w:rsidRPr="008F2DEE">
                <w:rPr>
                  <w:rFonts w:cs="Calibri"/>
                  <w:color w:val="000000"/>
                  <w:sz w:val="18"/>
                  <w:szCs w:val="18"/>
                </w:rPr>
                <w:t>4.2.5 ENERGY STAR Convection Oven</w:t>
              </w:r>
            </w:ins>
          </w:p>
        </w:tc>
        <w:tc>
          <w:tcPr>
            <w:tcW w:w="2482" w:type="dxa"/>
            <w:tcBorders>
              <w:top w:val="nil"/>
              <w:left w:val="nil"/>
              <w:bottom w:val="single" w:sz="4" w:space="0" w:color="auto"/>
              <w:right w:val="single" w:sz="4" w:space="0" w:color="auto"/>
            </w:tcBorders>
            <w:shd w:val="clear" w:color="auto" w:fill="auto"/>
            <w:noWrap/>
            <w:vAlign w:val="center"/>
            <w:hideMark/>
          </w:tcPr>
          <w:p w14:paraId="198C9211" w14:textId="77777777" w:rsidR="008F2DEE" w:rsidRPr="008F2DEE" w:rsidRDefault="008F2DEE" w:rsidP="008F2DEE">
            <w:pPr>
              <w:widowControl/>
              <w:spacing w:after="0"/>
              <w:jc w:val="left"/>
              <w:rPr>
                <w:ins w:id="625" w:author="Sam Dent" w:date="2022-09-09T10:40:00Z"/>
                <w:rFonts w:cs="Calibri"/>
                <w:color w:val="000000"/>
                <w:sz w:val="18"/>
                <w:szCs w:val="18"/>
              </w:rPr>
            </w:pPr>
            <w:ins w:id="626" w:author="Sam Dent" w:date="2022-09-09T10:40:00Z">
              <w:r w:rsidRPr="008F2DEE">
                <w:rPr>
                  <w:rFonts w:cs="Calibri"/>
                  <w:color w:val="000000"/>
                  <w:sz w:val="18"/>
                  <w:szCs w:val="18"/>
                </w:rPr>
                <w:t>CI-FSE-ESCV-V03-230101</w:t>
              </w:r>
            </w:ins>
          </w:p>
        </w:tc>
        <w:tc>
          <w:tcPr>
            <w:tcW w:w="930" w:type="dxa"/>
            <w:tcBorders>
              <w:top w:val="nil"/>
              <w:left w:val="nil"/>
              <w:bottom w:val="single" w:sz="4" w:space="0" w:color="auto"/>
              <w:right w:val="single" w:sz="4" w:space="0" w:color="auto"/>
            </w:tcBorders>
            <w:shd w:val="clear" w:color="auto" w:fill="auto"/>
            <w:vAlign w:val="center"/>
            <w:hideMark/>
          </w:tcPr>
          <w:p w14:paraId="40CC471B" w14:textId="77777777" w:rsidR="008F2DEE" w:rsidRPr="008F2DEE" w:rsidRDefault="008F2DEE" w:rsidP="008F2DEE">
            <w:pPr>
              <w:widowControl/>
              <w:spacing w:after="0"/>
              <w:jc w:val="center"/>
              <w:rPr>
                <w:ins w:id="627" w:author="Sam Dent" w:date="2022-09-09T10:40:00Z"/>
                <w:rFonts w:cs="Calibri"/>
                <w:color w:val="000000"/>
                <w:sz w:val="18"/>
                <w:szCs w:val="18"/>
              </w:rPr>
            </w:pPr>
            <w:ins w:id="628"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77D0A1BC" w14:textId="77777777" w:rsidR="008F2DEE" w:rsidRPr="008F2DEE" w:rsidRDefault="008F2DEE" w:rsidP="008F2DEE">
            <w:pPr>
              <w:widowControl/>
              <w:spacing w:after="0"/>
              <w:jc w:val="left"/>
              <w:rPr>
                <w:ins w:id="629" w:author="Sam Dent" w:date="2022-09-09T10:40:00Z"/>
                <w:rFonts w:cs="Calibri"/>
                <w:color w:val="000000"/>
                <w:sz w:val="18"/>
                <w:szCs w:val="18"/>
              </w:rPr>
            </w:pPr>
            <w:ins w:id="630" w:author="Sam Dent" w:date="2022-09-09T10:40:00Z">
              <w:r w:rsidRPr="008F2DEE">
                <w:rPr>
                  <w:rFonts w:cs="Calibri"/>
                  <w:color w:val="000000"/>
                  <w:sz w:val="18"/>
                  <w:szCs w:val="18"/>
                </w:rPr>
                <w:t xml:space="preserve">Combined with ‘4.2.19 ENERGY STAR Electric Convection Oven’. </w:t>
              </w:r>
              <w:r w:rsidRPr="008F2DEE">
                <w:rPr>
                  <w:rFonts w:cs="Calibri"/>
                  <w:color w:val="000000"/>
                  <w:sz w:val="18"/>
                  <w:szCs w:val="18"/>
                </w:rPr>
                <w:br/>
                <w:t>Fuel Switch/Electrification algorithms added.</w:t>
              </w:r>
              <w:r w:rsidRPr="008F2DEE">
                <w:rPr>
                  <w:rFonts w:cs="Calibri"/>
                  <w:color w:val="000000"/>
                  <w:sz w:val="18"/>
                  <w:szCs w:val="18"/>
                </w:rPr>
                <w:br/>
                <w:t>Energy savings assumptions updated to be based on data package provided alongside ENERGY STAR Commercial Ovens Specifications Version 3.0.</w:t>
              </w:r>
            </w:ins>
          </w:p>
        </w:tc>
        <w:tc>
          <w:tcPr>
            <w:tcW w:w="1034" w:type="dxa"/>
            <w:tcBorders>
              <w:top w:val="nil"/>
              <w:left w:val="nil"/>
              <w:bottom w:val="single" w:sz="4" w:space="0" w:color="auto"/>
              <w:right w:val="single" w:sz="4" w:space="0" w:color="auto"/>
            </w:tcBorders>
            <w:shd w:val="clear" w:color="auto" w:fill="auto"/>
            <w:vAlign w:val="center"/>
            <w:hideMark/>
          </w:tcPr>
          <w:p w14:paraId="19D99BB7" w14:textId="77777777" w:rsidR="008F2DEE" w:rsidRPr="008F2DEE" w:rsidRDefault="008F2DEE" w:rsidP="008F2DEE">
            <w:pPr>
              <w:widowControl/>
              <w:spacing w:after="0"/>
              <w:jc w:val="center"/>
              <w:rPr>
                <w:ins w:id="631" w:author="Sam Dent" w:date="2022-09-09T10:40:00Z"/>
                <w:rFonts w:cs="Calibri"/>
                <w:color w:val="000000"/>
                <w:sz w:val="18"/>
                <w:szCs w:val="18"/>
              </w:rPr>
            </w:pPr>
            <w:ins w:id="632" w:author="Sam Dent" w:date="2022-09-09T10:40:00Z">
              <w:r w:rsidRPr="008F2DEE">
                <w:rPr>
                  <w:rFonts w:cs="Calibri"/>
                  <w:color w:val="000000"/>
                  <w:sz w:val="18"/>
                  <w:szCs w:val="18"/>
                </w:rPr>
                <w:t>Dependent on inputs</w:t>
              </w:r>
            </w:ins>
          </w:p>
        </w:tc>
      </w:tr>
      <w:tr w:rsidR="008F2DEE" w:rsidRPr="008F2DEE" w14:paraId="483E1684" w14:textId="77777777" w:rsidTr="008D55F9">
        <w:trPr>
          <w:trHeight w:val="960"/>
          <w:ins w:id="633"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07C4E65E" w14:textId="77777777" w:rsidR="008F2DEE" w:rsidRPr="008F2DEE" w:rsidRDefault="008F2DEE" w:rsidP="008F2DEE">
            <w:pPr>
              <w:widowControl/>
              <w:spacing w:after="0"/>
              <w:jc w:val="left"/>
              <w:rPr>
                <w:ins w:id="634"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7C64FAF" w14:textId="77777777" w:rsidR="008F2DEE" w:rsidRPr="008F2DEE" w:rsidRDefault="008F2DEE" w:rsidP="008F2DEE">
            <w:pPr>
              <w:widowControl/>
              <w:spacing w:after="0"/>
              <w:jc w:val="left"/>
              <w:rPr>
                <w:ins w:id="635"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DEBB480" w14:textId="77777777" w:rsidR="008F2DEE" w:rsidRPr="008F2DEE" w:rsidRDefault="008F2DEE" w:rsidP="008F2DEE">
            <w:pPr>
              <w:widowControl/>
              <w:spacing w:after="0"/>
              <w:jc w:val="left"/>
              <w:rPr>
                <w:ins w:id="636" w:author="Sam Dent" w:date="2022-09-09T10:40:00Z"/>
                <w:rFonts w:cs="Calibri"/>
                <w:color w:val="000000"/>
                <w:sz w:val="18"/>
                <w:szCs w:val="18"/>
              </w:rPr>
            </w:pPr>
            <w:ins w:id="637" w:author="Sam Dent" w:date="2022-09-09T10:40:00Z">
              <w:r w:rsidRPr="008F2DEE">
                <w:rPr>
                  <w:rFonts w:cs="Calibri"/>
                  <w:color w:val="000000"/>
                  <w:sz w:val="18"/>
                  <w:szCs w:val="18"/>
                </w:rPr>
                <w:t>4.2.7 ENERGY STAR Fryer</w:t>
              </w:r>
            </w:ins>
          </w:p>
        </w:tc>
        <w:tc>
          <w:tcPr>
            <w:tcW w:w="2482" w:type="dxa"/>
            <w:tcBorders>
              <w:top w:val="nil"/>
              <w:left w:val="nil"/>
              <w:bottom w:val="single" w:sz="4" w:space="0" w:color="auto"/>
              <w:right w:val="single" w:sz="4" w:space="0" w:color="auto"/>
            </w:tcBorders>
            <w:shd w:val="clear" w:color="auto" w:fill="auto"/>
            <w:noWrap/>
            <w:vAlign w:val="center"/>
            <w:hideMark/>
          </w:tcPr>
          <w:p w14:paraId="5678A116" w14:textId="77777777" w:rsidR="008F2DEE" w:rsidRPr="008F2DEE" w:rsidRDefault="008F2DEE" w:rsidP="008F2DEE">
            <w:pPr>
              <w:widowControl/>
              <w:spacing w:after="0"/>
              <w:jc w:val="left"/>
              <w:rPr>
                <w:ins w:id="638" w:author="Sam Dent" w:date="2022-09-09T10:40:00Z"/>
                <w:rFonts w:cs="Calibri"/>
                <w:color w:val="000000"/>
                <w:sz w:val="18"/>
                <w:szCs w:val="18"/>
              </w:rPr>
            </w:pPr>
            <w:ins w:id="639" w:author="Sam Dent" w:date="2022-09-09T10:40:00Z">
              <w:r w:rsidRPr="008F2DEE">
                <w:rPr>
                  <w:rFonts w:cs="Calibri"/>
                  <w:color w:val="000000"/>
                  <w:sz w:val="18"/>
                  <w:szCs w:val="18"/>
                </w:rPr>
                <w:t>CI-FSE-ESFR-V04-230101</w:t>
              </w:r>
            </w:ins>
          </w:p>
        </w:tc>
        <w:tc>
          <w:tcPr>
            <w:tcW w:w="930" w:type="dxa"/>
            <w:tcBorders>
              <w:top w:val="nil"/>
              <w:left w:val="nil"/>
              <w:bottom w:val="single" w:sz="4" w:space="0" w:color="auto"/>
              <w:right w:val="single" w:sz="4" w:space="0" w:color="auto"/>
            </w:tcBorders>
            <w:shd w:val="clear" w:color="auto" w:fill="auto"/>
            <w:vAlign w:val="center"/>
            <w:hideMark/>
          </w:tcPr>
          <w:p w14:paraId="6CC8BC4E" w14:textId="77777777" w:rsidR="008F2DEE" w:rsidRPr="008F2DEE" w:rsidRDefault="008F2DEE" w:rsidP="008F2DEE">
            <w:pPr>
              <w:widowControl/>
              <w:spacing w:after="0"/>
              <w:jc w:val="center"/>
              <w:rPr>
                <w:ins w:id="640" w:author="Sam Dent" w:date="2022-09-09T10:40:00Z"/>
                <w:rFonts w:cs="Calibri"/>
                <w:color w:val="000000"/>
                <w:sz w:val="18"/>
                <w:szCs w:val="18"/>
              </w:rPr>
            </w:pPr>
            <w:ins w:id="641"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6BECEB14" w14:textId="77777777" w:rsidR="008F2DEE" w:rsidRPr="008F2DEE" w:rsidRDefault="008F2DEE" w:rsidP="008F2DEE">
            <w:pPr>
              <w:widowControl/>
              <w:spacing w:after="0"/>
              <w:jc w:val="left"/>
              <w:rPr>
                <w:ins w:id="642" w:author="Sam Dent" w:date="2022-09-09T10:40:00Z"/>
                <w:rFonts w:cs="Calibri"/>
                <w:color w:val="000000"/>
                <w:sz w:val="18"/>
                <w:szCs w:val="18"/>
              </w:rPr>
            </w:pPr>
            <w:ins w:id="643" w:author="Sam Dent" w:date="2022-09-09T10:40:00Z">
              <w:r w:rsidRPr="008F2DEE">
                <w:rPr>
                  <w:rFonts w:cs="Calibri"/>
                  <w:color w:val="000000"/>
                  <w:sz w:val="18"/>
                  <w:szCs w:val="18"/>
                </w:rPr>
                <w:t>Fuel Switch/Electrification algorithms added.</w:t>
              </w:r>
              <w:r w:rsidRPr="008F2DEE">
                <w:rPr>
                  <w:rFonts w:cs="Calibri"/>
                  <w:color w:val="000000"/>
                  <w:sz w:val="18"/>
                  <w:szCs w:val="18"/>
                </w:rPr>
                <w:br/>
                <w:t>Energy savings assumptions updated to be based on data package provided alongside ENERGY STAR Commercial Ovens Specifications Version 3.0.</w:t>
              </w:r>
            </w:ins>
          </w:p>
        </w:tc>
        <w:tc>
          <w:tcPr>
            <w:tcW w:w="1034" w:type="dxa"/>
            <w:tcBorders>
              <w:top w:val="nil"/>
              <w:left w:val="nil"/>
              <w:bottom w:val="single" w:sz="4" w:space="0" w:color="auto"/>
              <w:right w:val="single" w:sz="4" w:space="0" w:color="auto"/>
            </w:tcBorders>
            <w:shd w:val="clear" w:color="auto" w:fill="auto"/>
            <w:vAlign w:val="center"/>
            <w:hideMark/>
          </w:tcPr>
          <w:p w14:paraId="7B034A16" w14:textId="77777777" w:rsidR="008F2DEE" w:rsidRPr="008F2DEE" w:rsidRDefault="008F2DEE" w:rsidP="008F2DEE">
            <w:pPr>
              <w:widowControl/>
              <w:spacing w:after="0"/>
              <w:jc w:val="center"/>
              <w:rPr>
                <w:ins w:id="644" w:author="Sam Dent" w:date="2022-09-09T10:40:00Z"/>
                <w:rFonts w:cs="Calibri"/>
                <w:color w:val="000000"/>
                <w:sz w:val="18"/>
                <w:szCs w:val="18"/>
              </w:rPr>
            </w:pPr>
            <w:ins w:id="645" w:author="Sam Dent" w:date="2022-09-09T10:40:00Z">
              <w:r w:rsidRPr="008F2DEE">
                <w:rPr>
                  <w:rFonts w:cs="Calibri"/>
                  <w:color w:val="000000"/>
                  <w:sz w:val="18"/>
                  <w:szCs w:val="18"/>
                </w:rPr>
                <w:t>Dependent on inputs</w:t>
              </w:r>
            </w:ins>
          </w:p>
        </w:tc>
      </w:tr>
      <w:tr w:rsidR="008F2DEE" w:rsidRPr="008F2DEE" w14:paraId="29E606C1" w14:textId="77777777" w:rsidTr="008D55F9">
        <w:trPr>
          <w:trHeight w:val="960"/>
          <w:ins w:id="646"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10F2AEC8" w14:textId="77777777" w:rsidR="008F2DEE" w:rsidRPr="008F2DEE" w:rsidRDefault="008F2DEE" w:rsidP="008F2DEE">
            <w:pPr>
              <w:widowControl/>
              <w:spacing w:after="0"/>
              <w:jc w:val="left"/>
              <w:rPr>
                <w:ins w:id="647"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927E68D" w14:textId="77777777" w:rsidR="008F2DEE" w:rsidRPr="008F2DEE" w:rsidRDefault="008F2DEE" w:rsidP="008F2DEE">
            <w:pPr>
              <w:widowControl/>
              <w:spacing w:after="0"/>
              <w:jc w:val="left"/>
              <w:rPr>
                <w:ins w:id="648"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AC49C65" w14:textId="77777777" w:rsidR="008F2DEE" w:rsidRPr="008F2DEE" w:rsidRDefault="008F2DEE" w:rsidP="008F2DEE">
            <w:pPr>
              <w:widowControl/>
              <w:spacing w:after="0"/>
              <w:jc w:val="left"/>
              <w:rPr>
                <w:ins w:id="649" w:author="Sam Dent" w:date="2022-09-09T10:40:00Z"/>
                <w:rFonts w:cs="Calibri"/>
                <w:color w:val="000000"/>
                <w:sz w:val="18"/>
                <w:szCs w:val="18"/>
              </w:rPr>
            </w:pPr>
            <w:ins w:id="650" w:author="Sam Dent" w:date="2022-09-09T10:40:00Z">
              <w:r w:rsidRPr="008F2DEE">
                <w:rPr>
                  <w:rFonts w:cs="Calibri"/>
                  <w:color w:val="000000"/>
                  <w:sz w:val="18"/>
                  <w:szCs w:val="18"/>
                </w:rPr>
                <w:t>4.2.8 ENERGY STAR Griddle</w:t>
              </w:r>
            </w:ins>
          </w:p>
        </w:tc>
        <w:tc>
          <w:tcPr>
            <w:tcW w:w="2482" w:type="dxa"/>
            <w:tcBorders>
              <w:top w:val="nil"/>
              <w:left w:val="nil"/>
              <w:bottom w:val="single" w:sz="4" w:space="0" w:color="auto"/>
              <w:right w:val="single" w:sz="4" w:space="0" w:color="auto"/>
            </w:tcBorders>
            <w:shd w:val="clear" w:color="auto" w:fill="auto"/>
            <w:noWrap/>
            <w:vAlign w:val="center"/>
            <w:hideMark/>
          </w:tcPr>
          <w:p w14:paraId="03B09B1F" w14:textId="77777777" w:rsidR="008F2DEE" w:rsidRPr="008F2DEE" w:rsidRDefault="008F2DEE" w:rsidP="008F2DEE">
            <w:pPr>
              <w:widowControl/>
              <w:spacing w:after="0"/>
              <w:jc w:val="left"/>
              <w:rPr>
                <w:ins w:id="651" w:author="Sam Dent" w:date="2022-09-09T10:40:00Z"/>
                <w:rFonts w:cs="Calibri"/>
                <w:color w:val="000000"/>
                <w:sz w:val="18"/>
                <w:szCs w:val="18"/>
              </w:rPr>
            </w:pPr>
            <w:ins w:id="652" w:author="Sam Dent" w:date="2022-09-09T10:40:00Z">
              <w:r w:rsidRPr="008F2DEE">
                <w:rPr>
                  <w:rFonts w:cs="Calibri"/>
                  <w:color w:val="000000"/>
                  <w:sz w:val="18"/>
                  <w:szCs w:val="18"/>
                </w:rPr>
                <w:t>CI-FSE-ESGR-V05-230101</w:t>
              </w:r>
            </w:ins>
          </w:p>
        </w:tc>
        <w:tc>
          <w:tcPr>
            <w:tcW w:w="930" w:type="dxa"/>
            <w:tcBorders>
              <w:top w:val="nil"/>
              <w:left w:val="nil"/>
              <w:bottom w:val="single" w:sz="4" w:space="0" w:color="auto"/>
              <w:right w:val="single" w:sz="4" w:space="0" w:color="auto"/>
            </w:tcBorders>
            <w:shd w:val="clear" w:color="auto" w:fill="auto"/>
            <w:vAlign w:val="center"/>
            <w:hideMark/>
          </w:tcPr>
          <w:p w14:paraId="293BB23B" w14:textId="77777777" w:rsidR="008F2DEE" w:rsidRPr="008F2DEE" w:rsidRDefault="008F2DEE" w:rsidP="008F2DEE">
            <w:pPr>
              <w:widowControl/>
              <w:spacing w:after="0"/>
              <w:jc w:val="center"/>
              <w:rPr>
                <w:ins w:id="653" w:author="Sam Dent" w:date="2022-09-09T10:40:00Z"/>
                <w:rFonts w:cs="Calibri"/>
                <w:color w:val="000000"/>
                <w:sz w:val="18"/>
                <w:szCs w:val="18"/>
              </w:rPr>
            </w:pPr>
            <w:ins w:id="654"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72313D39" w14:textId="77777777" w:rsidR="008F2DEE" w:rsidRPr="008F2DEE" w:rsidRDefault="008F2DEE" w:rsidP="008F2DEE">
            <w:pPr>
              <w:widowControl/>
              <w:spacing w:after="0"/>
              <w:jc w:val="left"/>
              <w:rPr>
                <w:ins w:id="655" w:author="Sam Dent" w:date="2022-09-09T10:40:00Z"/>
                <w:rFonts w:cs="Calibri"/>
                <w:color w:val="000000"/>
                <w:sz w:val="18"/>
                <w:szCs w:val="18"/>
              </w:rPr>
            </w:pPr>
            <w:ins w:id="656" w:author="Sam Dent" w:date="2022-09-09T10:40:00Z">
              <w:r w:rsidRPr="008F2DEE">
                <w:rPr>
                  <w:rFonts w:cs="Calibri"/>
                  <w:color w:val="000000"/>
                  <w:sz w:val="18"/>
                  <w:szCs w:val="18"/>
                </w:rPr>
                <w:t>Fuel Switch/Electrification algorithms added.</w:t>
              </w:r>
              <w:r w:rsidRPr="008F2DEE">
                <w:rPr>
                  <w:rFonts w:cs="Calibri"/>
                  <w:color w:val="000000"/>
                  <w:sz w:val="18"/>
                  <w:szCs w:val="18"/>
                </w:rPr>
                <w:br/>
                <w:t>Energy savings assumptions updated to be based on data package provided alongside ENERGY STAR Commercial Ovens Specifications Version 3.0.</w:t>
              </w:r>
            </w:ins>
          </w:p>
        </w:tc>
        <w:tc>
          <w:tcPr>
            <w:tcW w:w="1034" w:type="dxa"/>
            <w:tcBorders>
              <w:top w:val="nil"/>
              <w:left w:val="nil"/>
              <w:bottom w:val="single" w:sz="4" w:space="0" w:color="auto"/>
              <w:right w:val="single" w:sz="4" w:space="0" w:color="auto"/>
            </w:tcBorders>
            <w:shd w:val="clear" w:color="auto" w:fill="auto"/>
            <w:vAlign w:val="center"/>
            <w:hideMark/>
          </w:tcPr>
          <w:p w14:paraId="6606B1F6" w14:textId="77777777" w:rsidR="008F2DEE" w:rsidRPr="008F2DEE" w:rsidRDefault="008F2DEE" w:rsidP="008F2DEE">
            <w:pPr>
              <w:widowControl/>
              <w:spacing w:after="0"/>
              <w:jc w:val="center"/>
              <w:rPr>
                <w:ins w:id="657" w:author="Sam Dent" w:date="2022-09-09T10:40:00Z"/>
                <w:rFonts w:cs="Calibri"/>
                <w:color w:val="000000"/>
                <w:sz w:val="18"/>
                <w:szCs w:val="18"/>
              </w:rPr>
            </w:pPr>
            <w:ins w:id="658" w:author="Sam Dent" w:date="2022-09-09T10:40:00Z">
              <w:r w:rsidRPr="008F2DEE">
                <w:rPr>
                  <w:rFonts w:cs="Calibri"/>
                  <w:color w:val="000000"/>
                  <w:sz w:val="18"/>
                  <w:szCs w:val="18"/>
                </w:rPr>
                <w:t>Dependent on inputs</w:t>
              </w:r>
            </w:ins>
          </w:p>
        </w:tc>
      </w:tr>
      <w:tr w:rsidR="008F2DEE" w:rsidRPr="008F2DEE" w14:paraId="4169E9DD" w14:textId="77777777" w:rsidTr="008D55F9">
        <w:trPr>
          <w:trHeight w:val="1214"/>
          <w:ins w:id="659"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789DF287" w14:textId="77777777" w:rsidR="008F2DEE" w:rsidRPr="008F2DEE" w:rsidRDefault="008F2DEE" w:rsidP="008F2DEE">
            <w:pPr>
              <w:widowControl/>
              <w:spacing w:after="0"/>
              <w:jc w:val="left"/>
              <w:rPr>
                <w:ins w:id="660"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E6E0BC5" w14:textId="77777777" w:rsidR="008F2DEE" w:rsidRPr="008F2DEE" w:rsidRDefault="008F2DEE" w:rsidP="008F2DEE">
            <w:pPr>
              <w:widowControl/>
              <w:spacing w:after="0"/>
              <w:jc w:val="left"/>
              <w:rPr>
                <w:ins w:id="661"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3EC65F9B" w14:textId="77777777" w:rsidR="008F2DEE" w:rsidRPr="008F2DEE" w:rsidRDefault="008F2DEE" w:rsidP="008F2DEE">
            <w:pPr>
              <w:widowControl/>
              <w:spacing w:after="0"/>
              <w:jc w:val="left"/>
              <w:rPr>
                <w:ins w:id="662" w:author="Sam Dent" w:date="2022-09-09T10:40:00Z"/>
                <w:rFonts w:cs="Calibri"/>
                <w:color w:val="000000"/>
                <w:sz w:val="18"/>
                <w:szCs w:val="18"/>
              </w:rPr>
            </w:pPr>
            <w:ins w:id="663" w:author="Sam Dent" w:date="2022-09-09T10:40:00Z">
              <w:r w:rsidRPr="008F2DEE">
                <w:rPr>
                  <w:rFonts w:cs="Calibri"/>
                  <w:color w:val="000000"/>
                  <w:sz w:val="18"/>
                  <w:szCs w:val="18"/>
                </w:rPr>
                <w:t>4.2.9 ENERGY STAR Hot Food Holding Cabinets</w:t>
              </w:r>
            </w:ins>
          </w:p>
        </w:tc>
        <w:tc>
          <w:tcPr>
            <w:tcW w:w="2482" w:type="dxa"/>
            <w:tcBorders>
              <w:top w:val="nil"/>
              <w:left w:val="nil"/>
              <w:bottom w:val="single" w:sz="4" w:space="0" w:color="auto"/>
              <w:right w:val="single" w:sz="4" w:space="0" w:color="auto"/>
            </w:tcBorders>
            <w:shd w:val="clear" w:color="auto" w:fill="auto"/>
            <w:noWrap/>
            <w:vAlign w:val="center"/>
            <w:hideMark/>
          </w:tcPr>
          <w:p w14:paraId="5B4E8B62" w14:textId="77777777" w:rsidR="008F2DEE" w:rsidRPr="008F2DEE" w:rsidRDefault="008F2DEE" w:rsidP="008F2DEE">
            <w:pPr>
              <w:widowControl/>
              <w:spacing w:after="0"/>
              <w:jc w:val="left"/>
              <w:rPr>
                <w:ins w:id="664" w:author="Sam Dent" w:date="2022-09-09T10:40:00Z"/>
                <w:rFonts w:cs="Calibri"/>
                <w:color w:val="000000"/>
                <w:sz w:val="18"/>
                <w:szCs w:val="18"/>
              </w:rPr>
            </w:pPr>
            <w:ins w:id="665" w:author="Sam Dent" w:date="2022-09-09T10:40:00Z">
              <w:r w:rsidRPr="008F2DEE">
                <w:rPr>
                  <w:rFonts w:cs="Calibri"/>
                  <w:color w:val="000000"/>
                  <w:sz w:val="18"/>
                  <w:szCs w:val="18"/>
                </w:rPr>
                <w:t>CI-FSE-ESHH-V04-230101</w:t>
              </w:r>
            </w:ins>
          </w:p>
        </w:tc>
        <w:tc>
          <w:tcPr>
            <w:tcW w:w="930" w:type="dxa"/>
            <w:tcBorders>
              <w:top w:val="nil"/>
              <w:left w:val="nil"/>
              <w:bottom w:val="single" w:sz="4" w:space="0" w:color="auto"/>
              <w:right w:val="single" w:sz="4" w:space="0" w:color="auto"/>
            </w:tcBorders>
            <w:shd w:val="clear" w:color="auto" w:fill="auto"/>
            <w:vAlign w:val="center"/>
            <w:hideMark/>
          </w:tcPr>
          <w:p w14:paraId="6F4612C7" w14:textId="77777777" w:rsidR="008F2DEE" w:rsidRPr="008F2DEE" w:rsidRDefault="008F2DEE" w:rsidP="008F2DEE">
            <w:pPr>
              <w:widowControl/>
              <w:spacing w:after="0"/>
              <w:jc w:val="center"/>
              <w:rPr>
                <w:ins w:id="666" w:author="Sam Dent" w:date="2022-09-09T10:40:00Z"/>
                <w:rFonts w:cs="Calibri"/>
                <w:color w:val="000000"/>
                <w:sz w:val="18"/>
                <w:szCs w:val="18"/>
              </w:rPr>
            </w:pPr>
            <w:ins w:id="667"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6E4B56E0" w14:textId="77777777" w:rsidR="008F2DEE" w:rsidRPr="008F2DEE" w:rsidRDefault="008F2DEE" w:rsidP="008F2DEE">
            <w:pPr>
              <w:widowControl/>
              <w:spacing w:after="0"/>
              <w:jc w:val="left"/>
              <w:rPr>
                <w:ins w:id="668" w:author="Sam Dent" w:date="2022-09-09T10:40:00Z"/>
                <w:rFonts w:cs="Calibri"/>
                <w:color w:val="000000"/>
                <w:sz w:val="18"/>
                <w:szCs w:val="18"/>
              </w:rPr>
            </w:pPr>
            <w:ins w:id="669" w:author="Sam Dent" w:date="2022-09-09T10:40:00Z">
              <w:r w:rsidRPr="008F2DEE">
                <w:rPr>
                  <w:rFonts w:cs="Calibri"/>
                  <w:color w:val="000000"/>
                  <w:sz w:val="18"/>
                  <w:szCs w:val="18"/>
                </w:rPr>
                <w:t>Energy savings assumptions updated to be consistent with ENERGY STAR Commercial Kitchen Calculator updated March 2021.</w:t>
              </w:r>
              <w:r w:rsidRPr="008F2DEE">
                <w:rPr>
                  <w:rFonts w:cs="Calibri"/>
                  <w:color w:val="000000"/>
                  <w:sz w:val="18"/>
                  <w:szCs w:val="18"/>
                </w:rPr>
                <w:br/>
                <w:t xml:space="preserve">Bins based on volume versus full, and fraction sizes. </w:t>
              </w:r>
              <w:r w:rsidRPr="008F2DEE">
                <w:rPr>
                  <w:rFonts w:cs="Calibri"/>
                  <w:color w:val="000000"/>
                  <w:sz w:val="18"/>
                  <w:szCs w:val="18"/>
                </w:rPr>
                <w:br/>
                <w:t>Cost update</w:t>
              </w:r>
            </w:ins>
          </w:p>
        </w:tc>
        <w:tc>
          <w:tcPr>
            <w:tcW w:w="1034" w:type="dxa"/>
            <w:tcBorders>
              <w:top w:val="nil"/>
              <w:left w:val="nil"/>
              <w:bottom w:val="single" w:sz="4" w:space="0" w:color="auto"/>
              <w:right w:val="single" w:sz="4" w:space="0" w:color="auto"/>
            </w:tcBorders>
            <w:shd w:val="clear" w:color="auto" w:fill="auto"/>
            <w:vAlign w:val="center"/>
            <w:hideMark/>
          </w:tcPr>
          <w:p w14:paraId="5B50AF82" w14:textId="77777777" w:rsidR="008F2DEE" w:rsidRPr="008F2DEE" w:rsidRDefault="008F2DEE" w:rsidP="008F2DEE">
            <w:pPr>
              <w:widowControl/>
              <w:spacing w:after="0"/>
              <w:jc w:val="center"/>
              <w:rPr>
                <w:ins w:id="670" w:author="Sam Dent" w:date="2022-09-09T10:40:00Z"/>
                <w:rFonts w:cs="Calibri"/>
                <w:color w:val="000000"/>
                <w:sz w:val="18"/>
                <w:szCs w:val="18"/>
              </w:rPr>
            </w:pPr>
            <w:ins w:id="671" w:author="Sam Dent" w:date="2022-09-09T10:40:00Z">
              <w:r w:rsidRPr="008F2DEE">
                <w:rPr>
                  <w:rFonts w:cs="Calibri"/>
                  <w:color w:val="000000"/>
                  <w:sz w:val="18"/>
                  <w:szCs w:val="18"/>
                </w:rPr>
                <w:t>Decrease</w:t>
              </w:r>
            </w:ins>
          </w:p>
        </w:tc>
      </w:tr>
      <w:tr w:rsidR="008F2DEE" w:rsidRPr="008F2DEE" w14:paraId="73129A43" w14:textId="77777777" w:rsidTr="008D55F9">
        <w:trPr>
          <w:trHeight w:val="480"/>
          <w:ins w:id="672"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173DA2BF" w14:textId="77777777" w:rsidR="008F2DEE" w:rsidRPr="008F2DEE" w:rsidRDefault="008F2DEE" w:rsidP="008F2DEE">
            <w:pPr>
              <w:widowControl/>
              <w:spacing w:after="0"/>
              <w:jc w:val="left"/>
              <w:rPr>
                <w:ins w:id="673"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2993C99" w14:textId="77777777" w:rsidR="008F2DEE" w:rsidRPr="008F2DEE" w:rsidRDefault="008F2DEE" w:rsidP="008F2DEE">
            <w:pPr>
              <w:widowControl/>
              <w:spacing w:after="0"/>
              <w:jc w:val="left"/>
              <w:rPr>
                <w:ins w:id="674"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3BB690CD" w14:textId="77777777" w:rsidR="008F2DEE" w:rsidRPr="008F2DEE" w:rsidRDefault="008F2DEE" w:rsidP="008F2DEE">
            <w:pPr>
              <w:widowControl/>
              <w:spacing w:after="0"/>
              <w:jc w:val="left"/>
              <w:rPr>
                <w:ins w:id="675" w:author="Sam Dent" w:date="2022-09-09T10:40:00Z"/>
                <w:rFonts w:cs="Calibri"/>
                <w:color w:val="000000"/>
                <w:sz w:val="18"/>
                <w:szCs w:val="18"/>
              </w:rPr>
            </w:pPr>
            <w:ins w:id="676" w:author="Sam Dent" w:date="2022-09-09T10:40:00Z">
              <w:r w:rsidRPr="008F2DEE">
                <w:rPr>
                  <w:rFonts w:cs="Calibri"/>
                  <w:color w:val="000000"/>
                  <w:sz w:val="18"/>
                  <w:szCs w:val="18"/>
                </w:rPr>
                <w:t>4.2.16 Kitchen Demand Ventilation Controls</w:t>
              </w:r>
            </w:ins>
          </w:p>
        </w:tc>
        <w:tc>
          <w:tcPr>
            <w:tcW w:w="2482" w:type="dxa"/>
            <w:tcBorders>
              <w:top w:val="nil"/>
              <w:left w:val="nil"/>
              <w:bottom w:val="single" w:sz="4" w:space="0" w:color="auto"/>
              <w:right w:val="single" w:sz="4" w:space="0" w:color="auto"/>
            </w:tcBorders>
            <w:shd w:val="clear" w:color="auto" w:fill="auto"/>
            <w:noWrap/>
            <w:vAlign w:val="center"/>
            <w:hideMark/>
          </w:tcPr>
          <w:p w14:paraId="65DDCC6E" w14:textId="77777777" w:rsidR="008F2DEE" w:rsidRPr="008F2DEE" w:rsidRDefault="008F2DEE" w:rsidP="008F2DEE">
            <w:pPr>
              <w:widowControl/>
              <w:spacing w:after="0"/>
              <w:jc w:val="left"/>
              <w:rPr>
                <w:ins w:id="677" w:author="Sam Dent" w:date="2022-09-09T10:40:00Z"/>
                <w:rFonts w:cs="Calibri"/>
                <w:color w:val="000000"/>
                <w:sz w:val="18"/>
                <w:szCs w:val="18"/>
              </w:rPr>
            </w:pPr>
            <w:ins w:id="678" w:author="Sam Dent" w:date="2022-09-09T10:40:00Z">
              <w:r w:rsidRPr="008F2DEE">
                <w:rPr>
                  <w:rFonts w:cs="Calibri"/>
                  <w:color w:val="000000"/>
                  <w:sz w:val="18"/>
                  <w:szCs w:val="18"/>
                </w:rPr>
                <w:t>CI-FSE-VENT-V05-230101</w:t>
              </w:r>
            </w:ins>
          </w:p>
        </w:tc>
        <w:tc>
          <w:tcPr>
            <w:tcW w:w="930" w:type="dxa"/>
            <w:tcBorders>
              <w:top w:val="nil"/>
              <w:left w:val="nil"/>
              <w:bottom w:val="single" w:sz="4" w:space="0" w:color="auto"/>
              <w:right w:val="single" w:sz="4" w:space="0" w:color="auto"/>
            </w:tcBorders>
            <w:shd w:val="clear" w:color="auto" w:fill="auto"/>
            <w:vAlign w:val="center"/>
            <w:hideMark/>
          </w:tcPr>
          <w:p w14:paraId="08F88E80" w14:textId="77777777" w:rsidR="008F2DEE" w:rsidRPr="008F2DEE" w:rsidRDefault="008F2DEE" w:rsidP="008F2DEE">
            <w:pPr>
              <w:widowControl/>
              <w:spacing w:after="0"/>
              <w:jc w:val="center"/>
              <w:rPr>
                <w:ins w:id="679" w:author="Sam Dent" w:date="2022-09-09T10:40:00Z"/>
                <w:rFonts w:cs="Calibri"/>
                <w:color w:val="000000"/>
                <w:sz w:val="18"/>
                <w:szCs w:val="18"/>
              </w:rPr>
            </w:pPr>
            <w:ins w:id="680"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427F859D" w14:textId="77777777" w:rsidR="008F2DEE" w:rsidRPr="008F2DEE" w:rsidRDefault="008F2DEE" w:rsidP="008F2DEE">
            <w:pPr>
              <w:widowControl/>
              <w:spacing w:after="0"/>
              <w:jc w:val="left"/>
              <w:rPr>
                <w:ins w:id="681" w:author="Sam Dent" w:date="2022-09-09T10:40:00Z"/>
                <w:rFonts w:cs="Calibri"/>
                <w:color w:val="000000"/>
                <w:sz w:val="18"/>
                <w:szCs w:val="18"/>
              </w:rPr>
            </w:pPr>
            <w:ins w:id="682" w:author="Sam Dent" w:date="2022-09-09T10:40:00Z">
              <w:r w:rsidRPr="008F2DEE">
                <w:rPr>
                  <w:rFonts w:cs="Calibri"/>
                  <w:color w:val="000000"/>
                  <w:sz w:val="18"/>
                  <w:szCs w:val="18"/>
                </w:rPr>
                <w:t>Update of reference to IECC 2021.</w:t>
              </w:r>
            </w:ins>
          </w:p>
        </w:tc>
        <w:tc>
          <w:tcPr>
            <w:tcW w:w="1034" w:type="dxa"/>
            <w:tcBorders>
              <w:top w:val="nil"/>
              <w:left w:val="nil"/>
              <w:bottom w:val="single" w:sz="4" w:space="0" w:color="auto"/>
              <w:right w:val="single" w:sz="4" w:space="0" w:color="auto"/>
            </w:tcBorders>
            <w:shd w:val="clear" w:color="auto" w:fill="auto"/>
            <w:vAlign w:val="center"/>
            <w:hideMark/>
          </w:tcPr>
          <w:p w14:paraId="3135ABF5" w14:textId="77777777" w:rsidR="008F2DEE" w:rsidRPr="008F2DEE" w:rsidRDefault="008F2DEE" w:rsidP="008F2DEE">
            <w:pPr>
              <w:widowControl/>
              <w:spacing w:after="0"/>
              <w:jc w:val="center"/>
              <w:rPr>
                <w:ins w:id="683" w:author="Sam Dent" w:date="2022-09-09T10:40:00Z"/>
                <w:rFonts w:cs="Calibri"/>
                <w:color w:val="000000"/>
                <w:sz w:val="18"/>
                <w:szCs w:val="18"/>
              </w:rPr>
            </w:pPr>
            <w:ins w:id="684" w:author="Sam Dent" w:date="2022-09-09T10:40:00Z">
              <w:r w:rsidRPr="008F2DEE">
                <w:rPr>
                  <w:rFonts w:cs="Calibri"/>
                  <w:color w:val="000000"/>
                  <w:sz w:val="18"/>
                  <w:szCs w:val="18"/>
                </w:rPr>
                <w:t>N/A</w:t>
              </w:r>
            </w:ins>
          </w:p>
        </w:tc>
      </w:tr>
      <w:tr w:rsidR="008F2DEE" w:rsidRPr="008F2DEE" w14:paraId="68E895CD" w14:textId="77777777" w:rsidTr="008D55F9">
        <w:trPr>
          <w:trHeight w:val="480"/>
          <w:ins w:id="685"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2BB4E863" w14:textId="77777777" w:rsidR="008F2DEE" w:rsidRPr="008F2DEE" w:rsidRDefault="008F2DEE" w:rsidP="008F2DEE">
            <w:pPr>
              <w:widowControl/>
              <w:spacing w:after="0"/>
              <w:jc w:val="left"/>
              <w:rPr>
                <w:ins w:id="686"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643F51B" w14:textId="77777777" w:rsidR="008F2DEE" w:rsidRPr="008F2DEE" w:rsidRDefault="008F2DEE" w:rsidP="008F2DEE">
            <w:pPr>
              <w:widowControl/>
              <w:spacing w:after="0"/>
              <w:jc w:val="left"/>
              <w:rPr>
                <w:ins w:id="687"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81EF02B" w14:textId="77777777" w:rsidR="008F2DEE" w:rsidRPr="008F2DEE" w:rsidRDefault="008F2DEE" w:rsidP="008F2DEE">
            <w:pPr>
              <w:widowControl/>
              <w:spacing w:after="0"/>
              <w:jc w:val="left"/>
              <w:rPr>
                <w:ins w:id="688" w:author="Sam Dent" w:date="2022-09-09T10:40:00Z"/>
                <w:rFonts w:cs="Calibri"/>
                <w:color w:val="000000"/>
                <w:sz w:val="18"/>
                <w:szCs w:val="18"/>
              </w:rPr>
            </w:pPr>
            <w:ins w:id="689" w:author="Sam Dent" w:date="2022-09-09T10:40:00Z">
              <w:r w:rsidRPr="008F2DEE">
                <w:rPr>
                  <w:rFonts w:cs="Calibri"/>
                  <w:color w:val="000000"/>
                  <w:sz w:val="18"/>
                  <w:szCs w:val="18"/>
                </w:rPr>
                <w:t>4.2.19 ENERGY STAR Electric Convection Oven</w:t>
              </w:r>
            </w:ins>
          </w:p>
        </w:tc>
        <w:tc>
          <w:tcPr>
            <w:tcW w:w="2482" w:type="dxa"/>
            <w:tcBorders>
              <w:top w:val="nil"/>
              <w:left w:val="nil"/>
              <w:bottom w:val="single" w:sz="4" w:space="0" w:color="auto"/>
              <w:right w:val="single" w:sz="4" w:space="0" w:color="auto"/>
            </w:tcBorders>
            <w:shd w:val="clear" w:color="auto" w:fill="auto"/>
            <w:noWrap/>
            <w:vAlign w:val="center"/>
            <w:hideMark/>
          </w:tcPr>
          <w:p w14:paraId="25F04F8E" w14:textId="77777777" w:rsidR="008F2DEE" w:rsidRPr="008F2DEE" w:rsidRDefault="008F2DEE" w:rsidP="008F2DEE">
            <w:pPr>
              <w:widowControl/>
              <w:spacing w:after="0"/>
              <w:jc w:val="left"/>
              <w:rPr>
                <w:ins w:id="690" w:author="Sam Dent" w:date="2022-09-09T10:40:00Z"/>
                <w:rFonts w:cs="Calibri"/>
                <w:color w:val="000000"/>
                <w:sz w:val="18"/>
                <w:szCs w:val="18"/>
              </w:rPr>
            </w:pPr>
            <w:ins w:id="691" w:author="Sam Dent" w:date="2022-09-09T10:40:00Z">
              <w:r w:rsidRPr="008F2DEE">
                <w:rPr>
                  <w:rFonts w:cs="Calibri"/>
                  <w:color w:val="000000"/>
                  <w:sz w:val="18"/>
                  <w:szCs w:val="18"/>
                </w:rPr>
                <w:t>N/A</w:t>
              </w:r>
            </w:ins>
          </w:p>
        </w:tc>
        <w:tc>
          <w:tcPr>
            <w:tcW w:w="930" w:type="dxa"/>
            <w:tcBorders>
              <w:top w:val="nil"/>
              <w:left w:val="nil"/>
              <w:bottom w:val="single" w:sz="4" w:space="0" w:color="auto"/>
              <w:right w:val="single" w:sz="4" w:space="0" w:color="auto"/>
            </w:tcBorders>
            <w:shd w:val="clear" w:color="auto" w:fill="auto"/>
            <w:vAlign w:val="center"/>
            <w:hideMark/>
          </w:tcPr>
          <w:p w14:paraId="0F28BB54" w14:textId="77777777" w:rsidR="008F2DEE" w:rsidRPr="008F2DEE" w:rsidRDefault="008F2DEE" w:rsidP="008F2DEE">
            <w:pPr>
              <w:widowControl/>
              <w:spacing w:after="0"/>
              <w:jc w:val="center"/>
              <w:rPr>
                <w:ins w:id="692" w:author="Sam Dent" w:date="2022-09-09T10:40:00Z"/>
                <w:rFonts w:cs="Calibri"/>
                <w:color w:val="000000"/>
                <w:sz w:val="18"/>
                <w:szCs w:val="18"/>
              </w:rPr>
            </w:pPr>
            <w:ins w:id="693" w:author="Sam Dent" w:date="2022-09-09T10:40:00Z">
              <w:r w:rsidRPr="008F2DEE">
                <w:rPr>
                  <w:rFonts w:cs="Calibri"/>
                  <w:color w:val="000000"/>
                  <w:sz w:val="18"/>
                  <w:szCs w:val="18"/>
                </w:rPr>
                <w:t>Retired</w:t>
              </w:r>
            </w:ins>
          </w:p>
        </w:tc>
        <w:tc>
          <w:tcPr>
            <w:tcW w:w="4305" w:type="dxa"/>
            <w:tcBorders>
              <w:top w:val="nil"/>
              <w:left w:val="nil"/>
              <w:bottom w:val="single" w:sz="4" w:space="0" w:color="auto"/>
              <w:right w:val="single" w:sz="4" w:space="0" w:color="auto"/>
            </w:tcBorders>
            <w:shd w:val="clear" w:color="auto" w:fill="auto"/>
            <w:vAlign w:val="center"/>
            <w:hideMark/>
          </w:tcPr>
          <w:p w14:paraId="28A73698" w14:textId="77777777" w:rsidR="008F2DEE" w:rsidRPr="008F2DEE" w:rsidRDefault="008F2DEE" w:rsidP="008F2DEE">
            <w:pPr>
              <w:widowControl/>
              <w:spacing w:after="0"/>
              <w:jc w:val="left"/>
              <w:rPr>
                <w:ins w:id="694" w:author="Sam Dent" w:date="2022-09-09T10:40:00Z"/>
                <w:rFonts w:cs="Calibri"/>
                <w:color w:val="000000"/>
                <w:sz w:val="18"/>
                <w:szCs w:val="18"/>
              </w:rPr>
            </w:pPr>
            <w:ins w:id="695" w:author="Sam Dent" w:date="2022-09-09T10:40:00Z">
              <w:r w:rsidRPr="008F2DEE">
                <w:rPr>
                  <w:rFonts w:cs="Calibri"/>
                  <w:color w:val="000000"/>
                  <w:sz w:val="18"/>
                  <w:szCs w:val="18"/>
                </w:rPr>
                <w:t>Measure removed – and consolidated with ‘4.2.5 ENERGY STAR Convection Oven’.</w:t>
              </w:r>
            </w:ins>
          </w:p>
        </w:tc>
        <w:tc>
          <w:tcPr>
            <w:tcW w:w="1034" w:type="dxa"/>
            <w:tcBorders>
              <w:top w:val="nil"/>
              <w:left w:val="nil"/>
              <w:bottom w:val="single" w:sz="4" w:space="0" w:color="auto"/>
              <w:right w:val="single" w:sz="4" w:space="0" w:color="auto"/>
            </w:tcBorders>
            <w:shd w:val="clear" w:color="auto" w:fill="auto"/>
            <w:vAlign w:val="center"/>
            <w:hideMark/>
          </w:tcPr>
          <w:p w14:paraId="31E63E16" w14:textId="77777777" w:rsidR="008F2DEE" w:rsidRPr="008F2DEE" w:rsidRDefault="008F2DEE" w:rsidP="008F2DEE">
            <w:pPr>
              <w:widowControl/>
              <w:spacing w:after="0"/>
              <w:jc w:val="center"/>
              <w:rPr>
                <w:ins w:id="696" w:author="Sam Dent" w:date="2022-09-09T10:40:00Z"/>
                <w:rFonts w:cs="Calibri"/>
                <w:color w:val="000000"/>
                <w:sz w:val="18"/>
                <w:szCs w:val="18"/>
              </w:rPr>
            </w:pPr>
            <w:ins w:id="697" w:author="Sam Dent" w:date="2022-09-09T10:40:00Z">
              <w:r w:rsidRPr="008F2DEE">
                <w:rPr>
                  <w:rFonts w:cs="Calibri"/>
                  <w:color w:val="000000"/>
                  <w:sz w:val="18"/>
                  <w:szCs w:val="18"/>
                </w:rPr>
                <w:t>N/A</w:t>
              </w:r>
            </w:ins>
          </w:p>
        </w:tc>
      </w:tr>
      <w:tr w:rsidR="008F2DEE" w:rsidRPr="008F2DEE" w14:paraId="4A03F506" w14:textId="77777777" w:rsidTr="008D55F9">
        <w:trPr>
          <w:trHeight w:val="480"/>
          <w:ins w:id="698"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3DC7C213" w14:textId="77777777" w:rsidR="008F2DEE" w:rsidRPr="008F2DEE" w:rsidRDefault="008F2DEE" w:rsidP="008F2DEE">
            <w:pPr>
              <w:widowControl/>
              <w:spacing w:after="0"/>
              <w:jc w:val="left"/>
              <w:rPr>
                <w:ins w:id="699"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36D1C42" w14:textId="77777777" w:rsidR="008F2DEE" w:rsidRPr="008F2DEE" w:rsidRDefault="008F2DEE" w:rsidP="008F2DEE">
            <w:pPr>
              <w:widowControl/>
              <w:spacing w:after="0"/>
              <w:jc w:val="left"/>
              <w:rPr>
                <w:ins w:id="700"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BE1E325" w14:textId="77777777" w:rsidR="008F2DEE" w:rsidRPr="008F2DEE" w:rsidRDefault="008F2DEE" w:rsidP="008F2DEE">
            <w:pPr>
              <w:widowControl/>
              <w:spacing w:after="0"/>
              <w:jc w:val="left"/>
              <w:rPr>
                <w:ins w:id="701" w:author="Sam Dent" w:date="2022-09-09T10:40:00Z"/>
                <w:rFonts w:cs="Calibri"/>
                <w:color w:val="000000"/>
                <w:sz w:val="18"/>
                <w:szCs w:val="18"/>
              </w:rPr>
            </w:pPr>
            <w:ins w:id="702" w:author="Sam Dent" w:date="2022-09-09T10:40:00Z">
              <w:r w:rsidRPr="008F2DEE">
                <w:rPr>
                  <w:rFonts w:cs="Calibri"/>
                  <w:color w:val="000000"/>
                  <w:sz w:val="18"/>
                  <w:szCs w:val="18"/>
                </w:rPr>
                <w:t>4.2.22 Automatic Conveyor Broiler</w:t>
              </w:r>
            </w:ins>
          </w:p>
        </w:tc>
        <w:tc>
          <w:tcPr>
            <w:tcW w:w="2482" w:type="dxa"/>
            <w:tcBorders>
              <w:top w:val="nil"/>
              <w:left w:val="nil"/>
              <w:bottom w:val="single" w:sz="4" w:space="0" w:color="auto"/>
              <w:right w:val="single" w:sz="4" w:space="0" w:color="auto"/>
            </w:tcBorders>
            <w:shd w:val="clear" w:color="auto" w:fill="auto"/>
            <w:noWrap/>
            <w:vAlign w:val="center"/>
            <w:hideMark/>
          </w:tcPr>
          <w:p w14:paraId="23D3F41C" w14:textId="77777777" w:rsidR="008F2DEE" w:rsidRPr="008F2DEE" w:rsidRDefault="008F2DEE" w:rsidP="008F2DEE">
            <w:pPr>
              <w:widowControl/>
              <w:spacing w:after="0"/>
              <w:jc w:val="left"/>
              <w:rPr>
                <w:ins w:id="703" w:author="Sam Dent" w:date="2022-09-09T10:40:00Z"/>
                <w:rFonts w:cs="Calibri"/>
                <w:color w:val="000000"/>
                <w:sz w:val="18"/>
                <w:szCs w:val="18"/>
              </w:rPr>
            </w:pPr>
            <w:ins w:id="704" w:author="Sam Dent" w:date="2022-09-09T10:40:00Z">
              <w:r w:rsidRPr="008F2DEE">
                <w:rPr>
                  <w:rFonts w:cs="Calibri"/>
                  <w:color w:val="000000"/>
                  <w:sz w:val="18"/>
                  <w:szCs w:val="18"/>
                </w:rPr>
                <w:t>CI-FSE-ACBL-V01-230101</w:t>
              </w:r>
            </w:ins>
          </w:p>
        </w:tc>
        <w:tc>
          <w:tcPr>
            <w:tcW w:w="930" w:type="dxa"/>
            <w:tcBorders>
              <w:top w:val="nil"/>
              <w:left w:val="nil"/>
              <w:bottom w:val="single" w:sz="4" w:space="0" w:color="auto"/>
              <w:right w:val="single" w:sz="4" w:space="0" w:color="auto"/>
            </w:tcBorders>
            <w:shd w:val="clear" w:color="auto" w:fill="auto"/>
            <w:vAlign w:val="center"/>
            <w:hideMark/>
          </w:tcPr>
          <w:p w14:paraId="15489EC8" w14:textId="77777777" w:rsidR="008F2DEE" w:rsidRPr="008F2DEE" w:rsidRDefault="008F2DEE" w:rsidP="008F2DEE">
            <w:pPr>
              <w:widowControl/>
              <w:spacing w:after="0"/>
              <w:jc w:val="center"/>
              <w:rPr>
                <w:ins w:id="705" w:author="Sam Dent" w:date="2022-09-09T10:40:00Z"/>
                <w:rFonts w:cs="Calibri"/>
                <w:color w:val="000000"/>
                <w:sz w:val="18"/>
                <w:szCs w:val="18"/>
              </w:rPr>
            </w:pPr>
            <w:ins w:id="706"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1E001282" w14:textId="77777777" w:rsidR="008F2DEE" w:rsidRPr="008F2DEE" w:rsidRDefault="008F2DEE" w:rsidP="008F2DEE">
            <w:pPr>
              <w:widowControl/>
              <w:spacing w:after="0"/>
              <w:jc w:val="left"/>
              <w:rPr>
                <w:ins w:id="707" w:author="Sam Dent" w:date="2022-09-09T10:40:00Z"/>
                <w:rFonts w:cs="Calibri"/>
                <w:color w:val="000000"/>
                <w:sz w:val="18"/>
                <w:szCs w:val="18"/>
              </w:rPr>
            </w:pPr>
            <w:ins w:id="708"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
          <w:p w14:paraId="03D2D361" w14:textId="77777777" w:rsidR="008F2DEE" w:rsidRPr="008F2DEE" w:rsidRDefault="008F2DEE" w:rsidP="008F2DEE">
            <w:pPr>
              <w:widowControl/>
              <w:spacing w:after="0"/>
              <w:jc w:val="center"/>
              <w:rPr>
                <w:ins w:id="709" w:author="Sam Dent" w:date="2022-09-09T10:40:00Z"/>
                <w:rFonts w:cs="Calibri"/>
                <w:color w:val="000000"/>
                <w:sz w:val="18"/>
                <w:szCs w:val="18"/>
              </w:rPr>
            </w:pPr>
            <w:ins w:id="710" w:author="Sam Dent" w:date="2022-09-09T10:40:00Z">
              <w:r w:rsidRPr="008F2DEE">
                <w:rPr>
                  <w:rFonts w:cs="Calibri"/>
                  <w:color w:val="000000"/>
                  <w:sz w:val="18"/>
                  <w:szCs w:val="18"/>
                </w:rPr>
                <w:t>N/A</w:t>
              </w:r>
            </w:ins>
          </w:p>
        </w:tc>
      </w:tr>
      <w:tr w:rsidR="008F2DEE" w:rsidRPr="008F2DEE" w14:paraId="1211BDD1" w14:textId="77777777" w:rsidTr="008D55F9">
        <w:trPr>
          <w:trHeight w:val="1200"/>
          <w:ins w:id="711"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14DBB748" w14:textId="77777777" w:rsidR="008F2DEE" w:rsidRPr="008F2DEE" w:rsidRDefault="008F2DEE" w:rsidP="008F2DEE">
            <w:pPr>
              <w:widowControl/>
              <w:spacing w:after="0"/>
              <w:jc w:val="left"/>
              <w:rPr>
                <w:ins w:id="712" w:author="Sam Dent" w:date="2022-09-09T10:40: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4C12FF4D" w14:textId="77777777" w:rsidR="008F2DEE" w:rsidRPr="008F2DEE" w:rsidRDefault="008F2DEE" w:rsidP="008F2DEE">
            <w:pPr>
              <w:widowControl/>
              <w:spacing w:after="0"/>
              <w:jc w:val="center"/>
              <w:rPr>
                <w:ins w:id="713" w:author="Sam Dent" w:date="2022-09-09T10:40:00Z"/>
                <w:rFonts w:cs="Calibri"/>
                <w:color w:val="000000"/>
                <w:sz w:val="18"/>
                <w:szCs w:val="18"/>
              </w:rPr>
            </w:pPr>
            <w:ins w:id="714" w:author="Sam Dent" w:date="2022-09-09T10:40:00Z">
              <w:r w:rsidRPr="008F2DEE">
                <w:rPr>
                  <w:rFonts w:cs="Calibri"/>
                  <w:color w:val="000000"/>
                  <w:sz w:val="18"/>
                  <w:szCs w:val="18"/>
                </w:rPr>
                <w:t>4.3 Hot Water</w:t>
              </w:r>
            </w:ins>
          </w:p>
        </w:tc>
        <w:tc>
          <w:tcPr>
            <w:tcW w:w="2084" w:type="dxa"/>
            <w:tcBorders>
              <w:top w:val="nil"/>
              <w:left w:val="nil"/>
              <w:bottom w:val="single" w:sz="4" w:space="0" w:color="auto"/>
              <w:right w:val="single" w:sz="4" w:space="0" w:color="auto"/>
            </w:tcBorders>
            <w:shd w:val="clear" w:color="auto" w:fill="auto"/>
            <w:vAlign w:val="center"/>
            <w:hideMark/>
          </w:tcPr>
          <w:p w14:paraId="0FD90504" w14:textId="77777777" w:rsidR="008F2DEE" w:rsidRPr="008F2DEE" w:rsidRDefault="008F2DEE" w:rsidP="008F2DEE">
            <w:pPr>
              <w:widowControl/>
              <w:spacing w:after="0"/>
              <w:jc w:val="left"/>
              <w:rPr>
                <w:ins w:id="715" w:author="Sam Dent" w:date="2022-09-09T10:40:00Z"/>
                <w:rFonts w:cs="Calibri"/>
                <w:color w:val="000000"/>
                <w:sz w:val="18"/>
                <w:szCs w:val="18"/>
              </w:rPr>
            </w:pPr>
            <w:ins w:id="716" w:author="Sam Dent" w:date="2022-09-09T10:40:00Z">
              <w:r w:rsidRPr="008F2DEE">
                <w:rPr>
                  <w:rFonts w:cs="Calibri"/>
                  <w:color w:val="000000"/>
                  <w:sz w:val="18"/>
                  <w:szCs w:val="18"/>
                </w:rPr>
                <w:t>4.3.1 Water Heater</w:t>
              </w:r>
            </w:ins>
          </w:p>
        </w:tc>
        <w:tc>
          <w:tcPr>
            <w:tcW w:w="2482" w:type="dxa"/>
            <w:tcBorders>
              <w:top w:val="nil"/>
              <w:left w:val="nil"/>
              <w:bottom w:val="single" w:sz="4" w:space="0" w:color="auto"/>
              <w:right w:val="single" w:sz="4" w:space="0" w:color="auto"/>
            </w:tcBorders>
            <w:shd w:val="clear" w:color="auto" w:fill="auto"/>
            <w:noWrap/>
            <w:vAlign w:val="center"/>
            <w:hideMark/>
          </w:tcPr>
          <w:p w14:paraId="13A22E57" w14:textId="77777777" w:rsidR="008F2DEE" w:rsidRPr="008F2DEE" w:rsidRDefault="008F2DEE" w:rsidP="008F2DEE">
            <w:pPr>
              <w:widowControl/>
              <w:spacing w:after="0"/>
              <w:jc w:val="left"/>
              <w:rPr>
                <w:ins w:id="717" w:author="Sam Dent" w:date="2022-09-09T10:40:00Z"/>
                <w:rFonts w:cs="Calibri"/>
                <w:color w:val="000000"/>
                <w:sz w:val="18"/>
                <w:szCs w:val="18"/>
              </w:rPr>
            </w:pPr>
            <w:ins w:id="718" w:author="Sam Dent" w:date="2022-09-09T10:40:00Z">
              <w:r w:rsidRPr="008F2DEE">
                <w:rPr>
                  <w:rFonts w:cs="Calibri"/>
                  <w:color w:val="000000"/>
                  <w:sz w:val="18"/>
                  <w:szCs w:val="18"/>
                </w:rPr>
                <w:t>CI-HWE-STWH-V09-230101</w:t>
              </w:r>
            </w:ins>
          </w:p>
        </w:tc>
        <w:tc>
          <w:tcPr>
            <w:tcW w:w="930" w:type="dxa"/>
            <w:tcBorders>
              <w:top w:val="nil"/>
              <w:left w:val="nil"/>
              <w:bottom w:val="single" w:sz="4" w:space="0" w:color="auto"/>
              <w:right w:val="single" w:sz="4" w:space="0" w:color="auto"/>
            </w:tcBorders>
            <w:shd w:val="clear" w:color="auto" w:fill="auto"/>
            <w:vAlign w:val="center"/>
            <w:hideMark/>
          </w:tcPr>
          <w:p w14:paraId="4FD888CF" w14:textId="77777777" w:rsidR="008F2DEE" w:rsidRPr="008F2DEE" w:rsidRDefault="008F2DEE" w:rsidP="008F2DEE">
            <w:pPr>
              <w:widowControl/>
              <w:spacing w:after="0"/>
              <w:jc w:val="center"/>
              <w:rPr>
                <w:ins w:id="719" w:author="Sam Dent" w:date="2022-09-09T10:40:00Z"/>
                <w:rFonts w:cs="Calibri"/>
                <w:color w:val="000000"/>
                <w:sz w:val="18"/>
                <w:szCs w:val="18"/>
              </w:rPr>
            </w:pPr>
            <w:ins w:id="720"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410558CC" w14:textId="77777777" w:rsidR="008F2DEE" w:rsidRPr="008F2DEE" w:rsidRDefault="008F2DEE" w:rsidP="008F2DEE">
            <w:pPr>
              <w:widowControl/>
              <w:spacing w:after="0"/>
              <w:jc w:val="left"/>
              <w:rPr>
                <w:ins w:id="721" w:author="Sam Dent" w:date="2022-09-09T10:40:00Z"/>
                <w:rFonts w:cs="Calibri"/>
                <w:color w:val="000000"/>
                <w:sz w:val="18"/>
                <w:szCs w:val="18"/>
              </w:rPr>
            </w:pPr>
            <w:ins w:id="722" w:author="Sam Dent" w:date="2022-09-09T10:40:00Z">
              <w:r w:rsidRPr="008F2DEE">
                <w:rPr>
                  <w:rFonts w:cs="Calibri"/>
                  <w:color w:val="000000"/>
                  <w:sz w:val="18"/>
                  <w:szCs w:val="18"/>
                </w:rPr>
                <w:t>Addition of IECC 2021 baseline.</w:t>
              </w:r>
              <w:r w:rsidRPr="008F2DEE">
                <w:rPr>
                  <w:rFonts w:cs="Calibri"/>
                  <w:color w:val="000000"/>
                  <w:sz w:val="18"/>
                  <w:szCs w:val="18"/>
                </w:rPr>
                <w:br/>
                <w:t>Update to tankless heater incremental cost assumptions.</w:t>
              </w:r>
              <w:r w:rsidRPr="008F2DEE">
                <w:rPr>
                  <w:rFonts w:cs="Calibri"/>
                  <w:color w:val="000000"/>
                  <w:sz w:val="18"/>
                  <w:szCs w:val="18"/>
                </w:rPr>
                <w:br/>
                <w:t>Fuel Switch/Electrification algorithms added.</w:t>
              </w:r>
              <w:r w:rsidRPr="008F2DEE">
                <w:rPr>
                  <w:rFonts w:cs="Calibri"/>
                  <w:color w:val="000000"/>
                  <w:sz w:val="18"/>
                  <w:szCs w:val="18"/>
                </w:rPr>
                <w:br/>
                <w:t>Added unknown consumption/capacity.</w:t>
              </w:r>
            </w:ins>
          </w:p>
        </w:tc>
        <w:tc>
          <w:tcPr>
            <w:tcW w:w="1034" w:type="dxa"/>
            <w:tcBorders>
              <w:top w:val="nil"/>
              <w:left w:val="nil"/>
              <w:bottom w:val="single" w:sz="4" w:space="0" w:color="auto"/>
              <w:right w:val="single" w:sz="4" w:space="0" w:color="auto"/>
            </w:tcBorders>
            <w:shd w:val="clear" w:color="auto" w:fill="auto"/>
            <w:vAlign w:val="center"/>
            <w:hideMark/>
          </w:tcPr>
          <w:p w14:paraId="052C5DA9" w14:textId="77777777" w:rsidR="008F2DEE" w:rsidRPr="008F2DEE" w:rsidRDefault="008F2DEE" w:rsidP="008F2DEE">
            <w:pPr>
              <w:widowControl/>
              <w:spacing w:after="0"/>
              <w:jc w:val="center"/>
              <w:rPr>
                <w:ins w:id="723" w:author="Sam Dent" w:date="2022-09-09T10:40:00Z"/>
                <w:rFonts w:cs="Calibri"/>
                <w:color w:val="000000"/>
                <w:sz w:val="18"/>
                <w:szCs w:val="18"/>
              </w:rPr>
            </w:pPr>
            <w:ins w:id="724" w:author="Sam Dent" w:date="2022-09-09T10:40:00Z">
              <w:r w:rsidRPr="008F2DEE">
                <w:rPr>
                  <w:rFonts w:cs="Calibri"/>
                  <w:color w:val="000000"/>
                  <w:sz w:val="18"/>
                  <w:szCs w:val="18"/>
                </w:rPr>
                <w:t>N/A</w:t>
              </w:r>
            </w:ins>
          </w:p>
        </w:tc>
      </w:tr>
      <w:tr w:rsidR="008F2DEE" w:rsidRPr="008F2DEE" w14:paraId="28B55265" w14:textId="77777777" w:rsidTr="008D55F9">
        <w:trPr>
          <w:trHeight w:val="720"/>
          <w:ins w:id="725"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4DABAEDA" w14:textId="77777777" w:rsidR="008F2DEE" w:rsidRPr="008F2DEE" w:rsidRDefault="008F2DEE" w:rsidP="008F2DEE">
            <w:pPr>
              <w:widowControl/>
              <w:spacing w:after="0"/>
              <w:jc w:val="left"/>
              <w:rPr>
                <w:ins w:id="726"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E5FB650" w14:textId="77777777" w:rsidR="008F2DEE" w:rsidRPr="008F2DEE" w:rsidRDefault="008F2DEE" w:rsidP="008F2DEE">
            <w:pPr>
              <w:widowControl/>
              <w:spacing w:after="0"/>
              <w:jc w:val="left"/>
              <w:rPr>
                <w:ins w:id="727"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8E20217" w14:textId="77777777" w:rsidR="008F2DEE" w:rsidRPr="008F2DEE" w:rsidRDefault="008F2DEE" w:rsidP="008F2DEE">
            <w:pPr>
              <w:widowControl/>
              <w:spacing w:after="0"/>
              <w:jc w:val="left"/>
              <w:rPr>
                <w:ins w:id="728" w:author="Sam Dent" w:date="2022-09-09T10:40:00Z"/>
                <w:rFonts w:cs="Calibri"/>
                <w:color w:val="000000"/>
                <w:sz w:val="18"/>
                <w:szCs w:val="18"/>
              </w:rPr>
            </w:pPr>
            <w:ins w:id="729" w:author="Sam Dent" w:date="2022-09-09T10:40:00Z">
              <w:r w:rsidRPr="008F2DEE">
                <w:rPr>
                  <w:rFonts w:cs="Calibri"/>
                  <w:color w:val="000000"/>
                  <w:sz w:val="18"/>
                  <w:szCs w:val="18"/>
                </w:rPr>
                <w:t>4.3.2 Low Flow Faucet Aerator</w:t>
              </w:r>
            </w:ins>
          </w:p>
        </w:tc>
        <w:tc>
          <w:tcPr>
            <w:tcW w:w="2482" w:type="dxa"/>
            <w:tcBorders>
              <w:top w:val="nil"/>
              <w:left w:val="nil"/>
              <w:bottom w:val="single" w:sz="4" w:space="0" w:color="auto"/>
              <w:right w:val="single" w:sz="4" w:space="0" w:color="auto"/>
            </w:tcBorders>
            <w:shd w:val="clear" w:color="auto" w:fill="auto"/>
            <w:noWrap/>
            <w:vAlign w:val="center"/>
            <w:hideMark/>
          </w:tcPr>
          <w:p w14:paraId="2176FCD5" w14:textId="77777777" w:rsidR="008F2DEE" w:rsidRPr="008F2DEE" w:rsidRDefault="008F2DEE" w:rsidP="008F2DEE">
            <w:pPr>
              <w:widowControl/>
              <w:spacing w:after="0"/>
              <w:jc w:val="left"/>
              <w:rPr>
                <w:ins w:id="730" w:author="Sam Dent" w:date="2022-09-09T10:40:00Z"/>
                <w:rFonts w:cs="Calibri"/>
                <w:color w:val="000000"/>
                <w:sz w:val="18"/>
                <w:szCs w:val="18"/>
              </w:rPr>
            </w:pPr>
            <w:ins w:id="731" w:author="Sam Dent" w:date="2022-09-09T10:40:00Z">
              <w:r w:rsidRPr="008F2DEE">
                <w:rPr>
                  <w:rFonts w:cs="Calibri"/>
                  <w:color w:val="000000"/>
                  <w:sz w:val="18"/>
                  <w:szCs w:val="18"/>
                </w:rPr>
                <w:t>CI-HWE-LFFA-V11-230101</w:t>
              </w:r>
            </w:ins>
          </w:p>
        </w:tc>
        <w:tc>
          <w:tcPr>
            <w:tcW w:w="930" w:type="dxa"/>
            <w:tcBorders>
              <w:top w:val="nil"/>
              <w:left w:val="nil"/>
              <w:bottom w:val="single" w:sz="4" w:space="0" w:color="auto"/>
              <w:right w:val="single" w:sz="4" w:space="0" w:color="auto"/>
            </w:tcBorders>
            <w:shd w:val="clear" w:color="auto" w:fill="auto"/>
            <w:vAlign w:val="center"/>
            <w:hideMark/>
          </w:tcPr>
          <w:p w14:paraId="6CCE2E00" w14:textId="77777777" w:rsidR="008F2DEE" w:rsidRPr="008F2DEE" w:rsidRDefault="008F2DEE" w:rsidP="008F2DEE">
            <w:pPr>
              <w:widowControl/>
              <w:spacing w:after="0"/>
              <w:jc w:val="center"/>
              <w:rPr>
                <w:ins w:id="732" w:author="Sam Dent" w:date="2022-09-09T10:40:00Z"/>
                <w:rFonts w:cs="Calibri"/>
                <w:color w:val="000000"/>
                <w:sz w:val="18"/>
                <w:szCs w:val="18"/>
              </w:rPr>
            </w:pPr>
            <w:ins w:id="733"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3CC79FCD" w14:textId="77777777" w:rsidR="008F2DEE" w:rsidRPr="008F2DEE" w:rsidRDefault="008F2DEE" w:rsidP="008F2DEE">
            <w:pPr>
              <w:widowControl/>
              <w:spacing w:after="0"/>
              <w:jc w:val="left"/>
              <w:rPr>
                <w:ins w:id="734" w:author="Sam Dent" w:date="2022-09-09T10:40:00Z"/>
                <w:rFonts w:cs="Calibri"/>
                <w:color w:val="000000"/>
                <w:sz w:val="18"/>
                <w:szCs w:val="18"/>
              </w:rPr>
            </w:pPr>
            <w:ins w:id="735" w:author="Sam Dent" w:date="2022-09-09T10:40:00Z">
              <w:r w:rsidRPr="008F2DEE">
                <w:rPr>
                  <w:rFonts w:cs="Calibri"/>
                  <w:color w:val="000000"/>
                  <w:sz w:val="18"/>
                  <w:szCs w:val="18"/>
                </w:rPr>
                <w:t>Update to %Electric and %Fossil hot water assumptions.</w:t>
              </w:r>
            </w:ins>
          </w:p>
        </w:tc>
        <w:tc>
          <w:tcPr>
            <w:tcW w:w="1034" w:type="dxa"/>
            <w:tcBorders>
              <w:top w:val="nil"/>
              <w:left w:val="nil"/>
              <w:bottom w:val="single" w:sz="4" w:space="0" w:color="auto"/>
              <w:right w:val="single" w:sz="4" w:space="0" w:color="auto"/>
            </w:tcBorders>
            <w:shd w:val="clear" w:color="auto" w:fill="auto"/>
            <w:vAlign w:val="center"/>
            <w:hideMark/>
          </w:tcPr>
          <w:p w14:paraId="514A413B" w14:textId="77777777" w:rsidR="008F2DEE" w:rsidRPr="008F2DEE" w:rsidRDefault="008F2DEE" w:rsidP="008F2DEE">
            <w:pPr>
              <w:widowControl/>
              <w:spacing w:after="0"/>
              <w:jc w:val="center"/>
              <w:rPr>
                <w:ins w:id="736" w:author="Sam Dent" w:date="2022-09-09T10:40:00Z"/>
                <w:rFonts w:cs="Calibri"/>
                <w:color w:val="000000"/>
                <w:sz w:val="18"/>
                <w:szCs w:val="18"/>
              </w:rPr>
            </w:pPr>
            <w:ins w:id="737" w:author="Sam Dent" w:date="2022-09-09T10:40:00Z">
              <w:r w:rsidRPr="008F2DEE">
                <w:rPr>
                  <w:rFonts w:cs="Calibri"/>
                  <w:color w:val="000000"/>
                  <w:sz w:val="18"/>
                  <w:szCs w:val="18"/>
                </w:rPr>
                <w:t>Dependent on inputs</w:t>
              </w:r>
            </w:ins>
          </w:p>
        </w:tc>
      </w:tr>
      <w:tr w:rsidR="008F2DEE" w:rsidRPr="008F2DEE" w14:paraId="6E676D53" w14:textId="77777777" w:rsidTr="008D55F9">
        <w:trPr>
          <w:trHeight w:val="720"/>
          <w:ins w:id="738"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4F26BDFD" w14:textId="77777777" w:rsidR="008F2DEE" w:rsidRPr="008F2DEE" w:rsidRDefault="008F2DEE" w:rsidP="008F2DEE">
            <w:pPr>
              <w:widowControl/>
              <w:spacing w:after="0"/>
              <w:jc w:val="left"/>
              <w:rPr>
                <w:ins w:id="739"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C536FD3" w14:textId="77777777" w:rsidR="008F2DEE" w:rsidRPr="008F2DEE" w:rsidRDefault="008F2DEE" w:rsidP="008F2DEE">
            <w:pPr>
              <w:widowControl/>
              <w:spacing w:after="0"/>
              <w:jc w:val="left"/>
              <w:rPr>
                <w:ins w:id="740"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7F5AE1F" w14:textId="77777777" w:rsidR="008F2DEE" w:rsidRPr="008F2DEE" w:rsidRDefault="008F2DEE" w:rsidP="008F2DEE">
            <w:pPr>
              <w:widowControl/>
              <w:spacing w:after="0"/>
              <w:jc w:val="left"/>
              <w:rPr>
                <w:ins w:id="741" w:author="Sam Dent" w:date="2022-09-09T10:40:00Z"/>
                <w:rFonts w:cs="Calibri"/>
                <w:color w:val="000000"/>
                <w:sz w:val="18"/>
                <w:szCs w:val="18"/>
              </w:rPr>
            </w:pPr>
            <w:ins w:id="742" w:author="Sam Dent" w:date="2022-09-09T10:40:00Z">
              <w:r w:rsidRPr="008F2DEE">
                <w:rPr>
                  <w:rFonts w:cs="Calibri"/>
                  <w:color w:val="000000"/>
                  <w:sz w:val="18"/>
                  <w:szCs w:val="18"/>
                </w:rPr>
                <w:t>4.3.3 Low Flow Showerheads</w:t>
              </w:r>
            </w:ins>
          </w:p>
        </w:tc>
        <w:tc>
          <w:tcPr>
            <w:tcW w:w="2482" w:type="dxa"/>
            <w:tcBorders>
              <w:top w:val="nil"/>
              <w:left w:val="nil"/>
              <w:bottom w:val="single" w:sz="4" w:space="0" w:color="auto"/>
              <w:right w:val="single" w:sz="4" w:space="0" w:color="auto"/>
            </w:tcBorders>
            <w:shd w:val="clear" w:color="auto" w:fill="auto"/>
            <w:noWrap/>
            <w:vAlign w:val="center"/>
            <w:hideMark/>
          </w:tcPr>
          <w:p w14:paraId="3725A524" w14:textId="77777777" w:rsidR="008F2DEE" w:rsidRPr="008F2DEE" w:rsidRDefault="008F2DEE" w:rsidP="008F2DEE">
            <w:pPr>
              <w:widowControl/>
              <w:spacing w:after="0"/>
              <w:jc w:val="left"/>
              <w:rPr>
                <w:ins w:id="743" w:author="Sam Dent" w:date="2022-09-09T10:40:00Z"/>
                <w:rFonts w:cs="Calibri"/>
                <w:color w:val="000000"/>
                <w:sz w:val="18"/>
                <w:szCs w:val="18"/>
              </w:rPr>
            </w:pPr>
            <w:ins w:id="744" w:author="Sam Dent" w:date="2022-09-09T10:40:00Z">
              <w:r w:rsidRPr="008F2DEE">
                <w:rPr>
                  <w:rFonts w:cs="Calibri"/>
                  <w:color w:val="000000"/>
                  <w:sz w:val="18"/>
                  <w:szCs w:val="18"/>
                </w:rPr>
                <w:t>CI-HWE-LFSH-V09-230101</w:t>
              </w:r>
            </w:ins>
          </w:p>
        </w:tc>
        <w:tc>
          <w:tcPr>
            <w:tcW w:w="930" w:type="dxa"/>
            <w:tcBorders>
              <w:top w:val="nil"/>
              <w:left w:val="nil"/>
              <w:bottom w:val="single" w:sz="4" w:space="0" w:color="auto"/>
              <w:right w:val="single" w:sz="4" w:space="0" w:color="auto"/>
            </w:tcBorders>
            <w:shd w:val="clear" w:color="auto" w:fill="auto"/>
            <w:vAlign w:val="center"/>
            <w:hideMark/>
          </w:tcPr>
          <w:p w14:paraId="3A3D33AA" w14:textId="77777777" w:rsidR="008F2DEE" w:rsidRPr="008F2DEE" w:rsidRDefault="008F2DEE" w:rsidP="008F2DEE">
            <w:pPr>
              <w:widowControl/>
              <w:spacing w:after="0"/>
              <w:jc w:val="center"/>
              <w:rPr>
                <w:ins w:id="745" w:author="Sam Dent" w:date="2022-09-09T10:40:00Z"/>
                <w:rFonts w:cs="Calibri"/>
                <w:color w:val="000000"/>
                <w:sz w:val="18"/>
                <w:szCs w:val="18"/>
              </w:rPr>
            </w:pPr>
            <w:ins w:id="746"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58F3D593" w14:textId="77777777" w:rsidR="008F2DEE" w:rsidRPr="008F2DEE" w:rsidRDefault="008F2DEE" w:rsidP="008F2DEE">
            <w:pPr>
              <w:widowControl/>
              <w:spacing w:after="0"/>
              <w:jc w:val="left"/>
              <w:rPr>
                <w:ins w:id="747" w:author="Sam Dent" w:date="2022-09-09T10:40:00Z"/>
                <w:rFonts w:cs="Calibri"/>
                <w:color w:val="000000"/>
                <w:sz w:val="18"/>
                <w:szCs w:val="18"/>
              </w:rPr>
            </w:pPr>
            <w:ins w:id="748" w:author="Sam Dent" w:date="2022-09-09T10:40:00Z">
              <w:r w:rsidRPr="008F2DEE">
                <w:rPr>
                  <w:rFonts w:cs="Calibri"/>
                  <w:color w:val="000000"/>
                  <w:sz w:val="18"/>
                  <w:szCs w:val="18"/>
                </w:rPr>
                <w:t>Update to %Electric and %Fossil hot water assumptions.</w:t>
              </w:r>
            </w:ins>
          </w:p>
        </w:tc>
        <w:tc>
          <w:tcPr>
            <w:tcW w:w="1034" w:type="dxa"/>
            <w:tcBorders>
              <w:top w:val="nil"/>
              <w:left w:val="nil"/>
              <w:bottom w:val="single" w:sz="4" w:space="0" w:color="auto"/>
              <w:right w:val="single" w:sz="4" w:space="0" w:color="auto"/>
            </w:tcBorders>
            <w:shd w:val="clear" w:color="auto" w:fill="auto"/>
            <w:vAlign w:val="center"/>
            <w:hideMark/>
          </w:tcPr>
          <w:p w14:paraId="1D5559EC" w14:textId="77777777" w:rsidR="008F2DEE" w:rsidRPr="008F2DEE" w:rsidRDefault="008F2DEE" w:rsidP="008F2DEE">
            <w:pPr>
              <w:widowControl/>
              <w:spacing w:after="0"/>
              <w:jc w:val="center"/>
              <w:rPr>
                <w:ins w:id="749" w:author="Sam Dent" w:date="2022-09-09T10:40:00Z"/>
                <w:rFonts w:cs="Calibri"/>
                <w:color w:val="000000"/>
                <w:sz w:val="18"/>
                <w:szCs w:val="18"/>
              </w:rPr>
            </w:pPr>
            <w:ins w:id="750" w:author="Sam Dent" w:date="2022-09-09T10:40:00Z">
              <w:r w:rsidRPr="008F2DEE">
                <w:rPr>
                  <w:rFonts w:cs="Calibri"/>
                  <w:color w:val="000000"/>
                  <w:sz w:val="18"/>
                  <w:szCs w:val="18"/>
                </w:rPr>
                <w:t>Dependent on inputs</w:t>
              </w:r>
            </w:ins>
          </w:p>
        </w:tc>
      </w:tr>
      <w:tr w:rsidR="008F2DEE" w:rsidRPr="008F2DEE" w14:paraId="33A3A356" w14:textId="77777777" w:rsidTr="008D55F9">
        <w:trPr>
          <w:trHeight w:val="480"/>
          <w:ins w:id="751"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10DA0B02" w14:textId="77777777" w:rsidR="008F2DEE" w:rsidRPr="008F2DEE" w:rsidRDefault="008F2DEE" w:rsidP="008F2DEE">
            <w:pPr>
              <w:widowControl/>
              <w:spacing w:after="0"/>
              <w:jc w:val="left"/>
              <w:rPr>
                <w:ins w:id="752"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7E4F6F7" w14:textId="77777777" w:rsidR="008F2DEE" w:rsidRPr="008F2DEE" w:rsidRDefault="008F2DEE" w:rsidP="008F2DEE">
            <w:pPr>
              <w:widowControl/>
              <w:spacing w:after="0"/>
              <w:jc w:val="left"/>
              <w:rPr>
                <w:ins w:id="753"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5E30DCA" w14:textId="77777777" w:rsidR="008F2DEE" w:rsidRPr="008F2DEE" w:rsidRDefault="008F2DEE" w:rsidP="008F2DEE">
            <w:pPr>
              <w:widowControl/>
              <w:spacing w:after="0"/>
              <w:jc w:val="left"/>
              <w:rPr>
                <w:ins w:id="754" w:author="Sam Dent" w:date="2022-09-09T10:40:00Z"/>
                <w:rFonts w:cs="Calibri"/>
                <w:color w:val="000000"/>
                <w:sz w:val="18"/>
                <w:szCs w:val="18"/>
              </w:rPr>
            </w:pPr>
            <w:ins w:id="755" w:author="Sam Dent" w:date="2022-09-09T10:40:00Z">
              <w:r w:rsidRPr="008F2DEE">
                <w:rPr>
                  <w:rFonts w:cs="Calibri"/>
                  <w:color w:val="000000"/>
                  <w:sz w:val="18"/>
                  <w:szCs w:val="18"/>
                </w:rPr>
                <w:t>4.3.4 Commercial Pool Covers</w:t>
              </w:r>
            </w:ins>
          </w:p>
        </w:tc>
        <w:tc>
          <w:tcPr>
            <w:tcW w:w="2482" w:type="dxa"/>
            <w:tcBorders>
              <w:top w:val="nil"/>
              <w:left w:val="nil"/>
              <w:bottom w:val="single" w:sz="4" w:space="0" w:color="auto"/>
              <w:right w:val="single" w:sz="4" w:space="0" w:color="auto"/>
            </w:tcBorders>
            <w:shd w:val="clear" w:color="auto" w:fill="auto"/>
            <w:noWrap/>
            <w:vAlign w:val="center"/>
            <w:hideMark/>
          </w:tcPr>
          <w:p w14:paraId="3294D0BB" w14:textId="77777777" w:rsidR="008F2DEE" w:rsidRPr="008F2DEE" w:rsidRDefault="008F2DEE" w:rsidP="008F2DEE">
            <w:pPr>
              <w:widowControl/>
              <w:spacing w:after="0"/>
              <w:jc w:val="left"/>
              <w:rPr>
                <w:ins w:id="756" w:author="Sam Dent" w:date="2022-09-09T10:40:00Z"/>
                <w:rFonts w:cs="Calibri"/>
                <w:color w:val="000000"/>
                <w:sz w:val="18"/>
                <w:szCs w:val="18"/>
              </w:rPr>
            </w:pPr>
            <w:ins w:id="757" w:author="Sam Dent" w:date="2022-09-09T10:40:00Z">
              <w:r w:rsidRPr="008F2DEE">
                <w:rPr>
                  <w:rFonts w:cs="Calibri"/>
                  <w:color w:val="000000"/>
                  <w:sz w:val="18"/>
                  <w:szCs w:val="18"/>
                </w:rPr>
                <w:t>CI-HWE-PLCV-V04-230101</w:t>
              </w:r>
            </w:ins>
          </w:p>
        </w:tc>
        <w:tc>
          <w:tcPr>
            <w:tcW w:w="930" w:type="dxa"/>
            <w:tcBorders>
              <w:top w:val="nil"/>
              <w:left w:val="nil"/>
              <w:bottom w:val="single" w:sz="4" w:space="0" w:color="auto"/>
              <w:right w:val="single" w:sz="4" w:space="0" w:color="auto"/>
            </w:tcBorders>
            <w:shd w:val="clear" w:color="auto" w:fill="auto"/>
            <w:vAlign w:val="center"/>
            <w:hideMark/>
          </w:tcPr>
          <w:p w14:paraId="12186151" w14:textId="77777777" w:rsidR="008F2DEE" w:rsidRPr="008F2DEE" w:rsidRDefault="008F2DEE" w:rsidP="008F2DEE">
            <w:pPr>
              <w:widowControl/>
              <w:spacing w:after="0"/>
              <w:jc w:val="center"/>
              <w:rPr>
                <w:ins w:id="758" w:author="Sam Dent" w:date="2022-09-09T10:40:00Z"/>
                <w:rFonts w:cs="Calibri"/>
                <w:color w:val="000000"/>
                <w:sz w:val="18"/>
                <w:szCs w:val="18"/>
              </w:rPr>
            </w:pPr>
            <w:ins w:id="759"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4C5A0990" w14:textId="77777777" w:rsidR="008F2DEE" w:rsidRPr="008F2DEE" w:rsidRDefault="008F2DEE" w:rsidP="008F2DEE">
            <w:pPr>
              <w:widowControl/>
              <w:spacing w:after="0"/>
              <w:jc w:val="left"/>
              <w:rPr>
                <w:ins w:id="760" w:author="Sam Dent" w:date="2022-09-09T10:40:00Z"/>
                <w:rFonts w:cs="Calibri"/>
                <w:color w:val="000000"/>
                <w:sz w:val="18"/>
                <w:szCs w:val="18"/>
              </w:rPr>
            </w:pPr>
            <w:ins w:id="761" w:author="Sam Dent" w:date="2022-09-09T10:40:00Z">
              <w:r w:rsidRPr="008F2DEE">
                <w:rPr>
                  <w:rFonts w:cs="Calibri"/>
                  <w:color w:val="000000"/>
                  <w:sz w:val="18"/>
                  <w:szCs w:val="18"/>
                </w:rPr>
                <w:t>Addition of IECC 2021 baseline.</w:t>
              </w:r>
            </w:ins>
          </w:p>
        </w:tc>
        <w:tc>
          <w:tcPr>
            <w:tcW w:w="1034" w:type="dxa"/>
            <w:tcBorders>
              <w:top w:val="nil"/>
              <w:left w:val="nil"/>
              <w:bottom w:val="single" w:sz="4" w:space="0" w:color="auto"/>
              <w:right w:val="single" w:sz="4" w:space="0" w:color="auto"/>
            </w:tcBorders>
            <w:shd w:val="clear" w:color="auto" w:fill="auto"/>
            <w:vAlign w:val="center"/>
            <w:hideMark/>
          </w:tcPr>
          <w:p w14:paraId="352DA870" w14:textId="77777777" w:rsidR="008F2DEE" w:rsidRPr="008F2DEE" w:rsidRDefault="008F2DEE" w:rsidP="008F2DEE">
            <w:pPr>
              <w:widowControl/>
              <w:spacing w:after="0"/>
              <w:jc w:val="center"/>
              <w:rPr>
                <w:ins w:id="762" w:author="Sam Dent" w:date="2022-09-09T10:40:00Z"/>
                <w:rFonts w:cs="Calibri"/>
                <w:color w:val="000000"/>
                <w:sz w:val="18"/>
                <w:szCs w:val="18"/>
              </w:rPr>
            </w:pPr>
            <w:ins w:id="763" w:author="Sam Dent" w:date="2022-09-09T10:40:00Z">
              <w:r w:rsidRPr="008F2DEE">
                <w:rPr>
                  <w:rFonts w:cs="Calibri"/>
                  <w:color w:val="000000"/>
                  <w:sz w:val="18"/>
                  <w:szCs w:val="18"/>
                </w:rPr>
                <w:t>N/A</w:t>
              </w:r>
            </w:ins>
          </w:p>
        </w:tc>
      </w:tr>
      <w:tr w:rsidR="008F2DEE" w:rsidRPr="008F2DEE" w14:paraId="7EF3BEBB" w14:textId="77777777" w:rsidTr="008D55F9">
        <w:trPr>
          <w:trHeight w:val="720"/>
          <w:ins w:id="764"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27BDDB22" w14:textId="77777777" w:rsidR="008F2DEE" w:rsidRPr="008F2DEE" w:rsidRDefault="008F2DEE" w:rsidP="008F2DEE">
            <w:pPr>
              <w:widowControl/>
              <w:spacing w:after="0"/>
              <w:jc w:val="left"/>
              <w:rPr>
                <w:ins w:id="765"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98C665E" w14:textId="77777777" w:rsidR="008F2DEE" w:rsidRPr="008F2DEE" w:rsidRDefault="008F2DEE" w:rsidP="008F2DEE">
            <w:pPr>
              <w:widowControl/>
              <w:spacing w:after="0"/>
              <w:jc w:val="left"/>
              <w:rPr>
                <w:ins w:id="766"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A3FF4C5" w14:textId="77777777" w:rsidR="008F2DEE" w:rsidRPr="008F2DEE" w:rsidRDefault="008F2DEE" w:rsidP="008F2DEE">
            <w:pPr>
              <w:widowControl/>
              <w:spacing w:after="0"/>
              <w:jc w:val="left"/>
              <w:rPr>
                <w:ins w:id="767" w:author="Sam Dent" w:date="2022-09-09T10:40:00Z"/>
                <w:rFonts w:cs="Calibri"/>
                <w:color w:val="000000"/>
                <w:sz w:val="18"/>
                <w:szCs w:val="18"/>
              </w:rPr>
            </w:pPr>
            <w:ins w:id="768" w:author="Sam Dent" w:date="2022-09-09T10:40:00Z">
              <w:r w:rsidRPr="008F2DEE">
                <w:rPr>
                  <w:rFonts w:cs="Calibri"/>
                  <w:color w:val="000000"/>
                  <w:sz w:val="18"/>
                  <w:szCs w:val="18"/>
                </w:rPr>
                <w:t>4.3.7 Multifamily Central Domestic Hot Water Plants</w:t>
              </w:r>
            </w:ins>
          </w:p>
        </w:tc>
        <w:tc>
          <w:tcPr>
            <w:tcW w:w="2482" w:type="dxa"/>
            <w:tcBorders>
              <w:top w:val="nil"/>
              <w:left w:val="nil"/>
              <w:bottom w:val="single" w:sz="4" w:space="0" w:color="auto"/>
              <w:right w:val="single" w:sz="4" w:space="0" w:color="auto"/>
            </w:tcBorders>
            <w:shd w:val="clear" w:color="auto" w:fill="auto"/>
            <w:noWrap/>
            <w:vAlign w:val="center"/>
            <w:hideMark/>
          </w:tcPr>
          <w:p w14:paraId="629E147D" w14:textId="77777777" w:rsidR="008F2DEE" w:rsidRPr="008F2DEE" w:rsidRDefault="008F2DEE" w:rsidP="008F2DEE">
            <w:pPr>
              <w:widowControl/>
              <w:spacing w:after="0"/>
              <w:jc w:val="left"/>
              <w:rPr>
                <w:ins w:id="769" w:author="Sam Dent" w:date="2022-09-09T10:40:00Z"/>
                <w:rFonts w:cs="Calibri"/>
                <w:color w:val="000000"/>
                <w:sz w:val="18"/>
                <w:szCs w:val="18"/>
              </w:rPr>
            </w:pPr>
            <w:ins w:id="770" w:author="Sam Dent" w:date="2022-09-09T10:40:00Z">
              <w:r w:rsidRPr="008F2DEE">
                <w:rPr>
                  <w:rFonts w:cs="Calibri"/>
                  <w:color w:val="000000"/>
                  <w:sz w:val="18"/>
                  <w:szCs w:val="18"/>
                </w:rPr>
                <w:t>CI-HWE-MDHW-V06-230101</w:t>
              </w:r>
            </w:ins>
          </w:p>
        </w:tc>
        <w:tc>
          <w:tcPr>
            <w:tcW w:w="930" w:type="dxa"/>
            <w:tcBorders>
              <w:top w:val="nil"/>
              <w:left w:val="nil"/>
              <w:bottom w:val="single" w:sz="4" w:space="0" w:color="auto"/>
              <w:right w:val="single" w:sz="4" w:space="0" w:color="auto"/>
            </w:tcBorders>
            <w:shd w:val="clear" w:color="auto" w:fill="auto"/>
            <w:vAlign w:val="center"/>
            <w:hideMark/>
          </w:tcPr>
          <w:p w14:paraId="6584E0F7" w14:textId="77777777" w:rsidR="008F2DEE" w:rsidRPr="008F2DEE" w:rsidRDefault="008F2DEE" w:rsidP="008F2DEE">
            <w:pPr>
              <w:widowControl/>
              <w:spacing w:after="0"/>
              <w:jc w:val="center"/>
              <w:rPr>
                <w:ins w:id="771" w:author="Sam Dent" w:date="2022-09-09T10:40:00Z"/>
                <w:rFonts w:cs="Calibri"/>
                <w:color w:val="000000"/>
                <w:sz w:val="18"/>
                <w:szCs w:val="18"/>
              </w:rPr>
            </w:pPr>
            <w:ins w:id="772"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35B7509A" w14:textId="77777777" w:rsidR="008F2DEE" w:rsidRPr="008F2DEE" w:rsidRDefault="008F2DEE" w:rsidP="008F2DEE">
            <w:pPr>
              <w:widowControl/>
              <w:spacing w:after="0"/>
              <w:jc w:val="left"/>
              <w:rPr>
                <w:ins w:id="773" w:author="Sam Dent" w:date="2022-09-09T10:40:00Z"/>
                <w:rFonts w:cs="Calibri"/>
                <w:color w:val="000000"/>
                <w:sz w:val="18"/>
                <w:szCs w:val="18"/>
              </w:rPr>
            </w:pPr>
            <w:ins w:id="774" w:author="Sam Dent" w:date="2022-09-09T10:40:00Z">
              <w:r w:rsidRPr="008F2DEE">
                <w:rPr>
                  <w:rFonts w:cs="Calibri"/>
                  <w:color w:val="000000"/>
                  <w:sz w:val="18"/>
                  <w:szCs w:val="18"/>
                </w:rPr>
                <w:t>Addition of IECC 2021 baseline.</w:t>
              </w:r>
            </w:ins>
          </w:p>
        </w:tc>
        <w:tc>
          <w:tcPr>
            <w:tcW w:w="1034" w:type="dxa"/>
            <w:tcBorders>
              <w:top w:val="nil"/>
              <w:left w:val="nil"/>
              <w:bottom w:val="single" w:sz="4" w:space="0" w:color="auto"/>
              <w:right w:val="single" w:sz="4" w:space="0" w:color="auto"/>
            </w:tcBorders>
            <w:shd w:val="clear" w:color="auto" w:fill="auto"/>
            <w:vAlign w:val="center"/>
            <w:hideMark/>
          </w:tcPr>
          <w:p w14:paraId="549BFADC" w14:textId="77777777" w:rsidR="008F2DEE" w:rsidRPr="008F2DEE" w:rsidRDefault="008F2DEE" w:rsidP="008F2DEE">
            <w:pPr>
              <w:widowControl/>
              <w:spacing w:after="0"/>
              <w:jc w:val="center"/>
              <w:rPr>
                <w:ins w:id="775" w:author="Sam Dent" w:date="2022-09-09T10:40:00Z"/>
                <w:rFonts w:cs="Calibri"/>
                <w:color w:val="000000"/>
                <w:sz w:val="18"/>
                <w:szCs w:val="18"/>
              </w:rPr>
            </w:pPr>
            <w:ins w:id="776" w:author="Sam Dent" w:date="2022-09-09T10:40:00Z">
              <w:r w:rsidRPr="008F2DEE">
                <w:rPr>
                  <w:rFonts w:cs="Calibri"/>
                  <w:color w:val="000000"/>
                  <w:sz w:val="18"/>
                  <w:szCs w:val="18"/>
                </w:rPr>
                <w:t>N/A</w:t>
              </w:r>
            </w:ins>
          </w:p>
        </w:tc>
      </w:tr>
      <w:tr w:rsidR="008F2DEE" w:rsidRPr="008F2DEE" w14:paraId="294D8046" w14:textId="77777777" w:rsidTr="008D55F9">
        <w:trPr>
          <w:trHeight w:val="1007"/>
          <w:ins w:id="777"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67E912F4" w14:textId="77777777" w:rsidR="008F2DEE" w:rsidRPr="008F2DEE" w:rsidRDefault="008F2DEE" w:rsidP="008F2DEE">
            <w:pPr>
              <w:widowControl/>
              <w:spacing w:after="0"/>
              <w:jc w:val="left"/>
              <w:rPr>
                <w:ins w:id="778"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38900C4" w14:textId="77777777" w:rsidR="008F2DEE" w:rsidRPr="008F2DEE" w:rsidRDefault="008F2DEE" w:rsidP="008F2DEE">
            <w:pPr>
              <w:widowControl/>
              <w:spacing w:after="0"/>
              <w:jc w:val="left"/>
              <w:rPr>
                <w:ins w:id="779"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9EF4F25" w14:textId="77777777" w:rsidR="008F2DEE" w:rsidRPr="008F2DEE" w:rsidRDefault="008F2DEE" w:rsidP="008F2DEE">
            <w:pPr>
              <w:widowControl/>
              <w:spacing w:after="0"/>
              <w:jc w:val="left"/>
              <w:rPr>
                <w:ins w:id="780" w:author="Sam Dent" w:date="2022-09-09T10:40:00Z"/>
                <w:rFonts w:cs="Calibri"/>
                <w:color w:val="000000"/>
                <w:sz w:val="18"/>
                <w:szCs w:val="18"/>
              </w:rPr>
            </w:pPr>
            <w:ins w:id="781" w:author="Sam Dent" w:date="2022-09-09T10:40:00Z">
              <w:r w:rsidRPr="008F2DEE">
                <w:rPr>
                  <w:rFonts w:cs="Calibri"/>
                  <w:color w:val="000000"/>
                  <w:sz w:val="18"/>
                  <w:szCs w:val="18"/>
                </w:rPr>
                <w:t>4.3.8 Controls for Central Domestic Hot Water</w:t>
              </w:r>
            </w:ins>
          </w:p>
        </w:tc>
        <w:tc>
          <w:tcPr>
            <w:tcW w:w="2482" w:type="dxa"/>
            <w:tcBorders>
              <w:top w:val="nil"/>
              <w:left w:val="nil"/>
              <w:bottom w:val="single" w:sz="4" w:space="0" w:color="auto"/>
              <w:right w:val="single" w:sz="4" w:space="0" w:color="auto"/>
            </w:tcBorders>
            <w:shd w:val="clear" w:color="auto" w:fill="auto"/>
            <w:noWrap/>
            <w:vAlign w:val="center"/>
            <w:hideMark/>
          </w:tcPr>
          <w:p w14:paraId="1CBC26AB" w14:textId="77777777" w:rsidR="008F2DEE" w:rsidRPr="008F2DEE" w:rsidRDefault="008F2DEE" w:rsidP="008F2DEE">
            <w:pPr>
              <w:widowControl/>
              <w:spacing w:after="0"/>
              <w:jc w:val="left"/>
              <w:rPr>
                <w:ins w:id="782" w:author="Sam Dent" w:date="2022-09-09T10:40:00Z"/>
                <w:rFonts w:cs="Calibri"/>
                <w:color w:val="000000"/>
                <w:sz w:val="18"/>
                <w:szCs w:val="18"/>
              </w:rPr>
            </w:pPr>
            <w:ins w:id="783" w:author="Sam Dent" w:date="2022-09-09T10:40:00Z">
              <w:r w:rsidRPr="008F2DEE">
                <w:rPr>
                  <w:rFonts w:cs="Calibri"/>
                  <w:color w:val="000000"/>
                  <w:sz w:val="18"/>
                  <w:szCs w:val="18"/>
                </w:rPr>
                <w:t>CI-HWE-CDHW-V04-230101</w:t>
              </w:r>
            </w:ins>
          </w:p>
        </w:tc>
        <w:tc>
          <w:tcPr>
            <w:tcW w:w="930" w:type="dxa"/>
            <w:tcBorders>
              <w:top w:val="nil"/>
              <w:left w:val="nil"/>
              <w:bottom w:val="single" w:sz="4" w:space="0" w:color="auto"/>
              <w:right w:val="single" w:sz="4" w:space="0" w:color="auto"/>
            </w:tcBorders>
            <w:shd w:val="clear" w:color="auto" w:fill="auto"/>
            <w:vAlign w:val="center"/>
            <w:hideMark/>
          </w:tcPr>
          <w:p w14:paraId="79243AFF" w14:textId="77777777" w:rsidR="008F2DEE" w:rsidRPr="008F2DEE" w:rsidRDefault="008F2DEE" w:rsidP="008F2DEE">
            <w:pPr>
              <w:widowControl/>
              <w:spacing w:after="0"/>
              <w:jc w:val="center"/>
              <w:rPr>
                <w:ins w:id="784" w:author="Sam Dent" w:date="2022-09-09T10:40:00Z"/>
                <w:rFonts w:cs="Calibri"/>
                <w:color w:val="000000"/>
                <w:sz w:val="18"/>
                <w:szCs w:val="18"/>
              </w:rPr>
            </w:pPr>
            <w:ins w:id="785"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7DF83069" w14:textId="7FDD755C" w:rsidR="008F2DEE" w:rsidRPr="008F2DEE" w:rsidRDefault="008F2DEE" w:rsidP="008F2DEE">
            <w:pPr>
              <w:widowControl/>
              <w:spacing w:after="0"/>
              <w:jc w:val="left"/>
              <w:rPr>
                <w:ins w:id="786" w:author="Sam Dent" w:date="2022-09-09T10:40:00Z"/>
                <w:rFonts w:cs="Calibri"/>
                <w:color w:val="000000"/>
                <w:sz w:val="18"/>
                <w:szCs w:val="18"/>
              </w:rPr>
            </w:pPr>
            <w:ins w:id="787" w:author="Sam Dent" w:date="2022-09-09T10:40:00Z">
              <w:r w:rsidRPr="008F2DEE">
                <w:rPr>
                  <w:rFonts w:cs="Calibri"/>
                  <w:color w:val="000000"/>
                  <w:sz w:val="18"/>
                  <w:szCs w:val="18"/>
                </w:rPr>
                <w:t>Replacement of deemed kWh savings to algorithmic approach.</w:t>
              </w:r>
              <w:r w:rsidRPr="008F2DEE">
                <w:rPr>
                  <w:rFonts w:cs="Calibri"/>
                  <w:color w:val="000000"/>
                  <w:sz w:val="18"/>
                  <w:szCs w:val="18"/>
                </w:rPr>
                <w:br/>
                <w:t xml:space="preserve">Addition of </w:t>
              </w:r>
              <w:del w:id="788" w:author="Kalee Whitehouse" w:date="2022-09-09T12:30:00Z">
                <w:r w:rsidRPr="008F2DEE" w:rsidDel="00B9689B">
                  <w:rPr>
                    <w:rFonts w:cs="Calibri"/>
                    <w:color w:val="000000"/>
                    <w:sz w:val="18"/>
                    <w:szCs w:val="18"/>
                  </w:rPr>
                  <w:delText>multi family</w:delText>
                </w:r>
              </w:del>
            </w:ins>
            <w:ins w:id="789" w:author="Kalee Whitehouse" w:date="2022-09-09T12:30:00Z">
              <w:r w:rsidR="00B9689B" w:rsidRPr="008F2DEE">
                <w:rPr>
                  <w:rFonts w:cs="Calibri"/>
                  <w:color w:val="000000"/>
                  <w:sz w:val="18"/>
                  <w:szCs w:val="18"/>
                </w:rPr>
                <w:t>multifamily</w:t>
              </w:r>
            </w:ins>
            <w:ins w:id="790" w:author="Sam Dent" w:date="2022-09-09T10:40:00Z">
              <w:r w:rsidRPr="008F2DEE">
                <w:rPr>
                  <w:rFonts w:cs="Calibri"/>
                  <w:color w:val="000000"/>
                  <w:sz w:val="18"/>
                  <w:szCs w:val="18"/>
                </w:rPr>
                <w:t xml:space="preserve"> application.</w:t>
              </w:r>
              <w:r w:rsidRPr="008F2DEE">
                <w:rPr>
                  <w:rFonts w:cs="Calibri"/>
                  <w:color w:val="000000"/>
                  <w:sz w:val="18"/>
                  <w:szCs w:val="18"/>
                </w:rPr>
                <w:br/>
                <w:t>Update to %Electric and %Fossil hot water assumptions.</w:t>
              </w:r>
            </w:ins>
          </w:p>
        </w:tc>
        <w:tc>
          <w:tcPr>
            <w:tcW w:w="1034" w:type="dxa"/>
            <w:tcBorders>
              <w:top w:val="nil"/>
              <w:left w:val="nil"/>
              <w:bottom w:val="single" w:sz="4" w:space="0" w:color="auto"/>
              <w:right w:val="single" w:sz="4" w:space="0" w:color="auto"/>
            </w:tcBorders>
            <w:shd w:val="clear" w:color="auto" w:fill="auto"/>
            <w:vAlign w:val="center"/>
            <w:hideMark/>
          </w:tcPr>
          <w:p w14:paraId="35661C03" w14:textId="77777777" w:rsidR="008F2DEE" w:rsidRPr="008F2DEE" w:rsidRDefault="008F2DEE" w:rsidP="008F2DEE">
            <w:pPr>
              <w:widowControl/>
              <w:spacing w:after="0"/>
              <w:jc w:val="center"/>
              <w:rPr>
                <w:ins w:id="791" w:author="Sam Dent" w:date="2022-09-09T10:40:00Z"/>
                <w:rFonts w:cs="Calibri"/>
                <w:color w:val="000000"/>
                <w:sz w:val="18"/>
                <w:szCs w:val="18"/>
              </w:rPr>
            </w:pPr>
            <w:ins w:id="792" w:author="Sam Dent" w:date="2022-09-09T10:40:00Z">
              <w:r w:rsidRPr="008F2DEE">
                <w:rPr>
                  <w:rFonts w:cs="Calibri"/>
                  <w:color w:val="000000"/>
                  <w:sz w:val="18"/>
                  <w:szCs w:val="18"/>
                </w:rPr>
                <w:t>Dependent on inputs</w:t>
              </w:r>
            </w:ins>
          </w:p>
        </w:tc>
      </w:tr>
      <w:tr w:rsidR="008F2DEE" w:rsidRPr="008F2DEE" w14:paraId="761A9A4A" w14:textId="77777777" w:rsidTr="008D55F9">
        <w:trPr>
          <w:trHeight w:val="720"/>
          <w:ins w:id="793"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1D3EC776" w14:textId="77777777" w:rsidR="008F2DEE" w:rsidRPr="008F2DEE" w:rsidRDefault="008F2DEE" w:rsidP="008F2DEE">
            <w:pPr>
              <w:widowControl/>
              <w:spacing w:after="0"/>
              <w:jc w:val="left"/>
              <w:rPr>
                <w:ins w:id="794" w:author="Sam Dent" w:date="2022-09-09T10:40: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0C76BF08" w14:textId="77777777" w:rsidR="008F2DEE" w:rsidRPr="008F2DEE" w:rsidRDefault="008F2DEE" w:rsidP="008F2DEE">
            <w:pPr>
              <w:widowControl/>
              <w:spacing w:after="0"/>
              <w:jc w:val="center"/>
              <w:rPr>
                <w:ins w:id="795" w:author="Sam Dent" w:date="2022-09-09T10:40:00Z"/>
                <w:rFonts w:cs="Calibri"/>
                <w:color w:val="000000"/>
                <w:sz w:val="18"/>
                <w:szCs w:val="18"/>
              </w:rPr>
            </w:pPr>
            <w:ins w:id="796" w:author="Sam Dent" w:date="2022-09-09T10:40:00Z">
              <w:r w:rsidRPr="008F2DEE">
                <w:rPr>
                  <w:rFonts w:cs="Calibri"/>
                  <w:color w:val="000000"/>
                  <w:sz w:val="18"/>
                  <w:szCs w:val="18"/>
                </w:rPr>
                <w:t>4.4 HVAC</w:t>
              </w:r>
            </w:ins>
          </w:p>
        </w:tc>
        <w:tc>
          <w:tcPr>
            <w:tcW w:w="2084" w:type="dxa"/>
            <w:tcBorders>
              <w:top w:val="nil"/>
              <w:left w:val="nil"/>
              <w:bottom w:val="single" w:sz="4" w:space="0" w:color="auto"/>
              <w:right w:val="single" w:sz="4" w:space="0" w:color="auto"/>
            </w:tcBorders>
            <w:shd w:val="clear" w:color="auto" w:fill="auto"/>
            <w:vAlign w:val="center"/>
            <w:hideMark/>
          </w:tcPr>
          <w:p w14:paraId="428B3C1F" w14:textId="77777777" w:rsidR="008F2DEE" w:rsidRPr="008F2DEE" w:rsidRDefault="008F2DEE" w:rsidP="008F2DEE">
            <w:pPr>
              <w:widowControl/>
              <w:spacing w:after="0"/>
              <w:jc w:val="left"/>
              <w:rPr>
                <w:ins w:id="797" w:author="Sam Dent" w:date="2022-09-09T10:40:00Z"/>
                <w:rFonts w:cs="Calibri"/>
                <w:color w:val="000000"/>
                <w:sz w:val="18"/>
                <w:szCs w:val="18"/>
              </w:rPr>
            </w:pPr>
            <w:ins w:id="798" w:author="Sam Dent" w:date="2022-09-09T10:40:00Z">
              <w:r w:rsidRPr="008F2DEE">
                <w:rPr>
                  <w:rFonts w:cs="Calibri"/>
                  <w:color w:val="000000"/>
                  <w:sz w:val="18"/>
                  <w:szCs w:val="18"/>
                </w:rPr>
                <w:t>4.4.3 Process Boiler Tune-up</w:t>
              </w:r>
            </w:ins>
          </w:p>
        </w:tc>
        <w:tc>
          <w:tcPr>
            <w:tcW w:w="2482" w:type="dxa"/>
            <w:tcBorders>
              <w:top w:val="nil"/>
              <w:left w:val="nil"/>
              <w:bottom w:val="single" w:sz="4" w:space="0" w:color="auto"/>
              <w:right w:val="single" w:sz="4" w:space="0" w:color="auto"/>
            </w:tcBorders>
            <w:shd w:val="clear" w:color="auto" w:fill="auto"/>
            <w:noWrap/>
            <w:vAlign w:val="center"/>
            <w:hideMark/>
          </w:tcPr>
          <w:p w14:paraId="728E3D29" w14:textId="77777777" w:rsidR="008F2DEE" w:rsidRPr="008F2DEE" w:rsidRDefault="008F2DEE" w:rsidP="008F2DEE">
            <w:pPr>
              <w:widowControl/>
              <w:spacing w:after="0"/>
              <w:jc w:val="left"/>
              <w:rPr>
                <w:ins w:id="799" w:author="Sam Dent" w:date="2022-09-09T10:40:00Z"/>
                <w:rFonts w:cs="Calibri"/>
                <w:color w:val="000000"/>
                <w:sz w:val="18"/>
                <w:szCs w:val="18"/>
              </w:rPr>
            </w:pPr>
            <w:ins w:id="800" w:author="Sam Dent" w:date="2022-09-09T10:40:00Z">
              <w:r w:rsidRPr="008F2DEE">
                <w:rPr>
                  <w:rFonts w:cs="Calibri"/>
                  <w:color w:val="000000"/>
                  <w:sz w:val="18"/>
                  <w:szCs w:val="18"/>
                </w:rPr>
                <w:t>CI-HVC-PBTU-V07-230101</w:t>
              </w:r>
            </w:ins>
          </w:p>
        </w:tc>
        <w:tc>
          <w:tcPr>
            <w:tcW w:w="930" w:type="dxa"/>
            <w:tcBorders>
              <w:top w:val="nil"/>
              <w:left w:val="nil"/>
              <w:bottom w:val="single" w:sz="4" w:space="0" w:color="auto"/>
              <w:right w:val="single" w:sz="4" w:space="0" w:color="auto"/>
            </w:tcBorders>
            <w:shd w:val="clear" w:color="auto" w:fill="auto"/>
            <w:vAlign w:val="center"/>
            <w:hideMark/>
          </w:tcPr>
          <w:p w14:paraId="55CD4E2C" w14:textId="77777777" w:rsidR="008F2DEE" w:rsidRPr="008F2DEE" w:rsidRDefault="008F2DEE" w:rsidP="008F2DEE">
            <w:pPr>
              <w:widowControl/>
              <w:spacing w:after="0"/>
              <w:jc w:val="center"/>
              <w:rPr>
                <w:ins w:id="801" w:author="Sam Dent" w:date="2022-09-09T10:40:00Z"/>
                <w:rFonts w:cs="Calibri"/>
                <w:color w:val="000000"/>
                <w:sz w:val="18"/>
                <w:szCs w:val="18"/>
              </w:rPr>
            </w:pPr>
            <w:ins w:id="802"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403CC6A0" w14:textId="77777777" w:rsidR="008F2DEE" w:rsidRPr="008F2DEE" w:rsidRDefault="008F2DEE" w:rsidP="008F2DEE">
            <w:pPr>
              <w:widowControl/>
              <w:spacing w:after="0"/>
              <w:jc w:val="left"/>
              <w:rPr>
                <w:ins w:id="803" w:author="Sam Dent" w:date="2022-09-09T10:40:00Z"/>
                <w:rFonts w:cs="Calibri"/>
                <w:color w:val="000000"/>
                <w:sz w:val="18"/>
                <w:szCs w:val="18"/>
              </w:rPr>
            </w:pPr>
            <w:ins w:id="804" w:author="Sam Dent" w:date="2022-09-09T10:40:00Z">
              <w:r w:rsidRPr="008F2DEE">
                <w:rPr>
                  <w:rFonts w:cs="Calibri"/>
                  <w:color w:val="000000"/>
                  <w:sz w:val="18"/>
                  <w:szCs w:val="18"/>
                </w:rPr>
                <w:t>Adjusted lifetime to 2 year and baseline condition requirement that no tune-up within the past 2 years.</w:t>
              </w:r>
            </w:ins>
          </w:p>
        </w:tc>
        <w:tc>
          <w:tcPr>
            <w:tcW w:w="1034" w:type="dxa"/>
            <w:tcBorders>
              <w:top w:val="nil"/>
              <w:left w:val="nil"/>
              <w:bottom w:val="single" w:sz="4" w:space="0" w:color="auto"/>
              <w:right w:val="single" w:sz="4" w:space="0" w:color="auto"/>
            </w:tcBorders>
            <w:shd w:val="clear" w:color="auto" w:fill="auto"/>
            <w:vAlign w:val="center"/>
            <w:hideMark/>
          </w:tcPr>
          <w:p w14:paraId="769CBD64" w14:textId="77777777" w:rsidR="008F2DEE" w:rsidRPr="008F2DEE" w:rsidRDefault="008F2DEE" w:rsidP="008F2DEE">
            <w:pPr>
              <w:widowControl/>
              <w:spacing w:after="0"/>
              <w:jc w:val="center"/>
              <w:rPr>
                <w:ins w:id="805" w:author="Sam Dent" w:date="2022-09-09T10:40:00Z"/>
                <w:rFonts w:cs="Calibri"/>
                <w:color w:val="000000"/>
                <w:sz w:val="18"/>
                <w:szCs w:val="18"/>
              </w:rPr>
            </w:pPr>
            <w:ins w:id="806" w:author="Sam Dent" w:date="2022-09-09T10:40:00Z">
              <w:r w:rsidRPr="008F2DEE">
                <w:rPr>
                  <w:rFonts w:cs="Calibri"/>
                  <w:color w:val="000000"/>
                  <w:sz w:val="18"/>
                  <w:szCs w:val="18"/>
                </w:rPr>
                <w:t>Decrease lifetime savings</w:t>
              </w:r>
            </w:ins>
          </w:p>
        </w:tc>
      </w:tr>
      <w:tr w:rsidR="008F2DEE" w:rsidRPr="008F2DEE" w14:paraId="7CDBA956" w14:textId="77777777" w:rsidTr="008D55F9">
        <w:trPr>
          <w:trHeight w:val="480"/>
          <w:ins w:id="807"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759DF78D" w14:textId="77777777" w:rsidR="008F2DEE" w:rsidRPr="008F2DEE" w:rsidRDefault="008F2DEE" w:rsidP="008F2DEE">
            <w:pPr>
              <w:widowControl/>
              <w:spacing w:after="0"/>
              <w:jc w:val="left"/>
              <w:rPr>
                <w:ins w:id="808"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82EC100" w14:textId="77777777" w:rsidR="008F2DEE" w:rsidRPr="008F2DEE" w:rsidRDefault="008F2DEE" w:rsidP="008F2DEE">
            <w:pPr>
              <w:widowControl/>
              <w:spacing w:after="0"/>
              <w:jc w:val="left"/>
              <w:rPr>
                <w:ins w:id="809"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4AF02AD" w14:textId="77777777" w:rsidR="008F2DEE" w:rsidRPr="008F2DEE" w:rsidRDefault="008F2DEE" w:rsidP="008F2DEE">
            <w:pPr>
              <w:widowControl/>
              <w:spacing w:after="0"/>
              <w:jc w:val="left"/>
              <w:rPr>
                <w:ins w:id="810" w:author="Sam Dent" w:date="2022-09-09T10:40:00Z"/>
                <w:rFonts w:cs="Calibri"/>
                <w:color w:val="000000"/>
                <w:sz w:val="18"/>
                <w:szCs w:val="18"/>
              </w:rPr>
            </w:pPr>
            <w:ins w:id="811" w:author="Sam Dent" w:date="2022-09-09T10:40:00Z">
              <w:r w:rsidRPr="008F2DEE">
                <w:rPr>
                  <w:rFonts w:cs="Calibri"/>
                  <w:color w:val="000000"/>
                  <w:sz w:val="18"/>
                  <w:szCs w:val="18"/>
                </w:rPr>
                <w:t>4.4.5 Condensing Unit Heaters</w:t>
              </w:r>
            </w:ins>
          </w:p>
        </w:tc>
        <w:tc>
          <w:tcPr>
            <w:tcW w:w="2482" w:type="dxa"/>
            <w:tcBorders>
              <w:top w:val="nil"/>
              <w:left w:val="nil"/>
              <w:bottom w:val="single" w:sz="4" w:space="0" w:color="auto"/>
              <w:right w:val="single" w:sz="4" w:space="0" w:color="auto"/>
            </w:tcBorders>
            <w:shd w:val="clear" w:color="auto" w:fill="auto"/>
            <w:noWrap/>
            <w:vAlign w:val="center"/>
            <w:hideMark/>
          </w:tcPr>
          <w:p w14:paraId="09069359" w14:textId="77777777" w:rsidR="008F2DEE" w:rsidRPr="008F2DEE" w:rsidRDefault="008F2DEE" w:rsidP="008F2DEE">
            <w:pPr>
              <w:widowControl/>
              <w:spacing w:after="0"/>
              <w:jc w:val="left"/>
              <w:rPr>
                <w:ins w:id="812" w:author="Sam Dent" w:date="2022-09-09T10:40:00Z"/>
                <w:rFonts w:cs="Calibri"/>
                <w:color w:val="000000"/>
                <w:sz w:val="18"/>
                <w:szCs w:val="18"/>
              </w:rPr>
            </w:pPr>
            <w:ins w:id="813" w:author="Sam Dent" w:date="2022-09-09T10:40:00Z">
              <w:r w:rsidRPr="008F2DEE">
                <w:rPr>
                  <w:rFonts w:cs="Calibri"/>
                  <w:color w:val="000000"/>
                  <w:sz w:val="18"/>
                  <w:szCs w:val="18"/>
                </w:rPr>
                <w:t>CI-HVC-CUHT-V03-230101</w:t>
              </w:r>
            </w:ins>
          </w:p>
        </w:tc>
        <w:tc>
          <w:tcPr>
            <w:tcW w:w="930" w:type="dxa"/>
            <w:tcBorders>
              <w:top w:val="nil"/>
              <w:left w:val="nil"/>
              <w:bottom w:val="single" w:sz="4" w:space="0" w:color="auto"/>
              <w:right w:val="single" w:sz="4" w:space="0" w:color="auto"/>
            </w:tcBorders>
            <w:shd w:val="clear" w:color="auto" w:fill="auto"/>
            <w:vAlign w:val="center"/>
            <w:hideMark/>
          </w:tcPr>
          <w:p w14:paraId="5C4F7168" w14:textId="77777777" w:rsidR="008F2DEE" w:rsidRPr="008F2DEE" w:rsidRDefault="008F2DEE" w:rsidP="008F2DEE">
            <w:pPr>
              <w:widowControl/>
              <w:spacing w:after="0"/>
              <w:jc w:val="center"/>
              <w:rPr>
                <w:ins w:id="814" w:author="Sam Dent" w:date="2022-09-09T10:40:00Z"/>
                <w:rFonts w:cs="Calibri"/>
                <w:color w:val="000000"/>
                <w:sz w:val="18"/>
                <w:szCs w:val="18"/>
              </w:rPr>
            </w:pPr>
            <w:ins w:id="815"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6EBE85D5" w14:textId="77777777" w:rsidR="008F2DEE" w:rsidRPr="008F2DEE" w:rsidRDefault="008F2DEE" w:rsidP="008F2DEE">
            <w:pPr>
              <w:widowControl/>
              <w:spacing w:after="0"/>
              <w:jc w:val="left"/>
              <w:rPr>
                <w:ins w:id="816" w:author="Sam Dent" w:date="2022-09-09T10:40:00Z"/>
                <w:rFonts w:cs="Calibri"/>
                <w:color w:val="000000"/>
                <w:sz w:val="18"/>
                <w:szCs w:val="18"/>
              </w:rPr>
            </w:pPr>
            <w:ins w:id="817" w:author="Sam Dent" w:date="2022-09-09T10:40:00Z">
              <w:r w:rsidRPr="008F2DEE">
                <w:rPr>
                  <w:rFonts w:cs="Calibri"/>
                  <w:color w:val="000000"/>
                  <w:sz w:val="18"/>
                  <w:szCs w:val="18"/>
                </w:rPr>
                <w:t>Addition of IECC 2021 baseline.</w:t>
              </w:r>
            </w:ins>
          </w:p>
        </w:tc>
        <w:tc>
          <w:tcPr>
            <w:tcW w:w="1034" w:type="dxa"/>
            <w:tcBorders>
              <w:top w:val="nil"/>
              <w:left w:val="nil"/>
              <w:bottom w:val="single" w:sz="4" w:space="0" w:color="auto"/>
              <w:right w:val="single" w:sz="4" w:space="0" w:color="auto"/>
            </w:tcBorders>
            <w:shd w:val="clear" w:color="auto" w:fill="auto"/>
            <w:vAlign w:val="center"/>
            <w:hideMark/>
          </w:tcPr>
          <w:p w14:paraId="1E214187" w14:textId="77777777" w:rsidR="008F2DEE" w:rsidRPr="008F2DEE" w:rsidRDefault="008F2DEE" w:rsidP="008F2DEE">
            <w:pPr>
              <w:widowControl/>
              <w:spacing w:after="0"/>
              <w:jc w:val="center"/>
              <w:rPr>
                <w:ins w:id="818" w:author="Sam Dent" w:date="2022-09-09T10:40:00Z"/>
                <w:rFonts w:cs="Calibri"/>
                <w:color w:val="000000"/>
                <w:sz w:val="18"/>
                <w:szCs w:val="18"/>
              </w:rPr>
            </w:pPr>
            <w:ins w:id="819" w:author="Sam Dent" w:date="2022-09-09T10:40:00Z">
              <w:r w:rsidRPr="008F2DEE">
                <w:rPr>
                  <w:rFonts w:cs="Calibri"/>
                  <w:color w:val="000000"/>
                  <w:sz w:val="18"/>
                  <w:szCs w:val="18"/>
                </w:rPr>
                <w:t>N/A</w:t>
              </w:r>
            </w:ins>
          </w:p>
        </w:tc>
      </w:tr>
      <w:tr w:rsidR="008F2DEE" w:rsidRPr="008F2DEE" w14:paraId="2E7FFE9B" w14:textId="77777777" w:rsidTr="008D55F9">
        <w:trPr>
          <w:trHeight w:val="300"/>
          <w:ins w:id="820"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11FC4B85" w14:textId="77777777" w:rsidR="008F2DEE" w:rsidRPr="008F2DEE" w:rsidRDefault="008F2DEE" w:rsidP="008F2DEE">
            <w:pPr>
              <w:widowControl/>
              <w:spacing w:after="0"/>
              <w:jc w:val="left"/>
              <w:rPr>
                <w:ins w:id="821"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6E9E9C9" w14:textId="77777777" w:rsidR="008F2DEE" w:rsidRPr="008F2DEE" w:rsidRDefault="008F2DEE" w:rsidP="008F2DEE">
            <w:pPr>
              <w:widowControl/>
              <w:spacing w:after="0"/>
              <w:jc w:val="left"/>
              <w:rPr>
                <w:ins w:id="822"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6BA8DE7" w14:textId="77777777" w:rsidR="008F2DEE" w:rsidRPr="008F2DEE" w:rsidRDefault="008F2DEE" w:rsidP="008F2DEE">
            <w:pPr>
              <w:widowControl/>
              <w:spacing w:after="0"/>
              <w:jc w:val="left"/>
              <w:rPr>
                <w:ins w:id="823" w:author="Sam Dent" w:date="2022-09-09T10:40:00Z"/>
                <w:rFonts w:cs="Calibri"/>
                <w:color w:val="000000"/>
                <w:sz w:val="18"/>
                <w:szCs w:val="18"/>
              </w:rPr>
            </w:pPr>
            <w:ins w:id="824" w:author="Sam Dent" w:date="2022-09-09T10:40:00Z">
              <w:r w:rsidRPr="008F2DEE">
                <w:rPr>
                  <w:rFonts w:cs="Calibri"/>
                  <w:color w:val="000000"/>
                  <w:sz w:val="18"/>
                  <w:szCs w:val="18"/>
                </w:rPr>
                <w:t>4.4.6 Electric Chiller</w:t>
              </w:r>
            </w:ins>
          </w:p>
        </w:tc>
        <w:tc>
          <w:tcPr>
            <w:tcW w:w="2482" w:type="dxa"/>
            <w:tcBorders>
              <w:top w:val="nil"/>
              <w:left w:val="nil"/>
              <w:bottom w:val="single" w:sz="4" w:space="0" w:color="auto"/>
              <w:right w:val="single" w:sz="4" w:space="0" w:color="auto"/>
            </w:tcBorders>
            <w:shd w:val="clear" w:color="auto" w:fill="auto"/>
            <w:noWrap/>
            <w:vAlign w:val="center"/>
            <w:hideMark/>
          </w:tcPr>
          <w:p w14:paraId="5DE28E23" w14:textId="77777777" w:rsidR="008F2DEE" w:rsidRPr="008F2DEE" w:rsidRDefault="008F2DEE" w:rsidP="008F2DEE">
            <w:pPr>
              <w:widowControl/>
              <w:spacing w:after="0"/>
              <w:jc w:val="left"/>
              <w:rPr>
                <w:ins w:id="825" w:author="Sam Dent" w:date="2022-09-09T10:40:00Z"/>
                <w:rFonts w:cs="Calibri"/>
                <w:color w:val="000000"/>
                <w:sz w:val="18"/>
                <w:szCs w:val="18"/>
              </w:rPr>
            </w:pPr>
            <w:ins w:id="826" w:author="Sam Dent" w:date="2022-09-09T10:40:00Z">
              <w:r w:rsidRPr="008F2DEE">
                <w:rPr>
                  <w:rFonts w:cs="Calibri"/>
                  <w:color w:val="000000"/>
                  <w:sz w:val="18"/>
                  <w:szCs w:val="18"/>
                </w:rPr>
                <w:t>CI-HVC-CHIL-V08-230101</w:t>
              </w:r>
            </w:ins>
          </w:p>
        </w:tc>
        <w:tc>
          <w:tcPr>
            <w:tcW w:w="930" w:type="dxa"/>
            <w:tcBorders>
              <w:top w:val="nil"/>
              <w:left w:val="nil"/>
              <w:bottom w:val="single" w:sz="4" w:space="0" w:color="auto"/>
              <w:right w:val="single" w:sz="4" w:space="0" w:color="auto"/>
            </w:tcBorders>
            <w:shd w:val="clear" w:color="auto" w:fill="auto"/>
            <w:vAlign w:val="center"/>
            <w:hideMark/>
          </w:tcPr>
          <w:p w14:paraId="5773CFE5" w14:textId="77777777" w:rsidR="008F2DEE" w:rsidRPr="008F2DEE" w:rsidRDefault="008F2DEE" w:rsidP="008F2DEE">
            <w:pPr>
              <w:widowControl/>
              <w:spacing w:after="0"/>
              <w:jc w:val="center"/>
              <w:rPr>
                <w:ins w:id="827" w:author="Sam Dent" w:date="2022-09-09T10:40:00Z"/>
                <w:rFonts w:cs="Calibri"/>
                <w:color w:val="000000"/>
                <w:sz w:val="18"/>
                <w:szCs w:val="18"/>
              </w:rPr>
            </w:pPr>
            <w:ins w:id="828"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10FB75B6" w14:textId="77777777" w:rsidR="008F2DEE" w:rsidRPr="008F2DEE" w:rsidRDefault="008F2DEE" w:rsidP="008F2DEE">
            <w:pPr>
              <w:widowControl/>
              <w:spacing w:after="0"/>
              <w:jc w:val="left"/>
              <w:rPr>
                <w:ins w:id="829" w:author="Sam Dent" w:date="2022-09-09T10:40:00Z"/>
                <w:rFonts w:cs="Calibri"/>
                <w:color w:val="000000"/>
                <w:sz w:val="18"/>
                <w:szCs w:val="18"/>
              </w:rPr>
            </w:pPr>
            <w:ins w:id="830" w:author="Sam Dent" w:date="2022-09-09T10:40:00Z">
              <w:r w:rsidRPr="008F2DEE">
                <w:rPr>
                  <w:rFonts w:cs="Calibri"/>
                  <w:color w:val="000000"/>
                  <w:sz w:val="18"/>
                  <w:szCs w:val="18"/>
                </w:rPr>
                <w:t>Addition of IECC 2021 baseline.</w:t>
              </w:r>
            </w:ins>
          </w:p>
        </w:tc>
        <w:tc>
          <w:tcPr>
            <w:tcW w:w="1034" w:type="dxa"/>
            <w:tcBorders>
              <w:top w:val="nil"/>
              <w:left w:val="nil"/>
              <w:bottom w:val="single" w:sz="4" w:space="0" w:color="auto"/>
              <w:right w:val="single" w:sz="4" w:space="0" w:color="auto"/>
            </w:tcBorders>
            <w:shd w:val="clear" w:color="auto" w:fill="auto"/>
            <w:vAlign w:val="center"/>
            <w:hideMark/>
          </w:tcPr>
          <w:p w14:paraId="19DF81B7" w14:textId="77777777" w:rsidR="008F2DEE" w:rsidRPr="008F2DEE" w:rsidRDefault="008F2DEE" w:rsidP="008F2DEE">
            <w:pPr>
              <w:widowControl/>
              <w:spacing w:after="0"/>
              <w:jc w:val="center"/>
              <w:rPr>
                <w:ins w:id="831" w:author="Sam Dent" w:date="2022-09-09T10:40:00Z"/>
                <w:rFonts w:cs="Calibri"/>
                <w:color w:val="000000"/>
                <w:sz w:val="18"/>
                <w:szCs w:val="18"/>
              </w:rPr>
            </w:pPr>
            <w:ins w:id="832" w:author="Sam Dent" w:date="2022-09-09T10:40:00Z">
              <w:r w:rsidRPr="008F2DEE">
                <w:rPr>
                  <w:rFonts w:cs="Calibri"/>
                  <w:color w:val="000000"/>
                  <w:sz w:val="18"/>
                  <w:szCs w:val="18"/>
                </w:rPr>
                <w:t>N/A</w:t>
              </w:r>
            </w:ins>
          </w:p>
        </w:tc>
      </w:tr>
      <w:tr w:rsidR="008F2DEE" w:rsidRPr="008F2DEE" w14:paraId="2D1F3572" w14:textId="77777777" w:rsidTr="008D55F9">
        <w:trPr>
          <w:trHeight w:val="480"/>
          <w:ins w:id="833"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7F5751D4" w14:textId="77777777" w:rsidR="008F2DEE" w:rsidRPr="008F2DEE" w:rsidRDefault="008F2DEE" w:rsidP="008F2DEE">
            <w:pPr>
              <w:widowControl/>
              <w:spacing w:after="0"/>
              <w:jc w:val="left"/>
              <w:rPr>
                <w:ins w:id="834"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3EB23D5" w14:textId="77777777" w:rsidR="008F2DEE" w:rsidRPr="008F2DEE" w:rsidRDefault="008F2DEE" w:rsidP="008F2DEE">
            <w:pPr>
              <w:widowControl/>
              <w:spacing w:after="0"/>
              <w:jc w:val="left"/>
              <w:rPr>
                <w:ins w:id="835" w:author="Sam Dent" w:date="2022-09-09T10:40:00Z"/>
                <w:rFonts w:cs="Calibri"/>
                <w:color w:val="000000"/>
                <w:sz w:val="18"/>
                <w:szCs w:val="18"/>
              </w:rPr>
            </w:pPr>
          </w:p>
        </w:tc>
        <w:tc>
          <w:tcPr>
            <w:tcW w:w="2084" w:type="dxa"/>
            <w:vMerge w:val="restart"/>
            <w:tcBorders>
              <w:top w:val="nil"/>
              <w:left w:val="single" w:sz="4" w:space="0" w:color="auto"/>
              <w:bottom w:val="single" w:sz="4" w:space="0" w:color="auto"/>
              <w:right w:val="single" w:sz="4" w:space="0" w:color="auto"/>
            </w:tcBorders>
            <w:shd w:val="clear" w:color="auto" w:fill="auto"/>
            <w:vAlign w:val="center"/>
            <w:hideMark/>
          </w:tcPr>
          <w:p w14:paraId="7ECA78EB" w14:textId="77777777" w:rsidR="008F2DEE" w:rsidRPr="008F2DEE" w:rsidRDefault="008F2DEE" w:rsidP="008F2DEE">
            <w:pPr>
              <w:widowControl/>
              <w:spacing w:after="0"/>
              <w:jc w:val="left"/>
              <w:rPr>
                <w:ins w:id="836" w:author="Sam Dent" w:date="2022-09-09T10:40:00Z"/>
                <w:rFonts w:cs="Calibri"/>
                <w:color w:val="000000"/>
                <w:sz w:val="18"/>
                <w:szCs w:val="18"/>
              </w:rPr>
            </w:pPr>
            <w:ins w:id="837" w:author="Sam Dent" w:date="2022-09-09T10:40:00Z">
              <w:r w:rsidRPr="008F2DEE">
                <w:rPr>
                  <w:rFonts w:cs="Calibri"/>
                  <w:color w:val="000000"/>
                  <w:sz w:val="18"/>
                  <w:szCs w:val="18"/>
                </w:rPr>
                <w:t>4.4.9 Air and Water Source Heat Pump Systems</w:t>
              </w:r>
            </w:ins>
          </w:p>
        </w:tc>
        <w:tc>
          <w:tcPr>
            <w:tcW w:w="2482" w:type="dxa"/>
            <w:tcBorders>
              <w:top w:val="nil"/>
              <w:left w:val="nil"/>
              <w:bottom w:val="single" w:sz="4" w:space="0" w:color="auto"/>
              <w:right w:val="single" w:sz="4" w:space="0" w:color="auto"/>
            </w:tcBorders>
            <w:shd w:val="clear" w:color="auto" w:fill="auto"/>
            <w:noWrap/>
            <w:vAlign w:val="center"/>
            <w:hideMark/>
          </w:tcPr>
          <w:p w14:paraId="388DC7B5" w14:textId="77777777" w:rsidR="008F2DEE" w:rsidRPr="008F2DEE" w:rsidRDefault="008F2DEE" w:rsidP="008F2DEE">
            <w:pPr>
              <w:widowControl/>
              <w:spacing w:after="0"/>
              <w:jc w:val="left"/>
              <w:rPr>
                <w:ins w:id="838" w:author="Sam Dent" w:date="2022-09-09T10:40:00Z"/>
                <w:rFonts w:cs="Calibri"/>
                <w:color w:val="000000"/>
                <w:sz w:val="18"/>
                <w:szCs w:val="18"/>
              </w:rPr>
            </w:pPr>
            <w:ins w:id="839" w:author="Sam Dent" w:date="2022-09-09T10:40:00Z">
              <w:r w:rsidRPr="008F2DEE">
                <w:rPr>
                  <w:rFonts w:cs="Calibri"/>
                  <w:color w:val="000000"/>
                  <w:sz w:val="18"/>
                  <w:szCs w:val="18"/>
                </w:rPr>
                <w:t>CI-HVC-HPSY-V09-220101</w:t>
              </w:r>
            </w:ins>
          </w:p>
        </w:tc>
        <w:tc>
          <w:tcPr>
            <w:tcW w:w="930" w:type="dxa"/>
            <w:tcBorders>
              <w:top w:val="nil"/>
              <w:left w:val="nil"/>
              <w:bottom w:val="single" w:sz="4" w:space="0" w:color="auto"/>
              <w:right w:val="single" w:sz="4" w:space="0" w:color="auto"/>
            </w:tcBorders>
            <w:shd w:val="clear" w:color="auto" w:fill="auto"/>
            <w:vAlign w:val="center"/>
            <w:hideMark/>
          </w:tcPr>
          <w:p w14:paraId="323339CE" w14:textId="77777777" w:rsidR="008F2DEE" w:rsidRPr="008F2DEE" w:rsidRDefault="008F2DEE" w:rsidP="008F2DEE">
            <w:pPr>
              <w:widowControl/>
              <w:spacing w:after="0"/>
              <w:jc w:val="center"/>
              <w:rPr>
                <w:ins w:id="840" w:author="Sam Dent" w:date="2022-09-09T10:40:00Z"/>
                <w:rFonts w:cs="Calibri"/>
                <w:color w:val="000000"/>
                <w:sz w:val="18"/>
                <w:szCs w:val="18"/>
              </w:rPr>
            </w:pPr>
            <w:ins w:id="841" w:author="Sam Dent" w:date="2022-09-09T10:40:00Z">
              <w:r w:rsidRPr="008F2DEE">
                <w:rPr>
                  <w:rFonts w:cs="Calibri"/>
                  <w:color w:val="000000"/>
                  <w:sz w:val="18"/>
                  <w:szCs w:val="18"/>
                </w:rPr>
                <w:t>Errata</w:t>
              </w:r>
            </w:ins>
          </w:p>
        </w:tc>
        <w:tc>
          <w:tcPr>
            <w:tcW w:w="4305" w:type="dxa"/>
            <w:tcBorders>
              <w:top w:val="nil"/>
              <w:left w:val="nil"/>
              <w:bottom w:val="single" w:sz="4" w:space="0" w:color="auto"/>
              <w:right w:val="single" w:sz="4" w:space="0" w:color="auto"/>
            </w:tcBorders>
            <w:shd w:val="clear" w:color="auto" w:fill="auto"/>
            <w:vAlign w:val="center"/>
            <w:hideMark/>
          </w:tcPr>
          <w:p w14:paraId="723D5F83" w14:textId="77777777" w:rsidR="008F2DEE" w:rsidRPr="008F2DEE" w:rsidRDefault="008F2DEE" w:rsidP="008F2DEE">
            <w:pPr>
              <w:widowControl/>
              <w:spacing w:after="0"/>
              <w:jc w:val="left"/>
              <w:rPr>
                <w:ins w:id="842" w:author="Sam Dent" w:date="2022-09-09T10:40:00Z"/>
                <w:rFonts w:cs="Calibri"/>
                <w:color w:val="000000"/>
                <w:sz w:val="18"/>
                <w:szCs w:val="18"/>
              </w:rPr>
            </w:pPr>
            <w:ins w:id="843" w:author="Sam Dent" w:date="2022-09-09T10:40:00Z">
              <w:r w:rsidRPr="008F2DEE">
                <w:rPr>
                  <w:rFonts w:cs="Calibri"/>
                  <w:color w:val="000000"/>
                  <w:sz w:val="18"/>
                  <w:szCs w:val="18"/>
                </w:rPr>
                <w:t>Heating capacity label fixed to output capacity instead of input capacity.</w:t>
              </w:r>
            </w:ins>
          </w:p>
        </w:tc>
        <w:tc>
          <w:tcPr>
            <w:tcW w:w="1034" w:type="dxa"/>
            <w:tcBorders>
              <w:top w:val="nil"/>
              <w:left w:val="nil"/>
              <w:bottom w:val="single" w:sz="4" w:space="0" w:color="auto"/>
              <w:right w:val="single" w:sz="4" w:space="0" w:color="auto"/>
            </w:tcBorders>
            <w:shd w:val="clear" w:color="auto" w:fill="auto"/>
            <w:vAlign w:val="center"/>
            <w:hideMark/>
          </w:tcPr>
          <w:p w14:paraId="37860FF7" w14:textId="77777777" w:rsidR="008F2DEE" w:rsidRPr="008F2DEE" w:rsidRDefault="008F2DEE" w:rsidP="008F2DEE">
            <w:pPr>
              <w:widowControl/>
              <w:spacing w:after="0"/>
              <w:jc w:val="center"/>
              <w:rPr>
                <w:ins w:id="844" w:author="Sam Dent" w:date="2022-09-09T10:40:00Z"/>
                <w:rFonts w:cs="Calibri"/>
                <w:color w:val="000000"/>
                <w:sz w:val="18"/>
                <w:szCs w:val="18"/>
              </w:rPr>
            </w:pPr>
            <w:ins w:id="845" w:author="Sam Dent" w:date="2022-09-09T10:40:00Z">
              <w:r w:rsidRPr="008F2DEE">
                <w:rPr>
                  <w:rFonts w:cs="Calibri"/>
                  <w:color w:val="000000"/>
                  <w:sz w:val="18"/>
                  <w:szCs w:val="18"/>
                </w:rPr>
                <w:t>N/A</w:t>
              </w:r>
            </w:ins>
          </w:p>
        </w:tc>
      </w:tr>
      <w:tr w:rsidR="008F2DEE" w:rsidRPr="008F2DEE" w14:paraId="4D747B50" w14:textId="77777777" w:rsidTr="008D55F9">
        <w:trPr>
          <w:trHeight w:val="720"/>
          <w:ins w:id="846"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21523187" w14:textId="77777777" w:rsidR="008F2DEE" w:rsidRPr="008F2DEE" w:rsidRDefault="008F2DEE" w:rsidP="008F2DEE">
            <w:pPr>
              <w:widowControl/>
              <w:spacing w:after="0"/>
              <w:jc w:val="left"/>
              <w:rPr>
                <w:ins w:id="847"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942DD16" w14:textId="77777777" w:rsidR="008F2DEE" w:rsidRPr="008F2DEE" w:rsidRDefault="008F2DEE" w:rsidP="008F2DEE">
            <w:pPr>
              <w:widowControl/>
              <w:spacing w:after="0"/>
              <w:jc w:val="left"/>
              <w:rPr>
                <w:ins w:id="848" w:author="Sam Dent" w:date="2022-09-09T10:40:00Z"/>
                <w:rFonts w:cs="Calibri"/>
                <w:color w:val="000000"/>
                <w:sz w:val="18"/>
                <w:szCs w:val="18"/>
              </w:rPr>
            </w:pPr>
          </w:p>
        </w:tc>
        <w:tc>
          <w:tcPr>
            <w:tcW w:w="2084" w:type="dxa"/>
            <w:vMerge/>
            <w:tcBorders>
              <w:top w:val="nil"/>
              <w:left w:val="single" w:sz="4" w:space="0" w:color="auto"/>
              <w:bottom w:val="single" w:sz="4" w:space="0" w:color="auto"/>
              <w:right w:val="single" w:sz="4" w:space="0" w:color="auto"/>
            </w:tcBorders>
            <w:vAlign w:val="center"/>
            <w:hideMark/>
          </w:tcPr>
          <w:p w14:paraId="4528750D" w14:textId="77777777" w:rsidR="008F2DEE" w:rsidRPr="008F2DEE" w:rsidRDefault="008F2DEE" w:rsidP="008F2DEE">
            <w:pPr>
              <w:widowControl/>
              <w:spacing w:after="0"/>
              <w:jc w:val="left"/>
              <w:rPr>
                <w:ins w:id="849" w:author="Sam Dent" w:date="2022-09-09T10:40:00Z"/>
                <w:rFonts w:cs="Calibri"/>
                <w:color w:val="000000"/>
                <w:sz w:val="18"/>
                <w:szCs w:val="18"/>
              </w:rPr>
            </w:pPr>
          </w:p>
        </w:tc>
        <w:tc>
          <w:tcPr>
            <w:tcW w:w="2482" w:type="dxa"/>
            <w:tcBorders>
              <w:top w:val="nil"/>
              <w:left w:val="nil"/>
              <w:bottom w:val="single" w:sz="4" w:space="0" w:color="auto"/>
              <w:right w:val="single" w:sz="4" w:space="0" w:color="auto"/>
            </w:tcBorders>
            <w:shd w:val="clear" w:color="auto" w:fill="auto"/>
            <w:noWrap/>
            <w:vAlign w:val="center"/>
            <w:hideMark/>
          </w:tcPr>
          <w:p w14:paraId="3C1F4851" w14:textId="77777777" w:rsidR="008F2DEE" w:rsidRPr="008F2DEE" w:rsidRDefault="008F2DEE" w:rsidP="008F2DEE">
            <w:pPr>
              <w:widowControl/>
              <w:spacing w:after="0"/>
              <w:jc w:val="left"/>
              <w:rPr>
                <w:ins w:id="850" w:author="Sam Dent" w:date="2022-09-09T10:40:00Z"/>
                <w:rFonts w:cs="Calibri"/>
                <w:color w:val="000000"/>
                <w:sz w:val="18"/>
                <w:szCs w:val="18"/>
              </w:rPr>
            </w:pPr>
            <w:ins w:id="851" w:author="Sam Dent" w:date="2022-09-09T10:40:00Z">
              <w:r w:rsidRPr="008F2DEE">
                <w:rPr>
                  <w:rFonts w:cs="Calibri"/>
                  <w:color w:val="000000"/>
                  <w:sz w:val="18"/>
                  <w:szCs w:val="18"/>
                </w:rPr>
                <w:t>CI-HVC-HPSY-V10-230101</w:t>
              </w:r>
            </w:ins>
          </w:p>
        </w:tc>
        <w:tc>
          <w:tcPr>
            <w:tcW w:w="930" w:type="dxa"/>
            <w:tcBorders>
              <w:top w:val="nil"/>
              <w:left w:val="nil"/>
              <w:bottom w:val="single" w:sz="4" w:space="0" w:color="auto"/>
              <w:right w:val="single" w:sz="4" w:space="0" w:color="auto"/>
            </w:tcBorders>
            <w:shd w:val="clear" w:color="auto" w:fill="auto"/>
            <w:vAlign w:val="center"/>
            <w:hideMark/>
          </w:tcPr>
          <w:p w14:paraId="1726280A" w14:textId="77777777" w:rsidR="008F2DEE" w:rsidRPr="008F2DEE" w:rsidRDefault="008F2DEE" w:rsidP="008F2DEE">
            <w:pPr>
              <w:widowControl/>
              <w:spacing w:after="0"/>
              <w:jc w:val="center"/>
              <w:rPr>
                <w:ins w:id="852" w:author="Sam Dent" w:date="2022-09-09T10:40:00Z"/>
                <w:rFonts w:cs="Calibri"/>
                <w:color w:val="000000"/>
                <w:sz w:val="18"/>
                <w:szCs w:val="18"/>
              </w:rPr>
            </w:pPr>
            <w:ins w:id="853"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2DDACE97" w14:textId="77777777" w:rsidR="008F2DEE" w:rsidRPr="008F2DEE" w:rsidRDefault="008F2DEE" w:rsidP="008F2DEE">
            <w:pPr>
              <w:widowControl/>
              <w:spacing w:after="0"/>
              <w:jc w:val="left"/>
              <w:rPr>
                <w:ins w:id="854" w:author="Sam Dent" w:date="2022-09-09T10:40:00Z"/>
                <w:rFonts w:cs="Calibri"/>
                <w:color w:val="000000"/>
                <w:sz w:val="18"/>
                <w:szCs w:val="18"/>
              </w:rPr>
            </w:pPr>
            <w:ins w:id="855" w:author="Sam Dent" w:date="2022-09-09T10:40:00Z">
              <w:r w:rsidRPr="008F2DEE">
                <w:rPr>
                  <w:rFonts w:cs="Calibri"/>
                  <w:color w:val="000000"/>
                  <w:sz w:val="18"/>
                  <w:szCs w:val="18"/>
                </w:rPr>
                <w:t>Addition of IECC 2021 baseline and Federal Standards.</w:t>
              </w:r>
              <w:r w:rsidRPr="008F2DEE">
                <w:rPr>
                  <w:rFonts w:cs="Calibri"/>
                  <w:color w:val="000000"/>
                  <w:sz w:val="18"/>
                  <w:szCs w:val="18"/>
                </w:rPr>
                <w:br/>
                <w:t>Addition of HSPF_ClimateAdj term in algorithm</w:t>
              </w:r>
            </w:ins>
          </w:p>
        </w:tc>
        <w:tc>
          <w:tcPr>
            <w:tcW w:w="1034" w:type="dxa"/>
            <w:tcBorders>
              <w:top w:val="nil"/>
              <w:left w:val="nil"/>
              <w:bottom w:val="single" w:sz="4" w:space="0" w:color="auto"/>
              <w:right w:val="single" w:sz="4" w:space="0" w:color="auto"/>
            </w:tcBorders>
            <w:shd w:val="clear" w:color="auto" w:fill="auto"/>
            <w:vAlign w:val="center"/>
            <w:hideMark/>
          </w:tcPr>
          <w:p w14:paraId="3E345138" w14:textId="77777777" w:rsidR="008F2DEE" w:rsidRPr="008F2DEE" w:rsidRDefault="008F2DEE" w:rsidP="008F2DEE">
            <w:pPr>
              <w:widowControl/>
              <w:spacing w:after="0"/>
              <w:jc w:val="center"/>
              <w:rPr>
                <w:ins w:id="856" w:author="Sam Dent" w:date="2022-09-09T10:40:00Z"/>
                <w:rFonts w:cs="Calibri"/>
                <w:color w:val="000000"/>
                <w:sz w:val="18"/>
                <w:szCs w:val="18"/>
              </w:rPr>
            </w:pPr>
            <w:ins w:id="857" w:author="Sam Dent" w:date="2022-09-09T10:40:00Z">
              <w:r w:rsidRPr="008F2DEE">
                <w:rPr>
                  <w:rFonts w:cs="Calibri"/>
                  <w:color w:val="000000"/>
                  <w:sz w:val="18"/>
                  <w:szCs w:val="18"/>
                </w:rPr>
                <w:t>Dependent on inputs</w:t>
              </w:r>
            </w:ins>
          </w:p>
        </w:tc>
      </w:tr>
      <w:tr w:rsidR="008F2DEE" w:rsidRPr="008F2DEE" w14:paraId="002245D4" w14:textId="77777777" w:rsidTr="008D55F9">
        <w:trPr>
          <w:trHeight w:val="480"/>
          <w:ins w:id="858"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7F3637DD" w14:textId="77777777" w:rsidR="008F2DEE" w:rsidRPr="008F2DEE" w:rsidRDefault="008F2DEE" w:rsidP="008F2DEE">
            <w:pPr>
              <w:widowControl/>
              <w:spacing w:after="0"/>
              <w:jc w:val="left"/>
              <w:rPr>
                <w:ins w:id="859"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E0A107F" w14:textId="77777777" w:rsidR="008F2DEE" w:rsidRPr="008F2DEE" w:rsidRDefault="008F2DEE" w:rsidP="008F2DEE">
            <w:pPr>
              <w:widowControl/>
              <w:spacing w:after="0"/>
              <w:jc w:val="left"/>
              <w:rPr>
                <w:ins w:id="860"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327B1AD" w14:textId="77777777" w:rsidR="008F2DEE" w:rsidRPr="008F2DEE" w:rsidRDefault="008F2DEE" w:rsidP="008F2DEE">
            <w:pPr>
              <w:widowControl/>
              <w:spacing w:after="0"/>
              <w:jc w:val="left"/>
              <w:rPr>
                <w:ins w:id="861" w:author="Sam Dent" w:date="2022-09-09T10:40:00Z"/>
                <w:rFonts w:cs="Calibri"/>
                <w:color w:val="000000"/>
                <w:sz w:val="18"/>
                <w:szCs w:val="18"/>
              </w:rPr>
            </w:pPr>
            <w:ins w:id="862" w:author="Sam Dent" w:date="2022-09-09T10:40:00Z">
              <w:r w:rsidRPr="008F2DEE">
                <w:rPr>
                  <w:rFonts w:cs="Calibri"/>
                  <w:color w:val="000000"/>
                  <w:sz w:val="18"/>
                  <w:szCs w:val="18"/>
                </w:rPr>
                <w:t>4.4.10 High Efficiency Boiler</w:t>
              </w:r>
            </w:ins>
          </w:p>
        </w:tc>
        <w:tc>
          <w:tcPr>
            <w:tcW w:w="2482" w:type="dxa"/>
            <w:tcBorders>
              <w:top w:val="nil"/>
              <w:left w:val="nil"/>
              <w:bottom w:val="single" w:sz="4" w:space="0" w:color="auto"/>
              <w:right w:val="single" w:sz="4" w:space="0" w:color="auto"/>
            </w:tcBorders>
            <w:shd w:val="clear" w:color="auto" w:fill="auto"/>
            <w:noWrap/>
            <w:vAlign w:val="center"/>
            <w:hideMark/>
          </w:tcPr>
          <w:p w14:paraId="64D81602" w14:textId="77777777" w:rsidR="008F2DEE" w:rsidRPr="008F2DEE" w:rsidRDefault="008F2DEE" w:rsidP="008F2DEE">
            <w:pPr>
              <w:widowControl/>
              <w:spacing w:after="0"/>
              <w:jc w:val="left"/>
              <w:rPr>
                <w:ins w:id="863" w:author="Sam Dent" w:date="2022-09-09T10:40:00Z"/>
                <w:rFonts w:cs="Calibri"/>
                <w:color w:val="000000"/>
                <w:sz w:val="18"/>
                <w:szCs w:val="18"/>
              </w:rPr>
            </w:pPr>
            <w:ins w:id="864" w:author="Sam Dent" w:date="2022-09-09T10:40:00Z">
              <w:r w:rsidRPr="008F2DEE">
                <w:rPr>
                  <w:rFonts w:cs="Calibri"/>
                  <w:color w:val="000000"/>
                  <w:sz w:val="18"/>
                  <w:szCs w:val="18"/>
                </w:rPr>
                <w:t>CI-HVC-BOIL-V10-230101</w:t>
              </w:r>
            </w:ins>
          </w:p>
        </w:tc>
        <w:tc>
          <w:tcPr>
            <w:tcW w:w="930" w:type="dxa"/>
            <w:tcBorders>
              <w:top w:val="nil"/>
              <w:left w:val="nil"/>
              <w:bottom w:val="single" w:sz="4" w:space="0" w:color="auto"/>
              <w:right w:val="single" w:sz="4" w:space="0" w:color="auto"/>
            </w:tcBorders>
            <w:shd w:val="clear" w:color="auto" w:fill="auto"/>
            <w:vAlign w:val="center"/>
            <w:hideMark/>
          </w:tcPr>
          <w:p w14:paraId="50D13499" w14:textId="77777777" w:rsidR="008F2DEE" w:rsidRPr="008F2DEE" w:rsidRDefault="008F2DEE" w:rsidP="008F2DEE">
            <w:pPr>
              <w:widowControl/>
              <w:spacing w:after="0"/>
              <w:jc w:val="center"/>
              <w:rPr>
                <w:ins w:id="865" w:author="Sam Dent" w:date="2022-09-09T10:40:00Z"/>
                <w:rFonts w:cs="Calibri"/>
                <w:color w:val="000000"/>
                <w:sz w:val="18"/>
                <w:szCs w:val="18"/>
              </w:rPr>
            </w:pPr>
            <w:ins w:id="866"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04DBC4AD" w14:textId="77777777" w:rsidR="008F2DEE" w:rsidRPr="008F2DEE" w:rsidRDefault="008F2DEE" w:rsidP="008F2DEE">
            <w:pPr>
              <w:widowControl/>
              <w:spacing w:after="0"/>
              <w:jc w:val="left"/>
              <w:rPr>
                <w:ins w:id="867" w:author="Sam Dent" w:date="2022-09-09T10:40:00Z"/>
                <w:rFonts w:cs="Calibri"/>
                <w:color w:val="000000"/>
                <w:sz w:val="18"/>
                <w:szCs w:val="18"/>
              </w:rPr>
            </w:pPr>
            <w:ins w:id="868" w:author="Sam Dent" w:date="2022-09-09T10:40:00Z">
              <w:r w:rsidRPr="008F2DEE">
                <w:rPr>
                  <w:rFonts w:cs="Calibri"/>
                  <w:color w:val="000000"/>
                  <w:sz w:val="18"/>
                  <w:szCs w:val="18"/>
                </w:rPr>
                <w:t>Addition of IECC 2021 baseline.</w:t>
              </w:r>
            </w:ins>
          </w:p>
        </w:tc>
        <w:tc>
          <w:tcPr>
            <w:tcW w:w="1034" w:type="dxa"/>
            <w:tcBorders>
              <w:top w:val="nil"/>
              <w:left w:val="nil"/>
              <w:bottom w:val="single" w:sz="4" w:space="0" w:color="auto"/>
              <w:right w:val="single" w:sz="4" w:space="0" w:color="auto"/>
            </w:tcBorders>
            <w:shd w:val="clear" w:color="auto" w:fill="auto"/>
            <w:vAlign w:val="center"/>
            <w:hideMark/>
          </w:tcPr>
          <w:p w14:paraId="7E14D452" w14:textId="77777777" w:rsidR="008F2DEE" w:rsidRPr="008F2DEE" w:rsidRDefault="008F2DEE" w:rsidP="008F2DEE">
            <w:pPr>
              <w:widowControl/>
              <w:spacing w:after="0"/>
              <w:jc w:val="center"/>
              <w:rPr>
                <w:ins w:id="869" w:author="Sam Dent" w:date="2022-09-09T10:40:00Z"/>
                <w:rFonts w:cs="Calibri"/>
                <w:color w:val="000000"/>
                <w:sz w:val="18"/>
                <w:szCs w:val="18"/>
              </w:rPr>
            </w:pPr>
            <w:ins w:id="870" w:author="Sam Dent" w:date="2022-09-09T10:40:00Z">
              <w:r w:rsidRPr="008F2DEE">
                <w:rPr>
                  <w:rFonts w:cs="Calibri"/>
                  <w:color w:val="000000"/>
                  <w:sz w:val="18"/>
                  <w:szCs w:val="18"/>
                </w:rPr>
                <w:t>N/A</w:t>
              </w:r>
            </w:ins>
          </w:p>
        </w:tc>
      </w:tr>
      <w:tr w:rsidR="008F2DEE" w:rsidRPr="008F2DEE" w14:paraId="5E9EA874" w14:textId="77777777" w:rsidTr="008D55F9">
        <w:trPr>
          <w:trHeight w:val="480"/>
          <w:ins w:id="871"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3DDD8931" w14:textId="77777777" w:rsidR="008F2DEE" w:rsidRPr="008F2DEE" w:rsidRDefault="008F2DEE" w:rsidP="008F2DEE">
            <w:pPr>
              <w:widowControl/>
              <w:spacing w:after="0"/>
              <w:jc w:val="left"/>
              <w:rPr>
                <w:ins w:id="872"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6E4F8F6" w14:textId="77777777" w:rsidR="008F2DEE" w:rsidRPr="008F2DEE" w:rsidRDefault="008F2DEE" w:rsidP="008F2DEE">
            <w:pPr>
              <w:widowControl/>
              <w:spacing w:after="0"/>
              <w:jc w:val="left"/>
              <w:rPr>
                <w:ins w:id="873"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92FEDA0" w14:textId="77777777" w:rsidR="008F2DEE" w:rsidRPr="008F2DEE" w:rsidRDefault="008F2DEE" w:rsidP="008F2DEE">
            <w:pPr>
              <w:widowControl/>
              <w:spacing w:after="0"/>
              <w:jc w:val="left"/>
              <w:rPr>
                <w:ins w:id="874" w:author="Sam Dent" w:date="2022-09-09T10:40:00Z"/>
                <w:rFonts w:cs="Calibri"/>
                <w:color w:val="000000"/>
                <w:sz w:val="18"/>
                <w:szCs w:val="18"/>
              </w:rPr>
            </w:pPr>
            <w:ins w:id="875" w:author="Sam Dent" w:date="2022-09-09T10:40:00Z">
              <w:r w:rsidRPr="008F2DEE">
                <w:rPr>
                  <w:rFonts w:cs="Calibri"/>
                  <w:color w:val="000000"/>
                  <w:sz w:val="18"/>
                  <w:szCs w:val="18"/>
                </w:rPr>
                <w:t>4.4.11 High Efficiency Furnace</w:t>
              </w:r>
            </w:ins>
          </w:p>
        </w:tc>
        <w:tc>
          <w:tcPr>
            <w:tcW w:w="2482" w:type="dxa"/>
            <w:tcBorders>
              <w:top w:val="nil"/>
              <w:left w:val="nil"/>
              <w:bottom w:val="single" w:sz="4" w:space="0" w:color="auto"/>
              <w:right w:val="single" w:sz="4" w:space="0" w:color="auto"/>
            </w:tcBorders>
            <w:shd w:val="clear" w:color="auto" w:fill="auto"/>
            <w:noWrap/>
            <w:vAlign w:val="center"/>
            <w:hideMark/>
          </w:tcPr>
          <w:p w14:paraId="4EBC017E" w14:textId="77777777" w:rsidR="008F2DEE" w:rsidRPr="008F2DEE" w:rsidRDefault="008F2DEE" w:rsidP="008F2DEE">
            <w:pPr>
              <w:widowControl/>
              <w:spacing w:after="0"/>
              <w:jc w:val="left"/>
              <w:rPr>
                <w:ins w:id="876" w:author="Sam Dent" w:date="2022-09-09T10:40:00Z"/>
                <w:rFonts w:cs="Calibri"/>
                <w:color w:val="000000"/>
                <w:sz w:val="18"/>
                <w:szCs w:val="18"/>
              </w:rPr>
            </w:pPr>
            <w:ins w:id="877" w:author="Sam Dent" w:date="2022-09-09T10:40:00Z">
              <w:r w:rsidRPr="008F2DEE">
                <w:rPr>
                  <w:rFonts w:cs="Calibri"/>
                  <w:color w:val="000000"/>
                  <w:sz w:val="18"/>
                  <w:szCs w:val="18"/>
                </w:rPr>
                <w:t>CI-HVC-FRNC-V12-230101</w:t>
              </w:r>
            </w:ins>
          </w:p>
        </w:tc>
        <w:tc>
          <w:tcPr>
            <w:tcW w:w="930" w:type="dxa"/>
            <w:tcBorders>
              <w:top w:val="nil"/>
              <w:left w:val="nil"/>
              <w:bottom w:val="single" w:sz="4" w:space="0" w:color="auto"/>
              <w:right w:val="single" w:sz="4" w:space="0" w:color="auto"/>
            </w:tcBorders>
            <w:shd w:val="clear" w:color="auto" w:fill="auto"/>
            <w:vAlign w:val="center"/>
            <w:hideMark/>
          </w:tcPr>
          <w:p w14:paraId="1D922DF8" w14:textId="77777777" w:rsidR="008F2DEE" w:rsidRPr="008F2DEE" w:rsidRDefault="008F2DEE" w:rsidP="008F2DEE">
            <w:pPr>
              <w:widowControl/>
              <w:spacing w:after="0"/>
              <w:jc w:val="center"/>
              <w:rPr>
                <w:ins w:id="878" w:author="Sam Dent" w:date="2022-09-09T10:40:00Z"/>
                <w:rFonts w:cs="Calibri"/>
                <w:color w:val="000000"/>
                <w:sz w:val="18"/>
                <w:szCs w:val="18"/>
              </w:rPr>
            </w:pPr>
            <w:ins w:id="879"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0BFA4BDA" w14:textId="77777777" w:rsidR="008F2DEE" w:rsidRPr="008F2DEE" w:rsidRDefault="008F2DEE" w:rsidP="008F2DEE">
            <w:pPr>
              <w:widowControl/>
              <w:spacing w:after="0"/>
              <w:jc w:val="left"/>
              <w:rPr>
                <w:ins w:id="880" w:author="Sam Dent" w:date="2022-09-09T10:40:00Z"/>
                <w:rFonts w:cs="Calibri"/>
                <w:color w:val="000000"/>
                <w:sz w:val="18"/>
                <w:szCs w:val="18"/>
              </w:rPr>
            </w:pPr>
            <w:ins w:id="881" w:author="Sam Dent" w:date="2022-09-09T10:40:00Z">
              <w:r w:rsidRPr="008F2DEE">
                <w:rPr>
                  <w:rFonts w:cs="Calibri"/>
                  <w:color w:val="000000"/>
                  <w:sz w:val="18"/>
                  <w:szCs w:val="18"/>
                </w:rPr>
                <w:t>Addition of IECC 2021 baseline.</w:t>
              </w:r>
            </w:ins>
          </w:p>
        </w:tc>
        <w:tc>
          <w:tcPr>
            <w:tcW w:w="1034" w:type="dxa"/>
            <w:tcBorders>
              <w:top w:val="nil"/>
              <w:left w:val="nil"/>
              <w:bottom w:val="single" w:sz="4" w:space="0" w:color="auto"/>
              <w:right w:val="single" w:sz="4" w:space="0" w:color="auto"/>
            </w:tcBorders>
            <w:shd w:val="clear" w:color="auto" w:fill="auto"/>
            <w:vAlign w:val="center"/>
            <w:hideMark/>
          </w:tcPr>
          <w:p w14:paraId="1C3CABFC" w14:textId="77777777" w:rsidR="008F2DEE" w:rsidRPr="008F2DEE" w:rsidRDefault="008F2DEE" w:rsidP="008F2DEE">
            <w:pPr>
              <w:widowControl/>
              <w:spacing w:after="0"/>
              <w:jc w:val="center"/>
              <w:rPr>
                <w:ins w:id="882" w:author="Sam Dent" w:date="2022-09-09T10:40:00Z"/>
                <w:rFonts w:cs="Calibri"/>
                <w:color w:val="000000"/>
                <w:sz w:val="18"/>
                <w:szCs w:val="18"/>
              </w:rPr>
            </w:pPr>
            <w:ins w:id="883" w:author="Sam Dent" w:date="2022-09-09T10:40:00Z">
              <w:r w:rsidRPr="008F2DEE">
                <w:rPr>
                  <w:rFonts w:cs="Calibri"/>
                  <w:color w:val="000000"/>
                  <w:sz w:val="18"/>
                  <w:szCs w:val="18"/>
                </w:rPr>
                <w:t>N/A</w:t>
              </w:r>
            </w:ins>
          </w:p>
        </w:tc>
      </w:tr>
      <w:tr w:rsidR="008F2DEE" w:rsidRPr="008F2DEE" w14:paraId="09B9E057" w14:textId="77777777" w:rsidTr="008D55F9">
        <w:trPr>
          <w:trHeight w:val="300"/>
          <w:ins w:id="884"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07B1560B" w14:textId="77777777" w:rsidR="008F2DEE" w:rsidRPr="008F2DEE" w:rsidRDefault="008F2DEE" w:rsidP="008F2DEE">
            <w:pPr>
              <w:widowControl/>
              <w:spacing w:after="0"/>
              <w:jc w:val="left"/>
              <w:rPr>
                <w:ins w:id="885"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93E86B0" w14:textId="77777777" w:rsidR="008F2DEE" w:rsidRPr="008F2DEE" w:rsidRDefault="008F2DEE" w:rsidP="008F2DEE">
            <w:pPr>
              <w:widowControl/>
              <w:spacing w:after="0"/>
              <w:jc w:val="left"/>
              <w:rPr>
                <w:ins w:id="886"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EC1EB99" w14:textId="77777777" w:rsidR="008F2DEE" w:rsidRPr="008F2DEE" w:rsidRDefault="008F2DEE" w:rsidP="008F2DEE">
            <w:pPr>
              <w:widowControl/>
              <w:spacing w:after="0"/>
              <w:jc w:val="left"/>
              <w:rPr>
                <w:ins w:id="887" w:author="Sam Dent" w:date="2022-09-09T10:40:00Z"/>
                <w:rFonts w:cs="Calibri"/>
                <w:color w:val="000000"/>
                <w:sz w:val="18"/>
                <w:szCs w:val="18"/>
              </w:rPr>
            </w:pPr>
            <w:ins w:id="888" w:author="Sam Dent" w:date="2022-09-09T10:40:00Z">
              <w:r w:rsidRPr="008F2DEE">
                <w:rPr>
                  <w:rFonts w:cs="Calibri"/>
                  <w:color w:val="000000"/>
                  <w:sz w:val="18"/>
                  <w:szCs w:val="18"/>
                </w:rPr>
                <w:t>4.4.12 Infrared Heaters</w:t>
              </w:r>
            </w:ins>
          </w:p>
        </w:tc>
        <w:tc>
          <w:tcPr>
            <w:tcW w:w="2482" w:type="dxa"/>
            <w:tcBorders>
              <w:top w:val="nil"/>
              <w:left w:val="nil"/>
              <w:bottom w:val="single" w:sz="4" w:space="0" w:color="auto"/>
              <w:right w:val="single" w:sz="4" w:space="0" w:color="auto"/>
            </w:tcBorders>
            <w:shd w:val="clear" w:color="auto" w:fill="auto"/>
            <w:noWrap/>
            <w:vAlign w:val="center"/>
            <w:hideMark/>
          </w:tcPr>
          <w:p w14:paraId="6078285E" w14:textId="77777777" w:rsidR="008F2DEE" w:rsidRPr="008F2DEE" w:rsidRDefault="008F2DEE" w:rsidP="008F2DEE">
            <w:pPr>
              <w:widowControl/>
              <w:spacing w:after="0"/>
              <w:jc w:val="left"/>
              <w:rPr>
                <w:ins w:id="889" w:author="Sam Dent" w:date="2022-09-09T10:40:00Z"/>
                <w:rFonts w:cs="Calibri"/>
                <w:color w:val="000000"/>
                <w:sz w:val="18"/>
                <w:szCs w:val="18"/>
              </w:rPr>
            </w:pPr>
            <w:ins w:id="890" w:author="Sam Dent" w:date="2022-09-09T10:40:00Z">
              <w:r w:rsidRPr="008F2DEE">
                <w:rPr>
                  <w:rFonts w:cs="Calibri"/>
                  <w:color w:val="000000"/>
                  <w:sz w:val="18"/>
                  <w:szCs w:val="18"/>
                </w:rPr>
                <w:t>CI-HVC-IRHT-V03-230101</w:t>
              </w:r>
            </w:ins>
          </w:p>
        </w:tc>
        <w:tc>
          <w:tcPr>
            <w:tcW w:w="930" w:type="dxa"/>
            <w:tcBorders>
              <w:top w:val="nil"/>
              <w:left w:val="nil"/>
              <w:bottom w:val="single" w:sz="4" w:space="0" w:color="auto"/>
              <w:right w:val="single" w:sz="4" w:space="0" w:color="auto"/>
            </w:tcBorders>
            <w:shd w:val="clear" w:color="auto" w:fill="auto"/>
            <w:vAlign w:val="center"/>
            <w:hideMark/>
          </w:tcPr>
          <w:p w14:paraId="7CB18B8A" w14:textId="77777777" w:rsidR="008F2DEE" w:rsidRPr="008F2DEE" w:rsidRDefault="008F2DEE" w:rsidP="008F2DEE">
            <w:pPr>
              <w:widowControl/>
              <w:spacing w:after="0"/>
              <w:jc w:val="center"/>
              <w:rPr>
                <w:ins w:id="891" w:author="Sam Dent" w:date="2022-09-09T10:40:00Z"/>
                <w:rFonts w:cs="Calibri"/>
                <w:color w:val="000000"/>
                <w:sz w:val="18"/>
                <w:szCs w:val="18"/>
              </w:rPr>
            </w:pPr>
            <w:ins w:id="892"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424334D4" w14:textId="77777777" w:rsidR="008F2DEE" w:rsidRPr="008F2DEE" w:rsidRDefault="008F2DEE" w:rsidP="008F2DEE">
            <w:pPr>
              <w:widowControl/>
              <w:spacing w:after="0"/>
              <w:jc w:val="left"/>
              <w:rPr>
                <w:ins w:id="893" w:author="Sam Dent" w:date="2022-09-09T10:40:00Z"/>
                <w:rFonts w:cs="Calibri"/>
                <w:color w:val="000000"/>
                <w:sz w:val="18"/>
                <w:szCs w:val="18"/>
              </w:rPr>
            </w:pPr>
            <w:ins w:id="894" w:author="Sam Dent" w:date="2022-09-09T10:40:00Z">
              <w:r w:rsidRPr="008F2DEE">
                <w:rPr>
                  <w:rFonts w:cs="Calibri"/>
                  <w:color w:val="000000"/>
                  <w:sz w:val="18"/>
                  <w:szCs w:val="18"/>
                </w:rPr>
                <w:t>Minor clarifications</w:t>
              </w:r>
            </w:ins>
          </w:p>
        </w:tc>
        <w:tc>
          <w:tcPr>
            <w:tcW w:w="1034" w:type="dxa"/>
            <w:tcBorders>
              <w:top w:val="nil"/>
              <w:left w:val="nil"/>
              <w:bottom w:val="single" w:sz="4" w:space="0" w:color="auto"/>
              <w:right w:val="single" w:sz="4" w:space="0" w:color="auto"/>
            </w:tcBorders>
            <w:shd w:val="clear" w:color="auto" w:fill="auto"/>
            <w:vAlign w:val="center"/>
            <w:hideMark/>
          </w:tcPr>
          <w:p w14:paraId="274E810F" w14:textId="77777777" w:rsidR="008F2DEE" w:rsidRPr="008F2DEE" w:rsidRDefault="008F2DEE" w:rsidP="008F2DEE">
            <w:pPr>
              <w:widowControl/>
              <w:spacing w:after="0"/>
              <w:jc w:val="center"/>
              <w:rPr>
                <w:ins w:id="895" w:author="Sam Dent" w:date="2022-09-09T10:40:00Z"/>
                <w:rFonts w:cs="Calibri"/>
                <w:color w:val="000000"/>
                <w:sz w:val="18"/>
                <w:szCs w:val="18"/>
              </w:rPr>
            </w:pPr>
            <w:ins w:id="896" w:author="Sam Dent" w:date="2022-09-09T10:40:00Z">
              <w:r w:rsidRPr="008F2DEE">
                <w:rPr>
                  <w:rFonts w:cs="Calibri"/>
                  <w:color w:val="000000"/>
                  <w:sz w:val="18"/>
                  <w:szCs w:val="18"/>
                </w:rPr>
                <w:t>N/A</w:t>
              </w:r>
            </w:ins>
          </w:p>
        </w:tc>
      </w:tr>
      <w:tr w:rsidR="008F2DEE" w:rsidRPr="008F2DEE" w14:paraId="2DCCB69B" w14:textId="77777777" w:rsidTr="008D55F9">
        <w:trPr>
          <w:trHeight w:val="960"/>
          <w:ins w:id="897"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3AE00C73" w14:textId="77777777" w:rsidR="008F2DEE" w:rsidRPr="008F2DEE" w:rsidRDefault="008F2DEE" w:rsidP="008F2DEE">
            <w:pPr>
              <w:widowControl/>
              <w:spacing w:after="0"/>
              <w:jc w:val="left"/>
              <w:rPr>
                <w:ins w:id="898"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04A5D03" w14:textId="77777777" w:rsidR="008F2DEE" w:rsidRPr="008F2DEE" w:rsidRDefault="008F2DEE" w:rsidP="008F2DEE">
            <w:pPr>
              <w:widowControl/>
              <w:spacing w:after="0"/>
              <w:jc w:val="left"/>
              <w:rPr>
                <w:ins w:id="899"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FDF0FA2" w14:textId="77777777" w:rsidR="008F2DEE" w:rsidRPr="008F2DEE" w:rsidRDefault="008F2DEE" w:rsidP="008F2DEE">
            <w:pPr>
              <w:widowControl/>
              <w:spacing w:after="0"/>
              <w:jc w:val="left"/>
              <w:rPr>
                <w:ins w:id="900" w:author="Sam Dent" w:date="2022-09-09T10:40:00Z"/>
                <w:rFonts w:cs="Calibri"/>
                <w:color w:val="000000"/>
                <w:sz w:val="18"/>
                <w:szCs w:val="18"/>
              </w:rPr>
            </w:pPr>
            <w:ins w:id="901" w:author="Sam Dent" w:date="2022-09-09T10:40:00Z">
              <w:r w:rsidRPr="008F2DEE">
                <w:rPr>
                  <w:rFonts w:cs="Calibri"/>
                  <w:color w:val="000000"/>
                  <w:sz w:val="18"/>
                  <w:szCs w:val="18"/>
                </w:rPr>
                <w:t>4.4.13 Package Terminal Air Conditioner (PTAC) and Package Terminal Heat Pump (PTHP)</w:t>
              </w:r>
            </w:ins>
          </w:p>
        </w:tc>
        <w:tc>
          <w:tcPr>
            <w:tcW w:w="2482" w:type="dxa"/>
            <w:tcBorders>
              <w:top w:val="nil"/>
              <w:left w:val="nil"/>
              <w:bottom w:val="single" w:sz="4" w:space="0" w:color="auto"/>
              <w:right w:val="single" w:sz="4" w:space="0" w:color="auto"/>
            </w:tcBorders>
            <w:shd w:val="clear" w:color="auto" w:fill="auto"/>
            <w:noWrap/>
            <w:vAlign w:val="center"/>
            <w:hideMark/>
          </w:tcPr>
          <w:p w14:paraId="2B67A7FF" w14:textId="77777777" w:rsidR="008F2DEE" w:rsidRPr="008F2DEE" w:rsidRDefault="008F2DEE" w:rsidP="008F2DEE">
            <w:pPr>
              <w:widowControl/>
              <w:spacing w:after="0"/>
              <w:jc w:val="left"/>
              <w:rPr>
                <w:ins w:id="902" w:author="Sam Dent" w:date="2022-09-09T10:40:00Z"/>
                <w:rFonts w:cs="Calibri"/>
                <w:color w:val="000000"/>
                <w:sz w:val="18"/>
                <w:szCs w:val="18"/>
              </w:rPr>
            </w:pPr>
            <w:ins w:id="903" w:author="Sam Dent" w:date="2022-09-09T10:40:00Z">
              <w:r w:rsidRPr="008F2DEE">
                <w:rPr>
                  <w:rFonts w:cs="Calibri"/>
                  <w:color w:val="000000"/>
                  <w:sz w:val="18"/>
                  <w:szCs w:val="18"/>
                </w:rPr>
                <w:t>CI-HVC-PTAC-V12-230101</w:t>
              </w:r>
            </w:ins>
          </w:p>
        </w:tc>
        <w:tc>
          <w:tcPr>
            <w:tcW w:w="930" w:type="dxa"/>
            <w:tcBorders>
              <w:top w:val="nil"/>
              <w:left w:val="nil"/>
              <w:bottom w:val="single" w:sz="4" w:space="0" w:color="auto"/>
              <w:right w:val="single" w:sz="4" w:space="0" w:color="auto"/>
            </w:tcBorders>
            <w:shd w:val="clear" w:color="auto" w:fill="auto"/>
            <w:vAlign w:val="center"/>
            <w:hideMark/>
          </w:tcPr>
          <w:p w14:paraId="42A4BC13" w14:textId="77777777" w:rsidR="008F2DEE" w:rsidRPr="008F2DEE" w:rsidRDefault="008F2DEE" w:rsidP="008F2DEE">
            <w:pPr>
              <w:widowControl/>
              <w:spacing w:after="0"/>
              <w:jc w:val="center"/>
              <w:rPr>
                <w:ins w:id="904" w:author="Sam Dent" w:date="2022-09-09T10:40:00Z"/>
                <w:rFonts w:cs="Calibri"/>
                <w:color w:val="000000"/>
                <w:sz w:val="18"/>
                <w:szCs w:val="18"/>
              </w:rPr>
            </w:pPr>
            <w:ins w:id="905"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44D007F5" w14:textId="77777777" w:rsidR="008F2DEE" w:rsidRPr="008F2DEE" w:rsidRDefault="008F2DEE" w:rsidP="008F2DEE">
            <w:pPr>
              <w:widowControl/>
              <w:spacing w:after="0"/>
              <w:jc w:val="left"/>
              <w:rPr>
                <w:ins w:id="906" w:author="Sam Dent" w:date="2022-09-09T10:40:00Z"/>
                <w:rFonts w:cs="Calibri"/>
                <w:color w:val="000000"/>
                <w:sz w:val="18"/>
                <w:szCs w:val="18"/>
              </w:rPr>
            </w:pPr>
            <w:ins w:id="907" w:author="Sam Dent" w:date="2022-09-09T10:40:00Z">
              <w:r w:rsidRPr="008F2DEE">
                <w:rPr>
                  <w:rFonts w:cs="Calibri"/>
                  <w:color w:val="000000"/>
                  <w:sz w:val="18"/>
                  <w:szCs w:val="18"/>
                </w:rPr>
                <w:t>Fuel Switch/Electrification algorithms added.</w:t>
              </w:r>
            </w:ins>
          </w:p>
        </w:tc>
        <w:tc>
          <w:tcPr>
            <w:tcW w:w="1034" w:type="dxa"/>
            <w:tcBorders>
              <w:top w:val="nil"/>
              <w:left w:val="nil"/>
              <w:bottom w:val="single" w:sz="4" w:space="0" w:color="auto"/>
              <w:right w:val="single" w:sz="4" w:space="0" w:color="auto"/>
            </w:tcBorders>
            <w:shd w:val="clear" w:color="auto" w:fill="auto"/>
            <w:vAlign w:val="center"/>
            <w:hideMark/>
          </w:tcPr>
          <w:p w14:paraId="7BCE20C9" w14:textId="77777777" w:rsidR="008F2DEE" w:rsidRPr="008F2DEE" w:rsidRDefault="008F2DEE" w:rsidP="008F2DEE">
            <w:pPr>
              <w:widowControl/>
              <w:spacing w:after="0"/>
              <w:jc w:val="center"/>
              <w:rPr>
                <w:ins w:id="908" w:author="Sam Dent" w:date="2022-09-09T10:40:00Z"/>
                <w:rFonts w:cs="Calibri"/>
                <w:color w:val="000000"/>
                <w:sz w:val="18"/>
                <w:szCs w:val="18"/>
              </w:rPr>
            </w:pPr>
            <w:ins w:id="909" w:author="Sam Dent" w:date="2022-09-09T10:40:00Z">
              <w:r w:rsidRPr="008F2DEE">
                <w:rPr>
                  <w:rFonts w:cs="Calibri"/>
                  <w:color w:val="000000"/>
                  <w:sz w:val="18"/>
                  <w:szCs w:val="18"/>
                </w:rPr>
                <w:t>N/A</w:t>
              </w:r>
            </w:ins>
          </w:p>
        </w:tc>
      </w:tr>
      <w:tr w:rsidR="008F2DEE" w:rsidRPr="008F2DEE" w14:paraId="6D3CE498" w14:textId="77777777" w:rsidTr="008D55F9">
        <w:trPr>
          <w:trHeight w:val="300"/>
          <w:ins w:id="910"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21862E41" w14:textId="77777777" w:rsidR="008F2DEE" w:rsidRPr="008F2DEE" w:rsidRDefault="008F2DEE" w:rsidP="008F2DEE">
            <w:pPr>
              <w:widowControl/>
              <w:spacing w:after="0"/>
              <w:jc w:val="left"/>
              <w:rPr>
                <w:ins w:id="911"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3A93434" w14:textId="77777777" w:rsidR="008F2DEE" w:rsidRPr="008F2DEE" w:rsidRDefault="008F2DEE" w:rsidP="008F2DEE">
            <w:pPr>
              <w:widowControl/>
              <w:spacing w:after="0"/>
              <w:jc w:val="left"/>
              <w:rPr>
                <w:ins w:id="912"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D447864" w14:textId="77777777" w:rsidR="008F2DEE" w:rsidRPr="008F2DEE" w:rsidRDefault="008F2DEE" w:rsidP="008F2DEE">
            <w:pPr>
              <w:widowControl/>
              <w:spacing w:after="0"/>
              <w:jc w:val="left"/>
              <w:rPr>
                <w:ins w:id="913" w:author="Sam Dent" w:date="2022-09-09T10:40:00Z"/>
                <w:rFonts w:cs="Calibri"/>
                <w:color w:val="000000"/>
                <w:sz w:val="18"/>
                <w:szCs w:val="18"/>
              </w:rPr>
            </w:pPr>
            <w:ins w:id="914" w:author="Sam Dent" w:date="2022-09-09T10:40:00Z">
              <w:r w:rsidRPr="008F2DEE">
                <w:rPr>
                  <w:rFonts w:cs="Calibri"/>
                  <w:color w:val="000000"/>
                  <w:sz w:val="18"/>
                  <w:szCs w:val="18"/>
                </w:rPr>
                <w:t>4.4.14 Pipe Insulation</w:t>
              </w:r>
            </w:ins>
          </w:p>
        </w:tc>
        <w:tc>
          <w:tcPr>
            <w:tcW w:w="2482" w:type="dxa"/>
            <w:tcBorders>
              <w:top w:val="nil"/>
              <w:left w:val="nil"/>
              <w:bottom w:val="single" w:sz="4" w:space="0" w:color="auto"/>
              <w:right w:val="single" w:sz="4" w:space="0" w:color="auto"/>
            </w:tcBorders>
            <w:shd w:val="clear" w:color="auto" w:fill="auto"/>
            <w:noWrap/>
            <w:vAlign w:val="center"/>
            <w:hideMark/>
          </w:tcPr>
          <w:p w14:paraId="46CB9BCC" w14:textId="77777777" w:rsidR="008F2DEE" w:rsidRPr="008F2DEE" w:rsidRDefault="008F2DEE" w:rsidP="008F2DEE">
            <w:pPr>
              <w:widowControl/>
              <w:spacing w:after="0"/>
              <w:jc w:val="left"/>
              <w:rPr>
                <w:ins w:id="915" w:author="Sam Dent" w:date="2022-09-09T10:40:00Z"/>
                <w:rFonts w:cs="Calibri"/>
                <w:color w:val="000000"/>
                <w:sz w:val="18"/>
                <w:szCs w:val="18"/>
              </w:rPr>
            </w:pPr>
            <w:ins w:id="916" w:author="Sam Dent" w:date="2022-09-09T10:40:00Z">
              <w:r w:rsidRPr="008F2DEE">
                <w:rPr>
                  <w:rFonts w:cs="Calibri"/>
                  <w:color w:val="000000"/>
                  <w:sz w:val="18"/>
                  <w:szCs w:val="18"/>
                </w:rPr>
                <w:t>CI-HVC-PINS-V08-230101</w:t>
              </w:r>
            </w:ins>
          </w:p>
        </w:tc>
        <w:tc>
          <w:tcPr>
            <w:tcW w:w="930" w:type="dxa"/>
            <w:tcBorders>
              <w:top w:val="nil"/>
              <w:left w:val="nil"/>
              <w:bottom w:val="single" w:sz="4" w:space="0" w:color="auto"/>
              <w:right w:val="single" w:sz="4" w:space="0" w:color="auto"/>
            </w:tcBorders>
            <w:shd w:val="clear" w:color="auto" w:fill="auto"/>
            <w:vAlign w:val="center"/>
            <w:hideMark/>
          </w:tcPr>
          <w:p w14:paraId="0C24CA89" w14:textId="77777777" w:rsidR="008F2DEE" w:rsidRPr="008F2DEE" w:rsidRDefault="008F2DEE" w:rsidP="008F2DEE">
            <w:pPr>
              <w:widowControl/>
              <w:spacing w:after="0"/>
              <w:jc w:val="center"/>
              <w:rPr>
                <w:ins w:id="917" w:author="Sam Dent" w:date="2022-09-09T10:40:00Z"/>
                <w:rFonts w:cs="Calibri"/>
                <w:color w:val="000000"/>
                <w:sz w:val="18"/>
                <w:szCs w:val="18"/>
              </w:rPr>
            </w:pPr>
            <w:ins w:id="918"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7A7AB30C" w14:textId="77777777" w:rsidR="008F2DEE" w:rsidRPr="008F2DEE" w:rsidRDefault="008F2DEE" w:rsidP="008F2DEE">
            <w:pPr>
              <w:widowControl/>
              <w:spacing w:after="0"/>
              <w:jc w:val="left"/>
              <w:rPr>
                <w:ins w:id="919" w:author="Sam Dent" w:date="2022-09-09T10:40:00Z"/>
                <w:rFonts w:cs="Calibri"/>
                <w:color w:val="000000"/>
                <w:sz w:val="18"/>
                <w:szCs w:val="18"/>
              </w:rPr>
            </w:pPr>
            <w:ins w:id="920" w:author="Sam Dent" w:date="2022-09-09T10:40:00Z">
              <w:r w:rsidRPr="008F2DEE">
                <w:rPr>
                  <w:rFonts w:cs="Calibri"/>
                  <w:color w:val="000000"/>
                  <w:sz w:val="18"/>
                  <w:szCs w:val="18"/>
                </w:rPr>
                <w:t>Addition of IECC 2021 baseline.</w:t>
              </w:r>
            </w:ins>
          </w:p>
        </w:tc>
        <w:tc>
          <w:tcPr>
            <w:tcW w:w="1034" w:type="dxa"/>
            <w:tcBorders>
              <w:top w:val="nil"/>
              <w:left w:val="nil"/>
              <w:bottom w:val="single" w:sz="4" w:space="0" w:color="auto"/>
              <w:right w:val="single" w:sz="4" w:space="0" w:color="auto"/>
            </w:tcBorders>
            <w:shd w:val="clear" w:color="auto" w:fill="auto"/>
            <w:vAlign w:val="center"/>
            <w:hideMark/>
          </w:tcPr>
          <w:p w14:paraId="5033C5ED" w14:textId="77777777" w:rsidR="008F2DEE" w:rsidRPr="008F2DEE" w:rsidRDefault="008F2DEE" w:rsidP="008F2DEE">
            <w:pPr>
              <w:widowControl/>
              <w:spacing w:after="0"/>
              <w:jc w:val="center"/>
              <w:rPr>
                <w:ins w:id="921" w:author="Sam Dent" w:date="2022-09-09T10:40:00Z"/>
                <w:rFonts w:cs="Calibri"/>
                <w:color w:val="000000"/>
                <w:sz w:val="18"/>
                <w:szCs w:val="18"/>
              </w:rPr>
            </w:pPr>
            <w:ins w:id="922" w:author="Sam Dent" w:date="2022-09-09T10:40:00Z">
              <w:r w:rsidRPr="008F2DEE">
                <w:rPr>
                  <w:rFonts w:cs="Calibri"/>
                  <w:color w:val="000000"/>
                  <w:sz w:val="18"/>
                  <w:szCs w:val="18"/>
                </w:rPr>
                <w:t>N/A</w:t>
              </w:r>
            </w:ins>
          </w:p>
        </w:tc>
      </w:tr>
      <w:tr w:rsidR="008F2DEE" w:rsidRPr="008F2DEE" w14:paraId="0D9FF978" w14:textId="77777777" w:rsidTr="008D55F9">
        <w:trPr>
          <w:trHeight w:val="720"/>
          <w:ins w:id="923"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541A90B5" w14:textId="77777777" w:rsidR="008F2DEE" w:rsidRPr="008F2DEE" w:rsidRDefault="008F2DEE" w:rsidP="008F2DEE">
            <w:pPr>
              <w:widowControl/>
              <w:spacing w:after="0"/>
              <w:jc w:val="left"/>
              <w:rPr>
                <w:ins w:id="924"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A2E4267" w14:textId="77777777" w:rsidR="008F2DEE" w:rsidRPr="008F2DEE" w:rsidRDefault="008F2DEE" w:rsidP="008F2DEE">
            <w:pPr>
              <w:widowControl/>
              <w:spacing w:after="0"/>
              <w:jc w:val="left"/>
              <w:rPr>
                <w:ins w:id="925"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BB62A4D" w14:textId="77777777" w:rsidR="008F2DEE" w:rsidRPr="008F2DEE" w:rsidRDefault="008F2DEE" w:rsidP="008F2DEE">
            <w:pPr>
              <w:widowControl/>
              <w:spacing w:after="0"/>
              <w:jc w:val="left"/>
              <w:rPr>
                <w:ins w:id="926" w:author="Sam Dent" w:date="2022-09-09T10:40:00Z"/>
                <w:rFonts w:cs="Calibri"/>
                <w:color w:val="000000"/>
                <w:sz w:val="18"/>
                <w:szCs w:val="18"/>
              </w:rPr>
            </w:pPr>
            <w:ins w:id="927" w:author="Sam Dent" w:date="2022-09-09T10:40:00Z">
              <w:r w:rsidRPr="008F2DEE">
                <w:rPr>
                  <w:rFonts w:cs="Calibri"/>
                  <w:color w:val="000000"/>
                  <w:sz w:val="18"/>
                  <w:szCs w:val="18"/>
                </w:rPr>
                <w:t>4.4.15 Single-Package and Split System Unitary Air Conditioners</w:t>
              </w:r>
            </w:ins>
          </w:p>
        </w:tc>
        <w:tc>
          <w:tcPr>
            <w:tcW w:w="2482" w:type="dxa"/>
            <w:tcBorders>
              <w:top w:val="nil"/>
              <w:left w:val="nil"/>
              <w:bottom w:val="single" w:sz="4" w:space="0" w:color="auto"/>
              <w:right w:val="single" w:sz="4" w:space="0" w:color="auto"/>
            </w:tcBorders>
            <w:shd w:val="clear" w:color="auto" w:fill="auto"/>
            <w:noWrap/>
            <w:vAlign w:val="center"/>
            <w:hideMark/>
          </w:tcPr>
          <w:p w14:paraId="1681D7B7" w14:textId="77777777" w:rsidR="008F2DEE" w:rsidRPr="008F2DEE" w:rsidRDefault="008F2DEE" w:rsidP="008F2DEE">
            <w:pPr>
              <w:widowControl/>
              <w:spacing w:after="0"/>
              <w:jc w:val="left"/>
              <w:rPr>
                <w:ins w:id="928" w:author="Sam Dent" w:date="2022-09-09T10:40:00Z"/>
                <w:rFonts w:cs="Calibri"/>
                <w:color w:val="000000"/>
                <w:sz w:val="18"/>
                <w:szCs w:val="18"/>
              </w:rPr>
            </w:pPr>
            <w:ins w:id="929" w:author="Sam Dent" w:date="2022-09-09T10:40:00Z">
              <w:r w:rsidRPr="008F2DEE">
                <w:rPr>
                  <w:rFonts w:cs="Calibri"/>
                  <w:color w:val="000000"/>
                  <w:sz w:val="18"/>
                  <w:szCs w:val="18"/>
                </w:rPr>
                <w:t>CI-HVC-SPUA-V09-230101</w:t>
              </w:r>
            </w:ins>
          </w:p>
        </w:tc>
        <w:tc>
          <w:tcPr>
            <w:tcW w:w="930" w:type="dxa"/>
            <w:tcBorders>
              <w:top w:val="nil"/>
              <w:left w:val="nil"/>
              <w:bottom w:val="single" w:sz="4" w:space="0" w:color="auto"/>
              <w:right w:val="single" w:sz="4" w:space="0" w:color="auto"/>
            </w:tcBorders>
            <w:shd w:val="clear" w:color="auto" w:fill="auto"/>
            <w:vAlign w:val="center"/>
            <w:hideMark/>
          </w:tcPr>
          <w:p w14:paraId="0E3D582E" w14:textId="77777777" w:rsidR="008F2DEE" w:rsidRPr="008F2DEE" w:rsidRDefault="008F2DEE" w:rsidP="008F2DEE">
            <w:pPr>
              <w:widowControl/>
              <w:spacing w:after="0"/>
              <w:jc w:val="center"/>
              <w:rPr>
                <w:ins w:id="930" w:author="Sam Dent" w:date="2022-09-09T10:40:00Z"/>
                <w:rFonts w:cs="Calibri"/>
                <w:color w:val="000000"/>
                <w:sz w:val="18"/>
                <w:szCs w:val="18"/>
              </w:rPr>
            </w:pPr>
            <w:ins w:id="931"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626CA83D" w14:textId="77777777" w:rsidR="008F2DEE" w:rsidRPr="008F2DEE" w:rsidRDefault="008F2DEE" w:rsidP="008F2DEE">
            <w:pPr>
              <w:widowControl/>
              <w:spacing w:after="0"/>
              <w:jc w:val="left"/>
              <w:rPr>
                <w:ins w:id="932" w:author="Sam Dent" w:date="2022-09-09T10:40:00Z"/>
                <w:rFonts w:cs="Calibri"/>
                <w:color w:val="000000"/>
                <w:sz w:val="18"/>
                <w:szCs w:val="18"/>
              </w:rPr>
            </w:pPr>
            <w:ins w:id="933" w:author="Sam Dent" w:date="2022-09-09T10:40:00Z">
              <w:r w:rsidRPr="008F2DEE">
                <w:rPr>
                  <w:rFonts w:cs="Calibri"/>
                  <w:color w:val="000000"/>
                  <w:sz w:val="18"/>
                  <w:szCs w:val="18"/>
                </w:rPr>
                <w:t>Addition of IECC 2021 baseline and Federal Standards</w:t>
              </w:r>
            </w:ins>
          </w:p>
        </w:tc>
        <w:tc>
          <w:tcPr>
            <w:tcW w:w="1034" w:type="dxa"/>
            <w:tcBorders>
              <w:top w:val="nil"/>
              <w:left w:val="nil"/>
              <w:bottom w:val="single" w:sz="4" w:space="0" w:color="auto"/>
              <w:right w:val="single" w:sz="4" w:space="0" w:color="auto"/>
            </w:tcBorders>
            <w:shd w:val="clear" w:color="auto" w:fill="auto"/>
            <w:vAlign w:val="center"/>
            <w:hideMark/>
          </w:tcPr>
          <w:p w14:paraId="7D7F0998" w14:textId="77777777" w:rsidR="008F2DEE" w:rsidRPr="008F2DEE" w:rsidRDefault="008F2DEE" w:rsidP="008F2DEE">
            <w:pPr>
              <w:widowControl/>
              <w:spacing w:after="0"/>
              <w:jc w:val="center"/>
              <w:rPr>
                <w:ins w:id="934" w:author="Sam Dent" w:date="2022-09-09T10:40:00Z"/>
                <w:rFonts w:cs="Calibri"/>
                <w:color w:val="000000"/>
                <w:sz w:val="18"/>
                <w:szCs w:val="18"/>
              </w:rPr>
            </w:pPr>
            <w:ins w:id="935" w:author="Sam Dent" w:date="2022-09-09T10:40:00Z">
              <w:r w:rsidRPr="008F2DEE">
                <w:rPr>
                  <w:rFonts w:cs="Calibri"/>
                  <w:color w:val="000000"/>
                  <w:sz w:val="18"/>
                  <w:szCs w:val="18"/>
                </w:rPr>
                <w:t>N/A</w:t>
              </w:r>
            </w:ins>
          </w:p>
        </w:tc>
      </w:tr>
      <w:tr w:rsidR="008F2DEE" w:rsidRPr="008F2DEE" w14:paraId="757C6BA3" w14:textId="77777777" w:rsidTr="008D55F9">
        <w:trPr>
          <w:trHeight w:val="480"/>
          <w:ins w:id="936"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4D321DC6" w14:textId="77777777" w:rsidR="008F2DEE" w:rsidRPr="008F2DEE" w:rsidRDefault="008F2DEE" w:rsidP="008F2DEE">
            <w:pPr>
              <w:widowControl/>
              <w:spacing w:after="0"/>
              <w:jc w:val="left"/>
              <w:rPr>
                <w:ins w:id="937"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6AD2314" w14:textId="77777777" w:rsidR="008F2DEE" w:rsidRPr="008F2DEE" w:rsidRDefault="008F2DEE" w:rsidP="008F2DEE">
            <w:pPr>
              <w:widowControl/>
              <w:spacing w:after="0"/>
              <w:jc w:val="left"/>
              <w:rPr>
                <w:ins w:id="938"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B276A32" w14:textId="77777777" w:rsidR="008F2DEE" w:rsidRPr="008F2DEE" w:rsidRDefault="008F2DEE" w:rsidP="008F2DEE">
            <w:pPr>
              <w:widowControl/>
              <w:spacing w:after="0"/>
              <w:jc w:val="left"/>
              <w:rPr>
                <w:ins w:id="939" w:author="Sam Dent" w:date="2022-09-09T10:40:00Z"/>
                <w:rFonts w:cs="Calibri"/>
                <w:color w:val="000000"/>
                <w:sz w:val="18"/>
                <w:szCs w:val="18"/>
              </w:rPr>
            </w:pPr>
            <w:ins w:id="940" w:author="Sam Dent" w:date="2022-09-09T10:40:00Z">
              <w:r w:rsidRPr="008F2DEE">
                <w:rPr>
                  <w:rFonts w:cs="Calibri"/>
                  <w:color w:val="000000"/>
                  <w:sz w:val="18"/>
                  <w:szCs w:val="18"/>
                </w:rPr>
                <w:t>4.4.16 Steam Trap Replacement or Repair</w:t>
              </w:r>
            </w:ins>
          </w:p>
        </w:tc>
        <w:tc>
          <w:tcPr>
            <w:tcW w:w="2482" w:type="dxa"/>
            <w:tcBorders>
              <w:top w:val="nil"/>
              <w:left w:val="nil"/>
              <w:bottom w:val="single" w:sz="4" w:space="0" w:color="auto"/>
              <w:right w:val="single" w:sz="4" w:space="0" w:color="auto"/>
            </w:tcBorders>
            <w:shd w:val="clear" w:color="auto" w:fill="auto"/>
            <w:noWrap/>
            <w:vAlign w:val="center"/>
            <w:hideMark/>
          </w:tcPr>
          <w:p w14:paraId="0221AEEC" w14:textId="77777777" w:rsidR="008F2DEE" w:rsidRPr="008F2DEE" w:rsidRDefault="008F2DEE" w:rsidP="008F2DEE">
            <w:pPr>
              <w:widowControl/>
              <w:spacing w:after="0"/>
              <w:jc w:val="left"/>
              <w:rPr>
                <w:ins w:id="941" w:author="Sam Dent" w:date="2022-09-09T10:40:00Z"/>
                <w:rFonts w:cs="Calibri"/>
                <w:color w:val="000000"/>
                <w:sz w:val="18"/>
                <w:szCs w:val="18"/>
              </w:rPr>
            </w:pPr>
            <w:ins w:id="942" w:author="Sam Dent" w:date="2022-09-09T10:40:00Z">
              <w:r w:rsidRPr="008F2DEE">
                <w:rPr>
                  <w:rFonts w:cs="Calibri"/>
                  <w:color w:val="000000"/>
                  <w:sz w:val="18"/>
                  <w:szCs w:val="18"/>
                </w:rPr>
                <w:t>CI-HVC-STRE-V09-230101</w:t>
              </w:r>
            </w:ins>
          </w:p>
        </w:tc>
        <w:tc>
          <w:tcPr>
            <w:tcW w:w="930" w:type="dxa"/>
            <w:tcBorders>
              <w:top w:val="nil"/>
              <w:left w:val="nil"/>
              <w:bottom w:val="single" w:sz="4" w:space="0" w:color="auto"/>
              <w:right w:val="single" w:sz="4" w:space="0" w:color="auto"/>
            </w:tcBorders>
            <w:shd w:val="clear" w:color="auto" w:fill="auto"/>
            <w:vAlign w:val="center"/>
            <w:hideMark/>
          </w:tcPr>
          <w:p w14:paraId="61405465" w14:textId="77777777" w:rsidR="008F2DEE" w:rsidRPr="008F2DEE" w:rsidRDefault="008F2DEE" w:rsidP="008F2DEE">
            <w:pPr>
              <w:widowControl/>
              <w:spacing w:after="0"/>
              <w:jc w:val="center"/>
              <w:rPr>
                <w:ins w:id="943" w:author="Sam Dent" w:date="2022-09-09T10:40:00Z"/>
                <w:rFonts w:cs="Calibri"/>
                <w:color w:val="000000"/>
                <w:sz w:val="18"/>
                <w:szCs w:val="18"/>
              </w:rPr>
            </w:pPr>
            <w:ins w:id="944"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7BF29D87" w14:textId="77777777" w:rsidR="008F2DEE" w:rsidRPr="008F2DEE" w:rsidRDefault="008F2DEE" w:rsidP="008F2DEE">
            <w:pPr>
              <w:widowControl/>
              <w:spacing w:after="0"/>
              <w:jc w:val="left"/>
              <w:rPr>
                <w:ins w:id="945" w:author="Sam Dent" w:date="2022-09-09T10:40:00Z"/>
                <w:rFonts w:cs="Calibri"/>
                <w:color w:val="000000"/>
                <w:sz w:val="18"/>
                <w:szCs w:val="18"/>
              </w:rPr>
            </w:pPr>
            <w:ins w:id="946" w:author="Sam Dent" w:date="2022-09-09T10:40:00Z">
              <w:r w:rsidRPr="008F2DEE">
                <w:rPr>
                  <w:rFonts w:cs="Calibri"/>
                  <w:color w:val="000000"/>
                  <w:sz w:val="18"/>
                  <w:szCs w:val="18"/>
                </w:rPr>
                <w:t>Clarifications and adjustments to assumed default parameters for low pressure systems</w:t>
              </w:r>
            </w:ins>
          </w:p>
        </w:tc>
        <w:tc>
          <w:tcPr>
            <w:tcW w:w="1034" w:type="dxa"/>
            <w:tcBorders>
              <w:top w:val="nil"/>
              <w:left w:val="nil"/>
              <w:bottom w:val="single" w:sz="4" w:space="0" w:color="auto"/>
              <w:right w:val="single" w:sz="4" w:space="0" w:color="auto"/>
            </w:tcBorders>
            <w:shd w:val="clear" w:color="auto" w:fill="auto"/>
            <w:vAlign w:val="center"/>
            <w:hideMark/>
          </w:tcPr>
          <w:p w14:paraId="25923809" w14:textId="77777777" w:rsidR="008F2DEE" w:rsidRPr="008F2DEE" w:rsidRDefault="008F2DEE" w:rsidP="008F2DEE">
            <w:pPr>
              <w:widowControl/>
              <w:spacing w:after="0"/>
              <w:jc w:val="center"/>
              <w:rPr>
                <w:ins w:id="947" w:author="Sam Dent" w:date="2022-09-09T10:40:00Z"/>
                <w:rFonts w:cs="Calibri"/>
                <w:color w:val="000000"/>
                <w:sz w:val="18"/>
                <w:szCs w:val="18"/>
              </w:rPr>
            </w:pPr>
            <w:ins w:id="948" w:author="Sam Dent" w:date="2022-09-09T10:40:00Z">
              <w:r w:rsidRPr="008F2DEE">
                <w:rPr>
                  <w:rFonts w:cs="Calibri"/>
                  <w:color w:val="000000"/>
                  <w:sz w:val="18"/>
                  <w:szCs w:val="18"/>
                </w:rPr>
                <w:t>N/A</w:t>
              </w:r>
            </w:ins>
          </w:p>
        </w:tc>
      </w:tr>
      <w:tr w:rsidR="008F2DEE" w:rsidRPr="008F2DEE" w14:paraId="35CE1CF0" w14:textId="77777777" w:rsidTr="008D55F9">
        <w:trPr>
          <w:trHeight w:val="720"/>
          <w:ins w:id="949"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413A3929" w14:textId="77777777" w:rsidR="008F2DEE" w:rsidRPr="008F2DEE" w:rsidRDefault="008F2DEE" w:rsidP="008F2DEE">
            <w:pPr>
              <w:widowControl/>
              <w:spacing w:after="0"/>
              <w:jc w:val="left"/>
              <w:rPr>
                <w:ins w:id="950"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1AFB7ED" w14:textId="77777777" w:rsidR="008F2DEE" w:rsidRPr="008F2DEE" w:rsidRDefault="008F2DEE" w:rsidP="008F2DEE">
            <w:pPr>
              <w:widowControl/>
              <w:spacing w:after="0"/>
              <w:jc w:val="left"/>
              <w:rPr>
                <w:ins w:id="951"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D2FFDB9" w14:textId="77777777" w:rsidR="008F2DEE" w:rsidRPr="008F2DEE" w:rsidRDefault="008F2DEE" w:rsidP="008F2DEE">
            <w:pPr>
              <w:widowControl/>
              <w:spacing w:after="0"/>
              <w:jc w:val="left"/>
              <w:rPr>
                <w:ins w:id="952" w:author="Sam Dent" w:date="2022-09-09T10:40:00Z"/>
                <w:rFonts w:cs="Calibri"/>
                <w:color w:val="000000"/>
                <w:sz w:val="18"/>
                <w:szCs w:val="18"/>
              </w:rPr>
            </w:pPr>
            <w:ins w:id="953" w:author="Sam Dent" w:date="2022-09-09T10:40:00Z">
              <w:r w:rsidRPr="008F2DEE">
                <w:rPr>
                  <w:rFonts w:cs="Calibri"/>
                  <w:color w:val="000000"/>
                  <w:sz w:val="18"/>
                  <w:szCs w:val="18"/>
                </w:rPr>
                <w:t>4.4.17 Variable Speed Drives for HVAC Pumps and Cooling Tower Fans</w:t>
              </w:r>
            </w:ins>
          </w:p>
        </w:tc>
        <w:tc>
          <w:tcPr>
            <w:tcW w:w="2482" w:type="dxa"/>
            <w:tcBorders>
              <w:top w:val="nil"/>
              <w:left w:val="nil"/>
              <w:bottom w:val="single" w:sz="4" w:space="0" w:color="auto"/>
              <w:right w:val="single" w:sz="4" w:space="0" w:color="auto"/>
            </w:tcBorders>
            <w:shd w:val="clear" w:color="auto" w:fill="auto"/>
            <w:noWrap/>
            <w:vAlign w:val="center"/>
            <w:hideMark/>
          </w:tcPr>
          <w:p w14:paraId="3525A183" w14:textId="77777777" w:rsidR="008F2DEE" w:rsidRPr="008F2DEE" w:rsidRDefault="008F2DEE" w:rsidP="008F2DEE">
            <w:pPr>
              <w:widowControl/>
              <w:spacing w:after="0"/>
              <w:jc w:val="left"/>
              <w:rPr>
                <w:ins w:id="954" w:author="Sam Dent" w:date="2022-09-09T10:40:00Z"/>
                <w:rFonts w:cs="Calibri"/>
                <w:color w:val="000000"/>
                <w:sz w:val="18"/>
                <w:szCs w:val="18"/>
              </w:rPr>
            </w:pPr>
            <w:ins w:id="955" w:author="Sam Dent" w:date="2022-09-09T10:40:00Z">
              <w:r w:rsidRPr="008F2DEE">
                <w:rPr>
                  <w:rFonts w:cs="Calibri"/>
                  <w:color w:val="000000"/>
                  <w:sz w:val="18"/>
                  <w:szCs w:val="18"/>
                </w:rPr>
                <w:t>CI-HVC-VSDHP-V09-230101</w:t>
              </w:r>
            </w:ins>
          </w:p>
        </w:tc>
        <w:tc>
          <w:tcPr>
            <w:tcW w:w="930" w:type="dxa"/>
            <w:tcBorders>
              <w:top w:val="nil"/>
              <w:left w:val="nil"/>
              <w:bottom w:val="single" w:sz="4" w:space="0" w:color="auto"/>
              <w:right w:val="single" w:sz="4" w:space="0" w:color="auto"/>
            </w:tcBorders>
            <w:shd w:val="clear" w:color="auto" w:fill="auto"/>
            <w:vAlign w:val="center"/>
            <w:hideMark/>
          </w:tcPr>
          <w:p w14:paraId="7FB1E971" w14:textId="77777777" w:rsidR="008F2DEE" w:rsidRPr="008F2DEE" w:rsidRDefault="008F2DEE" w:rsidP="008F2DEE">
            <w:pPr>
              <w:widowControl/>
              <w:spacing w:after="0"/>
              <w:jc w:val="center"/>
              <w:rPr>
                <w:ins w:id="956" w:author="Sam Dent" w:date="2022-09-09T10:40:00Z"/>
                <w:rFonts w:cs="Calibri"/>
                <w:color w:val="000000"/>
                <w:sz w:val="18"/>
                <w:szCs w:val="18"/>
              </w:rPr>
            </w:pPr>
            <w:ins w:id="957"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67557F7F" w14:textId="77777777" w:rsidR="008F2DEE" w:rsidRPr="008F2DEE" w:rsidRDefault="008F2DEE" w:rsidP="008F2DEE">
            <w:pPr>
              <w:widowControl/>
              <w:spacing w:after="0"/>
              <w:jc w:val="left"/>
              <w:rPr>
                <w:ins w:id="958" w:author="Sam Dent" w:date="2022-09-09T10:40:00Z"/>
                <w:rFonts w:cs="Calibri"/>
                <w:color w:val="000000"/>
                <w:sz w:val="18"/>
                <w:szCs w:val="18"/>
              </w:rPr>
            </w:pPr>
            <w:ins w:id="959" w:author="Sam Dent" w:date="2022-09-09T10:40:00Z">
              <w:r w:rsidRPr="008F2DEE">
                <w:rPr>
                  <w:rFonts w:cs="Calibri"/>
                  <w:color w:val="000000"/>
                  <w:sz w:val="18"/>
                  <w:szCs w:val="18"/>
                </w:rPr>
                <w:t>Addition of IECC 2021 baseline.</w:t>
              </w:r>
              <w:r w:rsidRPr="008F2DEE">
                <w:rPr>
                  <w:rFonts w:cs="Calibri"/>
                  <w:color w:val="000000"/>
                  <w:sz w:val="18"/>
                  <w:szCs w:val="18"/>
                </w:rPr>
                <w:br/>
                <w:t>Update to measure costs.</w:t>
              </w:r>
            </w:ins>
          </w:p>
        </w:tc>
        <w:tc>
          <w:tcPr>
            <w:tcW w:w="1034" w:type="dxa"/>
            <w:tcBorders>
              <w:top w:val="nil"/>
              <w:left w:val="nil"/>
              <w:bottom w:val="single" w:sz="4" w:space="0" w:color="auto"/>
              <w:right w:val="single" w:sz="4" w:space="0" w:color="auto"/>
            </w:tcBorders>
            <w:shd w:val="clear" w:color="auto" w:fill="auto"/>
            <w:vAlign w:val="center"/>
            <w:hideMark/>
          </w:tcPr>
          <w:p w14:paraId="56091742" w14:textId="77777777" w:rsidR="008F2DEE" w:rsidRPr="008F2DEE" w:rsidRDefault="008F2DEE" w:rsidP="008F2DEE">
            <w:pPr>
              <w:widowControl/>
              <w:spacing w:after="0"/>
              <w:jc w:val="center"/>
              <w:rPr>
                <w:ins w:id="960" w:author="Sam Dent" w:date="2022-09-09T10:40:00Z"/>
                <w:rFonts w:cs="Calibri"/>
                <w:color w:val="000000"/>
                <w:sz w:val="18"/>
                <w:szCs w:val="18"/>
              </w:rPr>
            </w:pPr>
            <w:ins w:id="961" w:author="Sam Dent" w:date="2022-09-09T10:40:00Z">
              <w:r w:rsidRPr="008F2DEE">
                <w:rPr>
                  <w:rFonts w:cs="Calibri"/>
                  <w:color w:val="000000"/>
                  <w:sz w:val="18"/>
                  <w:szCs w:val="18"/>
                </w:rPr>
                <w:t>N/A</w:t>
              </w:r>
            </w:ins>
          </w:p>
        </w:tc>
      </w:tr>
      <w:tr w:rsidR="008F2DEE" w:rsidRPr="008F2DEE" w14:paraId="56F024ED" w14:textId="77777777" w:rsidTr="008D55F9">
        <w:trPr>
          <w:trHeight w:val="720"/>
          <w:ins w:id="962"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3F38F47C" w14:textId="77777777" w:rsidR="008F2DEE" w:rsidRPr="008F2DEE" w:rsidRDefault="008F2DEE" w:rsidP="008F2DEE">
            <w:pPr>
              <w:widowControl/>
              <w:spacing w:after="0"/>
              <w:jc w:val="left"/>
              <w:rPr>
                <w:ins w:id="963"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70815F6" w14:textId="77777777" w:rsidR="008F2DEE" w:rsidRPr="008F2DEE" w:rsidRDefault="008F2DEE" w:rsidP="008F2DEE">
            <w:pPr>
              <w:widowControl/>
              <w:spacing w:after="0"/>
              <w:jc w:val="left"/>
              <w:rPr>
                <w:ins w:id="964"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C3F3AD5" w14:textId="77777777" w:rsidR="008F2DEE" w:rsidRPr="008F2DEE" w:rsidRDefault="008F2DEE" w:rsidP="008F2DEE">
            <w:pPr>
              <w:widowControl/>
              <w:spacing w:after="0"/>
              <w:jc w:val="left"/>
              <w:rPr>
                <w:ins w:id="965" w:author="Sam Dent" w:date="2022-09-09T10:40:00Z"/>
                <w:rFonts w:cs="Calibri"/>
                <w:color w:val="000000"/>
                <w:sz w:val="18"/>
                <w:szCs w:val="18"/>
              </w:rPr>
            </w:pPr>
            <w:ins w:id="966" w:author="Sam Dent" w:date="2022-09-09T10:40:00Z">
              <w:r w:rsidRPr="008F2DEE">
                <w:rPr>
                  <w:rFonts w:cs="Calibri"/>
                  <w:color w:val="000000"/>
                  <w:sz w:val="18"/>
                  <w:szCs w:val="18"/>
                </w:rPr>
                <w:t>4.4.20 High Turndown Burner for Space Heating Boilers</w:t>
              </w:r>
            </w:ins>
          </w:p>
        </w:tc>
        <w:tc>
          <w:tcPr>
            <w:tcW w:w="2482" w:type="dxa"/>
            <w:tcBorders>
              <w:top w:val="nil"/>
              <w:left w:val="nil"/>
              <w:bottom w:val="single" w:sz="4" w:space="0" w:color="auto"/>
              <w:right w:val="single" w:sz="4" w:space="0" w:color="auto"/>
            </w:tcBorders>
            <w:shd w:val="clear" w:color="auto" w:fill="auto"/>
            <w:noWrap/>
            <w:vAlign w:val="center"/>
            <w:hideMark/>
          </w:tcPr>
          <w:p w14:paraId="00C0EDA0" w14:textId="77777777" w:rsidR="008F2DEE" w:rsidRPr="008F2DEE" w:rsidRDefault="008F2DEE" w:rsidP="008F2DEE">
            <w:pPr>
              <w:widowControl/>
              <w:spacing w:after="0"/>
              <w:jc w:val="left"/>
              <w:rPr>
                <w:ins w:id="967" w:author="Sam Dent" w:date="2022-09-09T10:40:00Z"/>
                <w:rFonts w:cs="Calibri"/>
                <w:color w:val="000000"/>
                <w:sz w:val="18"/>
                <w:szCs w:val="18"/>
              </w:rPr>
            </w:pPr>
            <w:ins w:id="968" w:author="Sam Dent" w:date="2022-09-09T10:40:00Z">
              <w:r w:rsidRPr="008F2DEE">
                <w:rPr>
                  <w:rFonts w:cs="Calibri"/>
                  <w:color w:val="000000"/>
                  <w:sz w:val="18"/>
                  <w:szCs w:val="18"/>
                </w:rPr>
                <w:t>CI-HVAC-HTBC-V06-230101</w:t>
              </w:r>
            </w:ins>
          </w:p>
        </w:tc>
        <w:tc>
          <w:tcPr>
            <w:tcW w:w="930" w:type="dxa"/>
            <w:tcBorders>
              <w:top w:val="nil"/>
              <w:left w:val="nil"/>
              <w:bottom w:val="single" w:sz="4" w:space="0" w:color="auto"/>
              <w:right w:val="single" w:sz="4" w:space="0" w:color="auto"/>
            </w:tcBorders>
            <w:shd w:val="clear" w:color="auto" w:fill="auto"/>
            <w:vAlign w:val="center"/>
            <w:hideMark/>
          </w:tcPr>
          <w:p w14:paraId="0468CA5A" w14:textId="77777777" w:rsidR="008F2DEE" w:rsidRPr="008F2DEE" w:rsidRDefault="008F2DEE" w:rsidP="008F2DEE">
            <w:pPr>
              <w:widowControl/>
              <w:spacing w:after="0"/>
              <w:jc w:val="center"/>
              <w:rPr>
                <w:ins w:id="969" w:author="Sam Dent" w:date="2022-09-09T10:40:00Z"/>
                <w:rFonts w:cs="Calibri"/>
                <w:color w:val="000000"/>
                <w:sz w:val="18"/>
                <w:szCs w:val="18"/>
              </w:rPr>
            </w:pPr>
            <w:ins w:id="970"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43278D27" w14:textId="77777777" w:rsidR="008F2DEE" w:rsidRPr="008F2DEE" w:rsidRDefault="008F2DEE" w:rsidP="008F2DEE">
            <w:pPr>
              <w:widowControl/>
              <w:spacing w:after="0"/>
              <w:jc w:val="left"/>
              <w:rPr>
                <w:ins w:id="971" w:author="Sam Dent" w:date="2022-09-09T10:40:00Z"/>
                <w:rFonts w:cs="Calibri"/>
                <w:color w:val="000000"/>
                <w:sz w:val="18"/>
                <w:szCs w:val="18"/>
              </w:rPr>
            </w:pPr>
            <w:ins w:id="972" w:author="Sam Dent" w:date="2022-09-09T10:40:00Z">
              <w:r w:rsidRPr="008F2DEE">
                <w:rPr>
                  <w:rFonts w:cs="Calibri"/>
                  <w:color w:val="000000"/>
                  <w:sz w:val="18"/>
                  <w:szCs w:val="18"/>
                </w:rPr>
                <w:t>Addition of IECC 2021 baseline.</w:t>
              </w:r>
            </w:ins>
          </w:p>
        </w:tc>
        <w:tc>
          <w:tcPr>
            <w:tcW w:w="1034" w:type="dxa"/>
            <w:tcBorders>
              <w:top w:val="nil"/>
              <w:left w:val="nil"/>
              <w:bottom w:val="single" w:sz="4" w:space="0" w:color="auto"/>
              <w:right w:val="single" w:sz="4" w:space="0" w:color="auto"/>
            </w:tcBorders>
            <w:shd w:val="clear" w:color="auto" w:fill="auto"/>
            <w:vAlign w:val="center"/>
            <w:hideMark/>
          </w:tcPr>
          <w:p w14:paraId="5F5EE7D1" w14:textId="77777777" w:rsidR="008F2DEE" w:rsidRPr="008F2DEE" w:rsidRDefault="008F2DEE" w:rsidP="008F2DEE">
            <w:pPr>
              <w:widowControl/>
              <w:spacing w:after="0"/>
              <w:jc w:val="center"/>
              <w:rPr>
                <w:ins w:id="973" w:author="Sam Dent" w:date="2022-09-09T10:40:00Z"/>
                <w:rFonts w:cs="Calibri"/>
                <w:color w:val="000000"/>
                <w:sz w:val="18"/>
                <w:szCs w:val="18"/>
              </w:rPr>
            </w:pPr>
            <w:ins w:id="974" w:author="Sam Dent" w:date="2022-09-09T10:40:00Z">
              <w:r w:rsidRPr="008F2DEE">
                <w:rPr>
                  <w:rFonts w:cs="Calibri"/>
                  <w:color w:val="000000"/>
                  <w:sz w:val="18"/>
                  <w:szCs w:val="18"/>
                </w:rPr>
                <w:t>N/A</w:t>
              </w:r>
            </w:ins>
          </w:p>
        </w:tc>
      </w:tr>
      <w:tr w:rsidR="008F2DEE" w:rsidRPr="008F2DEE" w14:paraId="50F81D7B" w14:textId="77777777" w:rsidTr="008D55F9">
        <w:trPr>
          <w:trHeight w:val="720"/>
          <w:ins w:id="975"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55C5766E" w14:textId="77777777" w:rsidR="008F2DEE" w:rsidRPr="008F2DEE" w:rsidRDefault="008F2DEE" w:rsidP="008F2DEE">
            <w:pPr>
              <w:widowControl/>
              <w:spacing w:after="0"/>
              <w:jc w:val="left"/>
              <w:rPr>
                <w:ins w:id="976"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35D4E1A" w14:textId="77777777" w:rsidR="008F2DEE" w:rsidRPr="008F2DEE" w:rsidRDefault="008F2DEE" w:rsidP="008F2DEE">
            <w:pPr>
              <w:widowControl/>
              <w:spacing w:after="0"/>
              <w:jc w:val="left"/>
              <w:rPr>
                <w:ins w:id="977"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D8A03BF" w14:textId="77777777" w:rsidR="008F2DEE" w:rsidRPr="008F2DEE" w:rsidRDefault="008F2DEE" w:rsidP="008F2DEE">
            <w:pPr>
              <w:widowControl/>
              <w:spacing w:after="0"/>
              <w:jc w:val="left"/>
              <w:rPr>
                <w:ins w:id="978" w:author="Sam Dent" w:date="2022-09-09T10:40:00Z"/>
                <w:rFonts w:cs="Calibri"/>
                <w:color w:val="000000"/>
                <w:sz w:val="18"/>
                <w:szCs w:val="18"/>
              </w:rPr>
            </w:pPr>
            <w:ins w:id="979" w:author="Sam Dent" w:date="2022-09-09T10:40:00Z">
              <w:r w:rsidRPr="008F2DEE">
                <w:rPr>
                  <w:rFonts w:cs="Calibri"/>
                  <w:color w:val="000000"/>
                  <w:sz w:val="18"/>
                  <w:szCs w:val="18"/>
                </w:rPr>
                <w:t>4.4.26 Variable Speed Drives for HVAC Supply and Return Fans</w:t>
              </w:r>
            </w:ins>
          </w:p>
        </w:tc>
        <w:tc>
          <w:tcPr>
            <w:tcW w:w="2482" w:type="dxa"/>
            <w:tcBorders>
              <w:top w:val="nil"/>
              <w:left w:val="nil"/>
              <w:bottom w:val="single" w:sz="4" w:space="0" w:color="auto"/>
              <w:right w:val="single" w:sz="4" w:space="0" w:color="auto"/>
            </w:tcBorders>
            <w:shd w:val="clear" w:color="auto" w:fill="auto"/>
            <w:noWrap/>
            <w:vAlign w:val="center"/>
            <w:hideMark/>
          </w:tcPr>
          <w:p w14:paraId="32BEC174" w14:textId="77777777" w:rsidR="008F2DEE" w:rsidRPr="008F2DEE" w:rsidRDefault="008F2DEE" w:rsidP="008F2DEE">
            <w:pPr>
              <w:widowControl/>
              <w:spacing w:after="0"/>
              <w:jc w:val="left"/>
              <w:rPr>
                <w:ins w:id="980" w:author="Sam Dent" w:date="2022-09-09T10:40:00Z"/>
                <w:rFonts w:cs="Calibri"/>
                <w:color w:val="000000"/>
                <w:sz w:val="18"/>
                <w:szCs w:val="18"/>
              </w:rPr>
            </w:pPr>
            <w:ins w:id="981" w:author="Sam Dent" w:date="2022-09-09T10:40:00Z">
              <w:r w:rsidRPr="008F2DEE">
                <w:rPr>
                  <w:rFonts w:cs="Calibri"/>
                  <w:color w:val="000000"/>
                  <w:sz w:val="18"/>
                  <w:szCs w:val="18"/>
                </w:rPr>
                <w:t>CI-HVC-VSDF-V08-230101</w:t>
              </w:r>
            </w:ins>
          </w:p>
        </w:tc>
        <w:tc>
          <w:tcPr>
            <w:tcW w:w="930" w:type="dxa"/>
            <w:tcBorders>
              <w:top w:val="nil"/>
              <w:left w:val="nil"/>
              <w:bottom w:val="single" w:sz="4" w:space="0" w:color="auto"/>
              <w:right w:val="single" w:sz="4" w:space="0" w:color="auto"/>
            </w:tcBorders>
            <w:shd w:val="clear" w:color="auto" w:fill="auto"/>
            <w:vAlign w:val="center"/>
            <w:hideMark/>
          </w:tcPr>
          <w:p w14:paraId="5B105DC6" w14:textId="77777777" w:rsidR="008F2DEE" w:rsidRPr="008F2DEE" w:rsidRDefault="008F2DEE" w:rsidP="008F2DEE">
            <w:pPr>
              <w:widowControl/>
              <w:spacing w:after="0"/>
              <w:jc w:val="center"/>
              <w:rPr>
                <w:ins w:id="982" w:author="Sam Dent" w:date="2022-09-09T10:40:00Z"/>
                <w:rFonts w:cs="Calibri"/>
                <w:color w:val="000000"/>
                <w:sz w:val="18"/>
                <w:szCs w:val="18"/>
              </w:rPr>
            </w:pPr>
            <w:ins w:id="983"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1DEA5E95" w14:textId="77777777" w:rsidR="008F2DEE" w:rsidRPr="008F2DEE" w:rsidRDefault="008F2DEE" w:rsidP="008F2DEE">
            <w:pPr>
              <w:widowControl/>
              <w:spacing w:after="0"/>
              <w:jc w:val="left"/>
              <w:rPr>
                <w:ins w:id="984" w:author="Sam Dent" w:date="2022-09-09T10:40:00Z"/>
                <w:rFonts w:cs="Calibri"/>
                <w:color w:val="000000"/>
                <w:sz w:val="18"/>
                <w:szCs w:val="18"/>
              </w:rPr>
            </w:pPr>
            <w:ins w:id="985" w:author="Sam Dent" w:date="2022-09-09T10:40:00Z">
              <w:r w:rsidRPr="008F2DEE">
                <w:rPr>
                  <w:rFonts w:cs="Calibri"/>
                  <w:color w:val="000000"/>
                  <w:sz w:val="18"/>
                  <w:szCs w:val="18"/>
                </w:rPr>
                <w:t>Addition of IECC 2021 baseline.</w:t>
              </w:r>
            </w:ins>
          </w:p>
        </w:tc>
        <w:tc>
          <w:tcPr>
            <w:tcW w:w="1034" w:type="dxa"/>
            <w:tcBorders>
              <w:top w:val="nil"/>
              <w:left w:val="nil"/>
              <w:bottom w:val="single" w:sz="4" w:space="0" w:color="auto"/>
              <w:right w:val="single" w:sz="4" w:space="0" w:color="auto"/>
            </w:tcBorders>
            <w:shd w:val="clear" w:color="auto" w:fill="auto"/>
            <w:vAlign w:val="center"/>
            <w:hideMark/>
          </w:tcPr>
          <w:p w14:paraId="433B31F3" w14:textId="77777777" w:rsidR="008F2DEE" w:rsidRPr="008F2DEE" w:rsidRDefault="008F2DEE" w:rsidP="008F2DEE">
            <w:pPr>
              <w:widowControl/>
              <w:spacing w:after="0"/>
              <w:jc w:val="center"/>
              <w:rPr>
                <w:ins w:id="986" w:author="Sam Dent" w:date="2022-09-09T10:40:00Z"/>
                <w:rFonts w:cs="Calibri"/>
                <w:color w:val="000000"/>
                <w:sz w:val="18"/>
                <w:szCs w:val="18"/>
              </w:rPr>
            </w:pPr>
            <w:ins w:id="987" w:author="Sam Dent" w:date="2022-09-09T10:40:00Z">
              <w:r w:rsidRPr="008F2DEE">
                <w:rPr>
                  <w:rFonts w:cs="Calibri"/>
                  <w:color w:val="000000"/>
                  <w:sz w:val="18"/>
                  <w:szCs w:val="18"/>
                </w:rPr>
                <w:t>N/A</w:t>
              </w:r>
            </w:ins>
          </w:p>
        </w:tc>
      </w:tr>
      <w:tr w:rsidR="008F2DEE" w:rsidRPr="008F2DEE" w14:paraId="786DCC4D" w14:textId="77777777" w:rsidTr="008D55F9">
        <w:trPr>
          <w:trHeight w:val="480"/>
          <w:ins w:id="988"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598FC83B" w14:textId="77777777" w:rsidR="008F2DEE" w:rsidRPr="008F2DEE" w:rsidRDefault="008F2DEE" w:rsidP="008F2DEE">
            <w:pPr>
              <w:widowControl/>
              <w:spacing w:after="0"/>
              <w:jc w:val="left"/>
              <w:rPr>
                <w:ins w:id="989"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C016362" w14:textId="77777777" w:rsidR="008F2DEE" w:rsidRPr="008F2DEE" w:rsidRDefault="008F2DEE" w:rsidP="008F2DEE">
            <w:pPr>
              <w:widowControl/>
              <w:spacing w:after="0"/>
              <w:jc w:val="left"/>
              <w:rPr>
                <w:ins w:id="990"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C4EB2A4" w14:textId="77777777" w:rsidR="008F2DEE" w:rsidRPr="008F2DEE" w:rsidRDefault="008F2DEE" w:rsidP="008F2DEE">
            <w:pPr>
              <w:widowControl/>
              <w:spacing w:after="0"/>
              <w:jc w:val="left"/>
              <w:rPr>
                <w:ins w:id="991" w:author="Sam Dent" w:date="2022-09-09T10:40:00Z"/>
                <w:rFonts w:cs="Calibri"/>
                <w:color w:val="000000"/>
                <w:sz w:val="18"/>
                <w:szCs w:val="18"/>
              </w:rPr>
            </w:pPr>
            <w:ins w:id="992" w:author="Sam Dent" w:date="2022-09-09T10:40:00Z">
              <w:r w:rsidRPr="008F2DEE">
                <w:rPr>
                  <w:rFonts w:cs="Calibri"/>
                  <w:color w:val="000000"/>
                  <w:sz w:val="18"/>
                  <w:szCs w:val="18"/>
                </w:rPr>
                <w:t>4.4.27 Energy Recovery Ventilator</w:t>
              </w:r>
            </w:ins>
          </w:p>
        </w:tc>
        <w:tc>
          <w:tcPr>
            <w:tcW w:w="2482" w:type="dxa"/>
            <w:tcBorders>
              <w:top w:val="nil"/>
              <w:left w:val="nil"/>
              <w:bottom w:val="single" w:sz="4" w:space="0" w:color="auto"/>
              <w:right w:val="single" w:sz="4" w:space="0" w:color="auto"/>
            </w:tcBorders>
            <w:shd w:val="clear" w:color="auto" w:fill="auto"/>
            <w:noWrap/>
            <w:vAlign w:val="center"/>
            <w:hideMark/>
          </w:tcPr>
          <w:p w14:paraId="52282A26" w14:textId="77777777" w:rsidR="008F2DEE" w:rsidRPr="008F2DEE" w:rsidRDefault="008F2DEE" w:rsidP="008F2DEE">
            <w:pPr>
              <w:widowControl/>
              <w:spacing w:after="0"/>
              <w:jc w:val="left"/>
              <w:rPr>
                <w:ins w:id="993" w:author="Sam Dent" w:date="2022-09-09T10:40:00Z"/>
                <w:rFonts w:cs="Calibri"/>
                <w:color w:val="000000"/>
                <w:sz w:val="18"/>
                <w:szCs w:val="18"/>
              </w:rPr>
            </w:pPr>
            <w:ins w:id="994" w:author="Sam Dent" w:date="2022-09-09T10:40:00Z">
              <w:r w:rsidRPr="008F2DEE">
                <w:rPr>
                  <w:rFonts w:cs="Calibri"/>
                  <w:color w:val="000000"/>
                  <w:sz w:val="18"/>
                  <w:szCs w:val="18"/>
                </w:rPr>
                <w:t>CI-HVC-ERVE-V05-230101</w:t>
              </w:r>
            </w:ins>
          </w:p>
        </w:tc>
        <w:tc>
          <w:tcPr>
            <w:tcW w:w="930" w:type="dxa"/>
            <w:tcBorders>
              <w:top w:val="nil"/>
              <w:left w:val="nil"/>
              <w:bottom w:val="single" w:sz="4" w:space="0" w:color="auto"/>
              <w:right w:val="single" w:sz="4" w:space="0" w:color="auto"/>
            </w:tcBorders>
            <w:shd w:val="clear" w:color="auto" w:fill="auto"/>
            <w:vAlign w:val="center"/>
            <w:hideMark/>
          </w:tcPr>
          <w:p w14:paraId="69E5D536" w14:textId="77777777" w:rsidR="008F2DEE" w:rsidRPr="008F2DEE" w:rsidRDefault="008F2DEE" w:rsidP="008F2DEE">
            <w:pPr>
              <w:widowControl/>
              <w:spacing w:after="0"/>
              <w:jc w:val="center"/>
              <w:rPr>
                <w:ins w:id="995" w:author="Sam Dent" w:date="2022-09-09T10:40:00Z"/>
                <w:rFonts w:cs="Calibri"/>
                <w:color w:val="000000"/>
                <w:sz w:val="18"/>
                <w:szCs w:val="18"/>
              </w:rPr>
            </w:pPr>
            <w:ins w:id="996"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3131578D" w14:textId="77777777" w:rsidR="008F2DEE" w:rsidRPr="008F2DEE" w:rsidRDefault="008F2DEE" w:rsidP="008F2DEE">
            <w:pPr>
              <w:widowControl/>
              <w:spacing w:after="0"/>
              <w:jc w:val="left"/>
              <w:rPr>
                <w:ins w:id="997" w:author="Sam Dent" w:date="2022-09-09T10:40:00Z"/>
                <w:rFonts w:cs="Calibri"/>
                <w:color w:val="000000"/>
                <w:sz w:val="18"/>
                <w:szCs w:val="18"/>
              </w:rPr>
            </w:pPr>
            <w:ins w:id="998" w:author="Sam Dent" w:date="2022-09-09T10:40:00Z">
              <w:r w:rsidRPr="008F2DEE">
                <w:rPr>
                  <w:rFonts w:cs="Calibri"/>
                  <w:color w:val="000000"/>
                  <w:sz w:val="18"/>
                  <w:szCs w:val="18"/>
                </w:rPr>
                <w:t>Addition of IECC 2021 baseline.</w:t>
              </w:r>
            </w:ins>
          </w:p>
        </w:tc>
        <w:tc>
          <w:tcPr>
            <w:tcW w:w="1034" w:type="dxa"/>
            <w:tcBorders>
              <w:top w:val="nil"/>
              <w:left w:val="nil"/>
              <w:bottom w:val="single" w:sz="4" w:space="0" w:color="auto"/>
              <w:right w:val="single" w:sz="4" w:space="0" w:color="auto"/>
            </w:tcBorders>
            <w:shd w:val="clear" w:color="auto" w:fill="auto"/>
            <w:vAlign w:val="center"/>
            <w:hideMark/>
          </w:tcPr>
          <w:p w14:paraId="4CF89B62" w14:textId="77777777" w:rsidR="008F2DEE" w:rsidRPr="008F2DEE" w:rsidRDefault="008F2DEE" w:rsidP="008F2DEE">
            <w:pPr>
              <w:widowControl/>
              <w:spacing w:after="0"/>
              <w:jc w:val="center"/>
              <w:rPr>
                <w:ins w:id="999" w:author="Sam Dent" w:date="2022-09-09T10:40:00Z"/>
                <w:rFonts w:cs="Calibri"/>
                <w:color w:val="000000"/>
                <w:sz w:val="18"/>
                <w:szCs w:val="18"/>
              </w:rPr>
            </w:pPr>
            <w:ins w:id="1000" w:author="Sam Dent" w:date="2022-09-09T10:40:00Z">
              <w:r w:rsidRPr="008F2DEE">
                <w:rPr>
                  <w:rFonts w:cs="Calibri"/>
                  <w:color w:val="000000"/>
                  <w:sz w:val="18"/>
                  <w:szCs w:val="18"/>
                </w:rPr>
                <w:t>N/A</w:t>
              </w:r>
            </w:ins>
          </w:p>
        </w:tc>
      </w:tr>
      <w:tr w:rsidR="008F2DEE" w:rsidRPr="008F2DEE" w14:paraId="5D3EE73E" w14:textId="77777777" w:rsidTr="008D55F9">
        <w:trPr>
          <w:trHeight w:val="720"/>
          <w:ins w:id="1001"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27438DAD" w14:textId="77777777" w:rsidR="008F2DEE" w:rsidRPr="008F2DEE" w:rsidRDefault="008F2DEE" w:rsidP="008F2DEE">
            <w:pPr>
              <w:widowControl/>
              <w:spacing w:after="0"/>
              <w:jc w:val="left"/>
              <w:rPr>
                <w:ins w:id="1002"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59EE84F" w14:textId="77777777" w:rsidR="008F2DEE" w:rsidRPr="008F2DEE" w:rsidRDefault="008F2DEE" w:rsidP="008F2DEE">
            <w:pPr>
              <w:widowControl/>
              <w:spacing w:after="0"/>
              <w:jc w:val="left"/>
              <w:rPr>
                <w:ins w:id="1003"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C42FCF6" w14:textId="77777777" w:rsidR="008F2DEE" w:rsidRPr="008F2DEE" w:rsidRDefault="008F2DEE" w:rsidP="008F2DEE">
            <w:pPr>
              <w:widowControl/>
              <w:spacing w:after="0"/>
              <w:jc w:val="left"/>
              <w:rPr>
                <w:ins w:id="1004" w:author="Sam Dent" w:date="2022-09-09T10:40:00Z"/>
                <w:rFonts w:cs="Calibri"/>
                <w:color w:val="000000"/>
                <w:sz w:val="18"/>
                <w:szCs w:val="18"/>
              </w:rPr>
            </w:pPr>
            <w:ins w:id="1005" w:author="Sam Dent" w:date="2022-09-09T10:40:00Z">
              <w:r w:rsidRPr="008F2DEE">
                <w:rPr>
                  <w:rFonts w:cs="Calibri"/>
                  <w:color w:val="000000"/>
                  <w:sz w:val="18"/>
                  <w:szCs w:val="18"/>
                </w:rPr>
                <w:t>4.4.31 Small Business Furnace and Rooftop Unit Tune-Up</w:t>
              </w:r>
            </w:ins>
          </w:p>
        </w:tc>
        <w:tc>
          <w:tcPr>
            <w:tcW w:w="2482" w:type="dxa"/>
            <w:tcBorders>
              <w:top w:val="nil"/>
              <w:left w:val="nil"/>
              <w:bottom w:val="single" w:sz="4" w:space="0" w:color="auto"/>
              <w:right w:val="single" w:sz="4" w:space="0" w:color="auto"/>
            </w:tcBorders>
            <w:shd w:val="clear" w:color="auto" w:fill="auto"/>
            <w:noWrap/>
            <w:vAlign w:val="center"/>
            <w:hideMark/>
          </w:tcPr>
          <w:p w14:paraId="50EF302C" w14:textId="77777777" w:rsidR="008F2DEE" w:rsidRPr="008F2DEE" w:rsidRDefault="008F2DEE" w:rsidP="008F2DEE">
            <w:pPr>
              <w:widowControl/>
              <w:spacing w:after="0"/>
              <w:jc w:val="left"/>
              <w:rPr>
                <w:ins w:id="1006" w:author="Sam Dent" w:date="2022-09-09T10:40:00Z"/>
                <w:rFonts w:cs="Calibri"/>
                <w:color w:val="000000"/>
                <w:sz w:val="18"/>
                <w:szCs w:val="18"/>
              </w:rPr>
            </w:pPr>
            <w:ins w:id="1007" w:author="Sam Dent" w:date="2022-09-09T10:40:00Z">
              <w:r w:rsidRPr="008F2DEE">
                <w:rPr>
                  <w:rFonts w:cs="Calibri"/>
                  <w:color w:val="000000"/>
                  <w:sz w:val="18"/>
                  <w:szCs w:val="18"/>
                </w:rPr>
                <w:t>CI-HVC-FTUN-V05-230101</w:t>
              </w:r>
            </w:ins>
          </w:p>
        </w:tc>
        <w:tc>
          <w:tcPr>
            <w:tcW w:w="930" w:type="dxa"/>
            <w:tcBorders>
              <w:top w:val="nil"/>
              <w:left w:val="nil"/>
              <w:bottom w:val="single" w:sz="4" w:space="0" w:color="auto"/>
              <w:right w:val="single" w:sz="4" w:space="0" w:color="auto"/>
            </w:tcBorders>
            <w:shd w:val="clear" w:color="auto" w:fill="auto"/>
            <w:vAlign w:val="center"/>
            <w:hideMark/>
          </w:tcPr>
          <w:p w14:paraId="0317FAC7" w14:textId="77777777" w:rsidR="008F2DEE" w:rsidRPr="008F2DEE" w:rsidRDefault="008F2DEE" w:rsidP="008F2DEE">
            <w:pPr>
              <w:widowControl/>
              <w:spacing w:after="0"/>
              <w:jc w:val="center"/>
              <w:rPr>
                <w:ins w:id="1008" w:author="Sam Dent" w:date="2022-09-09T10:40:00Z"/>
                <w:rFonts w:cs="Calibri"/>
                <w:color w:val="000000"/>
                <w:sz w:val="18"/>
                <w:szCs w:val="18"/>
              </w:rPr>
            </w:pPr>
            <w:ins w:id="1009"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49FC6242" w14:textId="77777777" w:rsidR="008F2DEE" w:rsidRPr="008F2DEE" w:rsidRDefault="008F2DEE" w:rsidP="008F2DEE">
            <w:pPr>
              <w:widowControl/>
              <w:spacing w:after="0"/>
              <w:jc w:val="left"/>
              <w:rPr>
                <w:ins w:id="1010" w:author="Sam Dent" w:date="2022-09-09T10:40:00Z"/>
                <w:rFonts w:cs="Calibri"/>
                <w:color w:val="000000"/>
                <w:sz w:val="18"/>
                <w:szCs w:val="18"/>
              </w:rPr>
            </w:pPr>
            <w:ins w:id="1011" w:author="Sam Dent" w:date="2022-09-09T10:40:00Z">
              <w:r w:rsidRPr="008F2DEE">
                <w:rPr>
                  <w:rFonts w:cs="Calibri"/>
                  <w:color w:val="000000"/>
                  <w:sz w:val="18"/>
                  <w:szCs w:val="18"/>
                </w:rPr>
                <w:t>Addition of gas-fired rooftop unit.</w:t>
              </w:r>
            </w:ins>
          </w:p>
        </w:tc>
        <w:tc>
          <w:tcPr>
            <w:tcW w:w="1034" w:type="dxa"/>
            <w:tcBorders>
              <w:top w:val="nil"/>
              <w:left w:val="nil"/>
              <w:bottom w:val="single" w:sz="4" w:space="0" w:color="auto"/>
              <w:right w:val="single" w:sz="4" w:space="0" w:color="auto"/>
            </w:tcBorders>
            <w:shd w:val="clear" w:color="auto" w:fill="auto"/>
            <w:vAlign w:val="center"/>
            <w:hideMark/>
          </w:tcPr>
          <w:p w14:paraId="72526022" w14:textId="77777777" w:rsidR="008F2DEE" w:rsidRPr="008F2DEE" w:rsidRDefault="008F2DEE" w:rsidP="008F2DEE">
            <w:pPr>
              <w:widowControl/>
              <w:spacing w:after="0"/>
              <w:jc w:val="center"/>
              <w:rPr>
                <w:ins w:id="1012" w:author="Sam Dent" w:date="2022-09-09T10:40:00Z"/>
                <w:rFonts w:cs="Calibri"/>
                <w:color w:val="000000"/>
                <w:sz w:val="18"/>
                <w:szCs w:val="18"/>
              </w:rPr>
            </w:pPr>
            <w:ins w:id="1013" w:author="Sam Dent" w:date="2022-09-09T10:40:00Z">
              <w:r w:rsidRPr="008F2DEE">
                <w:rPr>
                  <w:rFonts w:cs="Calibri"/>
                  <w:color w:val="000000"/>
                  <w:sz w:val="18"/>
                  <w:szCs w:val="18"/>
                </w:rPr>
                <w:t>N/A</w:t>
              </w:r>
            </w:ins>
          </w:p>
        </w:tc>
      </w:tr>
      <w:tr w:rsidR="008F2DEE" w:rsidRPr="008F2DEE" w14:paraId="53E78A6E" w14:textId="77777777" w:rsidTr="008D55F9">
        <w:trPr>
          <w:trHeight w:val="480"/>
          <w:ins w:id="1014"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513A2F22" w14:textId="77777777" w:rsidR="008F2DEE" w:rsidRPr="008F2DEE" w:rsidRDefault="008F2DEE" w:rsidP="008F2DEE">
            <w:pPr>
              <w:widowControl/>
              <w:spacing w:after="0"/>
              <w:jc w:val="left"/>
              <w:rPr>
                <w:ins w:id="1015"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02EFDA0" w14:textId="77777777" w:rsidR="008F2DEE" w:rsidRPr="008F2DEE" w:rsidRDefault="008F2DEE" w:rsidP="008F2DEE">
            <w:pPr>
              <w:widowControl/>
              <w:spacing w:after="0"/>
              <w:jc w:val="left"/>
              <w:rPr>
                <w:ins w:id="1016"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5C4A788" w14:textId="77777777" w:rsidR="008F2DEE" w:rsidRPr="008F2DEE" w:rsidRDefault="008F2DEE" w:rsidP="008F2DEE">
            <w:pPr>
              <w:widowControl/>
              <w:spacing w:after="0"/>
              <w:jc w:val="left"/>
              <w:rPr>
                <w:ins w:id="1017" w:author="Sam Dent" w:date="2022-09-09T10:40:00Z"/>
                <w:rFonts w:cs="Calibri"/>
                <w:color w:val="000000"/>
                <w:sz w:val="18"/>
                <w:szCs w:val="18"/>
              </w:rPr>
            </w:pPr>
            <w:ins w:id="1018" w:author="Sam Dent" w:date="2022-09-09T10:40:00Z">
              <w:r w:rsidRPr="008F2DEE">
                <w:rPr>
                  <w:rFonts w:cs="Calibri"/>
                  <w:color w:val="000000"/>
                  <w:sz w:val="18"/>
                  <w:szCs w:val="18"/>
                </w:rPr>
                <w:t>4.4.32 Combined Heat and Power</w:t>
              </w:r>
            </w:ins>
          </w:p>
        </w:tc>
        <w:tc>
          <w:tcPr>
            <w:tcW w:w="2482" w:type="dxa"/>
            <w:tcBorders>
              <w:top w:val="nil"/>
              <w:left w:val="nil"/>
              <w:bottom w:val="single" w:sz="4" w:space="0" w:color="auto"/>
              <w:right w:val="single" w:sz="4" w:space="0" w:color="auto"/>
            </w:tcBorders>
            <w:shd w:val="clear" w:color="auto" w:fill="auto"/>
            <w:noWrap/>
            <w:vAlign w:val="center"/>
            <w:hideMark/>
          </w:tcPr>
          <w:p w14:paraId="445C0664" w14:textId="77777777" w:rsidR="008F2DEE" w:rsidRPr="008F2DEE" w:rsidRDefault="008F2DEE" w:rsidP="008F2DEE">
            <w:pPr>
              <w:widowControl/>
              <w:spacing w:after="0"/>
              <w:jc w:val="left"/>
              <w:rPr>
                <w:ins w:id="1019" w:author="Sam Dent" w:date="2022-09-09T10:40:00Z"/>
                <w:rFonts w:cs="Calibri"/>
                <w:color w:val="000000"/>
                <w:sz w:val="18"/>
                <w:szCs w:val="18"/>
              </w:rPr>
            </w:pPr>
            <w:ins w:id="1020" w:author="Sam Dent" w:date="2022-09-09T10:40:00Z">
              <w:r w:rsidRPr="008F2DEE">
                <w:rPr>
                  <w:rFonts w:cs="Calibri"/>
                  <w:color w:val="000000"/>
                  <w:sz w:val="18"/>
                  <w:szCs w:val="18"/>
                </w:rPr>
                <w:t>CI-HVC-CHAP-V07-230101</w:t>
              </w:r>
            </w:ins>
          </w:p>
        </w:tc>
        <w:tc>
          <w:tcPr>
            <w:tcW w:w="930" w:type="dxa"/>
            <w:tcBorders>
              <w:top w:val="nil"/>
              <w:left w:val="nil"/>
              <w:bottom w:val="single" w:sz="4" w:space="0" w:color="auto"/>
              <w:right w:val="single" w:sz="4" w:space="0" w:color="auto"/>
            </w:tcBorders>
            <w:shd w:val="clear" w:color="auto" w:fill="auto"/>
            <w:vAlign w:val="center"/>
            <w:hideMark/>
          </w:tcPr>
          <w:p w14:paraId="196DF915" w14:textId="77777777" w:rsidR="008F2DEE" w:rsidRPr="008F2DEE" w:rsidRDefault="008F2DEE" w:rsidP="008F2DEE">
            <w:pPr>
              <w:widowControl/>
              <w:spacing w:after="0"/>
              <w:jc w:val="center"/>
              <w:rPr>
                <w:ins w:id="1021" w:author="Sam Dent" w:date="2022-09-09T10:40:00Z"/>
                <w:rFonts w:cs="Calibri"/>
                <w:color w:val="000000"/>
                <w:sz w:val="18"/>
                <w:szCs w:val="18"/>
              </w:rPr>
            </w:pPr>
            <w:ins w:id="1022"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2AF94A6F" w14:textId="77777777" w:rsidR="008F2DEE" w:rsidRPr="008F2DEE" w:rsidRDefault="008F2DEE" w:rsidP="008F2DEE">
            <w:pPr>
              <w:widowControl/>
              <w:spacing w:after="0"/>
              <w:jc w:val="left"/>
              <w:rPr>
                <w:ins w:id="1023" w:author="Sam Dent" w:date="2022-09-09T10:40:00Z"/>
                <w:rFonts w:cs="Calibri"/>
                <w:color w:val="000000"/>
                <w:sz w:val="18"/>
                <w:szCs w:val="18"/>
              </w:rPr>
            </w:pPr>
            <w:ins w:id="1024" w:author="Sam Dent" w:date="2022-09-09T10:40:00Z">
              <w:r w:rsidRPr="008F2DEE">
                <w:rPr>
                  <w:rFonts w:cs="Calibri"/>
                  <w:color w:val="000000"/>
                  <w:sz w:val="18"/>
                  <w:szCs w:val="18"/>
                </w:rPr>
                <w:t>Addition of language relating to appropriate TRM version to use based on permit date.</w:t>
              </w:r>
            </w:ins>
          </w:p>
        </w:tc>
        <w:tc>
          <w:tcPr>
            <w:tcW w:w="1034" w:type="dxa"/>
            <w:tcBorders>
              <w:top w:val="nil"/>
              <w:left w:val="nil"/>
              <w:bottom w:val="single" w:sz="4" w:space="0" w:color="auto"/>
              <w:right w:val="single" w:sz="4" w:space="0" w:color="auto"/>
            </w:tcBorders>
            <w:shd w:val="clear" w:color="auto" w:fill="auto"/>
            <w:vAlign w:val="center"/>
            <w:hideMark/>
          </w:tcPr>
          <w:p w14:paraId="38A959D1" w14:textId="77777777" w:rsidR="008F2DEE" w:rsidRPr="008F2DEE" w:rsidRDefault="008F2DEE" w:rsidP="008F2DEE">
            <w:pPr>
              <w:widowControl/>
              <w:spacing w:after="0"/>
              <w:jc w:val="center"/>
              <w:rPr>
                <w:ins w:id="1025" w:author="Sam Dent" w:date="2022-09-09T10:40:00Z"/>
                <w:rFonts w:cs="Calibri"/>
                <w:color w:val="000000"/>
                <w:sz w:val="18"/>
                <w:szCs w:val="18"/>
              </w:rPr>
            </w:pPr>
            <w:ins w:id="1026" w:author="Sam Dent" w:date="2022-09-09T10:40:00Z">
              <w:r w:rsidRPr="008F2DEE">
                <w:rPr>
                  <w:rFonts w:cs="Calibri"/>
                  <w:color w:val="000000"/>
                  <w:sz w:val="18"/>
                  <w:szCs w:val="18"/>
                </w:rPr>
                <w:t>N/A</w:t>
              </w:r>
            </w:ins>
          </w:p>
        </w:tc>
      </w:tr>
      <w:tr w:rsidR="008F2DEE" w:rsidRPr="008F2DEE" w14:paraId="4D4EDB50" w14:textId="77777777" w:rsidTr="008D55F9">
        <w:trPr>
          <w:trHeight w:val="480"/>
          <w:ins w:id="1027"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74B68030" w14:textId="77777777" w:rsidR="008F2DEE" w:rsidRPr="008F2DEE" w:rsidRDefault="008F2DEE" w:rsidP="008F2DEE">
            <w:pPr>
              <w:widowControl/>
              <w:spacing w:after="0"/>
              <w:jc w:val="left"/>
              <w:rPr>
                <w:ins w:id="1028"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860B6AA" w14:textId="77777777" w:rsidR="008F2DEE" w:rsidRPr="008F2DEE" w:rsidRDefault="008F2DEE" w:rsidP="008F2DEE">
            <w:pPr>
              <w:widowControl/>
              <w:spacing w:after="0"/>
              <w:jc w:val="left"/>
              <w:rPr>
                <w:ins w:id="1029"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14C49BC" w14:textId="77777777" w:rsidR="008F2DEE" w:rsidRPr="008F2DEE" w:rsidRDefault="008F2DEE" w:rsidP="008F2DEE">
            <w:pPr>
              <w:widowControl/>
              <w:spacing w:after="0"/>
              <w:jc w:val="left"/>
              <w:rPr>
                <w:ins w:id="1030" w:author="Sam Dent" w:date="2022-09-09T10:40:00Z"/>
                <w:rFonts w:cs="Calibri"/>
                <w:color w:val="000000"/>
                <w:sz w:val="18"/>
                <w:szCs w:val="18"/>
              </w:rPr>
            </w:pPr>
            <w:ins w:id="1031" w:author="Sam Dent" w:date="2022-09-09T10:40:00Z">
              <w:r w:rsidRPr="008F2DEE">
                <w:rPr>
                  <w:rFonts w:cs="Calibri"/>
                  <w:color w:val="000000"/>
                  <w:sz w:val="18"/>
                  <w:szCs w:val="18"/>
                </w:rPr>
                <w:t>4.4.33 Industrial Air Curtain</w:t>
              </w:r>
            </w:ins>
          </w:p>
        </w:tc>
        <w:tc>
          <w:tcPr>
            <w:tcW w:w="2482" w:type="dxa"/>
            <w:tcBorders>
              <w:top w:val="nil"/>
              <w:left w:val="nil"/>
              <w:bottom w:val="single" w:sz="4" w:space="0" w:color="auto"/>
              <w:right w:val="single" w:sz="4" w:space="0" w:color="auto"/>
            </w:tcBorders>
            <w:shd w:val="clear" w:color="auto" w:fill="auto"/>
            <w:noWrap/>
            <w:vAlign w:val="center"/>
            <w:hideMark/>
          </w:tcPr>
          <w:p w14:paraId="76B5910D" w14:textId="77777777" w:rsidR="008F2DEE" w:rsidRPr="008F2DEE" w:rsidRDefault="008F2DEE" w:rsidP="008F2DEE">
            <w:pPr>
              <w:widowControl/>
              <w:spacing w:after="0"/>
              <w:jc w:val="left"/>
              <w:rPr>
                <w:ins w:id="1032" w:author="Sam Dent" w:date="2022-09-09T10:40:00Z"/>
                <w:rFonts w:cs="Calibri"/>
                <w:color w:val="000000"/>
                <w:sz w:val="18"/>
                <w:szCs w:val="18"/>
              </w:rPr>
            </w:pPr>
            <w:ins w:id="1033" w:author="Sam Dent" w:date="2022-09-09T10:40:00Z">
              <w:r w:rsidRPr="008F2DEE">
                <w:rPr>
                  <w:rFonts w:cs="Calibri"/>
                  <w:color w:val="000000"/>
                  <w:sz w:val="18"/>
                  <w:szCs w:val="18"/>
                </w:rPr>
                <w:t>CI-HVC-AIRC-V05-230101</w:t>
              </w:r>
            </w:ins>
          </w:p>
        </w:tc>
        <w:tc>
          <w:tcPr>
            <w:tcW w:w="930" w:type="dxa"/>
            <w:tcBorders>
              <w:top w:val="nil"/>
              <w:left w:val="nil"/>
              <w:bottom w:val="single" w:sz="4" w:space="0" w:color="auto"/>
              <w:right w:val="single" w:sz="4" w:space="0" w:color="auto"/>
            </w:tcBorders>
            <w:shd w:val="clear" w:color="auto" w:fill="auto"/>
            <w:vAlign w:val="center"/>
            <w:hideMark/>
          </w:tcPr>
          <w:p w14:paraId="2E8AA52C" w14:textId="77777777" w:rsidR="008F2DEE" w:rsidRPr="008F2DEE" w:rsidRDefault="008F2DEE" w:rsidP="008F2DEE">
            <w:pPr>
              <w:widowControl/>
              <w:spacing w:after="0"/>
              <w:jc w:val="center"/>
              <w:rPr>
                <w:ins w:id="1034" w:author="Sam Dent" w:date="2022-09-09T10:40:00Z"/>
                <w:rFonts w:cs="Calibri"/>
                <w:color w:val="000000"/>
                <w:sz w:val="18"/>
                <w:szCs w:val="18"/>
              </w:rPr>
            </w:pPr>
            <w:ins w:id="1035"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17EF4FCB" w14:textId="77777777" w:rsidR="008F2DEE" w:rsidRPr="008F2DEE" w:rsidRDefault="008F2DEE" w:rsidP="008F2DEE">
            <w:pPr>
              <w:widowControl/>
              <w:spacing w:after="0"/>
              <w:jc w:val="left"/>
              <w:rPr>
                <w:ins w:id="1036" w:author="Sam Dent" w:date="2022-09-09T10:40:00Z"/>
                <w:rFonts w:cs="Calibri"/>
                <w:color w:val="000000"/>
                <w:sz w:val="18"/>
                <w:szCs w:val="18"/>
              </w:rPr>
            </w:pPr>
            <w:ins w:id="1037" w:author="Sam Dent" w:date="2022-09-09T10:40:00Z">
              <w:r w:rsidRPr="008F2DEE">
                <w:rPr>
                  <w:rFonts w:cs="Calibri"/>
                  <w:color w:val="000000"/>
                  <w:sz w:val="18"/>
                  <w:szCs w:val="18"/>
                </w:rPr>
                <w:t>Addition of IECC 2021 baseline.</w:t>
              </w:r>
            </w:ins>
          </w:p>
        </w:tc>
        <w:tc>
          <w:tcPr>
            <w:tcW w:w="1034" w:type="dxa"/>
            <w:tcBorders>
              <w:top w:val="nil"/>
              <w:left w:val="nil"/>
              <w:bottom w:val="single" w:sz="4" w:space="0" w:color="auto"/>
              <w:right w:val="single" w:sz="4" w:space="0" w:color="auto"/>
            </w:tcBorders>
            <w:shd w:val="clear" w:color="auto" w:fill="auto"/>
            <w:vAlign w:val="center"/>
            <w:hideMark/>
          </w:tcPr>
          <w:p w14:paraId="52D4EB2C" w14:textId="77777777" w:rsidR="008F2DEE" w:rsidRPr="008F2DEE" w:rsidRDefault="008F2DEE" w:rsidP="008F2DEE">
            <w:pPr>
              <w:widowControl/>
              <w:spacing w:after="0"/>
              <w:jc w:val="center"/>
              <w:rPr>
                <w:ins w:id="1038" w:author="Sam Dent" w:date="2022-09-09T10:40:00Z"/>
                <w:rFonts w:cs="Calibri"/>
                <w:color w:val="000000"/>
                <w:sz w:val="18"/>
                <w:szCs w:val="18"/>
              </w:rPr>
            </w:pPr>
            <w:ins w:id="1039" w:author="Sam Dent" w:date="2022-09-09T10:40:00Z">
              <w:r w:rsidRPr="008F2DEE">
                <w:rPr>
                  <w:rFonts w:cs="Calibri"/>
                  <w:color w:val="000000"/>
                  <w:sz w:val="18"/>
                  <w:szCs w:val="18"/>
                </w:rPr>
                <w:t>N/A</w:t>
              </w:r>
            </w:ins>
          </w:p>
        </w:tc>
      </w:tr>
      <w:tr w:rsidR="008F2DEE" w:rsidRPr="008F2DEE" w14:paraId="05F9ACB2" w14:textId="77777777" w:rsidTr="008D55F9">
        <w:trPr>
          <w:trHeight w:val="480"/>
          <w:ins w:id="1040"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65406E37" w14:textId="77777777" w:rsidR="008F2DEE" w:rsidRPr="008F2DEE" w:rsidRDefault="008F2DEE" w:rsidP="008F2DEE">
            <w:pPr>
              <w:widowControl/>
              <w:spacing w:after="0"/>
              <w:jc w:val="left"/>
              <w:rPr>
                <w:ins w:id="1041"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3D1323B" w14:textId="77777777" w:rsidR="008F2DEE" w:rsidRPr="008F2DEE" w:rsidRDefault="008F2DEE" w:rsidP="008F2DEE">
            <w:pPr>
              <w:widowControl/>
              <w:spacing w:after="0"/>
              <w:jc w:val="left"/>
              <w:rPr>
                <w:ins w:id="1042"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3B81041C" w14:textId="77777777" w:rsidR="008F2DEE" w:rsidRPr="008F2DEE" w:rsidRDefault="008F2DEE" w:rsidP="008F2DEE">
            <w:pPr>
              <w:widowControl/>
              <w:spacing w:after="0"/>
              <w:jc w:val="left"/>
              <w:rPr>
                <w:ins w:id="1043" w:author="Sam Dent" w:date="2022-09-09T10:40:00Z"/>
                <w:rFonts w:cs="Calibri"/>
                <w:color w:val="000000"/>
                <w:sz w:val="18"/>
                <w:szCs w:val="18"/>
              </w:rPr>
            </w:pPr>
            <w:ins w:id="1044" w:author="Sam Dent" w:date="2022-09-09T10:40:00Z">
              <w:r w:rsidRPr="008F2DEE">
                <w:rPr>
                  <w:rFonts w:cs="Calibri"/>
                  <w:color w:val="000000"/>
                  <w:sz w:val="18"/>
                  <w:szCs w:val="18"/>
                </w:rPr>
                <w:t>4.4.34 Destratification Fan</w:t>
              </w:r>
            </w:ins>
          </w:p>
        </w:tc>
        <w:tc>
          <w:tcPr>
            <w:tcW w:w="2482" w:type="dxa"/>
            <w:tcBorders>
              <w:top w:val="nil"/>
              <w:left w:val="nil"/>
              <w:bottom w:val="single" w:sz="4" w:space="0" w:color="auto"/>
              <w:right w:val="single" w:sz="4" w:space="0" w:color="auto"/>
            </w:tcBorders>
            <w:shd w:val="clear" w:color="auto" w:fill="auto"/>
            <w:noWrap/>
            <w:vAlign w:val="center"/>
            <w:hideMark/>
          </w:tcPr>
          <w:p w14:paraId="5F87779E" w14:textId="77777777" w:rsidR="008F2DEE" w:rsidRPr="008F2DEE" w:rsidRDefault="008F2DEE" w:rsidP="008F2DEE">
            <w:pPr>
              <w:widowControl/>
              <w:spacing w:after="0"/>
              <w:jc w:val="left"/>
              <w:rPr>
                <w:ins w:id="1045" w:author="Sam Dent" w:date="2022-09-09T10:40:00Z"/>
                <w:rFonts w:cs="Calibri"/>
                <w:color w:val="000000"/>
                <w:sz w:val="18"/>
                <w:szCs w:val="18"/>
              </w:rPr>
            </w:pPr>
            <w:ins w:id="1046" w:author="Sam Dent" w:date="2022-09-09T10:40:00Z">
              <w:r w:rsidRPr="008F2DEE">
                <w:rPr>
                  <w:rFonts w:cs="Calibri"/>
                  <w:color w:val="000000"/>
                  <w:sz w:val="18"/>
                  <w:szCs w:val="18"/>
                </w:rPr>
                <w:t>CI-HVC-DSFN-V06-230101</w:t>
              </w:r>
            </w:ins>
          </w:p>
        </w:tc>
        <w:tc>
          <w:tcPr>
            <w:tcW w:w="930" w:type="dxa"/>
            <w:tcBorders>
              <w:top w:val="nil"/>
              <w:left w:val="nil"/>
              <w:bottom w:val="single" w:sz="4" w:space="0" w:color="auto"/>
              <w:right w:val="single" w:sz="4" w:space="0" w:color="auto"/>
            </w:tcBorders>
            <w:shd w:val="clear" w:color="auto" w:fill="auto"/>
            <w:vAlign w:val="center"/>
            <w:hideMark/>
          </w:tcPr>
          <w:p w14:paraId="6B04D33E" w14:textId="77777777" w:rsidR="008F2DEE" w:rsidRPr="008F2DEE" w:rsidRDefault="008F2DEE" w:rsidP="008F2DEE">
            <w:pPr>
              <w:widowControl/>
              <w:spacing w:after="0"/>
              <w:jc w:val="center"/>
              <w:rPr>
                <w:ins w:id="1047" w:author="Sam Dent" w:date="2022-09-09T10:40:00Z"/>
                <w:rFonts w:cs="Calibri"/>
                <w:color w:val="000000"/>
                <w:sz w:val="18"/>
                <w:szCs w:val="18"/>
              </w:rPr>
            </w:pPr>
            <w:ins w:id="1048"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3328F27A" w14:textId="77777777" w:rsidR="008F2DEE" w:rsidRPr="008F2DEE" w:rsidRDefault="008F2DEE" w:rsidP="008F2DEE">
            <w:pPr>
              <w:widowControl/>
              <w:spacing w:after="0"/>
              <w:jc w:val="left"/>
              <w:rPr>
                <w:ins w:id="1049" w:author="Sam Dent" w:date="2022-09-09T10:40:00Z"/>
                <w:rFonts w:cs="Calibri"/>
                <w:color w:val="000000"/>
                <w:sz w:val="18"/>
                <w:szCs w:val="18"/>
              </w:rPr>
            </w:pPr>
            <w:ins w:id="1050" w:author="Sam Dent" w:date="2022-09-09T10:40:00Z">
              <w:r w:rsidRPr="008F2DEE">
                <w:rPr>
                  <w:rFonts w:cs="Calibri"/>
                  <w:color w:val="000000"/>
                  <w:sz w:val="18"/>
                  <w:szCs w:val="18"/>
                </w:rPr>
                <w:t xml:space="preserve">Updated reference to appropriate federal standard baseline for heat pumps. </w:t>
              </w:r>
            </w:ins>
          </w:p>
        </w:tc>
        <w:tc>
          <w:tcPr>
            <w:tcW w:w="1034" w:type="dxa"/>
            <w:tcBorders>
              <w:top w:val="nil"/>
              <w:left w:val="nil"/>
              <w:bottom w:val="single" w:sz="4" w:space="0" w:color="auto"/>
              <w:right w:val="single" w:sz="4" w:space="0" w:color="auto"/>
            </w:tcBorders>
            <w:shd w:val="clear" w:color="auto" w:fill="auto"/>
            <w:vAlign w:val="center"/>
            <w:hideMark/>
          </w:tcPr>
          <w:p w14:paraId="44EAFD06" w14:textId="77777777" w:rsidR="008F2DEE" w:rsidRPr="008F2DEE" w:rsidRDefault="008F2DEE" w:rsidP="008F2DEE">
            <w:pPr>
              <w:widowControl/>
              <w:spacing w:after="0"/>
              <w:jc w:val="center"/>
              <w:rPr>
                <w:ins w:id="1051" w:author="Sam Dent" w:date="2022-09-09T10:40:00Z"/>
                <w:rFonts w:cs="Calibri"/>
                <w:color w:val="000000"/>
                <w:sz w:val="18"/>
                <w:szCs w:val="18"/>
              </w:rPr>
            </w:pPr>
            <w:ins w:id="1052" w:author="Sam Dent" w:date="2022-09-09T10:40:00Z">
              <w:r w:rsidRPr="008F2DEE">
                <w:rPr>
                  <w:rFonts w:cs="Calibri"/>
                  <w:color w:val="000000"/>
                  <w:sz w:val="18"/>
                  <w:szCs w:val="18"/>
                </w:rPr>
                <w:t>N/A</w:t>
              </w:r>
            </w:ins>
          </w:p>
        </w:tc>
      </w:tr>
      <w:tr w:rsidR="008F2DEE" w:rsidRPr="008F2DEE" w14:paraId="5E2F44BC" w14:textId="77777777" w:rsidTr="008D55F9">
        <w:trPr>
          <w:trHeight w:val="480"/>
          <w:ins w:id="1053"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5662D026" w14:textId="77777777" w:rsidR="008F2DEE" w:rsidRPr="008F2DEE" w:rsidRDefault="008F2DEE" w:rsidP="008F2DEE">
            <w:pPr>
              <w:widowControl/>
              <w:spacing w:after="0"/>
              <w:jc w:val="left"/>
              <w:rPr>
                <w:ins w:id="1054"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7D83772" w14:textId="77777777" w:rsidR="008F2DEE" w:rsidRPr="008F2DEE" w:rsidRDefault="008F2DEE" w:rsidP="008F2DEE">
            <w:pPr>
              <w:widowControl/>
              <w:spacing w:after="0"/>
              <w:jc w:val="left"/>
              <w:rPr>
                <w:ins w:id="1055"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CD3CAA3" w14:textId="77777777" w:rsidR="008F2DEE" w:rsidRPr="008F2DEE" w:rsidRDefault="008F2DEE" w:rsidP="008F2DEE">
            <w:pPr>
              <w:widowControl/>
              <w:spacing w:after="0"/>
              <w:jc w:val="left"/>
              <w:rPr>
                <w:ins w:id="1056" w:author="Sam Dent" w:date="2022-09-09T10:40:00Z"/>
                <w:rFonts w:cs="Calibri"/>
                <w:color w:val="000000"/>
                <w:sz w:val="18"/>
                <w:szCs w:val="18"/>
              </w:rPr>
            </w:pPr>
            <w:ins w:id="1057" w:author="Sam Dent" w:date="2022-09-09T10:40:00Z">
              <w:r w:rsidRPr="008F2DEE">
                <w:rPr>
                  <w:rFonts w:cs="Calibri"/>
                  <w:color w:val="000000"/>
                  <w:sz w:val="18"/>
                  <w:szCs w:val="18"/>
                </w:rPr>
                <w:t>4.4.35 Economizer Repair and Optimization</w:t>
              </w:r>
            </w:ins>
          </w:p>
        </w:tc>
        <w:tc>
          <w:tcPr>
            <w:tcW w:w="2482" w:type="dxa"/>
            <w:tcBorders>
              <w:top w:val="nil"/>
              <w:left w:val="nil"/>
              <w:bottom w:val="single" w:sz="4" w:space="0" w:color="auto"/>
              <w:right w:val="single" w:sz="4" w:space="0" w:color="auto"/>
            </w:tcBorders>
            <w:shd w:val="clear" w:color="auto" w:fill="auto"/>
            <w:noWrap/>
            <w:vAlign w:val="center"/>
            <w:hideMark/>
          </w:tcPr>
          <w:p w14:paraId="541187DC" w14:textId="77777777" w:rsidR="008F2DEE" w:rsidRPr="008F2DEE" w:rsidRDefault="008F2DEE" w:rsidP="008F2DEE">
            <w:pPr>
              <w:widowControl/>
              <w:spacing w:after="0"/>
              <w:jc w:val="left"/>
              <w:rPr>
                <w:ins w:id="1058" w:author="Sam Dent" w:date="2022-09-09T10:40:00Z"/>
                <w:rFonts w:cs="Calibri"/>
                <w:color w:val="000000"/>
                <w:sz w:val="18"/>
                <w:szCs w:val="18"/>
              </w:rPr>
            </w:pPr>
            <w:ins w:id="1059" w:author="Sam Dent" w:date="2022-09-09T10:40:00Z">
              <w:r w:rsidRPr="008F2DEE">
                <w:rPr>
                  <w:rFonts w:cs="Calibri"/>
                  <w:color w:val="000000"/>
                  <w:sz w:val="18"/>
                  <w:szCs w:val="18"/>
                </w:rPr>
                <w:t>CI-HVC-ECRP-V05-230101</w:t>
              </w:r>
            </w:ins>
          </w:p>
        </w:tc>
        <w:tc>
          <w:tcPr>
            <w:tcW w:w="930" w:type="dxa"/>
            <w:tcBorders>
              <w:top w:val="nil"/>
              <w:left w:val="nil"/>
              <w:bottom w:val="single" w:sz="4" w:space="0" w:color="auto"/>
              <w:right w:val="single" w:sz="4" w:space="0" w:color="auto"/>
            </w:tcBorders>
            <w:shd w:val="clear" w:color="auto" w:fill="auto"/>
            <w:vAlign w:val="center"/>
            <w:hideMark/>
          </w:tcPr>
          <w:p w14:paraId="3F95E90D" w14:textId="77777777" w:rsidR="008F2DEE" w:rsidRPr="008F2DEE" w:rsidRDefault="008F2DEE" w:rsidP="008F2DEE">
            <w:pPr>
              <w:widowControl/>
              <w:spacing w:after="0"/>
              <w:jc w:val="center"/>
              <w:rPr>
                <w:ins w:id="1060" w:author="Sam Dent" w:date="2022-09-09T10:40:00Z"/>
                <w:rFonts w:cs="Calibri"/>
                <w:color w:val="000000"/>
                <w:sz w:val="18"/>
                <w:szCs w:val="18"/>
              </w:rPr>
            </w:pPr>
            <w:ins w:id="1061"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751A614D" w14:textId="77777777" w:rsidR="008F2DEE" w:rsidRPr="008F2DEE" w:rsidRDefault="008F2DEE" w:rsidP="008F2DEE">
            <w:pPr>
              <w:widowControl/>
              <w:spacing w:after="0"/>
              <w:jc w:val="left"/>
              <w:rPr>
                <w:ins w:id="1062" w:author="Sam Dent" w:date="2022-09-09T10:40:00Z"/>
                <w:rFonts w:cs="Calibri"/>
                <w:color w:val="000000"/>
                <w:sz w:val="18"/>
                <w:szCs w:val="18"/>
              </w:rPr>
            </w:pPr>
            <w:ins w:id="1063" w:author="Sam Dent" w:date="2022-09-09T10:40:00Z">
              <w:r w:rsidRPr="008F2DEE">
                <w:rPr>
                  <w:rFonts w:cs="Calibri"/>
                  <w:color w:val="000000"/>
                  <w:sz w:val="18"/>
                  <w:szCs w:val="18"/>
                </w:rPr>
                <w:t>Minor edits</w:t>
              </w:r>
            </w:ins>
          </w:p>
        </w:tc>
        <w:tc>
          <w:tcPr>
            <w:tcW w:w="1034" w:type="dxa"/>
            <w:tcBorders>
              <w:top w:val="nil"/>
              <w:left w:val="nil"/>
              <w:bottom w:val="single" w:sz="4" w:space="0" w:color="auto"/>
              <w:right w:val="single" w:sz="4" w:space="0" w:color="auto"/>
            </w:tcBorders>
            <w:shd w:val="clear" w:color="auto" w:fill="auto"/>
            <w:vAlign w:val="center"/>
            <w:hideMark/>
          </w:tcPr>
          <w:p w14:paraId="1013AF0D" w14:textId="77777777" w:rsidR="008F2DEE" w:rsidRPr="008F2DEE" w:rsidRDefault="008F2DEE" w:rsidP="008F2DEE">
            <w:pPr>
              <w:widowControl/>
              <w:spacing w:after="0"/>
              <w:jc w:val="center"/>
              <w:rPr>
                <w:ins w:id="1064" w:author="Sam Dent" w:date="2022-09-09T10:40:00Z"/>
                <w:rFonts w:cs="Calibri"/>
                <w:color w:val="000000"/>
                <w:sz w:val="18"/>
                <w:szCs w:val="18"/>
              </w:rPr>
            </w:pPr>
            <w:ins w:id="1065" w:author="Sam Dent" w:date="2022-09-09T10:40:00Z">
              <w:r w:rsidRPr="008F2DEE">
                <w:rPr>
                  <w:rFonts w:cs="Calibri"/>
                  <w:color w:val="000000"/>
                  <w:sz w:val="18"/>
                  <w:szCs w:val="18"/>
                </w:rPr>
                <w:t>N/A</w:t>
              </w:r>
            </w:ins>
          </w:p>
        </w:tc>
      </w:tr>
      <w:tr w:rsidR="008F2DEE" w:rsidRPr="008F2DEE" w14:paraId="399E025D" w14:textId="77777777" w:rsidTr="008D55F9">
        <w:trPr>
          <w:trHeight w:val="720"/>
          <w:ins w:id="1066"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566CD748" w14:textId="77777777" w:rsidR="008F2DEE" w:rsidRPr="008F2DEE" w:rsidRDefault="008F2DEE" w:rsidP="008F2DEE">
            <w:pPr>
              <w:widowControl/>
              <w:spacing w:after="0"/>
              <w:jc w:val="left"/>
              <w:rPr>
                <w:ins w:id="1067"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88BD015" w14:textId="77777777" w:rsidR="008F2DEE" w:rsidRPr="008F2DEE" w:rsidRDefault="008F2DEE" w:rsidP="008F2DEE">
            <w:pPr>
              <w:widowControl/>
              <w:spacing w:after="0"/>
              <w:jc w:val="left"/>
              <w:rPr>
                <w:ins w:id="1068"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6BA70D3" w14:textId="77777777" w:rsidR="008F2DEE" w:rsidRPr="008F2DEE" w:rsidRDefault="008F2DEE" w:rsidP="008F2DEE">
            <w:pPr>
              <w:widowControl/>
              <w:spacing w:after="0"/>
              <w:jc w:val="left"/>
              <w:rPr>
                <w:ins w:id="1069" w:author="Sam Dent" w:date="2022-09-09T10:40:00Z"/>
                <w:rFonts w:cs="Calibri"/>
                <w:color w:val="000000"/>
                <w:sz w:val="18"/>
                <w:szCs w:val="18"/>
              </w:rPr>
            </w:pPr>
            <w:ins w:id="1070" w:author="Sam Dent" w:date="2022-09-09T10:40:00Z">
              <w:r w:rsidRPr="008F2DEE">
                <w:rPr>
                  <w:rFonts w:cs="Calibri"/>
                  <w:color w:val="000000"/>
                  <w:sz w:val="18"/>
                  <w:szCs w:val="18"/>
                </w:rPr>
                <w:t>4.4.37 Unitary HVAC Condensing Furnace</w:t>
              </w:r>
            </w:ins>
          </w:p>
        </w:tc>
        <w:tc>
          <w:tcPr>
            <w:tcW w:w="2482" w:type="dxa"/>
            <w:tcBorders>
              <w:top w:val="nil"/>
              <w:left w:val="nil"/>
              <w:bottom w:val="single" w:sz="4" w:space="0" w:color="auto"/>
              <w:right w:val="single" w:sz="4" w:space="0" w:color="auto"/>
            </w:tcBorders>
            <w:shd w:val="clear" w:color="auto" w:fill="auto"/>
            <w:noWrap/>
            <w:vAlign w:val="center"/>
            <w:hideMark/>
          </w:tcPr>
          <w:p w14:paraId="0987152A" w14:textId="77777777" w:rsidR="008F2DEE" w:rsidRPr="008F2DEE" w:rsidRDefault="008F2DEE" w:rsidP="008F2DEE">
            <w:pPr>
              <w:widowControl/>
              <w:spacing w:after="0"/>
              <w:jc w:val="left"/>
              <w:rPr>
                <w:ins w:id="1071" w:author="Sam Dent" w:date="2022-09-09T10:40:00Z"/>
                <w:rFonts w:cs="Calibri"/>
                <w:color w:val="000000"/>
                <w:sz w:val="18"/>
                <w:szCs w:val="18"/>
              </w:rPr>
            </w:pPr>
            <w:ins w:id="1072" w:author="Sam Dent" w:date="2022-09-09T10:40:00Z">
              <w:r w:rsidRPr="008F2DEE">
                <w:rPr>
                  <w:rFonts w:cs="Calibri"/>
                  <w:color w:val="000000"/>
                  <w:sz w:val="18"/>
                  <w:szCs w:val="18"/>
                </w:rPr>
                <w:t>CI-HVC-DSFN-V04-230101</w:t>
              </w:r>
            </w:ins>
          </w:p>
        </w:tc>
        <w:tc>
          <w:tcPr>
            <w:tcW w:w="930" w:type="dxa"/>
            <w:tcBorders>
              <w:top w:val="nil"/>
              <w:left w:val="nil"/>
              <w:bottom w:val="single" w:sz="4" w:space="0" w:color="auto"/>
              <w:right w:val="single" w:sz="4" w:space="0" w:color="auto"/>
            </w:tcBorders>
            <w:shd w:val="clear" w:color="auto" w:fill="auto"/>
            <w:vAlign w:val="center"/>
            <w:hideMark/>
          </w:tcPr>
          <w:p w14:paraId="1E439CD0" w14:textId="77777777" w:rsidR="008F2DEE" w:rsidRPr="008F2DEE" w:rsidRDefault="008F2DEE" w:rsidP="008F2DEE">
            <w:pPr>
              <w:widowControl/>
              <w:spacing w:after="0"/>
              <w:jc w:val="center"/>
              <w:rPr>
                <w:ins w:id="1073" w:author="Sam Dent" w:date="2022-09-09T10:40:00Z"/>
                <w:rFonts w:cs="Calibri"/>
                <w:color w:val="000000"/>
                <w:sz w:val="18"/>
                <w:szCs w:val="18"/>
              </w:rPr>
            </w:pPr>
            <w:ins w:id="1074"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22E3A604" w14:textId="77777777" w:rsidR="008F2DEE" w:rsidRPr="008F2DEE" w:rsidRDefault="008F2DEE" w:rsidP="008F2DEE">
            <w:pPr>
              <w:widowControl/>
              <w:spacing w:after="0"/>
              <w:jc w:val="left"/>
              <w:rPr>
                <w:ins w:id="1075" w:author="Sam Dent" w:date="2022-09-09T10:40:00Z"/>
                <w:rFonts w:cs="Calibri"/>
                <w:color w:val="000000"/>
                <w:sz w:val="18"/>
                <w:szCs w:val="18"/>
              </w:rPr>
            </w:pPr>
            <w:ins w:id="1076" w:author="Sam Dent" w:date="2022-09-09T10:40:00Z">
              <w:r w:rsidRPr="008F2DEE">
                <w:rPr>
                  <w:rFonts w:cs="Calibri"/>
                  <w:color w:val="000000"/>
                  <w:sz w:val="18"/>
                  <w:szCs w:val="18"/>
                </w:rPr>
                <w:t>Incorporated new federal standards</w:t>
              </w:r>
            </w:ins>
          </w:p>
        </w:tc>
        <w:tc>
          <w:tcPr>
            <w:tcW w:w="1034" w:type="dxa"/>
            <w:tcBorders>
              <w:top w:val="nil"/>
              <w:left w:val="nil"/>
              <w:bottom w:val="single" w:sz="4" w:space="0" w:color="auto"/>
              <w:right w:val="single" w:sz="4" w:space="0" w:color="auto"/>
            </w:tcBorders>
            <w:shd w:val="clear" w:color="auto" w:fill="auto"/>
            <w:vAlign w:val="center"/>
            <w:hideMark/>
          </w:tcPr>
          <w:p w14:paraId="1264A1C0" w14:textId="77777777" w:rsidR="008F2DEE" w:rsidRPr="008F2DEE" w:rsidRDefault="008F2DEE" w:rsidP="008F2DEE">
            <w:pPr>
              <w:widowControl/>
              <w:spacing w:after="0"/>
              <w:jc w:val="center"/>
              <w:rPr>
                <w:ins w:id="1077" w:author="Sam Dent" w:date="2022-09-09T10:40:00Z"/>
                <w:rFonts w:cs="Calibri"/>
                <w:color w:val="000000"/>
                <w:sz w:val="18"/>
                <w:szCs w:val="18"/>
              </w:rPr>
            </w:pPr>
            <w:ins w:id="1078" w:author="Sam Dent" w:date="2022-09-09T10:40:00Z">
              <w:r w:rsidRPr="008F2DEE">
                <w:rPr>
                  <w:rFonts w:cs="Calibri"/>
                  <w:color w:val="000000"/>
                  <w:sz w:val="18"/>
                  <w:szCs w:val="18"/>
                </w:rPr>
                <w:t>Dependent on inputs</w:t>
              </w:r>
            </w:ins>
          </w:p>
        </w:tc>
      </w:tr>
      <w:tr w:rsidR="008F2DEE" w:rsidRPr="008F2DEE" w14:paraId="457D3D0E" w14:textId="77777777" w:rsidTr="008D55F9">
        <w:trPr>
          <w:trHeight w:val="720"/>
          <w:ins w:id="1079"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7DCD8BCA" w14:textId="77777777" w:rsidR="008F2DEE" w:rsidRPr="008F2DEE" w:rsidRDefault="008F2DEE" w:rsidP="008F2DEE">
            <w:pPr>
              <w:widowControl/>
              <w:spacing w:after="0"/>
              <w:jc w:val="left"/>
              <w:rPr>
                <w:ins w:id="1080"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178B4B3" w14:textId="77777777" w:rsidR="008F2DEE" w:rsidRPr="008F2DEE" w:rsidRDefault="008F2DEE" w:rsidP="008F2DEE">
            <w:pPr>
              <w:widowControl/>
              <w:spacing w:after="0"/>
              <w:jc w:val="left"/>
              <w:rPr>
                <w:ins w:id="1081"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EB91BA9" w14:textId="77777777" w:rsidR="008F2DEE" w:rsidRPr="008F2DEE" w:rsidRDefault="008F2DEE" w:rsidP="008F2DEE">
            <w:pPr>
              <w:widowControl/>
              <w:spacing w:after="0"/>
              <w:jc w:val="left"/>
              <w:rPr>
                <w:ins w:id="1082" w:author="Sam Dent" w:date="2022-09-09T10:40:00Z"/>
                <w:rFonts w:cs="Calibri"/>
                <w:color w:val="000000"/>
                <w:sz w:val="18"/>
                <w:szCs w:val="18"/>
              </w:rPr>
            </w:pPr>
            <w:ins w:id="1083" w:author="Sam Dent" w:date="2022-09-09T10:40:00Z">
              <w:r w:rsidRPr="008F2DEE">
                <w:rPr>
                  <w:rFonts w:cs="Calibri"/>
                  <w:color w:val="000000"/>
                  <w:sz w:val="18"/>
                  <w:szCs w:val="18"/>
                </w:rPr>
                <w:t>4.4.38 Covers and Gap Sealers for Room Air Conditioners</w:t>
              </w:r>
            </w:ins>
          </w:p>
        </w:tc>
        <w:tc>
          <w:tcPr>
            <w:tcW w:w="2482" w:type="dxa"/>
            <w:tcBorders>
              <w:top w:val="nil"/>
              <w:left w:val="nil"/>
              <w:bottom w:val="single" w:sz="4" w:space="0" w:color="auto"/>
              <w:right w:val="single" w:sz="4" w:space="0" w:color="auto"/>
            </w:tcBorders>
            <w:shd w:val="clear" w:color="auto" w:fill="auto"/>
            <w:noWrap/>
            <w:vAlign w:val="center"/>
            <w:hideMark/>
          </w:tcPr>
          <w:p w14:paraId="3E66D3B3" w14:textId="77777777" w:rsidR="008F2DEE" w:rsidRPr="008F2DEE" w:rsidRDefault="008F2DEE" w:rsidP="008F2DEE">
            <w:pPr>
              <w:widowControl/>
              <w:spacing w:after="0"/>
              <w:jc w:val="left"/>
              <w:rPr>
                <w:ins w:id="1084" w:author="Sam Dent" w:date="2022-09-09T10:40:00Z"/>
                <w:rFonts w:cs="Calibri"/>
                <w:color w:val="000000"/>
                <w:sz w:val="18"/>
                <w:szCs w:val="18"/>
              </w:rPr>
            </w:pPr>
            <w:ins w:id="1085" w:author="Sam Dent" w:date="2022-09-09T10:40:00Z">
              <w:r w:rsidRPr="008F2DEE">
                <w:rPr>
                  <w:rFonts w:cs="Calibri"/>
                  <w:color w:val="000000"/>
                  <w:sz w:val="18"/>
                  <w:szCs w:val="18"/>
                </w:rPr>
                <w:t>CI-HVC-CRAC-V03-230101</w:t>
              </w:r>
            </w:ins>
          </w:p>
        </w:tc>
        <w:tc>
          <w:tcPr>
            <w:tcW w:w="930" w:type="dxa"/>
            <w:tcBorders>
              <w:top w:val="nil"/>
              <w:left w:val="nil"/>
              <w:bottom w:val="single" w:sz="4" w:space="0" w:color="auto"/>
              <w:right w:val="single" w:sz="4" w:space="0" w:color="auto"/>
            </w:tcBorders>
            <w:shd w:val="clear" w:color="auto" w:fill="auto"/>
            <w:vAlign w:val="center"/>
            <w:hideMark/>
          </w:tcPr>
          <w:p w14:paraId="09D44170" w14:textId="77777777" w:rsidR="008F2DEE" w:rsidRPr="008F2DEE" w:rsidRDefault="008F2DEE" w:rsidP="008F2DEE">
            <w:pPr>
              <w:widowControl/>
              <w:spacing w:after="0"/>
              <w:jc w:val="center"/>
              <w:rPr>
                <w:ins w:id="1086" w:author="Sam Dent" w:date="2022-09-09T10:40:00Z"/>
                <w:rFonts w:cs="Calibri"/>
                <w:color w:val="000000"/>
                <w:sz w:val="18"/>
                <w:szCs w:val="18"/>
              </w:rPr>
            </w:pPr>
            <w:ins w:id="1087"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2EDF1D23" w14:textId="77777777" w:rsidR="008F2DEE" w:rsidRPr="008F2DEE" w:rsidRDefault="008F2DEE" w:rsidP="008F2DEE">
            <w:pPr>
              <w:widowControl/>
              <w:spacing w:after="0"/>
              <w:jc w:val="left"/>
              <w:rPr>
                <w:ins w:id="1088" w:author="Sam Dent" w:date="2022-09-09T10:40:00Z"/>
                <w:rFonts w:cs="Calibri"/>
                <w:color w:val="000000"/>
                <w:sz w:val="18"/>
                <w:szCs w:val="18"/>
              </w:rPr>
            </w:pPr>
            <w:ins w:id="1089" w:author="Sam Dent" w:date="2022-09-09T10:40:00Z">
              <w:r w:rsidRPr="008F2DEE">
                <w:rPr>
                  <w:rFonts w:cs="Calibri"/>
                  <w:color w:val="000000"/>
                  <w:sz w:val="18"/>
                  <w:szCs w:val="18"/>
                </w:rPr>
                <w:t>Minor edits</w:t>
              </w:r>
            </w:ins>
          </w:p>
        </w:tc>
        <w:tc>
          <w:tcPr>
            <w:tcW w:w="1034" w:type="dxa"/>
            <w:tcBorders>
              <w:top w:val="nil"/>
              <w:left w:val="nil"/>
              <w:bottom w:val="single" w:sz="4" w:space="0" w:color="auto"/>
              <w:right w:val="single" w:sz="4" w:space="0" w:color="auto"/>
            </w:tcBorders>
            <w:shd w:val="clear" w:color="auto" w:fill="auto"/>
            <w:vAlign w:val="center"/>
            <w:hideMark/>
          </w:tcPr>
          <w:p w14:paraId="406D8B13" w14:textId="77777777" w:rsidR="008F2DEE" w:rsidRPr="008F2DEE" w:rsidRDefault="008F2DEE" w:rsidP="008F2DEE">
            <w:pPr>
              <w:widowControl/>
              <w:spacing w:after="0"/>
              <w:jc w:val="center"/>
              <w:rPr>
                <w:ins w:id="1090" w:author="Sam Dent" w:date="2022-09-09T10:40:00Z"/>
                <w:rFonts w:cs="Calibri"/>
                <w:color w:val="000000"/>
                <w:sz w:val="18"/>
                <w:szCs w:val="18"/>
              </w:rPr>
            </w:pPr>
            <w:ins w:id="1091" w:author="Sam Dent" w:date="2022-09-09T10:40:00Z">
              <w:r w:rsidRPr="008F2DEE">
                <w:rPr>
                  <w:rFonts w:cs="Calibri"/>
                  <w:color w:val="000000"/>
                  <w:sz w:val="18"/>
                  <w:szCs w:val="18"/>
                </w:rPr>
                <w:t>N/A</w:t>
              </w:r>
            </w:ins>
          </w:p>
        </w:tc>
      </w:tr>
      <w:tr w:rsidR="008F2DEE" w:rsidRPr="008F2DEE" w14:paraId="6F98E863" w14:textId="77777777" w:rsidTr="008D55F9">
        <w:trPr>
          <w:trHeight w:val="827"/>
          <w:ins w:id="1092"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709C242A" w14:textId="77777777" w:rsidR="008F2DEE" w:rsidRPr="008F2DEE" w:rsidRDefault="008F2DEE" w:rsidP="008F2DEE">
            <w:pPr>
              <w:widowControl/>
              <w:spacing w:after="0"/>
              <w:jc w:val="left"/>
              <w:rPr>
                <w:ins w:id="1093"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124568B" w14:textId="77777777" w:rsidR="008F2DEE" w:rsidRPr="008F2DEE" w:rsidRDefault="008F2DEE" w:rsidP="008F2DEE">
            <w:pPr>
              <w:widowControl/>
              <w:spacing w:after="0"/>
              <w:jc w:val="left"/>
              <w:rPr>
                <w:ins w:id="1094"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A18F2ED" w14:textId="77777777" w:rsidR="008F2DEE" w:rsidRPr="008F2DEE" w:rsidRDefault="008F2DEE" w:rsidP="008F2DEE">
            <w:pPr>
              <w:widowControl/>
              <w:spacing w:after="0"/>
              <w:jc w:val="left"/>
              <w:rPr>
                <w:ins w:id="1095" w:author="Sam Dent" w:date="2022-09-09T10:40:00Z"/>
                <w:rFonts w:cs="Calibri"/>
                <w:color w:val="000000"/>
                <w:sz w:val="18"/>
                <w:szCs w:val="18"/>
              </w:rPr>
            </w:pPr>
            <w:ins w:id="1096" w:author="Sam Dent" w:date="2022-09-09T10:40:00Z">
              <w:r w:rsidRPr="008F2DEE">
                <w:rPr>
                  <w:rFonts w:cs="Calibri"/>
                  <w:color w:val="000000"/>
                  <w:sz w:val="18"/>
                  <w:szCs w:val="18"/>
                </w:rPr>
                <w:t>4.4.40 Gas High Efficiency Single Package Vertical Air Conditioner</w:t>
              </w:r>
            </w:ins>
          </w:p>
        </w:tc>
        <w:tc>
          <w:tcPr>
            <w:tcW w:w="2482" w:type="dxa"/>
            <w:tcBorders>
              <w:top w:val="nil"/>
              <w:left w:val="nil"/>
              <w:bottom w:val="single" w:sz="4" w:space="0" w:color="auto"/>
              <w:right w:val="single" w:sz="4" w:space="0" w:color="auto"/>
            </w:tcBorders>
            <w:shd w:val="clear" w:color="auto" w:fill="auto"/>
            <w:noWrap/>
            <w:vAlign w:val="center"/>
            <w:hideMark/>
          </w:tcPr>
          <w:p w14:paraId="0A2C6589" w14:textId="77777777" w:rsidR="008F2DEE" w:rsidRPr="008F2DEE" w:rsidRDefault="008F2DEE" w:rsidP="008F2DEE">
            <w:pPr>
              <w:widowControl/>
              <w:spacing w:after="0"/>
              <w:jc w:val="left"/>
              <w:rPr>
                <w:ins w:id="1097" w:author="Sam Dent" w:date="2022-09-09T10:40:00Z"/>
                <w:rFonts w:cs="Calibri"/>
                <w:color w:val="000000"/>
                <w:sz w:val="18"/>
                <w:szCs w:val="18"/>
              </w:rPr>
            </w:pPr>
            <w:ins w:id="1098" w:author="Sam Dent" w:date="2022-09-09T10:40:00Z">
              <w:r w:rsidRPr="008F2DEE">
                <w:rPr>
                  <w:rFonts w:cs="Calibri"/>
                  <w:color w:val="000000"/>
                  <w:sz w:val="18"/>
                  <w:szCs w:val="18"/>
                </w:rPr>
                <w:t>CI-HVC -SPVA-V02-230101</w:t>
              </w:r>
            </w:ins>
          </w:p>
        </w:tc>
        <w:tc>
          <w:tcPr>
            <w:tcW w:w="930" w:type="dxa"/>
            <w:tcBorders>
              <w:top w:val="nil"/>
              <w:left w:val="nil"/>
              <w:bottom w:val="single" w:sz="4" w:space="0" w:color="auto"/>
              <w:right w:val="single" w:sz="4" w:space="0" w:color="auto"/>
            </w:tcBorders>
            <w:shd w:val="clear" w:color="auto" w:fill="auto"/>
            <w:vAlign w:val="center"/>
            <w:hideMark/>
          </w:tcPr>
          <w:p w14:paraId="644000C6" w14:textId="77777777" w:rsidR="008F2DEE" w:rsidRPr="008F2DEE" w:rsidRDefault="008F2DEE" w:rsidP="008F2DEE">
            <w:pPr>
              <w:widowControl/>
              <w:spacing w:after="0"/>
              <w:jc w:val="center"/>
              <w:rPr>
                <w:ins w:id="1099" w:author="Sam Dent" w:date="2022-09-09T10:40:00Z"/>
                <w:rFonts w:cs="Calibri"/>
                <w:color w:val="000000"/>
                <w:sz w:val="18"/>
                <w:szCs w:val="18"/>
              </w:rPr>
            </w:pPr>
            <w:ins w:id="1100"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066A9B21" w14:textId="77777777" w:rsidR="008F2DEE" w:rsidRPr="008F2DEE" w:rsidRDefault="008F2DEE" w:rsidP="008F2DEE">
            <w:pPr>
              <w:widowControl/>
              <w:spacing w:after="0"/>
              <w:jc w:val="left"/>
              <w:rPr>
                <w:ins w:id="1101" w:author="Sam Dent" w:date="2022-09-09T10:40:00Z"/>
                <w:rFonts w:cs="Calibri"/>
                <w:color w:val="000000"/>
                <w:sz w:val="18"/>
                <w:szCs w:val="18"/>
              </w:rPr>
            </w:pPr>
            <w:ins w:id="1102" w:author="Sam Dent" w:date="2022-09-09T10:40:00Z">
              <w:r w:rsidRPr="008F2DEE">
                <w:rPr>
                  <w:rFonts w:cs="Calibri"/>
                  <w:color w:val="000000"/>
                  <w:sz w:val="18"/>
                  <w:szCs w:val="18"/>
                </w:rPr>
                <w:t xml:space="preserve">Update to EER code requirement. </w:t>
              </w:r>
            </w:ins>
          </w:p>
        </w:tc>
        <w:tc>
          <w:tcPr>
            <w:tcW w:w="1034" w:type="dxa"/>
            <w:tcBorders>
              <w:top w:val="nil"/>
              <w:left w:val="nil"/>
              <w:bottom w:val="single" w:sz="4" w:space="0" w:color="auto"/>
              <w:right w:val="single" w:sz="4" w:space="0" w:color="auto"/>
            </w:tcBorders>
            <w:shd w:val="clear" w:color="auto" w:fill="auto"/>
            <w:vAlign w:val="center"/>
            <w:hideMark/>
          </w:tcPr>
          <w:p w14:paraId="42CDE361" w14:textId="77777777" w:rsidR="008F2DEE" w:rsidRPr="008F2DEE" w:rsidRDefault="008F2DEE" w:rsidP="008F2DEE">
            <w:pPr>
              <w:widowControl/>
              <w:spacing w:after="0"/>
              <w:jc w:val="center"/>
              <w:rPr>
                <w:ins w:id="1103" w:author="Sam Dent" w:date="2022-09-09T10:40:00Z"/>
                <w:rFonts w:cs="Calibri"/>
                <w:color w:val="000000"/>
                <w:sz w:val="18"/>
                <w:szCs w:val="18"/>
              </w:rPr>
            </w:pPr>
            <w:ins w:id="1104" w:author="Sam Dent" w:date="2022-09-09T10:40:00Z">
              <w:r w:rsidRPr="008F2DEE">
                <w:rPr>
                  <w:rFonts w:cs="Calibri"/>
                  <w:color w:val="000000"/>
                  <w:sz w:val="18"/>
                  <w:szCs w:val="18"/>
                </w:rPr>
                <w:t>N/A</w:t>
              </w:r>
            </w:ins>
          </w:p>
        </w:tc>
      </w:tr>
      <w:tr w:rsidR="008F2DEE" w:rsidRPr="008F2DEE" w14:paraId="7A84FE8A" w14:textId="77777777" w:rsidTr="008D55F9">
        <w:trPr>
          <w:trHeight w:val="480"/>
          <w:ins w:id="1105"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58180A3C" w14:textId="77777777" w:rsidR="008F2DEE" w:rsidRPr="008F2DEE" w:rsidRDefault="008F2DEE" w:rsidP="008F2DEE">
            <w:pPr>
              <w:widowControl/>
              <w:spacing w:after="0"/>
              <w:jc w:val="left"/>
              <w:rPr>
                <w:ins w:id="1106"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D4D8BC5" w14:textId="77777777" w:rsidR="008F2DEE" w:rsidRPr="008F2DEE" w:rsidRDefault="008F2DEE" w:rsidP="008F2DEE">
            <w:pPr>
              <w:widowControl/>
              <w:spacing w:after="0"/>
              <w:jc w:val="left"/>
              <w:rPr>
                <w:ins w:id="1107"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2F7D498" w14:textId="77777777" w:rsidR="008F2DEE" w:rsidRPr="008F2DEE" w:rsidRDefault="008F2DEE" w:rsidP="008F2DEE">
            <w:pPr>
              <w:widowControl/>
              <w:spacing w:after="0"/>
              <w:jc w:val="left"/>
              <w:rPr>
                <w:ins w:id="1108" w:author="Sam Dent" w:date="2022-09-09T10:40:00Z"/>
                <w:rFonts w:cs="Calibri"/>
                <w:color w:val="000000"/>
                <w:sz w:val="18"/>
                <w:szCs w:val="18"/>
              </w:rPr>
            </w:pPr>
            <w:ins w:id="1109" w:author="Sam Dent" w:date="2022-09-09T10:40:00Z">
              <w:r w:rsidRPr="008F2DEE">
                <w:rPr>
                  <w:rFonts w:cs="Calibri"/>
                  <w:color w:val="000000"/>
                  <w:sz w:val="18"/>
                  <w:szCs w:val="18"/>
                </w:rPr>
                <w:t>4.4.43 Packaged RTU Sealing</w:t>
              </w:r>
            </w:ins>
          </w:p>
        </w:tc>
        <w:tc>
          <w:tcPr>
            <w:tcW w:w="2482" w:type="dxa"/>
            <w:tcBorders>
              <w:top w:val="nil"/>
              <w:left w:val="nil"/>
              <w:bottom w:val="single" w:sz="4" w:space="0" w:color="auto"/>
              <w:right w:val="single" w:sz="4" w:space="0" w:color="auto"/>
            </w:tcBorders>
            <w:shd w:val="clear" w:color="auto" w:fill="auto"/>
            <w:noWrap/>
            <w:vAlign w:val="center"/>
            <w:hideMark/>
          </w:tcPr>
          <w:p w14:paraId="48A37E65" w14:textId="77777777" w:rsidR="008F2DEE" w:rsidRPr="008F2DEE" w:rsidRDefault="008F2DEE" w:rsidP="008F2DEE">
            <w:pPr>
              <w:widowControl/>
              <w:spacing w:after="0"/>
              <w:jc w:val="left"/>
              <w:rPr>
                <w:ins w:id="1110" w:author="Sam Dent" w:date="2022-09-09T10:40:00Z"/>
                <w:rFonts w:cs="Calibri"/>
                <w:color w:val="000000"/>
                <w:sz w:val="18"/>
                <w:szCs w:val="18"/>
              </w:rPr>
            </w:pPr>
            <w:ins w:id="1111" w:author="Sam Dent" w:date="2022-09-09T10:40:00Z">
              <w:r w:rsidRPr="008F2DEE">
                <w:rPr>
                  <w:rFonts w:cs="Calibri"/>
                  <w:color w:val="000000"/>
                  <w:sz w:val="18"/>
                  <w:szCs w:val="18"/>
                </w:rPr>
                <w:t>CI-HVC-PRTU-V02-230101</w:t>
              </w:r>
            </w:ins>
          </w:p>
        </w:tc>
        <w:tc>
          <w:tcPr>
            <w:tcW w:w="930" w:type="dxa"/>
            <w:tcBorders>
              <w:top w:val="nil"/>
              <w:left w:val="nil"/>
              <w:bottom w:val="single" w:sz="4" w:space="0" w:color="auto"/>
              <w:right w:val="single" w:sz="4" w:space="0" w:color="auto"/>
            </w:tcBorders>
            <w:shd w:val="clear" w:color="auto" w:fill="auto"/>
            <w:vAlign w:val="center"/>
            <w:hideMark/>
          </w:tcPr>
          <w:p w14:paraId="4334C4DA" w14:textId="77777777" w:rsidR="008F2DEE" w:rsidRPr="008F2DEE" w:rsidRDefault="008F2DEE" w:rsidP="008F2DEE">
            <w:pPr>
              <w:widowControl/>
              <w:spacing w:after="0"/>
              <w:jc w:val="center"/>
              <w:rPr>
                <w:ins w:id="1112" w:author="Sam Dent" w:date="2022-09-09T10:40:00Z"/>
                <w:rFonts w:cs="Calibri"/>
                <w:color w:val="000000"/>
                <w:sz w:val="18"/>
                <w:szCs w:val="18"/>
              </w:rPr>
            </w:pPr>
            <w:ins w:id="1113"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5A70C911" w14:textId="77777777" w:rsidR="008F2DEE" w:rsidRPr="008F2DEE" w:rsidRDefault="008F2DEE" w:rsidP="008F2DEE">
            <w:pPr>
              <w:widowControl/>
              <w:spacing w:after="0"/>
              <w:jc w:val="left"/>
              <w:rPr>
                <w:ins w:id="1114" w:author="Sam Dent" w:date="2022-09-09T10:40:00Z"/>
                <w:rFonts w:cs="Calibri"/>
                <w:color w:val="000000"/>
                <w:sz w:val="18"/>
                <w:szCs w:val="18"/>
              </w:rPr>
            </w:pPr>
            <w:ins w:id="1115" w:author="Sam Dent" w:date="2022-09-09T10:40:00Z">
              <w:r w:rsidRPr="008F2DEE">
                <w:rPr>
                  <w:rFonts w:cs="Calibri"/>
                  <w:color w:val="000000"/>
                  <w:sz w:val="18"/>
                  <w:szCs w:val="18"/>
                </w:rPr>
                <w:t>Removal of EFLH tables and reference to section 4.4. Example calculations updated.</w:t>
              </w:r>
            </w:ins>
          </w:p>
        </w:tc>
        <w:tc>
          <w:tcPr>
            <w:tcW w:w="1034" w:type="dxa"/>
            <w:tcBorders>
              <w:top w:val="nil"/>
              <w:left w:val="nil"/>
              <w:bottom w:val="single" w:sz="4" w:space="0" w:color="auto"/>
              <w:right w:val="single" w:sz="4" w:space="0" w:color="auto"/>
            </w:tcBorders>
            <w:shd w:val="clear" w:color="auto" w:fill="auto"/>
            <w:vAlign w:val="center"/>
            <w:hideMark/>
          </w:tcPr>
          <w:p w14:paraId="33DE8444" w14:textId="77777777" w:rsidR="008F2DEE" w:rsidRPr="008F2DEE" w:rsidRDefault="008F2DEE" w:rsidP="008F2DEE">
            <w:pPr>
              <w:widowControl/>
              <w:spacing w:after="0"/>
              <w:jc w:val="center"/>
              <w:rPr>
                <w:ins w:id="1116" w:author="Sam Dent" w:date="2022-09-09T10:40:00Z"/>
                <w:rFonts w:cs="Calibri"/>
                <w:color w:val="000000"/>
                <w:sz w:val="18"/>
                <w:szCs w:val="18"/>
              </w:rPr>
            </w:pPr>
            <w:ins w:id="1117" w:author="Sam Dent" w:date="2022-09-09T10:40:00Z">
              <w:r w:rsidRPr="008F2DEE">
                <w:rPr>
                  <w:rFonts w:cs="Calibri"/>
                  <w:color w:val="000000"/>
                  <w:sz w:val="18"/>
                  <w:szCs w:val="18"/>
                </w:rPr>
                <w:t>N/A</w:t>
              </w:r>
            </w:ins>
          </w:p>
        </w:tc>
      </w:tr>
      <w:tr w:rsidR="008F2DEE" w:rsidRPr="008F2DEE" w14:paraId="7F3CF25A" w14:textId="77777777" w:rsidTr="008D55F9">
        <w:trPr>
          <w:trHeight w:val="719"/>
          <w:ins w:id="1118"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5B25EC2B" w14:textId="77777777" w:rsidR="008F2DEE" w:rsidRPr="008F2DEE" w:rsidRDefault="008F2DEE" w:rsidP="008F2DEE">
            <w:pPr>
              <w:widowControl/>
              <w:spacing w:after="0"/>
              <w:jc w:val="left"/>
              <w:rPr>
                <w:ins w:id="1119"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8E20729" w14:textId="77777777" w:rsidR="008F2DEE" w:rsidRPr="008F2DEE" w:rsidRDefault="008F2DEE" w:rsidP="008F2DEE">
            <w:pPr>
              <w:widowControl/>
              <w:spacing w:after="0"/>
              <w:jc w:val="left"/>
              <w:rPr>
                <w:ins w:id="1120" w:author="Sam Dent" w:date="2022-09-09T10:40:00Z"/>
                <w:rFonts w:cs="Calibri"/>
                <w:color w:val="000000"/>
                <w:sz w:val="18"/>
                <w:szCs w:val="18"/>
              </w:rPr>
            </w:pPr>
          </w:p>
        </w:tc>
        <w:tc>
          <w:tcPr>
            <w:tcW w:w="2084" w:type="dxa"/>
            <w:vMerge w:val="restart"/>
            <w:tcBorders>
              <w:top w:val="nil"/>
              <w:left w:val="single" w:sz="4" w:space="0" w:color="auto"/>
              <w:bottom w:val="single" w:sz="4" w:space="0" w:color="auto"/>
              <w:right w:val="single" w:sz="4" w:space="0" w:color="auto"/>
            </w:tcBorders>
            <w:shd w:val="clear" w:color="auto" w:fill="auto"/>
            <w:vAlign w:val="center"/>
            <w:hideMark/>
          </w:tcPr>
          <w:p w14:paraId="72398C0E" w14:textId="77777777" w:rsidR="008F2DEE" w:rsidRPr="008F2DEE" w:rsidRDefault="008F2DEE" w:rsidP="008F2DEE">
            <w:pPr>
              <w:widowControl/>
              <w:spacing w:after="0"/>
              <w:jc w:val="left"/>
              <w:rPr>
                <w:ins w:id="1121" w:author="Sam Dent" w:date="2022-09-09T10:40:00Z"/>
                <w:rFonts w:cs="Calibri"/>
                <w:color w:val="000000"/>
                <w:sz w:val="18"/>
                <w:szCs w:val="18"/>
              </w:rPr>
            </w:pPr>
            <w:ins w:id="1122" w:author="Sam Dent" w:date="2022-09-09T10:40:00Z">
              <w:r w:rsidRPr="008F2DEE">
                <w:rPr>
                  <w:rFonts w:cs="Calibri"/>
                  <w:color w:val="000000"/>
                  <w:sz w:val="18"/>
                  <w:szCs w:val="18"/>
                </w:rPr>
                <w:t>4.4.44 Commercial Ground Source and Ground Water Source Heat Pump</w:t>
              </w:r>
            </w:ins>
          </w:p>
        </w:tc>
        <w:tc>
          <w:tcPr>
            <w:tcW w:w="2482" w:type="dxa"/>
            <w:tcBorders>
              <w:top w:val="nil"/>
              <w:left w:val="nil"/>
              <w:bottom w:val="single" w:sz="4" w:space="0" w:color="auto"/>
              <w:right w:val="single" w:sz="4" w:space="0" w:color="auto"/>
            </w:tcBorders>
            <w:shd w:val="clear" w:color="auto" w:fill="auto"/>
            <w:noWrap/>
            <w:vAlign w:val="center"/>
            <w:hideMark/>
          </w:tcPr>
          <w:p w14:paraId="24BEDEF6" w14:textId="77777777" w:rsidR="008F2DEE" w:rsidRPr="008F2DEE" w:rsidRDefault="008F2DEE" w:rsidP="008F2DEE">
            <w:pPr>
              <w:widowControl/>
              <w:spacing w:after="0"/>
              <w:jc w:val="left"/>
              <w:rPr>
                <w:ins w:id="1123" w:author="Sam Dent" w:date="2022-09-09T10:40:00Z"/>
                <w:rFonts w:cs="Calibri"/>
                <w:color w:val="000000"/>
                <w:sz w:val="18"/>
                <w:szCs w:val="18"/>
              </w:rPr>
            </w:pPr>
            <w:ins w:id="1124" w:author="Sam Dent" w:date="2022-09-09T10:40:00Z">
              <w:r w:rsidRPr="008F2DEE">
                <w:rPr>
                  <w:rFonts w:cs="Calibri"/>
                  <w:color w:val="000000"/>
                  <w:sz w:val="18"/>
                  <w:szCs w:val="18"/>
                </w:rPr>
                <w:t>CI-HVC-GSHP-V06-220101</w:t>
              </w:r>
            </w:ins>
          </w:p>
        </w:tc>
        <w:tc>
          <w:tcPr>
            <w:tcW w:w="930" w:type="dxa"/>
            <w:tcBorders>
              <w:top w:val="nil"/>
              <w:left w:val="nil"/>
              <w:bottom w:val="single" w:sz="4" w:space="0" w:color="auto"/>
              <w:right w:val="single" w:sz="4" w:space="0" w:color="auto"/>
            </w:tcBorders>
            <w:shd w:val="clear" w:color="auto" w:fill="auto"/>
            <w:vAlign w:val="center"/>
            <w:hideMark/>
          </w:tcPr>
          <w:p w14:paraId="497C502B" w14:textId="77777777" w:rsidR="008F2DEE" w:rsidRPr="008F2DEE" w:rsidRDefault="008F2DEE" w:rsidP="008F2DEE">
            <w:pPr>
              <w:widowControl/>
              <w:spacing w:after="0"/>
              <w:jc w:val="center"/>
              <w:rPr>
                <w:ins w:id="1125" w:author="Sam Dent" w:date="2022-09-09T10:40:00Z"/>
                <w:rFonts w:cs="Calibri"/>
                <w:color w:val="000000"/>
                <w:sz w:val="18"/>
                <w:szCs w:val="18"/>
              </w:rPr>
            </w:pPr>
            <w:ins w:id="1126" w:author="Sam Dent" w:date="2022-09-09T10:40:00Z">
              <w:r w:rsidRPr="008F2DEE">
                <w:rPr>
                  <w:rFonts w:cs="Calibri"/>
                  <w:color w:val="000000"/>
                  <w:sz w:val="18"/>
                  <w:szCs w:val="18"/>
                </w:rPr>
                <w:t>Errata</w:t>
              </w:r>
            </w:ins>
          </w:p>
        </w:tc>
        <w:tc>
          <w:tcPr>
            <w:tcW w:w="4305" w:type="dxa"/>
            <w:tcBorders>
              <w:top w:val="nil"/>
              <w:left w:val="nil"/>
              <w:bottom w:val="single" w:sz="4" w:space="0" w:color="auto"/>
              <w:right w:val="single" w:sz="4" w:space="0" w:color="auto"/>
            </w:tcBorders>
            <w:shd w:val="clear" w:color="auto" w:fill="auto"/>
            <w:vAlign w:val="center"/>
            <w:hideMark/>
          </w:tcPr>
          <w:p w14:paraId="411C626E" w14:textId="77777777" w:rsidR="008F2DEE" w:rsidRPr="008F2DEE" w:rsidRDefault="008F2DEE" w:rsidP="008F2DEE">
            <w:pPr>
              <w:widowControl/>
              <w:spacing w:after="0"/>
              <w:jc w:val="left"/>
              <w:rPr>
                <w:ins w:id="1127" w:author="Sam Dent" w:date="2022-09-09T10:40:00Z"/>
                <w:rFonts w:cs="Calibri"/>
                <w:color w:val="000000"/>
                <w:sz w:val="18"/>
                <w:szCs w:val="18"/>
              </w:rPr>
            </w:pPr>
            <w:ins w:id="1128" w:author="Sam Dent" w:date="2022-09-09T10:40:00Z">
              <w:r w:rsidRPr="008F2DEE">
                <w:rPr>
                  <w:rFonts w:cs="Calibri"/>
                  <w:color w:val="000000"/>
                  <w:sz w:val="18"/>
                  <w:szCs w:val="18"/>
                </w:rPr>
                <w:t xml:space="preserve">Removal of 3412 BTU/kWh term from GSHPSiteWaterImpactElectric algorithm to result in MMBtu. </w:t>
              </w:r>
            </w:ins>
          </w:p>
        </w:tc>
        <w:tc>
          <w:tcPr>
            <w:tcW w:w="1034" w:type="dxa"/>
            <w:tcBorders>
              <w:top w:val="nil"/>
              <w:left w:val="nil"/>
              <w:bottom w:val="single" w:sz="4" w:space="0" w:color="auto"/>
              <w:right w:val="single" w:sz="4" w:space="0" w:color="auto"/>
            </w:tcBorders>
            <w:shd w:val="clear" w:color="auto" w:fill="auto"/>
            <w:vAlign w:val="center"/>
            <w:hideMark/>
          </w:tcPr>
          <w:p w14:paraId="78F8E382" w14:textId="77777777" w:rsidR="008F2DEE" w:rsidRPr="008F2DEE" w:rsidRDefault="008F2DEE" w:rsidP="008F2DEE">
            <w:pPr>
              <w:widowControl/>
              <w:spacing w:after="0"/>
              <w:jc w:val="center"/>
              <w:rPr>
                <w:ins w:id="1129" w:author="Sam Dent" w:date="2022-09-09T10:40:00Z"/>
                <w:rFonts w:cs="Calibri"/>
                <w:color w:val="000000"/>
                <w:sz w:val="18"/>
                <w:szCs w:val="18"/>
              </w:rPr>
            </w:pPr>
            <w:ins w:id="1130" w:author="Sam Dent" w:date="2022-09-09T10:40:00Z">
              <w:r w:rsidRPr="008F2DEE">
                <w:rPr>
                  <w:rFonts w:cs="Calibri"/>
                  <w:color w:val="000000"/>
                  <w:sz w:val="18"/>
                  <w:szCs w:val="18"/>
                </w:rPr>
                <w:t>N/A</w:t>
              </w:r>
            </w:ins>
          </w:p>
        </w:tc>
      </w:tr>
      <w:tr w:rsidR="008F2DEE" w:rsidRPr="008F2DEE" w14:paraId="01D0566C" w14:textId="77777777" w:rsidTr="008D55F9">
        <w:trPr>
          <w:trHeight w:val="720"/>
          <w:ins w:id="1131"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602A57E9" w14:textId="77777777" w:rsidR="008F2DEE" w:rsidRPr="008F2DEE" w:rsidRDefault="008F2DEE" w:rsidP="008F2DEE">
            <w:pPr>
              <w:widowControl/>
              <w:spacing w:after="0"/>
              <w:jc w:val="left"/>
              <w:rPr>
                <w:ins w:id="1132"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37B712A" w14:textId="77777777" w:rsidR="008F2DEE" w:rsidRPr="008F2DEE" w:rsidRDefault="008F2DEE" w:rsidP="008F2DEE">
            <w:pPr>
              <w:widowControl/>
              <w:spacing w:after="0"/>
              <w:jc w:val="left"/>
              <w:rPr>
                <w:ins w:id="1133" w:author="Sam Dent" w:date="2022-09-09T10:40:00Z"/>
                <w:rFonts w:cs="Calibri"/>
                <w:color w:val="000000"/>
                <w:sz w:val="18"/>
                <w:szCs w:val="18"/>
              </w:rPr>
            </w:pPr>
          </w:p>
        </w:tc>
        <w:tc>
          <w:tcPr>
            <w:tcW w:w="2084" w:type="dxa"/>
            <w:vMerge/>
            <w:tcBorders>
              <w:top w:val="nil"/>
              <w:left w:val="single" w:sz="4" w:space="0" w:color="auto"/>
              <w:bottom w:val="single" w:sz="4" w:space="0" w:color="auto"/>
              <w:right w:val="single" w:sz="4" w:space="0" w:color="auto"/>
            </w:tcBorders>
            <w:vAlign w:val="center"/>
            <w:hideMark/>
          </w:tcPr>
          <w:p w14:paraId="41B14B33" w14:textId="77777777" w:rsidR="008F2DEE" w:rsidRPr="008F2DEE" w:rsidRDefault="008F2DEE" w:rsidP="008F2DEE">
            <w:pPr>
              <w:widowControl/>
              <w:spacing w:after="0"/>
              <w:jc w:val="left"/>
              <w:rPr>
                <w:ins w:id="1134" w:author="Sam Dent" w:date="2022-09-09T10:40:00Z"/>
                <w:rFonts w:cs="Calibri"/>
                <w:color w:val="000000"/>
                <w:sz w:val="18"/>
                <w:szCs w:val="18"/>
              </w:rPr>
            </w:pPr>
          </w:p>
        </w:tc>
        <w:tc>
          <w:tcPr>
            <w:tcW w:w="2482" w:type="dxa"/>
            <w:tcBorders>
              <w:top w:val="nil"/>
              <w:left w:val="nil"/>
              <w:bottom w:val="single" w:sz="4" w:space="0" w:color="auto"/>
              <w:right w:val="single" w:sz="4" w:space="0" w:color="auto"/>
            </w:tcBorders>
            <w:shd w:val="clear" w:color="auto" w:fill="auto"/>
            <w:noWrap/>
            <w:vAlign w:val="center"/>
            <w:hideMark/>
          </w:tcPr>
          <w:p w14:paraId="499EAF6E" w14:textId="77777777" w:rsidR="008F2DEE" w:rsidRPr="008F2DEE" w:rsidRDefault="008F2DEE" w:rsidP="008F2DEE">
            <w:pPr>
              <w:widowControl/>
              <w:spacing w:after="0"/>
              <w:jc w:val="left"/>
              <w:rPr>
                <w:ins w:id="1135" w:author="Sam Dent" w:date="2022-09-09T10:40:00Z"/>
                <w:rFonts w:cs="Calibri"/>
                <w:color w:val="000000"/>
                <w:sz w:val="18"/>
                <w:szCs w:val="18"/>
              </w:rPr>
            </w:pPr>
            <w:ins w:id="1136" w:author="Sam Dent" w:date="2022-09-09T10:40:00Z">
              <w:r w:rsidRPr="008F2DEE">
                <w:rPr>
                  <w:rFonts w:cs="Calibri"/>
                  <w:color w:val="000000"/>
                  <w:sz w:val="18"/>
                  <w:szCs w:val="18"/>
                </w:rPr>
                <w:t>CI-HVC-GSHP-V07-230101</w:t>
              </w:r>
            </w:ins>
          </w:p>
        </w:tc>
        <w:tc>
          <w:tcPr>
            <w:tcW w:w="930" w:type="dxa"/>
            <w:tcBorders>
              <w:top w:val="nil"/>
              <w:left w:val="nil"/>
              <w:bottom w:val="single" w:sz="4" w:space="0" w:color="auto"/>
              <w:right w:val="single" w:sz="4" w:space="0" w:color="auto"/>
            </w:tcBorders>
            <w:shd w:val="clear" w:color="auto" w:fill="auto"/>
            <w:vAlign w:val="center"/>
            <w:hideMark/>
          </w:tcPr>
          <w:p w14:paraId="67BCE8DF" w14:textId="77777777" w:rsidR="008F2DEE" w:rsidRPr="008F2DEE" w:rsidRDefault="008F2DEE" w:rsidP="008F2DEE">
            <w:pPr>
              <w:widowControl/>
              <w:spacing w:after="0"/>
              <w:jc w:val="center"/>
              <w:rPr>
                <w:ins w:id="1137" w:author="Sam Dent" w:date="2022-09-09T10:40:00Z"/>
                <w:rFonts w:cs="Calibri"/>
                <w:color w:val="000000"/>
                <w:sz w:val="18"/>
                <w:szCs w:val="18"/>
              </w:rPr>
            </w:pPr>
            <w:ins w:id="1138"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553EB204" w14:textId="77777777" w:rsidR="008F2DEE" w:rsidRPr="008F2DEE" w:rsidRDefault="008F2DEE" w:rsidP="008F2DEE">
            <w:pPr>
              <w:widowControl/>
              <w:spacing w:after="0"/>
              <w:jc w:val="left"/>
              <w:rPr>
                <w:ins w:id="1139" w:author="Sam Dent" w:date="2022-09-09T10:40:00Z"/>
                <w:rFonts w:cs="Calibri"/>
                <w:color w:val="000000"/>
                <w:sz w:val="18"/>
                <w:szCs w:val="18"/>
              </w:rPr>
            </w:pPr>
            <w:ins w:id="1140" w:author="Sam Dent" w:date="2022-09-09T10:40:00Z">
              <w:r w:rsidRPr="008F2DEE">
                <w:rPr>
                  <w:rFonts w:cs="Calibri"/>
                  <w:color w:val="000000"/>
                  <w:sz w:val="18"/>
                  <w:szCs w:val="18"/>
                </w:rPr>
                <w:t>Addition of IECC 2021 baseline and Federal Standards.</w:t>
              </w:r>
              <w:r w:rsidRPr="008F2DEE">
                <w:rPr>
                  <w:rFonts w:cs="Calibri"/>
                  <w:color w:val="000000"/>
                  <w:sz w:val="18"/>
                  <w:szCs w:val="18"/>
                </w:rPr>
                <w:br/>
                <w:t>Addition of HSPF_ClimateAdj term in algorithm.</w:t>
              </w:r>
              <w:r w:rsidRPr="008F2DEE">
                <w:rPr>
                  <w:rFonts w:cs="Calibri"/>
                  <w:color w:val="000000"/>
                  <w:sz w:val="18"/>
                  <w:szCs w:val="18"/>
                </w:rPr>
                <w:br/>
                <w:t>Updates to default full install costs of ASHPs.</w:t>
              </w:r>
            </w:ins>
          </w:p>
        </w:tc>
        <w:tc>
          <w:tcPr>
            <w:tcW w:w="1034" w:type="dxa"/>
            <w:tcBorders>
              <w:top w:val="nil"/>
              <w:left w:val="nil"/>
              <w:bottom w:val="single" w:sz="4" w:space="0" w:color="auto"/>
              <w:right w:val="single" w:sz="4" w:space="0" w:color="auto"/>
            </w:tcBorders>
            <w:shd w:val="clear" w:color="auto" w:fill="auto"/>
            <w:vAlign w:val="center"/>
            <w:hideMark/>
          </w:tcPr>
          <w:p w14:paraId="614018B8" w14:textId="77777777" w:rsidR="008F2DEE" w:rsidRPr="008F2DEE" w:rsidRDefault="008F2DEE" w:rsidP="008F2DEE">
            <w:pPr>
              <w:widowControl/>
              <w:spacing w:after="0"/>
              <w:jc w:val="center"/>
              <w:rPr>
                <w:ins w:id="1141" w:author="Sam Dent" w:date="2022-09-09T10:40:00Z"/>
                <w:rFonts w:cs="Calibri"/>
                <w:color w:val="000000"/>
                <w:sz w:val="18"/>
                <w:szCs w:val="18"/>
              </w:rPr>
            </w:pPr>
            <w:ins w:id="1142" w:author="Sam Dent" w:date="2022-09-09T10:40:00Z">
              <w:r w:rsidRPr="008F2DEE">
                <w:rPr>
                  <w:rFonts w:cs="Calibri"/>
                  <w:color w:val="000000"/>
                  <w:sz w:val="18"/>
                  <w:szCs w:val="18"/>
                </w:rPr>
                <w:t>Dependent on inputs</w:t>
              </w:r>
            </w:ins>
          </w:p>
        </w:tc>
      </w:tr>
      <w:tr w:rsidR="008F2DEE" w:rsidRPr="008F2DEE" w14:paraId="1DED512C" w14:textId="77777777" w:rsidTr="008D55F9">
        <w:trPr>
          <w:trHeight w:val="720"/>
          <w:ins w:id="1143"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11F9B06F" w14:textId="77777777" w:rsidR="008F2DEE" w:rsidRPr="008F2DEE" w:rsidRDefault="008F2DEE" w:rsidP="008F2DEE">
            <w:pPr>
              <w:widowControl/>
              <w:spacing w:after="0"/>
              <w:jc w:val="left"/>
              <w:rPr>
                <w:ins w:id="1144"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2F249B3" w14:textId="77777777" w:rsidR="008F2DEE" w:rsidRPr="008F2DEE" w:rsidRDefault="008F2DEE" w:rsidP="008F2DEE">
            <w:pPr>
              <w:widowControl/>
              <w:spacing w:after="0"/>
              <w:jc w:val="left"/>
              <w:rPr>
                <w:ins w:id="1145" w:author="Sam Dent" w:date="2022-09-09T10:40:00Z"/>
                <w:rFonts w:cs="Calibri"/>
                <w:color w:val="000000"/>
                <w:sz w:val="18"/>
                <w:szCs w:val="18"/>
              </w:rPr>
            </w:pPr>
          </w:p>
        </w:tc>
        <w:tc>
          <w:tcPr>
            <w:tcW w:w="2084" w:type="dxa"/>
            <w:vMerge w:val="restart"/>
            <w:tcBorders>
              <w:top w:val="nil"/>
              <w:left w:val="single" w:sz="4" w:space="0" w:color="auto"/>
              <w:bottom w:val="single" w:sz="4" w:space="0" w:color="000000"/>
              <w:right w:val="single" w:sz="4" w:space="0" w:color="auto"/>
            </w:tcBorders>
            <w:shd w:val="clear" w:color="auto" w:fill="auto"/>
            <w:vAlign w:val="center"/>
            <w:hideMark/>
          </w:tcPr>
          <w:p w14:paraId="1402146C" w14:textId="77777777" w:rsidR="008F2DEE" w:rsidRPr="008F2DEE" w:rsidRDefault="008F2DEE" w:rsidP="008F2DEE">
            <w:pPr>
              <w:widowControl/>
              <w:spacing w:after="0"/>
              <w:jc w:val="center"/>
              <w:rPr>
                <w:ins w:id="1146" w:author="Sam Dent" w:date="2022-09-09T10:40:00Z"/>
                <w:rFonts w:cs="Calibri"/>
                <w:color w:val="000000"/>
                <w:sz w:val="18"/>
                <w:szCs w:val="18"/>
              </w:rPr>
            </w:pPr>
            <w:ins w:id="1147" w:author="Sam Dent" w:date="2022-09-09T10:40:00Z">
              <w:r w:rsidRPr="008F2DEE">
                <w:rPr>
                  <w:rFonts w:cs="Calibri"/>
                  <w:color w:val="000000"/>
                  <w:sz w:val="18"/>
                  <w:szCs w:val="18"/>
                </w:rPr>
                <w:t>4.4.48 Small Commercial Thermostats</w:t>
              </w:r>
            </w:ins>
          </w:p>
        </w:tc>
        <w:tc>
          <w:tcPr>
            <w:tcW w:w="2482" w:type="dxa"/>
            <w:tcBorders>
              <w:top w:val="nil"/>
              <w:left w:val="nil"/>
              <w:bottom w:val="single" w:sz="4" w:space="0" w:color="auto"/>
              <w:right w:val="single" w:sz="4" w:space="0" w:color="auto"/>
            </w:tcBorders>
            <w:shd w:val="clear" w:color="auto" w:fill="auto"/>
            <w:noWrap/>
            <w:vAlign w:val="center"/>
            <w:hideMark/>
          </w:tcPr>
          <w:p w14:paraId="2ED63626" w14:textId="77777777" w:rsidR="008F2DEE" w:rsidRPr="008F2DEE" w:rsidRDefault="008F2DEE" w:rsidP="008F2DEE">
            <w:pPr>
              <w:widowControl/>
              <w:spacing w:after="0"/>
              <w:jc w:val="left"/>
              <w:rPr>
                <w:ins w:id="1148" w:author="Sam Dent" w:date="2022-09-09T10:40:00Z"/>
                <w:rFonts w:cs="Calibri"/>
                <w:color w:val="000000"/>
                <w:sz w:val="18"/>
                <w:szCs w:val="18"/>
              </w:rPr>
            </w:pPr>
            <w:ins w:id="1149" w:author="Sam Dent" w:date="2022-09-09T10:40:00Z">
              <w:r w:rsidRPr="008F2DEE">
                <w:rPr>
                  <w:rFonts w:cs="Calibri"/>
                  <w:color w:val="000000"/>
                  <w:sz w:val="18"/>
                  <w:szCs w:val="18"/>
                </w:rPr>
                <w:t>CI-HVC-THST-V04-220101</w:t>
              </w:r>
            </w:ins>
          </w:p>
        </w:tc>
        <w:tc>
          <w:tcPr>
            <w:tcW w:w="930" w:type="dxa"/>
            <w:tcBorders>
              <w:top w:val="nil"/>
              <w:left w:val="nil"/>
              <w:bottom w:val="single" w:sz="4" w:space="0" w:color="auto"/>
              <w:right w:val="single" w:sz="4" w:space="0" w:color="auto"/>
            </w:tcBorders>
            <w:shd w:val="clear" w:color="auto" w:fill="auto"/>
            <w:vAlign w:val="center"/>
            <w:hideMark/>
          </w:tcPr>
          <w:p w14:paraId="6AE80B25" w14:textId="77777777" w:rsidR="008F2DEE" w:rsidRPr="008F2DEE" w:rsidRDefault="008F2DEE" w:rsidP="008F2DEE">
            <w:pPr>
              <w:widowControl/>
              <w:spacing w:after="0"/>
              <w:jc w:val="center"/>
              <w:rPr>
                <w:ins w:id="1150" w:author="Sam Dent" w:date="2022-09-09T10:40:00Z"/>
                <w:rFonts w:cs="Calibri"/>
                <w:color w:val="000000"/>
                <w:sz w:val="18"/>
                <w:szCs w:val="18"/>
              </w:rPr>
            </w:pPr>
            <w:ins w:id="1151" w:author="Sam Dent" w:date="2022-09-09T10:40:00Z">
              <w:r w:rsidRPr="008F2DEE">
                <w:rPr>
                  <w:rFonts w:cs="Calibri"/>
                  <w:color w:val="000000"/>
                  <w:sz w:val="18"/>
                  <w:szCs w:val="18"/>
                </w:rPr>
                <w:t>Errata</w:t>
              </w:r>
            </w:ins>
          </w:p>
        </w:tc>
        <w:tc>
          <w:tcPr>
            <w:tcW w:w="4305" w:type="dxa"/>
            <w:tcBorders>
              <w:top w:val="nil"/>
              <w:left w:val="nil"/>
              <w:bottom w:val="single" w:sz="4" w:space="0" w:color="auto"/>
              <w:right w:val="single" w:sz="4" w:space="0" w:color="auto"/>
            </w:tcBorders>
            <w:shd w:val="clear" w:color="auto" w:fill="auto"/>
            <w:vAlign w:val="center"/>
            <w:hideMark/>
          </w:tcPr>
          <w:p w14:paraId="6300853F" w14:textId="77777777" w:rsidR="008F2DEE" w:rsidRPr="008F2DEE" w:rsidRDefault="008F2DEE" w:rsidP="008F2DEE">
            <w:pPr>
              <w:widowControl/>
              <w:spacing w:after="0"/>
              <w:jc w:val="left"/>
              <w:rPr>
                <w:ins w:id="1152" w:author="Sam Dent" w:date="2022-09-09T10:40:00Z"/>
                <w:rFonts w:cs="Calibri"/>
                <w:color w:val="000000"/>
                <w:sz w:val="18"/>
                <w:szCs w:val="18"/>
              </w:rPr>
            </w:pPr>
            <w:ins w:id="1153" w:author="Sam Dent" w:date="2022-09-09T10:40:00Z">
              <w:r w:rsidRPr="008F2DEE">
                <w:rPr>
                  <w:rFonts w:cs="Calibri"/>
                  <w:color w:val="000000"/>
                  <w:sz w:val="18"/>
                  <w:szCs w:val="18"/>
                </w:rPr>
                <w:t>In the ∆kWh algorithm, removed the term (1 - %ElectricHeat) as already applied in the ∆Therms algorithm.</w:t>
              </w:r>
            </w:ins>
          </w:p>
        </w:tc>
        <w:tc>
          <w:tcPr>
            <w:tcW w:w="1034" w:type="dxa"/>
            <w:tcBorders>
              <w:top w:val="nil"/>
              <w:left w:val="nil"/>
              <w:bottom w:val="single" w:sz="4" w:space="0" w:color="auto"/>
              <w:right w:val="single" w:sz="4" w:space="0" w:color="auto"/>
            </w:tcBorders>
            <w:shd w:val="clear" w:color="auto" w:fill="auto"/>
            <w:vAlign w:val="center"/>
            <w:hideMark/>
          </w:tcPr>
          <w:p w14:paraId="2604B700" w14:textId="77777777" w:rsidR="008F2DEE" w:rsidRPr="008F2DEE" w:rsidRDefault="008F2DEE" w:rsidP="008F2DEE">
            <w:pPr>
              <w:widowControl/>
              <w:spacing w:after="0"/>
              <w:jc w:val="center"/>
              <w:rPr>
                <w:ins w:id="1154" w:author="Sam Dent" w:date="2022-09-09T10:40:00Z"/>
                <w:rFonts w:cs="Calibri"/>
                <w:color w:val="000000"/>
                <w:sz w:val="18"/>
                <w:szCs w:val="18"/>
              </w:rPr>
            </w:pPr>
            <w:ins w:id="1155" w:author="Sam Dent" w:date="2022-09-09T10:40:00Z">
              <w:r w:rsidRPr="008F2DEE">
                <w:rPr>
                  <w:rFonts w:cs="Calibri"/>
                  <w:color w:val="000000"/>
                  <w:sz w:val="18"/>
                  <w:szCs w:val="18"/>
                </w:rPr>
                <w:t>N/A</w:t>
              </w:r>
            </w:ins>
          </w:p>
        </w:tc>
      </w:tr>
      <w:tr w:rsidR="008F2DEE" w:rsidRPr="008F2DEE" w14:paraId="035EC105" w14:textId="77777777" w:rsidTr="008D55F9">
        <w:trPr>
          <w:trHeight w:val="300"/>
          <w:ins w:id="1156"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344FB41E" w14:textId="77777777" w:rsidR="008F2DEE" w:rsidRPr="008F2DEE" w:rsidRDefault="008F2DEE" w:rsidP="008F2DEE">
            <w:pPr>
              <w:widowControl/>
              <w:spacing w:after="0"/>
              <w:jc w:val="left"/>
              <w:rPr>
                <w:ins w:id="1157"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0BDA00A" w14:textId="77777777" w:rsidR="008F2DEE" w:rsidRPr="008F2DEE" w:rsidRDefault="008F2DEE" w:rsidP="008F2DEE">
            <w:pPr>
              <w:widowControl/>
              <w:spacing w:after="0"/>
              <w:jc w:val="left"/>
              <w:rPr>
                <w:ins w:id="1158" w:author="Sam Dent" w:date="2022-09-09T10:40:00Z"/>
                <w:rFonts w:cs="Calibri"/>
                <w:color w:val="000000"/>
                <w:sz w:val="18"/>
                <w:szCs w:val="18"/>
              </w:rPr>
            </w:pPr>
          </w:p>
        </w:tc>
        <w:tc>
          <w:tcPr>
            <w:tcW w:w="2084" w:type="dxa"/>
            <w:vMerge/>
            <w:tcBorders>
              <w:top w:val="nil"/>
              <w:left w:val="single" w:sz="4" w:space="0" w:color="auto"/>
              <w:bottom w:val="single" w:sz="4" w:space="0" w:color="000000"/>
              <w:right w:val="single" w:sz="4" w:space="0" w:color="auto"/>
            </w:tcBorders>
            <w:vAlign w:val="center"/>
            <w:hideMark/>
          </w:tcPr>
          <w:p w14:paraId="35B181DD" w14:textId="77777777" w:rsidR="008F2DEE" w:rsidRPr="008F2DEE" w:rsidRDefault="008F2DEE" w:rsidP="008F2DEE">
            <w:pPr>
              <w:widowControl/>
              <w:spacing w:after="0"/>
              <w:jc w:val="left"/>
              <w:rPr>
                <w:ins w:id="1159" w:author="Sam Dent" w:date="2022-09-09T10:40:00Z"/>
                <w:rFonts w:cs="Calibri"/>
                <w:color w:val="000000"/>
                <w:sz w:val="18"/>
                <w:szCs w:val="18"/>
              </w:rPr>
            </w:pPr>
          </w:p>
        </w:tc>
        <w:tc>
          <w:tcPr>
            <w:tcW w:w="2482" w:type="dxa"/>
            <w:tcBorders>
              <w:top w:val="nil"/>
              <w:left w:val="nil"/>
              <w:bottom w:val="nil"/>
              <w:right w:val="nil"/>
            </w:tcBorders>
            <w:shd w:val="clear" w:color="auto" w:fill="auto"/>
            <w:noWrap/>
            <w:vAlign w:val="bottom"/>
            <w:hideMark/>
          </w:tcPr>
          <w:p w14:paraId="75CFDA37" w14:textId="77777777" w:rsidR="008F2DEE" w:rsidRPr="008F2DEE" w:rsidRDefault="008F2DEE" w:rsidP="008F2DEE">
            <w:pPr>
              <w:widowControl/>
              <w:spacing w:after="0"/>
              <w:jc w:val="left"/>
              <w:rPr>
                <w:ins w:id="1160" w:author="Sam Dent" w:date="2022-09-09T10:40:00Z"/>
                <w:rFonts w:cs="Calibri"/>
                <w:color w:val="000000"/>
                <w:sz w:val="18"/>
                <w:szCs w:val="18"/>
              </w:rPr>
            </w:pPr>
            <w:ins w:id="1161" w:author="Sam Dent" w:date="2022-09-09T10:40:00Z">
              <w:r w:rsidRPr="008F2DEE">
                <w:rPr>
                  <w:rFonts w:cs="Calibri"/>
                  <w:color w:val="000000"/>
                  <w:sz w:val="18"/>
                  <w:szCs w:val="18"/>
                </w:rPr>
                <w:t>CI-HVC-THST-V05-230101</w:t>
              </w:r>
            </w:ins>
          </w:p>
        </w:tc>
        <w:tc>
          <w:tcPr>
            <w:tcW w:w="930" w:type="dxa"/>
            <w:tcBorders>
              <w:top w:val="nil"/>
              <w:left w:val="single" w:sz="4" w:space="0" w:color="auto"/>
              <w:bottom w:val="single" w:sz="4" w:space="0" w:color="auto"/>
              <w:right w:val="single" w:sz="4" w:space="0" w:color="auto"/>
            </w:tcBorders>
            <w:shd w:val="clear" w:color="auto" w:fill="auto"/>
            <w:vAlign w:val="center"/>
            <w:hideMark/>
          </w:tcPr>
          <w:p w14:paraId="41F37581" w14:textId="77777777" w:rsidR="008F2DEE" w:rsidRPr="008F2DEE" w:rsidRDefault="008F2DEE" w:rsidP="008F2DEE">
            <w:pPr>
              <w:widowControl/>
              <w:spacing w:after="0"/>
              <w:jc w:val="center"/>
              <w:rPr>
                <w:ins w:id="1162" w:author="Sam Dent" w:date="2022-09-09T10:40:00Z"/>
                <w:rFonts w:cs="Calibri"/>
                <w:color w:val="000000"/>
                <w:sz w:val="18"/>
                <w:szCs w:val="18"/>
              </w:rPr>
            </w:pPr>
            <w:ins w:id="1163"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33EFA3B7" w14:textId="77777777" w:rsidR="008F2DEE" w:rsidRPr="008F2DEE" w:rsidRDefault="008F2DEE" w:rsidP="008F2DEE">
            <w:pPr>
              <w:widowControl/>
              <w:spacing w:after="0"/>
              <w:jc w:val="left"/>
              <w:rPr>
                <w:ins w:id="1164" w:author="Sam Dent" w:date="2022-09-09T10:40:00Z"/>
                <w:rFonts w:cs="Calibri"/>
                <w:color w:val="000000"/>
                <w:sz w:val="18"/>
                <w:szCs w:val="18"/>
              </w:rPr>
            </w:pPr>
            <w:ins w:id="1165" w:author="Sam Dent" w:date="2022-09-09T10:40:00Z">
              <w:r w:rsidRPr="008F2DEE">
                <w:rPr>
                  <w:rFonts w:cs="Calibri"/>
                  <w:color w:val="000000"/>
                  <w:sz w:val="18"/>
                  <w:szCs w:val="18"/>
                </w:rPr>
                <w:t>Adding midstream efficiency assumptions</w:t>
              </w:r>
            </w:ins>
          </w:p>
        </w:tc>
        <w:tc>
          <w:tcPr>
            <w:tcW w:w="1034" w:type="dxa"/>
            <w:tcBorders>
              <w:top w:val="nil"/>
              <w:left w:val="nil"/>
              <w:bottom w:val="single" w:sz="4" w:space="0" w:color="auto"/>
              <w:right w:val="single" w:sz="4" w:space="0" w:color="auto"/>
            </w:tcBorders>
            <w:shd w:val="clear" w:color="auto" w:fill="auto"/>
            <w:vAlign w:val="center"/>
            <w:hideMark/>
          </w:tcPr>
          <w:p w14:paraId="0B6872C2" w14:textId="77777777" w:rsidR="008F2DEE" w:rsidRPr="008F2DEE" w:rsidRDefault="008F2DEE" w:rsidP="008F2DEE">
            <w:pPr>
              <w:widowControl/>
              <w:spacing w:after="0"/>
              <w:jc w:val="center"/>
              <w:rPr>
                <w:ins w:id="1166" w:author="Sam Dent" w:date="2022-09-09T10:40:00Z"/>
                <w:rFonts w:cs="Calibri"/>
                <w:color w:val="000000"/>
                <w:sz w:val="18"/>
                <w:szCs w:val="18"/>
              </w:rPr>
            </w:pPr>
            <w:ins w:id="1167" w:author="Sam Dent" w:date="2022-09-09T10:40:00Z">
              <w:r w:rsidRPr="008F2DEE">
                <w:rPr>
                  <w:rFonts w:cs="Calibri"/>
                  <w:color w:val="000000"/>
                  <w:sz w:val="18"/>
                  <w:szCs w:val="18"/>
                </w:rPr>
                <w:t>N/A</w:t>
              </w:r>
            </w:ins>
          </w:p>
        </w:tc>
      </w:tr>
      <w:tr w:rsidR="008F2DEE" w:rsidRPr="008F2DEE" w14:paraId="2106C502" w14:textId="77777777" w:rsidTr="008D55F9">
        <w:trPr>
          <w:trHeight w:val="480"/>
          <w:ins w:id="1168"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4CCA29AC" w14:textId="77777777" w:rsidR="008F2DEE" w:rsidRPr="008F2DEE" w:rsidRDefault="008F2DEE" w:rsidP="008F2DEE">
            <w:pPr>
              <w:widowControl/>
              <w:spacing w:after="0"/>
              <w:jc w:val="left"/>
              <w:rPr>
                <w:ins w:id="1169"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2AD919E" w14:textId="77777777" w:rsidR="008F2DEE" w:rsidRPr="008F2DEE" w:rsidRDefault="008F2DEE" w:rsidP="008F2DEE">
            <w:pPr>
              <w:widowControl/>
              <w:spacing w:after="0"/>
              <w:jc w:val="left"/>
              <w:rPr>
                <w:ins w:id="1170"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7B7FD9D" w14:textId="77777777" w:rsidR="008F2DEE" w:rsidRPr="008F2DEE" w:rsidRDefault="008F2DEE" w:rsidP="008F2DEE">
            <w:pPr>
              <w:widowControl/>
              <w:spacing w:after="0"/>
              <w:jc w:val="left"/>
              <w:rPr>
                <w:ins w:id="1171" w:author="Sam Dent" w:date="2022-09-09T10:40:00Z"/>
                <w:rFonts w:cs="Calibri"/>
                <w:color w:val="000000"/>
                <w:sz w:val="18"/>
                <w:szCs w:val="18"/>
              </w:rPr>
            </w:pPr>
            <w:ins w:id="1172" w:author="Sam Dent" w:date="2022-09-09T10:40:00Z">
              <w:r w:rsidRPr="008F2DEE">
                <w:rPr>
                  <w:rFonts w:cs="Calibri"/>
                  <w:color w:val="000000"/>
                  <w:sz w:val="18"/>
                  <w:szCs w:val="18"/>
                </w:rPr>
                <w:t>4.4.50 Electric Chillers with Integrated Controls</w:t>
              </w:r>
            </w:ins>
          </w:p>
        </w:tc>
        <w:tc>
          <w:tcPr>
            <w:tcW w:w="2482" w:type="dxa"/>
            <w:tcBorders>
              <w:top w:val="single" w:sz="4" w:space="0" w:color="auto"/>
              <w:left w:val="nil"/>
              <w:bottom w:val="single" w:sz="4" w:space="0" w:color="auto"/>
              <w:right w:val="single" w:sz="4" w:space="0" w:color="auto"/>
            </w:tcBorders>
            <w:shd w:val="clear" w:color="auto" w:fill="auto"/>
            <w:noWrap/>
            <w:vAlign w:val="center"/>
            <w:hideMark/>
          </w:tcPr>
          <w:p w14:paraId="4889581D" w14:textId="77777777" w:rsidR="008F2DEE" w:rsidRPr="008F2DEE" w:rsidRDefault="008F2DEE" w:rsidP="008F2DEE">
            <w:pPr>
              <w:widowControl/>
              <w:spacing w:after="0"/>
              <w:jc w:val="left"/>
              <w:rPr>
                <w:ins w:id="1173" w:author="Sam Dent" w:date="2022-09-09T10:40:00Z"/>
                <w:rFonts w:cs="Calibri"/>
                <w:color w:val="000000"/>
                <w:sz w:val="18"/>
                <w:szCs w:val="18"/>
              </w:rPr>
            </w:pPr>
            <w:ins w:id="1174" w:author="Sam Dent" w:date="2022-09-09T10:40:00Z">
              <w:r w:rsidRPr="008F2DEE">
                <w:rPr>
                  <w:rFonts w:cs="Calibri"/>
                  <w:color w:val="000000"/>
                  <w:sz w:val="18"/>
                  <w:szCs w:val="18"/>
                </w:rPr>
                <w:t>CI-HVC-CFVD-V03-230101</w:t>
              </w:r>
            </w:ins>
          </w:p>
        </w:tc>
        <w:tc>
          <w:tcPr>
            <w:tcW w:w="930" w:type="dxa"/>
            <w:tcBorders>
              <w:top w:val="nil"/>
              <w:left w:val="nil"/>
              <w:bottom w:val="single" w:sz="4" w:space="0" w:color="auto"/>
              <w:right w:val="single" w:sz="4" w:space="0" w:color="auto"/>
            </w:tcBorders>
            <w:shd w:val="clear" w:color="auto" w:fill="auto"/>
            <w:vAlign w:val="center"/>
            <w:hideMark/>
          </w:tcPr>
          <w:p w14:paraId="5806267A" w14:textId="77777777" w:rsidR="008F2DEE" w:rsidRPr="008F2DEE" w:rsidRDefault="008F2DEE" w:rsidP="008F2DEE">
            <w:pPr>
              <w:widowControl/>
              <w:spacing w:after="0"/>
              <w:jc w:val="center"/>
              <w:rPr>
                <w:ins w:id="1175" w:author="Sam Dent" w:date="2022-09-09T10:40:00Z"/>
                <w:rFonts w:cs="Calibri"/>
                <w:color w:val="000000"/>
                <w:sz w:val="18"/>
                <w:szCs w:val="18"/>
              </w:rPr>
            </w:pPr>
            <w:ins w:id="1176"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7EFEFD45" w14:textId="77777777" w:rsidR="008F2DEE" w:rsidRPr="008F2DEE" w:rsidRDefault="008F2DEE" w:rsidP="008F2DEE">
            <w:pPr>
              <w:widowControl/>
              <w:spacing w:after="0"/>
              <w:jc w:val="left"/>
              <w:rPr>
                <w:ins w:id="1177" w:author="Sam Dent" w:date="2022-09-09T10:40:00Z"/>
                <w:rFonts w:cs="Calibri"/>
                <w:color w:val="000000"/>
                <w:sz w:val="18"/>
                <w:szCs w:val="18"/>
              </w:rPr>
            </w:pPr>
            <w:ins w:id="1178" w:author="Sam Dent" w:date="2022-09-09T10:40:00Z">
              <w:r w:rsidRPr="008F2DEE">
                <w:rPr>
                  <w:rFonts w:cs="Calibri"/>
                  <w:color w:val="000000"/>
                  <w:sz w:val="18"/>
                  <w:szCs w:val="18"/>
                </w:rPr>
                <w:t>Addition of IECC 2021 baseline.</w:t>
              </w:r>
            </w:ins>
          </w:p>
        </w:tc>
        <w:tc>
          <w:tcPr>
            <w:tcW w:w="1034" w:type="dxa"/>
            <w:tcBorders>
              <w:top w:val="nil"/>
              <w:left w:val="nil"/>
              <w:bottom w:val="single" w:sz="4" w:space="0" w:color="auto"/>
              <w:right w:val="single" w:sz="4" w:space="0" w:color="auto"/>
            </w:tcBorders>
            <w:shd w:val="clear" w:color="auto" w:fill="auto"/>
            <w:vAlign w:val="center"/>
            <w:hideMark/>
          </w:tcPr>
          <w:p w14:paraId="17472FF0" w14:textId="77777777" w:rsidR="008F2DEE" w:rsidRPr="008F2DEE" w:rsidRDefault="008F2DEE" w:rsidP="008F2DEE">
            <w:pPr>
              <w:widowControl/>
              <w:spacing w:after="0"/>
              <w:jc w:val="center"/>
              <w:rPr>
                <w:ins w:id="1179" w:author="Sam Dent" w:date="2022-09-09T10:40:00Z"/>
                <w:rFonts w:cs="Calibri"/>
                <w:color w:val="000000"/>
                <w:sz w:val="18"/>
                <w:szCs w:val="18"/>
              </w:rPr>
            </w:pPr>
            <w:ins w:id="1180" w:author="Sam Dent" w:date="2022-09-09T10:40:00Z">
              <w:r w:rsidRPr="008F2DEE">
                <w:rPr>
                  <w:rFonts w:cs="Calibri"/>
                  <w:color w:val="000000"/>
                  <w:sz w:val="18"/>
                  <w:szCs w:val="18"/>
                </w:rPr>
                <w:t>N/A</w:t>
              </w:r>
            </w:ins>
          </w:p>
        </w:tc>
      </w:tr>
      <w:tr w:rsidR="008F2DEE" w:rsidRPr="008F2DEE" w14:paraId="3CF974AD" w14:textId="77777777" w:rsidTr="008D55F9">
        <w:trPr>
          <w:trHeight w:val="960"/>
          <w:ins w:id="1181"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1BC0A7C2" w14:textId="77777777" w:rsidR="008F2DEE" w:rsidRPr="008F2DEE" w:rsidRDefault="008F2DEE" w:rsidP="008F2DEE">
            <w:pPr>
              <w:widowControl/>
              <w:spacing w:after="0"/>
              <w:jc w:val="left"/>
              <w:rPr>
                <w:ins w:id="1182"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8F082A3" w14:textId="77777777" w:rsidR="008F2DEE" w:rsidRPr="008F2DEE" w:rsidRDefault="008F2DEE" w:rsidP="008F2DEE">
            <w:pPr>
              <w:widowControl/>
              <w:spacing w:after="0"/>
              <w:jc w:val="left"/>
              <w:rPr>
                <w:ins w:id="1183"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DD073CB" w14:textId="77777777" w:rsidR="008F2DEE" w:rsidRPr="008F2DEE" w:rsidRDefault="008F2DEE" w:rsidP="008F2DEE">
            <w:pPr>
              <w:widowControl/>
              <w:spacing w:after="0"/>
              <w:jc w:val="left"/>
              <w:rPr>
                <w:ins w:id="1184" w:author="Sam Dent" w:date="2022-09-09T10:40:00Z"/>
                <w:rFonts w:cs="Calibri"/>
                <w:color w:val="000000"/>
                <w:sz w:val="18"/>
                <w:szCs w:val="18"/>
              </w:rPr>
            </w:pPr>
            <w:ins w:id="1185" w:author="Sam Dent" w:date="2022-09-09T10:40:00Z">
              <w:r w:rsidRPr="008F2DEE">
                <w:rPr>
                  <w:rFonts w:cs="Calibri"/>
                  <w:color w:val="000000"/>
                  <w:sz w:val="18"/>
                  <w:szCs w:val="18"/>
                </w:rPr>
                <w:t>4.4.51 Advanced Rooftop Controls with High Rotor Pole Switch Reluctance Motors</w:t>
              </w:r>
            </w:ins>
          </w:p>
        </w:tc>
        <w:tc>
          <w:tcPr>
            <w:tcW w:w="2482" w:type="dxa"/>
            <w:tcBorders>
              <w:top w:val="nil"/>
              <w:left w:val="nil"/>
              <w:bottom w:val="single" w:sz="4" w:space="0" w:color="auto"/>
              <w:right w:val="single" w:sz="4" w:space="0" w:color="auto"/>
            </w:tcBorders>
            <w:shd w:val="clear" w:color="auto" w:fill="auto"/>
            <w:noWrap/>
            <w:vAlign w:val="center"/>
            <w:hideMark/>
          </w:tcPr>
          <w:p w14:paraId="50F6FEA6" w14:textId="77777777" w:rsidR="008F2DEE" w:rsidRPr="008F2DEE" w:rsidRDefault="008F2DEE" w:rsidP="008F2DEE">
            <w:pPr>
              <w:widowControl/>
              <w:spacing w:after="0"/>
              <w:jc w:val="left"/>
              <w:rPr>
                <w:ins w:id="1186" w:author="Sam Dent" w:date="2022-09-09T10:40:00Z"/>
                <w:rFonts w:cs="Calibri"/>
                <w:color w:val="000000"/>
                <w:sz w:val="18"/>
                <w:szCs w:val="18"/>
              </w:rPr>
            </w:pPr>
            <w:ins w:id="1187" w:author="Sam Dent" w:date="2022-09-09T10:40:00Z">
              <w:r w:rsidRPr="008F2DEE">
                <w:rPr>
                  <w:rFonts w:cs="Calibri"/>
                  <w:color w:val="000000"/>
                  <w:sz w:val="18"/>
                  <w:szCs w:val="18"/>
                </w:rPr>
                <w:t>CI-HVC-HSRM-V03-230101</w:t>
              </w:r>
            </w:ins>
          </w:p>
        </w:tc>
        <w:tc>
          <w:tcPr>
            <w:tcW w:w="930" w:type="dxa"/>
            <w:tcBorders>
              <w:top w:val="nil"/>
              <w:left w:val="nil"/>
              <w:bottom w:val="single" w:sz="4" w:space="0" w:color="auto"/>
              <w:right w:val="single" w:sz="4" w:space="0" w:color="auto"/>
            </w:tcBorders>
            <w:shd w:val="clear" w:color="auto" w:fill="auto"/>
            <w:vAlign w:val="center"/>
            <w:hideMark/>
          </w:tcPr>
          <w:p w14:paraId="2E940038" w14:textId="77777777" w:rsidR="008F2DEE" w:rsidRPr="008F2DEE" w:rsidRDefault="008F2DEE" w:rsidP="008F2DEE">
            <w:pPr>
              <w:widowControl/>
              <w:spacing w:after="0"/>
              <w:jc w:val="center"/>
              <w:rPr>
                <w:ins w:id="1188" w:author="Sam Dent" w:date="2022-09-09T10:40:00Z"/>
                <w:rFonts w:cs="Calibri"/>
                <w:color w:val="000000"/>
                <w:sz w:val="18"/>
                <w:szCs w:val="18"/>
              </w:rPr>
            </w:pPr>
            <w:ins w:id="1189"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7ED93CFB" w14:textId="77777777" w:rsidR="008F2DEE" w:rsidRPr="008F2DEE" w:rsidRDefault="008F2DEE" w:rsidP="008F2DEE">
            <w:pPr>
              <w:widowControl/>
              <w:spacing w:after="0"/>
              <w:jc w:val="left"/>
              <w:rPr>
                <w:ins w:id="1190" w:author="Sam Dent" w:date="2022-09-09T10:40:00Z"/>
                <w:rFonts w:cs="Calibri"/>
                <w:color w:val="000000"/>
                <w:sz w:val="18"/>
                <w:szCs w:val="18"/>
              </w:rPr>
            </w:pPr>
            <w:ins w:id="1191" w:author="Sam Dent" w:date="2022-09-09T10:40:00Z">
              <w:r w:rsidRPr="008F2DEE">
                <w:rPr>
                  <w:rFonts w:cs="Calibri"/>
                  <w:color w:val="000000"/>
                  <w:sz w:val="18"/>
                  <w:szCs w:val="18"/>
                </w:rPr>
                <w:t>Addition of IECC 2021 baseline.</w:t>
              </w:r>
            </w:ins>
          </w:p>
        </w:tc>
        <w:tc>
          <w:tcPr>
            <w:tcW w:w="1034" w:type="dxa"/>
            <w:tcBorders>
              <w:top w:val="nil"/>
              <w:left w:val="nil"/>
              <w:bottom w:val="single" w:sz="4" w:space="0" w:color="auto"/>
              <w:right w:val="single" w:sz="4" w:space="0" w:color="auto"/>
            </w:tcBorders>
            <w:shd w:val="clear" w:color="auto" w:fill="auto"/>
            <w:vAlign w:val="center"/>
            <w:hideMark/>
          </w:tcPr>
          <w:p w14:paraId="6F0564D0" w14:textId="77777777" w:rsidR="008F2DEE" w:rsidRPr="008F2DEE" w:rsidRDefault="008F2DEE" w:rsidP="008F2DEE">
            <w:pPr>
              <w:widowControl/>
              <w:spacing w:after="0"/>
              <w:jc w:val="center"/>
              <w:rPr>
                <w:ins w:id="1192" w:author="Sam Dent" w:date="2022-09-09T10:40:00Z"/>
                <w:rFonts w:cs="Calibri"/>
                <w:color w:val="000000"/>
                <w:sz w:val="18"/>
                <w:szCs w:val="18"/>
              </w:rPr>
            </w:pPr>
            <w:ins w:id="1193" w:author="Sam Dent" w:date="2022-09-09T10:40:00Z">
              <w:r w:rsidRPr="008F2DEE">
                <w:rPr>
                  <w:rFonts w:cs="Calibri"/>
                  <w:color w:val="000000"/>
                  <w:sz w:val="18"/>
                  <w:szCs w:val="18"/>
                </w:rPr>
                <w:t>N/A</w:t>
              </w:r>
            </w:ins>
          </w:p>
        </w:tc>
      </w:tr>
      <w:tr w:rsidR="008F2DEE" w:rsidRPr="008F2DEE" w14:paraId="27405189" w14:textId="77777777" w:rsidTr="008D55F9">
        <w:trPr>
          <w:trHeight w:val="720"/>
          <w:ins w:id="1194"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48FDE717" w14:textId="77777777" w:rsidR="008F2DEE" w:rsidRPr="008F2DEE" w:rsidRDefault="008F2DEE" w:rsidP="008F2DEE">
            <w:pPr>
              <w:widowControl/>
              <w:spacing w:after="0"/>
              <w:jc w:val="left"/>
              <w:rPr>
                <w:ins w:id="1195"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F9739D1" w14:textId="77777777" w:rsidR="008F2DEE" w:rsidRPr="008F2DEE" w:rsidRDefault="008F2DEE" w:rsidP="008F2DEE">
            <w:pPr>
              <w:widowControl/>
              <w:spacing w:after="0"/>
              <w:jc w:val="left"/>
              <w:rPr>
                <w:ins w:id="1196"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791E64E" w14:textId="77777777" w:rsidR="008F2DEE" w:rsidRPr="008F2DEE" w:rsidRDefault="008F2DEE" w:rsidP="008F2DEE">
            <w:pPr>
              <w:widowControl/>
              <w:spacing w:after="0"/>
              <w:jc w:val="left"/>
              <w:rPr>
                <w:ins w:id="1197" w:author="Sam Dent" w:date="2022-09-09T10:40:00Z"/>
                <w:rFonts w:cs="Calibri"/>
                <w:color w:val="000000"/>
                <w:sz w:val="18"/>
                <w:szCs w:val="18"/>
              </w:rPr>
            </w:pPr>
            <w:ins w:id="1198" w:author="Sam Dent" w:date="2022-09-09T10:40:00Z">
              <w:r w:rsidRPr="008F2DEE">
                <w:rPr>
                  <w:rFonts w:cs="Calibri"/>
                  <w:color w:val="000000"/>
                  <w:sz w:val="18"/>
                  <w:szCs w:val="18"/>
                </w:rPr>
                <w:t>4.4.53 HVAC Supply, Return and Exhaust Fans - Fan Energy Index</w:t>
              </w:r>
            </w:ins>
          </w:p>
        </w:tc>
        <w:tc>
          <w:tcPr>
            <w:tcW w:w="2482" w:type="dxa"/>
            <w:tcBorders>
              <w:top w:val="nil"/>
              <w:left w:val="nil"/>
              <w:bottom w:val="single" w:sz="4" w:space="0" w:color="auto"/>
              <w:right w:val="single" w:sz="4" w:space="0" w:color="auto"/>
            </w:tcBorders>
            <w:shd w:val="clear" w:color="auto" w:fill="auto"/>
            <w:noWrap/>
            <w:vAlign w:val="center"/>
            <w:hideMark/>
          </w:tcPr>
          <w:p w14:paraId="333D474E" w14:textId="77777777" w:rsidR="008F2DEE" w:rsidRPr="008F2DEE" w:rsidRDefault="008F2DEE" w:rsidP="008F2DEE">
            <w:pPr>
              <w:widowControl/>
              <w:spacing w:after="0"/>
              <w:jc w:val="left"/>
              <w:rPr>
                <w:ins w:id="1199" w:author="Sam Dent" w:date="2022-09-09T10:40:00Z"/>
                <w:rFonts w:cs="Calibri"/>
                <w:color w:val="000000"/>
                <w:sz w:val="18"/>
                <w:szCs w:val="18"/>
              </w:rPr>
            </w:pPr>
            <w:ins w:id="1200" w:author="Sam Dent" w:date="2022-09-09T10:40:00Z">
              <w:r w:rsidRPr="008F2DEE">
                <w:rPr>
                  <w:rFonts w:cs="Calibri"/>
                  <w:color w:val="000000"/>
                  <w:sz w:val="18"/>
                  <w:szCs w:val="18"/>
                </w:rPr>
                <w:t>CI-HVC-FFEI-V02-230101</w:t>
              </w:r>
            </w:ins>
          </w:p>
        </w:tc>
        <w:tc>
          <w:tcPr>
            <w:tcW w:w="930" w:type="dxa"/>
            <w:tcBorders>
              <w:top w:val="nil"/>
              <w:left w:val="nil"/>
              <w:bottom w:val="single" w:sz="4" w:space="0" w:color="auto"/>
              <w:right w:val="single" w:sz="4" w:space="0" w:color="auto"/>
            </w:tcBorders>
            <w:shd w:val="clear" w:color="auto" w:fill="auto"/>
            <w:vAlign w:val="center"/>
            <w:hideMark/>
          </w:tcPr>
          <w:p w14:paraId="50E556AC" w14:textId="77777777" w:rsidR="008F2DEE" w:rsidRPr="008F2DEE" w:rsidRDefault="008F2DEE" w:rsidP="008F2DEE">
            <w:pPr>
              <w:widowControl/>
              <w:spacing w:after="0"/>
              <w:jc w:val="center"/>
              <w:rPr>
                <w:ins w:id="1201" w:author="Sam Dent" w:date="2022-09-09T10:40:00Z"/>
                <w:rFonts w:cs="Calibri"/>
                <w:color w:val="000000"/>
                <w:sz w:val="18"/>
                <w:szCs w:val="18"/>
              </w:rPr>
            </w:pPr>
            <w:ins w:id="1202"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093AEE70" w14:textId="77777777" w:rsidR="008F2DEE" w:rsidRPr="008F2DEE" w:rsidRDefault="008F2DEE" w:rsidP="008F2DEE">
            <w:pPr>
              <w:widowControl/>
              <w:spacing w:after="0"/>
              <w:jc w:val="left"/>
              <w:rPr>
                <w:ins w:id="1203" w:author="Sam Dent" w:date="2022-09-09T10:40:00Z"/>
                <w:rFonts w:cs="Calibri"/>
                <w:color w:val="000000"/>
                <w:sz w:val="18"/>
                <w:szCs w:val="18"/>
              </w:rPr>
            </w:pPr>
            <w:ins w:id="1204" w:author="Sam Dent" w:date="2022-09-09T10:40:00Z">
              <w:r w:rsidRPr="008F2DEE">
                <w:rPr>
                  <w:rFonts w:cs="Calibri"/>
                  <w:color w:val="000000"/>
                  <w:sz w:val="18"/>
                  <w:szCs w:val="18"/>
                </w:rPr>
                <w:t>Addition of IECC 2021 baseline.</w:t>
              </w:r>
            </w:ins>
          </w:p>
        </w:tc>
        <w:tc>
          <w:tcPr>
            <w:tcW w:w="1034" w:type="dxa"/>
            <w:tcBorders>
              <w:top w:val="nil"/>
              <w:left w:val="nil"/>
              <w:bottom w:val="single" w:sz="4" w:space="0" w:color="auto"/>
              <w:right w:val="single" w:sz="4" w:space="0" w:color="auto"/>
            </w:tcBorders>
            <w:shd w:val="clear" w:color="auto" w:fill="auto"/>
            <w:vAlign w:val="center"/>
            <w:hideMark/>
          </w:tcPr>
          <w:p w14:paraId="34D9EC05" w14:textId="77777777" w:rsidR="008F2DEE" w:rsidRPr="008F2DEE" w:rsidRDefault="008F2DEE" w:rsidP="008F2DEE">
            <w:pPr>
              <w:widowControl/>
              <w:spacing w:after="0"/>
              <w:jc w:val="center"/>
              <w:rPr>
                <w:ins w:id="1205" w:author="Sam Dent" w:date="2022-09-09T10:40:00Z"/>
                <w:rFonts w:cs="Calibri"/>
                <w:color w:val="000000"/>
                <w:sz w:val="18"/>
                <w:szCs w:val="18"/>
              </w:rPr>
            </w:pPr>
            <w:ins w:id="1206" w:author="Sam Dent" w:date="2022-09-09T10:40:00Z">
              <w:r w:rsidRPr="008F2DEE">
                <w:rPr>
                  <w:rFonts w:cs="Calibri"/>
                  <w:color w:val="000000"/>
                  <w:sz w:val="18"/>
                  <w:szCs w:val="18"/>
                </w:rPr>
                <w:t>N/A</w:t>
              </w:r>
            </w:ins>
          </w:p>
        </w:tc>
      </w:tr>
      <w:tr w:rsidR="008F2DEE" w:rsidRPr="008F2DEE" w14:paraId="49390433" w14:textId="77777777" w:rsidTr="008D55F9">
        <w:trPr>
          <w:trHeight w:val="480"/>
          <w:ins w:id="1207"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6984C6D0" w14:textId="77777777" w:rsidR="008F2DEE" w:rsidRPr="008F2DEE" w:rsidRDefault="008F2DEE" w:rsidP="008F2DEE">
            <w:pPr>
              <w:widowControl/>
              <w:spacing w:after="0"/>
              <w:jc w:val="left"/>
              <w:rPr>
                <w:ins w:id="1208"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5CC15CC" w14:textId="77777777" w:rsidR="008F2DEE" w:rsidRPr="008F2DEE" w:rsidRDefault="008F2DEE" w:rsidP="008F2DEE">
            <w:pPr>
              <w:widowControl/>
              <w:spacing w:after="0"/>
              <w:jc w:val="left"/>
              <w:rPr>
                <w:ins w:id="1209"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16CECBB" w14:textId="77777777" w:rsidR="008F2DEE" w:rsidRPr="008F2DEE" w:rsidRDefault="008F2DEE" w:rsidP="008F2DEE">
            <w:pPr>
              <w:widowControl/>
              <w:spacing w:after="0"/>
              <w:jc w:val="left"/>
              <w:rPr>
                <w:ins w:id="1210" w:author="Sam Dent" w:date="2022-09-09T10:40:00Z"/>
                <w:rFonts w:cs="Calibri"/>
                <w:color w:val="000000"/>
                <w:sz w:val="18"/>
                <w:szCs w:val="18"/>
              </w:rPr>
            </w:pPr>
            <w:ins w:id="1211" w:author="Sam Dent" w:date="2022-09-09T10:40:00Z">
              <w:r w:rsidRPr="008F2DEE">
                <w:rPr>
                  <w:rFonts w:cs="Calibri"/>
                  <w:color w:val="000000"/>
                  <w:sz w:val="18"/>
                  <w:szCs w:val="18"/>
                </w:rPr>
                <w:t>4.4.54 Process Heating Boiler</w:t>
              </w:r>
            </w:ins>
          </w:p>
        </w:tc>
        <w:tc>
          <w:tcPr>
            <w:tcW w:w="2482" w:type="dxa"/>
            <w:tcBorders>
              <w:top w:val="nil"/>
              <w:left w:val="nil"/>
              <w:bottom w:val="single" w:sz="4" w:space="0" w:color="auto"/>
              <w:right w:val="single" w:sz="4" w:space="0" w:color="auto"/>
            </w:tcBorders>
            <w:shd w:val="clear" w:color="auto" w:fill="auto"/>
            <w:noWrap/>
            <w:vAlign w:val="center"/>
            <w:hideMark/>
          </w:tcPr>
          <w:p w14:paraId="6AC28F8F" w14:textId="77777777" w:rsidR="008F2DEE" w:rsidRPr="008F2DEE" w:rsidRDefault="008F2DEE" w:rsidP="008F2DEE">
            <w:pPr>
              <w:widowControl/>
              <w:spacing w:after="0"/>
              <w:jc w:val="left"/>
              <w:rPr>
                <w:ins w:id="1212" w:author="Sam Dent" w:date="2022-09-09T10:40:00Z"/>
                <w:rFonts w:cs="Calibri"/>
                <w:color w:val="000000"/>
                <w:sz w:val="18"/>
                <w:szCs w:val="18"/>
              </w:rPr>
            </w:pPr>
            <w:ins w:id="1213" w:author="Sam Dent" w:date="2022-09-09T10:40:00Z">
              <w:r w:rsidRPr="008F2DEE">
                <w:rPr>
                  <w:rFonts w:cs="Calibri"/>
                  <w:color w:val="000000"/>
                  <w:sz w:val="18"/>
                  <w:szCs w:val="18"/>
                </w:rPr>
                <w:t>CI-HVC-PHBO-V02-230101</w:t>
              </w:r>
            </w:ins>
          </w:p>
        </w:tc>
        <w:tc>
          <w:tcPr>
            <w:tcW w:w="930" w:type="dxa"/>
            <w:tcBorders>
              <w:top w:val="nil"/>
              <w:left w:val="nil"/>
              <w:bottom w:val="single" w:sz="4" w:space="0" w:color="auto"/>
              <w:right w:val="single" w:sz="4" w:space="0" w:color="auto"/>
            </w:tcBorders>
            <w:shd w:val="clear" w:color="auto" w:fill="auto"/>
            <w:vAlign w:val="center"/>
            <w:hideMark/>
          </w:tcPr>
          <w:p w14:paraId="450A41AF" w14:textId="77777777" w:rsidR="008F2DEE" w:rsidRPr="008F2DEE" w:rsidRDefault="008F2DEE" w:rsidP="008F2DEE">
            <w:pPr>
              <w:widowControl/>
              <w:spacing w:after="0"/>
              <w:jc w:val="center"/>
              <w:rPr>
                <w:ins w:id="1214" w:author="Sam Dent" w:date="2022-09-09T10:40:00Z"/>
                <w:rFonts w:cs="Calibri"/>
                <w:color w:val="000000"/>
                <w:sz w:val="18"/>
                <w:szCs w:val="18"/>
              </w:rPr>
            </w:pPr>
            <w:ins w:id="1215"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35869D28" w14:textId="77777777" w:rsidR="008F2DEE" w:rsidRPr="008F2DEE" w:rsidRDefault="008F2DEE" w:rsidP="008F2DEE">
            <w:pPr>
              <w:widowControl/>
              <w:spacing w:after="0"/>
              <w:jc w:val="left"/>
              <w:rPr>
                <w:ins w:id="1216" w:author="Sam Dent" w:date="2022-09-09T10:40:00Z"/>
                <w:rFonts w:cs="Calibri"/>
                <w:color w:val="000000"/>
                <w:sz w:val="18"/>
                <w:szCs w:val="18"/>
              </w:rPr>
            </w:pPr>
            <w:ins w:id="1217" w:author="Sam Dent" w:date="2022-09-09T10:40:00Z">
              <w:r w:rsidRPr="008F2DEE">
                <w:rPr>
                  <w:rFonts w:cs="Calibri"/>
                  <w:color w:val="000000"/>
                  <w:sz w:val="18"/>
                  <w:szCs w:val="18"/>
                </w:rPr>
                <w:t>Addition of IECC 2021 baseline.</w:t>
              </w:r>
            </w:ins>
          </w:p>
        </w:tc>
        <w:tc>
          <w:tcPr>
            <w:tcW w:w="1034" w:type="dxa"/>
            <w:tcBorders>
              <w:top w:val="nil"/>
              <w:left w:val="nil"/>
              <w:bottom w:val="single" w:sz="4" w:space="0" w:color="auto"/>
              <w:right w:val="single" w:sz="4" w:space="0" w:color="auto"/>
            </w:tcBorders>
            <w:shd w:val="clear" w:color="auto" w:fill="auto"/>
            <w:vAlign w:val="center"/>
            <w:hideMark/>
          </w:tcPr>
          <w:p w14:paraId="0847E56C" w14:textId="77777777" w:rsidR="008F2DEE" w:rsidRPr="008F2DEE" w:rsidRDefault="008F2DEE" w:rsidP="008F2DEE">
            <w:pPr>
              <w:widowControl/>
              <w:spacing w:after="0"/>
              <w:jc w:val="center"/>
              <w:rPr>
                <w:ins w:id="1218" w:author="Sam Dent" w:date="2022-09-09T10:40:00Z"/>
                <w:rFonts w:cs="Calibri"/>
                <w:color w:val="000000"/>
                <w:sz w:val="18"/>
                <w:szCs w:val="18"/>
              </w:rPr>
            </w:pPr>
            <w:ins w:id="1219" w:author="Sam Dent" w:date="2022-09-09T10:40:00Z">
              <w:r w:rsidRPr="008F2DEE">
                <w:rPr>
                  <w:rFonts w:cs="Calibri"/>
                  <w:color w:val="000000"/>
                  <w:sz w:val="18"/>
                  <w:szCs w:val="18"/>
                </w:rPr>
                <w:t>N/A</w:t>
              </w:r>
            </w:ins>
          </w:p>
        </w:tc>
      </w:tr>
      <w:tr w:rsidR="008F2DEE" w:rsidRPr="008F2DEE" w14:paraId="54B9E9CF" w14:textId="77777777" w:rsidTr="008D55F9">
        <w:trPr>
          <w:trHeight w:val="480"/>
          <w:ins w:id="1220"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2B62F990" w14:textId="77777777" w:rsidR="008F2DEE" w:rsidRPr="008F2DEE" w:rsidRDefault="008F2DEE" w:rsidP="008F2DEE">
            <w:pPr>
              <w:widowControl/>
              <w:spacing w:after="0"/>
              <w:jc w:val="left"/>
              <w:rPr>
                <w:ins w:id="1221"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F0CC569" w14:textId="77777777" w:rsidR="008F2DEE" w:rsidRPr="008F2DEE" w:rsidRDefault="008F2DEE" w:rsidP="008F2DEE">
            <w:pPr>
              <w:widowControl/>
              <w:spacing w:after="0"/>
              <w:jc w:val="left"/>
              <w:rPr>
                <w:ins w:id="1222"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7FDF42E" w14:textId="77777777" w:rsidR="008F2DEE" w:rsidRPr="008F2DEE" w:rsidRDefault="008F2DEE" w:rsidP="008F2DEE">
            <w:pPr>
              <w:widowControl/>
              <w:spacing w:after="0"/>
              <w:jc w:val="left"/>
              <w:rPr>
                <w:ins w:id="1223" w:author="Sam Dent" w:date="2022-09-09T10:40:00Z"/>
                <w:rFonts w:cs="Calibri"/>
                <w:color w:val="000000"/>
                <w:sz w:val="18"/>
                <w:szCs w:val="18"/>
              </w:rPr>
            </w:pPr>
            <w:ins w:id="1224" w:author="Sam Dent" w:date="2022-09-09T10:40:00Z">
              <w:r w:rsidRPr="008F2DEE">
                <w:rPr>
                  <w:rFonts w:cs="Calibri"/>
                  <w:color w:val="000000"/>
                  <w:sz w:val="18"/>
                  <w:szCs w:val="18"/>
                </w:rPr>
                <w:t>4.4.55 Commercial Gas Heat Pump</w:t>
              </w:r>
            </w:ins>
          </w:p>
        </w:tc>
        <w:tc>
          <w:tcPr>
            <w:tcW w:w="2482" w:type="dxa"/>
            <w:tcBorders>
              <w:top w:val="nil"/>
              <w:left w:val="nil"/>
              <w:bottom w:val="single" w:sz="4" w:space="0" w:color="auto"/>
              <w:right w:val="single" w:sz="4" w:space="0" w:color="auto"/>
            </w:tcBorders>
            <w:shd w:val="clear" w:color="auto" w:fill="auto"/>
            <w:noWrap/>
            <w:vAlign w:val="center"/>
            <w:hideMark/>
          </w:tcPr>
          <w:p w14:paraId="648D7AE6" w14:textId="77777777" w:rsidR="008F2DEE" w:rsidRPr="008F2DEE" w:rsidRDefault="008F2DEE" w:rsidP="008F2DEE">
            <w:pPr>
              <w:widowControl/>
              <w:spacing w:after="0"/>
              <w:jc w:val="left"/>
              <w:rPr>
                <w:ins w:id="1225" w:author="Sam Dent" w:date="2022-09-09T10:40:00Z"/>
                <w:rFonts w:cs="Calibri"/>
                <w:color w:val="000000"/>
                <w:sz w:val="18"/>
                <w:szCs w:val="18"/>
              </w:rPr>
            </w:pPr>
            <w:ins w:id="1226" w:author="Sam Dent" w:date="2022-09-09T10:40:00Z">
              <w:r w:rsidRPr="008F2DEE">
                <w:rPr>
                  <w:rFonts w:cs="Calibri"/>
                  <w:color w:val="000000"/>
                  <w:sz w:val="18"/>
                  <w:szCs w:val="18"/>
                </w:rPr>
                <w:t>CI-HVC-GFHP-V02-230101</w:t>
              </w:r>
            </w:ins>
          </w:p>
        </w:tc>
        <w:tc>
          <w:tcPr>
            <w:tcW w:w="930" w:type="dxa"/>
            <w:tcBorders>
              <w:top w:val="nil"/>
              <w:left w:val="nil"/>
              <w:bottom w:val="single" w:sz="4" w:space="0" w:color="auto"/>
              <w:right w:val="single" w:sz="4" w:space="0" w:color="auto"/>
            </w:tcBorders>
            <w:shd w:val="clear" w:color="auto" w:fill="auto"/>
            <w:vAlign w:val="center"/>
            <w:hideMark/>
          </w:tcPr>
          <w:p w14:paraId="22B0C2DE" w14:textId="77777777" w:rsidR="008F2DEE" w:rsidRPr="008F2DEE" w:rsidRDefault="008F2DEE" w:rsidP="008F2DEE">
            <w:pPr>
              <w:widowControl/>
              <w:spacing w:after="0"/>
              <w:jc w:val="center"/>
              <w:rPr>
                <w:ins w:id="1227" w:author="Sam Dent" w:date="2022-09-09T10:40:00Z"/>
                <w:rFonts w:cs="Calibri"/>
                <w:color w:val="000000"/>
                <w:sz w:val="18"/>
                <w:szCs w:val="18"/>
              </w:rPr>
            </w:pPr>
            <w:ins w:id="1228"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7230750B" w14:textId="77777777" w:rsidR="008F2DEE" w:rsidRPr="008F2DEE" w:rsidRDefault="008F2DEE" w:rsidP="008F2DEE">
            <w:pPr>
              <w:widowControl/>
              <w:spacing w:after="0"/>
              <w:jc w:val="left"/>
              <w:rPr>
                <w:ins w:id="1229" w:author="Sam Dent" w:date="2022-09-09T10:40:00Z"/>
                <w:rFonts w:cs="Calibri"/>
                <w:color w:val="000000"/>
                <w:sz w:val="18"/>
                <w:szCs w:val="18"/>
              </w:rPr>
            </w:pPr>
            <w:ins w:id="1230" w:author="Sam Dent" w:date="2022-09-09T10:40:00Z">
              <w:r w:rsidRPr="008F2DEE">
                <w:rPr>
                  <w:rFonts w:cs="Calibri"/>
                  <w:color w:val="000000"/>
                  <w:sz w:val="18"/>
                  <w:szCs w:val="18"/>
                </w:rPr>
                <w:t>Addition of IECC 2021 baseline.</w:t>
              </w:r>
            </w:ins>
          </w:p>
        </w:tc>
        <w:tc>
          <w:tcPr>
            <w:tcW w:w="1034" w:type="dxa"/>
            <w:tcBorders>
              <w:top w:val="nil"/>
              <w:left w:val="nil"/>
              <w:bottom w:val="single" w:sz="4" w:space="0" w:color="auto"/>
              <w:right w:val="single" w:sz="4" w:space="0" w:color="auto"/>
            </w:tcBorders>
            <w:shd w:val="clear" w:color="auto" w:fill="auto"/>
            <w:vAlign w:val="center"/>
            <w:hideMark/>
          </w:tcPr>
          <w:p w14:paraId="48072241" w14:textId="77777777" w:rsidR="008F2DEE" w:rsidRPr="008F2DEE" w:rsidRDefault="008F2DEE" w:rsidP="008F2DEE">
            <w:pPr>
              <w:widowControl/>
              <w:spacing w:after="0"/>
              <w:jc w:val="center"/>
              <w:rPr>
                <w:ins w:id="1231" w:author="Sam Dent" w:date="2022-09-09T10:40:00Z"/>
                <w:rFonts w:cs="Calibri"/>
                <w:color w:val="000000"/>
                <w:sz w:val="18"/>
                <w:szCs w:val="18"/>
              </w:rPr>
            </w:pPr>
            <w:ins w:id="1232" w:author="Sam Dent" w:date="2022-09-09T10:40:00Z">
              <w:r w:rsidRPr="008F2DEE">
                <w:rPr>
                  <w:rFonts w:cs="Calibri"/>
                  <w:color w:val="000000"/>
                  <w:sz w:val="18"/>
                  <w:szCs w:val="18"/>
                </w:rPr>
                <w:t>N/A</w:t>
              </w:r>
            </w:ins>
          </w:p>
        </w:tc>
      </w:tr>
      <w:tr w:rsidR="008F2DEE" w:rsidRPr="008F2DEE" w14:paraId="2B6C3D5F" w14:textId="77777777" w:rsidTr="008D55F9">
        <w:trPr>
          <w:trHeight w:val="480"/>
          <w:ins w:id="1233"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7B4B8E00" w14:textId="77777777" w:rsidR="008F2DEE" w:rsidRPr="008F2DEE" w:rsidRDefault="008F2DEE" w:rsidP="008F2DEE">
            <w:pPr>
              <w:widowControl/>
              <w:spacing w:after="0"/>
              <w:jc w:val="left"/>
              <w:rPr>
                <w:ins w:id="1234"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C93941B" w14:textId="77777777" w:rsidR="008F2DEE" w:rsidRPr="008F2DEE" w:rsidRDefault="008F2DEE" w:rsidP="008F2DEE">
            <w:pPr>
              <w:widowControl/>
              <w:spacing w:after="0"/>
              <w:jc w:val="left"/>
              <w:rPr>
                <w:ins w:id="1235"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4A59E42" w14:textId="77777777" w:rsidR="008F2DEE" w:rsidRPr="008F2DEE" w:rsidRDefault="008F2DEE" w:rsidP="008F2DEE">
            <w:pPr>
              <w:widowControl/>
              <w:spacing w:after="0"/>
              <w:jc w:val="left"/>
              <w:rPr>
                <w:ins w:id="1236" w:author="Sam Dent" w:date="2022-09-09T10:40:00Z"/>
                <w:rFonts w:cs="Calibri"/>
                <w:color w:val="000000"/>
                <w:sz w:val="18"/>
                <w:szCs w:val="18"/>
              </w:rPr>
            </w:pPr>
            <w:ins w:id="1237" w:author="Sam Dent" w:date="2022-09-09T10:40:00Z">
              <w:r w:rsidRPr="008F2DEE">
                <w:rPr>
                  <w:rFonts w:cs="Calibri"/>
                  <w:color w:val="000000"/>
                  <w:sz w:val="18"/>
                  <w:szCs w:val="18"/>
                </w:rPr>
                <w:t>4.4.56 Commercial Duct Sealing</w:t>
              </w:r>
            </w:ins>
          </w:p>
        </w:tc>
        <w:tc>
          <w:tcPr>
            <w:tcW w:w="2482" w:type="dxa"/>
            <w:tcBorders>
              <w:top w:val="nil"/>
              <w:left w:val="nil"/>
              <w:bottom w:val="single" w:sz="4" w:space="0" w:color="auto"/>
              <w:right w:val="single" w:sz="4" w:space="0" w:color="auto"/>
            </w:tcBorders>
            <w:shd w:val="clear" w:color="auto" w:fill="auto"/>
            <w:noWrap/>
            <w:vAlign w:val="center"/>
            <w:hideMark/>
          </w:tcPr>
          <w:p w14:paraId="40B52AA2" w14:textId="77777777" w:rsidR="008F2DEE" w:rsidRPr="008F2DEE" w:rsidRDefault="008F2DEE" w:rsidP="008F2DEE">
            <w:pPr>
              <w:widowControl/>
              <w:spacing w:after="0"/>
              <w:jc w:val="left"/>
              <w:rPr>
                <w:ins w:id="1238" w:author="Sam Dent" w:date="2022-09-09T10:40:00Z"/>
                <w:rFonts w:cs="Calibri"/>
                <w:color w:val="000000"/>
                <w:sz w:val="18"/>
                <w:szCs w:val="18"/>
              </w:rPr>
            </w:pPr>
            <w:ins w:id="1239" w:author="Sam Dent" w:date="2022-09-09T10:40:00Z">
              <w:r w:rsidRPr="008F2DEE">
                <w:rPr>
                  <w:rFonts w:cs="Calibri"/>
                  <w:color w:val="000000"/>
                  <w:sz w:val="18"/>
                  <w:szCs w:val="18"/>
                </w:rPr>
                <w:t>CI-HVC-DSEAL-V01-230101</w:t>
              </w:r>
            </w:ins>
          </w:p>
        </w:tc>
        <w:tc>
          <w:tcPr>
            <w:tcW w:w="930" w:type="dxa"/>
            <w:tcBorders>
              <w:top w:val="nil"/>
              <w:left w:val="nil"/>
              <w:bottom w:val="single" w:sz="4" w:space="0" w:color="auto"/>
              <w:right w:val="single" w:sz="4" w:space="0" w:color="auto"/>
            </w:tcBorders>
            <w:shd w:val="clear" w:color="auto" w:fill="auto"/>
            <w:vAlign w:val="center"/>
            <w:hideMark/>
          </w:tcPr>
          <w:p w14:paraId="01316ED5" w14:textId="77777777" w:rsidR="008F2DEE" w:rsidRPr="008F2DEE" w:rsidRDefault="008F2DEE" w:rsidP="008F2DEE">
            <w:pPr>
              <w:widowControl/>
              <w:spacing w:after="0"/>
              <w:jc w:val="center"/>
              <w:rPr>
                <w:ins w:id="1240" w:author="Sam Dent" w:date="2022-09-09T10:40:00Z"/>
                <w:rFonts w:cs="Calibri"/>
                <w:color w:val="000000"/>
                <w:sz w:val="18"/>
                <w:szCs w:val="18"/>
              </w:rPr>
            </w:pPr>
            <w:ins w:id="1241"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60759D05" w14:textId="77777777" w:rsidR="008F2DEE" w:rsidRPr="008F2DEE" w:rsidRDefault="008F2DEE" w:rsidP="008F2DEE">
            <w:pPr>
              <w:widowControl/>
              <w:spacing w:after="0"/>
              <w:jc w:val="left"/>
              <w:rPr>
                <w:ins w:id="1242" w:author="Sam Dent" w:date="2022-09-09T10:40:00Z"/>
                <w:rFonts w:cs="Calibri"/>
                <w:color w:val="000000"/>
                <w:sz w:val="18"/>
                <w:szCs w:val="18"/>
              </w:rPr>
            </w:pPr>
            <w:ins w:id="1243"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
          <w:p w14:paraId="1B15B923" w14:textId="77777777" w:rsidR="008F2DEE" w:rsidRPr="008F2DEE" w:rsidRDefault="008F2DEE" w:rsidP="008F2DEE">
            <w:pPr>
              <w:widowControl/>
              <w:spacing w:after="0"/>
              <w:jc w:val="center"/>
              <w:rPr>
                <w:ins w:id="1244" w:author="Sam Dent" w:date="2022-09-09T10:40:00Z"/>
                <w:rFonts w:cs="Calibri"/>
                <w:color w:val="000000"/>
                <w:sz w:val="18"/>
                <w:szCs w:val="18"/>
              </w:rPr>
            </w:pPr>
            <w:ins w:id="1245" w:author="Sam Dent" w:date="2022-09-09T10:40:00Z">
              <w:r w:rsidRPr="008F2DEE">
                <w:rPr>
                  <w:rFonts w:cs="Calibri"/>
                  <w:color w:val="000000"/>
                  <w:sz w:val="18"/>
                  <w:szCs w:val="18"/>
                </w:rPr>
                <w:t>N/A</w:t>
              </w:r>
            </w:ins>
          </w:p>
        </w:tc>
      </w:tr>
      <w:tr w:rsidR="008F2DEE" w:rsidRPr="008F2DEE" w14:paraId="079A90D4" w14:textId="77777777" w:rsidTr="008D55F9">
        <w:trPr>
          <w:trHeight w:val="480"/>
          <w:ins w:id="1246"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727B2E30" w14:textId="77777777" w:rsidR="008F2DEE" w:rsidRPr="008F2DEE" w:rsidRDefault="008F2DEE" w:rsidP="008F2DEE">
            <w:pPr>
              <w:widowControl/>
              <w:spacing w:after="0"/>
              <w:jc w:val="left"/>
              <w:rPr>
                <w:ins w:id="1247"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AA7EEFB" w14:textId="77777777" w:rsidR="008F2DEE" w:rsidRPr="008F2DEE" w:rsidRDefault="008F2DEE" w:rsidP="008F2DEE">
            <w:pPr>
              <w:widowControl/>
              <w:spacing w:after="0"/>
              <w:jc w:val="left"/>
              <w:rPr>
                <w:ins w:id="1248"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78803A7" w14:textId="77777777" w:rsidR="008F2DEE" w:rsidRPr="008F2DEE" w:rsidRDefault="008F2DEE" w:rsidP="008F2DEE">
            <w:pPr>
              <w:widowControl/>
              <w:spacing w:after="0"/>
              <w:jc w:val="left"/>
              <w:rPr>
                <w:ins w:id="1249" w:author="Sam Dent" w:date="2022-09-09T10:40:00Z"/>
                <w:rFonts w:cs="Calibri"/>
                <w:color w:val="000000"/>
                <w:sz w:val="18"/>
                <w:szCs w:val="18"/>
              </w:rPr>
            </w:pPr>
            <w:ins w:id="1250" w:author="Sam Dent" w:date="2022-09-09T10:40:00Z">
              <w:r w:rsidRPr="008F2DEE">
                <w:rPr>
                  <w:rFonts w:cs="Calibri"/>
                  <w:color w:val="000000"/>
                  <w:sz w:val="18"/>
                  <w:szCs w:val="18"/>
                </w:rPr>
                <w:t>4.4.57 Condensate Recovery System</w:t>
              </w:r>
            </w:ins>
          </w:p>
        </w:tc>
        <w:tc>
          <w:tcPr>
            <w:tcW w:w="2482" w:type="dxa"/>
            <w:tcBorders>
              <w:top w:val="nil"/>
              <w:left w:val="nil"/>
              <w:bottom w:val="single" w:sz="4" w:space="0" w:color="auto"/>
              <w:right w:val="single" w:sz="4" w:space="0" w:color="auto"/>
            </w:tcBorders>
            <w:shd w:val="clear" w:color="auto" w:fill="auto"/>
            <w:noWrap/>
            <w:vAlign w:val="center"/>
            <w:hideMark/>
          </w:tcPr>
          <w:p w14:paraId="5800E9DE" w14:textId="77777777" w:rsidR="008F2DEE" w:rsidRPr="008F2DEE" w:rsidRDefault="008F2DEE" w:rsidP="008F2DEE">
            <w:pPr>
              <w:widowControl/>
              <w:spacing w:after="0"/>
              <w:jc w:val="left"/>
              <w:rPr>
                <w:ins w:id="1251" w:author="Sam Dent" w:date="2022-09-09T10:40:00Z"/>
                <w:rFonts w:cs="Calibri"/>
                <w:color w:val="000000"/>
                <w:sz w:val="18"/>
                <w:szCs w:val="18"/>
              </w:rPr>
            </w:pPr>
            <w:ins w:id="1252" w:author="Sam Dent" w:date="2022-09-09T10:40:00Z">
              <w:r w:rsidRPr="008F2DEE">
                <w:rPr>
                  <w:rFonts w:cs="Calibri"/>
                  <w:color w:val="000000"/>
                  <w:sz w:val="18"/>
                  <w:szCs w:val="18"/>
                </w:rPr>
                <w:t>CI-HVC-CNDR-V01-230101</w:t>
              </w:r>
            </w:ins>
          </w:p>
        </w:tc>
        <w:tc>
          <w:tcPr>
            <w:tcW w:w="930" w:type="dxa"/>
            <w:tcBorders>
              <w:top w:val="nil"/>
              <w:left w:val="nil"/>
              <w:bottom w:val="single" w:sz="4" w:space="0" w:color="auto"/>
              <w:right w:val="single" w:sz="4" w:space="0" w:color="auto"/>
            </w:tcBorders>
            <w:shd w:val="clear" w:color="auto" w:fill="auto"/>
            <w:vAlign w:val="center"/>
            <w:hideMark/>
          </w:tcPr>
          <w:p w14:paraId="3618DF70" w14:textId="77777777" w:rsidR="008F2DEE" w:rsidRPr="008F2DEE" w:rsidRDefault="008F2DEE" w:rsidP="008F2DEE">
            <w:pPr>
              <w:widowControl/>
              <w:spacing w:after="0"/>
              <w:jc w:val="center"/>
              <w:rPr>
                <w:ins w:id="1253" w:author="Sam Dent" w:date="2022-09-09T10:40:00Z"/>
                <w:rFonts w:cs="Calibri"/>
                <w:color w:val="000000"/>
                <w:sz w:val="18"/>
                <w:szCs w:val="18"/>
              </w:rPr>
            </w:pPr>
            <w:ins w:id="1254"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734093D7" w14:textId="77777777" w:rsidR="008F2DEE" w:rsidRPr="008F2DEE" w:rsidRDefault="008F2DEE" w:rsidP="008F2DEE">
            <w:pPr>
              <w:widowControl/>
              <w:spacing w:after="0"/>
              <w:jc w:val="left"/>
              <w:rPr>
                <w:ins w:id="1255" w:author="Sam Dent" w:date="2022-09-09T10:40:00Z"/>
                <w:rFonts w:cs="Calibri"/>
                <w:color w:val="000000"/>
                <w:sz w:val="18"/>
                <w:szCs w:val="18"/>
              </w:rPr>
            </w:pPr>
            <w:ins w:id="1256"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
          <w:p w14:paraId="0F749C3D" w14:textId="77777777" w:rsidR="008F2DEE" w:rsidRPr="008F2DEE" w:rsidRDefault="008F2DEE" w:rsidP="008F2DEE">
            <w:pPr>
              <w:widowControl/>
              <w:spacing w:after="0"/>
              <w:jc w:val="center"/>
              <w:rPr>
                <w:ins w:id="1257" w:author="Sam Dent" w:date="2022-09-09T10:40:00Z"/>
                <w:rFonts w:cs="Calibri"/>
                <w:color w:val="000000"/>
                <w:sz w:val="18"/>
                <w:szCs w:val="18"/>
              </w:rPr>
            </w:pPr>
            <w:ins w:id="1258" w:author="Sam Dent" w:date="2022-09-09T10:40:00Z">
              <w:r w:rsidRPr="008F2DEE">
                <w:rPr>
                  <w:rFonts w:cs="Calibri"/>
                  <w:color w:val="000000"/>
                  <w:sz w:val="18"/>
                  <w:szCs w:val="18"/>
                </w:rPr>
                <w:t>N/A</w:t>
              </w:r>
            </w:ins>
          </w:p>
        </w:tc>
      </w:tr>
      <w:tr w:rsidR="008F2DEE" w:rsidRPr="008F2DEE" w14:paraId="55D2295B" w14:textId="77777777" w:rsidTr="008D55F9">
        <w:trPr>
          <w:trHeight w:val="480"/>
          <w:ins w:id="1259"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4FB2BF20" w14:textId="77777777" w:rsidR="008F2DEE" w:rsidRPr="008F2DEE" w:rsidRDefault="008F2DEE" w:rsidP="008F2DEE">
            <w:pPr>
              <w:widowControl/>
              <w:spacing w:after="0"/>
              <w:jc w:val="left"/>
              <w:rPr>
                <w:ins w:id="1260"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75B0B9D" w14:textId="77777777" w:rsidR="008F2DEE" w:rsidRPr="008F2DEE" w:rsidRDefault="008F2DEE" w:rsidP="008F2DEE">
            <w:pPr>
              <w:widowControl/>
              <w:spacing w:after="0"/>
              <w:jc w:val="left"/>
              <w:rPr>
                <w:ins w:id="1261"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AD94979" w14:textId="77777777" w:rsidR="008F2DEE" w:rsidRPr="008F2DEE" w:rsidRDefault="008F2DEE" w:rsidP="008F2DEE">
            <w:pPr>
              <w:widowControl/>
              <w:spacing w:after="0"/>
              <w:jc w:val="left"/>
              <w:rPr>
                <w:ins w:id="1262" w:author="Sam Dent" w:date="2022-09-09T10:40:00Z"/>
                <w:rFonts w:cs="Calibri"/>
                <w:color w:val="000000"/>
                <w:sz w:val="18"/>
                <w:szCs w:val="18"/>
              </w:rPr>
            </w:pPr>
            <w:ins w:id="1263" w:author="Sam Dent" w:date="2022-09-09T10:40:00Z">
              <w:r w:rsidRPr="008F2DEE">
                <w:rPr>
                  <w:rFonts w:cs="Calibri"/>
                  <w:color w:val="000000"/>
                  <w:sz w:val="18"/>
                  <w:szCs w:val="18"/>
                </w:rPr>
                <w:t>4.4.58 Steam Trap Monitoring System</w:t>
              </w:r>
            </w:ins>
          </w:p>
        </w:tc>
        <w:tc>
          <w:tcPr>
            <w:tcW w:w="2482" w:type="dxa"/>
            <w:tcBorders>
              <w:top w:val="nil"/>
              <w:left w:val="nil"/>
              <w:bottom w:val="single" w:sz="4" w:space="0" w:color="auto"/>
              <w:right w:val="single" w:sz="4" w:space="0" w:color="auto"/>
            </w:tcBorders>
            <w:shd w:val="clear" w:color="auto" w:fill="auto"/>
            <w:noWrap/>
            <w:vAlign w:val="center"/>
            <w:hideMark/>
          </w:tcPr>
          <w:p w14:paraId="1CE46CB8" w14:textId="77777777" w:rsidR="008F2DEE" w:rsidRPr="008F2DEE" w:rsidRDefault="008F2DEE" w:rsidP="008F2DEE">
            <w:pPr>
              <w:widowControl/>
              <w:spacing w:after="0"/>
              <w:jc w:val="left"/>
              <w:rPr>
                <w:ins w:id="1264" w:author="Sam Dent" w:date="2022-09-09T10:40:00Z"/>
                <w:rFonts w:cs="Calibri"/>
                <w:color w:val="000000"/>
                <w:sz w:val="18"/>
                <w:szCs w:val="18"/>
              </w:rPr>
            </w:pPr>
            <w:ins w:id="1265" w:author="Sam Dent" w:date="2022-09-09T10:40:00Z">
              <w:r w:rsidRPr="008F2DEE">
                <w:rPr>
                  <w:rFonts w:cs="Calibri"/>
                  <w:color w:val="000000"/>
                  <w:sz w:val="18"/>
                  <w:szCs w:val="18"/>
                </w:rPr>
                <w:t>CI-HVC-STMS-V1-230101</w:t>
              </w:r>
            </w:ins>
          </w:p>
        </w:tc>
        <w:tc>
          <w:tcPr>
            <w:tcW w:w="930" w:type="dxa"/>
            <w:tcBorders>
              <w:top w:val="nil"/>
              <w:left w:val="nil"/>
              <w:bottom w:val="single" w:sz="4" w:space="0" w:color="auto"/>
              <w:right w:val="single" w:sz="4" w:space="0" w:color="auto"/>
            </w:tcBorders>
            <w:shd w:val="clear" w:color="auto" w:fill="auto"/>
            <w:vAlign w:val="center"/>
            <w:hideMark/>
          </w:tcPr>
          <w:p w14:paraId="022B8672" w14:textId="77777777" w:rsidR="008F2DEE" w:rsidRPr="008F2DEE" w:rsidRDefault="008F2DEE" w:rsidP="008F2DEE">
            <w:pPr>
              <w:widowControl/>
              <w:spacing w:after="0"/>
              <w:jc w:val="center"/>
              <w:rPr>
                <w:ins w:id="1266" w:author="Sam Dent" w:date="2022-09-09T10:40:00Z"/>
                <w:rFonts w:cs="Calibri"/>
                <w:color w:val="000000"/>
                <w:sz w:val="18"/>
                <w:szCs w:val="18"/>
              </w:rPr>
            </w:pPr>
            <w:ins w:id="1267"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5AD16E59" w14:textId="77777777" w:rsidR="008F2DEE" w:rsidRPr="008F2DEE" w:rsidRDefault="008F2DEE" w:rsidP="008F2DEE">
            <w:pPr>
              <w:widowControl/>
              <w:spacing w:after="0"/>
              <w:jc w:val="left"/>
              <w:rPr>
                <w:ins w:id="1268" w:author="Sam Dent" w:date="2022-09-09T10:40:00Z"/>
                <w:rFonts w:cs="Calibri"/>
                <w:color w:val="000000"/>
                <w:sz w:val="18"/>
                <w:szCs w:val="18"/>
              </w:rPr>
            </w:pPr>
            <w:ins w:id="1269"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
          <w:p w14:paraId="2F83293F" w14:textId="77777777" w:rsidR="008F2DEE" w:rsidRPr="008F2DEE" w:rsidRDefault="008F2DEE" w:rsidP="008F2DEE">
            <w:pPr>
              <w:widowControl/>
              <w:spacing w:after="0"/>
              <w:jc w:val="center"/>
              <w:rPr>
                <w:ins w:id="1270" w:author="Sam Dent" w:date="2022-09-09T10:40:00Z"/>
                <w:rFonts w:cs="Calibri"/>
                <w:color w:val="000000"/>
                <w:sz w:val="18"/>
                <w:szCs w:val="18"/>
              </w:rPr>
            </w:pPr>
            <w:ins w:id="1271" w:author="Sam Dent" w:date="2022-09-09T10:40:00Z">
              <w:r w:rsidRPr="008F2DEE">
                <w:rPr>
                  <w:rFonts w:cs="Calibri"/>
                  <w:color w:val="000000"/>
                  <w:sz w:val="18"/>
                  <w:szCs w:val="18"/>
                </w:rPr>
                <w:t>N/A</w:t>
              </w:r>
            </w:ins>
          </w:p>
        </w:tc>
      </w:tr>
      <w:tr w:rsidR="008F2DEE" w:rsidRPr="008F2DEE" w14:paraId="46516BA9" w14:textId="77777777" w:rsidTr="008D55F9">
        <w:trPr>
          <w:trHeight w:val="480"/>
          <w:ins w:id="1272"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7A896F3B" w14:textId="77777777" w:rsidR="008F2DEE" w:rsidRPr="008F2DEE" w:rsidRDefault="008F2DEE" w:rsidP="008F2DEE">
            <w:pPr>
              <w:widowControl/>
              <w:spacing w:after="0"/>
              <w:jc w:val="left"/>
              <w:rPr>
                <w:ins w:id="1273"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57D2F36" w14:textId="77777777" w:rsidR="008F2DEE" w:rsidRPr="008F2DEE" w:rsidRDefault="008F2DEE" w:rsidP="008F2DEE">
            <w:pPr>
              <w:widowControl/>
              <w:spacing w:after="0"/>
              <w:jc w:val="left"/>
              <w:rPr>
                <w:ins w:id="1274"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E88D900" w14:textId="77777777" w:rsidR="008F2DEE" w:rsidRPr="008F2DEE" w:rsidRDefault="008F2DEE" w:rsidP="008F2DEE">
            <w:pPr>
              <w:widowControl/>
              <w:spacing w:after="0"/>
              <w:jc w:val="left"/>
              <w:rPr>
                <w:ins w:id="1275" w:author="Sam Dent" w:date="2022-09-09T10:40:00Z"/>
                <w:rFonts w:cs="Calibri"/>
                <w:color w:val="000000"/>
                <w:sz w:val="18"/>
                <w:szCs w:val="18"/>
              </w:rPr>
            </w:pPr>
            <w:ins w:id="1276" w:author="Sam Dent" w:date="2022-09-09T10:40:00Z">
              <w:r w:rsidRPr="008F2DEE">
                <w:rPr>
                  <w:rFonts w:cs="Calibri"/>
                  <w:color w:val="000000"/>
                  <w:sz w:val="18"/>
                  <w:szCs w:val="18"/>
                </w:rPr>
                <w:t>4.4.59 Ductless Heat Pump</w:t>
              </w:r>
            </w:ins>
          </w:p>
        </w:tc>
        <w:tc>
          <w:tcPr>
            <w:tcW w:w="2482" w:type="dxa"/>
            <w:tcBorders>
              <w:top w:val="nil"/>
              <w:left w:val="nil"/>
              <w:bottom w:val="single" w:sz="4" w:space="0" w:color="auto"/>
              <w:right w:val="single" w:sz="4" w:space="0" w:color="auto"/>
            </w:tcBorders>
            <w:shd w:val="clear" w:color="auto" w:fill="auto"/>
            <w:noWrap/>
            <w:vAlign w:val="center"/>
            <w:hideMark/>
          </w:tcPr>
          <w:p w14:paraId="52F9992F" w14:textId="77777777" w:rsidR="008F2DEE" w:rsidRPr="008F2DEE" w:rsidRDefault="008F2DEE" w:rsidP="008F2DEE">
            <w:pPr>
              <w:widowControl/>
              <w:spacing w:after="0"/>
              <w:jc w:val="left"/>
              <w:rPr>
                <w:ins w:id="1277" w:author="Sam Dent" w:date="2022-09-09T10:40:00Z"/>
                <w:rFonts w:cs="Calibri"/>
                <w:color w:val="000000"/>
                <w:sz w:val="18"/>
                <w:szCs w:val="18"/>
              </w:rPr>
            </w:pPr>
            <w:ins w:id="1278" w:author="Sam Dent" w:date="2022-09-09T10:40:00Z">
              <w:r w:rsidRPr="008F2DEE">
                <w:rPr>
                  <w:rFonts w:cs="Calibri"/>
                  <w:color w:val="000000"/>
                  <w:sz w:val="18"/>
                  <w:szCs w:val="18"/>
                </w:rPr>
                <w:t>CI-HVC-DHP-V1-230101</w:t>
              </w:r>
            </w:ins>
          </w:p>
        </w:tc>
        <w:tc>
          <w:tcPr>
            <w:tcW w:w="930" w:type="dxa"/>
            <w:tcBorders>
              <w:top w:val="nil"/>
              <w:left w:val="nil"/>
              <w:bottom w:val="single" w:sz="4" w:space="0" w:color="auto"/>
              <w:right w:val="single" w:sz="4" w:space="0" w:color="auto"/>
            </w:tcBorders>
            <w:shd w:val="clear" w:color="auto" w:fill="auto"/>
            <w:vAlign w:val="center"/>
            <w:hideMark/>
          </w:tcPr>
          <w:p w14:paraId="4C768527" w14:textId="77777777" w:rsidR="008F2DEE" w:rsidRPr="008F2DEE" w:rsidRDefault="008F2DEE" w:rsidP="008F2DEE">
            <w:pPr>
              <w:widowControl/>
              <w:spacing w:after="0"/>
              <w:jc w:val="center"/>
              <w:rPr>
                <w:ins w:id="1279" w:author="Sam Dent" w:date="2022-09-09T10:40:00Z"/>
                <w:rFonts w:cs="Calibri"/>
                <w:color w:val="000000"/>
                <w:sz w:val="18"/>
                <w:szCs w:val="18"/>
              </w:rPr>
            </w:pPr>
            <w:ins w:id="1280"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79DF0447" w14:textId="77777777" w:rsidR="008F2DEE" w:rsidRPr="008F2DEE" w:rsidRDefault="008F2DEE" w:rsidP="008F2DEE">
            <w:pPr>
              <w:widowControl/>
              <w:spacing w:after="0"/>
              <w:jc w:val="left"/>
              <w:rPr>
                <w:ins w:id="1281" w:author="Sam Dent" w:date="2022-09-09T10:40:00Z"/>
                <w:rFonts w:cs="Calibri"/>
                <w:color w:val="000000"/>
                <w:sz w:val="18"/>
                <w:szCs w:val="18"/>
              </w:rPr>
            </w:pPr>
            <w:ins w:id="1282"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
          <w:p w14:paraId="7BB41332" w14:textId="77777777" w:rsidR="008F2DEE" w:rsidRPr="008F2DEE" w:rsidRDefault="008F2DEE" w:rsidP="008F2DEE">
            <w:pPr>
              <w:widowControl/>
              <w:spacing w:after="0"/>
              <w:jc w:val="center"/>
              <w:rPr>
                <w:ins w:id="1283" w:author="Sam Dent" w:date="2022-09-09T10:40:00Z"/>
                <w:rFonts w:cs="Calibri"/>
                <w:color w:val="000000"/>
                <w:sz w:val="18"/>
                <w:szCs w:val="18"/>
              </w:rPr>
            </w:pPr>
            <w:ins w:id="1284" w:author="Sam Dent" w:date="2022-09-09T10:40:00Z">
              <w:r w:rsidRPr="008F2DEE">
                <w:rPr>
                  <w:rFonts w:cs="Calibri"/>
                  <w:color w:val="000000"/>
                  <w:sz w:val="18"/>
                  <w:szCs w:val="18"/>
                </w:rPr>
                <w:t>N/A</w:t>
              </w:r>
            </w:ins>
          </w:p>
        </w:tc>
      </w:tr>
      <w:tr w:rsidR="008F2DEE" w:rsidRPr="008F2DEE" w14:paraId="3DFBE87C" w14:textId="77777777" w:rsidTr="008D55F9">
        <w:trPr>
          <w:trHeight w:val="960"/>
          <w:ins w:id="1285"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3C9C0E08" w14:textId="77777777" w:rsidR="008F2DEE" w:rsidRPr="008F2DEE" w:rsidRDefault="008F2DEE" w:rsidP="008F2DEE">
            <w:pPr>
              <w:widowControl/>
              <w:spacing w:after="0"/>
              <w:jc w:val="left"/>
              <w:rPr>
                <w:ins w:id="1286"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9D3285D" w14:textId="77777777" w:rsidR="008F2DEE" w:rsidRPr="008F2DEE" w:rsidRDefault="008F2DEE" w:rsidP="008F2DEE">
            <w:pPr>
              <w:widowControl/>
              <w:spacing w:after="0"/>
              <w:jc w:val="left"/>
              <w:rPr>
                <w:ins w:id="1287"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4C0615C" w14:textId="77777777" w:rsidR="008F2DEE" w:rsidRPr="008F2DEE" w:rsidRDefault="008F2DEE" w:rsidP="008F2DEE">
            <w:pPr>
              <w:widowControl/>
              <w:spacing w:after="0"/>
              <w:jc w:val="left"/>
              <w:rPr>
                <w:ins w:id="1288" w:author="Sam Dent" w:date="2022-09-09T10:40:00Z"/>
                <w:rFonts w:cs="Calibri"/>
                <w:color w:val="000000"/>
                <w:sz w:val="18"/>
                <w:szCs w:val="18"/>
              </w:rPr>
            </w:pPr>
            <w:ins w:id="1289" w:author="Sam Dent" w:date="2022-09-09T10:40:00Z">
              <w:r w:rsidRPr="008F2DEE">
                <w:rPr>
                  <w:rFonts w:cs="Calibri"/>
                  <w:color w:val="000000"/>
                  <w:sz w:val="18"/>
                  <w:szCs w:val="18"/>
                </w:rPr>
                <w:t>4.4.60 Variable Refrigerant Flow HVAC System – Provisional Measure</w:t>
              </w:r>
            </w:ins>
          </w:p>
        </w:tc>
        <w:tc>
          <w:tcPr>
            <w:tcW w:w="2482" w:type="dxa"/>
            <w:tcBorders>
              <w:top w:val="nil"/>
              <w:left w:val="nil"/>
              <w:bottom w:val="single" w:sz="4" w:space="0" w:color="auto"/>
              <w:right w:val="single" w:sz="4" w:space="0" w:color="auto"/>
            </w:tcBorders>
            <w:shd w:val="clear" w:color="auto" w:fill="auto"/>
            <w:noWrap/>
            <w:vAlign w:val="center"/>
            <w:hideMark/>
          </w:tcPr>
          <w:p w14:paraId="2363DDA4" w14:textId="77777777" w:rsidR="008F2DEE" w:rsidRPr="008F2DEE" w:rsidRDefault="008F2DEE" w:rsidP="008F2DEE">
            <w:pPr>
              <w:widowControl/>
              <w:spacing w:after="0"/>
              <w:jc w:val="left"/>
              <w:rPr>
                <w:ins w:id="1290" w:author="Sam Dent" w:date="2022-09-09T10:40:00Z"/>
                <w:rFonts w:cs="Calibri"/>
                <w:color w:val="000000"/>
                <w:sz w:val="18"/>
                <w:szCs w:val="18"/>
              </w:rPr>
            </w:pPr>
            <w:ins w:id="1291" w:author="Sam Dent" w:date="2022-09-09T10:40:00Z">
              <w:r w:rsidRPr="008F2DEE">
                <w:rPr>
                  <w:rFonts w:cs="Calibri"/>
                  <w:color w:val="000000"/>
                  <w:sz w:val="18"/>
                  <w:szCs w:val="18"/>
                </w:rPr>
                <w:t>CI-HVC-VFFY-V1-230101</w:t>
              </w:r>
            </w:ins>
          </w:p>
        </w:tc>
        <w:tc>
          <w:tcPr>
            <w:tcW w:w="930" w:type="dxa"/>
            <w:tcBorders>
              <w:top w:val="nil"/>
              <w:left w:val="nil"/>
              <w:bottom w:val="single" w:sz="4" w:space="0" w:color="auto"/>
              <w:right w:val="single" w:sz="4" w:space="0" w:color="auto"/>
            </w:tcBorders>
            <w:shd w:val="clear" w:color="auto" w:fill="auto"/>
            <w:vAlign w:val="center"/>
            <w:hideMark/>
          </w:tcPr>
          <w:p w14:paraId="493AA08A" w14:textId="77777777" w:rsidR="008F2DEE" w:rsidRPr="008F2DEE" w:rsidRDefault="008F2DEE" w:rsidP="008F2DEE">
            <w:pPr>
              <w:widowControl/>
              <w:spacing w:after="0"/>
              <w:jc w:val="center"/>
              <w:rPr>
                <w:ins w:id="1292" w:author="Sam Dent" w:date="2022-09-09T10:40:00Z"/>
                <w:rFonts w:cs="Calibri"/>
                <w:color w:val="000000"/>
                <w:sz w:val="18"/>
                <w:szCs w:val="18"/>
              </w:rPr>
            </w:pPr>
            <w:ins w:id="1293"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692D9E4E" w14:textId="77777777" w:rsidR="008F2DEE" w:rsidRPr="008F2DEE" w:rsidRDefault="008F2DEE" w:rsidP="008F2DEE">
            <w:pPr>
              <w:widowControl/>
              <w:spacing w:after="0"/>
              <w:jc w:val="left"/>
              <w:rPr>
                <w:ins w:id="1294" w:author="Sam Dent" w:date="2022-09-09T10:40:00Z"/>
                <w:rFonts w:cs="Calibri"/>
                <w:color w:val="000000"/>
                <w:sz w:val="18"/>
                <w:szCs w:val="18"/>
              </w:rPr>
            </w:pPr>
            <w:ins w:id="1295"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
          <w:p w14:paraId="161EFDD1" w14:textId="77777777" w:rsidR="008F2DEE" w:rsidRPr="008F2DEE" w:rsidRDefault="008F2DEE" w:rsidP="008F2DEE">
            <w:pPr>
              <w:widowControl/>
              <w:spacing w:after="0"/>
              <w:jc w:val="center"/>
              <w:rPr>
                <w:ins w:id="1296" w:author="Sam Dent" w:date="2022-09-09T10:40:00Z"/>
                <w:rFonts w:cs="Calibri"/>
                <w:color w:val="000000"/>
                <w:sz w:val="18"/>
                <w:szCs w:val="18"/>
              </w:rPr>
            </w:pPr>
            <w:ins w:id="1297" w:author="Sam Dent" w:date="2022-09-09T10:40:00Z">
              <w:r w:rsidRPr="008F2DEE">
                <w:rPr>
                  <w:rFonts w:cs="Calibri"/>
                  <w:color w:val="000000"/>
                  <w:sz w:val="18"/>
                  <w:szCs w:val="18"/>
                </w:rPr>
                <w:t>N/A</w:t>
              </w:r>
            </w:ins>
          </w:p>
        </w:tc>
      </w:tr>
      <w:tr w:rsidR="008F2DEE" w:rsidRPr="008F2DEE" w14:paraId="50C6B12C" w14:textId="77777777" w:rsidTr="008D55F9">
        <w:trPr>
          <w:trHeight w:val="720"/>
          <w:ins w:id="1298"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0412A14F" w14:textId="77777777" w:rsidR="008F2DEE" w:rsidRPr="008F2DEE" w:rsidRDefault="008F2DEE" w:rsidP="008F2DEE">
            <w:pPr>
              <w:widowControl/>
              <w:spacing w:after="0"/>
              <w:jc w:val="left"/>
              <w:rPr>
                <w:ins w:id="1299"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9C31962" w14:textId="77777777" w:rsidR="008F2DEE" w:rsidRPr="008F2DEE" w:rsidRDefault="008F2DEE" w:rsidP="008F2DEE">
            <w:pPr>
              <w:widowControl/>
              <w:spacing w:after="0"/>
              <w:jc w:val="left"/>
              <w:rPr>
                <w:ins w:id="1300"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CB19B98" w14:textId="77777777" w:rsidR="008F2DEE" w:rsidRPr="008F2DEE" w:rsidRDefault="008F2DEE" w:rsidP="008F2DEE">
            <w:pPr>
              <w:widowControl/>
              <w:spacing w:after="0"/>
              <w:jc w:val="left"/>
              <w:rPr>
                <w:ins w:id="1301" w:author="Sam Dent" w:date="2022-09-09T10:40:00Z"/>
                <w:rFonts w:cs="Calibri"/>
                <w:color w:val="000000"/>
                <w:sz w:val="18"/>
                <w:szCs w:val="18"/>
              </w:rPr>
            </w:pPr>
            <w:ins w:id="1302" w:author="Sam Dent" w:date="2022-09-09T10:40:00Z">
              <w:r w:rsidRPr="008F2DEE">
                <w:rPr>
                  <w:rFonts w:cs="Calibri"/>
                  <w:color w:val="000000"/>
                  <w:sz w:val="18"/>
                  <w:szCs w:val="18"/>
                </w:rPr>
                <w:t>4.4.61 Chiller Condenser Water Temperature Reset</w:t>
              </w:r>
            </w:ins>
          </w:p>
        </w:tc>
        <w:tc>
          <w:tcPr>
            <w:tcW w:w="2482" w:type="dxa"/>
            <w:tcBorders>
              <w:top w:val="nil"/>
              <w:left w:val="nil"/>
              <w:bottom w:val="single" w:sz="4" w:space="0" w:color="auto"/>
              <w:right w:val="single" w:sz="4" w:space="0" w:color="auto"/>
            </w:tcBorders>
            <w:shd w:val="clear" w:color="auto" w:fill="auto"/>
            <w:noWrap/>
            <w:vAlign w:val="center"/>
            <w:hideMark/>
          </w:tcPr>
          <w:p w14:paraId="34AAEBA3" w14:textId="77777777" w:rsidR="008F2DEE" w:rsidRPr="008F2DEE" w:rsidRDefault="008F2DEE" w:rsidP="008F2DEE">
            <w:pPr>
              <w:widowControl/>
              <w:spacing w:after="0"/>
              <w:jc w:val="left"/>
              <w:rPr>
                <w:ins w:id="1303" w:author="Sam Dent" w:date="2022-09-09T10:40:00Z"/>
                <w:rFonts w:cs="Calibri"/>
                <w:color w:val="000000"/>
                <w:sz w:val="18"/>
                <w:szCs w:val="18"/>
              </w:rPr>
            </w:pPr>
            <w:ins w:id="1304" w:author="Sam Dent" w:date="2022-09-09T10:40:00Z">
              <w:r w:rsidRPr="008F2DEE">
                <w:rPr>
                  <w:rFonts w:cs="Calibri"/>
                  <w:color w:val="000000"/>
                  <w:sz w:val="18"/>
                  <w:szCs w:val="18"/>
                </w:rPr>
                <w:t>CI-HVC-CWTR-V1-230101</w:t>
              </w:r>
            </w:ins>
          </w:p>
        </w:tc>
        <w:tc>
          <w:tcPr>
            <w:tcW w:w="930" w:type="dxa"/>
            <w:tcBorders>
              <w:top w:val="nil"/>
              <w:left w:val="nil"/>
              <w:bottom w:val="single" w:sz="4" w:space="0" w:color="auto"/>
              <w:right w:val="single" w:sz="4" w:space="0" w:color="auto"/>
            </w:tcBorders>
            <w:shd w:val="clear" w:color="auto" w:fill="auto"/>
            <w:vAlign w:val="center"/>
            <w:hideMark/>
          </w:tcPr>
          <w:p w14:paraId="1C1EA8C1" w14:textId="77777777" w:rsidR="008F2DEE" w:rsidRPr="008F2DEE" w:rsidRDefault="008F2DEE" w:rsidP="008F2DEE">
            <w:pPr>
              <w:widowControl/>
              <w:spacing w:after="0"/>
              <w:jc w:val="center"/>
              <w:rPr>
                <w:ins w:id="1305" w:author="Sam Dent" w:date="2022-09-09T10:40:00Z"/>
                <w:rFonts w:cs="Calibri"/>
                <w:color w:val="000000"/>
                <w:sz w:val="18"/>
                <w:szCs w:val="18"/>
              </w:rPr>
            </w:pPr>
            <w:ins w:id="1306"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5F3CB41A" w14:textId="77777777" w:rsidR="008F2DEE" w:rsidRPr="008F2DEE" w:rsidRDefault="008F2DEE" w:rsidP="008F2DEE">
            <w:pPr>
              <w:widowControl/>
              <w:spacing w:after="0"/>
              <w:jc w:val="left"/>
              <w:rPr>
                <w:ins w:id="1307" w:author="Sam Dent" w:date="2022-09-09T10:40:00Z"/>
                <w:rFonts w:cs="Calibri"/>
                <w:color w:val="000000"/>
                <w:sz w:val="18"/>
                <w:szCs w:val="18"/>
              </w:rPr>
            </w:pPr>
            <w:ins w:id="1308"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
          <w:p w14:paraId="36D627EE" w14:textId="77777777" w:rsidR="008F2DEE" w:rsidRPr="008F2DEE" w:rsidRDefault="008F2DEE" w:rsidP="008F2DEE">
            <w:pPr>
              <w:widowControl/>
              <w:spacing w:after="0"/>
              <w:jc w:val="center"/>
              <w:rPr>
                <w:ins w:id="1309" w:author="Sam Dent" w:date="2022-09-09T10:40:00Z"/>
                <w:rFonts w:cs="Calibri"/>
                <w:color w:val="000000"/>
                <w:sz w:val="18"/>
                <w:szCs w:val="18"/>
              </w:rPr>
            </w:pPr>
            <w:ins w:id="1310" w:author="Sam Dent" w:date="2022-09-09T10:40:00Z">
              <w:r w:rsidRPr="008F2DEE">
                <w:rPr>
                  <w:rFonts w:cs="Calibri"/>
                  <w:color w:val="000000"/>
                  <w:sz w:val="18"/>
                  <w:szCs w:val="18"/>
                </w:rPr>
                <w:t>N/A</w:t>
              </w:r>
            </w:ins>
          </w:p>
        </w:tc>
      </w:tr>
      <w:tr w:rsidR="008F2DEE" w:rsidRPr="008F2DEE" w14:paraId="7537A891" w14:textId="77777777" w:rsidTr="008D55F9">
        <w:trPr>
          <w:trHeight w:val="480"/>
          <w:ins w:id="1311"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7187CB69" w14:textId="77777777" w:rsidR="008F2DEE" w:rsidRPr="008F2DEE" w:rsidRDefault="008F2DEE" w:rsidP="008F2DEE">
            <w:pPr>
              <w:widowControl/>
              <w:spacing w:after="0"/>
              <w:jc w:val="left"/>
              <w:rPr>
                <w:ins w:id="1312"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193609A" w14:textId="77777777" w:rsidR="008F2DEE" w:rsidRPr="008F2DEE" w:rsidRDefault="008F2DEE" w:rsidP="008F2DEE">
            <w:pPr>
              <w:widowControl/>
              <w:spacing w:after="0"/>
              <w:jc w:val="left"/>
              <w:rPr>
                <w:ins w:id="1313"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DEDA554" w14:textId="77777777" w:rsidR="008F2DEE" w:rsidRPr="008F2DEE" w:rsidRDefault="008F2DEE" w:rsidP="008F2DEE">
            <w:pPr>
              <w:widowControl/>
              <w:spacing w:after="0"/>
              <w:jc w:val="left"/>
              <w:rPr>
                <w:ins w:id="1314" w:author="Sam Dent" w:date="2022-09-09T10:40:00Z"/>
                <w:rFonts w:cs="Calibri"/>
                <w:color w:val="000000"/>
                <w:sz w:val="18"/>
                <w:szCs w:val="18"/>
              </w:rPr>
            </w:pPr>
            <w:ins w:id="1315" w:author="Sam Dent" w:date="2022-09-09T10:40:00Z">
              <w:r w:rsidRPr="008F2DEE">
                <w:rPr>
                  <w:rFonts w:cs="Calibri"/>
                  <w:color w:val="000000"/>
                  <w:sz w:val="18"/>
                  <w:szCs w:val="18"/>
                </w:rPr>
                <w:t>4.4.62 Cooling Tower Water Side Economizer</w:t>
              </w:r>
            </w:ins>
          </w:p>
        </w:tc>
        <w:tc>
          <w:tcPr>
            <w:tcW w:w="2482" w:type="dxa"/>
            <w:tcBorders>
              <w:top w:val="nil"/>
              <w:left w:val="nil"/>
              <w:bottom w:val="single" w:sz="4" w:space="0" w:color="auto"/>
              <w:right w:val="single" w:sz="4" w:space="0" w:color="auto"/>
            </w:tcBorders>
            <w:shd w:val="clear" w:color="auto" w:fill="auto"/>
            <w:noWrap/>
            <w:vAlign w:val="center"/>
            <w:hideMark/>
          </w:tcPr>
          <w:p w14:paraId="70EC2F87" w14:textId="77777777" w:rsidR="008F2DEE" w:rsidRPr="008F2DEE" w:rsidRDefault="008F2DEE" w:rsidP="008F2DEE">
            <w:pPr>
              <w:widowControl/>
              <w:spacing w:after="0"/>
              <w:jc w:val="left"/>
              <w:rPr>
                <w:ins w:id="1316" w:author="Sam Dent" w:date="2022-09-09T10:40:00Z"/>
                <w:rFonts w:cs="Calibri"/>
                <w:color w:val="000000"/>
                <w:sz w:val="18"/>
                <w:szCs w:val="18"/>
              </w:rPr>
            </w:pPr>
            <w:ins w:id="1317" w:author="Sam Dent" w:date="2022-09-09T10:40:00Z">
              <w:r w:rsidRPr="008F2DEE">
                <w:rPr>
                  <w:rFonts w:cs="Calibri"/>
                  <w:color w:val="000000"/>
                  <w:sz w:val="18"/>
                  <w:szCs w:val="18"/>
                </w:rPr>
                <w:t>CI-HVC-CTWE-V1-230101</w:t>
              </w:r>
            </w:ins>
          </w:p>
        </w:tc>
        <w:tc>
          <w:tcPr>
            <w:tcW w:w="930" w:type="dxa"/>
            <w:tcBorders>
              <w:top w:val="nil"/>
              <w:left w:val="nil"/>
              <w:bottom w:val="single" w:sz="4" w:space="0" w:color="auto"/>
              <w:right w:val="single" w:sz="4" w:space="0" w:color="auto"/>
            </w:tcBorders>
            <w:shd w:val="clear" w:color="auto" w:fill="auto"/>
            <w:vAlign w:val="center"/>
            <w:hideMark/>
          </w:tcPr>
          <w:p w14:paraId="2FE8333C" w14:textId="77777777" w:rsidR="008F2DEE" w:rsidRPr="008F2DEE" w:rsidRDefault="008F2DEE" w:rsidP="008F2DEE">
            <w:pPr>
              <w:widowControl/>
              <w:spacing w:after="0"/>
              <w:jc w:val="center"/>
              <w:rPr>
                <w:ins w:id="1318" w:author="Sam Dent" w:date="2022-09-09T10:40:00Z"/>
                <w:rFonts w:cs="Calibri"/>
                <w:color w:val="000000"/>
                <w:sz w:val="18"/>
                <w:szCs w:val="18"/>
              </w:rPr>
            </w:pPr>
            <w:ins w:id="1319"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7A02574A" w14:textId="77777777" w:rsidR="008F2DEE" w:rsidRPr="008F2DEE" w:rsidRDefault="008F2DEE" w:rsidP="008F2DEE">
            <w:pPr>
              <w:widowControl/>
              <w:spacing w:after="0"/>
              <w:jc w:val="left"/>
              <w:rPr>
                <w:ins w:id="1320" w:author="Sam Dent" w:date="2022-09-09T10:40:00Z"/>
                <w:rFonts w:cs="Calibri"/>
                <w:color w:val="000000"/>
                <w:sz w:val="18"/>
                <w:szCs w:val="18"/>
              </w:rPr>
            </w:pPr>
            <w:ins w:id="1321"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
          <w:p w14:paraId="46DBB18F" w14:textId="77777777" w:rsidR="008F2DEE" w:rsidRPr="008F2DEE" w:rsidRDefault="008F2DEE" w:rsidP="008F2DEE">
            <w:pPr>
              <w:widowControl/>
              <w:spacing w:after="0"/>
              <w:jc w:val="center"/>
              <w:rPr>
                <w:ins w:id="1322" w:author="Sam Dent" w:date="2022-09-09T10:40:00Z"/>
                <w:rFonts w:cs="Calibri"/>
                <w:color w:val="000000"/>
                <w:sz w:val="18"/>
                <w:szCs w:val="18"/>
              </w:rPr>
            </w:pPr>
            <w:ins w:id="1323" w:author="Sam Dent" w:date="2022-09-09T10:40:00Z">
              <w:r w:rsidRPr="008F2DEE">
                <w:rPr>
                  <w:rFonts w:cs="Calibri"/>
                  <w:color w:val="000000"/>
                  <w:sz w:val="18"/>
                  <w:szCs w:val="18"/>
                </w:rPr>
                <w:t>N/A</w:t>
              </w:r>
            </w:ins>
          </w:p>
        </w:tc>
      </w:tr>
      <w:tr w:rsidR="008F2DEE" w:rsidRPr="008F2DEE" w14:paraId="1A20854F" w14:textId="77777777" w:rsidTr="008D55F9">
        <w:trPr>
          <w:trHeight w:val="1200"/>
          <w:ins w:id="1324"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734AB8E9" w14:textId="77777777" w:rsidR="008F2DEE" w:rsidRPr="008F2DEE" w:rsidRDefault="008F2DEE" w:rsidP="008F2DEE">
            <w:pPr>
              <w:widowControl/>
              <w:spacing w:after="0"/>
              <w:jc w:val="left"/>
              <w:rPr>
                <w:ins w:id="1325" w:author="Sam Dent" w:date="2022-09-09T10:40: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14A4B4C3" w14:textId="77777777" w:rsidR="008F2DEE" w:rsidRPr="008F2DEE" w:rsidRDefault="008F2DEE" w:rsidP="008F2DEE">
            <w:pPr>
              <w:widowControl/>
              <w:spacing w:after="0"/>
              <w:jc w:val="center"/>
              <w:rPr>
                <w:ins w:id="1326" w:author="Sam Dent" w:date="2022-09-09T10:40:00Z"/>
                <w:rFonts w:cs="Calibri"/>
                <w:color w:val="000000"/>
                <w:sz w:val="18"/>
                <w:szCs w:val="18"/>
              </w:rPr>
            </w:pPr>
            <w:ins w:id="1327" w:author="Sam Dent" w:date="2022-09-09T10:40:00Z">
              <w:r w:rsidRPr="008F2DEE">
                <w:rPr>
                  <w:rFonts w:cs="Calibri"/>
                  <w:color w:val="000000"/>
                  <w:sz w:val="18"/>
                  <w:szCs w:val="18"/>
                </w:rPr>
                <w:t>4.5 Lighting</w:t>
              </w:r>
            </w:ins>
          </w:p>
        </w:tc>
        <w:tc>
          <w:tcPr>
            <w:tcW w:w="2084" w:type="dxa"/>
            <w:vMerge w:val="restart"/>
            <w:tcBorders>
              <w:top w:val="nil"/>
              <w:left w:val="single" w:sz="4" w:space="0" w:color="auto"/>
              <w:bottom w:val="single" w:sz="4" w:space="0" w:color="auto"/>
              <w:right w:val="single" w:sz="4" w:space="0" w:color="auto"/>
            </w:tcBorders>
            <w:shd w:val="clear" w:color="auto" w:fill="auto"/>
            <w:vAlign w:val="center"/>
            <w:hideMark/>
          </w:tcPr>
          <w:p w14:paraId="0DB768E5" w14:textId="77777777" w:rsidR="008F2DEE" w:rsidRPr="008F2DEE" w:rsidRDefault="008F2DEE" w:rsidP="008F2DEE">
            <w:pPr>
              <w:widowControl/>
              <w:spacing w:after="0"/>
              <w:jc w:val="left"/>
              <w:rPr>
                <w:ins w:id="1328" w:author="Sam Dent" w:date="2022-09-09T10:40:00Z"/>
                <w:rFonts w:cs="Calibri"/>
                <w:color w:val="000000"/>
                <w:sz w:val="18"/>
                <w:szCs w:val="18"/>
              </w:rPr>
            </w:pPr>
            <w:ins w:id="1329" w:author="Sam Dent" w:date="2022-09-09T10:40:00Z">
              <w:r w:rsidRPr="008F2DEE">
                <w:rPr>
                  <w:rFonts w:cs="Calibri"/>
                  <w:color w:val="000000"/>
                  <w:sz w:val="18"/>
                  <w:szCs w:val="18"/>
                </w:rPr>
                <w:t>4.5.4 LED Bulbs and Fixtures</w:t>
              </w:r>
            </w:ins>
          </w:p>
        </w:tc>
        <w:tc>
          <w:tcPr>
            <w:tcW w:w="2482" w:type="dxa"/>
            <w:tcBorders>
              <w:top w:val="nil"/>
              <w:left w:val="nil"/>
              <w:bottom w:val="single" w:sz="4" w:space="0" w:color="auto"/>
              <w:right w:val="single" w:sz="4" w:space="0" w:color="auto"/>
            </w:tcBorders>
            <w:shd w:val="clear" w:color="auto" w:fill="auto"/>
            <w:noWrap/>
            <w:vAlign w:val="center"/>
            <w:hideMark/>
          </w:tcPr>
          <w:p w14:paraId="503FDAAE" w14:textId="77777777" w:rsidR="008F2DEE" w:rsidRPr="008F2DEE" w:rsidRDefault="008F2DEE" w:rsidP="008F2DEE">
            <w:pPr>
              <w:widowControl/>
              <w:spacing w:after="0"/>
              <w:jc w:val="left"/>
              <w:rPr>
                <w:ins w:id="1330" w:author="Sam Dent" w:date="2022-09-09T10:40:00Z"/>
                <w:rFonts w:cs="Calibri"/>
                <w:color w:val="000000"/>
                <w:sz w:val="18"/>
                <w:szCs w:val="18"/>
              </w:rPr>
            </w:pPr>
            <w:ins w:id="1331" w:author="Sam Dent" w:date="2022-09-09T10:40:00Z">
              <w:r w:rsidRPr="008F2DEE">
                <w:rPr>
                  <w:rFonts w:cs="Calibri"/>
                  <w:color w:val="000000"/>
                  <w:sz w:val="18"/>
                  <w:szCs w:val="18"/>
                </w:rPr>
                <w:t>CI-LTG-LEDB-V14-220101</w:t>
              </w:r>
            </w:ins>
          </w:p>
        </w:tc>
        <w:tc>
          <w:tcPr>
            <w:tcW w:w="930" w:type="dxa"/>
            <w:tcBorders>
              <w:top w:val="nil"/>
              <w:left w:val="nil"/>
              <w:bottom w:val="single" w:sz="4" w:space="0" w:color="auto"/>
              <w:right w:val="single" w:sz="4" w:space="0" w:color="auto"/>
            </w:tcBorders>
            <w:shd w:val="clear" w:color="auto" w:fill="auto"/>
            <w:vAlign w:val="center"/>
            <w:hideMark/>
          </w:tcPr>
          <w:p w14:paraId="3CB5159C" w14:textId="77777777" w:rsidR="008F2DEE" w:rsidRPr="008F2DEE" w:rsidRDefault="008F2DEE" w:rsidP="008F2DEE">
            <w:pPr>
              <w:widowControl/>
              <w:spacing w:after="0"/>
              <w:jc w:val="center"/>
              <w:rPr>
                <w:ins w:id="1332" w:author="Sam Dent" w:date="2022-09-09T10:40:00Z"/>
                <w:rFonts w:cs="Calibri"/>
                <w:color w:val="000000"/>
                <w:sz w:val="18"/>
                <w:szCs w:val="18"/>
              </w:rPr>
            </w:pPr>
            <w:ins w:id="1333" w:author="Sam Dent" w:date="2022-09-09T10:40:00Z">
              <w:r w:rsidRPr="008F2DEE">
                <w:rPr>
                  <w:rFonts w:cs="Calibri"/>
                  <w:color w:val="000000"/>
                  <w:sz w:val="18"/>
                  <w:szCs w:val="18"/>
                </w:rPr>
                <w:t>Errata</w:t>
              </w:r>
            </w:ins>
          </w:p>
        </w:tc>
        <w:tc>
          <w:tcPr>
            <w:tcW w:w="4305" w:type="dxa"/>
            <w:tcBorders>
              <w:top w:val="nil"/>
              <w:left w:val="nil"/>
              <w:bottom w:val="single" w:sz="4" w:space="0" w:color="auto"/>
              <w:right w:val="single" w:sz="4" w:space="0" w:color="auto"/>
            </w:tcBorders>
            <w:shd w:val="clear" w:color="auto" w:fill="auto"/>
            <w:vAlign w:val="center"/>
            <w:hideMark/>
          </w:tcPr>
          <w:p w14:paraId="0A0AD7B1" w14:textId="77777777" w:rsidR="008F2DEE" w:rsidRPr="008F2DEE" w:rsidRDefault="008F2DEE" w:rsidP="008F2DEE">
            <w:pPr>
              <w:widowControl/>
              <w:spacing w:after="0"/>
              <w:jc w:val="left"/>
              <w:rPr>
                <w:ins w:id="1334" w:author="Sam Dent" w:date="2022-09-09T10:40:00Z"/>
                <w:rFonts w:cs="Calibri"/>
                <w:color w:val="000000"/>
                <w:sz w:val="18"/>
                <w:szCs w:val="18"/>
              </w:rPr>
            </w:pPr>
            <w:ins w:id="1335" w:author="Sam Dent" w:date="2022-09-09T10:40:00Z">
              <w:r w:rsidRPr="008F2DEE">
                <w:rPr>
                  <w:rFonts w:cs="Calibri"/>
                  <w:color w:val="000000"/>
                  <w:sz w:val="18"/>
                  <w:szCs w:val="18"/>
                </w:rPr>
                <w:t>Clarification that the Center Beam Candle Power methodology for determining WattsBase is the preferred approach.</w:t>
              </w:r>
              <w:r w:rsidRPr="008F2DEE">
                <w:rPr>
                  <w:rFonts w:cs="Calibri"/>
                  <w:color w:val="000000"/>
                  <w:sz w:val="18"/>
                  <w:szCs w:val="18"/>
                </w:rPr>
                <w:br/>
                <w:t xml:space="preserve"> Instruction that deferred installs in 2023 and 2024 should use v10 assumptions.</w:t>
              </w:r>
            </w:ins>
          </w:p>
        </w:tc>
        <w:tc>
          <w:tcPr>
            <w:tcW w:w="1034" w:type="dxa"/>
            <w:tcBorders>
              <w:top w:val="nil"/>
              <w:left w:val="nil"/>
              <w:bottom w:val="single" w:sz="4" w:space="0" w:color="auto"/>
              <w:right w:val="single" w:sz="4" w:space="0" w:color="auto"/>
            </w:tcBorders>
            <w:shd w:val="clear" w:color="auto" w:fill="auto"/>
            <w:vAlign w:val="center"/>
            <w:hideMark/>
          </w:tcPr>
          <w:p w14:paraId="5D0168DB" w14:textId="77777777" w:rsidR="008F2DEE" w:rsidRPr="008F2DEE" w:rsidRDefault="008F2DEE" w:rsidP="008F2DEE">
            <w:pPr>
              <w:widowControl/>
              <w:spacing w:after="0"/>
              <w:jc w:val="center"/>
              <w:rPr>
                <w:ins w:id="1336" w:author="Sam Dent" w:date="2022-09-09T10:40:00Z"/>
                <w:rFonts w:cs="Calibri"/>
                <w:color w:val="000000"/>
                <w:sz w:val="18"/>
                <w:szCs w:val="18"/>
              </w:rPr>
            </w:pPr>
            <w:ins w:id="1337" w:author="Sam Dent" w:date="2022-09-09T10:40:00Z">
              <w:r w:rsidRPr="008F2DEE">
                <w:rPr>
                  <w:rFonts w:cs="Calibri"/>
                  <w:color w:val="000000"/>
                  <w:sz w:val="18"/>
                  <w:szCs w:val="18"/>
                </w:rPr>
                <w:t>N/A</w:t>
              </w:r>
            </w:ins>
          </w:p>
        </w:tc>
      </w:tr>
      <w:tr w:rsidR="008F2DEE" w:rsidRPr="008F2DEE" w14:paraId="3DFEA748" w14:textId="77777777" w:rsidTr="008D55F9">
        <w:trPr>
          <w:trHeight w:val="2640"/>
          <w:ins w:id="1338"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6CA6E2D1" w14:textId="77777777" w:rsidR="008F2DEE" w:rsidRPr="008F2DEE" w:rsidRDefault="008F2DEE" w:rsidP="008F2DEE">
            <w:pPr>
              <w:widowControl/>
              <w:spacing w:after="0"/>
              <w:jc w:val="left"/>
              <w:rPr>
                <w:ins w:id="1339"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95851D4" w14:textId="77777777" w:rsidR="008F2DEE" w:rsidRPr="008F2DEE" w:rsidRDefault="008F2DEE" w:rsidP="008F2DEE">
            <w:pPr>
              <w:widowControl/>
              <w:spacing w:after="0"/>
              <w:jc w:val="left"/>
              <w:rPr>
                <w:ins w:id="1340" w:author="Sam Dent" w:date="2022-09-09T10:40:00Z"/>
                <w:rFonts w:cs="Calibri"/>
                <w:color w:val="000000"/>
                <w:sz w:val="18"/>
                <w:szCs w:val="18"/>
              </w:rPr>
            </w:pPr>
          </w:p>
        </w:tc>
        <w:tc>
          <w:tcPr>
            <w:tcW w:w="2084" w:type="dxa"/>
            <w:vMerge/>
            <w:tcBorders>
              <w:top w:val="nil"/>
              <w:left w:val="single" w:sz="4" w:space="0" w:color="auto"/>
              <w:bottom w:val="single" w:sz="4" w:space="0" w:color="auto"/>
              <w:right w:val="single" w:sz="4" w:space="0" w:color="auto"/>
            </w:tcBorders>
            <w:vAlign w:val="center"/>
            <w:hideMark/>
          </w:tcPr>
          <w:p w14:paraId="2C480D0E" w14:textId="77777777" w:rsidR="008F2DEE" w:rsidRPr="008F2DEE" w:rsidRDefault="008F2DEE" w:rsidP="008F2DEE">
            <w:pPr>
              <w:widowControl/>
              <w:spacing w:after="0"/>
              <w:jc w:val="left"/>
              <w:rPr>
                <w:ins w:id="1341" w:author="Sam Dent" w:date="2022-09-09T10:40:00Z"/>
                <w:rFonts w:cs="Calibri"/>
                <w:color w:val="000000"/>
                <w:sz w:val="18"/>
                <w:szCs w:val="18"/>
              </w:rPr>
            </w:pPr>
          </w:p>
        </w:tc>
        <w:tc>
          <w:tcPr>
            <w:tcW w:w="2482" w:type="dxa"/>
            <w:tcBorders>
              <w:top w:val="nil"/>
              <w:left w:val="nil"/>
              <w:bottom w:val="single" w:sz="4" w:space="0" w:color="auto"/>
              <w:right w:val="single" w:sz="4" w:space="0" w:color="auto"/>
            </w:tcBorders>
            <w:shd w:val="clear" w:color="auto" w:fill="auto"/>
            <w:noWrap/>
            <w:vAlign w:val="center"/>
            <w:hideMark/>
          </w:tcPr>
          <w:p w14:paraId="6329A029" w14:textId="77777777" w:rsidR="008F2DEE" w:rsidRPr="008F2DEE" w:rsidRDefault="008F2DEE" w:rsidP="008F2DEE">
            <w:pPr>
              <w:widowControl/>
              <w:spacing w:after="0"/>
              <w:jc w:val="left"/>
              <w:rPr>
                <w:ins w:id="1342" w:author="Sam Dent" w:date="2022-09-09T10:40:00Z"/>
                <w:rFonts w:cs="Calibri"/>
                <w:color w:val="000000"/>
                <w:sz w:val="18"/>
                <w:szCs w:val="18"/>
              </w:rPr>
            </w:pPr>
            <w:ins w:id="1343" w:author="Sam Dent" w:date="2022-09-09T10:40:00Z">
              <w:r w:rsidRPr="008F2DEE">
                <w:rPr>
                  <w:rFonts w:cs="Calibri"/>
                  <w:color w:val="000000"/>
                  <w:sz w:val="18"/>
                  <w:szCs w:val="18"/>
                </w:rPr>
                <w:t>CI-LTG-LEDB-V15-230101</w:t>
              </w:r>
            </w:ins>
          </w:p>
        </w:tc>
        <w:tc>
          <w:tcPr>
            <w:tcW w:w="930" w:type="dxa"/>
            <w:tcBorders>
              <w:top w:val="nil"/>
              <w:left w:val="nil"/>
              <w:bottom w:val="single" w:sz="4" w:space="0" w:color="auto"/>
              <w:right w:val="single" w:sz="4" w:space="0" w:color="auto"/>
            </w:tcBorders>
            <w:shd w:val="clear" w:color="auto" w:fill="auto"/>
            <w:vAlign w:val="center"/>
            <w:hideMark/>
          </w:tcPr>
          <w:p w14:paraId="4EF22913" w14:textId="77777777" w:rsidR="008F2DEE" w:rsidRPr="008F2DEE" w:rsidRDefault="008F2DEE" w:rsidP="008F2DEE">
            <w:pPr>
              <w:widowControl/>
              <w:spacing w:after="0"/>
              <w:jc w:val="center"/>
              <w:rPr>
                <w:ins w:id="1344" w:author="Sam Dent" w:date="2022-09-09T10:40:00Z"/>
                <w:rFonts w:cs="Calibri"/>
                <w:color w:val="000000"/>
                <w:sz w:val="18"/>
                <w:szCs w:val="18"/>
              </w:rPr>
            </w:pPr>
            <w:ins w:id="1345"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3B1E921F" w14:textId="77777777" w:rsidR="008F2DEE" w:rsidRPr="008F2DEE" w:rsidRDefault="008F2DEE" w:rsidP="008F2DEE">
            <w:pPr>
              <w:widowControl/>
              <w:spacing w:after="0"/>
              <w:jc w:val="left"/>
              <w:rPr>
                <w:ins w:id="1346" w:author="Sam Dent" w:date="2022-09-09T10:40:00Z"/>
                <w:rFonts w:cs="Calibri"/>
                <w:color w:val="000000"/>
                <w:sz w:val="18"/>
                <w:szCs w:val="18"/>
              </w:rPr>
            </w:pPr>
            <w:ins w:id="1347" w:author="Sam Dent" w:date="2022-09-09T10:40:00Z">
              <w:r w:rsidRPr="008F2DEE">
                <w:rPr>
                  <w:rFonts w:cs="Calibri"/>
                  <w:color w:val="000000"/>
                  <w:sz w:val="18"/>
                  <w:szCs w:val="18"/>
                </w:rPr>
                <w:t>Introductory language describing negotiated compromise.</w:t>
              </w:r>
              <w:r w:rsidRPr="008F2DEE">
                <w:rPr>
                  <w:rFonts w:cs="Calibri"/>
                  <w:color w:val="000000"/>
                  <w:sz w:val="18"/>
                  <w:szCs w:val="18"/>
                </w:rPr>
                <w:br/>
                <w:t>C&amp;I programs assume LED baseline from 6/30/2023. Measure reverts to 2 year measure life.</w:t>
              </w:r>
              <w:r w:rsidRPr="008F2DEE">
                <w:rPr>
                  <w:rFonts w:cs="Calibri"/>
                  <w:color w:val="000000"/>
                  <w:sz w:val="18"/>
                  <w:szCs w:val="18"/>
                </w:rPr>
                <w:br/>
                <w:t>ISR simplified to single first year value removing need for deferred installs for screw based LED (maintained for T-LEDs).</w:t>
              </w:r>
              <w:r w:rsidRPr="008F2DEE">
                <w:rPr>
                  <w:rFonts w:cs="Calibri"/>
                  <w:color w:val="000000"/>
                  <w:sz w:val="18"/>
                  <w:szCs w:val="18"/>
                </w:rPr>
                <w:br/>
                <w:t xml:space="preserve">Mid-life adjustments and O&amp;M baseline cost assumptions removed for screw based LEDs. </w:t>
              </w:r>
              <w:r w:rsidRPr="008F2DEE">
                <w:rPr>
                  <w:rFonts w:cs="Calibri"/>
                  <w:color w:val="000000"/>
                  <w:sz w:val="18"/>
                  <w:szCs w:val="18"/>
                </w:rPr>
                <w:br/>
                <w:t>Addition of T-shaped, S and ST bulb category to the decorative shapes.</w:t>
              </w:r>
            </w:ins>
          </w:p>
        </w:tc>
        <w:tc>
          <w:tcPr>
            <w:tcW w:w="1034" w:type="dxa"/>
            <w:tcBorders>
              <w:top w:val="nil"/>
              <w:left w:val="nil"/>
              <w:bottom w:val="single" w:sz="4" w:space="0" w:color="auto"/>
              <w:right w:val="single" w:sz="4" w:space="0" w:color="auto"/>
            </w:tcBorders>
            <w:shd w:val="clear" w:color="auto" w:fill="auto"/>
            <w:vAlign w:val="center"/>
            <w:hideMark/>
          </w:tcPr>
          <w:p w14:paraId="1ED88F66" w14:textId="77777777" w:rsidR="008F2DEE" w:rsidRPr="008F2DEE" w:rsidRDefault="008F2DEE" w:rsidP="008F2DEE">
            <w:pPr>
              <w:widowControl/>
              <w:spacing w:after="0"/>
              <w:jc w:val="center"/>
              <w:rPr>
                <w:ins w:id="1348" w:author="Sam Dent" w:date="2022-09-09T10:40:00Z"/>
                <w:rFonts w:cs="Calibri"/>
                <w:color w:val="000000"/>
                <w:sz w:val="18"/>
                <w:szCs w:val="18"/>
              </w:rPr>
            </w:pPr>
            <w:ins w:id="1349" w:author="Sam Dent" w:date="2022-09-09T10:40:00Z">
              <w:r w:rsidRPr="008F2DEE">
                <w:rPr>
                  <w:rFonts w:cs="Calibri"/>
                  <w:color w:val="000000"/>
                  <w:sz w:val="18"/>
                  <w:szCs w:val="18"/>
                </w:rPr>
                <w:t>Decrease in lifetime savings for GSLs</w:t>
              </w:r>
            </w:ins>
          </w:p>
        </w:tc>
      </w:tr>
      <w:tr w:rsidR="008F2DEE" w:rsidRPr="008F2DEE" w14:paraId="10156E55" w14:textId="77777777" w:rsidTr="008D55F9">
        <w:trPr>
          <w:trHeight w:val="480"/>
          <w:ins w:id="1350"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6691231A" w14:textId="77777777" w:rsidR="008F2DEE" w:rsidRPr="008F2DEE" w:rsidRDefault="008F2DEE" w:rsidP="008F2DEE">
            <w:pPr>
              <w:widowControl/>
              <w:spacing w:after="0"/>
              <w:jc w:val="left"/>
              <w:rPr>
                <w:ins w:id="1351"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8FC8A37" w14:textId="77777777" w:rsidR="008F2DEE" w:rsidRPr="008F2DEE" w:rsidRDefault="008F2DEE" w:rsidP="008F2DEE">
            <w:pPr>
              <w:widowControl/>
              <w:spacing w:after="0"/>
              <w:jc w:val="left"/>
              <w:rPr>
                <w:ins w:id="1352"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3B4F3DCB" w14:textId="77777777" w:rsidR="008F2DEE" w:rsidRPr="008F2DEE" w:rsidRDefault="008F2DEE" w:rsidP="008F2DEE">
            <w:pPr>
              <w:widowControl/>
              <w:spacing w:after="0"/>
              <w:jc w:val="left"/>
              <w:rPr>
                <w:ins w:id="1353" w:author="Sam Dent" w:date="2022-09-09T10:40:00Z"/>
                <w:rFonts w:cs="Calibri"/>
                <w:color w:val="000000"/>
                <w:sz w:val="18"/>
                <w:szCs w:val="18"/>
              </w:rPr>
            </w:pPr>
            <w:ins w:id="1354" w:author="Sam Dent" w:date="2022-09-09T10:40:00Z">
              <w:r w:rsidRPr="008F2DEE">
                <w:rPr>
                  <w:rFonts w:cs="Calibri"/>
                  <w:color w:val="000000"/>
                  <w:sz w:val="18"/>
                  <w:szCs w:val="18"/>
                </w:rPr>
                <w:t>4.5.7 Lighting Power Density</w:t>
              </w:r>
            </w:ins>
          </w:p>
        </w:tc>
        <w:tc>
          <w:tcPr>
            <w:tcW w:w="2482" w:type="dxa"/>
            <w:tcBorders>
              <w:top w:val="nil"/>
              <w:left w:val="nil"/>
              <w:bottom w:val="single" w:sz="4" w:space="0" w:color="auto"/>
              <w:right w:val="single" w:sz="4" w:space="0" w:color="auto"/>
            </w:tcBorders>
            <w:shd w:val="clear" w:color="auto" w:fill="auto"/>
            <w:noWrap/>
            <w:vAlign w:val="center"/>
            <w:hideMark/>
          </w:tcPr>
          <w:p w14:paraId="6A02581B" w14:textId="77777777" w:rsidR="008F2DEE" w:rsidRPr="008F2DEE" w:rsidRDefault="008F2DEE" w:rsidP="008F2DEE">
            <w:pPr>
              <w:widowControl/>
              <w:spacing w:after="0"/>
              <w:jc w:val="left"/>
              <w:rPr>
                <w:ins w:id="1355" w:author="Sam Dent" w:date="2022-09-09T10:40:00Z"/>
                <w:rFonts w:cs="Calibri"/>
                <w:color w:val="000000"/>
                <w:sz w:val="18"/>
                <w:szCs w:val="18"/>
              </w:rPr>
            </w:pPr>
            <w:ins w:id="1356" w:author="Sam Dent" w:date="2022-09-09T10:40:00Z">
              <w:r w:rsidRPr="008F2DEE">
                <w:rPr>
                  <w:rFonts w:cs="Calibri"/>
                  <w:color w:val="000000"/>
                  <w:sz w:val="18"/>
                  <w:szCs w:val="18"/>
                </w:rPr>
                <w:t>CI-LTG-LPDE-V08-230101</w:t>
              </w:r>
            </w:ins>
          </w:p>
        </w:tc>
        <w:tc>
          <w:tcPr>
            <w:tcW w:w="930" w:type="dxa"/>
            <w:tcBorders>
              <w:top w:val="nil"/>
              <w:left w:val="nil"/>
              <w:bottom w:val="single" w:sz="4" w:space="0" w:color="auto"/>
              <w:right w:val="single" w:sz="4" w:space="0" w:color="auto"/>
            </w:tcBorders>
            <w:shd w:val="clear" w:color="auto" w:fill="auto"/>
            <w:vAlign w:val="center"/>
            <w:hideMark/>
          </w:tcPr>
          <w:p w14:paraId="76FAE8F5" w14:textId="77777777" w:rsidR="008F2DEE" w:rsidRPr="008F2DEE" w:rsidRDefault="008F2DEE" w:rsidP="008F2DEE">
            <w:pPr>
              <w:widowControl/>
              <w:spacing w:after="0"/>
              <w:jc w:val="center"/>
              <w:rPr>
                <w:ins w:id="1357" w:author="Sam Dent" w:date="2022-09-09T10:40:00Z"/>
                <w:rFonts w:cs="Calibri"/>
                <w:color w:val="000000"/>
                <w:sz w:val="18"/>
                <w:szCs w:val="18"/>
              </w:rPr>
            </w:pPr>
            <w:ins w:id="1358"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12C80774" w14:textId="77777777" w:rsidR="008F2DEE" w:rsidRPr="008F2DEE" w:rsidRDefault="008F2DEE" w:rsidP="008F2DEE">
            <w:pPr>
              <w:widowControl/>
              <w:spacing w:after="0"/>
              <w:jc w:val="left"/>
              <w:rPr>
                <w:ins w:id="1359" w:author="Sam Dent" w:date="2022-09-09T10:40:00Z"/>
                <w:rFonts w:cs="Calibri"/>
                <w:color w:val="000000"/>
                <w:sz w:val="18"/>
                <w:szCs w:val="18"/>
              </w:rPr>
            </w:pPr>
            <w:ins w:id="1360" w:author="Sam Dent" w:date="2022-09-09T10:40:00Z">
              <w:r w:rsidRPr="008F2DEE">
                <w:rPr>
                  <w:rFonts w:cs="Calibri"/>
                  <w:color w:val="000000"/>
                  <w:sz w:val="18"/>
                  <w:szCs w:val="18"/>
                </w:rPr>
                <w:t>Addition of IECC 2021 baseline.</w:t>
              </w:r>
            </w:ins>
          </w:p>
        </w:tc>
        <w:tc>
          <w:tcPr>
            <w:tcW w:w="1034" w:type="dxa"/>
            <w:tcBorders>
              <w:top w:val="nil"/>
              <w:left w:val="nil"/>
              <w:bottom w:val="single" w:sz="4" w:space="0" w:color="auto"/>
              <w:right w:val="single" w:sz="4" w:space="0" w:color="auto"/>
            </w:tcBorders>
            <w:shd w:val="clear" w:color="auto" w:fill="auto"/>
            <w:vAlign w:val="center"/>
            <w:hideMark/>
          </w:tcPr>
          <w:p w14:paraId="1ED297C7" w14:textId="77777777" w:rsidR="008F2DEE" w:rsidRPr="008F2DEE" w:rsidRDefault="008F2DEE" w:rsidP="008F2DEE">
            <w:pPr>
              <w:widowControl/>
              <w:spacing w:after="0"/>
              <w:jc w:val="center"/>
              <w:rPr>
                <w:ins w:id="1361" w:author="Sam Dent" w:date="2022-09-09T10:40:00Z"/>
                <w:rFonts w:cs="Calibri"/>
                <w:color w:val="000000"/>
                <w:sz w:val="18"/>
                <w:szCs w:val="18"/>
              </w:rPr>
            </w:pPr>
            <w:ins w:id="1362" w:author="Sam Dent" w:date="2022-09-09T10:40:00Z">
              <w:r w:rsidRPr="008F2DEE">
                <w:rPr>
                  <w:rFonts w:cs="Calibri"/>
                  <w:color w:val="000000"/>
                  <w:sz w:val="18"/>
                  <w:szCs w:val="18"/>
                </w:rPr>
                <w:t>N/A</w:t>
              </w:r>
            </w:ins>
          </w:p>
        </w:tc>
      </w:tr>
      <w:tr w:rsidR="008F2DEE" w:rsidRPr="008F2DEE" w14:paraId="3C979B7D" w14:textId="77777777" w:rsidTr="008D55F9">
        <w:trPr>
          <w:trHeight w:val="480"/>
          <w:ins w:id="1363"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21367FD5" w14:textId="77777777" w:rsidR="008F2DEE" w:rsidRPr="008F2DEE" w:rsidRDefault="008F2DEE" w:rsidP="008F2DEE">
            <w:pPr>
              <w:widowControl/>
              <w:spacing w:after="0"/>
              <w:jc w:val="left"/>
              <w:rPr>
                <w:ins w:id="1364"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2D2D6C3" w14:textId="77777777" w:rsidR="008F2DEE" w:rsidRPr="008F2DEE" w:rsidRDefault="008F2DEE" w:rsidP="008F2DEE">
            <w:pPr>
              <w:widowControl/>
              <w:spacing w:after="0"/>
              <w:jc w:val="left"/>
              <w:rPr>
                <w:ins w:id="1365"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D85BC26" w14:textId="77777777" w:rsidR="008F2DEE" w:rsidRPr="008F2DEE" w:rsidRDefault="008F2DEE" w:rsidP="008F2DEE">
            <w:pPr>
              <w:widowControl/>
              <w:spacing w:after="0"/>
              <w:jc w:val="left"/>
              <w:rPr>
                <w:ins w:id="1366" w:author="Sam Dent" w:date="2022-09-09T10:40:00Z"/>
                <w:rFonts w:cs="Calibri"/>
                <w:color w:val="000000"/>
                <w:sz w:val="18"/>
                <w:szCs w:val="18"/>
              </w:rPr>
            </w:pPr>
            <w:ins w:id="1367" w:author="Sam Dent" w:date="2022-09-09T10:40:00Z">
              <w:r w:rsidRPr="008F2DEE">
                <w:rPr>
                  <w:rFonts w:cs="Calibri"/>
                  <w:color w:val="000000"/>
                  <w:sz w:val="18"/>
                  <w:szCs w:val="18"/>
                </w:rPr>
                <w:t>4.5.9 Multi-Level Lighting Switch</w:t>
              </w:r>
            </w:ins>
          </w:p>
        </w:tc>
        <w:tc>
          <w:tcPr>
            <w:tcW w:w="2482" w:type="dxa"/>
            <w:tcBorders>
              <w:top w:val="nil"/>
              <w:left w:val="nil"/>
              <w:bottom w:val="single" w:sz="4" w:space="0" w:color="auto"/>
              <w:right w:val="single" w:sz="4" w:space="0" w:color="auto"/>
            </w:tcBorders>
            <w:shd w:val="clear" w:color="auto" w:fill="auto"/>
            <w:noWrap/>
            <w:vAlign w:val="center"/>
            <w:hideMark/>
          </w:tcPr>
          <w:p w14:paraId="7E8FD851" w14:textId="77777777" w:rsidR="008F2DEE" w:rsidRPr="008F2DEE" w:rsidRDefault="008F2DEE" w:rsidP="008F2DEE">
            <w:pPr>
              <w:widowControl/>
              <w:spacing w:after="0"/>
              <w:jc w:val="left"/>
              <w:rPr>
                <w:ins w:id="1368" w:author="Sam Dent" w:date="2022-09-09T10:40:00Z"/>
                <w:rFonts w:cs="Calibri"/>
                <w:color w:val="000000"/>
                <w:sz w:val="18"/>
                <w:szCs w:val="18"/>
              </w:rPr>
            </w:pPr>
            <w:ins w:id="1369" w:author="Sam Dent" w:date="2022-09-09T10:40:00Z">
              <w:r w:rsidRPr="008F2DEE">
                <w:rPr>
                  <w:rFonts w:cs="Calibri"/>
                  <w:color w:val="000000"/>
                  <w:sz w:val="18"/>
                  <w:szCs w:val="18"/>
                </w:rPr>
                <w:t>CI-LTG-MLLC-V06-230101</w:t>
              </w:r>
            </w:ins>
          </w:p>
        </w:tc>
        <w:tc>
          <w:tcPr>
            <w:tcW w:w="930" w:type="dxa"/>
            <w:tcBorders>
              <w:top w:val="nil"/>
              <w:left w:val="nil"/>
              <w:bottom w:val="single" w:sz="4" w:space="0" w:color="auto"/>
              <w:right w:val="single" w:sz="4" w:space="0" w:color="auto"/>
            </w:tcBorders>
            <w:shd w:val="clear" w:color="auto" w:fill="auto"/>
            <w:vAlign w:val="center"/>
            <w:hideMark/>
          </w:tcPr>
          <w:p w14:paraId="6F6A8572" w14:textId="77777777" w:rsidR="008F2DEE" w:rsidRPr="008F2DEE" w:rsidRDefault="008F2DEE" w:rsidP="008F2DEE">
            <w:pPr>
              <w:widowControl/>
              <w:spacing w:after="0"/>
              <w:jc w:val="center"/>
              <w:rPr>
                <w:ins w:id="1370" w:author="Sam Dent" w:date="2022-09-09T10:40:00Z"/>
                <w:rFonts w:cs="Calibri"/>
                <w:color w:val="000000"/>
                <w:sz w:val="18"/>
                <w:szCs w:val="18"/>
              </w:rPr>
            </w:pPr>
            <w:ins w:id="1371"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648E6783" w14:textId="77777777" w:rsidR="008F2DEE" w:rsidRPr="008F2DEE" w:rsidRDefault="008F2DEE" w:rsidP="008F2DEE">
            <w:pPr>
              <w:widowControl/>
              <w:spacing w:after="0"/>
              <w:jc w:val="left"/>
              <w:rPr>
                <w:ins w:id="1372" w:author="Sam Dent" w:date="2022-09-09T10:40:00Z"/>
                <w:rFonts w:cs="Calibri"/>
                <w:color w:val="000000"/>
                <w:sz w:val="18"/>
                <w:szCs w:val="18"/>
              </w:rPr>
            </w:pPr>
            <w:ins w:id="1373" w:author="Sam Dent" w:date="2022-09-09T10:40:00Z">
              <w:r w:rsidRPr="008F2DEE">
                <w:rPr>
                  <w:rFonts w:cs="Calibri"/>
                  <w:color w:val="000000"/>
                  <w:sz w:val="18"/>
                  <w:szCs w:val="18"/>
                </w:rPr>
                <w:t>Addition of IECC 2021 baseline.</w:t>
              </w:r>
            </w:ins>
          </w:p>
        </w:tc>
        <w:tc>
          <w:tcPr>
            <w:tcW w:w="1034" w:type="dxa"/>
            <w:tcBorders>
              <w:top w:val="nil"/>
              <w:left w:val="nil"/>
              <w:bottom w:val="single" w:sz="4" w:space="0" w:color="auto"/>
              <w:right w:val="single" w:sz="4" w:space="0" w:color="auto"/>
            </w:tcBorders>
            <w:shd w:val="clear" w:color="auto" w:fill="auto"/>
            <w:vAlign w:val="center"/>
            <w:hideMark/>
          </w:tcPr>
          <w:p w14:paraId="46260B98" w14:textId="77777777" w:rsidR="008F2DEE" w:rsidRPr="008F2DEE" w:rsidRDefault="008F2DEE" w:rsidP="008F2DEE">
            <w:pPr>
              <w:widowControl/>
              <w:spacing w:after="0"/>
              <w:jc w:val="center"/>
              <w:rPr>
                <w:ins w:id="1374" w:author="Sam Dent" w:date="2022-09-09T10:40:00Z"/>
                <w:rFonts w:cs="Calibri"/>
                <w:color w:val="000000"/>
                <w:sz w:val="18"/>
                <w:szCs w:val="18"/>
              </w:rPr>
            </w:pPr>
            <w:ins w:id="1375" w:author="Sam Dent" w:date="2022-09-09T10:40:00Z">
              <w:r w:rsidRPr="008F2DEE">
                <w:rPr>
                  <w:rFonts w:cs="Calibri"/>
                  <w:color w:val="000000"/>
                  <w:sz w:val="18"/>
                  <w:szCs w:val="18"/>
                </w:rPr>
                <w:t>N/A</w:t>
              </w:r>
            </w:ins>
          </w:p>
        </w:tc>
      </w:tr>
      <w:tr w:rsidR="008F2DEE" w:rsidRPr="008F2DEE" w14:paraId="0ECDBE16" w14:textId="77777777" w:rsidTr="008D55F9">
        <w:trPr>
          <w:trHeight w:val="720"/>
          <w:ins w:id="1376"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1F34D903" w14:textId="77777777" w:rsidR="008F2DEE" w:rsidRPr="008F2DEE" w:rsidRDefault="008F2DEE" w:rsidP="008F2DEE">
            <w:pPr>
              <w:widowControl/>
              <w:spacing w:after="0"/>
              <w:jc w:val="left"/>
              <w:rPr>
                <w:ins w:id="1377"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9761052" w14:textId="77777777" w:rsidR="008F2DEE" w:rsidRPr="008F2DEE" w:rsidRDefault="008F2DEE" w:rsidP="008F2DEE">
            <w:pPr>
              <w:widowControl/>
              <w:spacing w:after="0"/>
              <w:jc w:val="left"/>
              <w:rPr>
                <w:ins w:id="1378"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15CF786" w14:textId="77777777" w:rsidR="008F2DEE" w:rsidRPr="008F2DEE" w:rsidRDefault="008F2DEE" w:rsidP="008F2DEE">
            <w:pPr>
              <w:widowControl/>
              <w:spacing w:after="0"/>
              <w:jc w:val="left"/>
              <w:rPr>
                <w:ins w:id="1379" w:author="Sam Dent" w:date="2022-09-09T10:40:00Z"/>
                <w:rFonts w:cs="Calibri"/>
                <w:color w:val="000000"/>
                <w:sz w:val="18"/>
                <w:szCs w:val="18"/>
              </w:rPr>
            </w:pPr>
            <w:ins w:id="1380" w:author="Sam Dent" w:date="2022-09-09T10:40:00Z">
              <w:r w:rsidRPr="008F2DEE">
                <w:rPr>
                  <w:rFonts w:cs="Calibri"/>
                  <w:color w:val="000000"/>
                  <w:sz w:val="18"/>
                  <w:szCs w:val="18"/>
                </w:rPr>
                <w:t>4.5.13 Occupancy Controlled Bi-Level Lighting Fixtures</w:t>
              </w:r>
            </w:ins>
          </w:p>
        </w:tc>
        <w:tc>
          <w:tcPr>
            <w:tcW w:w="2482" w:type="dxa"/>
            <w:tcBorders>
              <w:top w:val="nil"/>
              <w:left w:val="nil"/>
              <w:bottom w:val="single" w:sz="4" w:space="0" w:color="auto"/>
              <w:right w:val="single" w:sz="4" w:space="0" w:color="auto"/>
            </w:tcBorders>
            <w:shd w:val="clear" w:color="auto" w:fill="auto"/>
            <w:noWrap/>
            <w:vAlign w:val="center"/>
            <w:hideMark/>
          </w:tcPr>
          <w:p w14:paraId="7690B26F" w14:textId="77777777" w:rsidR="008F2DEE" w:rsidRPr="008F2DEE" w:rsidRDefault="008F2DEE" w:rsidP="008F2DEE">
            <w:pPr>
              <w:widowControl/>
              <w:spacing w:after="0"/>
              <w:jc w:val="left"/>
              <w:rPr>
                <w:ins w:id="1381" w:author="Sam Dent" w:date="2022-09-09T10:40:00Z"/>
                <w:rFonts w:cs="Calibri"/>
                <w:color w:val="000000"/>
                <w:sz w:val="18"/>
                <w:szCs w:val="18"/>
              </w:rPr>
            </w:pPr>
            <w:ins w:id="1382" w:author="Sam Dent" w:date="2022-09-09T10:40:00Z">
              <w:r w:rsidRPr="008F2DEE">
                <w:rPr>
                  <w:rFonts w:cs="Calibri"/>
                  <w:color w:val="000000"/>
                  <w:sz w:val="18"/>
                  <w:szCs w:val="18"/>
                </w:rPr>
                <w:t>CI-LTG-OCBL-V05-230101</w:t>
              </w:r>
            </w:ins>
          </w:p>
        </w:tc>
        <w:tc>
          <w:tcPr>
            <w:tcW w:w="930" w:type="dxa"/>
            <w:tcBorders>
              <w:top w:val="nil"/>
              <w:left w:val="nil"/>
              <w:bottom w:val="single" w:sz="4" w:space="0" w:color="auto"/>
              <w:right w:val="single" w:sz="4" w:space="0" w:color="auto"/>
            </w:tcBorders>
            <w:shd w:val="clear" w:color="auto" w:fill="auto"/>
            <w:vAlign w:val="center"/>
            <w:hideMark/>
          </w:tcPr>
          <w:p w14:paraId="281A359A" w14:textId="77777777" w:rsidR="008F2DEE" w:rsidRPr="008F2DEE" w:rsidRDefault="008F2DEE" w:rsidP="008F2DEE">
            <w:pPr>
              <w:widowControl/>
              <w:spacing w:after="0"/>
              <w:jc w:val="center"/>
              <w:rPr>
                <w:ins w:id="1383" w:author="Sam Dent" w:date="2022-09-09T10:40:00Z"/>
                <w:rFonts w:cs="Calibri"/>
                <w:color w:val="000000"/>
                <w:sz w:val="18"/>
                <w:szCs w:val="18"/>
              </w:rPr>
            </w:pPr>
            <w:ins w:id="1384"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1087105E" w14:textId="77777777" w:rsidR="008F2DEE" w:rsidRPr="008F2DEE" w:rsidRDefault="008F2DEE" w:rsidP="008F2DEE">
            <w:pPr>
              <w:widowControl/>
              <w:spacing w:after="0"/>
              <w:jc w:val="left"/>
              <w:rPr>
                <w:ins w:id="1385" w:author="Sam Dent" w:date="2022-09-09T10:40:00Z"/>
                <w:rFonts w:cs="Calibri"/>
                <w:color w:val="000000"/>
                <w:sz w:val="18"/>
                <w:szCs w:val="18"/>
              </w:rPr>
            </w:pPr>
            <w:ins w:id="1386" w:author="Sam Dent" w:date="2022-09-09T10:40:00Z">
              <w:r w:rsidRPr="008F2DEE">
                <w:rPr>
                  <w:rFonts w:cs="Calibri"/>
                  <w:color w:val="000000"/>
                  <w:sz w:val="18"/>
                  <w:szCs w:val="18"/>
                </w:rPr>
                <w:t>Addition of IECC 2021 baseline.</w:t>
              </w:r>
            </w:ins>
          </w:p>
        </w:tc>
        <w:tc>
          <w:tcPr>
            <w:tcW w:w="1034" w:type="dxa"/>
            <w:tcBorders>
              <w:top w:val="nil"/>
              <w:left w:val="nil"/>
              <w:bottom w:val="single" w:sz="4" w:space="0" w:color="auto"/>
              <w:right w:val="single" w:sz="4" w:space="0" w:color="auto"/>
            </w:tcBorders>
            <w:shd w:val="clear" w:color="auto" w:fill="auto"/>
            <w:vAlign w:val="center"/>
            <w:hideMark/>
          </w:tcPr>
          <w:p w14:paraId="288B9B33" w14:textId="77777777" w:rsidR="008F2DEE" w:rsidRPr="008F2DEE" w:rsidRDefault="008F2DEE" w:rsidP="008F2DEE">
            <w:pPr>
              <w:widowControl/>
              <w:spacing w:after="0"/>
              <w:jc w:val="center"/>
              <w:rPr>
                <w:ins w:id="1387" w:author="Sam Dent" w:date="2022-09-09T10:40:00Z"/>
                <w:rFonts w:cs="Calibri"/>
                <w:color w:val="000000"/>
                <w:sz w:val="18"/>
                <w:szCs w:val="18"/>
              </w:rPr>
            </w:pPr>
            <w:ins w:id="1388" w:author="Sam Dent" w:date="2022-09-09T10:40:00Z">
              <w:r w:rsidRPr="008F2DEE">
                <w:rPr>
                  <w:rFonts w:cs="Calibri"/>
                  <w:color w:val="000000"/>
                  <w:sz w:val="18"/>
                  <w:szCs w:val="18"/>
                </w:rPr>
                <w:t>N/A</w:t>
              </w:r>
            </w:ins>
          </w:p>
        </w:tc>
      </w:tr>
      <w:tr w:rsidR="008F2DEE" w:rsidRPr="008F2DEE" w14:paraId="43B92DBB" w14:textId="77777777" w:rsidTr="008D55F9">
        <w:trPr>
          <w:trHeight w:val="480"/>
          <w:ins w:id="1389"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0601FB35" w14:textId="77777777" w:rsidR="008F2DEE" w:rsidRPr="008F2DEE" w:rsidRDefault="008F2DEE" w:rsidP="008F2DEE">
            <w:pPr>
              <w:widowControl/>
              <w:spacing w:after="0"/>
              <w:jc w:val="left"/>
              <w:rPr>
                <w:ins w:id="1390"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50ECFFC" w14:textId="77777777" w:rsidR="008F2DEE" w:rsidRPr="008F2DEE" w:rsidRDefault="008F2DEE" w:rsidP="008F2DEE">
            <w:pPr>
              <w:widowControl/>
              <w:spacing w:after="0"/>
              <w:jc w:val="left"/>
              <w:rPr>
                <w:ins w:id="1391"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44DC512" w14:textId="77777777" w:rsidR="008F2DEE" w:rsidRPr="008F2DEE" w:rsidRDefault="008F2DEE" w:rsidP="008F2DEE">
            <w:pPr>
              <w:widowControl/>
              <w:spacing w:after="0"/>
              <w:jc w:val="left"/>
              <w:rPr>
                <w:ins w:id="1392" w:author="Sam Dent" w:date="2022-09-09T10:40:00Z"/>
                <w:rFonts w:cs="Calibri"/>
                <w:color w:val="000000"/>
                <w:sz w:val="18"/>
                <w:szCs w:val="18"/>
              </w:rPr>
            </w:pPr>
            <w:ins w:id="1393" w:author="Sam Dent" w:date="2022-09-09T10:40:00Z">
              <w:r w:rsidRPr="008F2DEE">
                <w:rPr>
                  <w:rFonts w:cs="Calibri"/>
                  <w:color w:val="000000"/>
                  <w:sz w:val="18"/>
                  <w:szCs w:val="18"/>
                </w:rPr>
                <w:t>4.5.16 LED Streetlighting</w:t>
              </w:r>
            </w:ins>
          </w:p>
        </w:tc>
        <w:tc>
          <w:tcPr>
            <w:tcW w:w="2482" w:type="dxa"/>
            <w:tcBorders>
              <w:top w:val="nil"/>
              <w:left w:val="nil"/>
              <w:bottom w:val="single" w:sz="4" w:space="0" w:color="auto"/>
              <w:right w:val="single" w:sz="4" w:space="0" w:color="auto"/>
            </w:tcBorders>
            <w:shd w:val="clear" w:color="auto" w:fill="auto"/>
            <w:noWrap/>
            <w:vAlign w:val="center"/>
            <w:hideMark/>
          </w:tcPr>
          <w:p w14:paraId="668E2B2A" w14:textId="77777777" w:rsidR="008F2DEE" w:rsidRPr="008F2DEE" w:rsidRDefault="008F2DEE" w:rsidP="008F2DEE">
            <w:pPr>
              <w:widowControl/>
              <w:spacing w:after="0"/>
              <w:jc w:val="left"/>
              <w:rPr>
                <w:ins w:id="1394" w:author="Sam Dent" w:date="2022-09-09T10:40:00Z"/>
                <w:rFonts w:cs="Calibri"/>
                <w:color w:val="000000"/>
                <w:sz w:val="18"/>
                <w:szCs w:val="18"/>
              </w:rPr>
            </w:pPr>
            <w:ins w:id="1395" w:author="Sam Dent" w:date="2022-09-09T10:40:00Z">
              <w:r w:rsidRPr="008F2DEE">
                <w:rPr>
                  <w:rFonts w:cs="Calibri"/>
                  <w:color w:val="000000"/>
                  <w:sz w:val="18"/>
                  <w:szCs w:val="18"/>
                </w:rPr>
                <w:t>CI-LTG-STRT-V04-230101</w:t>
              </w:r>
            </w:ins>
          </w:p>
        </w:tc>
        <w:tc>
          <w:tcPr>
            <w:tcW w:w="930" w:type="dxa"/>
            <w:tcBorders>
              <w:top w:val="nil"/>
              <w:left w:val="nil"/>
              <w:bottom w:val="single" w:sz="4" w:space="0" w:color="auto"/>
              <w:right w:val="single" w:sz="4" w:space="0" w:color="auto"/>
            </w:tcBorders>
            <w:shd w:val="clear" w:color="auto" w:fill="auto"/>
            <w:vAlign w:val="center"/>
            <w:hideMark/>
          </w:tcPr>
          <w:p w14:paraId="771ACC30" w14:textId="77777777" w:rsidR="008F2DEE" w:rsidRPr="008F2DEE" w:rsidRDefault="008F2DEE" w:rsidP="008F2DEE">
            <w:pPr>
              <w:widowControl/>
              <w:spacing w:after="0"/>
              <w:jc w:val="center"/>
              <w:rPr>
                <w:ins w:id="1396" w:author="Sam Dent" w:date="2022-09-09T10:40:00Z"/>
                <w:rFonts w:cs="Calibri"/>
                <w:color w:val="000000"/>
                <w:sz w:val="18"/>
                <w:szCs w:val="18"/>
              </w:rPr>
            </w:pPr>
            <w:ins w:id="1397"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5A1836C9" w14:textId="77777777" w:rsidR="008F2DEE" w:rsidRPr="008F2DEE" w:rsidRDefault="008F2DEE" w:rsidP="008F2DEE">
            <w:pPr>
              <w:widowControl/>
              <w:spacing w:after="0"/>
              <w:jc w:val="left"/>
              <w:rPr>
                <w:ins w:id="1398" w:author="Sam Dent" w:date="2022-09-09T10:40:00Z"/>
                <w:rFonts w:cs="Calibri"/>
                <w:color w:val="000000"/>
                <w:sz w:val="18"/>
                <w:szCs w:val="18"/>
              </w:rPr>
            </w:pPr>
            <w:ins w:id="1399" w:author="Sam Dent" w:date="2022-09-09T10:40:00Z">
              <w:r w:rsidRPr="008F2DEE">
                <w:rPr>
                  <w:rFonts w:cs="Calibri"/>
                  <w:color w:val="000000"/>
                  <w:sz w:val="18"/>
                  <w:szCs w:val="18"/>
                </w:rPr>
                <w:t>Clarification of high pressure sodium alignment to existing  mercury vapor lamps.</w:t>
              </w:r>
            </w:ins>
          </w:p>
        </w:tc>
        <w:tc>
          <w:tcPr>
            <w:tcW w:w="1034" w:type="dxa"/>
            <w:tcBorders>
              <w:top w:val="nil"/>
              <w:left w:val="nil"/>
              <w:bottom w:val="single" w:sz="4" w:space="0" w:color="auto"/>
              <w:right w:val="single" w:sz="4" w:space="0" w:color="auto"/>
            </w:tcBorders>
            <w:shd w:val="clear" w:color="auto" w:fill="auto"/>
            <w:vAlign w:val="center"/>
            <w:hideMark/>
          </w:tcPr>
          <w:p w14:paraId="6DFAA5D7" w14:textId="77777777" w:rsidR="008F2DEE" w:rsidRPr="008F2DEE" w:rsidRDefault="008F2DEE" w:rsidP="008F2DEE">
            <w:pPr>
              <w:widowControl/>
              <w:spacing w:after="0"/>
              <w:jc w:val="center"/>
              <w:rPr>
                <w:ins w:id="1400" w:author="Sam Dent" w:date="2022-09-09T10:40:00Z"/>
                <w:rFonts w:cs="Calibri"/>
                <w:color w:val="000000"/>
                <w:sz w:val="18"/>
                <w:szCs w:val="18"/>
              </w:rPr>
            </w:pPr>
            <w:ins w:id="1401" w:author="Sam Dent" w:date="2022-09-09T10:40:00Z">
              <w:r w:rsidRPr="008F2DEE">
                <w:rPr>
                  <w:rFonts w:cs="Calibri"/>
                  <w:color w:val="000000"/>
                  <w:sz w:val="18"/>
                  <w:szCs w:val="18"/>
                </w:rPr>
                <w:t>N/A</w:t>
              </w:r>
            </w:ins>
          </w:p>
        </w:tc>
      </w:tr>
      <w:tr w:rsidR="008F2DEE" w:rsidRPr="008F2DEE" w14:paraId="67F88E65" w14:textId="77777777" w:rsidTr="008D55F9">
        <w:trPr>
          <w:trHeight w:val="720"/>
          <w:ins w:id="1402"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321C25E4" w14:textId="77777777" w:rsidR="008F2DEE" w:rsidRPr="008F2DEE" w:rsidRDefault="008F2DEE" w:rsidP="008F2DEE">
            <w:pPr>
              <w:widowControl/>
              <w:spacing w:after="0"/>
              <w:jc w:val="left"/>
              <w:rPr>
                <w:ins w:id="1403" w:author="Sam Dent" w:date="2022-09-09T10:40:00Z"/>
                <w:rFonts w:cs="Calibri"/>
                <w:color w:val="000000"/>
                <w:sz w:val="18"/>
                <w:szCs w:val="18"/>
              </w:rPr>
            </w:pPr>
          </w:p>
        </w:tc>
        <w:tc>
          <w:tcPr>
            <w:tcW w:w="1261" w:type="dxa"/>
            <w:tcBorders>
              <w:top w:val="nil"/>
              <w:left w:val="nil"/>
              <w:bottom w:val="single" w:sz="4" w:space="0" w:color="auto"/>
              <w:right w:val="single" w:sz="4" w:space="0" w:color="auto"/>
            </w:tcBorders>
            <w:shd w:val="clear" w:color="auto" w:fill="auto"/>
            <w:vAlign w:val="center"/>
            <w:hideMark/>
          </w:tcPr>
          <w:p w14:paraId="7CE67630" w14:textId="77777777" w:rsidR="008F2DEE" w:rsidRPr="008F2DEE" w:rsidRDefault="008F2DEE" w:rsidP="008F2DEE">
            <w:pPr>
              <w:widowControl/>
              <w:spacing w:after="0"/>
              <w:jc w:val="center"/>
              <w:rPr>
                <w:ins w:id="1404" w:author="Sam Dent" w:date="2022-09-09T10:40:00Z"/>
                <w:rFonts w:cs="Calibri"/>
                <w:color w:val="000000"/>
                <w:sz w:val="18"/>
                <w:szCs w:val="18"/>
              </w:rPr>
            </w:pPr>
            <w:ins w:id="1405" w:author="Sam Dent" w:date="2022-09-09T10:40:00Z">
              <w:r w:rsidRPr="008F2DEE">
                <w:rPr>
                  <w:rFonts w:cs="Calibri"/>
                  <w:color w:val="000000"/>
                  <w:sz w:val="18"/>
                  <w:szCs w:val="18"/>
                </w:rPr>
                <w:t xml:space="preserve">4.6 </w:t>
              </w:r>
              <w:r w:rsidRPr="008F2DEE">
                <w:rPr>
                  <w:rFonts w:cs="Calibri"/>
                  <w:color w:val="000000"/>
                  <w:sz w:val="18"/>
                  <w:szCs w:val="18"/>
                </w:rPr>
                <w:br/>
                <w:t>Refrigeration</w:t>
              </w:r>
            </w:ins>
          </w:p>
        </w:tc>
        <w:tc>
          <w:tcPr>
            <w:tcW w:w="2084" w:type="dxa"/>
            <w:tcBorders>
              <w:top w:val="nil"/>
              <w:left w:val="nil"/>
              <w:bottom w:val="single" w:sz="4" w:space="0" w:color="auto"/>
              <w:right w:val="single" w:sz="4" w:space="0" w:color="auto"/>
            </w:tcBorders>
            <w:shd w:val="clear" w:color="auto" w:fill="auto"/>
            <w:vAlign w:val="center"/>
            <w:hideMark/>
          </w:tcPr>
          <w:p w14:paraId="305111E4" w14:textId="77777777" w:rsidR="008F2DEE" w:rsidRPr="008F2DEE" w:rsidRDefault="008F2DEE" w:rsidP="008F2DEE">
            <w:pPr>
              <w:widowControl/>
              <w:spacing w:after="0"/>
              <w:jc w:val="left"/>
              <w:rPr>
                <w:ins w:id="1406" w:author="Sam Dent" w:date="2022-09-09T10:40:00Z"/>
                <w:rFonts w:cs="Calibri"/>
                <w:color w:val="000000"/>
                <w:sz w:val="18"/>
                <w:szCs w:val="18"/>
              </w:rPr>
            </w:pPr>
            <w:ins w:id="1407" w:author="Sam Dent" w:date="2022-09-09T10:40:00Z">
              <w:r w:rsidRPr="008F2DEE">
                <w:rPr>
                  <w:rFonts w:cs="Calibri"/>
                  <w:color w:val="000000"/>
                  <w:sz w:val="18"/>
                  <w:szCs w:val="18"/>
                </w:rPr>
                <w:t>4.6.1 Automatic Door Closer for Walk-In Coolers and Freezers</w:t>
              </w:r>
            </w:ins>
          </w:p>
        </w:tc>
        <w:tc>
          <w:tcPr>
            <w:tcW w:w="2482" w:type="dxa"/>
            <w:tcBorders>
              <w:top w:val="nil"/>
              <w:left w:val="nil"/>
              <w:bottom w:val="single" w:sz="4" w:space="0" w:color="auto"/>
              <w:right w:val="single" w:sz="4" w:space="0" w:color="auto"/>
            </w:tcBorders>
            <w:shd w:val="clear" w:color="auto" w:fill="auto"/>
            <w:noWrap/>
            <w:vAlign w:val="center"/>
            <w:hideMark/>
          </w:tcPr>
          <w:p w14:paraId="31281472" w14:textId="77777777" w:rsidR="008F2DEE" w:rsidRPr="008F2DEE" w:rsidRDefault="008F2DEE" w:rsidP="008F2DEE">
            <w:pPr>
              <w:widowControl/>
              <w:spacing w:after="0"/>
              <w:jc w:val="left"/>
              <w:rPr>
                <w:ins w:id="1408" w:author="Sam Dent" w:date="2022-09-09T10:40:00Z"/>
                <w:rFonts w:cs="Calibri"/>
                <w:color w:val="000000"/>
                <w:sz w:val="18"/>
                <w:szCs w:val="18"/>
              </w:rPr>
            </w:pPr>
            <w:ins w:id="1409" w:author="Sam Dent" w:date="2022-09-09T10:40:00Z">
              <w:r w:rsidRPr="008F2DEE">
                <w:rPr>
                  <w:rFonts w:cs="Calibri"/>
                  <w:color w:val="000000"/>
                  <w:sz w:val="18"/>
                  <w:szCs w:val="18"/>
                </w:rPr>
                <w:t>CI-RFG-ATDC-V03-230101</w:t>
              </w:r>
            </w:ins>
          </w:p>
        </w:tc>
        <w:tc>
          <w:tcPr>
            <w:tcW w:w="930" w:type="dxa"/>
            <w:tcBorders>
              <w:top w:val="nil"/>
              <w:left w:val="nil"/>
              <w:bottom w:val="single" w:sz="4" w:space="0" w:color="auto"/>
              <w:right w:val="single" w:sz="4" w:space="0" w:color="auto"/>
            </w:tcBorders>
            <w:shd w:val="clear" w:color="auto" w:fill="auto"/>
            <w:vAlign w:val="center"/>
            <w:hideMark/>
          </w:tcPr>
          <w:p w14:paraId="69A5313A" w14:textId="77777777" w:rsidR="008F2DEE" w:rsidRPr="008F2DEE" w:rsidRDefault="008F2DEE" w:rsidP="008F2DEE">
            <w:pPr>
              <w:widowControl/>
              <w:spacing w:after="0"/>
              <w:jc w:val="center"/>
              <w:rPr>
                <w:ins w:id="1410" w:author="Sam Dent" w:date="2022-09-09T10:40:00Z"/>
                <w:rFonts w:cs="Calibri"/>
                <w:color w:val="000000"/>
                <w:sz w:val="18"/>
                <w:szCs w:val="18"/>
              </w:rPr>
            </w:pPr>
            <w:ins w:id="1411"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015E79C8" w14:textId="77777777" w:rsidR="008F2DEE" w:rsidRPr="008F2DEE" w:rsidRDefault="008F2DEE" w:rsidP="008F2DEE">
            <w:pPr>
              <w:widowControl/>
              <w:spacing w:after="0"/>
              <w:jc w:val="left"/>
              <w:rPr>
                <w:ins w:id="1412" w:author="Sam Dent" w:date="2022-09-09T10:40:00Z"/>
                <w:rFonts w:cs="Calibri"/>
                <w:color w:val="000000"/>
                <w:sz w:val="18"/>
                <w:szCs w:val="18"/>
              </w:rPr>
            </w:pPr>
            <w:ins w:id="1413" w:author="Sam Dent" w:date="2022-09-09T10:40:00Z">
              <w:r w:rsidRPr="008F2DEE">
                <w:rPr>
                  <w:rFonts w:cs="Calibri"/>
                  <w:color w:val="000000"/>
                  <w:sz w:val="18"/>
                  <w:szCs w:val="18"/>
                </w:rPr>
                <w:t>Updated incremental costs and deemed energy savings</w:t>
              </w:r>
            </w:ins>
          </w:p>
        </w:tc>
        <w:tc>
          <w:tcPr>
            <w:tcW w:w="1034" w:type="dxa"/>
            <w:tcBorders>
              <w:top w:val="nil"/>
              <w:left w:val="nil"/>
              <w:bottom w:val="single" w:sz="4" w:space="0" w:color="auto"/>
              <w:right w:val="single" w:sz="4" w:space="0" w:color="auto"/>
            </w:tcBorders>
            <w:shd w:val="clear" w:color="auto" w:fill="auto"/>
            <w:vAlign w:val="center"/>
            <w:hideMark/>
          </w:tcPr>
          <w:p w14:paraId="20729CDD" w14:textId="77777777" w:rsidR="008F2DEE" w:rsidRPr="008F2DEE" w:rsidRDefault="008F2DEE" w:rsidP="008F2DEE">
            <w:pPr>
              <w:widowControl/>
              <w:spacing w:after="0"/>
              <w:jc w:val="center"/>
              <w:rPr>
                <w:ins w:id="1414" w:author="Sam Dent" w:date="2022-09-09T10:40:00Z"/>
                <w:rFonts w:cs="Calibri"/>
                <w:color w:val="000000"/>
                <w:sz w:val="18"/>
                <w:szCs w:val="18"/>
              </w:rPr>
            </w:pPr>
            <w:ins w:id="1415" w:author="Sam Dent" w:date="2022-09-09T10:40:00Z">
              <w:r w:rsidRPr="008F2DEE">
                <w:rPr>
                  <w:rFonts w:cs="Calibri"/>
                  <w:color w:val="000000"/>
                  <w:sz w:val="18"/>
                  <w:szCs w:val="18"/>
                </w:rPr>
                <w:t>Increase</w:t>
              </w:r>
            </w:ins>
          </w:p>
        </w:tc>
      </w:tr>
      <w:tr w:rsidR="008F2DEE" w:rsidRPr="008F2DEE" w14:paraId="76247ACC" w14:textId="77777777" w:rsidTr="008D55F9">
        <w:trPr>
          <w:trHeight w:val="480"/>
          <w:ins w:id="1416"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457BA24E" w14:textId="77777777" w:rsidR="008F2DEE" w:rsidRPr="008F2DEE" w:rsidRDefault="008F2DEE" w:rsidP="008F2DEE">
            <w:pPr>
              <w:widowControl/>
              <w:spacing w:after="0"/>
              <w:jc w:val="left"/>
              <w:rPr>
                <w:ins w:id="1417" w:author="Sam Dent" w:date="2022-09-09T10:40: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330E51D2" w14:textId="77777777" w:rsidR="008F2DEE" w:rsidRPr="008F2DEE" w:rsidRDefault="008F2DEE" w:rsidP="008F2DEE">
            <w:pPr>
              <w:widowControl/>
              <w:spacing w:after="0"/>
              <w:jc w:val="center"/>
              <w:rPr>
                <w:ins w:id="1418" w:author="Sam Dent" w:date="2022-09-09T10:40:00Z"/>
                <w:rFonts w:cs="Calibri"/>
                <w:color w:val="000000"/>
                <w:sz w:val="18"/>
                <w:szCs w:val="18"/>
              </w:rPr>
            </w:pPr>
            <w:ins w:id="1419" w:author="Sam Dent" w:date="2022-09-09T10:40:00Z">
              <w:r w:rsidRPr="008F2DEE">
                <w:rPr>
                  <w:rFonts w:cs="Calibri"/>
                  <w:color w:val="000000"/>
                  <w:sz w:val="18"/>
                  <w:szCs w:val="18"/>
                </w:rPr>
                <w:t>4.7 Compressed Air</w:t>
              </w:r>
            </w:ins>
          </w:p>
        </w:tc>
        <w:tc>
          <w:tcPr>
            <w:tcW w:w="2084" w:type="dxa"/>
            <w:tcBorders>
              <w:top w:val="nil"/>
              <w:left w:val="nil"/>
              <w:bottom w:val="single" w:sz="4" w:space="0" w:color="auto"/>
              <w:right w:val="single" w:sz="4" w:space="0" w:color="auto"/>
            </w:tcBorders>
            <w:shd w:val="clear" w:color="auto" w:fill="auto"/>
            <w:vAlign w:val="center"/>
            <w:hideMark/>
          </w:tcPr>
          <w:p w14:paraId="4765A3B4" w14:textId="77777777" w:rsidR="008F2DEE" w:rsidRPr="008F2DEE" w:rsidRDefault="008F2DEE" w:rsidP="008F2DEE">
            <w:pPr>
              <w:widowControl/>
              <w:spacing w:after="0"/>
              <w:jc w:val="left"/>
              <w:rPr>
                <w:ins w:id="1420" w:author="Sam Dent" w:date="2022-09-09T10:40:00Z"/>
                <w:rFonts w:cs="Calibri"/>
                <w:color w:val="000000"/>
                <w:sz w:val="18"/>
                <w:szCs w:val="18"/>
              </w:rPr>
            </w:pPr>
            <w:ins w:id="1421" w:author="Sam Dent" w:date="2022-09-09T10:40:00Z">
              <w:r w:rsidRPr="008F2DEE">
                <w:rPr>
                  <w:rFonts w:cs="Calibri"/>
                  <w:color w:val="000000"/>
                  <w:sz w:val="18"/>
                  <w:szCs w:val="18"/>
                </w:rPr>
                <w:t>4.7.4 Efficient Compressed Air Nozzles</w:t>
              </w:r>
            </w:ins>
          </w:p>
        </w:tc>
        <w:tc>
          <w:tcPr>
            <w:tcW w:w="2482" w:type="dxa"/>
            <w:tcBorders>
              <w:top w:val="nil"/>
              <w:left w:val="nil"/>
              <w:bottom w:val="single" w:sz="4" w:space="0" w:color="auto"/>
              <w:right w:val="single" w:sz="4" w:space="0" w:color="auto"/>
            </w:tcBorders>
            <w:shd w:val="clear" w:color="auto" w:fill="auto"/>
            <w:noWrap/>
            <w:vAlign w:val="center"/>
            <w:hideMark/>
          </w:tcPr>
          <w:p w14:paraId="214615FF" w14:textId="77777777" w:rsidR="008F2DEE" w:rsidRPr="008F2DEE" w:rsidRDefault="008F2DEE" w:rsidP="008F2DEE">
            <w:pPr>
              <w:widowControl/>
              <w:spacing w:after="0"/>
              <w:jc w:val="left"/>
              <w:rPr>
                <w:ins w:id="1422" w:author="Sam Dent" w:date="2022-09-09T10:40:00Z"/>
                <w:rFonts w:cs="Calibri"/>
                <w:color w:val="000000"/>
                <w:sz w:val="18"/>
                <w:szCs w:val="18"/>
              </w:rPr>
            </w:pPr>
            <w:ins w:id="1423" w:author="Sam Dent" w:date="2022-09-09T10:40:00Z">
              <w:r w:rsidRPr="008F2DEE">
                <w:rPr>
                  <w:rFonts w:cs="Calibri"/>
                  <w:color w:val="000000"/>
                  <w:sz w:val="18"/>
                  <w:szCs w:val="18"/>
                </w:rPr>
                <w:t>CI-CPA-CNOZ-V03-230101</w:t>
              </w:r>
            </w:ins>
          </w:p>
        </w:tc>
        <w:tc>
          <w:tcPr>
            <w:tcW w:w="930" w:type="dxa"/>
            <w:tcBorders>
              <w:top w:val="nil"/>
              <w:left w:val="nil"/>
              <w:bottom w:val="single" w:sz="4" w:space="0" w:color="auto"/>
              <w:right w:val="single" w:sz="4" w:space="0" w:color="auto"/>
            </w:tcBorders>
            <w:shd w:val="clear" w:color="auto" w:fill="auto"/>
            <w:vAlign w:val="center"/>
            <w:hideMark/>
          </w:tcPr>
          <w:p w14:paraId="18C696CE" w14:textId="77777777" w:rsidR="008F2DEE" w:rsidRPr="008F2DEE" w:rsidRDefault="008F2DEE" w:rsidP="008F2DEE">
            <w:pPr>
              <w:widowControl/>
              <w:spacing w:after="0"/>
              <w:jc w:val="center"/>
              <w:rPr>
                <w:ins w:id="1424" w:author="Sam Dent" w:date="2022-09-09T10:40:00Z"/>
                <w:rFonts w:cs="Calibri"/>
                <w:color w:val="000000"/>
                <w:sz w:val="18"/>
                <w:szCs w:val="18"/>
              </w:rPr>
            </w:pPr>
            <w:ins w:id="1425"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15941509" w14:textId="77777777" w:rsidR="008F2DEE" w:rsidRPr="008F2DEE" w:rsidRDefault="008F2DEE" w:rsidP="008F2DEE">
            <w:pPr>
              <w:widowControl/>
              <w:spacing w:after="0"/>
              <w:jc w:val="left"/>
              <w:rPr>
                <w:ins w:id="1426" w:author="Sam Dent" w:date="2022-09-09T10:40:00Z"/>
                <w:rFonts w:cs="Calibri"/>
                <w:color w:val="000000"/>
                <w:sz w:val="18"/>
                <w:szCs w:val="18"/>
              </w:rPr>
            </w:pPr>
            <w:ins w:id="1427" w:author="Sam Dent" w:date="2022-09-09T10:40:00Z">
              <w:r w:rsidRPr="008F2DEE">
                <w:rPr>
                  <w:rFonts w:cs="Calibri"/>
                  <w:color w:val="000000"/>
                  <w:sz w:val="18"/>
                  <w:szCs w:val="18"/>
                </w:rPr>
                <w:t>Minor clarifications</w:t>
              </w:r>
            </w:ins>
          </w:p>
        </w:tc>
        <w:tc>
          <w:tcPr>
            <w:tcW w:w="1034" w:type="dxa"/>
            <w:tcBorders>
              <w:top w:val="nil"/>
              <w:left w:val="nil"/>
              <w:bottom w:val="single" w:sz="4" w:space="0" w:color="auto"/>
              <w:right w:val="single" w:sz="4" w:space="0" w:color="auto"/>
            </w:tcBorders>
            <w:shd w:val="clear" w:color="auto" w:fill="auto"/>
            <w:vAlign w:val="center"/>
            <w:hideMark/>
          </w:tcPr>
          <w:p w14:paraId="6CF7B696" w14:textId="77777777" w:rsidR="008F2DEE" w:rsidRPr="008F2DEE" w:rsidRDefault="008F2DEE" w:rsidP="008F2DEE">
            <w:pPr>
              <w:widowControl/>
              <w:spacing w:after="0"/>
              <w:jc w:val="center"/>
              <w:rPr>
                <w:ins w:id="1428" w:author="Sam Dent" w:date="2022-09-09T10:40:00Z"/>
                <w:rFonts w:cs="Calibri"/>
                <w:color w:val="000000"/>
                <w:sz w:val="18"/>
                <w:szCs w:val="18"/>
              </w:rPr>
            </w:pPr>
            <w:ins w:id="1429" w:author="Sam Dent" w:date="2022-09-09T10:40:00Z">
              <w:r w:rsidRPr="008F2DEE">
                <w:rPr>
                  <w:rFonts w:cs="Calibri"/>
                  <w:color w:val="000000"/>
                  <w:sz w:val="18"/>
                  <w:szCs w:val="18"/>
                </w:rPr>
                <w:t>N/A</w:t>
              </w:r>
            </w:ins>
          </w:p>
        </w:tc>
      </w:tr>
      <w:tr w:rsidR="008F2DEE" w:rsidRPr="008F2DEE" w14:paraId="0A77D61A" w14:textId="77777777" w:rsidTr="008D55F9">
        <w:trPr>
          <w:trHeight w:val="720"/>
          <w:ins w:id="1430"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7087C9EF" w14:textId="77777777" w:rsidR="008F2DEE" w:rsidRPr="008F2DEE" w:rsidRDefault="008F2DEE" w:rsidP="008F2DEE">
            <w:pPr>
              <w:widowControl/>
              <w:spacing w:after="0"/>
              <w:jc w:val="left"/>
              <w:rPr>
                <w:ins w:id="1431"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45AD056" w14:textId="77777777" w:rsidR="008F2DEE" w:rsidRPr="008F2DEE" w:rsidRDefault="008F2DEE" w:rsidP="008F2DEE">
            <w:pPr>
              <w:widowControl/>
              <w:spacing w:after="0"/>
              <w:jc w:val="left"/>
              <w:rPr>
                <w:ins w:id="1432"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AF7261E" w14:textId="77777777" w:rsidR="008F2DEE" w:rsidRPr="008F2DEE" w:rsidRDefault="008F2DEE" w:rsidP="008F2DEE">
            <w:pPr>
              <w:widowControl/>
              <w:spacing w:after="0"/>
              <w:jc w:val="left"/>
              <w:rPr>
                <w:ins w:id="1433" w:author="Sam Dent" w:date="2022-09-09T10:40:00Z"/>
                <w:rFonts w:cs="Calibri"/>
                <w:color w:val="000000"/>
                <w:sz w:val="18"/>
                <w:szCs w:val="18"/>
              </w:rPr>
            </w:pPr>
            <w:ins w:id="1434" w:author="Sam Dent" w:date="2022-09-09T10:40:00Z">
              <w:r w:rsidRPr="008F2DEE">
                <w:rPr>
                  <w:rFonts w:cs="Calibri"/>
                  <w:color w:val="000000"/>
                  <w:sz w:val="18"/>
                  <w:szCs w:val="18"/>
                </w:rPr>
                <w:t>4.7.8 Desiccant Dryer Dew Point Demand Control</w:t>
              </w:r>
            </w:ins>
          </w:p>
        </w:tc>
        <w:tc>
          <w:tcPr>
            <w:tcW w:w="2482" w:type="dxa"/>
            <w:tcBorders>
              <w:top w:val="nil"/>
              <w:left w:val="nil"/>
              <w:bottom w:val="single" w:sz="4" w:space="0" w:color="auto"/>
              <w:right w:val="single" w:sz="4" w:space="0" w:color="auto"/>
            </w:tcBorders>
            <w:shd w:val="clear" w:color="auto" w:fill="auto"/>
            <w:noWrap/>
            <w:vAlign w:val="center"/>
            <w:hideMark/>
          </w:tcPr>
          <w:p w14:paraId="067E338E" w14:textId="77777777" w:rsidR="008F2DEE" w:rsidRPr="008F2DEE" w:rsidRDefault="008F2DEE" w:rsidP="008F2DEE">
            <w:pPr>
              <w:widowControl/>
              <w:spacing w:after="0"/>
              <w:jc w:val="left"/>
              <w:rPr>
                <w:ins w:id="1435" w:author="Sam Dent" w:date="2022-09-09T10:40:00Z"/>
                <w:rFonts w:cs="Calibri"/>
                <w:color w:val="000000"/>
                <w:sz w:val="18"/>
                <w:szCs w:val="18"/>
              </w:rPr>
            </w:pPr>
            <w:ins w:id="1436" w:author="Sam Dent" w:date="2022-09-09T10:40:00Z">
              <w:r w:rsidRPr="008F2DEE">
                <w:rPr>
                  <w:rFonts w:cs="Calibri"/>
                  <w:color w:val="000000"/>
                  <w:sz w:val="18"/>
                  <w:szCs w:val="18"/>
                </w:rPr>
                <w:t>CI-CPA-DPDC-V02-230101</w:t>
              </w:r>
            </w:ins>
          </w:p>
        </w:tc>
        <w:tc>
          <w:tcPr>
            <w:tcW w:w="930" w:type="dxa"/>
            <w:tcBorders>
              <w:top w:val="nil"/>
              <w:left w:val="nil"/>
              <w:bottom w:val="single" w:sz="4" w:space="0" w:color="auto"/>
              <w:right w:val="single" w:sz="4" w:space="0" w:color="auto"/>
            </w:tcBorders>
            <w:shd w:val="clear" w:color="auto" w:fill="auto"/>
            <w:vAlign w:val="center"/>
            <w:hideMark/>
          </w:tcPr>
          <w:p w14:paraId="328C7C38" w14:textId="77777777" w:rsidR="008F2DEE" w:rsidRPr="008F2DEE" w:rsidRDefault="008F2DEE" w:rsidP="008F2DEE">
            <w:pPr>
              <w:widowControl/>
              <w:spacing w:after="0"/>
              <w:jc w:val="center"/>
              <w:rPr>
                <w:ins w:id="1437" w:author="Sam Dent" w:date="2022-09-09T10:40:00Z"/>
                <w:rFonts w:cs="Calibri"/>
                <w:color w:val="000000"/>
                <w:sz w:val="18"/>
                <w:szCs w:val="18"/>
              </w:rPr>
            </w:pPr>
            <w:ins w:id="1438"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52863B92" w14:textId="77777777" w:rsidR="008F2DEE" w:rsidRPr="008F2DEE" w:rsidRDefault="008F2DEE" w:rsidP="008F2DEE">
            <w:pPr>
              <w:widowControl/>
              <w:spacing w:after="0"/>
              <w:jc w:val="left"/>
              <w:rPr>
                <w:ins w:id="1439" w:author="Sam Dent" w:date="2022-09-09T10:40:00Z"/>
                <w:rFonts w:cs="Calibri"/>
                <w:color w:val="000000"/>
                <w:sz w:val="18"/>
                <w:szCs w:val="18"/>
              </w:rPr>
            </w:pPr>
            <w:ins w:id="1440" w:author="Sam Dent" w:date="2022-09-09T10:40:00Z">
              <w:r w:rsidRPr="008F2DEE">
                <w:rPr>
                  <w:rFonts w:cs="Calibri"/>
                  <w:color w:val="000000"/>
                  <w:sz w:val="18"/>
                  <w:szCs w:val="18"/>
                </w:rPr>
                <w:t>Minor clarifications</w:t>
              </w:r>
            </w:ins>
          </w:p>
        </w:tc>
        <w:tc>
          <w:tcPr>
            <w:tcW w:w="1034" w:type="dxa"/>
            <w:tcBorders>
              <w:top w:val="nil"/>
              <w:left w:val="nil"/>
              <w:bottom w:val="single" w:sz="4" w:space="0" w:color="auto"/>
              <w:right w:val="single" w:sz="4" w:space="0" w:color="auto"/>
            </w:tcBorders>
            <w:shd w:val="clear" w:color="auto" w:fill="auto"/>
            <w:vAlign w:val="center"/>
            <w:hideMark/>
          </w:tcPr>
          <w:p w14:paraId="02A837F8" w14:textId="77777777" w:rsidR="008F2DEE" w:rsidRPr="008F2DEE" w:rsidRDefault="008F2DEE" w:rsidP="008F2DEE">
            <w:pPr>
              <w:widowControl/>
              <w:spacing w:after="0"/>
              <w:jc w:val="center"/>
              <w:rPr>
                <w:ins w:id="1441" w:author="Sam Dent" w:date="2022-09-09T10:40:00Z"/>
                <w:rFonts w:cs="Calibri"/>
                <w:color w:val="000000"/>
                <w:sz w:val="18"/>
                <w:szCs w:val="18"/>
              </w:rPr>
            </w:pPr>
            <w:ins w:id="1442" w:author="Sam Dent" w:date="2022-09-09T10:40:00Z">
              <w:r w:rsidRPr="008F2DEE">
                <w:rPr>
                  <w:rFonts w:cs="Calibri"/>
                  <w:color w:val="000000"/>
                  <w:sz w:val="18"/>
                  <w:szCs w:val="18"/>
                </w:rPr>
                <w:t>N/A</w:t>
              </w:r>
            </w:ins>
          </w:p>
        </w:tc>
      </w:tr>
      <w:tr w:rsidR="008F2DEE" w:rsidRPr="008F2DEE" w14:paraId="6DCA945C" w14:textId="77777777" w:rsidTr="008D55F9">
        <w:trPr>
          <w:trHeight w:val="480"/>
          <w:ins w:id="1443"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325D4EFB" w14:textId="77777777" w:rsidR="008F2DEE" w:rsidRPr="008F2DEE" w:rsidRDefault="008F2DEE" w:rsidP="008F2DEE">
            <w:pPr>
              <w:widowControl/>
              <w:spacing w:after="0"/>
              <w:jc w:val="left"/>
              <w:rPr>
                <w:ins w:id="1444"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0ABD21C" w14:textId="77777777" w:rsidR="008F2DEE" w:rsidRPr="008F2DEE" w:rsidRDefault="008F2DEE" w:rsidP="008F2DEE">
            <w:pPr>
              <w:widowControl/>
              <w:spacing w:after="0"/>
              <w:jc w:val="left"/>
              <w:rPr>
                <w:ins w:id="1445"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AA84C16" w14:textId="77777777" w:rsidR="008F2DEE" w:rsidRPr="008F2DEE" w:rsidRDefault="008F2DEE" w:rsidP="008F2DEE">
            <w:pPr>
              <w:widowControl/>
              <w:spacing w:after="0"/>
              <w:jc w:val="left"/>
              <w:rPr>
                <w:ins w:id="1446" w:author="Sam Dent" w:date="2022-09-09T10:40:00Z"/>
                <w:rFonts w:cs="Calibri"/>
                <w:color w:val="000000"/>
                <w:sz w:val="18"/>
                <w:szCs w:val="18"/>
              </w:rPr>
            </w:pPr>
            <w:ins w:id="1447" w:author="Sam Dent" w:date="2022-09-09T10:40:00Z">
              <w:r w:rsidRPr="008F2DEE">
                <w:rPr>
                  <w:rFonts w:cs="Calibri"/>
                  <w:color w:val="000000"/>
                  <w:sz w:val="18"/>
                  <w:szCs w:val="18"/>
                </w:rPr>
                <w:t>4.7.9 Compressed Air Heat Recovery</w:t>
              </w:r>
            </w:ins>
          </w:p>
        </w:tc>
        <w:tc>
          <w:tcPr>
            <w:tcW w:w="2482" w:type="dxa"/>
            <w:tcBorders>
              <w:top w:val="nil"/>
              <w:left w:val="nil"/>
              <w:bottom w:val="single" w:sz="4" w:space="0" w:color="auto"/>
              <w:right w:val="single" w:sz="4" w:space="0" w:color="auto"/>
            </w:tcBorders>
            <w:shd w:val="clear" w:color="auto" w:fill="auto"/>
            <w:noWrap/>
            <w:vAlign w:val="center"/>
            <w:hideMark/>
          </w:tcPr>
          <w:p w14:paraId="457BA3EF" w14:textId="77777777" w:rsidR="008F2DEE" w:rsidRPr="008F2DEE" w:rsidRDefault="008F2DEE" w:rsidP="008F2DEE">
            <w:pPr>
              <w:widowControl/>
              <w:spacing w:after="0"/>
              <w:jc w:val="left"/>
              <w:rPr>
                <w:ins w:id="1448" w:author="Sam Dent" w:date="2022-09-09T10:40:00Z"/>
                <w:rFonts w:cs="Calibri"/>
                <w:color w:val="000000"/>
                <w:sz w:val="18"/>
                <w:szCs w:val="18"/>
              </w:rPr>
            </w:pPr>
            <w:ins w:id="1449" w:author="Sam Dent" w:date="2022-09-09T10:40:00Z">
              <w:r w:rsidRPr="008F2DEE">
                <w:rPr>
                  <w:rFonts w:cs="Calibri"/>
                  <w:color w:val="000000"/>
                  <w:sz w:val="18"/>
                  <w:szCs w:val="18"/>
                </w:rPr>
                <w:t>CI-CPA-CHR-V02-230101</w:t>
              </w:r>
            </w:ins>
          </w:p>
        </w:tc>
        <w:tc>
          <w:tcPr>
            <w:tcW w:w="930" w:type="dxa"/>
            <w:tcBorders>
              <w:top w:val="nil"/>
              <w:left w:val="nil"/>
              <w:bottom w:val="single" w:sz="4" w:space="0" w:color="auto"/>
              <w:right w:val="single" w:sz="4" w:space="0" w:color="auto"/>
            </w:tcBorders>
            <w:shd w:val="clear" w:color="auto" w:fill="auto"/>
            <w:vAlign w:val="center"/>
            <w:hideMark/>
          </w:tcPr>
          <w:p w14:paraId="334CEDA7" w14:textId="77777777" w:rsidR="008F2DEE" w:rsidRPr="008F2DEE" w:rsidRDefault="008F2DEE" w:rsidP="008F2DEE">
            <w:pPr>
              <w:widowControl/>
              <w:spacing w:after="0"/>
              <w:jc w:val="center"/>
              <w:rPr>
                <w:ins w:id="1450" w:author="Sam Dent" w:date="2022-09-09T10:40:00Z"/>
                <w:rFonts w:cs="Calibri"/>
                <w:color w:val="000000"/>
                <w:sz w:val="18"/>
                <w:szCs w:val="18"/>
              </w:rPr>
            </w:pPr>
            <w:ins w:id="1451"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2945F3BD" w14:textId="77777777" w:rsidR="008F2DEE" w:rsidRPr="008F2DEE" w:rsidRDefault="008F2DEE" w:rsidP="008F2DEE">
            <w:pPr>
              <w:widowControl/>
              <w:spacing w:after="0"/>
              <w:jc w:val="left"/>
              <w:rPr>
                <w:ins w:id="1452" w:author="Sam Dent" w:date="2022-09-09T10:40:00Z"/>
                <w:rFonts w:cs="Calibri"/>
                <w:color w:val="000000"/>
                <w:sz w:val="18"/>
                <w:szCs w:val="18"/>
              </w:rPr>
            </w:pPr>
            <w:ins w:id="1453" w:author="Sam Dent" w:date="2022-09-09T10:40:00Z">
              <w:r w:rsidRPr="008F2DEE">
                <w:rPr>
                  <w:rFonts w:cs="Calibri"/>
                  <w:color w:val="000000"/>
                  <w:sz w:val="18"/>
                  <w:szCs w:val="18"/>
                </w:rPr>
                <w:t>Minor clarifications</w:t>
              </w:r>
            </w:ins>
          </w:p>
        </w:tc>
        <w:tc>
          <w:tcPr>
            <w:tcW w:w="1034" w:type="dxa"/>
            <w:tcBorders>
              <w:top w:val="nil"/>
              <w:left w:val="nil"/>
              <w:bottom w:val="single" w:sz="4" w:space="0" w:color="auto"/>
              <w:right w:val="single" w:sz="4" w:space="0" w:color="auto"/>
            </w:tcBorders>
            <w:shd w:val="clear" w:color="auto" w:fill="auto"/>
            <w:vAlign w:val="center"/>
            <w:hideMark/>
          </w:tcPr>
          <w:p w14:paraId="7BA46BDA" w14:textId="77777777" w:rsidR="008F2DEE" w:rsidRPr="008F2DEE" w:rsidRDefault="008F2DEE" w:rsidP="008F2DEE">
            <w:pPr>
              <w:widowControl/>
              <w:spacing w:after="0"/>
              <w:jc w:val="center"/>
              <w:rPr>
                <w:ins w:id="1454" w:author="Sam Dent" w:date="2022-09-09T10:40:00Z"/>
                <w:rFonts w:cs="Calibri"/>
                <w:color w:val="000000"/>
                <w:sz w:val="18"/>
                <w:szCs w:val="18"/>
              </w:rPr>
            </w:pPr>
            <w:ins w:id="1455" w:author="Sam Dent" w:date="2022-09-09T10:40:00Z">
              <w:r w:rsidRPr="008F2DEE">
                <w:rPr>
                  <w:rFonts w:cs="Calibri"/>
                  <w:color w:val="000000"/>
                  <w:sz w:val="18"/>
                  <w:szCs w:val="18"/>
                </w:rPr>
                <w:t>N/A</w:t>
              </w:r>
            </w:ins>
          </w:p>
        </w:tc>
      </w:tr>
      <w:tr w:rsidR="008F2DEE" w:rsidRPr="008F2DEE" w14:paraId="7A0001D6" w14:textId="77777777" w:rsidTr="008D55F9">
        <w:trPr>
          <w:trHeight w:val="480"/>
          <w:ins w:id="1456"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0FAA8B88" w14:textId="77777777" w:rsidR="008F2DEE" w:rsidRPr="008F2DEE" w:rsidRDefault="008F2DEE" w:rsidP="008F2DEE">
            <w:pPr>
              <w:widowControl/>
              <w:spacing w:after="0"/>
              <w:jc w:val="left"/>
              <w:rPr>
                <w:ins w:id="1457"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CB7887F" w14:textId="77777777" w:rsidR="008F2DEE" w:rsidRPr="008F2DEE" w:rsidRDefault="008F2DEE" w:rsidP="008F2DEE">
            <w:pPr>
              <w:widowControl/>
              <w:spacing w:after="0"/>
              <w:jc w:val="left"/>
              <w:rPr>
                <w:ins w:id="1458"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7FC2A6E" w14:textId="77777777" w:rsidR="008F2DEE" w:rsidRPr="008F2DEE" w:rsidRDefault="008F2DEE" w:rsidP="008F2DEE">
            <w:pPr>
              <w:widowControl/>
              <w:spacing w:after="0"/>
              <w:jc w:val="left"/>
              <w:rPr>
                <w:ins w:id="1459" w:author="Sam Dent" w:date="2022-09-09T10:40:00Z"/>
                <w:rFonts w:cs="Calibri"/>
                <w:color w:val="000000"/>
                <w:sz w:val="18"/>
                <w:szCs w:val="18"/>
              </w:rPr>
            </w:pPr>
            <w:ins w:id="1460" w:author="Sam Dent" w:date="2022-09-09T10:40:00Z">
              <w:r w:rsidRPr="008F2DEE">
                <w:rPr>
                  <w:rFonts w:cs="Calibri"/>
                  <w:color w:val="000000"/>
                  <w:sz w:val="18"/>
                  <w:szCs w:val="18"/>
                </w:rPr>
                <w:t>4.7.10 Compressed Air Storage Receiver Tank</w:t>
              </w:r>
            </w:ins>
          </w:p>
        </w:tc>
        <w:tc>
          <w:tcPr>
            <w:tcW w:w="2482" w:type="dxa"/>
            <w:tcBorders>
              <w:top w:val="nil"/>
              <w:left w:val="nil"/>
              <w:bottom w:val="single" w:sz="4" w:space="0" w:color="auto"/>
              <w:right w:val="single" w:sz="4" w:space="0" w:color="auto"/>
            </w:tcBorders>
            <w:shd w:val="clear" w:color="auto" w:fill="auto"/>
            <w:noWrap/>
            <w:vAlign w:val="center"/>
            <w:hideMark/>
          </w:tcPr>
          <w:p w14:paraId="2FF4A3F1" w14:textId="77777777" w:rsidR="008F2DEE" w:rsidRPr="008F2DEE" w:rsidRDefault="008F2DEE" w:rsidP="008F2DEE">
            <w:pPr>
              <w:widowControl/>
              <w:spacing w:after="0"/>
              <w:jc w:val="left"/>
              <w:rPr>
                <w:ins w:id="1461" w:author="Sam Dent" w:date="2022-09-09T10:40:00Z"/>
                <w:rFonts w:cs="Calibri"/>
                <w:color w:val="000000"/>
                <w:sz w:val="18"/>
                <w:szCs w:val="18"/>
              </w:rPr>
            </w:pPr>
            <w:ins w:id="1462" w:author="Sam Dent" w:date="2022-09-09T10:40:00Z">
              <w:r w:rsidRPr="008F2DEE">
                <w:rPr>
                  <w:rFonts w:cs="Calibri"/>
                  <w:color w:val="000000"/>
                  <w:sz w:val="18"/>
                  <w:szCs w:val="18"/>
                </w:rPr>
                <w:t>CI-CPA-CASRT-V02-230101</w:t>
              </w:r>
            </w:ins>
          </w:p>
        </w:tc>
        <w:tc>
          <w:tcPr>
            <w:tcW w:w="930" w:type="dxa"/>
            <w:tcBorders>
              <w:top w:val="nil"/>
              <w:left w:val="nil"/>
              <w:bottom w:val="single" w:sz="4" w:space="0" w:color="auto"/>
              <w:right w:val="single" w:sz="4" w:space="0" w:color="auto"/>
            </w:tcBorders>
            <w:shd w:val="clear" w:color="auto" w:fill="auto"/>
            <w:vAlign w:val="center"/>
            <w:hideMark/>
          </w:tcPr>
          <w:p w14:paraId="57421031" w14:textId="77777777" w:rsidR="008F2DEE" w:rsidRPr="008F2DEE" w:rsidRDefault="008F2DEE" w:rsidP="008F2DEE">
            <w:pPr>
              <w:widowControl/>
              <w:spacing w:after="0"/>
              <w:jc w:val="center"/>
              <w:rPr>
                <w:ins w:id="1463" w:author="Sam Dent" w:date="2022-09-09T10:40:00Z"/>
                <w:rFonts w:cs="Calibri"/>
                <w:color w:val="000000"/>
                <w:sz w:val="18"/>
                <w:szCs w:val="18"/>
              </w:rPr>
            </w:pPr>
            <w:ins w:id="1464"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1C74181F" w14:textId="77777777" w:rsidR="008F2DEE" w:rsidRPr="008F2DEE" w:rsidRDefault="008F2DEE" w:rsidP="008F2DEE">
            <w:pPr>
              <w:widowControl/>
              <w:spacing w:after="0"/>
              <w:jc w:val="left"/>
              <w:rPr>
                <w:ins w:id="1465" w:author="Sam Dent" w:date="2022-09-09T10:40:00Z"/>
                <w:rFonts w:cs="Calibri"/>
                <w:color w:val="000000"/>
                <w:sz w:val="18"/>
                <w:szCs w:val="18"/>
              </w:rPr>
            </w:pPr>
            <w:ins w:id="1466" w:author="Sam Dent" w:date="2022-09-09T10:40:00Z">
              <w:r w:rsidRPr="008F2DEE">
                <w:rPr>
                  <w:rFonts w:cs="Calibri"/>
                  <w:color w:val="000000"/>
                  <w:sz w:val="18"/>
                  <w:szCs w:val="18"/>
                </w:rPr>
                <w:t>Minor clarifications</w:t>
              </w:r>
            </w:ins>
          </w:p>
        </w:tc>
        <w:tc>
          <w:tcPr>
            <w:tcW w:w="1034" w:type="dxa"/>
            <w:tcBorders>
              <w:top w:val="nil"/>
              <w:left w:val="nil"/>
              <w:bottom w:val="single" w:sz="4" w:space="0" w:color="auto"/>
              <w:right w:val="single" w:sz="4" w:space="0" w:color="auto"/>
            </w:tcBorders>
            <w:shd w:val="clear" w:color="auto" w:fill="auto"/>
            <w:vAlign w:val="center"/>
            <w:hideMark/>
          </w:tcPr>
          <w:p w14:paraId="2CCE1B74" w14:textId="77777777" w:rsidR="008F2DEE" w:rsidRPr="008F2DEE" w:rsidRDefault="008F2DEE" w:rsidP="008F2DEE">
            <w:pPr>
              <w:widowControl/>
              <w:spacing w:after="0"/>
              <w:jc w:val="center"/>
              <w:rPr>
                <w:ins w:id="1467" w:author="Sam Dent" w:date="2022-09-09T10:40:00Z"/>
                <w:rFonts w:cs="Calibri"/>
                <w:color w:val="000000"/>
                <w:sz w:val="18"/>
                <w:szCs w:val="18"/>
              </w:rPr>
            </w:pPr>
            <w:ins w:id="1468" w:author="Sam Dent" w:date="2022-09-09T10:40:00Z">
              <w:r w:rsidRPr="008F2DEE">
                <w:rPr>
                  <w:rFonts w:cs="Calibri"/>
                  <w:color w:val="000000"/>
                  <w:sz w:val="18"/>
                  <w:szCs w:val="18"/>
                </w:rPr>
                <w:t>N/A</w:t>
              </w:r>
            </w:ins>
          </w:p>
        </w:tc>
      </w:tr>
      <w:tr w:rsidR="008F2DEE" w:rsidRPr="008F2DEE" w14:paraId="089B1E06" w14:textId="77777777" w:rsidTr="008D55F9">
        <w:trPr>
          <w:trHeight w:val="480"/>
          <w:ins w:id="1469"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6D5360A1" w14:textId="77777777" w:rsidR="008F2DEE" w:rsidRPr="008F2DEE" w:rsidRDefault="008F2DEE" w:rsidP="008F2DEE">
            <w:pPr>
              <w:widowControl/>
              <w:spacing w:after="0"/>
              <w:jc w:val="left"/>
              <w:rPr>
                <w:ins w:id="1470" w:author="Sam Dent" w:date="2022-09-09T10:40: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32AF044A" w14:textId="77777777" w:rsidR="008F2DEE" w:rsidRPr="008F2DEE" w:rsidRDefault="008F2DEE" w:rsidP="008F2DEE">
            <w:pPr>
              <w:widowControl/>
              <w:spacing w:after="0"/>
              <w:jc w:val="center"/>
              <w:rPr>
                <w:ins w:id="1471" w:author="Sam Dent" w:date="2022-09-09T10:40:00Z"/>
                <w:rFonts w:cs="Calibri"/>
                <w:color w:val="000000"/>
                <w:sz w:val="18"/>
                <w:szCs w:val="18"/>
              </w:rPr>
            </w:pPr>
            <w:ins w:id="1472" w:author="Sam Dent" w:date="2022-09-09T10:40:00Z">
              <w:r w:rsidRPr="008F2DEE">
                <w:rPr>
                  <w:rFonts w:cs="Calibri"/>
                  <w:color w:val="000000"/>
                  <w:sz w:val="18"/>
                  <w:szCs w:val="18"/>
                </w:rPr>
                <w:t>4.8 Miscellaneous</w:t>
              </w:r>
            </w:ins>
          </w:p>
        </w:tc>
        <w:tc>
          <w:tcPr>
            <w:tcW w:w="2084" w:type="dxa"/>
            <w:tcBorders>
              <w:top w:val="nil"/>
              <w:left w:val="nil"/>
              <w:bottom w:val="single" w:sz="4" w:space="0" w:color="auto"/>
              <w:right w:val="single" w:sz="4" w:space="0" w:color="auto"/>
            </w:tcBorders>
            <w:shd w:val="clear" w:color="auto" w:fill="auto"/>
            <w:vAlign w:val="center"/>
            <w:hideMark/>
          </w:tcPr>
          <w:p w14:paraId="7F4451D6" w14:textId="77777777" w:rsidR="008F2DEE" w:rsidRPr="008F2DEE" w:rsidRDefault="008F2DEE" w:rsidP="008F2DEE">
            <w:pPr>
              <w:widowControl/>
              <w:spacing w:after="0"/>
              <w:jc w:val="left"/>
              <w:rPr>
                <w:ins w:id="1473" w:author="Sam Dent" w:date="2022-09-09T10:40:00Z"/>
                <w:rFonts w:cs="Calibri"/>
                <w:color w:val="000000"/>
                <w:sz w:val="18"/>
                <w:szCs w:val="18"/>
              </w:rPr>
            </w:pPr>
            <w:ins w:id="1474" w:author="Sam Dent" w:date="2022-09-09T10:40:00Z">
              <w:r w:rsidRPr="008F2DEE">
                <w:rPr>
                  <w:rFonts w:cs="Calibri"/>
                  <w:color w:val="000000"/>
                  <w:sz w:val="18"/>
                  <w:szCs w:val="18"/>
                </w:rPr>
                <w:t>4.8.2 Roof Insulation for C&amp;I Facilities</w:t>
              </w:r>
            </w:ins>
          </w:p>
        </w:tc>
        <w:tc>
          <w:tcPr>
            <w:tcW w:w="2482" w:type="dxa"/>
            <w:tcBorders>
              <w:top w:val="nil"/>
              <w:left w:val="nil"/>
              <w:bottom w:val="single" w:sz="4" w:space="0" w:color="auto"/>
              <w:right w:val="single" w:sz="4" w:space="0" w:color="auto"/>
            </w:tcBorders>
            <w:shd w:val="clear" w:color="auto" w:fill="auto"/>
            <w:noWrap/>
            <w:vAlign w:val="center"/>
            <w:hideMark/>
          </w:tcPr>
          <w:p w14:paraId="7B047F77" w14:textId="77777777" w:rsidR="008F2DEE" w:rsidRPr="008F2DEE" w:rsidRDefault="008F2DEE" w:rsidP="008F2DEE">
            <w:pPr>
              <w:widowControl/>
              <w:spacing w:after="0"/>
              <w:jc w:val="left"/>
              <w:rPr>
                <w:ins w:id="1475" w:author="Sam Dent" w:date="2022-09-09T10:40:00Z"/>
                <w:rFonts w:cs="Calibri"/>
                <w:color w:val="000000"/>
                <w:sz w:val="18"/>
                <w:szCs w:val="18"/>
              </w:rPr>
            </w:pPr>
            <w:ins w:id="1476" w:author="Sam Dent" w:date="2022-09-09T10:40:00Z">
              <w:r w:rsidRPr="008F2DEE">
                <w:rPr>
                  <w:rFonts w:cs="Calibri"/>
                  <w:color w:val="000000"/>
                  <w:sz w:val="18"/>
                  <w:szCs w:val="18"/>
                </w:rPr>
                <w:t>CI-MSC-RINS-V07-230101</w:t>
              </w:r>
            </w:ins>
          </w:p>
        </w:tc>
        <w:tc>
          <w:tcPr>
            <w:tcW w:w="930" w:type="dxa"/>
            <w:tcBorders>
              <w:top w:val="nil"/>
              <w:left w:val="nil"/>
              <w:bottom w:val="single" w:sz="4" w:space="0" w:color="auto"/>
              <w:right w:val="single" w:sz="4" w:space="0" w:color="auto"/>
            </w:tcBorders>
            <w:shd w:val="clear" w:color="auto" w:fill="auto"/>
            <w:vAlign w:val="center"/>
            <w:hideMark/>
          </w:tcPr>
          <w:p w14:paraId="769AFAD4" w14:textId="77777777" w:rsidR="008F2DEE" w:rsidRPr="008F2DEE" w:rsidRDefault="008F2DEE" w:rsidP="008F2DEE">
            <w:pPr>
              <w:widowControl/>
              <w:spacing w:after="0"/>
              <w:jc w:val="center"/>
              <w:rPr>
                <w:ins w:id="1477" w:author="Sam Dent" w:date="2022-09-09T10:40:00Z"/>
                <w:rFonts w:cs="Calibri"/>
                <w:color w:val="000000"/>
                <w:sz w:val="18"/>
                <w:szCs w:val="18"/>
              </w:rPr>
            </w:pPr>
            <w:ins w:id="1478"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329587EF" w14:textId="77777777" w:rsidR="008F2DEE" w:rsidRPr="008F2DEE" w:rsidRDefault="008F2DEE" w:rsidP="008F2DEE">
            <w:pPr>
              <w:widowControl/>
              <w:spacing w:after="0"/>
              <w:jc w:val="left"/>
              <w:rPr>
                <w:ins w:id="1479" w:author="Sam Dent" w:date="2022-09-09T10:40:00Z"/>
                <w:rFonts w:cs="Calibri"/>
                <w:color w:val="000000"/>
                <w:sz w:val="18"/>
                <w:szCs w:val="18"/>
              </w:rPr>
            </w:pPr>
            <w:ins w:id="1480" w:author="Sam Dent" w:date="2022-09-09T10:40:00Z">
              <w:r w:rsidRPr="008F2DEE">
                <w:rPr>
                  <w:rFonts w:cs="Calibri"/>
                  <w:color w:val="000000"/>
                  <w:sz w:val="18"/>
                  <w:szCs w:val="18"/>
                </w:rPr>
                <w:t>Addition of IECC 2021 baseline.</w:t>
              </w:r>
              <w:r w:rsidRPr="008F2DEE">
                <w:rPr>
                  <w:rFonts w:cs="Calibri"/>
                  <w:color w:val="000000"/>
                  <w:sz w:val="18"/>
                  <w:szCs w:val="18"/>
                </w:rPr>
                <w:br/>
                <w:t>Update to cooling efficiency if unknown.</w:t>
              </w:r>
            </w:ins>
          </w:p>
        </w:tc>
        <w:tc>
          <w:tcPr>
            <w:tcW w:w="1034" w:type="dxa"/>
            <w:tcBorders>
              <w:top w:val="nil"/>
              <w:left w:val="nil"/>
              <w:bottom w:val="single" w:sz="4" w:space="0" w:color="auto"/>
              <w:right w:val="single" w:sz="4" w:space="0" w:color="auto"/>
            </w:tcBorders>
            <w:shd w:val="clear" w:color="auto" w:fill="auto"/>
            <w:vAlign w:val="center"/>
            <w:hideMark/>
          </w:tcPr>
          <w:p w14:paraId="2D8CAB79" w14:textId="77777777" w:rsidR="008F2DEE" w:rsidRPr="008F2DEE" w:rsidRDefault="008F2DEE" w:rsidP="008F2DEE">
            <w:pPr>
              <w:widowControl/>
              <w:spacing w:after="0"/>
              <w:jc w:val="center"/>
              <w:rPr>
                <w:ins w:id="1481" w:author="Sam Dent" w:date="2022-09-09T10:40:00Z"/>
                <w:rFonts w:cs="Calibri"/>
                <w:color w:val="000000"/>
                <w:sz w:val="18"/>
                <w:szCs w:val="18"/>
              </w:rPr>
            </w:pPr>
            <w:ins w:id="1482" w:author="Sam Dent" w:date="2022-09-09T10:40:00Z">
              <w:r w:rsidRPr="008F2DEE">
                <w:rPr>
                  <w:rFonts w:cs="Calibri"/>
                  <w:color w:val="000000"/>
                  <w:sz w:val="18"/>
                  <w:szCs w:val="18"/>
                </w:rPr>
                <w:t>N/A</w:t>
              </w:r>
            </w:ins>
          </w:p>
        </w:tc>
      </w:tr>
      <w:tr w:rsidR="008F2DEE" w:rsidRPr="008F2DEE" w14:paraId="52B95807" w14:textId="77777777" w:rsidTr="008D55F9">
        <w:trPr>
          <w:trHeight w:val="960"/>
          <w:ins w:id="1483"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41DB7038" w14:textId="77777777" w:rsidR="008F2DEE" w:rsidRPr="008F2DEE" w:rsidRDefault="008F2DEE" w:rsidP="008F2DEE">
            <w:pPr>
              <w:widowControl/>
              <w:spacing w:after="0"/>
              <w:jc w:val="left"/>
              <w:rPr>
                <w:ins w:id="1484"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A6CFC59" w14:textId="77777777" w:rsidR="008F2DEE" w:rsidRPr="008F2DEE" w:rsidRDefault="008F2DEE" w:rsidP="008F2DEE">
            <w:pPr>
              <w:widowControl/>
              <w:spacing w:after="0"/>
              <w:jc w:val="left"/>
              <w:rPr>
                <w:ins w:id="1485"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2199A4D" w14:textId="77777777" w:rsidR="008F2DEE" w:rsidRPr="008F2DEE" w:rsidRDefault="008F2DEE" w:rsidP="008F2DEE">
            <w:pPr>
              <w:widowControl/>
              <w:spacing w:after="0"/>
              <w:jc w:val="left"/>
              <w:rPr>
                <w:ins w:id="1486" w:author="Sam Dent" w:date="2022-09-09T10:40:00Z"/>
                <w:rFonts w:cs="Calibri"/>
                <w:color w:val="000000"/>
                <w:sz w:val="18"/>
                <w:szCs w:val="18"/>
              </w:rPr>
            </w:pPr>
            <w:ins w:id="1487" w:author="Sam Dent" w:date="2022-09-09T10:40:00Z">
              <w:r w:rsidRPr="008F2DEE">
                <w:rPr>
                  <w:rFonts w:cs="Calibri"/>
                  <w:color w:val="000000"/>
                  <w:sz w:val="18"/>
                  <w:szCs w:val="18"/>
                </w:rPr>
                <w:t>4.8.4 Modulating Commercial Gas Clothes Dryer</w:t>
              </w:r>
            </w:ins>
          </w:p>
        </w:tc>
        <w:tc>
          <w:tcPr>
            <w:tcW w:w="2482" w:type="dxa"/>
            <w:tcBorders>
              <w:top w:val="nil"/>
              <w:left w:val="nil"/>
              <w:bottom w:val="single" w:sz="4" w:space="0" w:color="auto"/>
              <w:right w:val="single" w:sz="4" w:space="0" w:color="auto"/>
            </w:tcBorders>
            <w:shd w:val="clear" w:color="auto" w:fill="auto"/>
            <w:noWrap/>
            <w:vAlign w:val="center"/>
            <w:hideMark/>
          </w:tcPr>
          <w:p w14:paraId="0B41701D" w14:textId="77777777" w:rsidR="008F2DEE" w:rsidRPr="008F2DEE" w:rsidRDefault="008F2DEE" w:rsidP="008F2DEE">
            <w:pPr>
              <w:widowControl/>
              <w:spacing w:after="0"/>
              <w:jc w:val="left"/>
              <w:rPr>
                <w:ins w:id="1488" w:author="Sam Dent" w:date="2022-09-09T10:40:00Z"/>
                <w:rFonts w:cs="Calibri"/>
                <w:color w:val="000000"/>
                <w:sz w:val="18"/>
                <w:szCs w:val="18"/>
              </w:rPr>
            </w:pPr>
            <w:ins w:id="1489" w:author="Sam Dent" w:date="2022-09-09T10:40:00Z">
              <w:r w:rsidRPr="008F2DEE">
                <w:rPr>
                  <w:rFonts w:cs="Calibri"/>
                  <w:color w:val="000000"/>
                  <w:sz w:val="18"/>
                  <w:szCs w:val="18"/>
                </w:rPr>
                <w:t>CI-MSC-MODD-V02-230101</w:t>
              </w:r>
            </w:ins>
          </w:p>
        </w:tc>
        <w:tc>
          <w:tcPr>
            <w:tcW w:w="930" w:type="dxa"/>
            <w:tcBorders>
              <w:top w:val="nil"/>
              <w:left w:val="nil"/>
              <w:bottom w:val="single" w:sz="4" w:space="0" w:color="auto"/>
              <w:right w:val="single" w:sz="4" w:space="0" w:color="auto"/>
            </w:tcBorders>
            <w:shd w:val="clear" w:color="auto" w:fill="auto"/>
            <w:vAlign w:val="center"/>
            <w:hideMark/>
          </w:tcPr>
          <w:p w14:paraId="6876D0D7" w14:textId="77777777" w:rsidR="008F2DEE" w:rsidRPr="008F2DEE" w:rsidRDefault="008F2DEE" w:rsidP="008F2DEE">
            <w:pPr>
              <w:widowControl/>
              <w:spacing w:after="0"/>
              <w:jc w:val="center"/>
              <w:rPr>
                <w:ins w:id="1490" w:author="Sam Dent" w:date="2022-09-09T10:40:00Z"/>
                <w:rFonts w:cs="Calibri"/>
                <w:color w:val="000000"/>
                <w:sz w:val="18"/>
                <w:szCs w:val="18"/>
              </w:rPr>
            </w:pPr>
            <w:ins w:id="1491"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3136ACCF" w14:textId="77777777" w:rsidR="008F2DEE" w:rsidRPr="008F2DEE" w:rsidRDefault="008F2DEE" w:rsidP="008F2DEE">
            <w:pPr>
              <w:widowControl/>
              <w:spacing w:after="0"/>
              <w:jc w:val="left"/>
              <w:rPr>
                <w:ins w:id="1492" w:author="Sam Dent" w:date="2022-09-09T10:40:00Z"/>
                <w:rFonts w:cs="Calibri"/>
                <w:color w:val="000000"/>
                <w:sz w:val="18"/>
                <w:szCs w:val="18"/>
              </w:rPr>
            </w:pPr>
            <w:ins w:id="1493" w:author="Sam Dent" w:date="2022-09-09T10:40:00Z">
              <w:r w:rsidRPr="008F2DEE">
                <w:rPr>
                  <w:rFonts w:cs="Calibri"/>
                  <w:color w:val="000000"/>
                  <w:sz w:val="18"/>
                  <w:szCs w:val="18"/>
                </w:rPr>
                <w:t>Measure life reduced to 10 years</w:t>
              </w:r>
            </w:ins>
          </w:p>
        </w:tc>
        <w:tc>
          <w:tcPr>
            <w:tcW w:w="1034" w:type="dxa"/>
            <w:tcBorders>
              <w:top w:val="nil"/>
              <w:left w:val="nil"/>
              <w:bottom w:val="single" w:sz="4" w:space="0" w:color="auto"/>
              <w:right w:val="single" w:sz="4" w:space="0" w:color="auto"/>
            </w:tcBorders>
            <w:shd w:val="clear" w:color="auto" w:fill="auto"/>
            <w:vAlign w:val="center"/>
            <w:hideMark/>
          </w:tcPr>
          <w:p w14:paraId="19905FD6" w14:textId="77777777" w:rsidR="008F2DEE" w:rsidRPr="008F2DEE" w:rsidRDefault="008F2DEE" w:rsidP="008F2DEE">
            <w:pPr>
              <w:widowControl/>
              <w:spacing w:after="0"/>
              <w:jc w:val="center"/>
              <w:rPr>
                <w:ins w:id="1494" w:author="Sam Dent" w:date="2022-09-09T10:40:00Z"/>
                <w:rFonts w:cs="Calibri"/>
                <w:color w:val="000000"/>
                <w:sz w:val="18"/>
                <w:szCs w:val="18"/>
              </w:rPr>
            </w:pPr>
            <w:ins w:id="1495" w:author="Sam Dent" w:date="2022-09-09T10:40:00Z">
              <w:r w:rsidRPr="008F2DEE">
                <w:rPr>
                  <w:rFonts w:cs="Calibri"/>
                  <w:color w:val="000000"/>
                  <w:sz w:val="18"/>
                  <w:szCs w:val="18"/>
                </w:rPr>
                <w:t>Decrease in lifetime savings</w:t>
              </w:r>
            </w:ins>
          </w:p>
        </w:tc>
      </w:tr>
      <w:tr w:rsidR="008F2DEE" w:rsidRPr="008F2DEE" w14:paraId="482D8E39" w14:textId="77777777" w:rsidTr="008D55F9">
        <w:trPr>
          <w:trHeight w:val="480"/>
          <w:ins w:id="1496"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2B72E2BB" w14:textId="77777777" w:rsidR="008F2DEE" w:rsidRPr="008F2DEE" w:rsidRDefault="008F2DEE" w:rsidP="008F2DEE">
            <w:pPr>
              <w:widowControl/>
              <w:spacing w:after="0"/>
              <w:jc w:val="left"/>
              <w:rPr>
                <w:ins w:id="1497"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170DFC5" w14:textId="77777777" w:rsidR="008F2DEE" w:rsidRPr="008F2DEE" w:rsidRDefault="008F2DEE" w:rsidP="008F2DEE">
            <w:pPr>
              <w:widowControl/>
              <w:spacing w:after="0"/>
              <w:jc w:val="left"/>
              <w:rPr>
                <w:ins w:id="1498"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2457F7B" w14:textId="77777777" w:rsidR="008F2DEE" w:rsidRPr="008F2DEE" w:rsidRDefault="008F2DEE" w:rsidP="008F2DEE">
            <w:pPr>
              <w:widowControl/>
              <w:spacing w:after="0"/>
              <w:jc w:val="left"/>
              <w:rPr>
                <w:ins w:id="1499" w:author="Sam Dent" w:date="2022-09-09T10:40:00Z"/>
                <w:rFonts w:cs="Calibri"/>
                <w:color w:val="000000"/>
                <w:sz w:val="18"/>
                <w:szCs w:val="18"/>
              </w:rPr>
            </w:pPr>
            <w:ins w:id="1500" w:author="Sam Dent" w:date="2022-09-09T10:40:00Z">
              <w:r w:rsidRPr="008F2DEE">
                <w:rPr>
                  <w:rFonts w:cs="Calibri"/>
                  <w:color w:val="000000"/>
                  <w:sz w:val="18"/>
                  <w:szCs w:val="18"/>
                </w:rPr>
                <w:t>4.8.7 Advanced Power Strip – Tier 1 Commercial</w:t>
              </w:r>
            </w:ins>
          </w:p>
        </w:tc>
        <w:tc>
          <w:tcPr>
            <w:tcW w:w="2482" w:type="dxa"/>
            <w:tcBorders>
              <w:top w:val="nil"/>
              <w:left w:val="nil"/>
              <w:bottom w:val="single" w:sz="4" w:space="0" w:color="auto"/>
              <w:right w:val="single" w:sz="4" w:space="0" w:color="auto"/>
            </w:tcBorders>
            <w:shd w:val="clear" w:color="auto" w:fill="auto"/>
            <w:noWrap/>
            <w:vAlign w:val="center"/>
            <w:hideMark/>
          </w:tcPr>
          <w:p w14:paraId="0F384F5A" w14:textId="77777777" w:rsidR="008F2DEE" w:rsidRPr="008F2DEE" w:rsidRDefault="008F2DEE" w:rsidP="008F2DEE">
            <w:pPr>
              <w:widowControl/>
              <w:spacing w:after="0"/>
              <w:jc w:val="left"/>
              <w:rPr>
                <w:ins w:id="1501" w:author="Sam Dent" w:date="2022-09-09T10:40:00Z"/>
                <w:rFonts w:cs="Calibri"/>
                <w:color w:val="000000"/>
                <w:sz w:val="18"/>
                <w:szCs w:val="18"/>
              </w:rPr>
            </w:pPr>
            <w:ins w:id="1502" w:author="Sam Dent" w:date="2022-09-09T10:40:00Z">
              <w:r w:rsidRPr="008F2DEE">
                <w:rPr>
                  <w:rFonts w:cs="Calibri"/>
                  <w:color w:val="000000"/>
                  <w:sz w:val="18"/>
                  <w:szCs w:val="18"/>
                </w:rPr>
                <w:t>CI-MSC-APSC-V04-230101</w:t>
              </w:r>
            </w:ins>
          </w:p>
        </w:tc>
        <w:tc>
          <w:tcPr>
            <w:tcW w:w="930" w:type="dxa"/>
            <w:tcBorders>
              <w:top w:val="nil"/>
              <w:left w:val="nil"/>
              <w:bottom w:val="single" w:sz="4" w:space="0" w:color="auto"/>
              <w:right w:val="single" w:sz="4" w:space="0" w:color="auto"/>
            </w:tcBorders>
            <w:shd w:val="clear" w:color="auto" w:fill="auto"/>
            <w:vAlign w:val="center"/>
            <w:hideMark/>
          </w:tcPr>
          <w:p w14:paraId="7E48F5F9" w14:textId="77777777" w:rsidR="008F2DEE" w:rsidRPr="008F2DEE" w:rsidRDefault="008F2DEE" w:rsidP="008F2DEE">
            <w:pPr>
              <w:widowControl/>
              <w:spacing w:after="0"/>
              <w:jc w:val="center"/>
              <w:rPr>
                <w:ins w:id="1503" w:author="Sam Dent" w:date="2022-09-09T10:40:00Z"/>
                <w:rFonts w:cs="Calibri"/>
                <w:color w:val="000000"/>
                <w:sz w:val="18"/>
                <w:szCs w:val="18"/>
              </w:rPr>
            </w:pPr>
            <w:ins w:id="1504"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50116032" w14:textId="77777777" w:rsidR="008F2DEE" w:rsidRPr="008F2DEE" w:rsidRDefault="008F2DEE" w:rsidP="008F2DEE">
            <w:pPr>
              <w:widowControl/>
              <w:spacing w:after="0"/>
              <w:jc w:val="left"/>
              <w:rPr>
                <w:ins w:id="1505" w:author="Sam Dent" w:date="2022-09-09T10:40:00Z"/>
                <w:rFonts w:cs="Calibri"/>
                <w:color w:val="000000"/>
                <w:sz w:val="18"/>
                <w:szCs w:val="18"/>
              </w:rPr>
            </w:pPr>
            <w:ins w:id="1506" w:author="Sam Dent" w:date="2022-09-09T10:40:00Z">
              <w:r w:rsidRPr="008F2DEE">
                <w:rPr>
                  <w:rFonts w:cs="Calibri"/>
                  <w:color w:val="000000"/>
                  <w:sz w:val="18"/>
                  <w:szCs w:val="18"/>
                </w:rPr>
                <w:t>Addition of kits assumption with specific ISR.</w:t>
              </w:r>
            </w:ins>
          </w:p>
        </w:tc>
        <w:tc>
          <w:tcPr>
            <w:tcW w:w="1034" w:type="dxa"/>
            <w:tcBorders>
              <w:top w:val="nil"/>
              <w:left w:val="nil"/>
              <w:bottom w:val="single" w:sz="4" w:space="0" w:color="auto"/>
              <w:right w:val="single" w:sz="4" w:space="0" w:color="auto"/>
            </w:tcBorders>
            <w:shd w:val="clear" w:color="auto" w:fill="auto"/>
            <w:vAlign w:val="center"/>
            <w:hideMark/>
          </w:tcPr>
          <w:p w14:paraId="45A4390D" w14:textId="77777777" w:rsidR="008F2DEE" w:rsidRPr="008F2DEE" w:rsidRDefault="008F2DEE" w:rsidP="008F2DEE">
            <w:pPr>
              <w:widowControl/>
              <w:spacing w:after="0"/>
              <w:jc w:val="center"/>
              <w:rPr>
                <w:ins w:id="1507" w:author="Sam Dent" w:date="2022-09-09T10:40:00Z"/>
                <w:rFonts w:cs="Calibri"/>
                <w:color w:val="000000"/>
                <w:sz w:val="18"/>
                <w:szCs w:val="18"/>
              </w:rPr>
            </w:pPr>
            <w:ins w:id="1508" w:author="Sam Dent" w:date="2022-09-09T10:40:00Z">
              <w:r w:rsidRPr="008F2DEE">
                <w:rPr>
                  <w:rFonts w:cs="Calibri"/>
                  <w:color w:val="000000"/>
                  <w:sz w:val="18"/>
                  <w:szCs w:val="18"/>
                </w:rPr>
                <w:t>N/A</w:t>
              </w:r>
            </w:ins>
          </w:p>
        </w:tc>
      </w:tr>
      <w:tr w:rsidR="008F2DEE" w:rsidRPr="008F2DEE" w14:paraId="485E73D2" w14:textId="77777777" w:rsidTr="008D55F9">
        <w:trPr>
          <w:trHeight w:val="960"/>
          <w:ins w:id="1509"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16B60D22" w14:textId="77777777" w:rsidR="008F2DEE" w:rsidRPr="008F2DEE" w:rsidRDefault="008F2DEE" w:rsidP="008F2DEE">
            <w:pPr>
              <w:widowControl/>
              <w:spacing w:after="0"/>
              <w:jc w:val="left"/>
              <w:rPr>
                <w:ins w:id="1510"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1227E75" w14:textId="77777777" w:rsidR="008F2DEE" w:rsidRPr="008F2DEE" w:rsidRDefault="008F2DEE" w:rsidP="008F2DEE">
            <w:pPr>
              <w:widowControl/>
              <w:spacing w:after="0"/>
              <w:jc w:val="left"/>
              <w:rPr>
                <w:ins w:id="1511"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35A35AF" w14:textId="77777777" w:rsidR="008F2DEE" w:rsidRPr="008F2DEE" w:rsidRDefault="008F2DEE" w:rsidP="008F2DEE">
            <w:pPr>
              <w:widowControl/>
              <w:spacing w:after="0"/>
              <w:jc w:val="left"/>
              <w:rPr>
                <w:ins w:id="1512" w:author="Sam Dent" w:date="2022-09-09T10:40:00Z"/>
                <w:rFonts w:cs="Calibri"/>
                <w:color w:val="000000"/>
                <w:sz w:val="18"/>
                <w:szCs w:val="18"/>
              </w:rPr>
            </w:pPr>
            <w:ins w:id="1513" w:author="Sam Dent" w:date="2022-09-09T10:40:00Z">
              <w:r w:rsidRPr="008F2DEE">
                <w:rPr>
                  <w:rFonts w:cs="Calibri"/>
                  <w:color w:val="000000"/>
                  <w:sz w:val="18"/>
                  <w:szCs w:val="18"/>
                </w:rPr>
                <w:t>4.8.10 Commercial Clothes Dryer Moisture Sensor</w:t>
              </w:r>
            </w:ins>
          </w:p>
        </w:tc>
        <w:tc>
          <w:tcPr>
            <w:tcW w:w="2482" w:type="dxa"/>
            <w:tcBorders>
              <w:top w:val="nil"/>
              <w:left w:val="nil"/>
              <w:bottom w:val="single" w:sz="4" w:space="0" w:color="auto"/>
              <w:right w:val="single" w:sz="4" w:space="0" w:color="auto"/>
            </w:tcBorders>
            <w:shd w:val="clear" w:color="auto" w:fill="auto"/>
            <w:noWrap/>
            <w:vAlign w:val="center"/>
            <w:hideMark/>
          </w:tcPr>
          <w:p w14:paraId="36CA329F" w14:textId="77777777" w:rsidR="008F2DEE" w:rsidRPr="008F2DEE" w:rsidRDefault="008F2DEE" w:rsidP="008F2DEE">
            <w:pPr>
              <w:widowControl/>
              <w:spacing w:after="0"/>
              <w:jc w:val="left"/>
              <w:rPr>
                <w:ins w:id="1514" w:author="Sam Dent" w:date="2022-09-09T10:40:00Z"/>
                <w:rFonts w:cs="Calibri"/>
                <w:color w:val="000000"/>
                <w:sz w:val="18"/>
                <w:szCs w:val="18"/>
              </w:rPr>
            </w:pPr>
            <w:ins w:id="1515" w:author="Sam Dent" w:date="2022-09-09T10:40:00Z">
              <w:r w:rsidRPr="008F2DEE">
                <w:rPr>
                  <w:rFonts w:cs="Calibri"/>
                  <w:color w:val="000000"/>
                  <w:sz w:val="18"/>
                  <w:szCs w:val="18"/>
                </w:rPr>
                <w:t>CI-MSC-CDMS-V02-230101</w:t>
              </w:r>
            </w:ins>
          </w:p>
        </w:tc>
        <w:tc>
          <w:tcPr>
            <w:tcW w:w="930" w:type="dxa"/>
            <w:tcBorders>
              <w:top w:val="nil"/>
              <w:left w:val="nil"/>
              <w:bottom w:val="single" w:sz="4" w:space="0" w:color="auto"/>
              <w:right w:val="single" w:sz="4" w:space="0" w:color="auto"/>
            </w:tcBorders>
            <w:shd w:val="clear" w:color="auto" w:fill="auto"/>
            <w:vAlign w:val="center"/>
            <w:hideMark/>
          </w:tcPr>
          <w:p w14:paraId="0604D282" w14:textId="77777777" w:rsidR="008F2DEE" w:rsidRPr="008F2DEE" w:rsidRDefault="008F2DEE" w:rsidP="008F2DEE">
            <w:pPr>
              <w:widowControl/>
              <w:spacing w:after="0"/>
              <w:jc w:val="center"/>
              <w:rPr>
                <w:ins w:id="1516" w:author="Sam Dent" w:date="2022-09-09T10:40:00Z"/>
                <w:rFonts w:cs="Calibri"/>
                <w:color w:val="000000"/>
                <w:sz w:val="18"/>
                <w:szCs w:val="18"/>
              </w:rPr>
            </w:pPr>
            <w:ins w:id="1517"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020C896A" w14:textId="77777777" w:rsidR="008F2DEE" w:rsidRPr="008F2DEE" w:rsidRDefault="008F2DEE" w:rsidP="008F2DEE">
            <w:pPr>
              <w:widowControl/>
              <w:spacing w:after="0"/>
              <w:jc w:val="left"/>
              <w:rPr>
                <w:ins w:id="1518" w:author="Sam Dent" w:date="2022-09-09T10:40:00Z"/>
                <w:rFonts w:cs="Calibri"/>
                <w:color w:val="000000"/>
                <w:sz w:val="18"/>
                <w:szCs w:val="18"/>
              </w:rPr>
            </w:pPr>
            <w:ins w:id="1519" w:author="Sam Dent" w:date="2022-09-09T10:40:00Z">
              <w:r w:rsidRPr="008F2DEE">
                <w:rPr>
                  <w:rFonts w:cs="Calibri"/>
                  <w:color w:val="000000"/>
                  <w:sz w:val="18"/>
                  <w:szCs w:val="18"/>
                </w:rPr>
                <w:t>Measure life reduced to 10 years</w:t>
              </w:r>
            </w:ins>
          </w:p>
        </w:tc>
        <w:tc>
          <w:tcPr>
            <w:tcW w:w="1034" w:type="dxa"/>
            <w:tcBorders>
              <w:top w:val="nil"/>
              <w:left w:val="nil"/>
              <w:bottom w:val="single" w:sz="4" w:space="0" w:color="auto"/>
              <w:right w:val="single" w:sz="4" w:space="0" w:color="auto"/>
            </w:tcBorders>
            <w:shd w:val="clear" w:color="auto" w:fill="auto"/>
            <w:vAlign w:val="center"/>
            <w:hideMark/>
          </w:tcPr>
          <w:p w14:paraId="36006639" w14:textId="77777777" w:rsidR="008F2DEE" w:rsidRPr="008F2DEE" w:rsidRDefault="008F2DEE" w:rsidP="008F2DEE">
            <w:pPr>
              <w:widowControl/>
              <w:spacing w:after="0"/>
              <w:jc w:val="center"/>
              <w:rPr>
                <w:ins w:id="1520" w:author="Sam Dent" w:date="2022-09-09T10:40:00Z"/>
                <w:rFonts w:cs="Calibri"/>
                <w:color w:val="000000"/>
                <w:sz w:val="18"/>
                <w:szCs w:val="18"/>
              </w:rPr>
            </w:pPr>
            <w:ins w:id="1521" w:author="Sam Dent" w:date="2022-09-09T10:40:00Z">
              <w:r w:rsidRPr="008F2DEE">
                <w:rPr>
                  <w:rFonts w:cs="Calibri"/>
                  <w:color w:val="000000"/>
                  <w:sz w:val="18"/>
                  <w:szCs w:val="18"/>
                </w:rPr>
                <w:t>Decrease in lifetime savings</w:t>
              </w:r>
            </w:ins>
          </w:p>
        </w:tc>
      </w:tr>
      <w:tr w:rsidR="008F2DEE" w:rsidRPr="008F2DEE" w14:paraId="0E06E0A2" w14:textId="77777777" w:rsidTr="008D55F9">
        <w:trPr>
          <w:trHeight w:val="480"/>
          <w:ins w:id="1522"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6A8E2B55" w14:textId="77777777" w:rsidR="008F2DEE" w:rsidRPr="008F2DEE" w:rsidRDefault="008F2DEE" w:rsidP="008F2DEE">
            <w:pPr>
              <w:widowControl/>
              <w:spacing w:after="0"/>
              <w:jc w:val="left"/>
              <w:rPr>
                <w:ins w:id="1523"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B21593B" w14:textId="77777777" w:rsidR="008F2DEE" w:rsidRPr="008F2DEE" w:rsidRDefault="008F2DEE" w:rsidP="008F2DEE">
            <w:pPr>
              <w:widowControl/>
              <w:spacing w:after="0"/>
              <w:jc w:val="left"/>
              <w:rPr>
                <w:ins w:id="1524"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9692836" w14:textId="77777777" w:rsidR="008F2DEE" w:rsidRPr="008F2DEE" w:rsidRDefault="008F2DEE" w:rsidP="008F2DEE">
            <w:pPr>
              <w:widowControl/>
              <w:spacing w:after="0"/>
              <w:jc w:val="left"/>
              <w:rPr>
                <w:ins w:id="1525" w:author="Sam Dent" w:date="2022-09-09T10:40:00Z"/>
                <w:rFonts w:cs="Calibri"/>
                <w:color w:val="000000"/>
                <w:sz w:val="18"/>
                <w:szCs w:val="18"/>
              </w:rPr>
            </w:pPr>
            <w:ins w:id="1526" w:author="Sam Dent" w:date="2022-09-09T10:40:00Z">
              <w:r w:rsidRPr="008F2DEE">
                <w:rPr>
                  <w:rFonts w:cs="Calibri"/>
                  <w:color w:val="000000"/>
                  <w:sz w:val="18"/>
                  <w:szCs w:val="18"/>
                </w:rPr>
                <w:t>4.8.11 Efficient Thermal Oxidizers</w:t>
              </w:r>
            </w:ins>
          </w:p>
        </w:tc>
        <w:tc>
          <w:tcPr>
            <w:tcW w:w="2482" w:type="dxa"/>
            <w:tcBorders>
              <w:top w:val="nil"/>
              <w:left w:val="nil"/>
              <w:bottom w:val="single" w:sz="4" w:space="0" w:color="auto"/>
              <w:right w:val="single" w:sz="4" w:space="0" w:color="auto"/>
            </w:tcBorders>
            <w:shd w:val="clear" w:color="auto" w:fill="auto"/>
            <w:noWrap/>
            <w:vAlign w:val="center"/>
            <w:hideMark/>
          </w:tcPr>
          <w:p w14:paraId="5238A284" w14:textId="77777777" w:rsidR="008F2DEE" w:rsidRPr="008F2DEE" w:rsidRDefault="008F2DEE" w:rsidP="008F2DEE">
            <w:pPr>
              <w:widowControl/>
              <w:spacing w:after="0"/>
              <w:jc w:val="left"/>
              <w:rPr>
                <w:ins w:id="1527" w:author="Sam Dent" w:date="2022-09-09T10:40:00Z"/>
                <w:rFonts w:cs="Calibri"/>
                <w:color w:val="000000"/>
                <w:sz w:val="18"/>
                <w:szCs w:val="18"/>
              </w:rPr>
            </w:pPr>
            <w:ins w:id="1528" w:author="Sam Dent" w:date="2022-09-09T10:40:00Z">
              <w:r w:rsidRPr="008F2DEE">
                <w:rPr>
                  <w:rFonts w:cs="Calibri"/>
                  <w:color w:val="000000"/>
                  <w:sz w:val="18"/>
                  <w:szCs w:val="18"/>
                </w:rPr>
                <w:t>CI-MSC-ETOX-V02-230101</w:t>
              </w:r>
            </w:ins>
          </w:p>
        </w:tc>
        <w:tc>
          <w:tcPr>
            <w:tcW w:w="930" w:type="dxa"/>
            <w:tcBorders>
              <w:top w:val="nil"/>
              <w:left w:val="nil"/>
              <w:bottom w:val="single" w:sz="4" w:space="0" w:color="auto"/>
              <w:right w:val="single" w:sz="4" w:space="0" w:color="auto"/>
            </w:tcBorders>
            <w:shd w:val="clear" w:color="auto" w:fill="auto"/>
            <w:vAlign w:val="center"/>
            <w:hideMark/>
          </w:tcPr>
          <w:p w14:paraId="61BF8861" w14:textId="77777777" w:rsidR="008F2DEE" w:rsidRPr="008F2DEE" w:rsidRDefault="008F2DEE" w:rsidP="008F2DEE">
            <w:pPr>
              <w:widowControl/>
              <w:spacing w:after="0"/>
              <w:jc w:val="center"/>
              <w:rPr>
                <w:ins w:id="1529" w:author="Sam Dent" w:date="2022-09-09T10:40:00Z"/>
                <w:rFonts w:cs="Calibri"/>
                <w:color w:val="000000"/>
                <w:sz w:val="18"/>
                <w:szCs w:val="18"/>
              </w:rPr>
            </w:pPr>
            <w:ins w:id="1530"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0BDFD6B2" w14:textId="77777777" w:rsidR="008F2DEE" w:rsidRPr="008F2DEE" w:rsidRDefault="008F2DEE" w:rsidP="008F2DEE">
            <w:pPr>
              <w:widowControl/>
              <w:spacing w:after="0"/>
              <w:jc w:val="left"/>
              <w:rPr>
                <w:ins w:id="1531" w:author="Sam Dent" w:date="2022-09-09T10:40:00Z"/>
                <w:rFonts w:cs="Calibri"/>
                <w:color w:val="000000"/>
                <w:sz w:val="18"/>
                <w:szCs w:val="18"/>
              </w:rPr>
            </w:pPr>
            <w:ins w:id="1532" w:author="Sam Dent" w:date="2022-09-09T10:40:00Z">
              <w:r w:rsidRPr="008F2DEE">
                <w:rPr>
                  <w:rFonts w:cs="Calibri"/>
                  <w:color w:val="000000"/>
                  <w:sz w:val="18"/>
                  <w:szCs w:val="18"/>
                </w:rPr>
                <w:t>Minor clarifications</w:t>
              </w:r>
            </w:ins>
          </w:p>
        </w:tc>
        <w:tc>
          <w:tcPr>
            <w:tcW w:w="1034" w:type="dxa"/>
            <w:tcBorders>
              <w:top w:val="nil"/>
              <w:left w:val="nil"/>
              <w:bottom w:val="single" w:sz="4" w:space="0" w:color="auto"/>
              <w:right w:val="single" w:sz="4" w:space="0" w:color="auto"/>
            </w:tcBorders>
            <w:shd w:val="clear" w:color="auto" w:fill="auto"/>
            <w:vAlign w:val="center"/>
            <w:hideMark/>
          </w:tcPr>
          <w:p w14:paraId="253C1BE5" w14:textId="77777777" w:rsidR="008F2DEE" w:rsidRPr="008F2DEE" w:rsidRDefault="008F2DEE" w:rsidP="008F2DEE">
            <w:pPr>
              <w:widowControl/>
              <w:spacing w:after="0"/>
              <w:jc w:val="center"/>
              <w:rPr>
                <w:ins w:id="1533" w:author="Sam Dent" w:date="2022-09-09T10:40:00Z"/>
                <w:rFonts w:cs="Calibri"/>
                <w:color w:val="000000"/>
                <w:sz w:val="18"/>
                <w:szCs w:val="18"/>
              </w:rPr>
            </w:pPr>
            <w:ins w:id="1534" w:author="Sam Dent" w:date="2022-09-09T10:40:00Z">
              <w:r w:rsidRPr="008F2DEE">
                <w:rPr>
                  <w:rFonts w:cs="Calibri"/>
                  <w:color w:val="000000"/>
                  <w:sz w:val="18"/>
                  <w:szCs w:val="18"/>
                </w:rPr>
                <w:t>N/A</w:t>
              </w:r>
            </w:ins>
          </w:p>
        </w:tc>
      </w:tr>
      <w:tr w:rsidR="008F2DEE" w:rsidRPr="008F2DEE" w14:paraId="45287611" w14:textId="77777777" w:rsidTr="008D55F9">
        <w:trPr>
          <w:trHeight w:val="480"/>
          <w:ins w:id="1535"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38E4626C" w14:textId="77777777" w:rsidR="008F2DEE" w:rsidRPr="008F2DEE" w:rsidRDefault="008F2DEE" w:rsidP="008F2DEE">
            <w:pPr>
              <w:widowControl/>
              <w:spacing w:after="0"/>
              <w:jc w:val="left"/>
              <w:rPr>
                <w:ins w:id="1536"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CA08C39" w14:textId="77777777" w:rsidR="008F2DEE" w:rsidRPr="008F2DEE" w:rsidRDefault="008F2DEE" w:rsidP="008F2DEE">
            <w:pPr>
              <w:widowControl/>
              <w:spacing w:after="0"/>
              <w:jc w:val="left"/>
              <w:rPr>
                <w:ins w:id="1537"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6302905" w14:textId="77777777" w:rsidR="008F2DEE" w:rsidRPr="008F2DEE" w:rsidRDefault="008F2DEE" w:rsidP="008F2DEE">
            <w:pPr>
              <w:widowControl/>
              <w:spacing w:after="0"/>
              <w:jc w:val="left"/>
              <w:rPr>
                <w:ins w:id="1538" w:author="Sam Dent" w:date="2022-09-09T10:40:00Z"/>
                <w:rFonts w:cs="Calibri"/>
                <w:color w:val="000000"/>
                <w:sz w:val="18"/>
                <w:szCs w:val="18"/>
              </w:rPr>
            </w:pPr>
            <w:ins w:id="1539" w:author="Sam Dent" w:date="2022-09-09T10:40:00Z">
              <w:r w:rsidRPr="008F2DEE">
                <w:rPr>
                  <w:rFonts w:cs="Calibri"/>
                  <w:color w:val="000000"/>
                  <w:sz w:val="18"/>
                  <w:szCs w:val="18"/>
                </w:rPr>
                <w:t>4.8.13 Variable Speed Drives for Process Fans</w:t>
              </w:r>
            </w:ins>
          </w:p>
        </w:tc>
        <w:tc>
          <w:tcPr>
            <w:tcW w:w="2482" w:type="dxa"/>
            <w:tcBorders>
              <w:top w:val="nil"/>
              <w:left w:val="nil"/>
              <w:bottom w:val="single" w:sz="4" w:space="0" w:color="auto"/>
              <w:right w:val="single" w:sz="4" w:space="0" w:color="auto"/>
            </w:tcBorders>
            <w:shd w:val="clear" w:color="auto" w:fill="auto"/>
            <w:noWrap/>
            <w:vAlign w:val="center"/>
            <w:hideMark/>
          </w:tcPr>
          <w:p w14:paraId="20A27524" w14:textId="77777777" w:rsidR="008F2DEE" w:rsidRPr="008F2DEE" w:rsidRDefault="008F2DEE" w:rsidP="008F2DEE">
            <w:pPr>
              <w:widowControl/>
              <w:spacing w:after="0"/>
              <w:jc w:val="left"/>
              <w:rPr>
                <w:ins w:id="1540" w:author="Sam Dent" w:date="2022-09-09T10:40:00Z"/>
                <w:rFonts w:cs="Calibri"/>
                <w:color w:val="000000"/>
                <w:sz w:val="18"/>
                <w:szCs w:val="18"/>
              </w:rPr>
            </w:pPr>
            <w:ins w:id="1541" w:author="Sam Dent" w:date="2022-09-09T10:40:00Z">
              <w:r w:rsidRPr="008F2DEE">
                <w:rPr>
                  <w:rFonts w:cs="Calibri"/>
                  <w:color w:val="000000"/>
                  <w:sz w:val="18"/>
                  <w:szCs w:val="18"/>
                </w:rPr>
                <w:t>CI-MSC-VSDP-V02-230101</w:t>
              </w:r>
            </w:ins>
          </w:p>
        </w:tc>
        <w:tc>
          <w:tcPr>
            <w:tcW w:w="930" w:type="dxa"/>
            <w:tcBorders>
              <w:top w:val="nil"/>
              <w:left w:val="nil"/>
              <w:bottom w:val="single" w:sz="4" w:space="0" w:color="auto"/>
              <w:right w:val="single" w:sz="4" w:space="0" w:color="auto"/>
            </w:tcBorders>
            <w:shd w:val="clear" w:color="auto" w:fill="auto"/>
            <w:vAlign w:val="center"/>
            <w:hideMark/>
          </w:tcPr>
          <w:p w14:paraId="1374B521" w14:textId="77777777" w:rsidR="008F2DEE" w:rsidRPr="008F2DEE" w:rsidRDefault="008F2DEE" w:rsidP="008F2DEE">
            <w:pPr>
              <w:widowControl/>
              <w:spacing w:after="0"/>
              <w:jc w:val="center"/>
              <w:rPr>
                <w:ins w:id="1542" w:author="Sam Dent" w:date="2022-09-09T10:40:00Z"/>
                <w:rFonts w:cs="Calibri"/>
                <w:color w:val="000000"/>
                <w:sz w:val="18"/>
                <w:szCs w:val="18"/>
              </w:rPr>
            </w:pPr>
            <w:ins w:id="1543"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7F557EAA" w14:textId="77777777" w:rsidR="008F2DEE" w:rsidRPr="008F2DEE" w:rsidRDefault="008F2DEE" w:rsidP="008F2DEE">
            <w:pPr>
              <w:widowControl/>
              <w:spacing w:after="0"/>
              <w:jc w:val="left"/>
              <w:rPr>
                <w:ins w:id="1544" w:author="Sam Dent" w:date="2022-09-09T10:40:00Z"/>
                <w:rFonts w:cs="Calibri"/>
                <w:color w:val="000000"/>
                <w:sz w:val="18"/>
                <w:szCs w:val="18"/>
              </w:rPr>
            </w:pPr>
            <w:ins w:id="1545" w:author="Sam Dent" w:date="2022-09-09T10:40:00Z">
              <w:r w:rsidRPr="008F2DEE">
                <w:rPr>
                  <w:rFonts w:cs="Calibri"/>
                  <w:color w:val="000000"/>
                  <w:sz w:val="18"/>
                  <w:szCs w:val="18"/>
                </w:rPr>
                <w:t>Addition of IECC 2021 baseline.</w:t>
              </w:r>
              <w:r w:rsidRPr="008F2DEE">
                <w:rPr>
                  <w:rFonts w:cs="Calibri"/>
                  <w:color w:val="000000"/>
                  <w:sz w:val="18"/>
                  <w:szCs w:val="18"/>
                </w:rPr>
                <w:br/>
                <w:t>Added default costs.</w:t>
              </w:r>
            </w:ins>
          </w:p>
        </w:tc>
        <w:tc>
          <w:tcPr>
            <w:tcW w:w="1034" w:type="dxa"/>
            <w:tcBorders>
              <w:top w:val="nil"/>
              <w:left w:val="nil"/>
              <w:bottom w:val="single" w:sz="4" w:space="0" w:color="auto"/>
              <w:right w:val="single" w:sz="4" w:space="0" w:color="auto"/>
            </w:tcBorders>
            <w:shd w:val="clear" w:color="auto" w:fill="auto"/>
            <w:vAlign w:val="center"/>
            <w:hideMark/>
          </w:tcPr>
          <w:p w14:paraId="0DE92B22" w14:textId="77777777" w:rsidR="008F2DEE" w:rsidRPr="008F2DEE" w:rsidRDefault="008F2DEE" w:rsidP="008F2DEE">
            <w:pPr>
              <w:widowControl/>
              <w:spacing w:after="0"/>
              <w:jc w:val="center"/>
              <w:rPr>
                <w:ins w:id="1546" w:author="Sam Dent" w:date="2022-09-09T10:40:00Z"/>
                <w:rFonts w:cs="Calibri"/>
                <w:color w:val="000000"/>
                <w:sz w:val="18"/>
                <w:szCs w:val="18"/>
              </w:rPr>
            </w:pPr>
            <w:ins w:id="1547" w:author="Sam Dent" w:date="2022-09-09T10:40:00Z">
              <w:r w:rsidRPr="008F2DEE">
                <w:rPr>
                  <w:rFonts w:cs="Calibri"/>
                  <w:color w:val="000000"/>
                  <w:sz w:val="18"/>
                  <w:szCs w:val="18"/>
                </w:rPr>
                <w:t>N/A</w:t>
              </w:r>
            </w:ins>
          </w:p>
        </w:tc>
      </w:tr>
      <w:tr w:rsidR="008F2DEE" w:rsidRPr="008F2DEE" w14:paraId="2A000809" w14:textId="77777777" w:rsidTr="008D55F9">
        <w:trPr>
          <w:trHeight w:val="480"/>
          <w:ins w:id="1548"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3C46454A" w14:textId="77777777" w:rsidR="008F2DEE" w:rsidRPr="008F2DEE" w:rsidRDefault="008F2DEE" w:rsidP="008F2DEE">
            <w:pPr>
              <w:widowControl/>
              <w:spacing w:after="0"/>
              <w:jc w:val="left"/>
              <w:rPr>
                <w:ins w:id="1549"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EDCFCED" w14:textId="77777777" w:rsidR="008F2DEE" w:rsidRPr="008F2DEE" w:rsidRDefault="008F2DEE" w:rsidP="008F2DEE">
            <w:pPr>
              <w:widowControl/>
              <w:spacing w:after="0"/>
              <w:jc w:val="left"/>
              <w:rPr>
                <w:ins w:id="1550"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EDFF028" w14:textId="77777777" w:rsidR="008F2DEE" w:rsidRPr="008F2DEE" w:rsidRDefault="008F2DEE" w:rsidP="008F2DEE">
            <w:pPr>
              <w:widowControl/>
              <w:spacing w:after="0"/>
              <w:jc w:val="left"/>
              <w:rPr>
                <w:ins w:id="1551" w:author="Sam Dent" w:date="2022-09-09T10:40:00Z"/>
                <w:rFonts w:cs="Calibri"/>
                <w:color w:val="000000"/>
                <w:sz w:val="18"/>
                <w:szCs w:val="18"/>
              </w:rPr>
            </w:pPr>
            <w:ins w:id="1552" w:author="Sam Dent" w:date="2022-09-09T10:40:00Z">
              <w:r w:rsidRPr="008F2DEE">
                <w:rPr>
                  <w:rFonts w:cs="Calibri"/>
                  <w:color w:val="000000"/>
                  <w:sz w:val="18"/>
                  <w:szCs w:val="18"/>
                </w:rPr>
                <w:t>4.8.16 Commercial Weather Stripping</w:t>
              </w:r>
            </w:ins>
          </w:p>
        </w:tc>
        <w:tc>
          <w:tcPr>
            <w:tcW w:w="2482" w:type="dxa"/>
            <w:tcBorders>
              <w:top w:val="nil"/>
              <w:left w:val="nil"/>
              <w:bottom w:val="single" w:sz="4" w:space="0" w:color="auto"/>
              <w:right w:val="single" w:sz="4" w:space="0" w:color="auto"/>
            </w:tcBorders>
            <w:shd w:val="clear" w:color="auto" w:fill="auto"/>
            <w:noWrap/>
            <w:vAlign w:val="center"/>
            <w:hideMark/>
          </w:tcPr>
          <w:p w14:paraId="600D0346" w14:textId="77777777" w:rsidR="008F2DEE" w:rsidRPr="008F2DEE" w:rsidRDefault="008F2DEE" w:rsidP="008F2DEE">
            <w:pPr>
              <w:widowControl/>
              <w:spacing w:after="0"/>
              <w:jc w:val="left"/>
              <w:rPr>
                <w:ins w:id="1553" w:author="Sam Dent" w:date="2022-09-09T10:40:00Z"/>
                <w:rFonts w:cs="Calibri"/>
                <w:color w:val="000000"/>
                <w:sz w:val="18"/>
                <w:szCs w:val="18"/>
              </w:rPr>
            </w:pPr>
            <w:ins w:id="1554" w:author="Sam Dent" w:date="2022-09-09T10:40:00Z">
              <w:r w:rsidRPr="008F2DEE">
                <w:rPr>
                  <w:rFonts w:cs="Calibri"/>
                  <w:color w:val="000000"/>
                  <w:sz w:val="18"/>
                  <w:szCs w:val="18"/>
                </w:rPr>
                <w:t>CI-MSC-WTST-V02-230101</w:t>
              </w:r>
            </w:ins>
          </w:p>
        </w:tc>
        <w:tc>
          <w:tcPr>
            <w:tcW w:w="930" w:type="dxa"/>
            <w:tcBorders>
              <w:top w:val="nil"/>
              <w:left w:val="nil"/>
              <w:bottom w:val="single" w:sz="4" w:space="0" w:color="auto"/>
              <w:right w:val="single" w:sz="4" w:space="0" w:color="auto"/>
            </w:tcBorders>
            <w:shd w:val="clear" w:color="auto" w:fill="auto"/>
            <w:vAlign w:val="center"/>
            <w:hideMark/>
          </w:tcPr>
          <w:p w14:paraId="6E437EFA" w14:textId="77777777" w:rsidR="008F2DEE" w:rsidRPr="008F2DEE" w:rsidRDefault="008F2DEE" w:rsidP="008F2DEE">
            <w:pPr>
              <w:widowControl/>
              <w:spacing w:after="0"/>
              <w:jc w:val="center"/>
              <w:rPr>
                <w:ins w:id="1555" w:author="Sam Dent" w:date="2022-09-09T10:40:00Z"/>
                <w:rFonts w:cs="Calibri"/>
                <w:color w:val="000000"/>
                <w:sz w:val="18"/>
                <w:szCs w:val="18"/>
              </w:rPr>
            </w:pPr>
            <w:ins w:id="1556"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2E6B21E6" w14:textId="77777777" w:rsidR="008F2DEE" w:rsidRPr="008F2DEE" w:rsidRDefault="008F2DEE" w:rsidP="008F2DEE">
            <w:pPr>
              <w:widowControl/>
              <w:spacing w:after="0"/>
              <w:jc w:val="left"/>
              <w:rPr>
                <w:ins w:id="1557" w:author="Sam Dent" w:date="2022-09-09T10:40:00Z"/>
                <w:rFonts w:cs="Calibri"/>
                <w:color w:val="000000"/>
                <w:sz w:val="18"/>
                <w:szCs w:val="18"/>
              </w:rPr>
            </w:pPr>
            <w:ins w:id="1558" w:author="Sam Dent" w:date="2022-09-09T10:40:00Z">
              <w:r w:rsidRPr="008F2DEE">
                <w:rPr>
                  <w:rFonts w:cs="Calibri"/>
                  <w:color w:val="000000"/>
                  <w:sz w:val="18"/>
                  <w:szCs w:val="18"/>
                </w:rPr>
                <w:t>Added default cooling savings based on same workpaper approach as heating side.</w:t>
              </w:r>
            </w:ins>
          </w:p>
        </w:tc>
        <w:tc>
          <w:tcPr>
            <w:tcW w:w="1034" w:type="dxa"/>
            <w:tcBorders>
              <w:top w:val="nil"/>
              <w:left w:val="nil"/>
              <w:bottom w:val="single" w:sz="4" w:space="0" w:color="auto"/>
              <w:right w:val="single" w:sz="4" w:space="0" w:color="auto"/>
            </w:tcBorders>
            <w:shd w:val="clear" w:color="auto" w:fill="auto"/>
            <w:vAlign w:val="center"/>
            <w:hideMark/>
          </w:tcPr>
          <w:p w14:paraId="5F004FBE" w14:textId="77777777" w:rsidR="008F2DEE" w:rsidRPr="008F2DEE" w:rsidRDefault="008F2DEE" w:rsidP="008F2DEE">
            <w:pPr>
              <w:widowControl/>
              <w:spacing w:after="0"/>
              <w:jc w:val="center"/>
              <w:rPr>
                <w:ins w:id="1559" w:author="Sam Dent" w:date="2022-09-09T10:40:00Z"/>
                <w:rFonts w:cs="Calibri"/>
                <w:color w:val="000000"/>
                <w:sz w:val="18"/>
                <w:szCs w:val="18"/>
              </w:rPr>
            </w:pPr>
            <w:ins w:id="1560" w:author="Sam Dent" w:date="2022-09-09T10:40:00Z">
              <w:r w:rsidRPr="008F2DEE">
                <w:rPr>
                  <w:rFonts w:cs="Calibri"/>
                  <w:color w:val="000000"/>
                  <w:sz w:val="18"/>
                  <w:szCs w:val="18"/>
                </w:rPr>
                <w:t>N/A</w:t>
              </w:r>
            </w:ins>
          </w:p>
        </w:tc>
      </w:tr>
      <w:tr w:rsidR="008F2DEE" w:rsidRPr="008F2DEE" w14:paraId="60E022CC" w14:textId="77777777" w:rsidTr="008D55F9">
        <w:trPr>
          <w:trHeight w:val="720"/>
          <w:ins w:id="1561"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5E411D34" w14:textId="77777777" w:rsidR="008F2DEE" w:rsidRPr="008F2DEE" w:rsidRDefault="008F2DEE" w:rsidP="008F2DEE">
            <w:pPr>
              <w:widowControl/>
              <w:spacing w:after="0"/>
              <w:jc w:val="left"/>
              <w:rPr>
                <w:ins w:id="1562"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30A4F3A" w14:textId="77777777" w:rsidR="008F2DEE" w:rsidRPr="008F2DEE" w:rsidRDefault="008F2DEE" w:rsidP="008F2DEE">
            <w:pPr>
              <w:widowControl/>
              <w:spacing w:after="0"/>
              <w:jc w:val="left"/>
              <w:rPr>
                <w:ins w:id="1563"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3D8E16CC" w14:textId="77777777" w:rsidR="008F2DEE" w:rsidRPr="008F2DEE" w:rsidRDefault="008F2DEE" w:rsidP="008F2DEE">
            <w:pPr>
              <w:widowControl/>
              <w:spacing w:after="0"/>
              <w:jc w:val="left"/>
              <w:rPr>
                <w:ins w:id="1564" w:author="Sam Dent" w:date="2022-09-09T10:40:00Z"/>
                <w:rFonts w:cs="Calibri"/>
                <w:color w:val="000000"/>
                <w:sz w:val="18"/>
                <w:szCs w:val="18"/>
              </w:rPr>
            </w:pPr>
            <w:ins w:id="1565" w:author="Sam Dent" w:date="2022-09-09T10:40:00Z">
              <w:r w:rsidRPr="008F2DEE">
                <w:rPr>
                  <w:rFonts w:cs="Calibri"/>
                  <w:color w:val="000000"/>
                  <w:sz w:val="18"/>
                  <w:szCs w:val="18"/>
                </w:rPr>
                <w:t>4.8.17 Switch Peripheral Equipment Consolidation</w:t>
              </w:r>
            </w:ins>
          </w:p>
        </w:tc>
        <w:tc>
          <w:tcPr>
            <w:tcW w:w="2482" w:type="dxa"/>
            <w:tcBorders>
              <w:top w:val="nil"/>
              <w:left w:val="nil"/>
              <w:bottom w:val="single" w:sz="4" w:space="0" w:color="auto"/>
              <w:right w:val="single" w:sz="4" w:space="0" w:color="auto"/>
            </w:tcBorders>
            <w:shd w:val="clear" w:color="auto" w:fill="auto"/>
            <w:noWrap/>
            <w:vAlign w:val="center"/>
            <w:hideMark/>
          </w:tcPr>
          <w:p w14:paraId="0F0D68D5" w14:textId="77777777" w:rsidR="008F2DEE" w:rsidRPr="008F2DEE" w:rsidRDefault="008F2DEE" w:rsidP="008F2DEE">
            <w:pPr>
              <w:widowControl/>
              <w:spacing w:after="0"/>
              <w:jc w:val="left"/>
              <w:rPr>
                <w:ins w:id="1566" w:author="Sam Dent" w:date="2022-09-09T10:40:00Z"/>
                <w:rFonts w:cs="Calibri"/>
                <w:color w:val="000000"/>
                <w:sz w:val="18"/>
                <w:szCs w:val="18"/>
              </w:rPr>
            </w:pPr>
            <w:ins w:id="1567" w:author="Sam Dent" w:date="2022-09-09T10:40:00Z">
              <w:r w:rsidRPr="008F2DEE">
                <w:rPr>
                  <w:rFonts w:cs="Calibri"/>
                  <w:color w:val="000000"/>
                  <w:sz w:val="18"/>
                  <w:szCs w:val="18"/>
                </w:rPr>
                <w:t>CI-MSC-SPEC-V02-230101</w:t>
              </w:r>
            </w:ins>
          </w:p>
        </w:tc>
        <w:tc>
          <w:tcPr>
            <w:tcW w:w="930" w:type="dxa"/>
            <w:tcBorders>
              <w:top w:val="nil"/>
              <w:left w:val="nil"/>
              <w:bottom w:val="single" w:sz="4" w:space="0" w:color="auto"/>
              <w:right w:val="single" w:sz="4" w:space="0" w:color="auto"/>
            </w:tcBorders>
            <w:shd w:val="clear" w:color="auto" w:fill="auto"/>
            <w:vAlign w:val="center"/>
            <w:hideMark/>
          </w:tcPr>
          <w:p w14:paraId="107B59E5" w14:textId="77777777" w:rsidR="008F2DEE" w:rsidRPr="008F2DEE" w:rsidRDefault="008F2DEE" w:rsidP="008F2DEE">
            <w:pPr>
              <w:widowControl/>
              <w:spacing w:after="0"/>
              <w:jc w:val="center"/>
              <w:rPr>
                <w:ins w:id="1568" w:author="Sam Dent" w:date="2022-09-09T10:40:00Z"/>
                <w:rFonts w:cs="Calibri"/>
                <w:color w:val="000000"/>
                <w:sz w:val="18"/>
                <w:szCs w:val="18"/>
              </w:rPr>
            </w:pPr>
            <w:ins w:id="1569"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6734679A" w14:textId="77777777" w:rsidR="008F2DEE" w:rsidRPr="008F2DEE" w:rsidRDefault="008F2DEE" w:rsidP="008F2DEE">
            <w:pPr>
              <w:widowControl/>
              <w:spacing w:after="0"/>
              <w:jc w:val="left"/>
              <w:rPr>
                <w:ins w:id="1570" w:author="Sam Dent" w:date="2022-09-09T10:40:00Z"/>
                <w:rFonts w:cs="Calibri"/>
                <w:color w:val="000000"/>
                <w:sz w:val="18"/>
                <w:szCs w:val="18"/>
              </w:rPr>
            </w:pPr>
            <w:ins w:id="1571" w:author="Sam Dent" w:date="2022-09-09T10:40:00Z">
              <w:r w:rsidRPr="008F2DEE">
                <w:rPr>
                  <w:rFonts w:cs="Calibri"/>
                  <w:color w:val="000000"/>
                  <w:sz w:val="18"/>
                  <w:szCs w:val="18"/>
                </w:rPr>
                <w:t>Update cooling CF to be consistent with other measures.</w:t>
              </w:r>
            </w:ins>
          </w:p>
        </w:tc>
        <w:tc>
          <w:tcPr>
            <w:tcW w:w="1034" w:type="dxa"/>
            <w:tcBorders>
              <w:top w:val="nil"/>
              <w:left w:val="nil"/>
              <w:bottom w:val="single" w:sz="4" w:space="0" w:color="auto"/>
              <w:right w:val="single" w:sz="4" w:space="0" w:color="auto"/>
            </w:tcBorders>
            <w:shd w:val="clear" w:color="auto" w:fill="auto"/>
            <w:vAlign w:val="center"/>
            <w:hideMark/>
          </w:tcPr>
          <w:p w14:paraId="60776EBD" w14:textId="77777777" w:rsidR="008F2DEE" w:rsidRPr="008F2DEE" w:rsidRDefault="008F2DEE" w:rsidP="008F2DEE">
            <w:pPr>
              <w:widowControl/>
              <w:spacing w:after="0"/>
              <w:jc w:val="center"/>
              <w:rPr>
                <w:ins w:id="1572" w:author="Sam Dent" w:date="2022-09-09T10:40:00Z"/>
                <w:rFonts w:cs="Calibri"/>
                <w:color w:val="000000"/>
                <w:sz w:val="18"/>
                <w:szCs w:val="18"/>
              </w:rPr>
            </w:pPr>
            <w:ins w:id="1573" w:author="Sam Dent" w:date="2022-09-09T10:40:00Z">
              <w:r w:rsidRPr="008F2DEE">
                <w:rPr>
                  <w:rFonts w:cs="Calibri"/>
                  <w:color w:val="000000"/>
                  <w:sz w:val="18"/>
                  <w:szCs w:val="18"/>
                </w:rPr>
                <w:t>Increase in kW savings</w:t>
              </w:r>
            </w:ins>
          </w:p>
        </w:tc>
      </w:tr>
      <w:tr w:rsidR="008F2DEE" w:rsidRPr="008F2DEE" w14:paraId="58100E1D" w14:textId="77777777" w:rsidTr="008D55F9">
        <w:trPr>
          <w:trHeight w:val="720"/>
          <w:ins w:id="1574"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11A3D9A8" w14:textId="77777777" w:rsidR="008F2DEE" w:rsidRPr="008F2DEE" w:rsidRDefault="008F2DEE" w:rsidP="008F2DEE">
            <w:pPr>
              <w:widowControl/>
              <w:spacing w:after="0"/>
              <w:jc w:val="left"/>
              <w:rPr>
                <w:ins w:id="1575"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5E1CAEF" w14:textId="77777777" w:rsidR="008F2DEE" w:rsidRPr="008F2DEE" w:rsidRDefault="008F2DEE" w:rsidP="008F2DEE">
            <w:pPr>
              <w:widowControl/>
              <w:spacing w:after="0"/>
              <w:jc w:val="left"/>
              <w:rPr>
                <w:ins w:id="1576"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23328E9" w14:textId="77777777" w:rsidR="008F2DEE" w:rsidRPr="008F2DEE" w:rsidRDefault="008F2DEE" w:rsidP="008F2DEE">
            <w:pPr>
              <w:widowControl/>
              <w:spacing w:after="0"/>
              <w:jc w:val="left"/>
              <w:rPr>
                <w:ins w:id="1577" w:author="Sam Dent" w:date="2022-09-09T10:40:00Z"/>
                <w:rFonts w:cs="Calibri"/>
                <w:color w:val="000000"/>
                <w:sz w:val="18"/>
                <w:szCs w:val="18"/>
              </w:rPr>
            </w:pPr>
            <w:ins w:id="1578" w:author="Sam Dent" w:date="2022-09-09T10:40:00Z">
              <w:r w:rsidRPr="008F2DEE">
                <w:rPr>
                  <w:rFonts w:cs="Calibri"/>
                  <w:color w:val="000000"/>
                  <w:sz w:val="18"/>
                  <w:szCs w:val="18"/>
                </w:rPr>
                <w:t>4.8.18 ENERGY STAR Uninterruptible Power Supply</w:t>
              </w:r>
            </w:ins>
          </w:p>
        </w:tc>
        <w:tc>
          <w:tcPr>
            <w:tcW w:w="2482" w:type="dxa"/>
            <w:tcBorders>
              <w:top w:val="nil"/>
              <w:left w:val="nil"/>
              <w:bottom w:val="single" w:sz="4" w:space="0" w:color="auto"/>
              <w:right w:val="single" w:sz="4" w:space="0" w:color="auto"/>
            </w:tcBorders>
            <w:shd w:val="clear" w:color="auto" w:fill="auto"/>
            <w:noWrap/>
            <w:vAlign w:val="center"/>
            <w:hideMark/>
          </w:tcPr>
          <w:p w14:paraId="0FB556AD" w14:textId="77777777" w:rsidR="008F2DEE" w:rsidRPr="008F2DEE" w:rsidRDefault="008F2DEE" w:rsidP="008F2DEE">
            <w:pPr>
              <w:widowControl/>
              <w:spacing w:after="0"/>
              <w:jc w:val="left"/>
              <w:rPr>
                <w:ins w:id="1579" w:author="Sam Dent" w:date="2022-09-09T10:40:00Z"/>
                <w:rFonts w:cs="Calibri"/>
                <w:color w:val="000000"/>
                <w:sz w:val="18"/>
                <w:szCs w:val="18"/>
              </w:rPr>
            </w:pPr>
            <w:ins w:id="1580" w:author="Sam Dent" w:date="2022-09-09T10:40:00Z">
              <w:r w:rsidRPr="008F2DEE">
                <w:rPr>
                  <w:rFonts w:cs="Calibri"/>
                  <w:color w:val="000000"/>
                  <w:sz w:val="18"/>
                  <w:szCs w:val="18"/>
                </w:rPr>
                <w:t>CI-MSC-UPSE-V03-230101</w:t>
              </w:r>
            </w:ins>
          </w:p>
        </w:tc>
        <w:tc>
          <w:tcPr>
            <w:tcW w:w="930" w:type="dxa"/>
            <w:tcBorders>
              <w:top w:val="nil"/>
              <w:left w:val="nil"/>
              <w:bottom w:val="single" w:sz="4" w:space="0" w:color="auto"/>
              <w:right w:val="single" w:sz="4" w:space="0" w:color="auto"/>
            </w:tcBorders>
            <w:shd w:val="clear" w:color="auto" w:fill="auto"/>
            <w:vAlign w:val="center"/>
            <w:hideMark/>
          </w:tcPr>
          <w:p w14:paraId="3ACAF122" w14:textId="77777777" w:rsidR="008F2DEE" w:rsidRPr="008F2DEE" w:rsidRDefault="008F2DEE" w:rsidP="008F2DEE">
            <w:pPr>
              <w:widowControl/>
              <w:spacing w:after="0"/>
              <w:jc w:val="center"/>
              <w:rPr>
                <w:ins w:id="1581" w:author="Sam Dent" w:date="2022-09-09T10:40:00Z"/>
                <w:rFonts w:cs="Calibri"/>
                <w:color w:val="000000"/>
                <w:sz w:val="18"/>
                <w:szCs w:val="18"/>
              </w:rPr>
            </w:pPr>
            <w:ins w:id="1582"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1691675E" w14:textId="77777777" w:rsidR="008F2DEE" w:rsidRPr="008F2DEE" w:rsidRDefault="008F2DEE" w:rsidP="008F2DEE">
            <w:pPr>
              <w:widowControl/>
              <w:spacing w:after="0"/>
              <w:jc w:val="left"/>
              <w:rPr>
                <w:ins w:id="1583" w:author="Sam Dent" w:date="2022-09-09T10:40:00Z"/>
                <w:rFonts w:cs="Calibri"/>
                <w:color w:val="000000"/>
                <w:sz w:val="18"/>
                <w:szCs w:val="18"/>
              </w:rPr>
            </w:pPr>
            <w:ins w:id="1584" w:author="Sam Dent" w:date="2022-09-09T10:40:00Z">
              <w:r w:rsidRPr="008F2DEE">
                <w:rPr>
                  <w:rFonts w:cs="Calibri"/>
                  <w:color w:val="000000"/>
                  <w:sz w:val="18"/>
                  <w:szCs w:val="18"/>
                </w:rPr>
                <w:t>Updated measure with new federal appliance standards. Impact baseline efficiency and default savings.</w:t>
              </w:r>
            </w:ins>
          </w:p>
        </w:tc>
        <w:tc>
          <w:tcPr>
            <w:tcW w:w="1034" w:type="dxa"/>
            <w:tcBorders>
              <w:top w:val="nil"/>
              <w:left w:val="nil"/>
              <w:bottom w:val="single" w:sz="4" w:space="0" w:color="auto"/>
              <w:right w:val="single" w:sz="4" w:space="0" w:color="auto"/>
            </w:tcBorders>
            <w:shd w:val="clear" w:color="auto" w:fill="auto"/>
            <w:vAlign w:val="center"/>
            <w:hideMark/>
          </w:tcPr>
          <w:p w14:paraId="63373599" w14:textId="77777777" w:rsidR="008F2DEE" w:rsidRPr="008F2DEE" w:rsidRDefault="008F2DEE" w:rsidP="008F2DEE">
            <w:pPr>
              <w:widowControl/>
              <w:spacing w:after="0"/>
              <w:jc w:val="center"/>
              <w:rPr>
                <w:ins w:id="1585" w:author="Sam Dent" w:date="2022-09-09T10:40:00Z"/>
                <w:rFonts w:cs="Calibri"/>
                <w:color w:val="000000"/>
                <w:sz w:val="18"/>
                <w:szCs w:val="18"/>
              </w:rPr>
            </w:pPr>
            <w:ins w:id="1586" w:author="Sam Dent" w:date="2022-09-09T10:40:00Z">
              <w:r w:rsidRPr="008F2DEE">
                <w:rPr>
                  <w:rFonts w:cs="Calibri"/>
                  <w:color w:val="000000"/>
                  <w:sz w:val="18"/>
                  <w:szCs w:val="18"/>
                </w:rPr>
                <w:t>Dependent on inputs</w:t>
              </w:r>
            </w:ins>
          </w:p>
        </w:tc>
      </w:tr>
      <w:tr w:rsidR="008F2DEE" w:rsidRPr="008F2DEE" w14:paraId="63628341" w14:textId="77777777" w:rsidTr="008D55F9">
        <w:trPr>
          <w:trHeight w:val="480"/>
          <w:ins w:id="1587"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7AFA5F13" w14:textId="77777777" w:rsidR="008F2DEE" w:rsidRPr="008F2DEE" w:rsidRDefault="008F2DEE" w:rsidP="008F2DEE">
            <w:pPr>
              <w:widowControl/>
              <w:spacing w:after="0"/>
              <w:jc w:val="left"/>
              <w:rPr>
                <w:ins w:id="1588"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21E555C" w14:textId="77777777" w:rsidR="008F2DEE" w:rsidRPr="008F2DEE" w:rsidRDefault="008F2DEE" w:rsidP="008F2DEE">
            <w:pPr>
              <w:widowControl/>
              <w:spacing w:after="0"/>
              <w:jc w:val="left"/>
              <w:rPr>
                <w:ins w:id="1589"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0BD9533" w14:textId="77777777" w:rsidR="008F2DEE" w:rsidRPr="008F2DEE" w:rsidRDefault="008F2DEE" w:rsidP="008F2DEE">
            <w:pPr>
              <w:widowControl/>
              <w:spacing w:after="0"/>
              <w:jc w:val="left"/>
              <w:rPr>
                <w:ins w:id="1590" w:author="Sam Dent" w:date="2022-09-09T10:40:00Z"/>
                <w:rFonts w:cs="Calibri"/>
                <w:color w:val="000000"/>
                <w:sz w:val="18"/>
                <w:szCs w:val="18"/>
              </w:rPr>
            </w:pPr>
            <w:ins w:id="1591" w:author="Sam Dent" w:date="2022-09-09T10:40:00Z">
              <w:r w:rsidRPr="008F2DEE">
                <w:rPr>
                  <w:rFonts w:cs="Calibri"/>
                  <w:color w:val="000000"/>
                  <w:sz w:val="18"/>
                  <w:szCs w:val="18"/>
                </w:rPr>
                <w:t>4.8.19 Energy Efficient Rectifier</w:t>
              </w:r>
            </w:ins>
          </w:p>
        </w:tc>
        <w:tc>
          <w:tcPr>
            <w:tcW w:w="2482" w:type="dxa"/>
            <w:tcBorders>
              <w:top w:val="nil"/>
              <w:left w:val="nil"/>
              <w:bottom w:val="single" w:sz="4" w:space="0" w:color="auto"/>
              <w:right w:val="single" w:sz="4" w:space="0" w:color="auto"/>
            </w:tcBorders>
            <w:shd w:val="clear" w:color="auto" w:fill="auto"/>
            <w:noWrap/>
            <w:vAlign w:val="center"/>
            <w:hideMark/>
          </w:tcPr>
          <w:p w14:paraId="541172DC" w14:textId="77777777" w:rsidR="008F2DEE" w:rsidRPr="008F2DEE" w:rsidRDefault="008F2DEE" w:rsidP="008F2DEE">
            <w:pPr>
              <w:widowControl/>
              <w:spacing w:after="0"/>
              <w:jc w:val="left"/>
              <w:rPr>
                <w:ins w:id="1592" w:author="Sam Dent" w:date="2022-09-09T10:40:00Z"/>
                <w:rFonts w:cs="Calibri"/>
                <w:color w:val="000000"/>
                <w:sz w:val="18"/>
                <w:szCs w:val="18"/>
              </w:rPr>
            </w:pPr>
            <w:ins w:id="1593" w:author="Sam Dent" w:date="2022-09-09T10:40:00Z">
              <w:r w:rsidRPr="008F2DEE">
                <w:rPr>
                  <w:rFonts w:cs="Calibri"/>
                  <w:color w:val="000000"/>
                  <w:sz w:val="18"/>
                  <w:szCs w:val="18"/>
                </w:rPr>
                <w:t>CI-MSC-RECT-V03-230101</w:t>
              </w:r>
            </w:ins>
          </w:p>
        </w:tc>
        <w:tc>
          <w:tcPr>
            <w:tcW w:w="930" w:type="dxa"/>
            <w:tcBorders>
              <w:top w:val="nil"/>
              <w:left w:val="nil"/>
              <w:bottom w:val="single" w:sz="4" w:space="0" w:color="auto"/>
              <w:right w:val="single" w:sz="4" w:space="0" w:color="auto"/>
            </w:tcBorders>
            <w:shd w:val="clear" w:color="auto" w:fill="auto"/>
            <w:vAlign w:val="center"/>
            <w:hideMark/>
          </w:tcPr>
          <w:p w14:paraId="3C7037A4" w14:textId="77777777" w:rsidR="008F2DEE" w:rsidRPr="008F2DEE" w:rsidRDefault="008F2DEE" w:rsidP="008F2DEE">
            <w:pPr>
              <w:widowControl/>
              <w:spacing w:after="0"/>
              <w:jc w:val="center"/>
              <w:rPr>
                <w:ins w:id="1594" w:author="Sam Dent" w:date="2022-09-09T10:40:00Z"/>
                <w:rFonts w:cs="Calibri"/>
                <w:color w:val="000000"/>
                <w:sz w:val="18"/>
                <w:szCs w:val="18"/>
              </w:rPr>
            </w:pPr>
            <w:ins w:id="1595"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381360A0" w14:textId="77777777" w:rsidR="008F2DEE" w:rsidRPr="008F2DEE" w:rsidRDefault="008F2DEE" w:rsidP="008F2DEE">
            <w:pPr>
              <w:widowControl/>
              <w:spacing w:after="0"/>
              <w:jc w:val="left"/>
              <w:rPr>
                <w:ins w:id="1596" w:author="Sam Dent" w:date="2022-09-09T10:40:00Z"/>
                <w:rFonts w:cs="Calibri"/>
                <w:color w:val="000000"/>
                <w:sz w:val="18"/>
                <w:szCs w:val="18"/>
              </w:rPr>
            </w:pPr>
            <w:ins w:id="1597" w:author="Sam Dent" w:date="2022-09-09T10:40:00Z">
              <w:r w:rsidRPr="008F2DEE">
                <w:rPr>
                  <w:rFonts w:cs="Calibri"/>
                  <w:color w:val="000000"/>
                  <w:sz w:val="18"/>
                  <w:szCs w:val="18"/>
                </w:rPr>
                <w:t>Minor clarifications</w:t>
              </w:r>
            </w:ins>
          </w:p>
        </w:tc>
        <w:tc>
          <w:tcPr>
            <w:tcW w:w="1034" w:type="dxa"/>
            <w:tcBorders>
              <w:top w:val="nil"/>
              <w:left w:val="nil"/>
              <w:bottom w:val="single" w:sz="4" w:space="0" w:color="auto"/>
              <w:right w:val="single" w:sz="4" w:space="0" w:color="auto"/>
            </w:tcBorders>
            <w:shd w:val="clear" w:color="auto" w:fill="auto"/>
            <w:vAlign w:val="center"/>
            <w:hideMark/>
          </w:tcPr>
          <w:p w14:paraId="5A6EAFFE" w14:textId="77777777" w:rsidR="008F2DEE" w:rsidRPr="008F2DEE" w:rsidRDefault="008F2DEE" w:rsidP="008F2DEE">
            <w:pPr>
              <w:widowControl/>
              <w:spacing w:after="0"/>
              <w:jc w:val="center"/>
              <w:rPr>
                <w:ins w:id="1598" w:author="Sam Dent" w:date="2022-09-09T10:40:00Z"/>
                <w:rFonts w:cs="Calibri"/>
                <w:color w:val="000000"/>
                <w:sz w:val="18"/>
                <w:szCs w:val="18"/>
              </w:rPr>
            </w:pPr>
            <w:ins w:id="1599" w:author="Sam Dent" w:date="2022-09-09T10:40:00Z">
              <w:r w:rsidRPr="008F2DEE">
                <w:rPr>
                  <w:rFonts w:cs="Calibri"/>
                  <w:color w:val="000000"/>
                  <w:sz w:val="18"/>
                  <w:szCs w:val="18"/>
                </w:rPr>
                <w:t>N/A</w:t>
              </w:r>
            </w:ins>
          </w:p>
        </w:tc>
      </w:tr>
      <w:tr w:rsidR="008F2DEE" w:rsidRPr="008F2DEE" w14:paraId="5862873C" w14:textId="77777777" w:rsidTr="008D55F9">
        <w:trPr>
          <w:trHeight w:val="480"/>
          <w:ins w:id="1600"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5552489A" w14:textId="77777777" w:rsidR="008F2DEE" w:rsidRPr="008F2DEE" w:rsidRDefault="008F2DEE" w:rsidP="008F2DEE">
            <w:pPr>
              <w:widowControl/>
              <w:spacing w:after="0"/>
              <w:jc w:val="left"/>
              <w:rPr>
                <w:ins w:id="1601"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0B81CAD" w14:textId="77777777" w:rsidR="008F2DEE" w:rsidRPr="008F2DEE" w:rsidRDefault="008F2DEE" w:rsidP="008F2DEE">
            <w:pPr>
              <w:widowControl/>
              <w:spacing w:after="0"/>
              <w:jc w:val="left"/>
              <w:rPr>
                <w:ins w:id="1602"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23105CB" w14:textId="77777777" w:rsidR="008F2DEE" w:rsidRPr="008F2DEE" w:rsidRDefault="008F2DEE" w:rsidP="008F2DEE">
            <w:pPr>
              <w:widowControl/>
              <w:spacing w:after="0"/>
              <w:jc w:val="left"/>
              <w:rPr>
                <w:ins w:id="1603" w:author="Sam Dent" w:date="2022-09-09T10:40:00Z"/>
                <w:rFonts w:cs="Calibri"/>
                <w:color w:val="000000"/>
                <w:sz w:val="18"/>
                <w:szCs w:val="18"/>
              </w:rPr>
            </w:pPr>
            <w:ins w:id="1604" w:author="Sam Dent" w:date="2022-09-09T10:40:00Z">
              <w:r w:rsidRPr="008F2DEE">
                <w:rPr>
                  <w:rFonts w:cs="Calibri"/>
                  <w:color w:val="000000"/>
                  <w:sz w:val="18"/>
                  <w:szCs w:val="18"/>
                </w:rPr>
                <w:t>4.8.23 Lithium Ion Forklift Batteries</w:t>
              </w:r>
            </w:ins>
          </w:p>
        </w:tc>
        <w:tc>
          <w:tcPr>
            <w:tcW w:w="2482" w:type="dxa"/>
            <w:tcBorders>
              <w:top w:val="nil"/>
              <w:left w:val="nil"/>
              <w:bottom w:val="single" w:sz="4" w:space="0" w:color="auto"/>
              <w:right w:val="single" w:sz="4" w:space="0" w:color="auto"/>
            </w:tcBorders>
            <w:shd w:val="clear" w:color="auto" w:fill="auto"/>
            <w:noWrap/>
            <w:vAlign w:val="center"/>
            <w:hideMark/>
          </w:tcPr>
          <w:p w14:paraId="6DB81AA1" w14:textId="77777777" w:rsidR="008F2DEE" w:rsidRPr="008F2DEE" w:rsidRDefault="008F2DEE" w:rsidP="008F2DEE">
            <w:pPr>
              <w:widowControl/>
              <w:spacing w:after="0"/>
              <w:jc w:val="left"/>
              <w:rPr>
                <w:ins w:id="1605" w:author="Sam Dent" w:date="2022-09-09T10:40:00Z"/>
                <w:rFonts w:cs="Calibri"/>
                <w:color w:val="000000"/>
                <w:sz w:val="18"/>
                <w:szCs w:val="18"/>
              </w:rPr>
            </w:pPr>
            <w:ins w:id="1606" w:author="Sam Dent" w:date="2022-09-09T10:40:00Z">
              <w:r w:rsidRPr="008F2DEE">
                <w:rPr>
                  <w:rFonts w:cs="Calibri"/>
                  <w:color w:val="000000"/>
                  <w:sz w:val="18"/>
                  <w:szCs w:val="18"/>
                </w:rPr>
                <w:t>CI-MSC-LION-V02-230101</w:t>
              </w:r>
            </w:ins>
          </w:p>
        </w:tc>
        <w:tc>
          <w:tcPr>
            <w:tcW w:w="930" w:type="dxa"/>
            <w:tcBorders>
              <w:top w:val="nil"/>
              <w:left w:val="nil"/>
              <w:bottom w:val="single" w:sz="4" w:space="0" w:color="auto"/>
              <w:right w:val="single" w:sz="4" w:space="0" w:color="auto"/>
            </w:tcBorders>
            <w:shd w:val="clear" w:color="auto" w:fill="auto"/>
            <w:vAlign w:val="center"/>
            <w:hideMark/>
          </w:tcPr>
          <w:p w14:paraId="4AE2832E" w14:textId="77777777" w:rsidR="008F2DEE" w:rsidRPr="008F2DEE" w:rsidRDefault="008F2DEE" w:rsidP="008F2DEE">
            <w:pPr>
              <w:widowControl/>
              <w:spacing w:after="0"/>
              <w:jc w:val="center"/>
              <w:rPr>
                <w:ins w:id="1607" w:author="Sam Dent" w:date="2022-09-09T10:40:00Z"/>
                <w:rFonts w:cs="Calibri"/>
                <w:color w:val="000000"/>
                <w:sz w:val="18"/>
                <w:szCs w:val="18"/>
              </w:rPr>
            </w:pPr>
            <w:ins w:id="1608"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6ECF5CBE" w14:textId="77777777" w:rsidR="008F2DEE" w:rsidRPr="008F2DEE" w:rsidRDefault="008F2DEE" w:rsidP="008F2DEE">
            <w:pPr>
              <w:widowControl/>
              <w:spacing w:after="0"/>
              <w:jc w:val="left"/>
              <w:rPr>
                <w:ins w:id="1609" w:author="Sam Dent" w:date="2022-09-09T10:40:00Z"/>
                <w:rFonts w:cs="Calibri"/>
                <w:color w:val="000000"/>
                <w:sz w:val="18"/>
                <w:szCs w:val="18"/>
              </w:rPr>
            </w:pPr>
            <w:ins w:id="1610" w:author="Sam Dent" w:date="2022-09-09T10:40:00Z">
              <w:r w:rsidRPr="008F2DEE">
                <w:rPr>
                  <w:rFonts w:cs="Calibri"/>
                  <w:color w:val="000000"/>
                  <w:sz w:val="18"/>
                  <w:szCs w:val="18"/>
                </w:rPr>
                <w:t>Fuel Switch/Electrification algorithms added.</w:t>
              </w:r>
              <w:r w:rsidRPr="008F2DEE">
                <w:rPr>
                  <w:rFonts w:cs="Calibri"/>
                  <w:color w:val="000000"/>
                  <w:sz w:val="18"/>
                  <w:szCs w:val="18"/>
                </w:rPr>
                <w:br/>
                <w:t>Update to measure costs.</w:t>
              </w:r>
            </w:ins>
          </w:p>
        </w:tc>
        <w:tc>
          <w:tcPr>
            <w:tcW w:w="1034" w:type="dxa"/>
            <w:tcBorders>
              <w:top w:val="nil"/>
              <w:left w:val="nil"/>
              <w:bottom w:val="single" w:sz="4" w:space="0" w:color="auto"/>
              <w:right w:val="single" w:sz="4" w:space="0" w:color="auto"/>
            </w:tcBorders>
            <w:shd w:val="clear" w:color="auto" w:fill="auto"/>
            <w:vAlign w:val="center"/>
            <w:hideMark/>
          </w:tcPr>
          <w:p w14:paraId="2425C77B" w14:textId="77777777" w:rsidR="008F2DEE" w:rsidRPr="008F2DEE" w:rsidRDefault="008F2DEE" w:rsidP="008F2DEE">
            <w:pPr>
              <w:widowControl/>
              <w:spacing w:after="0"/>
              <w:jc w:val="center"/>
              <w:rPr>
                <w:ins w:id="1611" w:author="Sam Dent" w:date="2022-09-09T10:40:00Z"/>
                <w:rFonts w:cs="Calibri"/>
                <w:color w:val="000000"/>
                <w:sz w:val="18"/>
                <w:szCs w:val="18"/>
              </w:rPr>
            </w:pPr>
            <w:ins w:id="1612" w:author="Sam Dent" w:date="2022-09-09T10:40:00Z">
              <w:r w:rsidRPr="008F2DEE">
                <w:rPr>
                  <w:rFonts w:cs="Calibri"/>
                  <w:color w:val="000000"/>
                  <w:sz w:val="18"/>
                  <w:szCs w:val="18"/>
                </w:rPr>
                <w:t>N/A</w:t>
              </w:r>
            </w:ins>
          </w:p>
        </w:tc>
      </w:tr>
      <w:tr w:rsidR="008F2DEE" w:rsidRPr="008F2DEE" w14:paraId="75251894" w14:textId="77777777" w:rsidTr="008D55F9">
        <w:trPr>
          <w:trHeight w:val="480"/>
          <w:ins w:id="1613"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56EAE28F" w14:textId="77777777" w:rsidR="008F2DEE" w:rsidRPr="008F2DEE" w:rsidRDefault="008F2DEE" w:rsidP="008F2DEE">
            <w:pPr>
              <w:widowControl/>
              <w:spacing w:after="0"/>
              <w:jc w:val="left"/>
              <w:rPr>
                <w:ins w:id="1614"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C027905" w14:textId="77777777" w:rsidR="008F2DEE" w:rsidRPr="008F2DEE" w:rsidRDefault="008F2DEE" w:rsidP="008F2DEE">
            <w:pPr>
              <w:widowControl/>
              <w:spacing w:after="0"/>
              <w:jc w:val="left"/>
              <w:rPr>
                <w:ins w:id="1615"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5E96BF6" w14:textId="77777777" w:rsidR="008F2DEE" w:rsidRPr="008F2DEE" w:rsidRDefault="008F2DEE" w:rsidP="008F2DEE">
            <w:pPr>
              <w:widowControl/>
              <w:spacing w:after="0"/>
              <w:jc w:val="left"/>
              <w:rPr>
                <w:ins w:id="1616" w:author="Sam Dent" w:date="2022-09-09T10:40:00Z"/>
                <w:rFonts w:cs="Calibri"/>
                <w:color w:val="000000"/>
                <w:sz w:val="18"/>
                <w:szCs w:val="18"/>
              </w:rPr>
            </w:pPr>
            <w:ins w:id="1617" w:author="Sam Dent" w:date="2022-09-09T10:40:00Z">
              <w:r w:rsidRPr="008F2DEE">
                <w:rPr>
                  <w:rFonts w:cs="Calibri"/>
                  <w:color w:val="000000"/>
                  <w:sz w:val="18"/>
                  <w:szCs w:val="18"/>
                </w:rPr>
                <w:t>4.8.24 Building Operator Certification</w:t>
              </w:r>
            </w:ins>
          </w:p>
        </w:tc>
        <w:tc>
          <w:tcPr>
            <w:tcW w:w="2482" w:type="dxa"/>
            <w:tcBorders>
              <w:top w:val="nil"/>
              <w:left w:val="nil"/>
              <w:bottom w:val="single" w:sz="4" w:space="0" w:color="auto"/>
              <w:right w:val="single" w:sz="4" w:space="0" w:color="auto"/>
            </w:tcBorders>
            <w:shd w:val="clear" w:color="auto" w:fill="auto"/>
            <w:noWrap/>
            <w:vAlign w:val="center"/>
            <w:hideMark/>
          </w:tcPr>
          <w:p w14:paraId="76DFB094" w14:textId="77777777" w:rsidR="008F2DEE" w:rsidRPr="008F2DEE" w:rsidRDefault="008F2DEE" w:rsidP="008F2DEE">
            <w:pPr>
              <w:widowControl/>
              <w:spacing w:after="0"/>
              <w:jc w:val="left"/>
              <w:rPr>
                <w:ins w:id="1618" w:author="Sam Dent" w:date="2022-09-09T10:40:00Z"/>
                <w:rFonts w:cs="Calibri"/>
                <w:color w:val="000000"/>
                <w:sz w:val="18"/>
                <w:szCs w:val="18"/>
              </w:rPr>
            </w:pPr>
            <w:ins w:id="1619" w:author="Sam Dent" w:date="2022-09-09T10:40:00Z">
              <w:r w:rsidRPr="008F2DEE">
                <w:rPr>
                  <w:rFonts w:cs="Calibri"/>
                  <w:color w:val="000000"/>
                  <w:sz w:val="18"/>
                  <w:szCs w:val="18"/>
                </w:rPr>
                <w:t>CI-MSC-BOC-V02-230101</w:t>
              </w:r>
            </w:ins>
          </w:p>
        </w:tc>
        <w:tc>
          <w:tcPr>
            <w:tcW w:w="930" w:type="dxa"/>
            <w:tcBorders>
              <w:top w:val="nil"/>
              <w:left w:val="nil"/>
              <w:bottom w:val="single" w:sz="4" w:space="0" w:color="auto"/>
              <w:right w:val="single" w:sz="4" w:space="0" w:color="auto"/>
            </w:tcBorders>
            <w:shd w:val="clear" w:color="auto" w:fill="auto"/>
            <w:vAlign w:val="center"/>
            <w:hideMark/>
          </w:tcPr>
          <w:p w14:paraId="7E861366" w14:textId="77777777" w:rsidR="008F2DEE" w:rsidRPr="008F2DEE" w:rsidRDefault="008F2DEE" w:rsidP="008F2DEE">
            <w:pPr>
              <w:widowControl/>
              <w:spacing w:after="0"/>
              <w:jc w:val="center"/>
              <w:rPr>
                <w:ins w:id="1620" w:author="Sam Dent" w:date="2022-09-09T10:40:00Z"/>
                <w:rFonts w:cs="Calibri"/>
                <w:color w:val="000000"/>
                <w:sz w:val="18"/>
                <w:szCs w:val="18"/>
              </w:rPr>
            </w:pPr>
            <w:ins w:id="1621"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78A33726" w14:textId="77777777" w:rsidR="008F2DEE" w:rsidRPr="008F2DEE" w:rsidRDefault="008F2DEE" w:rsidP="008F2DEE">
            <w:pPr>
              <w:widowControl/>
              <w:spacing w:after="0"/>
              <w:jc w:val="left"/>
              <w:rPr>
                <w:ins w:id="1622" w:author="Sam Dent" w:date="2022-09-09T10:40:00Z"/>
                <w:rFonts w:cs="Calibri"/>
                <w:color w:val="000000"/>
                <w:sz w:val="18"/>
                <w:szCs w:val="18"/>
              </w:rPr>
            </w:pPr>
            <w:ins w:id="1623" w:author="Sam Dent" w:date="2022-09-09T10:40:00Z">
              <w:r w:rsidRPr="008F2DEE">
                <w:rPr>
                  <w:rFonts w:cs="Calibri"/>
                  <w:color w:val="000000"/>
                  <w:sz w:val="18"/>
                  <w:szCs w:val="18"/>
                </w:rPr>
                <w:t>Updated evaluation information.</w:t>
              </w:r>
            </w:ins>
          </w:p>
        </w:tc>
        <w:tc>
          <w:tcPr>
            <w:tcW w:w="1034" w:type="dxa"/>
            <w:tcBorders>
              <w:top w:val="nil"/>
              <w:left w:val="nil"/>
              <w:bottom w:val="single" w:sz="4" w:space="0" w:color="auto"/>
              <w:right w:val="single" w:sz="4" w:space="0" w:color="auto"/>
            </w:tcBorders>
            <w:shd w:val="clear" w:color="auto" w:fill="auto"/>
            <w:vAlign w:val="center"/>
            <w:hideMark/>
          </w:tcPr>
          <w:p w14:paraId="288799D4" w14:textId="77777777" w:rsidR="008F2DEE" w:rsidRPr="008F2DEE" w:rsidRDefault="008F2DEE" w:rsidP="008F2DEE">
            <w:pPr>
              <w:widowControl/>
              <w:spacing w:after="0"/>
              <w:jc w:val="center"/>
              <w:rPr>
                <w:ins w:id="1624" w:author="Sam Dent" w:date="2022-09-09T10:40:00Z"/>
                <w:rFonts w:cs="Calibri"/>
                <w:color w:val="000000"/>
                <w:sz w:val="18"/>
                <w:szCs w:val="18"/>
              </w:rPr>
            </w:pPr>
            <w:ins w:id="1625" w:author="Sam Dent" w:date="2022-09-09T10:40:00Z">
              <w:r w:rsidRPr="008F2DEE">
                <w:rPr>
                  <w:rFonts w:cs="Calibri"/>
                  <w:color w:val="000000"/>
                  <w:sz w:val="18"/>
                  <w:szCs w:val="18"/>
                </w:rPr>
                <w:t>N/A</w:t>
              </w:r>
            </w:ins>
          </w:p>
        </w:tc>
      </w:tr>
      <w:tr w:rsidR="008F2DEE" w:rsidRPr="008F2DEE" w14:paraId="08E11803" w14:textId="77777777" w:rsidTr="008D55F9">
        <w:trPr>
          <w:trHeight w:val="480"/>
          <w:ins w:id="1626"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2B2CD94F" w14:textId="77777777" w:rsidR="008F2DEE" w:rsidRPr="008F2DEE" w:rsidRDefault="008F2DEE" w:rsidP="008F2DEE">
            <w:pPr>
              <w:widowControl/>
              <w:spacing w:after="0"/>
              <w:jc w:val="left"/>
              <w:rPr>
                <w:ins w:id="1627"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29962C5" w14:textId="77777777" w:rsidR="008F2DEE" w:rsidRPr="008F2DEE" w:rsidRDefault="008F2DEE" w:rsidP="008F2DEE">
            <w:pPr>
              <w:widowControl/>
              <w:spacing w:after="0"/>
              <w:jc w:val="left"/>
              <w:rPr>
                <w:ins w:id="1628"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16F0CD1" w14:textId="77777777" w:rsidR="008F2DEE" w:rsidRPr="008F2DEE" w:rsidRDefault="008F2DEE" w:rsidP="008F2DEE">
            <w:pPr>
              <w:widowControl/>
              <w:spacing w:after="0"/>
              <w:jc w:val="left"/>
              <w:rPr>
                <w:ins w:id="1629" w:author="Sam Dent" w:date="2022-09-09T10:40:00Z"/>
                <w:rFonts w:cs="Calibri"/>
                <w:color w:val="000000"/>
                <w:sz w:val="18"/>
                <w:szCs w:val="18"/>
              </w:rPr>
            </w:pPr>
            <w:ins w:id="1630" w:author="Sam Dent" w:date="2022-09-09T10:40:00Z">
              <w:r w:rsidRPr="008F2DEE">
                <w:rPr>
                  <w:rFonts w:cs="Calibri"/>
                  <w:color w:val="000000"/>
                  <w:sz w:val="18"/>
                  <w:szCs w:val="18"/>
                </w:rPr>
                <w:t>4.8.26 Energy Efficient Hand Dryers</w:t>
              </w:r>
            </w:ins>
          </w:p>
        </w:tc>
        <w:tc>
          <w:tcPr>
            <w:tcW w:w="2482" w:type="dxa"/>
            <w:tcBorders>
              <w:top w:val="nil"/>
              <w:left w:val="nil"/>
              <w:bottom w:val="single" w:sz="4" w:space="0" w:color="auto"/>
              <w:right w:val="single" w:sz="4" w:space="0" w:color="auto"/>
            </w:tcBorders>
            <w:shd w:val="clear" w:color="auto" w:fill="auto"/>
            <w:noWrap/>
            <w:vAlign w:val="center"/>
            <w:hideMark/>
          </w:tcPr>
          <w:p w14:paraId="1C4B5B1C" w14:textId="77777777" w:rsidR="008F2DEE" w:rsidRPr="008F2DEE" w:rsidRDefault="008F2DEE" w:rsidP="008F2DEE">
            <w:pPr>
              <w:widowControl/>
              <w:spacing w:after="0"/>
              <w:jc w:val="left"/>
              <w:rPr>
                <w:ins w:id="1631" w:author="Sam Dent" w:date="2022-09-09T10:40:00Z"/>
                <w:rFonts w:cs="Calibri"/>
                <w:color w:val="000000"/>
                <w:sz w:val="18"/>
                <w:szCs w:val="18"/>
              </w:rPr>
            </w:pPr>
            <w:ins w:id="1632" w:author="Sam Dent" w:date="2022-09-09T10:40:00Z">
              <w:r w:rsidRPr="008F2DEE">
                <w:rPr>
                  <w:rFonts w:cs="Calibri"/>
                  <w:color w:val="000000"/>
                  <w:sz w:val="18"/>
                  <w:szCs w:val="18"/>
                </w:rPr>
                <w:t>CI-MSC-EEHD-V02-230101</w:t>
              </w:r>
            </w:ins>
          </w:p>
        </w:tc>
        <w:tc>
          <w:tcPr>
            <w:tcW w:w="930" w:type="dxa"/>
            <w:tcBorders>
              <w:top w:val="nil"/>
              <w:left w:val="nil"/>
              <w:bottom w:val="single" w:sz="4" w:space="0" w:color="auto"/>
              <w:right w:val="single" w:sz="4" w:space="0" w:color="auto"/>
            </w:tcBorders>
            <w:shd w:val="clear" w:color="auto" w:fill="auto"/>
            <w:vAlign w:val="center"/>
            <w:hideMark/>
          </w:tcPr>
          <w:p w14:paraId="11F308F5" w14:textId="77777777" w:rsidR="008F2DEE" w:rsidRPr="008F2DEE" w:rsidRDefault="008F2DEE" w:rsidP="008F2DEE">
            <w:pPr>
              <w:widowControl/>
              <w:spacing w:after="0"/>
              <w:jc w:val="center"/>
              <w:rPr>
                <w:ins w:id="1633" w:author="Sam Dent" w:date="2022-09-09T10:40:00Z"/>
                <w:rFonts w:cs="Calibri"/>
                <w:color w:val="000000"/>
                <w:sz w:val="18"/>
                <w:szCs w:val="18"/>
              </w:rPr>
            </w:pPr>
            <w:ins w:id="1634"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33AB5E6F" w14:textId="77777777" w:rsidR="008F2DEE" w:rsidRPr="008F2DEE" w:rsidRDefault="008F2DEE" w:rsidP="008F2DEE">
            <w:pPr>
              <w:widowControl/>
              <w:spacing w:after="0"/>
              <w:jc w:val="left"/>
              <w:rPr>
                <w:ins w:id="1635" w:author="Sam Dent" w:date="2022-09-09T10:40:00Z"/>
                <w:rFonts w:cs="Calibri"/>
                <w:color w:val="000000"/>
                <w:sz w:val="18"/>
                <w:szCs w:val="18"/>
              </w:rPr>
            </w:pPr>
            <w:ins w:id="1636" w:author="Sam Dent" w:date="2022-09-09T10:40:00Z">
              <w:r w:rsidRPr="008F2DEE">
                <w:rPr>
                  <w:rFonts w:cs="Calibri"/>
                  <w:color w:val="000000"/>
                  <w:sz w:val="18"/>
                  <w:szCs w:val="18"/>
                </w:rPr>
                <w:t>New methodology for calculating coincidence factors with updated usage assumptions.</w:t>
              </w:r>
            </w:ins>
          </w:p>
        </w:tc>
        <w:tc>
          <w:tcPr>
            <w:tcW w:w="1034" w:type="dxa"/>
            <w:tcBorders>
              <w:top w:val="nil"/>
              <w:left w:val="nil"/>
              <w:bottom w:val="single" w:sz="4" w:space="0" w:color="auto"/>
              <w:right w:val="single" w:sz="4" w:space="0" w:color="auto"/>
            </w:tcBorders>
            <w:shd w:val="clear" w:color="auto" w:fill="auto"/>
            <w:vAlign w:val="center"/>
            <w:hideMark/>
          </w:tcPr>
          <w:p w14:paraId="505285BA" w14:textId="77777777" w:rsidR="008F2DEE" w:rsidRPr="008F2DEE" w:rsidRDefault="008F2DEE" w:rsidP="008F2DEE">
            <w:pPr>
              <w:widowControl/>
              <w:spacing w:after="0"/>
              <w:jc w:val="center"/>
              <w:rPr>
                <w:ins w:id="1637" w:author="Sam Dent" w:date="2022-09-09T10:40:00Z"/>
                <w:rFonts w:cs="Calibri"/>
                <w:color w:val="000000"/>
                <w:sz w:val="18"/>
                <w:szCs w:val="18"/>
              </w:rPr>
            </w:pPr>
            <w:ins w:id="1638" w:author="Sam Dent" w:date="2022-09-09T10:40:00Z">
              <w:r w:rsidRPr="008F2DEE">
                <w:rPr>
                  <w:rFonts w:cs="Calibri"/>
                  <w:color w:val="000000"/>
                  <w:sz w:val="18"/>
                  <w:szCs w:val="18"/>
                </w:rPr>
                <w:t>Decrease</w:t>
              </w:r>
            </w:ins>
          </w:p>
        </w:tc>
      </w:tr>
      <w:tr w:rsidR="008F2DEE" w:rsidRPr="008F2DEE" w14:paraId="65438B18" w14:textId="77777777" w:rsidTr="008D55F9">
        <w:trPr>
          <w:trHeight w:val="300"/>
          <w:ins w:id="1639"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3E62E862" w14:textId="77777777" w:rsidR="008F2DEE" w:rsidRPr="008F2DEE" w:rsidRDefault="008F2DEE" w:rsidP="008F2DEE">
            <w:pPr>
              <w:widowControl/>
              <w:spacing w:after="0"/>
              <w:jc w:val="left"/>
              <w:rPr>
                <w:ins w:id="1640"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379C167" w14:textId="77777777" w:rsidR="008F2DEE" w:rsidRPr="008F2DEE" w:rsidRDefault="008F2DEE" w:rsidP="008F2DEE">
            <w:pPr>
              <w:widowControl/>
              <w:spacing w:after="0"/>
              <w:jc w:val="left"/>
              <w:rPr>
                <w:ins w:id="1641"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0FD8967" w14:textId="77777777" w:rsidR="008F2DEE" w:rsidRPr="008F2DEE" w:rsidRDefault="008F2DEE" w:rsidP="008F2DEE">
            <w:pPr>
              <w:widowControl/>
              <w:spacing w:after="0"/>
              <w:jc w:val="left"/>
              <w:rPr>
                <w:ins w:id="1642" w:author="Sam Dent" w:date="2022-09-09T10:40:00Z"/>
                <w:rFonts w:cs="Calibri"/>
                <w:color w:val="000000"/>
                <w:sz w:val="18"/>
                <w:szCs w:val="18"/>
              </w:rPr>
            </w:pPr>
            <w:ins w:id="1643" w:author="Sam Dent" w:date="2022-09-09T10:40:00Z">
              <w:r w:rsidRPr="008F2DEE">
                <w:rPr>
                  <w:rFonts w:cs="Calibri"/>
                  <w:color w:val="000000"/>
                  <w:sz w:val="18"/>
                  <w:szCs w:val="18"/>
                </w:rPr>
                <w:t>4.8.27 C&amp;I Air Sealing</w:t>
              </w:r>
            </w:ins>
          </w:p>
        </w:tc>
        <w:tc>
          <w:tcPr>
            <w:tcW w:w="2482" w:type="dxa"/>
            <w:tcBorders>
              <w:top w:val="nil"/>
              <w:left w:val="nil"/>
              <w:bottom w:val="single" w:sz="4" w:space="0" w:color="auto"/>
              <w:right w:val="single" w:sz="4" w:space="0" w:color="auto"/>
            </w:tcBorders>
            <w:shd w:val="clear" w:color="auto" w:fill="auto"/>
            <w:noWrap/>
            <w:vAlign w:val="center"/>
            <w:hideMark/>
          </w:tcPr>
          <w:p w14:paraId="398CE6FF" w14:textId="77777777" w:rsidR="008F2DEE" w:rsidRPr="008F2DEE" w:rsidRDefault="008F2DEE" w:rsidP="008F2DEE">
            <w:pPr>
              <w:widowControl/>
              <w:spacing w:after="0"/>
              <w:jc w:val="left"/>
              <w:rPr>
                <w:ins w:id="1644" w:author="Sam Dent" w:date="2022-09-09T10:40:00Z"/>
                <w:rFonts w:cs="Calibri"/>
                <w:color w:val="000000"/>
                <w:sz w:val="18"/>
                <w:szCs w:val="18"/>
              </w:rPr>
            </w:pPr>
            <w:ins w:id="1645" w:author="Sam Dent" w:date="2022-09-09T10:40:00Z">
              <w:r w:rsidRPr="008F2DEE">
                <w:rPr>
                  <w:rFonts w:cs="Calibri"/>
                  <w:color w:val="000000"/>
                  <w:sz w:val="18"/>
                  <w:szCs w:val="18"/>
                </w:rPr>
                <w:t>CI-MSC-CAIR-V01-230101</w:t>
              </w:r>
            </w:ins>
          </w:p>
        </w:tc>
        <w:tc>
          <w:tcPr>
            <w:tcW w:w="930" w:type="dxa"/>
            <w:tcBorders>
              <w:top w:val="nil"/>
              <w:left w:val="nil"/>
              <w:bottom w:val="single" w:sz="4" w:space="0" w:color="auto"/>
              <w:right w:val="single" w:sz="4" w:space="0" w:color="auto"/>
            </w:tcBorders>
            <w:shd w:val="clear" w:color="auto" w:fill="auto"/>
            <w:vAlign w:val="center"/>
            <w:hideMark/>
          </w:tcPr>
          <w:p w14:paraId="6D868F6A" w14:textId="77777777" w:rsidR="008F2DEE" w:rsidRPr="008F2DEE" w:rsidRDefault="008F2DEE" w:rsidP="008F2DEE">
            <w:pPr>
              <w:widowControl/>
              <w:spacing w:after="0"/>
              <w:jc w:val="center"/>
              <w:rPr>
                <w:ins w:id="1646" w:author="Sam Dent" w:date="2022-09-09T10:40:00Z"/>
                <w:rFonts w:cs="Calibri"/>
                <w:color w:val="000000"/>
                <w:sz w:val="18"/>
                <w:szCs w:val="18"/>
              </w:rPr>
            </w:pPr>
            <w:ins w:id="1647"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5E38B9FC" w14:textId="77777777" w:rsidR="008F2DEE" w:rsidRPr="008F2DEE" w:rsidRDefault="008F2DEE" w:rsidP="008F2DEE">
            <w:pPr>
              <w:widowControl/>
              <w:spacing w:after="0"/>
              <w:jc w:val="left"/>
              <w:rPr>
                <w:ins w:id="1648" w:author="Sam Dent" w:date="2022-09-09T10:40:00Z"/>
                <w:rFonts w:cs="Calibri"/>
                <w:color w:val="000000"/>
                <w:sz w:val="18"/>
                <w:szCs w:val="18"/>
              </w:rPr>
            </w:pPr>
            <w:ins w:id="1649"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
          <w:p w14:paraId="4143E8B7" w14:textId="77777777" w:rsidR="008F2DEE" w:rsidRPr="008F2DEE" w:rsidRDefault="008F2DEE" w:rsidP="008F2DEE">
            <w:pPr>
              <w:widowControl/>
              <w:spacing w:after="0"/>
              <w:jc w:val="center"/>
              <w:rPr>
                <w:ins w:id="1650" w:author="Sam Dent" w:date="2022-09-09T10:40:00Z"/>
                <w:rFonts w:cs="Calibri"/>
                <w:color w:val="000000"/>
                <w:sz w:val="18"/>
                <w:szCs w:val="18"/>
              </w:rPr>
            </w:pPr>
            <w:ins w:id="1651" w:author="Sam Dent" w:date="2022-09-09T10:40:00Z">
              <w:r w:rsidRPr="008F2DEE">
                <w:rPr>
                  <w:rFonts w:cs="Calibri"/>
                  <w:color w:val="000000"/>
                  <w:sz w:val="18"/>
                  <w:szCs w:val="18"/>
                </w:rPr>
                <w:t>N/A</w:t>
              </w:r>
            </w:ins>
          </w:p>
        </w:tc>
      </w:tr>
      <w:tr w:rsidR="008F2DEE" w:rsidRPr="008F2DEE" w14:paraId="07AEC5D4" w14:textId="77777777" w:rsidTr="008D55F9">
        <w:trPr>
          <w:trHeight w:val="480"/>
          <w:ins w:id="1652"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6B3C1705" w14:textId="77777777" w:rsidR="008F2DEE" w:rsidRPr="008F2DEE" w:rsidRDefault="008F2DEE" w:rsidP="008F2DEE">
            <w:pPr>
              <w:widowControl/>
              <w:spacing w:after="0"/>
              <w:jc w:val="left"/>
              <w:rPr>
                <w:ins w:id="1653"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B4C0BF4" w14:textId="77777777" w:rsidR="008F2DEE" w:rsidRPr="008F2DEE" w:rsidRDefault="008F2DEE" w:rsidP="008F2DEE">
            <w:pPr>
              <w:widowControl/>
              <w:spacing w:after="0"/>
              <w:jc w:val="left"/>
              <w:rPr>
                <w:ins w:id="1654"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F739AA2" w14:textId="77777777" w:rsidR="008F2DEE" w:rsidRPr="008F2DEE" w:rsidRDefault="008F2DEE" w:rsidP="008F2DEE">
            <w:pPr>
              <w:widowControl/>
              <w:spacing w:after="0"/>
              <w:jc w:val="left"/>
              <w:rPr>
                <w:ins w:id="1655" w:author="Sam Dent" w:date="2022-09-09T10:40:00Z"/>
                <w:rFonts w:cs="Calibri"/>
                <w:color w:val="000000"/>
                <w:sz w:val="18"/>
                <w:szCs w:val="18"/>
              </w:rPr>
            </w:pPr>
            <w:ins w:id="1656" w:author="Sam Dent" w:date="2022-09-09T10:40:00Z">
              <w:r w:rsidRPr="008F2DEE">
                <w:rPr>
                  <w:rFonts w:cs="Calibri"/>
                  <w:color w:val="000000"/>
                  <w:sz w:val="18"/>
                  <w:szCs w:val="18"/>
                </w:rPr>
                <w:t>4.8.28 High Speed Overhead Doors</w:t>
              </w:r>
            </w:ins>
          </w:p>
        </w:tc>
        <w:tc>
          <w:tcPr>
            <w:tcW w:w="2482" w:type="dxa"/>
            <w:tcBorders>
              <w:top w:val="nil"/>
              <w:left w:val="nil"/>
              <w:bottom w:val="single" w:sz="4" w:space="0" w:color="auto"/>
              <w:right w:val="single" w:sz="4" w:space="0" w:color="auto"/>
            </w:tcBorders>
            <w:shd w:val="clear" w:color="auto" w:fill="auto"/>
            <w:noWrap/>
            <w:vAlign w:val="center"/>
            <w:hideMark/>
          </w:tcPr>
          <w:p w14:paraId="01001099" w14:textId="77777777" w:rsidR="008F2DEE" w:rsidRPr="008F2DEE" w:rsidRDefault="008F2DEE" w:rsidP="008F2DEE">
            <w:pPr>
              <w:widowControl/>
              <w:spacing w:after="0"/>
              <w:jc w:val="left"/>
              <w:rPr>
                <w:ins w:id="1657" w:author="Sam Dent" w:date="2022-09-09T10:40:00Z"/>
                <w:rFonts w:cs="Calibri"/>
                <w:color w:val="000000"/>
                <w:sz w:val="18"/>
                <w:szCs w:val="18"/>
              </w:rPr>
            </w:pPr>
            <w:ins w:id="1658" w:author="Sam Dent" w:date="2022-09-09T10:40:00Z">
              <w:r w:rsidRPr="008F2DEE">
                <w:rPr>
                  <w:rFonts w:cs="Calibri"/>
                  <w:color w:val="000000"/>
                  <w:sz w:val="18"/>
                  <w:szCs w:val="18"/>
                </w:rPr>
                <w:t>CI-MSC-HSOD-V01-230101</w:t>
              </w:r>
            </w:ins>
          </w:p>
        </w:tc>
        <w:tc>
          <w:tcPr>
            <w:tcW w:w="930" w:type="dxa"/>
            <w:tcBorders>
              <w:top w:val="nil"/>
              <w:left w:val="nil"/>
              <w:bottom w:val="single" w:sz="4" w:space="0" w:color="auto"/>
              <w:right w:val="single" w:sz="4" w:space="0" w:color="auto"/>
            </w:tcBorders>
            <w:shd w:val="clear" w:color="auto" w:fill="auto"/>
            <w:vAlign w:val="center"/>
            <w:hideMark/>
          </w:tcPr>
          <w:p w14:paraId="7A896597" w14:textId="77777777" w:rsidR="008F2DEE" w:rsidRPr="008F2DEE" w:rsidRDefault="008F2DEE" w:rsidP="008F2DEE">
            <w:pPr>
              <w:widowControl/>
              <w:spacing w:after="0"/>
              <w:jc w:val="center"/>
              <w:rPr>
                <w:ins w:id="1659" w:author="Sam Dent" w:date="2022-09-09T10:40:00Z"/>
                <w:rFonts w:cs="Calibri"/>
                <w:color w:val="000000"/>
                <w:sz w:val="18"/>
                <w:szCs w:val="18"/>
              </w:rPr>
            </w:pPr>
            <w:ins w:id="1660"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040B51EA" w14:textId="77777777" w:rsidR="008F2DEE" w:rsidRPr="008F2DEE" w:rsidRDefault="008F2DEE" w:rsidP="008F2DEE">
            <w:pPr>
              <w:widowControl/>
              <w:spacing w:after="0"/>
              <w:jc w:val="left"/>
              <w:rPr>
                <w:ins w:id="1661" w:author="Sam Dent" w:date="2022-09-09T10:40:00Z"/>
                <w:rFonts w:cs="Calibri"/>
                <w:color w:val="000000"/>
                <w:sz w:val="18"/>
                <w:szCs w:val="18"/>
              </w:rPr>
            </w:pPr>
            <w:ins w:id="1662"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
          <w:p w14:paraId="415226FE" w14:textId="77777777" w:rsidR="008F2DEE" w:rsidRPr="008F2DEE" w:rsidRDefault="008F2DEE" w:rsidP="008F2DEE">
            <w:pPr>
              <w:widowControl/>
              <w:spacing w:after="0"/>
              <w:jc w:val="center"/>
              <w:rPr>
                <w:ins w:id="1663" w:author="Sam Dent" w:date="2022-09-09T10:40:00Z"/>
                <w:rFonts w:cs="Calibri"/>
                <w:color w:val="000000"/>
                <w:sz w:val="18"/>
                <w:szCs w:val="18"/>
              </w:rPr>
            </w:pPr>
            <w:ins w:id="1664" w:author="Sam Dent" w:date="2022-09-09T10:40:00Z">
              <w:r w:rsidRPr="008F2DEE">
                <w:rPr>
                  <w:rFonts w:cs="Calibri"/>
                  <w:color w:val="000000"/>
                  <w:sz w:val="18"/>
                  <w:szCs w:val="18"/>
                </w:rPr>
                <w:t>N/A</w:t>
              </w:r>
            </w:ins>
          </w:p>
        </w:tc>
      </w:tr>
      <w:tr w:rsidR="008F2DEE" w:rsidRPr="008F2DEE" w14:paraId="245AEC13" w14:textId="77777777" w:rsidTr="008D55F9">
        <w:trPr>
          <w:trHeight w:val="480"/>
          <w:ins w:id="1665"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56E80A8A" w14:textId="77777777" w:rsidR="008F2DEE" w:rsidRPr="008F2DEE" w:rsidRDefault="008F2DEE" w:rsidP="008F2DEE">
            <w:pPr>
              <w:widowControl/>
              <w:spacing w:after="0"/>
              <w:jc w:val="left"/>
              <w:rPr>
                <w:ins w:id="1666"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EE936A3" w14:textId="77777777" w:rsidR="008F2DEE" w:rsidRPr="008F2DEE" w:rsidRDefault="008F2DEE" w:rsidP="008F2DEE">
            <w:pPr>
              <w:widowControl/>
              <w:spacing w:after="0"/>
              <w:jc w:val="left"/>
              <w:rPr>
                <w:ins w:id="1667"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3E1D145" w14:textId="77777777" w:rsidR="008F2DEE" w:rsidRPr="008F2DEE" w:rsidRDefault="008F2DEE" w:rsidP="008F2DEE">
            <w:pPr>
              <w:widowControl/>
              <w:spacing w:after="0"/>
              <w:jc w:val="left"/>
              <w:rPr>
                <w:ins w:id="1668" w:author="Sam Dent" w:date="2022-09-09T10:40:00Z"/>
                <w:rFonts w:cs="Calibri"/>
                <w:color w:val="000000"/>
                <w:sz w:val="18"/>
                <w:szCs w:val="18"/>
              </w:rPr>
            </w:pPr>
            <w:ins w:id="1669" w:author="Sam Dent" w:date="2022-09-09T10:40:00Z">
              <w:r w:rsidRPr="008F2DEE">
                <w:rPr>
                  <w:rFonts w:cs="Calibri"/>
                  <w:color w:val="000000"/>
                  <w:sz w:val="18"/>
                  <w:szCs w:val="18"/>
                </w:rPr>
                <w:t>4.8.29 Dock Door Seals and Shelter</w:t>
              </w:r>
            </w:ins>
          </w:p>
        </w:tc>
        <w:tc>
          <w:tcPr>
            <w:tcW w:w="2482" w:type="dxa"/>
            <w:tcBorders>
              <w:top w:val="nil"/>
              <w:left w:val="nil"/>
              <w:bottom w:val="single" w:sz="4" w:space="0" w:color="auto"/>
              <w:right w:val="single" w:sz="4" w:space="0" w:color="auto"/>
            </w:tcBorders>
            <w:shd w:val="clear" w:color="auto" w:fill="auto"/>
            <w:noWrap/>
            <w:vAlign w:val="center"/>
            <w:hideMark/>
          </w:tcPr>
          <w:p w14:paraId="39263DE7" w14:textId="77777777" w:rsidR="008F2DEE" w:rsidRPr="008F2DEE" w:rsidRDefault="008F2DEE" w:rsidP="008F2DEE">
            <w:pPr>
              <w:widowControl/>
              <w:spacing w:after="0"/>
              <w:jc w:val="left"/>
              <w:rPr>
                <w:ins w:id="1670" w:author="Sam Dent" w:date="2022-09-09T10:40:00Z"/>
                <w:rFonts w:cs="Calibri"/>
                <w:color w:val="000000"/>
                <w:sz w:val="18"/>
                <w:szCs w:val="18"/>
              </w:rPr>
            </w:pPr>
            <w:ins w:id="1671" w:author="Sam Dent" w:date="2022-09-09T10:40:00Z">
              <w:r w:rsidRPr="008F2DEE">
                <w:rPr>
                  <w:rFonts w:cs="Calibri"/>
                  <w:color w:val="000000"/>
                  <w:sz w:val="18"/>
                  <w:szCs w:val="18"/>
                </w:rPr>
                <w:t>CI-MSC-DDSS-V01-230101</w:t>
              </w:r>
            </w:ins>
          </w:p>
        </w:tc>
        <w:tc>
          <w:tcPr>
            <w:tcW w:w="930" w:type="dxa"/>
            <w:tcBorders>
              <w:top w:val="nil"/>
              <w:left w:val="nil"/>
              <w:bottom w:val="single" w:sz="4" w:space="0" w:color="auto"/>
              <w:right w:val="single" w:sz="4" w:space="0" w:color="auto"/>
            </w:tcBorders>
            <w:shd w:val="clear" w:color="auto" w:fill="auto"/>
            <w:vAlign w:val="center"/>
            <w:hideMark/>
          </w:tcPr>
          <w:p w14:paraId="0B2187E2" w14:textId="77777777" w:rsidR="008F2DEE" w:rsidRPr="008F2DEE" w:rsidRDefault="008F2DEE" w:rsidP="008F2DEE">
            <w:pPr>
              <w:widowControl/>
              <w:spacing w:after="0"/>
              <w:jc w:val="center"/>
              <w:rPr>
                <w:ins w:id="1672" w:author="Sam Dent" w:date="2022-09-09T10:40:00Z"/>
                <w:rFonts w:cs="Calibri"/>
                <w:color w:val="000000"/>
                <w:sz w:val="18"/>
                <w:szCs w:val="18"/>
              </w:rPr>
            </w:pPr>
            <w:ins w:id="1673"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2066AF16" w14:textId="77777777" w:rsidR="008F2DEE" w:rsidRPr="008F2DEE" w:rsidRDefault="008F2DEE" w:rsidP="008F2DEE">
            <w:pPr>
              <w:widowControl/>
              <w:spacing w:after="0"/>
              <w:jc w:val="left"/>
              <w:rPr>
                <w:ins w:id="1674" w:author="Sam Dent" w:date="2022-09-09T10:40:00Z"/>
                <w:rFonts w:cs="Calibri"/>
                <w:color w:val="000000"/>
                <w:sz w:val="18"/>
                <w:szCs w:val="18"/>
              </w:rPr>
            </w:pPr>
            <w:ins w:id="1675"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
          <w:p w14:paraId="1E57AB7F" w14:textId="77777777" w:rsidR="008F2DEE" w:rsidRPr="008F2DEE" w:rsidRDefault="008F2DEE" w:rsidP="008F2DEE">
            <w:pPr>
              <w:widowControl/>
              <w:spacing w:after="0"/>
              <w:jc w:val="center"/>
              <w:rPr>
                <w:ins w:id="1676" w:author="Sam Dent" w:date="2022-09-09T10:40:00Z"/>
                <w:rFonts w:cs="Calibri"/>
                <w:color w:val="000000"/>
                <w:sz w:val="18"/>
                <w:szCs w:val="18"/>
              </w:rPr>
            </w:pPr>
            <w:ins w:id="1677" w:author="Sam Dent" w:date="2022-09-09T10:40:00Z">
              <w:r w:rsidRPr="008F2DEE">
                <w:rPr>
                  <w:rFonts w:cs="Calibri"/>
                  <w:color w:val="000000"/>
                  <w:sz w:val="18"/>
                  <w:szCs w:val="18"/>
                </w:rPr>
                <w:t>N/A</w:t>
              </w:r>
            </w:ins>
          </w:p>
        </w:tc>
      </w:tr>
      <w:tr w:rsidR="008F2DEE" w:rsidRPr="008F2DEE" w14:paraId="2A65B76D" w14:textId="77777777" w:rsidTr="008D55F9">
        <w:trPr>
          <w:trHeight w:val="480"/>
          <w:ins w:id="1678" w:author="Sam Dent" w:date="2022-09-09T10:40:00Z"/>
        </w:trPr>
        <w:tc>
          <w:tcPr>
            <w:tcW w:w="1157" w:type="dxa"/>
            <w:vMerge/>
            <w:tcBorders>
              <w:top w:val="nil"/>
              <w:left w:val="single" w:sz="4" w:space="0" w:color="auto"/>
              <w:bottom w:val="single" w:sz="4" w:space="0" w:color="auto"/>
              <w:right w:val="single" w:sz="4" w:space="0" w:color="auto"/>
            </w:tcBorders>
            <w:vAlign w:val="center"/>
            <w:hideMark/>
          </w:tcPr>
          <w:p w14:paraId="4F1F4C93" w14:textId="77777777" w:rsidR="008F2DEE" w:rsidRPr="008F2DEE" w:rsidRDefault="008F2DEE" w:rsidP="008F2DEE">
            <w:pPr>
              <w:widowControl/>
              <w:spacing w:after="0"/>
              <w:jc w:val="left"/>
              <w:rPr>
                <w:ins w:id="1679"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EC97BAA" w14:textId="77777777" w:rsidR="008F2DEE" w:rsidRPr="008F2DEE" w:rsidRDefault="008F2DEE" w:rsidP="008F2DEE">
            <w:pPr>
              <w:widowControl/>
              <w:spacing w:after="0"/>
              <w:jc w:val="left"/>
              <w:rPr>
                <w:ins w:id="1680"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29A27EA" w14:textId="77777777" w:rsidR="008F2DEE" w:rsidRPr="008F2DEE" w:rsidRDefault="008F2DEE" w:rsidP="008F2DEE">
            <w:pPr>
              <w:widowControl/>
              <w:spacing w:after="0"/>
              <w:jc w:val="left"/>
              <w:rPr>
                <w:ins w:id="1681" w:author="Sam Dent" w:date="2022-09-09T10:40:00Z"/>
                <w:rFonts w:cs="Calibri"/>
                <w:color w:val="000000"/>
                <w:sz w:val="18"/>
                <w:szCs w:val="18"/>
              </w:rPr>
            </w:pPr>
            <w:ins w:id="1682" w:author="Sam Dent" w:date="2022-09-09T10:40:00Z">
              <w:r w:rsidRPr="008F2DEE">
                <w:rPr>
                  <w:rFonts w:cs="Calibri"/>
                  <w:color w:val="000000"/>
                  <w:sz w:val="18"/>
                  <w:szCs w:val="18"/>
                </w:rPr>
                <w:t>4.8.30 Commercial Wall Insulation</w:t>
              </w:r>
            </w:ins>
          </w:p>
        </w:tc>
        <w:tc>
          <w:tcPr>
            <w:tcW w:w="2482" w:type="dxa"/>
            <w:tcBorders>
              <w:top w:val="nil"/>
              <w:left w:val="nil"/>
              <w:bottom w:val="single" w:sz="4" w:space="0" w:color="auto"/>
              <w:right w:val="single" w:sz="4" w:space="0" w:color="auto"/>
            </w:tcBorders>
            <w:shd w:val="clear" w:color="auto" w:fill="auto"/>
            <w:noWrap/>
            <w:vAlign w:val="center"/>
            <w:hideMark/>
          </w:tcPr>
          <w:p w14:paraId="3EF9F8ED" w14:textId="77777777" w:rsidR="008F2DEE" w:rsidRPr="008F2DEE" w:rsidRDefault="008F2DEE" w:rsidP="008F2DEE">
            <w:pPr>
              <w:widowControl/>
              <w:spacing w:after="0"/>
              <w:jc w:val="left"/>
              <w:rPr>
                <w:ins w:id="1683" w:author="Sam Dent" w:date="2022-09-09T10:40:00Z"/>
                <w:rFonts w:cs="Calibri"/>
                <w:color w:val="000000"/>
                <w:sz w:val="18"/>
                <w:szCs w:val="18"/>
              </w:rPr>
            </w:pPr>
            <w:ins w:id="1684" w:author="Sam Dent" w:date="2022-09-09T10:40:00Z">
              <w:r w:rsidRPr="008F2DEE">
                <w:rPr>
                  <w:rFonts w:cs="Calibri"/>
                  <w:color w:val="000000"/>
                  <w:sz w:val="18"/>
                  <w:szCs w:val="18"/>
                </w:rPr>
                <w:t>CI-HVC-WINS-V01-230101</w:t>
              </w:r>
            </w:ins>
          </w:p>
        </w:tc>
        <w:tc>
          <w:tcPr>
            <w:tcW w:w="930" w:type="dxa"/>
            <w:tcBorders>
              <w:top w:val="nil"/>
              <w:left w:val="nil"/>
              <w:bottom w:val="single" w:sz="4" w:space="0" w:color="auto"/>
              <w:right w:val="single" w:sz="4" w:space="0" w:color="auto"/>
            </w:tcBorders>
            <w:shd w:val="clear" w:color="auto" w:fill="auto"/>
            <w:vAlign w:val="center"/>
            <w:hideMark/>
          </w:tcPr>
          <w:p w14:paraId="16CF696D" w14:textId="77777777" w:rsidR="008F2DEE" w:rsidRPr="008F2DEE" w:rsidRDefault="008F2DEE" w:rsidP="008F2DEE">
            <w:pPr>
              <w:widowControl/>
              <w:spacing w:after="0"/>
              <w:jc w:val="center"/>
              <w:rPr>
                <w:ins w:id="1685" w:author="Sam Dent" w:date="2022-09-09T10:40:00Z"/>
                <w:rFonts w:cs="Calibri"/>
                <w:color w:val="000000"/>
                <w:sz w:val="18"/>
                <w:szCs w:val="18"/>
              </w:rPr>
            </w:pPr>
            <w:ins w:id="1686"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2E0C3F75" w14:textId="77777777" w:rsidR="008F2DEE" w:rsidRPr="008F2DEE" w:rsidRDefault="008F2DEE" w:rsidP="008F2DEE">
            <w:pPr>
              <w:widowControl/>
              <w:spacing w:after="0"/>
              <w:jc w:val="left"/>
              <w:rPr>
                <w:ins w:id="1687" w:author="Sam Dent" w:date="2022-09-09T10:40:00Z"/>
                <w:rFonts w:cs="Calibri"/>
                <w:color w:val="000000"/>
                <w:sz w:val="18"/>
                <w:szCs w:val="18"/>
              </w:rPr>
            </w:pPr>
            <w:ins w:id="1688"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
          <w:p w14:paraId="26EB4293" w14:textId="77777777" w:rsidR="008F2DEE" w:rsidRPr="008F2DEE" w:rsidRDefault="008F2DEE" w:rsidP="008F2DEE">
            <w:pPr>
              <w:widowControl/>
              <w:spacing w:after="0"/>
              <w:jc w:val="center"/>
              <w:rPr>
                <w:ins w:id="1689" w:author="Sam Dent" w:date="2022-09-09T10:40:00Z"/>
                <w:rFonts w:cs="Calibri"/>
                <w:color w:val="000000"/>
                <w:sz w:val="18"/>
                <w:szCs w:val="18"/>
              </w:rPr>
            </w:pPr>
            <w:ins w:id="1690" w:author="Sam Dent" w:date="2022-09-09T10:40:00Z">
              <w:r w:rsidRPr="008F2DEE">
                <w:rPr>
                  <w:rFonts w:cs="Calibri"/>
                  <w:color w:val="000000"/>
                  <w:sz w:val="18"/>
                  <w:szCs w:val="18"/>
                </w:rPr>
                <w:t>N/A</w:t>
              </w:r>
            </w:ins>
          </w:p>
        </w:tc>
      </w:tr>
      <w:tr w:rsidR="008F2DEE" w:rsidRPr="008F2DEE" w14:paraId="4631C2ED" w14:textId="77777777" w:rsidTr="008D55F9">
        <w:trPr>
          <w:trHeight w:val="1200"/>
          <w:ins w:id="1691" w:author="Sam Dent" w:date="2022-09-09T10:40:00Z"/>
        </w:trPr>
        <w:tc>
          <w:tcPr>
            <w:tcW w:w="1157" w:type="dxa"/>
            <w:vMerge w:val="restart"/>
            <w:tcBorders>
              <w:top w:val="nil"/>
              <w:left w:val="single" w:sz="4" w:space="0" w:color="auto"/>
              <w:bottom w:val="single" w:sz="4" w:space="0" w:color="000000"/>
              <w:right w:val="single" w:sz="4" w:space="0" w:color="auto"/>
            </w:tcBorders>
            <w:shd w:val="clear" w:color="auto" w:fill="auto"/>
            <w:vAlign w:val="center"/>
            <w:hideMark/>
          </w:tcPr>
          <w:p w14:paraId="1B3AA904" w14:textId="77777777" w:rsidR="008F2DEE" w:rsidRPr="008F2DEE" w:rsidRDefault="008F2DEE" w:rsidP="008F2DEE">
            <w:pPr>
              <w:widowControl/>
              <w:spacing w:after="0"/>
              <w:jc w:val="center"/>
              <w:rPr>
                <w:ins w:id="1692" w:author="Sam Dent" w:date="2022-09-09T10:40:00Z"/>
                <w:rFonts w:cs="Calibri"/>
                <w:color w:val="000000"/>
                <w:sz w:val="18"/>
                <w:szCs w:val="18"/>
              </w:rPr>
            </w:pPr>
            <w:ins w:id="1693" w:author="Sam Dent" w:date="2022-09-09T10:40:00Z">
              <w:r w:rsidRPr="008F2DEE">
                <w:rPr>
                  <w:rFonts w:cs="Calibri"/>
                  <w:color w:val="000000"/>
                  <w:sz w:val="18"/>
                  <w:szCs w:val="18"/>
                </w:rPr>
                <w:t>Volume 3 –</w:t>
              </w:r>
              <w:r w:rsidRPr="008F2DEE">
                <w:rPr>
                  <w:rFonts w:cs="Calibri"/>
                  <w:color w:val="000000"/>
                  <w:sz w:val="18"/>
                  <w:szCs w:val="18"/>
                </w:rPr>
                <w:br/>
                <w:t xml:space="preserve">Residential </w:t>
              </w:r>
              <w:r w:rsidRPr="008F2DEE">
                <w:rPr>
                  <w:rFonts w:cs="Calibri"/>
                  <w:color w:val="000000"/>
                  <w:sz w:val="18"/>
                  <w:szCs w:val="18"/>
                </w:rPr>
                <w:br/>
                <w:t>Measures</w:t>
              </w:r>
            </w:ins>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3472BED1" w14:textId="77777777" w:rsidR="008F2DEE" w:rsidRPr="008F2DEE" w:rsidRDefault="008F2DEE" w:rsidP="008F2DEE">
            <w:pPr>
              <w:widowControl/>
              <w:spacing w:after="0"/>
              <w:jc w:val="center"/>
              <w:rPr>
                <w:ins w:id="1694" w:author="Sam Dent" w:date="2022-09-09T10:40:00Z"/>
                <w:rFonts w:cs="Calibri"/>
                <w:color w:val="000000"/>
                <w:sz w:val="18"/>
                <w:szCs w:val="18"/>
              </w:rPr>
            </w:pPr>
            <w:ins w:id="1695" w:author="Sam Dent" w:date="2022-09-09T10:40:00Z">
              <w:r w:rsidRPr="008F2DEE">
                <w:rPr>
                  <w:rFonts w:cs="Calibri"/>
                  <w:color w:val="000000"/>
                  <w:sz w:val="18"/>
                  <w:szCs w:val="18"/>
                </w:rPr>
                <w:t>5.1 Appliances</w:t>
              </w:r>
            </w:ins>
          </w:p>
        </w:tc>
        <w:tc>
          <w:tcPr>
            <w:tcW w:w="2084" w:type="dxa"/>
            <w:tcBorders>
              <w:top w:val="nil"/>
              <w:left w:val="nil"/>
              <w:bottom w:val="single" w:sz="4" w:space="0" w:color="auto"/>
              <w:right w:val="single" w:sz="4" w:space="0" w:color="auto"/>
            </w:tcBorders>
            <w:shd w:val="clear" w:color="auto" w:fill="auto"/>
            <w:vAlign w:val="center"/>
            <w:hideMark/>
          </w:tcPr>
          <w:p w14:paraId="310F32E4" w14:textId="77777777" w:rsidR="008F2DEE" w:rsidRPr="008F2DEE" w:rsidRDefault="008F2DEE" w:rsidP="008F2DEE">
            <w:pPr>
              <w:widowControl/>
              <w:spacing w:after="0"/>
              <w:jc w:val="left"/>
              <w:rPr>
                <w:ins w:id="1696" w:author="Sam Dent" w:date="2022-09-09T10:40:00Z"/>
                <w:rFonts w:cs="Calibri"/>
                <w:color w:val="000000"/>
                <w:sz w:val="18"/>
                <w:szCs w:val="18"/>
              </w:rPr>
            </w:pPr>
            <w:ins w:id="1697" w:author="Sam Dent" w:date="2022-09-09T10:40:00Z">
              <w:r w:rsidRPr="008F2DEE">
                <w:rPr>
                  <w:rFonts w:cs="Calibri"/>
                  <w:color w:val="000000"/>
                  <w:sz w:val="18"/>
                  <w:szCs w:val="18"/>
                </w:rPr>
                <w:t>5.1.2 ENERGY STAR Clothes Washer</w:t>
              </w:r>
            </w:ins>
          </w:p>
        </w:tc>
        <w:tc>
          <w:tcPr>
            <w:tcW w:w="2482" w:type="dxa"/>
            <w:tcBorders>
              <w:top w:val="nil"/>
              <w:left w:val="nil"/>
              <w:bottom w:val="single" w:sz="4" w:space="0" w:color="auto"/>
              <w:right w:val="single" w:sz="4" w:space="0" w:color="auto"/>
            </w:tcBorders>
            <w:shd w:val="clear" w:color="auto" w:fill="auto"/>
            <w:noWrap/>
            <w:vAlign w:val="center"/>
            <w:hideMark/>
          </w:tcPr>
          <w:p w14:paraId="2F201BF0" w14:textId="77777777" w:rsidR="008F2DEE" w:rsidRPr="008F2DEE" w:rsidRDefault="008F2DEE" w:rsidP="008F2DEE">
            <w:pPr>
              <w:widowControl/>
              <w:spacing w:after="0"/>
              <w:jc w:val="left"/>
              <w:rPr>
                <w:ins w:id="1698" w:author="Sam Dent" w:date="2022-09-09T10:40:00Z"/>
                <w:rFonts w:cs="Calibri"/>
                <w:color w:val="000000"/>
                <w:sz w:val="18"/>
                <w:szCs w:val="18"/>
              </w:rPr>
            </w:pPr>
            <w:ins w:id="1699" w:author="Sam Dent" w:date="2022-09-09T10:40:00Z">
              <w:r w:rsidRPr="008F2DEE">
                <w:rPr>
                  <w:rFonts w:cs="Calibri"/>
                  <w:color w:val="000000"/>
                  <w:sz w:val="18"/>
                  <w:szCs w:val="18"/>
                </w:rPr>
                <w:t>RS-APL-ESCL-V10-230101</w:t>
              </w:r>
            </w:ins>
          </w:p>
        </w:tc>
        <w:tc>
          <w:tcPr>
            <w:tcW w:w="930" w:type="dxa"/>
            <w:tcBorders>
              <w:top w:val="nil"/>
              <w:left w:val="nil"/>
              <w:bottom w:val="single" w:sz="4" w:space="0" w:color="auto"/>
              <w:right w:val="single" w:sz="4" w:space="0" w:color="auto"/>
            </w:tcBorders>
            <w:shd w:val="clear" w:color="auto" w:fill="auto"/>
            <w:vAlign w:val="center"/>
            <w:hideMark/>
          </w:tcPr>
          <w:p w14:paraId="7DDC881F" w14:textId="77777777" w:rsidR="008F2DEE" w:rsidRPr="008F2DEE" w:rsidRDefault="008F2DEE" w:rsidP="008F2DEE">
            <w:pPr>
              <w:widowControl/>
              <w:spacing w:after="0"/>
              <w:jc w:val="center"/>
              <w:rPr>
                <w:ins w:id="1700" w:author="Sam Dent" w:date="2022-09-09T10:40:00Z"/>
                <w:rFonts w:cs="Calibri"/>
                <w:color w:val="000000"/>
                <w:sz w:val="18"/>
                <w:szCs w:val="18"/>
              </w:rPr>
            </w:pPr>
            <w:ins w:id="1701"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105F0779" w14:textId="77777777" w:rsidR="008F2DEE" w:rsidRPr="008F2DEE" w:rsidRDefault="008F2DEE" w:rsidP="008F2DEE">
            <w:pPr>
              <w:widowControl/>
              <w:spacing w:after="0"/>
              <w:jc w:val="left"/>
              <w:rPr>
                <w:ins w:id="1702" w:author="Sam Dent" w:date="2022-09-09T10:40:00Z"/>
                <w:rFonts w:cs="Calibri"/>
                <w:color w:val="000000"/>
                <w:sz w:val="18"/>
                <w:szCs w:val="18"/>
              </w:rPr>
            </w:pPr>
            <w:ins w:id="1703" w:author="Sam Dent" w:date="2022-09-09T10:40:00Z">
              <w:r w:rsidRPr="008F2DEE">
                <w:rPr>
                  <w:rFonts w:cs="Calibri"/>
                  <w:color w:val="000000"/>
                  <w:sz w:val="18"/>
                  <w:szCs w:val="18"/>
                </w:rPr>
                <w:t xml:space="preserve">Addition of CEE Advanced Tier, update to measure costs. </w:t>
              </w:r>
              <w:r w:rsidRPr="008F2DEE">
                <w:rPr>
                  <w:rFonts w:cs="Calibri"/>
                  <w:color w:val="000000"/>
                  <w:sz w:val="18"/>
                  <w:szCs w:val="18"/>
                </w:rPr>
                <w:br/>
                <w:t>Recalculation of savings based on new Technical Document and updated data savings</w:t>
              </w:r>
              <w:r w:rsidRPr="008F2DEE">
                <w:rPr>
                  <w:rFonts w:cs="Calibri"/>
                  <w:color w:val="000000"/>
                  <w:sz w:val="18"/>
                  <w:szCs w:val="18"/>
                </w:rPr>
                <w:br/>
                <w:t xml:space="preserve">Unknown %Electric and %Gas DHW and Dryer updated. </w:t>
              </w:r>
            </w:ins>
          </w:p>
        </w:tc>
        <w:tc>
          <w:tcPr>
            <w:tcW w:w="1034" w:type="dxa"/>
            <w:tcBorders>
              <w:top w:val="nil"/>
              <w:left w:val="nil"/>
              <w:bottom w:val="single" w:sz="4" w:space="0" w:color="auto"/>
              <w:right w:val="single" w:sz="4" w:space="0" w:color="auto"/>
            </w:tcBorders>
            <w:shd w:val="clear" w:color="auto" w:fill="auto"/>
            <w:vAlign w:val="center"/>
            <w:hideMark/>
          </w:tcPr>
          <w:p w14:paraId="28AE6A53" w14:textId="77777777" w:rsidR="008F2DEE" w:rsidRPr="008F2DEE" w:rsidRDefault="008F2DEE" w:rsidP="008F2DEE">
            <w:pPr>
              <w:widowControl/>
              <w:spacing w:after="0"/>
              <w:jc w:val="center"/>
              <w:rPr>
                <w:ins w:id="1704" w:author="Sam Dent" w:date="2022-09-09T10:40:00Z"/>
                <w:rFonts w:cs="Calibri"/>
                <w:color w:val="000000"/>
                <w:sz w:val="18"/>
                <w:szCs w:val="18"/>
              </w:rPr>
            </w:pPr>
            <w:ins w:id="1705" w:author="Sam Dent" w:date="2022-09-09T10:40:00Z">
              <w:r w:rsidRPr="008F2DEE">
                <w:rPr>
                  <w:rFonts w:cs="Calibri"/>
                  <w:color w:val="000000"/>
                  <w:sz w:val="18"/>
                  <w:szCs w:val="18"/>
                </w:rPr>
                <w:t>Dependent on inputs</w:t>
              </w:r>
            </w:ins>
          </w:p>
        </w:tc>
      </w:tr>
      <w:tr w:rsidR="008F2DEE" w:rsidRPr="008F2DEE" w14:paraId="40DFC1A1" w14:textId="77777777" w:rsidTr="008D55F9">
        <w:trPr>
          <w:trHeight w:val="720"/>
          <w:ins w:id="1706"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7E0FD097" w14:textId="77777777" w:rsidR="008F2DEE" w:rsidRPr="008F2DEE" w:rsidRDefault="008F2DEE" w:rsidP="008F2DEE">
            <w:pPr>
              <w:widowControl/>
              <w:spacing w:after="0"/>
              <w:jc w:val="left"/>
              <w:rPr>
                <w:ins w:id="1707"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FC23089" w14:textId="77777777" w:rsidR="008F2DEE" w:rsidRPr="008F2DEE" w:rsidRDefault="008F2DEE" w:rsidP="008F2DEE">
            <w:pPr>
              <w:widowControl/>
              <w:spacing w:after="0"/>
              <w:jc w:val="left"/>
              <w:rPr>
                <w:ins w:id="1708"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7CCBF07" w14:textId="77777777" w:rsidR="008F2DEE" w:rsidRPr="008F2DEE" w:rsidRDefault="008F2DEE" w:rsidP="008F2DEE">
            <w:pPr>
              <w:widowControl/>
              <w:spacing w:after="0"/>
              <w:jc w:val="left"/>
              <w:rPr>
                <w:ins w:id="1709" w:author="Sam Dent" w:date="2022-09-09T10:40:00Z"/>
                <w:rFonts w:cs="Calibri"/>
                <w:color w:val="000000"/>
                <w:sz w:val="18"/>
                <w:szCs w:val="18"/>
              </w:rPr>
            </w:pPr>
            <w:ins w:id="1710" w:author="Sam Dent" w:date="2022-09-09T10:40:00Z">
              <w:r w:rsidRPr="008F2DEE">
                <w:rPr>
                  <w:rFonts w:cs="Calibri"/>
                  <w:color w:val="000000"/>
                  <w:sz w:val="18"/>
                  <w:szCs w:val="18"/>
                </w:rPr>
                <w:t>5.1.4 ENERGY STAR Dishwasher</w:t>
              </w:r>
            </w:ins>
          </w:p>
        </w:tc>
        <w:tc>
          <w:tcPr>
            <w:tcW w:w="2482" w:type="dxa"/>
            <w:tcBorders>
              <w:top w:val="nil"/>
              <w:left w:val="nil"/>
              <w:bottom w:val="single" w:sz="4" w:space="0" w:color="auto"/>
              <w:right w:val="single" w:sz="4" w:space="0" w:color="auto"/>
            </w:tcBorders>
            <w:shd w:val="clear" w:color="auto" w:fill="auto"/>
            <w:noWrap/>
            <w:vAlign w:val="center"/>
            <w:hideMark/>
          </w:tcPr>
          <w:p w14:paraId="24C93F6B" w14:textId="77777777" w:rsidR="008F2DEE" w:rsidRPr="008F2DEE" w:rsidRDefault="008F2DEE" w:rsidP="008F2DEE">
            <w:pPr>
              <w:widowControl/>
              <w:spacing w:after="0"/>
              <w:jc w:val="left"/>
              <w:rPr>
                <w:ins w:id="1711" w:author="Sam Dent" w:date="2022-09-09T10:40:00Z"/>
                <w:rFonts w:cs="Calibri"/>
                <w:color w:val="000000"/>
                <w:sz w:val="18"/>
                <w:szCs w:val="18"/>
              </w:rPr>
            </w:pPr>
            <w:ins w:id="1712" w:author="Sam Dent" w:date="2022-09-09T10:40:00Z">
              <w:r w:rsidRPr="008F2DEE">
                <w:rPr>
                  <w:rFonts w:cs="Calibri"/>
                  <w:color w:val="000000"/>
                  <w:sz w:val="18"/>
                  <w:szCs w:val="18"/>
                </w:rPr>
                <w:t>RS-APL-ESDI-V08-230101</w:t>
              </w:r>
            </w:ins>
          </w:p>
        </w:tc>
        <w:tc>
          <w:tcPr>
            <w:tcW w:w="930" w:type="dxa"/>
            <w:tcBorders>
              <w:top w:val="nil"/>
              <w:left w:val="nil"/>
              <w:bottom w:val="single" w:sz="4" w:space="0" w:color="auto"/>
              <w:right w:val="single" w:sz="4" w:space="0" w:color="auto"/>
            </w:tcBorders>
            <w:shd w:val="clear" w:color="auto" w:fill="auto"/>
            <w:vAlign w:val="center"/>
            <w:hideMark/>
          </w:tcPr>
          <w:p w14:paraId="5792B779" w14:textId="77777777" w:rsidR="008F2DEE" w:rsidRPr="008F2DEE" w:rsidRDefault="008F2DEE" w:rsidP="008F2DEE">
            <w:pPr>
              <w:widowControl/>
              <w:spacing w:after="0"/>
              <w:jc w:val="center"/>
              <w:rPr>
                <w:ins w:id="1713" w:author="Sam Dent" w:date="2022-09-09T10:40:00Z"/>
                <w:rFonts w:cs="Calibri"/>
                <w:color w:val="000000"/>
                <w:sz w:val="18"/>
                <w:szCs w:val="18"/>
              </w:rPr>
            </w:pPr>
            <w:ins w:id="1714"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3295815D" w14:textId="77777777" w:rsidR="008F2DEE" w:rsidRPr="008F2DEE" w:rsidRDefault="008F2DEE" w:rsidP="008F2DEE">
            <w:pPr>
              <w:widowControl/>
              <w:spacing w:after="0"/>
              <w:jc w:val="left"/>
              <w:rPr>
                <w:ins w:id="1715" w:author="Sam Dent" w:date="2022-09-09T10:40:00Z"/>
                <w:rFonts w:cs="Calibri"/>
                <w:color w:val="000000"/>
                <w:sz w:val="18"/>
                <w:szCs w:val="18"/>
              </w:rPr>
            </w:pPr>
            <w:ins w:id="1716" w:author="Sam Dent" w:date="2022-09-09T10:40:00Z">
              <w:r w:rsidRPr="008F2DEE">
                <w:rPr>
                  <w:rFonts w:cs="Calibri"/>
                  <w:color w:val="000000"/>
                  <w:sz w:val="18"/>
                  <w:szCs w:val="18"/>
                </w:rPr>
                <w:t xml:space="preserve">Unknown %Electric and %Gas DHW updated. </w:t>
              </w:r>
            </w:ins>
          </w:p>
        </w:tc>
        <w:tc>
          <w:tcPr>
            <w:tcW w:w="1034" w:type="dxa"/>
            <w:tcBorders>
              <w:top w:val="nil"/>
              <w:left w:val="nil"/>
              <w:bottom w:val="single" w:sz="4" w:space="0" w:color="auto"/>
              <w:right w:val="single" w:sz="4" w:space="0" w:color="auto"/>
            </w:tcBorders>
            <w:shd w:val="clear" w:color="auto" w:fill="auto"/>
            <w:vAlign w:val="center"/>
            <w:hideMark/>
          </w:tcPr>
          <w:p w14:paraId="2C908F8C" w14:textId="77777777" w:rsidR="008F2DEE" w:rsidRPr="008F2DEE" w:rsidRDefault="008F2DEE" w:rsidP="008F2DEE">
            <w:pPr>
              <w:widowControl/>
              <w:spacing w:after="0"/>
              <w:jc w:val="center"/>
              <w:rPr>
                <w:ins w:id="1717" w:author="Sam Dent" w:date="2022-09-09T10:40:00Z"/>
                <w:rFonts w:cs="Calibri"/>
                <w:color w:val="000000"/>
                <w:sz w:val="18"/>
                <w:szCs w:val="18"/>
              </w:rPr>
            </w:pPr>
            <w:ins w:id="1718" w:author="Sam Dent" w:date="2022-09-09T10:40:00Z">
              <w:r w:rsidRPr="008F2DEE">
                <w:rPr>
                  <w:rFonts w:cs="Calibri"/>
                  <w:color w:val="000000"/>
                  <w:sz w:val="18"/>
                  <w:szCs w:val="18"/>
                </w:rPr>
                <w:t>Dependent on inputs</w:t>
              </w:r>
            </w:ins>
          </w:p>
        </w:tc>
      </w:tr>
      <w:tr w:rsidR="008F2DEE" w:rsidRPr="008F2DEE" w14:paraId="701CAE5F" w14:textId="77777777" w:rsidTr="008D55F9">
        <w:trPr>
          <w:trHeight w:val="720"/>
          <w:ins w:id="1719"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63141A2C" w14:textId="77777777" w:rsidR="008F2DEE" w:rsidRPr="008F2DEE" w:rsidRDefault="008F2DEE" w:rsidP="008F2DEE">
            <w:pPr>
              <w:widowControl/>
              <w:spacing w:after="0"/>
              <w:jc w:val="left"/>
              <w:rPr>
                <w:ins w:id="1720"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53CFE47" w14:textId="77777777" w:rsidR="008F2DEE" w:rsidRPr="008F2DEE" w:rsidRDefault="008F2DEE" w:rsidP="008F2DEE">
            <w:pPr>
              <w:widowControl/>
              <w:spacing w:after="0"/>
              <w:jc w:val="left"/>
              <w:rPr>
                <w:ins w:id="1721"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FF399AC" w14:textId="77777777" w:rsidR="008F2DEE" w:rsidRPr="008F2DEE" w:rsidRDefault="008F2DEE" w:rsidP="008F2DEE">
            <w:pPr>
              <w:widowControl/>
              <w:spacing w:after="0"/>
              <w:jc w:val="left"/>
              <w:rPr>
                <w:ins w:id="1722" w:author="Sam Dent" w:date="2022-09-09T10:40:00Z"/>
                <w:rFonts w:cs="Calibri"/>
                <w:color w:val="000000"/>
                <w:sz w:val="18"/>
                <w:szCs w:val="18"/>
              </w:rPr>
            </w:pPr>
            <w:ins w:id="1723" w:author="Sam Dent" w:date="2022-09-09T10:40:00Z">
              <w:r w:rsidRPr="008F2DEE">
                <w:rPr>
                  <w:rFonts w:cs="Calibri"/>
                  <w:color w:val="000000"/>
                  <w:sz w:val="18"/>
                  <w:szCs w:val="18"/>
                </w:rPr>
                <w:t>5.1.5 ENERGY STAR Freezer</w:t>
              </w:r>
            </w:ins>
          </w:p>
        </w:tc>
        <w:tc>
          <w:tcPr>
            <w:tcW w:w="2482" w:type="dxa"/>
            <w:tcBorders>
              <w:top w:val="nil"/>
              <w:left w:val="nil"/>
              <w:bottom w:val="single" w:sz="4" w:space="0" w:color="auto"/>
              <w:right w:val="single" w:sz="4" w:space="0" w:color="auto"/>
            </w:tcBorders>
            <w:shd w:val="clear" w:color="auto" w:fill="auto"/>
            <w:noWrap/>
            <w:vAlign w:val="center"/>
            <w:hideMark/>
          </w:tcPr>
          <w:p w14:paraId="1F5B37F3" w14:textId="77777777" w:rsidR="008F2DEE" w:rsidRPr="008F2DEE" w:rsidRDefault="008F2DEE" w:rsidP="008F2DEE">
            <w:pPr>
              <w:widowControl/>
              <w:spacing w:after="0"/>
              <w:jc w:val="left"/>
              <w:rPr>
                <w:ins w:id="1724" w:author="Sam Dent" w:date="2022-09-09T10:40:00Z"/>
                <w:rFonts w:cs="Calibri"/>
                <w:color w:val="000000"/>
                <w:sz w:val="18"/>
                <w:szCs w:val="18"/>
              </w:rPr>
            </w:pPr>
            <w:ins w:id="1725" w:author="Sam Dent" w:date="2022-09-09T10:40:00Z">
              <w:r w:rsidRPr="008F2DEE">
                <w:rPr>
                  <w:rFonts w:cs="Calibri"/>
                  <w:color w:val="000000"/>
                  <w:sz w:val="18"/>
                  <w:szCs w:val="18"/>
                </w:rPr>
                <w:t>RS-APL-ESFR-V04-230101</w:t>
              </w:r>
            </w:ins>
          </w:p>
        </w:tc>
        <w:tc>
          <w:tcPr>
            <w:tcW w:w="930" w:type="dxa"/>
            <w:tcBorders>
              <w:top w:val="nil"/>
              <w:left w:val="nil"/>
              <w:bottom w:val="single" w:sz="4" w:space="0" w:color="auto"/>
              <w:right w:val="single" w:sz="4" w:space="0" w:color="auto"/>
            </w:tcBorders>
            <w:shd w:val="clear" w:color="auto" w:fill="auto"/>
            <w:vAlign w:val="center"/>
            <w:hideMark/>
          </w:tcPr>
          <w:p w14:paraId="097E1E4D" w14:textId="77777777" w:rsidR="008F2DEE" w:rsidRPr="008F2DEE" w:rsidRDefault="008F2DEE" w:rsidP="008F2DEE">
            <w:pPr>
              <w:widowControl/>
              <w:spacing w:after="0"/>
              <w:jc w:val="center"/>
              <w:rPr>
                <w:ins w:id="1726" w:author="Sam Dent" w:date="2022-09-09T10:40:00Z"/>
                <w:rFonts w:cs="Calibri"/>
                <w:color w:val="000000"/>
                <w:sz w:val="18"/>
                <w:szCs w:val="18"/>
              </w:rPr>
            </w:pPr>
            <w:ins w:id="1727"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465D2C37" w14:textId="77777777" w:rsidR="008F2DEE" w:rsidRPr="008F2DEE" w:rsidRDefault="008F2DEE" w:rsidP="008F2DEE">
            <w:pPr>
              <w:widowControl/>
              <w:spacing w:after="0"/>
              <w:jc w:val="left"/>
              <w:rPr>
                <w:ins w:id="1728" w:author="Sam Dent" w:date="2022-09-09T10:40:00Z"/>
                <w:rFonts w:cs="Calibri"/>
                <w:color w:val="000000"/>
                <w:sz w:val="18"/>
                <w:szCs w:val="18"/>
              </w:rPr>
            </w:pPr>
            <w:ins w:id="1729" w:author="Sam Dent" w:date="2022-09-09T10:40:00Z">
              <w:r w:rsidRPr="008F2DEE">
                <w:rPr>
                  <w:rFonts w:cs="Calibri"/>
                  <w:color w:val="000000"/>
                  <w:sz w:val="18"/>
                  <w:szCs w:val="18"/>
                </w:rPr>
                <w:t xml:space="preserve">Updates to costs and lifetimes. </w:t>
              </w:r>
              <w:r w:rsidRPr="008F2DEE">
                <w:rPr>
                  <w:rFonts w:cs="Calibri"/>
                  <w:color w:val="000000"/>
                  <w:sz w:val="18"/>
                  <w:szCs w:val="18"/>
                </w:rPr>
                <w:br/>
                <w:t>Reanalysis based on updated QPI data and new Department of Energy Technical Doc/LCC spreadsheet.</w:t>
              </w:r>
            </w:ins>
          </w:p>
        </w:tc>
        <w:tc>
          <w:tcPr>
            <w:tcW w:w="1034" w:type="dxa"/>
            <w:tcBorders>
              <w:top w:val="nil"/>
              <w:left w:val="nil"/>
              <w:bottom w:val="single" w:sz="4" w:space="0" w:color="auto"/>
              <w:right w:val="single" w:sz="4" w:space="0" w:color="auto"/>
            </w:tcBorders>
            <w:shd w:val="clear" w:color="auto" w:fill="auto"/>
            <w:vAlign w:val="center"/>
            <w:hideMark/>
          </w:tcPr>
          <w:p w14:paraId="7F761551" w14:textId="77777777" w:rsidR="008F2DEE" w:rsidRPr="008F2DEE" w:rsidRDefault="008F2DEE" w:rsidP="008F2DEE">
            <w:pPr>
              <w:widowControl/>
              <w:spacing w:after="0"/>
              <w:jc w:val="center"/>
              <w:rPr>
                <w:ins w:id="1730" w:author="Sam Dent" w:date="2022-09-09T10:40:00Z"/>
                <w:rFonts w:cs="Calibri"/>
                <w:color w:val="000000"/>
                <w:sz w:val="18"/>
                <w:szCs w:val="18"/>
              </w:rPr>
            </w:pPr>
            <w:ins w:id="1731" w:author="Sam Dent" w:date="2022-09-09T10:40:00Z">
              <w:r w:rsidRPr="008F2DEE">
                <w:rPr>
                  <w:rFonts w:cs="Calibri"/>
                  <w:color w:val="000000"/>
                  <w:sz w:val="18"/>
                  <w:szCs w:val="18"/>
                </w:rPr>
                <w:t>Decrease</w:t>
              </w:r>
            </w:ins>
          </w:p>
        </w:tc>
      </w:tr>
      <w:tr w:rsidR="008F2DEE" w:rsidRPr="008F2DEE" w14:paraId="413B5DDD" w14:textId="77777777" w:rsidTr="008D55F9">
        <w:trPr>
          <w:trHeight w:val="960"/>
          <w:ins w:id="1732"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175A6CB9" w14:textId="77777777" w:rsidR="008F2DEE" w:rsidRPr="008F2DEE" w:rsidRDefault="008F2DEE" w:rsidP="008F2DEE">
            <w:pPr>
              <w:widowControl/>
              <w:spacing w:after="0"/>
              <w:jc w:val="left"/>
              <w:rPr>
                <w:ins w:id="1733"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309B294" w14:textId="77777777" w:rsidR="008F2DEE" w:rsidRPr="008F2DEE" w:rsidRDefault="008F2DEE" w:rsidP="008F2DEE">
            <w:pPr>
              <w:widowControl/>
              <w:spacing w:after="0"/>
              <w:jc w:val="left"/>
              <w:rPr>
                <w:ins w:id="1734"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614822D" w14:textId="77777777" w:rsidR="008F2DEE" w:rsidRPr="008F2DEE" w:rsidRDefault="008F2DEE" w:rsidP="008F2DEE">
            <w:pPr>
              <w:widowControl/>
              <w:spacing w:after="0"/>
              <w:jc w:val="left"/>
              <w:rPr>
                <w:ins w:id="1735" w:author="Sam Dent" w:date="2022-09-09T10:40:00Z"/>
                <w:rFonts w:cs="Calibri"/>
                <w:color w:val="000000"/>
                <w:sz w:val="18"/>
                <w:szCs w:val="18"/>
              </w:rPr>
            </w:pPr>
            <w:ins w:id="1736" w:author="Sam Dent" w:date="2022-09-09T10:40:00Z">
              <w:r w:rsidRPr="008F2DEE">
                <w:rPr>
                  <w:rFonts w:cs="Calibri"/>
                  <w:color w:val="000000"/>
                  <w:sz w:val="18"/>
                  <w:szCs w:val="18"/>
                </w:rPr>
                <w:t>5.1.6 ENERGY STAR CEE Tier 2 or CEE Tier 3 Refrigerator</w:t>
              </w:r>
            </w:ins>
          </w:p>
        </w:tc>
        <w:tc>
          <w:tcPr>
            <w:tcW w:w="2482" w:type="dxa"/>
            <w:tcBorders>
              <w:top w:val="nil"/>
              <w:left w:val="nil"/>
              <w:bottom w:val="single" w:sz="4" w:space="0" w:color="auto"/>
              <w:right w:val="single" w:sz="4" w:space="0" w:color="auto"/>
            </w:tcBorders>
            <w:shd w:val="clear" w:color="auto" w:fill="auto"/>
            <w:noWrap/>
            <w:vAlign w:val="center"/>
            <w:hideMark/>
          </w:tcPr>
          <w:p w14:paraId="7BD2CAD8" w14:textId="77777777" w:rsidR="008F2DEE" w:rsidRPr="008F2DEE" w:rsidRDefault="008F2DEE" w:rsidP="008F2DEE">
            <w:pPr>
              <w:widowControl/>
              <w:spacing w:after="0"/>
              <w:jc w:val="left"/>
              <w:rPr>
                <w:ins w:id="1737" w:author="Sam Dent" w:date="2022-09-09T10:40:00Z"/>
                <w:rFonts w:cs="Calibri"/>
                <w:color w:val="000000"/>
                <w:sz w:val="18"/>
                <w:szCs w:val="18"/>
              </w:rPr>
            </w:pPr>
            <w:ins w:id="1738" w:author="Sam Dent" w:date="2022-09-09T10:40:00Z">
              <w:r w:rsidRPr="008F2DEE">
                <w:rPr>
                  <w:rFonts w:cs="Calibri"/>
                  <w:color w:val="000000"/>
                  <w:sz w:val="18"/>
                  <w:szCs w:val="18"/>
                </w:rPr>
                <w:t>RS-APL-ESRE-V09-230101</w:t>
              </w:r>
            </w:ins>
          </w:p>
        </w:tc>
        <w:tc>
          <w:tcPr>
            <w:tcW w:w="930" w:type="dxa"/>
            <w:tcBorders>
              <w:top w:val="nil"/>
              <w:left w:val="nil"/>
              <w:bottom w:val="single" w:sz="4" w:space="0" w:color="auto"/>
              <w:right w:val="single" w:sz="4" w:space="0" w:color="auto"/>
            </w:tcBorders>
            <w:shd w:val="clear" w:color="auto" w:fill="auto"/>
            <w:vAlign w:val="center"/>
            <w:hideMark/>
          </w:tcPr>
          <w:p w14:paraId="60BCB0C9" w14:textId="77777777" w:rsidR="008F2DEE" w:rsidRPr="008F2DEE" w:rsidRDefault="008F2DEE" w:rsidP="008F2DEE">
            <w:pPr>
              <w:widowControl/>
              <w:spacing w:after="0"/>
              <w:jc w:val="center"/>
              <w:rPr>
                <w:ins w:id="1739" w:author="Sam Dent" w:date="2022-09-09T10:40:00Z"/>
                <w:rFonts w:cs="Calibri"/>
                <w:color w:val="000000"/>
                <w:sz w:val="18"/>
                <w:szCs w:val="18"/>
              </w:rPr>
            </w:pPr>
            <w:ins w:id="1740"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41D6F3A6" w14:textId="77777777" w:rsidR="008F2DEE" w:rsidRPr="008F2DEE" w:rsidRDefault="008F2DEE" w:rsidP="008F2DEE">
            <w:pPr>
              <w:widowControl/>
              <w:spacing w:after="0"/>
              <w:jc w:val="left"/>
              <w:rPr>
                <w:ins w:id="1741" w:author="Sam Dent" w:date="2022-09-09T10:40:00Z"/>
                <w:rFonts w:cs="Calibri"/>
                <w:color w:val="000000"/>
                <w:sz w:val="18"/>
                <w:szCs w:val="18"/>
              </w:rPr>
            </w:pPr>
            <w:ins w:id="1742" w:author="Sam Dent" w:date="2022-09-09T10:40:00Z">
              <w:r w:rsidRPr="008F2DEE">
                <w:rPr>
                  <w:rFonts w:cs="Calibri"/>
                  <w:color w:val="000000"/>
                  <w:sz w:val="18"/>
                  <w:szCs w:val="18"/>
                </w:rPr>
                <w:t xml:space="preserve">Addition of CEE Tier 3 specifications. </w:t>
              </w:r>
              <w:r w:rsidRPr="008F2DEE">
                <w:rPr>
                  <w:rFonts w:cs="Calibri"/>
                  <w:color w:val="000000"/>
                  <w:sz w:val="18"/>
                  <w:szCs w:val="18"/>
                </w:rPr>
                <w:br/>
                <w:t xml:space="preserve">Updates to costs and lifetimes. </w:t>
              </w:r>
              <w:r w:rsidRPr="008F2DEE">
                <w:rPr>
                  <w:rFonts w:cs="Calibri"/>
                  <w:color w:val="000000"/>
                  <w:sz w:val="18"/>
                  <w:szCs w:val="18"/>
                </w:rPr>
                <w:br/>
                <w:t>Reanalysis based on updated QPI data and new Department of Energy Technical Doc/LCC spreadsheet.</w:t>
              </w:r>
            </w:ins>
          </w:p>
        </w:tc>
        <w:tc>
          <w:tcPr>
            <w:tcW w:w="1034" w:type="dxa"/>
            <w:tcBorders>
              <w:top w:val="nil"/>
              <w:left w:val="nil"/>
              <w:bottom w:val="single" w:sz="4" w:space="0" w:color="auto"/>
              <w:right w:val="single" w:sz="4" w:space="0" w:color="auto"/>
            </w:tcBorders>
            <w:shd w:val="clear" w:color="auto" w:fill="auto"/>
            <w:vAlign w:val="center"/>
            <w:hideMark/>
          </w:tcPr>
          <w:p w14:paraId="6E4DFEF8" w14:textId="77777777" w:rsidR="008F2DEE" w:rsidRPr="008F2DEE" w:rsidRDefault="008F2DEE" w:rsidP="008F2DEE">
            <w:pPr>
              <w:widowControl/>
              <w:spacing w:after="0"/>
              <w:jc w:val="center"/>
              <w:rPr>
                <w:ins w:id="1743" w:author="Sam Dent" w:date="2022-09-09T10:40:00Z"/>
                <w:rFonts w:cs="Calibri"/>
                <w:color w:val="000000"/>
                <w:sz w:val="18"/>
                <w:szCs w:val="18"/>
              </w:rPr>
            </w:pPr>
            <w:ins w:id="1744" w:author="Sam Dent" w:date="2022-09-09T10:40:00Z">
              <w:r w:rsidRPr="008F2DEE">
                <w:rPr>
                  <w:rFonts w:cs="Calibri"/>
                  <w:color w:val="000000"/>
                  <w:sz w:val="18"/>
                  <w:szCs w:val="18"/>
                </w:rPr>
                <w:t>Dependent on inputs</w:t>
              </w:r>
            </w:ins>
          </w:p>
        </w:tc>
      </w:tr>
      <w:tr w:rsidR="008F2DEE" w:rsidRPr="008F2DEE" w14:paraId="4201BF07" w14:textId="77777777" w:rsidTr="008D55F9">
        <w:trPr>
          <w:trHeight w:val="720"/>
          <w:ins w:id="1745"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1D8CC52C" w14:textId="77777777" w:rsidR="008F2DEE" w:rsidRPr="008F2DEE" w:rsidRDefault="008F2DEE" w:rsidP="008F2DEE">
            <w:pPr>
              <w:widowControl/>
              <w:spacing w:after="0"/>
              <w:jc w:val="left"/>
              <w:rPr>
                <w:ins w:id="1746"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C74F350" w14:textId="77777777" w:rsidR="008F2DEE" w:rsidRPr="008F2DEE" w:rsidRDefault="008F2DEE" w:rsidP="008F2DEE">
            <w:pPr>
              <w:widowControl/>
              <w:spacing w:after="0"/>
              <w:jc w:val="left"/>
              <w:rPr>
                <w:ins w:id="1747"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DA72518" w14:textId="77777777" w:rsidR="008F2DEE" w:rsidRPr="008F2DEE" w:rsidRDefault="008F2DEE" w:rsidP="008F2DEE">
            <w:pPr>
              <w:widowControl/>
              <w:spacing w:after="0"/>
              <w:jc w:val="left"/>
              <w:rPr>
                <w:ins w:id="1748" w:author="Sam Dent" w:date="2022-09-09T10:40:00Z"/>
                <w:rFonts w:cs="Calibri"/>
                <w:color w:val="000000"/>
                <w:sz w:val="18"/>
                <w:szCs w:val="18"/>
              </w:rPr>
            </w:pPr>
            <w:ins w:id="1749" w:author="Sam Dent" w:date="2022-09-09T10:40:00Z">
              <w:r w:rsidRPr="008F2DEE">
                <w:rPr>
                  <w:rFonts w:cs="Calibri"/>
                  <w:color w:val="000000"/>
                  <w:sz w:val="18"/>
                  <w:szCs w:val="18"/>
                </w:rPr>
                <w:t>5.1.7 ENERGY STAR and CEE Tier 2 Room Air Conditioner</w:t>
              </w:r>
            </w:ins>
          </w:p>
        </w:tc>
        <w:tc>
          <w:tcPr>
            <w:tcW w:w="2482" w:type="dxa"/>
            <w:tcBorders>
              <w:top w:val="nil"/>
              <w:left w:val="nil"/>
              <w:bottom w:val="single" w:sz="4" w:space="0" w:color="auto"/>
              <w:right w:val="single" w:sz="4" w:space="0" w:color="auto"/>
            </w:tcBorders>
            <w:shd w:val="clear" w:color="auto" w:fill="auto"/>
            <w:noWrap/>
            <w:vAlign w:val="center"/>
            <w:hideMark/>
          </w:tcPr>
          <w:p w14:paraId="4046EC2D" w14:textId="77777777" w:rsidR="008F2DEE" w:rsidRPr="008F2DEE" w:rsidRDefault="008F2DEE" w:rsidP="008F2DEE">
            <w:pPr>
              <w:widowControl/>
              <w:spacing w:after="0"/>
              <w:jc w:val="left"/>
              <w:rPr>
                <w:ins w:id="1750" w:author="Sam Dent" w:date="2022-09-09T10:40:00Z"/>
                <w:rFonts w:cs="Calibri"/>
                <w:color w:val="000000"/>
                <w:sz w:val="18"/>
                <w:szCs w:val="18"/>
              </w:rPr>
            </w:pPr>
            <w:ins w:id="1751" w:author="Sam Dent" w:date="2022-09-09T10:40:00Z">
              <w:r w:rsidRPr="008F2DEE">
                <w:rPr>
                  <w:rFonts w:cs="Calibri"/>
                  <w:color w:val="000000"/>
                  <w:sz w:val="18"/>
                  <w:szCs w:val="18"/>
                </w:rPr>
                <w:t>RS-APL-ESRA-V09-230101</w:t>
              </w:r>
            </w:ins>
          </w:p>
        </w:tc>
        <w:tc>
          <w:tcPr>
            <w:tcW w:w="930" w:type="dxa"/>
            <w:tcBorders>
              <w:top w:val="nil"/>
              <w:left w:val="nil"/>
              <w:bottom w:val="single" w:sz="4" w:space="0" w:color="auto"/>
              <w:right w:val="single" w:sz="4" w:space="0" w:color="auto"/>
            </w:tcBorders>
            <w:shd w:val="clear" w:color="auto" w:fill="auto"/>
            <w:vAlign w:val="center"/>
            <w:hideMark/>
          </w:tcPr>
          <w:p w14:paraId="7BDF47E5" w14:textId="77777777" w:rsidR="008F2DEE" w:rsidRPr="008F2DEE" w:rsidRDefault="008F2DEE" w:rsidP="008F2DEE">
            <w:pPr>
              <w:widowControl/>
              <w:spacing w:after="0"/>
              <w:jc w:val="center"/>
              <w:rPr>
                <w:ins w:id="1752" w:author="Sam Dent" w:date="2022-09-09T10:40:00Z"/>
                <w:rFonts w:cs="Calibri"/>
                <w:color w:val="000000"/>
                <w:sz w:val="18"/>
                <w:szCs w:val="18"/>
              </w:rPr>
            </w:pPr>
            <w:ins w:id="1753"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3FD61C52" w14:textId="77777777" w:rsidR="008F2DEE" w:rsidRPr="008F2DEE" w:rsidRDefault="008F2DEE" w:rsidP="008F2DEE">
            <w:pPr>
              <w:widowControl/>
              <w:spacing w:after="0"/>
              <w:jc w:val="left"/>
              <w:rPr>
                <w:ins w:id="1754" w:author="Sam Dent" w:date="2022-09-09T10:40:00Z"/>
                <w:rFonts w:cs="Calibri"/>
                <w:color w:val="000000"/>
                <w:sz w:val="18"/>
                <w:szCs w:val="18"/>
              </w:rPr>
            </w:pPr>
            <w:ins w:id="1755" w:author="Sam Dent" w:date="2022-09-09T10:40:00Z">
              <w:r w:rsidRPr="008F2DEE">
                <w:rPr>
                  <w:rFonts w:cs="Calibri"/>
                  <w:color w:val="000000"/>
                  <w:sz w:val="18"/>
                  <w:szCs w:val="18"/>
                </w:rPr>
                <w:t>Split of EFLHcool Weighted Average assumptions in to ComEd, Ameren and Statewide.</w:t>
              </w:r>
            </w:ins>
          </w:p>
        </w:tc>
        <w:tc>
          <w:tcPr>
            <w:tcW w:w="1034" w:type="dxa"/>
            <w:tcBorders>
              <w:top w:val="nil"/>
              <w:left w:val="nil"/>
              <w:bottom w:val="single" w:sz="4" w:space="0" w:color="auto"/>
              <w:right w:val="single" w:sz="4" w:space="0" w:color="auto"/>
            </w:tcBorders>
            <w:shd w:val="clear" w:color="auto" w:fill="auto"/>
            <w:vAlign w:val="center"/>
            <w:hideMark/>
          </w:tcPr>
          <w:p w14:paraId="140940A5" w14:textId="77777777" w:rsidR="008F2DEE" w:rsidRPr="008F2DEE" w:rsidRDefault="008F2DEE" w:rsidP="008F2DEE">
            <w:pPr>
              <w:widowControl/>
              <w:spacing w:after="0"/>
              <w:jc w:val="center"/>
              <w:rPr>
                <w:ins w:id="1756" w:author="Sam Dent" w:date="2022-09-09T10:40:00Z"/>
                <w:rFonts w:cs="Calibri"/>
                <w:color w:val="000000"/>
                <w:sz w:val="18"/>
                <w:szCs w:val="18"/>
              </w:rPr>
            </w:pPr>
            <w:ins w:id="1757" w:author="Sam Dent" w:date="2022-09-09T10:40:00Z">
              <w:r w:rsidRPr="008F2DEE">
                <w:rPr>
                  <w:rFonts w:cs="Calibri"/>
                  <w:color w:val="000000"/>
                  <w:sz w:val="18"/>
                  <w:szCs w:val="18"/>
                </w:rPr>
                <w:t>N/A</w:t>
              </w:r>
            </w:ins>
          </w:p>
        </w:tc>
      </w:tr>
      <w:tr w:rsidR="008F2DEE" w:rsidRPr="008F2DEE" w14:paraId="77E50F34" w14:textId="77777777" w:rsidTr="008D55F9">
        <w:trPr>
          <w:trHeight w:val="480"/>
          <w:ins w:id="1758"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580A3526" w14:textId="77777777" w:rsidR="008F2DEE" w:rsidRPr="008F2DEE" w:rsidRDefault="008F2DEE" w:rsidP="008F2DEE">
            <w:pPr>
              <w:widowControl/>
              <w:spacing w:after="0"/>
              <w:jc w:val="left"/>
              <w:rPr>
                <w:ins w:id="1759"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AA5E932" w14:textId="77777777" w:rsidR="008F2DEE" w:rsidRPr="008F2DEE" w:rsidRDefault="008F2DEE" w:rsidP="008F2DEE">
            <w:pPr>
              <w:widowControl/>
              <w:spacing w:after="0"/>
              <w:jc w:val="left"/>
              <w:rPr>
                <w:ins w:id="1760"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9EFD656" w14:textId="77777777" w:rsidR="008F2DEE" w:rsidRPr="008F2DEE" w:rsidRDefault="008F2DEE" w:rsidP="008F2DEE">
            <w:pPr>
              <w:widowControl/>
              <w:spacing w:after="0"/>
              <w:jc w:val="left"/>
              <w:rPr>
                <w:ins w:id="1761" w:author="Sam Dent" w:date="2022-09-09T10:40:00Z"/>
                <w:rFonts w:cs="Calibri"/>
                <w:color w:val="000000"/>
                <w:sz w:val="18"/>
                <w:szCs w:val="18"/>
              </w:rPr>
            </w:pPr>
            <w:ins w:id="1762" w:author="Sam Dent" w:date="2022-09-09T10:40:00Z">
              <w:r w:rsidRPr="008F2DEE">
                <w:rPr>
                  <w:rFonts w:cs="Calibri"/>
                  <w:color w:val="000000"/>
                  <w:sz w:val="18"/>
                  <w:szCs w:val="18"/>
                </w:rPr>
                <w:t>5.1.9 Room Air Conditioner Recycling</w:t>
              </w:r>
            </w:ins>
          </w:p>
        </w:tc>
        <w:tc>
          <w:tcPr>
            <w:tcW w:w="2482" w:type="dxa"/>
            <w:tcBorders>
              <w:top w:val="nil"/>
              <w:left w:val="nil"/>
              <w:bottom w:val="single" w:sz="4" w:space="0" w:color="auto"/>
              <w:right w:val="single" w:sz="4" w:space="0" w:color="auto"/>
            </w:tcBorders>
            <w:shd w:val="clear" w:color="auto" w:fill="auto"/>
            <w:noWrap/>
            <w:vAlign w:val="center"/>
            <w:hideMark/>
          </w:tcPr>
          <w:p w14:paraId="30FEA3C5" w14:textId="77777777" w:rsidR="008F2DEE" w:rsidRPr="008F2DEE" w:rsidRDefault="008F2DEE" w:rsidP="008F2DEE">
            <w:pPr>
              <w:widowControl/>
              <w:spacing w:after="0"/>
              <w:jc w:val="left"/>
              <w:rPr>
                <w:ins w:id="1763" w:author="Sam Dent" w:date="2022-09-09T10:40:00Z"/>
                <w:rFonts w:cs="Calibri"/>
                <w:color w:val="000000"/>
                <w:sz w:val="18"/>
                <w:szCs w:val="18"/>
              </w:rPr>
            </w:pPr>
            <w:ins w:id="1764" w:author="Sam Dent" w:date="2022-09-09T10:40:00Z">
              <w:r w:rsidRPr="008F2DEE">
                <w:rPr>
                  <w:rFonts w:cs="Calibri"/>
                  <w:color w:val="000000"/>
                  <w:sz w:val="18"/>
                  <w:szCs w:val="18"/>
                </w:rPr>
                <w:t>RS-APL-RARC-V03-230101</w:t>
              </w:r>
            </w:ins>
          </w:p>
        </w:tc>
        <w:tc>
          <w:tcPr>
            <w:tcW w:w="930" w:type="dxa"/>
            <w:tcBorders>
              <w:top w:val="nil"/>
              <w:left w:val="nil"/>
              <w:bottom w:val="single" w:sz="4" w:space="0" w:color="auto"/>
              <w:right w:val="single" w:sz="4" w:space="0" w:color="auto"/>
            </w:tcBorders>
            <w:shd w:val="clear" w:color="auto" w:fill="auto"/>
            <w:vAlign w:val="center"/>
            <w:hideMark/>
          </w:tcPr>
          <w:p w14:paraId="33DD8014" w14:textId="77777777" w:rsidR="008F2DEE" w:rsidRPr="008F2DEE" w:rsidRDefault="008F2DEE" w:rsidP="008F2DEE">
            <w:pPr>
              <w:widowControl/>
              <w:spacing w:after="0"/>
              <w:jc w:val="center"/>
              <w:rPr>
                <w:ins w:id="1765" w:author="Sam Dent" w:date="2022-09-09T10:40:00Z"/>
                <w:rFonts w:cs="Calibri"/>
                <w:color w:val="000000"/>
                <w:sz w:val="18"/>
                <w:szCs w:val="18"/>
              </w:rPr>
            </w:pPr>
            <w:ins w:id="1766"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53874BFE" w14:textId="77777777" w:rsidR="008F2DEE" w:rsidRPr="008F2DEE" w:rsidRDefault="008F2DEE" w:rsidP="008F2DEE">
            <w:pPr>
              <w:widowControl/>
              <w:spacing w:after="0"/>
              <w:jc w:val="left"/>
              <w:rPr>
                <w:ins w:id="1767" w:author="Sam Dent" w:date="2022-09-09T10:40:00Z"/>
                <w:rFonts w:cs="Calibri"/>
                <w:color w:val="000000"/>
                <w:sz w:val="18"/>
                <w:szCs w:val="18"/>
              </w:rPr>
            </w:pPr>
            <w:ins w:id="1768" w:author="Sam Dent" w:date="2022-09-09T10:40:00Z">
              <w:r w:rsidRPr="008F2DEE">
                <w:rPr>
                  <w:rFonts w:cs="Calibri"/>
                  <w:color w:val="000000"/>
                  <w:sz w:val="18"/>
                  <w:szCs w:val="18"/>
                </w:rPr>
                <w:t>Split of EFLHcool Weighted Average assumptions in to ComEd, Ameren and Statewide.</w:t>
              </w:r>
            </w:ins>
          </w:p>
        </w:tc>
        <w:tc>
          <w:tcPr>
            <w:tcW w:w="1034" w:type="dxa"/>
            <w:tcBorders>
              <w:top w:val="nil"/>
              <w:left w:val="nil"/>
              <w:bottom w:val="single" w:sz="4" w:space="0" w:color="auto"/>
              <w:right w:val="single" w:sz="4" w:space="0" w:color="auto"/>
            </w:tcBorders>
            <w:shd w:val="clear" w:color="auto" w:fill="auto"/>
            <w:vAlign w:val="center"/>
            <w:hideMark/>
          </w:tcPr>
          <w:p w14:paraId="087B291E" w14:textId="77777777" w:rsidR="008F2DEE" w:rsidRPr="008F2DEE" w:rsidRDefault="008F2DEE" w:rsidP="008F2DEE">
            <w:pPr>
              <w:widowControl/>
              <w:spacing w:after="0"/>
              <w:jc w:val="center"/>
              <w:rPr>
                <w:ins w:id="1769" w:author="Sam Dent" w:date="2022-09-09T10:40:00Z"/>
                <w:rFonts w:cs="Calibri"/>
                <w:color w:val="000000"/>
                <w:sz w:val="18"/>
                <w:szCs w:val="18"/>
              </w:rPr>
            </w:pPr>
            <w:ins w:id="1770" w:author="Sam Dent" w:date="2022-09-09T10:40:00Z">
              <w:r w:rsidRPr="008F2DEE">
                <w:rPr>
                  <w:rFonts w:cs="Calibri"/>
                  <w:color w:val="000000"/>
                  <w:sz w:val="18"/>
                  <w:szCs w:val="18"/>
                </w:rPr>
                <w:t>N/A</w:t>
              </w:r>
            </w:ins>
          </w:p>
        </w:tc>
      </w:tr>
      <w:tr w:rsidR="008F2DEE" w:rsidRPr="008F2DEE" w14:paraId="7CBE5FFD" w14:textId="77777777" w:rsidTr="008D55F9">
        <w:trPr>
          <w:trHeight w:val="720"/>
          <w:ins w:id="1771"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29853DA5" w14:textId="77777777" w:rsidR="008F2DEE" w:rsidRPr="008F2DEE" w:rsidRDefault="008F2DEE" w:rsidP="008F2DEE">
            <w:pPr>
              <w:widowControl/>
              <w:spacing w:after="0"/>
              <w:jc w:val="left"/>
              <w:rPr>
                <w:ins w:id="1772"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79AB13D" w14:textId="77777777" w:rsidR="008F2DEE" w:rsidRPr="008F2DEE" w:rsidRDefault="008F2DEE" w:rsidP="008F2DEE">
            <w:pPr>
              <w:widowControl/>
              <w:spacing w:after="0"/>
              <w:jc w:val="left"/>
              <w:rPr>
                <w:ins w:id="1773"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48E6A40" w14:textId="77777777" w:rsidR="008F2DEE" w:rsidRPr="008F2DEE" w:rsidRDefault="008F2DEE" w:rsidP="008F2DEE">
            <w:pPr>
              <w:widowControl/>
              <w:spacing w:after="0"/>
              <w:jc w:val="left"/>
              <w:rPr>
                <w:ins w:id="1774" w:author="Sam Dent" w:date="2022-09-09T10:40:00Z"/>
                <w:rFonts w:cs="Calibri"/>
                <w:color w:val="000000"/>
                <w:sz w:val="18"/>
                <w:szCs w:val="18"/>
              </w:rPr>
            </w:pPr>
            <w:ins w:id="1775" w:author="Sam Dent" w:date="2022-09-09T10:40:00Z">
              <w:r w:rsidRPr="008F2DEE">
                <w:rPr>
                  <w:rFonts w:cs="Calibri"/>
                  <w:color w:val="000000"/>
                  <w:sz w:val="18"/>
                  <w:szCs w:val="18"/>
                </w:rPr>
                <w:t>5.1.10 ENERGY STAR Clothes Dryer</w:t>
              </w:r>
            </w:ins>
          </w:p>
        </w:tc>
        <w:tc>
          <w:tcPr>
            <w:tcW w:w="2482" w:type="dxa"/>
            <w:tcBorders>
              <w:top w:val="nil"/>
              <w:left w:val="nil"/>
              <w:bottom w:val="single" w:sz="4" w:space="0" w:color="auto"/>
              <w:right w:val="single" w:sz="4" w:space="0" w:color="auto"/>
            </w:tcBorders>
            <w:shd w:val="clear" w:color="auto" w:fill="auto"/>
            <w:noWrap/>
            <w:vAlign w:val="center"/>
            <w:hideMark/>
          </w:tcPr>
          <w:p w14:paraId="668EBABE" w14:textId="77777777" w:rsidR="008F2DEE" w:rsidRPr="008F2DEE" w:rsidRDefault="008F2DEE" w:rsidP="008F2DEE">
            <w:pPr>
              <w:widowControl/>
              <w:spacing w:after="0"/>
              <w:jc w:val="left"/>
              <w:rPr>
                <w:ins w:id="1776" w:author="Sam Dent" w:date="2022-09-09T10:40:00Z"/>
                <w:rFonts w:cs="Calibri"/>
                <w:color w:val="000000"/>
                <w:sz w:val="18"/>
                <w:szCs w:val="18"/>
              </w:rPr>
            </w:pPr>
            <w:ins w:id="1777" w:author="Sam Dent" w:date="2022-09-09T10:40:00Z">
              <w:r w:rsidRPr="008F2DEE">
                <w:rPr>
                  <w:rFonts w:cs="Calibri"/>
                  <w:color w:val="000000"/>
                  <w:sz w:val="18"/>
                  <w:szCs w:val="18"/>
                </w:rPr>
                <w:t>RS-APL-ESDR-V05-230101</w:t>
              </w:r>
            </w:ins>
          </w:p>
        </w:tc>
        <w:tc>
          <w:tcPr>
            <w:tcW w:w="930" w:type="dxa"/>
            <w:tcBorders>
              <w:top w:val="nil"/>
              <w:left w:val="nil"/>
              <w:bottom w:val="single" w:sz="4" w:space="0" w:color="auto"/>
              <w:right w:val="single" w:sz="4" w:space="0" w:color="auto"/>
            </w:tcBorders>
            <w:shd w:val="clear" w:color="auto" w:fill="auto"/>
            <w:vAlign w:val="center"/>
            <w:hideMark/>
          </w:tcPr>
          <w:p w14:paraId="0C9EEC49" w14:textId="77777777" w:rsidR="008F2DEE" w:rsidRPr="008F2DEE" w:rsidRDefault="008F2DEE" w:rsidP="008F2DEE">
            <w:pPr>
              <w:widowControl/>
              <w:spacing w:after="0"/>
              <w:jc w:val="center"/>
              <w:rPr>
                <w:ins w:id="1778" w:author="Sam Dent" w:date="2022-09-09T10:40:00Z"/>
                <w:rFonts w:cs="Calibri"/>
                <w:color w:val="000000"/>
                <w:sz w:val="18"/>
                <w:szCs w:val="18"/>
              </w:rPr>
            </w:pPr>
            <w:ins w:id="1779"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47DB5727" w14:textId="77777777" w:rsidR="008F2DEE" w:rsidRPr="008F2DEE" w:rsidRDefault="008F2DEE" w:rsidP="008F2DEE">
            <w:pPr>
              <w:widowControl/>
              <w:spacing w:after="0"/>
              <w:jc w:val="left"/>
              <w:rPr>
                <w:ins w:id="1780" w:author="Sam Dent" w:date="2022-09-09T10:40:00Z"/>
                <w:rFonts w:cs="Calibri"/>
                <w:color w:val="000000"/>
                <w:sz w:val="18"/>
                <w:szCs w:val="18"/>
              </w:rPr>
            </w:pPr>
            <w:ins w:id="1781" w:author="Sam Dent" w:date="2022-09-09T10:40:00Z">
              <w:r w:rsidRPr="008F2DEE">
                <w:rPr>
                  <w:rFonts w:cs="Calibri"/>
                  <w:color w:val="000000"/>
                  <w:sz w:val="18"/>
                  <w:szCs w:val="18"/>
                </w:rPr>
                <w:t>Addition of assumptions for heat pump clothes dryers.</w:t>
              </w:r>
              <w:r w:rsidRPr="008F2DEE">
                <w:rPr>
                  <w:rFonts w:cs="Calibri"/>
                  <w:color w:val="000000"/>
                  <w:sz w:val="18"/>
                  <w:szCs w:val="18"/>
                </w:rPr>
                <w:br/>
                <w:t xml:space="preserve">Fuel Switch/Electrification algorithms added. </w:t>
              </w:r>
            </w:ins>
          </w:p>
        </w:tc>
        <w:tc>
          <w:tcPr>
            <w:tcW w:w="1034" w:type="dxa"/>
            <w:tcBorders>
              <w:top w:val="nil"/>
              <w:left w:val="nil"/>
              <w:bottom w:val="single" w:sz="4" w:space="0" w:color="auto"/>
              <w:right w:val="single" w:sz="4" w:space="0" w:color="auto"/>
            </w:tcBorders>
            <w:shd w:val="clear" w:color="auto" w:fill="auto"/>
            <w:vAlign w:val="center"/>
            <w:hideMark/>
          </w:tcPr>
          <w:p w14:paraId="44AB5A92" w14:textId="77777777" w:rsidR="008F2DEE" w:rsidRPr="008F2DEE" w:rsidRDefault="008F2DEE" w:rsidP="008F2DEE">
            <w:pPr>
              <w:widowControl/>
              <w:spacing w:after="0"/>
              <w:jc w:val="center"/>
              <w:rPr>
                <w:ins w:id="1782" w:author="Sam Dent" w:date="2022-09-09T10:40:00Z"/>
                <w:rFonts w:cs="Calibri"/>
                <w:color w:val="000000"/>
                <w:sz w:val="18"/>
                <w:szCs w:val="18"/>
              </w:rPr>
            </w:pPr>
            <w:ins w:id="1783" w:author="Sam Dent" w:date="2022-09-09T10:40:00Z">
              <w:r w:rsidRPr="008F2DEE">
                <w:rPr>
                  <w:rFonts w:cs="Calibri"/>
                  <w:color w:val="000000"/>
                  <w:sz w:val="18"/>
                  <w:szCs w:val="18"/>
                </w:rPr>
                <w:t>N/A</w:t>
              </w:r>
            </w:ins>
          </w:p>
        </w:tc>
      </w:tr>
      <w:tr w:rsidR="008F2DEE" w:rsidRPr="008F2DEE" w14:paraId="3EA33103" w14:textId="77777777" w:rsidTr="008D55F9">
        <w:trPr>
          <w:trHeight w:val="960"/>
          <w:ins w:id="1784"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2E755BA8" w14:textId="77777777" w:rsidR="008F2DEE" w:rsidRPr="008F2DEE" w:rsidRDefault="008F2DEE" w:rsidP="008F2DEE">
            <w:pPr>
              <w:widowControl/>
              <w:spacing w:after="0"/>
              <w:jc w:val="left"/>
              <w:rPr>
                <w:ins w:id="1785"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674A017D" w14:textId="77777777" w:rsidR="008F2DEE" w:rsidRPr="008F2DEE" w:rsidRDefault="008F2DEE" w:rsidP="008F2DEE">
            <w:pPr>
              <w:widowControl/>
              <w:spacing w:after="0"/>
              <w:jc w:val="left"/>
              <w:rPr>
                <w:ins w:id="1786"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D2800DD" w14:textId="77777777" w:rsidR="008F2DEE" w:rsidRPr="008F2DEE" w:rsidRDefault="008F2DEE" w:rsidP="008F2DEE">
            <w:pPr>
              <w:widowControl/>
              <w:spacing w:after="0"/>
              <w:jc w:val="left"/>
              <w:rPr>
                <w:ins w:id="1787" w:author="Sam Dent" w:date="2022-09-09T10:40:00Z"/>
                <w:rFonts w:cs="Calibri"/>
                <w:color w:val="000000"/>
                <w:sz w:val="18"/>
                <w:szCs w:val="18"/>
              </w:rPr>
            </w:pPr>
            <w:ins w:id="1788" w:author="Sam Dent" w:date="2022-09-09T10:40:00Z">
              <w:r w:rsidRPr="008F2DEE">
                <w:rPr>
                  <w:rFonts w:cs="Calibri"/>
                  <w:color w:val="000000"/>
                  <w:sz w:val="18"/>
                  <w:szCs w:val="18"/>
                </w:rPr>
                <w:t>5.1.12 Ozone Laundry</w:t>
              </w:r>
            </w:ins>
          </w:p>
        </w:tc>
        <w:tc>
          <w:tcPr>
            <w:tcW w:w="2482" w:type="dxa"/>
            <w:tcBorders>
              <w:top w:val="nil"/>
              <w:left w:val="nil"/>
              <w:bottom w:val="single" w:sz="4" w:space="0" w:color="auto"/>
              <w:right w:val="single" w:sz="4" w:space="0" w:color="auto"/>
            </w:tcBorders>
            <w:shd w:val="clear" w:color="auto" w:fill="auto"/>
            <w:noWrap/>
            <w:vAlign w:val="center"/>
            <w:hideMark/>
          </w:tcPr>
          <w:p w14:paraId="22B5D9B5" w14:textId="77777777" w:rsidR="008F2DEE" w:rsidRPr="008F2DEE" w:rsidRDefault="008F2DEE" w:rsidP="008F2DEE">
            <w:pPr>
              <w:widowControl/>
              <w:spacing w:after="0"/>
              <w:jc w:val="left"/>
              <w:rPr>
                <w:ins w:id="1789" w:author="Sam Dent" w:date="2022-09-09T10:40:00Z"/>
                <w:rFonts w:cs="Calibri"/>
                <w:color w:val="000000"/>
                <w:sz w:val="18"/>
                <w:szCs w:val="18"/>
              </w:rPr>
            </w:pPr>
            <w:ins w:id="1790" w:author="Sam Dent" w:date="2022-09-09T10:40:00Z">
              <w:r w:rsidRPr="008F2DEE">
                <w:rPr>
                  <w:rFonts w:cs="Calibri"/>
                  <w:color w:val="000000"/>
                  <w:sz w:val="18"/>
                  <w:szCs w:val="18"/>
                </w:rPr>
                <w:t>RS-APL-OZNE-V05-230101</w:t>
              </w:r>
            </w:ins>
          </w:p>
        </w:tc>
        <w:tc>
          <w:tcPr>
            <w:tcW w:w="930" w:type="dxa"/>
            <w:tcBorders>
              <w:top w:val="nil"/>
              <w:left w:val="nil"/>
              <w:bottom w:val="single" w:sz="4" w:space="0" w:color="auto"/>
              <w:right w:val="single" w:sz="4" w:space="0" w:color="auto"/>
            </w:tcBorders>
            <w:shd w:val="clear" w:color="auto" w:fill="auto"/>
            <w:vAlign w:val="center"/>
            <w:hideMark/>
          </w:tcPr>
          <w:p w14:paraId="356DA9CE" w14:textId="77777777" w:rsidR="008F2DEE" w:rsidRPr="008F2DEE" w:rsidRDefault="008F2DEE" w:rsidP="008F2DEE">
            <w:pPr>
              <w:widowControl/>
              <w:spacing w:after="0"/>
              <w:jc w:val="center"/>
              <w:rPr>
                <w:ins w:id="1791" w:author="Sam Dent" w:date="2022-09-09T10:40:00Z"/>
                <w:rFonts w:cs="Calibri"/>
                <w:color w:val="000000"/>
                <w:sz w:val="18"/>
                <w:szCs w:val="18"/>
              </w:rPr>
            </w:pPr>
            <w:ins w:id="1792"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4B180E64" w14:textId="77777777" w:rsidR="008F2DEE" w:rsidRPr="008F2DEE" w:rsidRDefault="008F2DEE" w:rsidP="008F2DEE">
            <w:pPr>
              <w:widowControl/>
              <w:spacing w:after="0"/>
              <w:jc w:val="left"/>
              <w:rPr>
                <w:ins w:id="1793" w:author="Sam Dent" w:date="2022-09-09T10:40:00Z"/>
                <w:rFonts w:cs="Calibri"/>
                <w:color w:val="000000"/>
                <w:sz w:val="18"/>
                <w:szCs w:val="18"/>
              </w:rPr>
            </w:pPr>
            <w:ins w:id="1794" w:author="Sam Dent" w:date="2022-09-09T10:40:00Z">
              <w:r w:rsidRPr="008F2DEE">
                <w:rPr>
                  <w:rFonts w:cs="Calibri"/>
                  <w:color w:val="000000"/>
                  <w:sz w:val="18"/>
                  <w:szCs w:val="18"/>
                </w:rPr>
                <w:t xml:space="preserve">Addition of recovery efficiency assumption for heat pump water heaters, and update to gas water heater recovery efficiency assumption. </w:t>
              </w:r>
              <w:r w:rsidRPr="008F2DEE">
                <w:rPr>
                  <w:rFonts w:cs="Calibri"/>
                  <w:color w:val="000000"/>
                  <w:sz w:val="18"/>
                  <w:szCs w:val="18"/>
                </w:rPr>
                <w:br/>
                <w:t xml:space="preserve">Unknown %Electric and %Gas DHW updated. </w:t>
              </w:r>
            </w:ins>
          </w:p>
        </w:tc>
        <w:tc>
          <w:tcPr>
            <w:tcW w:w="1034" w:type="dxa"/>
            <w:tcBorders>
              <w:top w:val="nil"/>
              <w:left w:val="nil"/>
              <w:bottom w:val="single" w:sz="4" w:space="0" w:color="auto"/>
              <w:right w:val="single" w:sz="4" w:space="0" w:color="auto"/>
            </w:tcBorders>
            <w:shd w:val="clear" w:color="auto" w:fill="auto"/>
            <w:vAlign w:val="center"/>
            <w:hideMark/>
          </w:tcPr>
          <w:p w14:paraId="74ECE1E6" w14:textId="77777777" w:rsidR="008F2DEE" w:rsidRPr="008F2DEE" w:rsidRDefault="008F2DEE" w:rsidP="008F2DEE">
            <w:pPr>
              <w:widowControl/>
              <w:spacing w:after="0"/>
              <w:jc w:val="center"/>
              <w:rPr>
                <w:ins w:id="1795" w:author="Sam Dent" w:date="2022-09-09T10:40:00Z"/>
                <w:rFonts w:cs="Calibri"/>
                <w:color w:val="000000"/>
                <w:sz w:val="18"/>
                <w:szCs w:val="18"/>
              </w:rPr>
            </w:pPr>
            <w:ins w:id="1796" w:author="Sam Dent" w:date="2022-09-09T10:40:00Z">
              <w:r w:rsidRPr="008F2DEE">
                <w:rPr>
                  <w:rFonts w:cs="Calibri"/>
                  <w:color w:val="000000"/>
                  <w:sz w:val="18"/>
                  <w:szCs w:val="18"/>
                </w:rPr>
                <w:t>N/A</w:t>
              </w:r>
            </w:ins>
          </w:p>
        </w:tc>
      </w:tr>
      <w:tr w:rsidR="008F2DEE" w:rsidRPr="008F2DEE" w14:paraId="6C280DDE" w14:textId="77777777" w:rsidTr="008D55F9">
        <w:trPr>
          <w:trHeight w:val="960"/>
          <w:ins w:id="1797"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159C0EB1" w14:textId="77777777" w:rsidR="008F2DEE" w:rsidRPr="008F2DEE" w:rsidRDefault="008F2DEE" w:rsidP="008F2DEE">
            <w:pPr>
              <w:widowControl/>
              <w:spacing w:after="0"/>
              <w:jc w:val="left"/>
              <w:rPr>
                <w:ins w:id="1798"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EEC6489" w14:textId="77777777" w:rsidR="008F2DEE" w:rsidRPr="008F2DEE" w:rsidRDefault="008F2DEE" w:rsidP="008F2DEE">
            <w:pPr>
              <w:widowControl/>
              <w:spacing w:after="0"/>
              <w:jc w:val="left"/>
              <w:rPr>
                <w:ins w:id="1799"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DD99324" w14:textId="77777777" w:rsidR="008F2DEE" w:rsidRPr="008F2DEE" w:rsidRDefault="008F2DEE" w:rsidP="008F2DEE">
            <w:pPr>
              <w:widowControl/>
              <w:spacing w:after="0"/>
              <w:jc w:val="left"/>
              <w:rPr>
                <w:ins w:id="1800" w:author="Sam Dent" w:date="2022-09-09T10:40:00Z"/>
                <w:rFonts w:cs="Calibri"/>
                <w:color w:val="000000"/>
                <w:sz w:val="18"/>
                <w:szCs w:val="18"/>
              </w:rPr>
            </w:pPr>
            <w:ins w:id="1801" w:author="Sam Dent" w:date="2022-09-09T10:40:00Z">
              <w:r w:rsidRPr="008F2DEE">
                <w:rPr>
                  <w:rFonts w:cs="Calibri"/>
                  <w:color w:val="000000"/>
                  <w:sz w:val="18"/>
                  <w:szCs w:val="18"/>
                </w:rPr>
                <w:t>5.1.13 Income Qualified: ENERGY STAR and CEE Tier 2 Room Air Conditioner</w:t>
              </w:r>
            </w:ins>
          </w:p>
        </w:tc>
        <w:tc>
          <w:tcPr>
            <w:tcW w:w="2482" w:type="dxa"/>
            <w:tcBorders>
              <w:top w:val="nil"/>
              <w:left w:val="nil"/>
              <w:bottom w:val="single" w:sz="4" w:space="0" w:color="auto"/>
              <w:right w:val="single" w:sz="4" w:space="0" w:color="auto"/>
            </w:tcBorders>
            <w:shd w:val="clear" w:color="auto" w:fill="auto"/>
            <w:noWrap/>
            <w:vAlign w:val="center"/>
            <w:hideMark/>
          </w:tcPr>
          <w:p w14:paraId="4EEEAED5" w14:textId="77777777" w:rsidR="008F2DEE" w:rsidRPr="008F2DEE" w:rsidRDefault="008F2DEE" w:rsidP="008F2DEE">
            <w:pPr>
              <w:widowControl/>
              <w:spacing w:after="0"/>
              <w:jc w:val="left"/>
              <w:rPr>
                <w:ins w:id="1802" w:author="Sam Dent" w:date="2022-09-09T10:40:00Z"/>
                <w:rFonts w:cs="Calibri"/>
                <w:color w:val="000000"/>
                <w:sz w:val="18"/>
                <w:szCs w:val="18"/>
              </w:rPr>
            </w:pPr>
            <w:ins w:id="1803" w:author="Sam Dent" w:date="2022-09-09T10:40:00Z">
              <w:r w:rsidRPr="008F2DEE">
                <w:rPr>
                  <w:rFonts w:cs="Calibri"/>
                  <w:color w:val="000000"/>
                  <w:sz w:val="18"/>
                  <w:szCs w:val="18"/>
                </w:rPr>
                <w:t>RS-APL-IQRA-V03-230101</w:t>
              </w:r>
            </w:ins>
          </w:p>
        </w:tc>
        <w:tc>
          <w:tcPr>
            <w:tcW w:w="930" w:type="dxa"/>
            <w:tcBorders>
              <w:top w:val="nil"/>
              <w:left w:val="nil"/>
              <w:bottom w:val="single" w:sz="4" w:space="0" w:color="auto"/>
              <w:right w:val="single" w:sz="4" w:space="0" w:color="auto"/>
            </w:tcBorders>
            <w:shd w:val="clear" w:color="auto" w:fill="auto"/>
            <w:vAlign w:val="center"/>
            <w:hideMark/>
          </w:tcPr>
          <w:p w14:paraId="35B60ACE" w14:textId="77777777" w:rsidR="008F2DEE" w:rsidRPr="008F2DEE" w:rsidRDefault="008F2DEE" w:rsidP="008F2DEE">
            <w:pPr>
              <w:widowControl/>
              <w:spacing w:after="0"/>
              <w:jc w:val="center"/>
              <w:rPr>
                <w:ins w:id="1804" w:author="Sam Dent" w:date="2022-09-09T10:40:00Z"/>
                <w:rFonts w:cs="Calibri"/>
                <w:color w:val="000000"/>
                <w:sz w:val="18"/>
                <w:szCs w:val="18"/>
              </w:rPr>
            </w:pPr>
            <w:ins w:id="1805"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23C94A1E" w14:textId="77777777" w:rsidR="008F2DEE" w:rsidRPr="008F2DEE" w:rsidRDefault="008F2DEE" w:rsidP="008F2DEE">
            <w:pPr>
              <w:widowControl/>
              <w:spacing w:after="0"/>
              <w:jc w:val="left"/>
              <w:rPr>
                <w:ins w:id="1806" w:author="Sam Dent" w:date="2022-09-09T10:40:00Z"/>
                <w:rFonts w:cs="Calibri"/>
                <w:color w:val="000000"/>
                <w:sz w:val="18"/>
                <w:szCs w:val="18"/>
              </w:rPr>
            </w:pPr>
            <w:ins w:id="1807" w:author="Sam Dent" w:date="2022-09-09T10:40:00Z">
              <w:r w:rsidRPr="008F2DEE">
                <w:rPr>
                  <w:rFonts w:cs="Calibri"/>
                  <w:color w:val="000000"/>
                  <w:sz w:val="18"/>
                  <w:szCs w:val="18"/>
                </w:rPr>
                <w:t>Split of EFLHcool Weighted Average assumptions in to ComEd, Ameren and Statewide.</w:t>
              </w:r>
            </w:ins>
          </w:p>
        </w:tc>
        <w:tc>
          <w:tcPr>
            <w:tcW w:w="1034" w:type="dxa"/>
            <w:tcBorders>
              <w:top w:val="nil"/>
              <w:left w:val="nil"/>
              <w:bottom w:val="single" w:sz="4" w:space="0" w:color="auto"/>
              <w:right w:val="single" w:sz="4" w:space="0" w:color="auto"/>
            </w:tcBorders>
            <w:shd w:val="clear" w:color="auto" w:fill="auto"/>
            <w:vAlign w:val="center"/>
            <w:hideMark/>
          </w:tcPr>
          <w:p w14:paraId="7C2D2D19" w14:textId="77777777" w:rsidR="008F2DEE" w:rsidRPr="008F2DEE" w:rsidRDefault="008F2DEE" w:rsidP="008F2DEE">
            <w:pPr>
              <w:widowControl/>
              <w:spacing w:after="0"/>
              <w:jc w:val="center"/>
              <w:rPr>
                <w:ins w:id="1808" w:author="Sam Dent" w:date="2022-09-09T10:40:00Z"/>
                <w:rFonts w:cs="Calibri"/>
                <w:color w:val="000000"/>
                <w:sz w:val="18"/>
                <w:szCs w:val="18"/>
              </w:rPr>
            </w:pPr>
            <w:ins w:id="1809" w:author="Sam Dent" w:date="2022-09-09T10:40:00Z">
              <w:r w:rsidRPr="008F2DEE">
                <w:rPr>
                  <w:rFonts w:cs="Calibri"/>
                  <w:color w:val="000000"/>
                  <w:sz w:val="18"/>
                  <w:szCs w:val="18"/>
                </w:rPr>
                <w:t>N/A</w:t>
              </w:r>
            </w:ins>
          </w:p>
        </w:tc>
      </w:tr>
      <w:tr w:rsidR="008F2DEE" w:rsidRPr="008F2DEE" w14:paraId="5410ECCB" w14:textId="77777777" w:rsidTr="008D55F9">
        <w:trPr>
          <w:trHeight w:val="480"/>
          <w:ins w:id="1810"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57A8EC2B" w14:textId="77777777" w:rsidR="008F2DEE" w:rsidRPr="008F2DEE" w:rsidRDefault="008F2DEE" w:rsidP="008F2DEE">
            <w:pPr>
              <w:widowControl/>
              <w:spacing w:after="0"/>
              <w:jc w:val="left"/>
              <w:rPr>
                <w:ins w:id="1811"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6790478" w14:textId="77777777" w:rsidR="008F2DEE" w:rsidRPr="008F2DEE" w:rsidRDefault="008F2DEE" w:rsidP="008F2DEE">
            <w:pPr>
              <w:widowControl/>
              <w:spacing w:after="0"/>
              <w:jc w:val="left"/>
              <w:rPr>
                <w:ins w:id="1812"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BAD10B6" w14:textId="77777777" w:rsidR="008F2DEE" w:rsidRPr="008F2DEE" w:rsidRDefault="008F2DEE" w:rsidP="008F2DEE">
            <w:pPr>
              <w:widowControl/>
              <w:spacing w:after="0"/>
              <w:jc w:val="left"/>
              <w:rPr>
                <w:ins w:id="1813" w:author="Sam Dent" w:date="2022-09-09T10:40:00Z"/>
                <w:rFonts w:cs="Calibri"/>
                <w:color w:val="000000"/>
                <w:sz w:val="18"/>
                <w:szCs w:val="18"/>
              </w:rPr>
            </w:pPr>
            <w:ins w:id="1814" w:author="Sam Dent" w:date="2022-09-09T10:40:00Z">
              <w:r w:rsidRPr="008F2DEE">
                <w:rPr>
                  <w:rFonts w:cs="Calibri"/>
                  <w:color w:val="000000"/>
                  <w:sz w:val="18"/>
                  <w:szCs w:val="18"/>
                </w:rPr>
                <w:t>5.1.14 Residential Induction Cooktop</w:t>
              </w:r>
            </w:ins>
          </w:p>
        </w:tc>
        <w:tc>
          <w:tcPr>
            <w:tcW w:w="2482" w:type="dxa"/>
            <w:tcBorders>
              <w:top w:val="nil"/>
              <w:left w:val="nil"/>
              <w:bottom w:val="single" w:sz="4" w:space="0" w:color="auto"/>
              <w:right w:val="single" w:sz="4" w:space="0" w:color="auto"/>
            </w:tcBorders>
            <w:shd w:val="clear" w:color="auto" w:fill="auto"/>
            <w:noWrap/>
            <w:vAlign w:val="center"/>
            <w:hideMark/>
          </w:tcPr>
          <w:p w14:paraId="6966FAE5" w14:textId="77777777" w:rsidR="008F2DEE" w:rsidRPr="008F2DEE" w:rsidRDefault="008F2DEE" w:rsidP="008F2DEE">
            <w:pPr>
              <w:widowControl/>
              <w:spacing w:after="0"/>
              <w:jc w:val="left"/>
              <w:rPr>
                <w:ins w:id="1815" w:author="Sam Dent" w:date="2022-09-09T10:40:00Z"/>
                <w:rFonts w:cs="Calibri"/>
                <w:color w:val="000000"/>
                <w:sz w:val="18"/>
                <w:szCs w:val="18"/>
              </w:rPr>
            </w:pPr>
            <w:ins w:id="1816" w:author="Sam Dent" w:date="2022-09-09T10:40:00Z">
              <w:r w:rsidRPr="008F2DEE">
                <w:rPr>
                  <w:rFonts w:cs="Calibri"/>
                  <w:color w:val="000000"/>
                  <w:sz w:val="18"/>
                  <w:szCs w:val="18"/>
                </w:rPr>
                <w:t>RS-MSC-INDC-V01-230101</w:t>
              </w:r>
            </w:ins>
          </w:p>
        </w:tc>
        <w:tc>
          <w:tcPr>
            <w:tcW w:w="930" w:type="dxa"/>
            <w:tcBorders>
              <w:top w:val="nil"/>
              <w:left w:val="nil"/>
              <w:bottom w:val="single" w:sz="4" w:space="0" w:color="auto"/>
              <w:right w:val="single" w:sz="4" w:space="0" w:color="auto"/>
            </w:tcBorders>
            <w:shd w:val="clear" w:color="auto" w:fill="auto"/>
            <w:vAlign w:val="center"/>
            <w:hideMark/>
          </w:tcPr>
          <w:p w14:paraId="2EB408DF" w14:textId="77777777" w:rsidR="008F2DEE" w:rsidRPr="008F2DEE" w:rsidRDefault="008F2DEE" w:rsidP="008F2DEE">
            <w:pPr>
              <w:widowControl/>
              <w:spacing w:after="0"/>
              <w:jc w:val="center"/>
              <w:rPr>
                <w:ins w:id="1817" w:author="Sam Dent" w:date="2022-09-09T10:40:00Z"/>
                <w:rFonts w:cs="Calibri"/>
                <w:color w:val="000000"/>
                <w:sz w:val="18"/>
                <w:szCs w:val="18"/>
              </w:rPr>
            </w:pPr>
            <w:ins w:id="1818"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4BC51925" w14:textId="77777777" w:rsidR="008F2DEE" w:rsidRPr="008F2DEE" w:rsidRDefault="008F2DEE" w:rsidP="008F2DEE">
            <w:pPr>
              <w:widowControl/>
              <w:spacing w:after="0"/>
              <w:jc w:val="left"/>
              <w:rPr>
                <w:ins w:id="1819" w:author="Sam Dent" w:date="2022-09-09T10:40:00Z"/>
                <w:rFonts w:cs="Calibri"/>
                <w:color w:val="000000"/>
                <w:sz w:val="18"/>
                <w:szCs w:val="18"/>
              </w:rPr>
            </w:pPr>
            <w:ins w:id="1820"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
          <w:p w14:paraId="63627AE1" w14:textId="77777777" w:rsidR="008F2DEE" w:rsidRPr="008F2DEE" w:rsidRDefault="008F2DEE" w:rsidP="008F2DEE">
            <w:pPr>
              <w:widowControl/>
              <w:spacing w:after="0"/>
              <w:jc w:val="center"/>
              <w:rPr>
                <w:ins w:id="1821" w:author="Sam Dent" w:date="2022-09-09T10:40:00Z"/>
                <w:rFonts w:cs="Calibri"/>
                <w:color w:val="000000"/>
                <w:sz w:val="18"/>
                <w:szCs w:val="18"/>
              </w:rPr>
            </w:pPr>
            <w:ins w:id="1822" w:author="Sam Dent" w:date="2022-09-09T10:40:00Z">
              <w:r w:rsidRPr="008F2DEE">
                <w:rPr>
                  <w:rFonts w:cs="Calibri"/>
                  <w:color w:val="000000"/>
                  <w:sz w:val="18"/>
                  <w:szCs w:val="18"/>
                </w:rPr>
                <w:t>N/A</w:t>
              </w:r>
            </w:ins>
          </w:p>
        </w:tc>
      </w:tr>
      <w:tr w:rsidR="008F2DEE" w:rsidRPr="008F2DEE" w14:paraId="52660501" w14:textId="77777777" w:rsidTr="008D55F9">
        <w:trPr>
          <w:trHeight w:val="480"/>
          <w:ins w:id="1823"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28590688" w14:textId="77777777" w:rsidR="008F2DEE" w:rsidRPr="008F2DEE" w:rsidRDefault="008F2DEE" w:rsidP="008F2DEE">
            <w:pPr>
              <w:widowControl/>
              <w:spacing w:after="0"/>
              <w:jc w:val="left"/>
              <w:rPr>
                <w:ins w:id="1824"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A5C60A0" w14:textId="77777777" w:rsidR="008F2DEE" w:rsidRPr="008F2DEE" w:rsidRDefault="008F2DEE" w:rsidP="008F2DEE">
            <w:pPr>
              <w:widowControl/>
              <w:spacing w:after="0"/>
              <w:jc w:val="left"/>
              <w:rPr>
                <w:ins w:id="1825"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4F3D66E" w14:textId="77777777" w:rsidR="008F2DEE" w:rsidRPr="008F2DEE" w:rsidRDefault="008F2DEE" w:rsidP="008F2DEE">
            <w:pPr>
              <w:widowControl/>
              <w:spacing w:after="0"/>
              <w:jc w:val="left"/>
              <w:rPr>
                <w:ins w:id="1826" w:author="Sam Dent" w:date="2022-09-09T10:40:00Z"/>
                <w:rFonts w:cs="Calibri"/>
                <w:color w:val="000000"/>
                <w:sz w:val="18"/>
                <w:szCs w:val="18"/>
              </w:rPr>
            </w:pPr>
            <w:ins w:id="1827" w:author="Sam Dent" w:date="2022-09-09T10:40:00Z">
              <w:r w:rsidRPr="008F2DEE">
                <w:rPr>
                  <w:rFonts w:cs="Calibri"/>
                  <w:color w:val="000000"/>
                  <w:sz w:val="18"/>
                  <w:szCs w:val="18"/>
                </w:rPr>
                <w:t>5.1.15 Residential Bolt-On Smart Dryer Sensor</w:t>
              </w:r>
            </w:ins>
          </w:p>
        </w:tc>
        <w:tc>
          <w:tcPr>
            <w:tcW w:w="2482" w:type="dxa"/>
            <w:tcBorders>
              <w:top w:val="nil"/>
              <w:left w:val="nil"/>
              <w:bottom w:val="single" w:sz="4" w:space="0" w:color="auto"/>
              <w:right w:val="single" w:sz="4" w:space="0" w:color="auto"/>
            </w:tcBorders>
            <w:shd w:val="clear" w:color="auto" w:fill="auto"/>
            <w:noWrap/>
            <w:vAlign w:val="center"/>
            <w:hideMark/>
          </w:tcPr>
          <w:p w14:paraId="597620FC" w14:textId="77777777" w:rsidR="008F2DEE" w:rsidRPr="008F2DEE" w:rsidRDefault="008F2DEE" w:rsidP="008F2DEE">
            <w:pPr>
              <w:widowControl/>
              <w:spacing w:after="0"/>
              <w:jc w:val="left"/>
              <w:rPr>
                <w:ins w:id="1828" w:author="Sam Dent" w:date="2022-09-09T10:40:00Z"/>
                <w:rFonts w:cs="Calibri"/>
                <w:color w:val="000000"/>
                <w:sz w:val="18"/>
                <w:szCs w:val="18"/>
              </w:rPr>
            </w:pPr>
            <w:ins w:id="1829" w:author="Sam Dent" w:date="2022-09-09T10:40:00Z">
              <w:r w:rsidRPr="008F2DEE">
                <w:rPr>
                  <w:rFonts w:cs="Calibri"/>
                  <w:color w:val="000000"/>
                  <w:sz w:val="18"/>
                  <w:szCs w:val="18"/>
                </w:rPr>
                <w:t>RS-APL-SCDS-V01-230101</w:t>
              </w:r>
            </w:ins>
          </w:p>
        </w:tc>
        <w:tc>
          <w:tcPr>
            <w:tcW w:w="930" w:type="dxa"/>
            <w:tcBorders>
              <w:top w:val="nil"/>
              <w:left w:val="nil"/>
              <w:bottom w:val="single" w:sz="4" w:space="0" w:color="auto"/>
              <w:right w:val="single" w:sz="4" w:space="0" w:color="auto"/>
            </w:tcBorders>
            <w:shd w:val="clear" w:color="auto" w:fill="auto"/>
            <w:vAlign w:val="center"/>
            <w:hideMark/>
          </w:tcPr>
          <w:p w14:paraId="23DC5A63" w14:textId="77777777" w:rsidR="008F2DEE" w:rsidRPr="008F2DEE" w:rsidRDefault="008F2DEE" w:rsidP="008F2DEE">
            <w:pPr>
              <w:widowControl/>
              <w:spacing w:after="0"/>
              <w:jc w:val="center"/>
              <w:rPr>
                <w:ins w:id="1830" w:author="Sam Dent" w:date="2022-09-09T10:40:00Z"/>
                <w:rFonts w:cs="Calibri"/>
                <w:color w:val="000000"/>
                <w:sz w:val="18"/>
                <w:szCs w:val="18"/>
              </w:rPr>
            </w:pPr>
            <w:ins w:id="1831"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57843E96" w14:textId="77777777" w:rsidR="008F2DEE" w:rsidRPr="008F2DEE" w:rsidRDefault="008F2DEE" w:rsidP="008F2DEE">
            <w:pPr>
              <w:widowControl/>
              <w:spacing w:after="0"/>
              <w:jc w:val="left"/>
              <w:rPr>
                <w:ins w:id="1832" w:author="Sam Dent" w:date="2022-09-09T10:40:00Z"/>
                <w:rFonts w:cs="Calibri"/>
                <w:color w:val="000000"/>
                <w:sz w:val="18"/>
                <w:szCs w:val="18"/>
              </w:rPr>
            </w:pPr>
            <w:ins w:id="1833"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
          <w:p w14:paraId="0761EA4B" w14:textId="77777777" w:rsidR="008F2DEE" w:rsidRPr="008F2DEE" w:rsidRDefault="008F2DEE" w:rsidP="008F2DEE">
            <w:pPr>
              <w:widowControl/>
              <w:spacing w:after="0"/>
              <w:jc w:val="center"/>
              <w:rPr>
                <w:ins w:id="1834" w:author="Sam Dent" w:date="2022-09-09T10:40:00Z"/>
                <w:rFonts w:cs="Calibri"/>
                <w:color w:val="000000"/>
                <w:sz w:val="18"/>
                <w:szCs w:val="18"/>
              </w:rPr>
            </w:pPr>
            <w:ins w:id="1835" w:author="Sam Dent" w:date="2022-09-09T10:40:00Z">
              <w:r w:rsidRPr="008F2DEE">
                <w:rPr>
                  <w:rFonts w:cs="Calibri"/>
                  <w:color w:val="000000"/>
                  <w:sz w:val="18"/>
                  <w:szCs w:val="18"/>
                </w:rPr>
                <w:t>N/A</w:t>
              </w:r>
            </w:ins>
          </w:p>
        </w:tc>
      </w:tr>
      <w:tr w:rsidR="008F2DEE" w:rsidRPr="008F2DEE" w14:paraId="4A229963" w14:textId="77777777" w:rsidTr="008D55F9">
        <w:trPr>
          <w:trHeight w:val="480"/>
          <w:ins w:id="1836"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2EDAD553" w14:textId="77777777" w:rsidR="008F2DEE" w:rsidRPr="008F2DEE" w:rsidRDefault="008F2DEE" w:rsidP="008F2DEE">
            <w:pPr>
              <w:widowControl/>
              <w:spacing w:after="0"/>
              <w:jc w:val="left"/>
              <w:rPr>
                <w:ins w:id="1837" w:author="Sam Dent" w:date="2022-09-09T10:40: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1C36A274" w14:textId="77777777" w:rsidR="008F2DEE" w:rsidRPr="008F2DEE" w:rsidRDefault="008F2DEE" w:rsidP="008F2DEE">
            <w:pPr>
              <w:widowControl/>
              <w:spacing w:after="0"/>
              <w:jc w:val="center"/>
              <w:rPr>
                <w:ins w:id="1838" w:author="Sam Dent" w:date="2022-09-09T10:40:00Z"/>
                <w:rFonts w:cs="Calibri"/>
                <w:color w:val="000000"/>
                <w:sz w:val="18"/>
                <w:szCs w:val="18"/>
              </w:rPr>
            </w:pPr>
            <w:ins w:id="1839" w:author="Sam Dent" w:date="2022-09-09T10:40:00Z">
              <w:r w:rsidRPr="008F2DEE">
                <w:rPr>
                  <w:rFonts w:cs="Calibri"/>
                  <w:color w:val="000000"/>
                  <w:sz w:val="18"/>
                  <w:szCs w:val="18"/>
                </w:rPr>
                <w:t xml:space="preserve">5.2 Consumer </w:t>
              </w:r>
              <w:r w:rsidRPr="008F2DEE">
                <w:rPr>
                  <w:rFonts w:cs="Calibri"/>
                  <w:color w:val="000000"/>
                  <w:sz w:val="18"/>
                  <w:szCs w:val="18"/>
                </w:rPr>
                <w:br/>
                <w:t>Electronics</w:t>
              </w:r>
            </w:ins>
          </w:p>
        </w:tc>
        <w:tc>
          <w:tcPr>
            <w:tcW w:w="2084" w:type="dxa"/>
            <w:tcBorders>
              <w:top w:val="nil"/>
              <w:left w:val="nil"/>
              <w:bottom w:val="single" w:sz="4" w:space="0" w:color="auto"/>
              <w:right w:val="single" w:sz="4" w:space="0" w:color="auto"/>
            </w:tcBorders>
            <w:shd w:val="clear" w:color="auto" w:fill="auto"/>
            <w:vAlign w:val="center"/>
            <w:hideMark/>
          </w:tcPr>
          <w:p w14:paraId="7702F2AF" w14:textId="77777777" w:rsidR="008F2DEE" w:rsidRPr="008F2DEE" w:rsidRDefault="008F2DEE" w:rsidP="008F2DEE">
            <w:pPr>
              <w:widowControl/>
              <w:spacing w:after="0"/>
              <w:jc w:val="left"/>
              <w:rPr>
                <w:ins w:id="1840" w:author="Sam Dent" w:date="2022-09-09T10:40:00Z"/>
                <w:rFonts w:cs="Calibri"/>
                <w:color w:val="000000"/>
                <w:sz w:val="18"/>
                <w:szCs w:val="18"/>
              </w:rPr>
            </w:pPr>
            <w:ins w:id="1841" w:author="Sam Dent" w:date="2022-09-09T10:40:00Z">
              <w:r w:rsidRPr="008F2DEE">
                <w:rPr>
                  <w:rFonts w:cs="Calibri"/>
                  <w:color w:val="000000"/>
                  <w:sz w:val="18"/>
                  <w:szCs w:val="18"/>
                </w:rPr>
                <w:t>5.2.1 Advanced Power Strip</w:t>
              </w:r>
            </w:ins>
          </w:p>
        </w:tc>
        <w:tc>
          <w:tcPr>
            <w:tcW w:w="2482" w:type="dxa"/>
            <w:tcBorders>
              <w:top w:val="nil"/>
              <w:left w:val="nil"/>
              <w:bottom w:val="single" w:sz="4" w:space="0" w:color="auto"/>
              <w:right w:val="single" w:sz="4" w:space="0" w:color="auto"/>
            </w:tcBorders>
            <w:shd w:val="clear" w:color="auto" w:fill="auto"/>
            <w:noWrap/>
            <w:vAlign w:val="center"/>
            <w:hideMark/>
          </w:tcPr>
          <w:p w14:paraId="47252CC5" w14:textId="77777777" w:rsidR="008F2DEE" w:rsidRPr="008F2DEE" w:rsidRDefault="008F2DEE" w:rsidP="008F2DEE">
            <w:pPr>
              <w:widowControl/>
              <w:spacing w:after="0"/>
              <w:jc w:val="left"/>
              <w:rPr>
                <w:ins w:id="1842" w:author="Sam Dent" w:date="2022-09-09T10:40:00Z"/>
                <w:rFonts w:cs="Calibri"/>
                <w:color w:val="000000"/>
                <w:sz w:val="18"/>
                <w:szCs w:val="18"/>
              </w:rPr>
            </w:pPr>
            <w:ins w:id="1843" w:author="Sam Dent" w:date="2022-09-09T10:40:00Z">
              <w:r w:rsidRPr="008F2DEE">
                <w:rPr>
                  <w:rFonts w:cs="Calibri"/>
                  <w:color w:val="000000"/>
                  <w:sz w:val="18"/>
                  <w:szCs w:val="18"/>
                </w:rPr>
                <w:t>RS-CEL-SSTR-V08-230101</w:t>
              </w:r>
            </w:ins>
          </w:p>
        </w:tc>
        <w:tc>
          <w:tcPr>
            <w:tcW w:w="930" w:type="dxa"/>
            <w:tcBorders>
              <w:top w:val="nil"/>
              <w:left w:val="nil"/>
              <w:bottom w:val="single" w:sz="4" w:space="0" w:color="auto"/>
              <w:right w:val="single" w:sz="4" w:space="0" w:color="auto"/>
            </w:tcBorders>
            <w:shd w:val="clear" w:color="auto" w:fill="auto"/>
            <w:vAlign w:val="center"/>
            <w:hideMark/>
          </w:tcPr>
          <w:p w14:paraId="78334B84" w14:textId="77777777" w:rsidR="008F2DEE" w:rsidRPr="008F2DEE" w:rsidRDefault="008F2DEE" w:rsidP="008F2DEE">
            <w:pPr>
              <w:widowControl/>
              <w:spacing w:after="0"/>
              <w:jc w:val="center"/>
              <w:rPr>
                <w:ins w:id="1844" w:author="Sam Dent" w:date="2022-09-09T10:40:00Z"/>
                <w:rFonts w:cs="Calibri"/>
                <w:color w:val="000000"/>
                <w:sz w:val="18"/>
                <w:szCs w:val="18"/>
              </w:rPr>
            </w:pPr>
            <w:ins w:id="1845"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62E511DE" w14:textId="77777777" w:rsidR="008F2DEE" w:rsidRPr="008F2DEE" w:rsidRDefault="008F2DEE" w:rsidP="008F2DEE">
            <w:pPr>
              <w:widowControl/>
              <w:spacing w:after="0"/>
              <w:jc w:val="left"/>
              <w:rPr>
                <w:ins w:id="1846" w:author="Sam Dent" w:date="2022-09-09T10:40:00Z"/>
                <w:rFonts w:cs="Calibri"/>
                <w:color w:val="000000"/>
                <w:sz w:val="18"/>
                <w:szCs w:val="18"/>
              </w:rPr>
            </w:pPr>
            <w:ins w:id="1847" w:author="Sam Dent" w:date="2022-09-09T10:40:00Z">
              <w:r w:rsidRPr="008F2DEE">
                <w:rPr>
                  <w:rFonts w:cs="Calibri"/>
                  <w:color w:val="000000"/>
                  <w:sz w:val="18"/>
                  <w:szCs w:val="18"/>
                </w:rPr>
                <w:t>Addition of ISR for IQ kits</w:t>
              </w:r>
            </w:ins>
          </w:p>
        </w:tc>
        <w:tc>
          <w:tcPr>
            <w:tcW w:w="1034" w:type="dxa"/>
            <w:tcBorders>
              <w:top w:val="nil"/>
              <w:left w:val="nil"/>
              <w:bottom w:val="single" w:sz="4" w:space="0" w:color="auto"/>
              <w:right w:val="single" w:sz="4" w:space="0" w:color="auto"/>
            </w:tcBorders>
            <w:shd w:val="clear" w:color="auto" w:fill="auto"/>
            <w:vAlign w:val="center"/>
            <w:hideMark/>
          </w:tcPr>
          <w:p w14:paraId="08EB68DD" w14:textId="77777777" w:rsidR="008F2DEE" w:rsidRPr="008F2DEE" w:rsidRDefault="008F2DEE" w:rsidP="008F2DEE">
            <w:pPr>
              <w:widowControl/>
              <w:spacing w:after="0"/>
              <w:jc w:val="center"/>
              <w:rPr>
                <w:ins w:id="1848" w:author="Sam Dent" w:date="2022-09-09T10:40:00Z"/>
                <w:rFonts w:cs="Calibri"/>
                <w:color w:val="000000"/>
                <w:sz w:val="18"/>
                <w:szCs w:val="18"/>
              </w:rPr>
            </w:pPr>
            <w:ins w:id="1849" w:author="Sam Dent" w:date="2022-09-09T10:40:00Z">
              <w:r w:rsidRPr="008F2DEE">
                <w:rPr>
                  <w:rFonts w:cs="Calibri"/>
                  <w:color w:val="000000"/>
                  <w:sz w:val="18"/>
                  <w:szCs w:val="18"/>
                </w:rPr>
                <w:t>N/A</w:t>
              </w:r>
            </w:ins>
          </w:p>
        </w:tc>
      </w:tr>
      <w:tr w:rsidR="008F2DEE" w:rsidRPr="008F2DEE" w14:paraId="5E255A70" w14:textId="77777777" w:rsidTr="008D55F9">
        <w:trPr>
          <w:trHeight w:val="480"/>
          <w:ins w:id="1850"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2C634029" w14:textId="77777777" w:rsidR="008F2DEE" w:rsidRPr="008F2DEE" w:rsidRDefault="008F2DEE" w:rsidP="008F2DEE">
            <w:pPr>
              <w:widowControl/>
              <w:spacing w:after="0"/>
              <w:jc w:val="left"/>
              <w:rPr>
                <w:ins w:id="1851"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6A12C86" w14:textId="77777777" w:rsidR="008F2DEE" w:rsidRPr="008F2DEE" w:rsidRDefault="008F2DEE" w:rsidP="008F2DEE">
            <w:pPr>
              <w:widowControl/>
              <w:spacing w:after="0"/>
              <w:jc w:val="left"/>
              <w:rPr>
                <w:ins w:id="1852"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0360366" w14:textId="77777777" w:rsidR="008F2DEE" w:rsidRPr="008F2DEE" w:rsidRDefault="008F2DEE" w:rsidP="008F2DEE">
            <w:pPr>
              <w:widowControl/>
              <w:spacing w:after="0"/>
              <w:jc w:val="left"/>
              <w:rPr>
                <w:ins w:id="1853" w:author="Sam Dent" w:date="2022-09-09T10:40:00Z"/>
                <w:rFonts w:cs="Calibri"/>
                <w:color w:val="000000"/>
                <w:sz w:val="18"/>
                <w:szCs w:val="18"/>
              </w:rPr>
            </w:pPr>
            <w:ins w:id="1854" w:author="Sam Dent" w:date="2022-09-09T10:40:00Z">
              <w:r w:rsidRPr="008F2DEE">
                <w:rPr>
                  <w:rFonts w:cs="Calibri"/>
                  <w:color w:val="000000"/>
                  <w:sz w:val="18"/>
                  <w:szCs w:val="18"/>
                </w:rPr>
                <w:t>5.2.3 ENERGY STAR Televisions</w:t>
              </w:r>
            </w:ins>
          </w:p>
        </w:tc>
        <w:tc>
          <w:tcPr>
            <w:tcW w:w="2482" w:type="dxa"/>
            <w:tcBorders>
              <w:top w:val="nil"/>
              <w:left w:val="nil"/>
              <w:bottom w:val="single" w:sz="4" w:space="0" w:color="auto"/>
              <w:right w:val="single" w:sz="4" w:space="0" w:color="auto"/>
            </w:tcBorders>
            <w:shd w:val="clear" w:color="auto" w:fill="auto"/>
            <w:noWrap/>
            <w:vAlign w:val="center"/>
            <w:hideMark/>
          </w:tcPr>
          <w:p w14:paraId="532D1720" w14:textId="77777777" w:rsidR="008F2DEE" w:rsidRPr="008F2DEE" w:rsidRDefault="008F2DEE" w:rsidP="008F2DEE">
            <w:pPr>
              <w:widowControl/>
              <w:spacing w:after="0"/>
              <w:jc w:val="left"/>
              <w:rPr>
                <w:ins w:id="1855" w:author="Sam Dent" w:date="2022-09-09T10:40:00Z"/>
                <w:rFonts w:cs="Calibri"/>
                <w:color w:val="000000"/>
                <w:sz w:val="18"/>
                <w:szCs w:val="18"/>
              </w:rPr>
            </w:pPr>
            <w:ins w:id="1856" w:author="Sam Dent" w:date="2022-09-09T10:40:00Z">
              <w:r w:rsidRPr="008F2DEE">
                <w:rPr>
                  <w:rFonts w:cs="Calibri"/>
                  <w:color w:val="000000"/>
                  <w:sz w:val="18"/>
                  <w:szCs w:val="18"/>
                </w:rPr>
                <w:t>RS-CEL-TVS-V01-230101</w:t>
              </w:r>
            </w:ins>
          </w:p>
        </w:tc>
        <w:tc>
          <w:tcPr>
            <w:tcW w:w="930" w:type="dxa"/>
            <w:tcBorders>
              <w:top w:val="nil"/>
              <w:left w:val="nil"/>
              <w:bottom w:val="single" w:sz="4" w:space="0" w:color="auto"/>
              <w:right w:val="single" w:sz="4" w:space="0" w:color="auto"/>
            </w:tcBorders>
            <w:shd w:val="clear" w:color="auto" w:fill="auto"/>
            <w:vAlign w:val="center"/>
            <w:hideMark/>
          </w:tcPr>
          <w:p w14:paraId="03DD13E0" w14:textId="77777777" w:rsidR="008F2DEE" w:rsidRPr="008F2DEE" w:rsidRDefault="008F2DEE" w:rsidP="008F2DEE">
            <w:pPr>
              <w:widowControl/>
              <w:spacing w:after="0"/>
              <w:jc w:val="center"/>
              <w:rPr>
                <w:ins w:id="1857" w:author="Sam Dent" w:date="2022-09-09T10:40:00Z"/>
                <w:rFonts w:cs="Calibri"/>
                <w:color w:val="000000"/>
                <w:sz w:val="18"/>
                <w:szCs w:val="18"/>
              </w:rPr>
            </w:pPr>
            <w:ins w:id="1858"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53502568" w14:textId="77777777" w:rsidR="008F2DEE" w:rsidRPr="008F2DEE" w:rsidRDefault="008F2DEE" w:rsidP="008F2DEE">
            <w:pPr>
              <w:widowControl/>
              <w:spacing w:after="0"/>
              <w:jc w:val="left"/>
              <w:rPr>
                <w:ins w:id="1859" w:author="Sam Dent" w:date="2022-09-09T10:40:00Z"/>
                <w:rFonts w:cs="Calibri"/>
                <w:color w:val="000000"/>
                <w:sz w:val="18"/>
                <w:szCs w:val="18"/>
              </w:rPr>
            </w:pPr>
            <w:ins w:id="1860"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
          <w:p w14:paraId="44B7E6FD" w14:textId="77777777" w:rsidR="008F2DEE" w:rsidRPr="008F2DEE" w:rsidRDefault="008F2DEE" w:rsidP="008F2DEE">
            <w:pPr>
              <w:widowControl/>
              <w:spacing w:after="0"/>
              <w:jc w:val="center"/>
              <w:rPr>
                <w:ins w:id="1861" w:author="Sam Dent" w:date="2022-09-09T10:40:00Z"/>
                <w:rFonts w:cs="Calibri"/>
                <w:color w:val="000000"/>
                <w:sz w:val="18"/>
                <w:szCs w:val="18"/>
              </w:rPr>
            </w:pPr>
            <w:ins w:id="1862" w:author="Sam Dent" w:date="2022-09-09T10:40:00Z">
              <w:r w:rsidRPr="008F2DEE">
                <w:rPr>
                  <w:rFonts w:cs="Calibri"/>
                  <w:color w:val="000000"/>
                  <w:sz w:val="18"/>
                  <w:szCs w:val="18"/>
                </w:rPr>
                <w:t>N/A</w:t>
              </w:r>
            </w:ins>
          </w:p>
        </w:tc>
      </w:tr>
      <w:tr w:rsidR="008F2DEE" w:rsidRPr="008F2DEE" w14:paraId="56554EB9" w14:textId="77777777" w:rsidTr="008D55F9">
        <w:trPr>
          <w:trHeight w:val="3360"/>
          <w:ins w:id="1863"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5A0B756B" w14:textId="77777777" w:rsidR="008F2DEE" w:rsidRPr="008F2DEE" w:rsidRDefault="008F2DEE" w:rsidP="008F2DEE">
            <w:pPr>
              <w:widowControl/>
              <w:spacing w:after="0"/>
              <w:jc w:val="left"/>
              <w:rPr>
                <w:ins w:id="1864" w:author="Sam Dent" w:date="2022-09-09T10:40: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04A477F2" w14:textId="77777777" w:rsidR="008F2DEE" w:rsidRPr="008F2DEE" w:rsidRDefault="008F2DEE" w:rsidP="008F2DEE">
            <w:pPr>
              <w:widowControl/>
              <w:spacing w:after="0"/>
              <w:jc w:val="center"/>
              <w:rPr>
                <w:ins w:id="1865" w:author="Sam Dent" w:date="2022-09-09T10:40:00Z"/>
                <w:rFonts w:cs="Calibri"/>
                <w:color w:val="000000"/>
                <w:sz w:val="18"/>
                <w:szCs w:val="18"/>
              </w:rPr>
            </w:pPr>
            <w:ins w:id="1866" w:author="Sam Dent" w:date="2022-09-09T10:40:00Z">
              <w:r w:rsidRPr="008F2DEE">
                <w:rPr>
                  <w:rFonts w:cs="Calibri"/>
                  <w:color w:val="000000"/>
                  <w:sz w:val="18"/>
                  <w:szCs w:val="18"/>
                </w:rPr>
                <w:t>5.3 HVAC</w:t>
              </w:r>
            </w:ins>
          </w:p>
        </w:tc>
        <w:tc>
          <w:tcPr>
            <w:tcW w:w="2084" w:type="dxa"/>
            <w:tcBorders>
              <w:top w:val="nil"/>
              <w:left w:val="nil"/>
              <w:bottom w:val="single" w:sz="4" w:space="0" w:color="auto"/>
              <w:right w:val="single" w:sz="4" w:space="0" w:color="auto"/>
            </w:tcBorders>
            <w:shd w:val="clear" w:color="auto" w:fill="auto"/>
            <w:vAlign w:val="center"/>
            <w:hideMark/>
          </w:tcPr>
          <w:p w14:paraId="349A2BDF" w14:textId="77777777" w:rsidR="008F2DEE" w:rsidRPr="008F2DEE" w:rsidRDefault="008F2DEE" w:rsidP="008F2DEE">
            <w:pPr>
              <w:widowControl/>
              <w:spacing w:after="0"/>
              <w:jc w:val="left"/>
              <w:rPr>
                <w:ins w:id="1867" w:author="Sam Dent" w:date="2022-09-09T10:40:00Z"/>
                <w:rFonts w:cs="Calibri"/>
                <w:color w:val="000000"/>
                <w:sz w:val="18"/>
                <w:szCs w:val="18"/>
              </w:rPr>
            </w:pPr>
            <w:ins w:id="1868" w:author="Sam Dent" w:date="2022-09-09T10:40:00Z">
              <w:r w:rsidRPr="008F2DEE">
                <w:rPr>
                  <w:rFonts w:cs="Calibri"/>
                  <w:color w:val="000000"/>
                  <w:sz w:val="18"/>
                  <w:szCs w:val="18"/>
                </w:rPr>
                <w:t>5.3.1 Centrally Ducted Air Source Heat Pump</w:t>
              </w:r>
            </w:ins>
          </w:p>
        </w:tc>
        <w:tc>
          <w:tcPr>
            <w:tcW w:w="2482" w:type="dxa"/>
            <w:tcBorders>
              <w:top w:val="nil"/>
              <w:left w:val="nil"/>
              <w:bottom w:val="single" w:sz="4" w:space="0" w:color="auto"/>
              <w:right w:val="single" w:sz="4" w:space="0" w:color="auto"/>
            </w:tcBorders>
            <w:shd w:val="clear" w:color="auto" w:fill="auto"/>
            <w:noWrap/>
            <w:vAlign w:val="center"/>
            <w:hideMark/>
          </w:tcPr>
          <w:p w14:paraId="1991E341" w14:textId="77777777" w:rsidR="008F2DEE" w:rsidRPr="008F2DEE" w:rsidRDefault="008F2DEE" w:rsidP="008F2DEE">
            <w:pPr>
              <w:widowControl/>
              <w:spacing w:after="0"/>
              <w:jc w:val="left"/>
              <w:rPr>
                <w:ins w:id="1869" w:author="Sam Dent" w:date="2022-09-09T10:40:00Z"/>
                <w:rFonts w:cs="Calibri"/>
                <w:color w:val="000000"/>
                <w:sz w:val="18"/>
                <w:szCs w:val="18"/>
              </w:rPr>
            </w:pPr>
            <w:ins w:id="1870" w:author="Sam Dent" w:date="2022-09-09T10:40:00Z">
              <w:r w:rsidRPr="008F2DEE">
                <w:rPr>
                  <w:rFonts w:cs="Calibri"/>
                  <w:color w:val="000000"/>
                  <w:sz w:val="18"/>
                  <w:szCs w:val="18"/>
                </w:rPr>
                <w:t>RS-HVC-ASHP-V12-230101</w:t>
              </w:r>
            </w:ins>
          </w:p>
        </w:tc>
        <w:tc>
          <w:tcPr>
            <w:tcW w:w="930" w:type="dxa"/>
            <w:tcBorders>
              <w:top w:val="nil"/>
              <w:left w:val="nil"/>
              <w:bottom w:val="single" w:sz="4" w:space="0" w:color="auto"/>
              <w:right w:val="single" w:sz="4" w:space="0" w:color="auto"/>
            </w:tcBorders>
            <w:shd w:val="clear" w:color="auto" w:fill="auto"/>
            <w:vAlign w:val="center"/>
            <w:hideMark/>
          </w:tcPr>
          <w:p w14:paraId="0CC7F4E8" w14:textId="77777777" w:rsidR="008F2DEE" w:rsidRPr="008F2DEE" w:rsidRDefault="008F2DEE" w:rsidP="008F2DEE">
            <w:pPr>
              <w:widowControl/>
              <w:spacing w:after="0"/>
              <w:jc w:val="center"/>
              <w:rPr>
                <w:ins w:id="1871" w:author="Sam Dent" w:date="2022-09-09T10:40:00Z"/>
                <w:rFonts w:cs="Calibri"/>
                <w:color w:val="000000"/>
                <w:sz w:val="18"/>
                <w:szCs w:val="18"/>
              </w:rPr>
            </w:pPr>
            <w:ins w:id="1872"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6E0B15E9" w14:textId="77777777" w:rsidR="008F2DEE" w:rsidRPr="008F2DEE" w:rsidRDefault="008F2DEE" w:rsidP="008F2DEE">
            <w:pPr>
              <w:widowControl/>
              <w:spacing w:after="0"/>
              <w:jc w:val="left"/>
              <w:rPr>
                <w:ins w:id="1873" w:author="Sam Dent" w:date="2022-09-09T10:40:00Z"/>
                <w:rFonts w:cs="Calibri"/>
                <w:color w:val="000000"/>
                <w:sz w:val="18"/>
                <w:szCs w:val="18"/>
              </w:rPr>
            </w:pPr>
            <w:ins w:id="1874" w:author="Sam Dent" w:date="2022-09-09T10:40:00Z">
              <w:r w:rsidRPr="008F2DEE">
                <w:rPr>
                  <w:rFonts w:cs="Calibri"/>
                  <w:color w:val="000000"/>
                  <w:sz w:val="18"/>
                  <w:szCs w:val="18"/>
                </w:rPr>
                <w:t>Added “Central Ducted” to the measure name. Added language that measure does not apply to “Hybrid” systems except in midstream where it is unknown.</w:t>
              </w:r>
              <w:r w:rsidRPr="008F2DEE">
                <w:rPr>
                  <w:rFonts w:cs="Calibri"/>
                  <w:color w:val="000000"/>
                  <w:sz w:val="18"/>
                  <w:szCs w:val="18"/>
                </w:rPr>
                <w:br/>
                <w:t xml:space="preserve">Reference to upcoming federal standard changes that will become baseline 1/1/2024. </w:t>
              </w:r>
              <w:r w:rsidRPr="008F2DEE">
                <w:rPr>
                  <w:rFonts w:cs="Calibri"/>
                  <w:color w:val="000000"/>
                  <w:sz w:val="18"/>
                  <w:szCs w:val="18"/>
                </w:rPr>
                <w:br/>
                <w:t xml:space="preserve">Addition of non-gas fossil and electric resistance baseline assumptions. </w:t>
              </w:r>
              <w:r w:rsidRPr="008F2DEE">
                <w:rPr>
                  <w:rFonts w:cs="Calibri"/>
                  <w:color w:val="000000"/>
                  <w:sz w:val="18"/>
                  <w:szCs w:val="18"/>
                </w:rPr>
                <w:br/>
                <w:t xml:space="preserve">Updates to full install costs of ASHPs and addition of electrification cost default. </w:t>
              </w:r>
              <w:r w:rsidRPr="008F2DEE">
                <w:rPr>
                  <w:rFonts w:cs="Calibri"/>
                  <w:color w:val="000000"/>
                  <w:sz w:val="18"/>
                  <w:szCs w:val="18"/>
                </w:rPr>
                <w:br/>
                <w:t xml:space="preserve">Addition of %HSPF_ClimateAdj in algorithm. </w:t>
              </w:r>
              <w:r w:rsidRPr="008F2DEE">
                <w:rPr>
                  <w:rFonts w:cs="Calibri"/>
                  <w:color w:val="000000"/>
                  <w:sz w:val="18"/>
                  <w:szCs w:val="18"/>
                </w:rPr>
                <w:br/>
                <w:t>Addition of section if existing unit type unknown, plus default baseline efficiency assumptions.</w:t>
              </w:r>
              <w:r w:rsidRPr="008F2DEE">
                <w:rPr>
                  <w:rFonts w:cs="Calibri"/>
                  <w:color w:val="000000"/>
                  <w:sz w:val="18"/>
                  <w:szCs w:val="18"/>
                </w:rPr>
                <w:br/>
                <w:t>Split of EFLH Weighted Average assumptions in to ComEd, Ameren and Statewide.</w:t>
              </w:r>
            </w:ins>
          </w:p>
        </w:tc>
        <w:tc>
          <w:tcPr>
            <w:tcW w:w="1034" w:type="dxa"/>
            <w:tcBorders>
              <w:top w:val="nil"/>
              <w:left w:val="nil"/>
              <w:bottom w:val="single" w:sz="4" w:space="0" w:color="auto"/>
              <w:right w:val="single" w:sz="4" w:space="0" w:color="auto"/>
            </w:tcBorders>
            <w:shd w:val="clear" w:color="auto" w:fill="auto"/>
            <w:vAlign w:val="center"/>
            <w:hideMark/>
          </w:tcPr>
          <w:p w14:paraId="3A547D3D" w14:textId="77777777" w:rsidR="008F2DEE" w:rsidRPr="008F2DEE" w:rsidRDefault="008F2DEE" w:rsidP="008F2DEE">
            <w:pPr>
              <w:widowControl/>
              <w:spacing w:after="0"/>
              <w:jc w:val="center"/>
              <w:rPr>
                <w:ins w:id="1875" w:author="Sam Dent" w:date="2022-09-09T10:40:00Z"/>
                <w:rFonts w:cs="Calibri"/>
                <w:color w:val="000000"/>
                <w:sz w:val="18"/>
                <w:szCs w:val="18"/>
              </w:rPr>
            </w:pPr>
            <w:ins w:id="1876" w:author="Sam Dent" w:date="2022-09-09T10:40:00Z">
              <w:r w:rsidRPr="008F2DEE">
                <w:rPr>
                  <w:rFonts w:cs="Calibri"/>
                  <w:color w:val="000000"/>
                  <w:sz w:val="18"/>
                  <w:szCs w:val="18"/>
                </w:rPr>
                <w:t>Dependent on inputs</w:t>
              </w:r>
            </w:ins>
          </w:p>
        </w:tc>
      </w:tr>
      <w:tr w:rsidR="008F2DEE" w:rsidRPr="008F2DEE" w14:paraId="33A86F06" w14:textId="77777777" w:rsidTr="008D55F9">
        <w:trPr>
          <w:trHeight w:val="480"/>
          <w:ins w:id="1877"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21B9E693" w14:textId="77777777" w:rsidR="008F2DEE" w:rsidRPr="008F2DEE" w:rsidRDefault="008F2DEE" w:rsidP="008F2DEE">
            <w:pPr>
              <w:widowControl/>
              <w:spacing w:after="0"/>
              <w:jc w:val="left"/>
              <w:rPr>
                <w:ins w:id="1878"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3CF674C" w14:textId="77777777" w:rsidR="008F2DEE" w:rsidRPr="008F2DEE" w:rsidRDefault="008F2DEE" w:rsidP="008F2DEE">
            <w:pPr>
              <w:widowControl/>
              <w:spacing w:after="0"/>
              <w:jc w:val="left"/>
              <w:rPr>
                <w:ins w:id="1879"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6BABCE7" w14:textId="77777777" w:rsidR="008F2DEE" w:rsidRPr="008F2DEE" w:rsidRDefault="008F2DEE" w:rsidP="008F2DEE">
            <w:pPr>
              <w:widowControl/>
              <w:spacing w:after="0"/>
              <w:jc w:val="left"/>
              <w:rPr>
                <w:ins w:id="1880" w:author="Sam Dent" w:date="2022-09-09T10:40:00Z"/>
                <w:rFonts w:cs="Calibri"/>
                <w:color w:val="000000"/>
                <w:sz w:val="18"/>
                <w:szCs w:val="18"/>
              </w:rPr>
            </w:pPr>
            <w:ins w:id="1881" w:author="Sam Dent" w:date="2022-09-09T10:40:00Z">
              <w:r w:rsidRPr="008F2DEE">
                <w:rPr>
                  <w:rFonts w:cs="Calibri"/>
                  <w:color w:val="000000"/>
                  <w:sz w:val="18"/>
                  <w:szCs w:val="18"/>
                </w:rPr>
                <w:t>5.3.2 Boiler Pipe Insulation</w:t>
              </w:r>
            </w:ins>
          </w:p>
        </w:tc>
        <w:tc>
          <w:tcPr>
            <w:tcW w:w="2482" w:type="dxa"/>
            <w:tcBorders>
              <w:top w:val="nil"/>
              <w:left w:val="nil"/>
              <w:bottom w:val="single" w:sz="4" w:space="0" w:color="auto"/>
              <w:right w:val="single" w:sz="4" w:space="0" w:color="auto"/>
            </w:tcBorders>
            <w:shd w:val="clear" w:color="auto" w:fill="auto"/>
            <w:noWrap/>
            <w:vAlign w:val="center"/>
            <w:hideMark/>
          </w:tcPr>
          <w:p w14:paraId="74EDD224" w14:textId="77777777" w:rsidR="008F2DEE" w:rsidRPr="008F2DEE" w:rsidRDefault="008F2DEE" w:rsidP="008F2DEE">
            <w:pPr>
              <w:widowControl/>
              <w:spacing w:after="0"/>
              <w:jc w:val="left"/>
              <w:rPr>
                <w:ins w:id="1882" w:author="Sam Dent" w:date="2022-09-09T10:40:00Z"/>
                <w:rFonts w:cs="Calibri"/>
                <w:color w:val="000000"/>
                <w:sz w:val="18"/>
                <w:szCs w:val="18"/>
              </w:rPr>
            </w:pPr>
            <w:ins w:id="1883" w:author="Sam Dent" w:date="2022-09-09T10:40:00Z">
              <w:r w:rsidRPr="008F2DEE">
                <w:rPr>
                  <w:rFonts w:cs="Calibri"/>
                  <w:color w:val="000000"/>
                  <w:sz w:val="18"/>
                  <w:szCs w:val="18"/>
                </w:rPr>
                <w:t>RS-HVC-PINS-V06-230101</w:t>
              </w:r>
            </w:ins>
          </w:p>
        </w:tc>
        <w:tc>
          <w:tcPr>
            <w:tcW w:w="930" w:type="dxa"/>
            <w:tcBorders>
              <w:top w:val="nil"/>
              <w:left w:val="nil"/>
              <w:bottom w:val="single" w:sz="4" w:space="0" w:color="auto"/>
              <w:right w:val="single" w:sz="4" w:space="0" w:color="auto"/>
            </w:tcBorders>
            <w:shd w:val="clear" w:color="auto" w:fill="auto"/>
            <w:vAlign w:val="center"/>
            <w:hideMark/>
          </w:tcPr>
          <w:p w14:paraId="62A3A264" w14:textId="77777777" w:rsidR="008F2DEE" w:rsidRPr="008F2DEE" w:rsidRDefault="008F2DEE" w:rsidP="008F2DEE">
            <w:pPr>
              <w:widowControl/>
              <w:spacing w:after="0"/>
              <w:jc w:val="center"/>
              <w:rPr>
                <w:ins w:id="1884" w:author="Sam Dent" w:date="2022-09-09T10:40:00Z"/>
                <w:rFonts w:cs="Calibri"/>
                <w:color w:val="000000"/>
                <w:sz w:val="18"/>
                <w:szCs w:val="18"/>
              </w:rPr>
            </w:pPr>
            <w:ins w:id="1885"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3A99C526" w14:textId="77777777" w:rsidR="008F2DEE" w:rsidRPr="008F2DEE" w:rsidRDefault="008F2DEE" w:rsidP="008F2DEE">
            <w:pPr>
              <w:widowControl/>
              <w:spacing w:after="0"/>
              <w:jc w:val="left"/>
              <w:rPr>
                <w:ins w:id="1886" w:author="Sam Dent" w:date="2022-09-09T10:40:00Z"/>
                <w:rFonts w:cs="Calibri"/>
                <w:color w:val="000000"/>
                <w:sz w:val="18"/>
                <w:szCs w:val="18"/>
              </w:rPr>
            </w:pPr>
            <w:ins w:id="1887" w:author="Sam Dent" w:date="2022-09-09T10:40:00Z">
              <w:r w:rsidRPr="008F2DEE">
                <w:rPr>
                  <w:rFonts w:cs="Calibri"/>
                  <w:color w:val="000000"/>
                  <w:sz w:val="18"/>
                  <w:szCs w:val="18"/>
                </w:rPr>
                <w:t>Methodology revised to use actual accounts as weighting.</w:t>
              </w:r>
            </w:ins>
          </w:p>
        </w:tc>
        <w:tc>
          <w:tcPr>
            <w:tcW w:w="1034" w:type="dxa"/>
            <w:tcBorders>
              <w:top w:val="nil"/>
              <w:left w:val="nil"/>
              <w:bottom w:val="single" w:sz="4" w:space="0" w:color="auto"/>
              <w:right w:val="single" w:sz="4" w:space="0" w:color="auto"/>
            </w:tcBorders>
            <w:shd w:val="clear" w:color="auto" w:fill="auto"/>
            <w:vAlign w:val="center"/>
            <w:hideMark/>
          </w:tcPr>
          <w:p w14:paraId="382D0F15" w14:textId="77777777" w:rsidR="008F2DEE" w:rsidRPr="008F2DEE" w:rsidRDefault="008F2DEE" w:rsidP="008F2DEE">
            <w:pPr>
              <w:widowControl/>
              <w:spacing w:after="0"/>
              <w:jc w:val="center"/>
              <w:rPr>
                <w:ins w:id="1888" w:author="Sam Dent" w:date="2022-09-09T10:40:00Z"/>
                <w:rFonts w:cs="Calibri"/>
                <w:color w:val="000000"/>
                <w:sz w:val="18"/>
                <w:szCs w:val="18"/>
              </w:rPr>
            </w:pPr>
            <w:ins w:id="1889" w:author="Sam Dent" w:date="2022-09-09T10:40:00Z">
              <w:r w:rsidRPr="008F2DEE">
                <w:rPr>
                  <w:rFonts w:cs="Calibri"/>
                  <w:color w:val="000000"/>
                  <w:sz w:val="18"/>
                  <w:szCs w:val="18"/>
                </w:rPr>
                <w:t>N/A</w:t>
              </w:r>
            </w:ins>
          </w:p>
        </w:tc>
      </w:tr>
      <w:tr w:rsidR="008F2DEE" w:rsidRPr="008F2DEE" w14:paraId="7E96B730" w14:textId="77777777" w:rsidTr="008D55F9">
        <w:trPr>
          <w:trHeight w:val="1200"/>
          <w:ins w:id="1890"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5FB7FD37" w14:textId="77777777" w:rsidR="008F2DEE" w:rsidRPr="008F2DEE" w:rsidRDefault="008F2DEE" w:rsidP="008F2DEE">
            <w:pPr>
              <w:widowControl/>
              <w:spacing w:after="0"/>
              <w:jc w:val="left"/>
              <w:rPr>
                <w:ins w:id="1891"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079FE20" w14:textId="77777777" w:rsidR="008F2DEE" w:rsidRPr="008F2DEE" w:rsidRDefault="008F2DEE" w:rsidP="008F2DEE">
            <w:pPr>
              <w:widowControl/>
              <w:spacing w:after="0"/>
              <w:jc w:val="left"/>
              <w:rPr>
                <w:ins w:id="1892"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316CE9E" w14:textId="77777777" w:rsidR="008F2DEE" w:rsidRPr="008F2DEE" w:rsidRDefault="008F2DEE" w:rsidP="008F2DEE">
            <w:pPr>
              <w:widowControl/>
              <w:spacing w:after="0"/>
              <w:jc w:val="left"/>
              <w:rPr>
                <w:ins w:id="1893" w:author="Sam Dent" w:date="2022-09-09T10:40:00Z"/>
                <w:rFonts w:cs="Calibri"/>
                <w:color w:val="000000"/>
                <w:sz w:val="18"/>
                <w:szCs w:val="18"/>
              </w:rPr>
            </w:pPr>
            <w:ins w:id="1894" w:author="Sam Dent" w:date="2022-09-09T10:40:00Z">
              <w:r w:rsidRPr="008F2DEE">
                <w:rPr>
                  <w:rFonts w:cs="Calibri"/>
                  <w:color w:val="000000"/>
                  <w:sz w:val="18"/>
                  <w:szCs w:val="18"/>
                </w:rPr>
                <w:t>5.3.3 Central Air Conditioning</w:t>
              </w:r>
            </w:ins>
          </w:p>
        </w:tc>
        <w:tc>
          <w:tcPr>
            <w:tcW w:w="2482" w:type="dxa"/>
            <w:tcBorders>
              <w:top w:val="nil"/>
              <w:left w:val="nil"/>
              <w:bottom w:val="single" w:sz="4" w:space="0" w:color="auto"/>
              <w:right w:val="single" w:sz="4" w:space="0" w:color="auto"/>
            </w:tcBorders>
            <w:shd w:val="clear" w:color="auto" w:fill="auto"/>
            <w:noWrap/>
            <w:vAlign w:val="center"/>
            <w:hideMark/>
          </w:tcPr>
          <w:p w14:paraId="2D0157B2" w14:textId="77777777" w:rsidR="008F2DEE" w:rsidRPr="008F2DEE" w:rsidRDefault="008F2DEE" w:rsidP="008F2DEE">
            <w:pPr>
              <w:widowControl/>
              <w:spacing w:after="0"/>
              <w:jc w:val="left"/>
              <w:rPr>
                <w:ins w:id="1895" w:author="Sam Dent" w:date="2022-09-09T10:40:00Z"/>
                <w:rFonts w:cs="Calibri"/>
                <w:color w:val="000000"/>
                <w:sz w:val="18"/>
                <w:szCs w:val="18"/>
              </w:rPr>
            </w:pPr>
            <w:ins w:id="1896" w:author="Sam Dent" w:date="2022-09-09T10:40:00Z">
              <w:r w:rsidRPr="008F2DEE">
                <w:rPr>
                  <w:rFonts w:cs="Calibri"/>
                  <w:color w:val="000000"/>
                  <w:sz w:val="18"/>
                  <w:szCs w:val="18"/>
                </w:rPr>
                <w:t>RS-HVC-CAC1-V10-230101</w:t>
              </w:r>
            </w:ins>
          </w:p>
        </w:tc>
        <w:tc>
          <w:tcPr>
            <w:tcW w:w="930" w:type="dxa"/>
            <w:tcBorders>
              <w:top w:val="nil"/>
              <w:left w:val="nil"/>
              <w:bottom w:val="single" w:sz="4" w:space="0" w:color="auto"/>
              <w:right w:val="single" w:sz="4" w:space="0" w:color="auto"/>
            </w:tcBorders>
            <w:shd w:val="clear" w:color="auto" w:fill="auto"/>
            <w:vAlign w:val="center"/>
            <w:hideMark/>
          </w:tcPr>
          <w:p w14:paraId="278E0867" w14:textId="77777777" w:rsidR="008F2DEE" w:rsidRPr="008F2DEE" w:rsidRDefault="008F2DEE" w:rsidP="008F2DEE">
            <w:pPr>
              <w:widowControl/>
              <w:spacing w:after="0"/>
              <w:jc w:val="center"/>
              <w:rPr>
                <w:ins w:id="1897" w:author="Sam Dent" w:date="2022-09-09T10:40:00Z"/>
                <w:rFonts w:cs="Calibri"/>
                <w:color w:val="000000"/>
                <w:sz w:val="18"/>
                <w:szCs w:val="18"/>
              </w:rPr>
            </w:pPr>
            <w:ins w:id="1898"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0EE52EDD" w14:textId="77777777" w:rsidR="008F2DEE" w:rsidRPr="008F2DEE" w:rsidRDefault="008F2DEE" w:rsidP="008F2DEE">
            <w:pPr>
              <w:widowControl/>
              <w:spacing w:after="0"/>
              <w:jc w:val="left"/>
              <w:rPr>
                <w:ins w:id="1899" w:author="Sam Dent" w:date="2022-09-09T10:40:00Z"/>
                <w:rFonts w:cs="Calibri"/>
                <w:color w:val="000000"/>
                <w:sz w:val="18"/>
                <w:szCs w:val="18"/>
              </w:rPr>
            </w:pPr>
            <w:ins w:id="1900" w:author="Sam Dent" w:date="2022-09-09T10:40:00Z">
              <w:r w:rsidRPr="008F2DEE">
                <w:rPr>
                  <w:rFonts w:cs="Calibri"/>
                  <w:color w:val="000000"/>
                  <w:sz w:val="18"/>
                  <w:szCs w:val="18"/>
                </w:rPr>
                <w:t xml:space="preserve">Reference to upcoming federal standard changes that will become baseline 1/1/2024. </w:t>
              </w:r>
              <w:r w:rsidRPr="008F2DEE">
                <w:rPr>
                  <w:rFonts w:cs="Calibri"/>
                  <w:color w:val="000000"/>
                  <w:sz w:val="18"/>
                  <w:szCs w:val="18"/>
                </w:rPr>
                <w:br/>
                <w:t>ENERGY STAR v6.1 specifications added.</w:t>
              </w:r>
              <w:r w:rsidRPr="008F2DEE">
                <w:rPr>
                  <w:rFonts w:cs="Calibri"/>
                  <w:color w:val="000000"/>
                  <w:sz w:val="18"/>
                  <w:szCs w:val="18"/>
                </w:rPr>
                <w:br/>
                <w:t>Split of EFLHcool Weighted Average assumptions in to ComEd, Ameren and Statewide.</w:t>
              </w:r>
            </w:ins>
          </w:p>
        </w:tc>
        <w:tc>
          <w:tcPr>
            <w:tcW w:w="1034" w:type="dxa"/>
            <w:tcBorders>
              <w:top w:val="nil"/>
              <w:left w:val="nil"/>
              <w:bottom w:val="single" w:sz="4" w:space="0" w:color="auto"/>
              <w:right w:val="single" w:sz="4" w:space="0" w:color="auto"/>
            </w:tcBorders>
            <w:shd w:val="clear" w:color="auto" w:fill="auto"/>
            <w:vAlign w:val="center"/>
            <w:hideMark/>
          </w:tcPr>
          <w:p w14:paraId="094386CA" w14:textId="77777777" w:rsidR="008F2DEE" w:rsidRPr="008F2DEE" w:rsidRDefault="008F2DEE" w:rsidP="008F2DEE">
            <w:pPr>
              <w:widowControl/>
              <w:spacing w:after="0"/>
              <w:jc w:val="center"/>
              <w:rPr>
                <w:ins w:id="1901" w:author="Sam Dent" w:date="2022-09-09T10:40:00Z"/>
                <w:rFonts w:cs="Calibri"/>
                <w:color w:val="000000"/>
                <w:sz w:val="18"/>
                <w:szCs w:val="18"/>
              </w:rPr>
            </w:pPr>
            <w:ins w:id="1902" w:author="Sam Dent" w:date="2022-09-09T10:40:00Z">
              <w:r w:rsidRPr="008F2DEE">
                <w:rPr>
                  <w:rFonts w:cs="Calibri"/>
                  <w:color w:val="000000"/>
                  <w:sz w:val="18"/>
                  <w:szCs w:val="18"/>
                </w:rPr>
                <w:t>N/A</w:t>
              </w:r>
            </w:ins>
          </w:p>
        </w:tc>
      </w:tr>
      <w:tr w:rsidR="008F2DEE" w:rsidRPr="008F2DEE" w14:paraId="5591479E" w14:textId="77777777" w:rsidTr="008D55F9">
        <w:trPr>
          <w:trHeight w:val="480"/>
          <w:ins w:id="1903"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76FEBB66" w14:textId="77777777" w:rsidR="008F2DEE" w:rsidRPr="008F2DEE" w:rsidRDefault="008F2DEE" w:rsidP="008F2DEE">
            <w:pPr>
              <w:widowControl/>
              <w:spacing w:after="0"/>
              <w:jc w:val="left"/>
              <w:rPr>
                <w:ins w:id="1904"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56827C6" w14:textId="77777777" w:rsidR="008F2DEE" w:rsidRPr="008F2DEE" w:rsidRDefault="008F2DEE" w:rsidP="008F2DEE">
            <w:pPr>
              <w:widowControl/>
              <w:spacing w:after="0"/>
              <w:jc w:val="left"/>
              <w:rPr>
                <w:ins w:id="1905"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7CAAA2D" w14:textId="77777777" w:rsidR="008F2DEE" w:rsidRPr="008F2DEE" w:rsidRDefault="008F2DEE" w:rsidP="008F2DEE">
            <w:pPr>
              <w:widowControl/>
              <w:spacing w:after="0"/>
              <w:jc w:val="left"/>
              <w:rPr>
                <w:ins w:id="1906" w:author="Sam Dent" w:date="2022-09-09T10:40:00Z"/>
                <w:rFonts w:cs="Calibri"/>
                <w:color w:val="000000"/>
                <w:sz w:val="18"/>
                <w:szCs w:val="18"/>
              </w:rPr>
            </w:pPr>
            <w:ins w:id="1907" w:author="Sam Dent" w:date="2022-09-09T10:40:00Z">
              <w:r w:rsidRPr="008F2DEE">
                <w:rPr>
                  <w:rFonts w:cs="Calibri"/>
                  <w:color w:val="000000"/>
                  <w:sz w:val="18"/>
                  <w:szCs w:val="18"/>
                </w:rPr>
                <w:t>5.3.4 Duct Insulation and Sealing</w:t>
              </w:r>
            </w:ins>
          </w:p>
        </w:tc>
        <w:tc>
          <w:tcPr>
            <w:tcW w:w="2482" w:type="dxa"/>
            <w:tcBorders>
              <w:top w:val="nil"/>
              <w:left w:val="nil"/>
              <w:bottom w:val="single" w:sz="4" w:space="0" w:color="auto"/>
              <w:right w:val="single" w:sz="4" w:space="0" w:color="auto"/>
            </w:tcBorders>
            <w:shd w:val="clear" w:color="auto" w:fill="auto"/>
            <w:noWrap/>
            <w:vAlign w:val="center"/>
            <w:hideMark/>
          </w:tcPr>
          <w:p w14:paraId="24EF529F" w14:textId="77777777" w:rsidR="008F2DEE" w:rsidRPr="008F2DEE" w:rsidRDefault="008F2DEE" w:rsidP="008F2DEE">
            <w:pPr>
              <w:widowControl/>
              <w:spacing w:after="0"/>
              <w:jc w:val="left"/>
              <w:rPr>
                <w:ins w:id="1908" w:author="Sam Dent" w:date="2022-09-09T10:40:00Z"/>
                <w:rFonts w:cs="Calibri"/>
                <w:color w:val="000000"/>
                <w:sz w:val="18"/>
                <w:szCs w:val="18"/>
              </w:rPr>
            </w:pPr>
            <w:ins w:id="1909" w:author="Sam Dent" w:date="2022-09-09T10:40:00Z">
              <w:r w:rsidRPr="008F2DEE">
                <w:rPr>
                  <w:rFonts w:cs="Calibri"/>
                  <w:color w:val="000000"/>
                  <w:sz w:val="18"/>
                  <w:szCs w:val="18"/>
                </w:rPr>
                <w:t>RS-HVC-DINS-V11-230101</w:t>
              </w:r>
            </w:ins>
          </w:p>
        </w:tc>
        <w:tc>
          <w:tcPr>
            <w:tcW w:w="930" w:type="dxa"/>
            <w:tcBorders>
              <w:top w:val="nil"/>
              <w:left w:val="nil"/>
              <w:bottom w:val="single" w:sz="4" w:space="0" w:color="auto"/>
              <w:right w:val="single" w:sz="4" w:space="0" w:color="auto"/>
            </w:tcBorders>
            <w:shd w:val="clear" w:color="auto" w:fill="auto"/>
            <w:vAlign w:val="center"/>
            <w:hideMark/>
          </w:tcPr>
          <w:p w14:paraId="0C41622D" w14:textId="77777777" w:rsidR="008F2DEE" w:rsidRPr="008F2DEE" w:rsidRDefault="008F2DEE" w:rsidP="008F2DEE">
            <w:pPr>
              <w:widowControl/>
              <w:spacing w:after="0"/>
              <w:jc w:val="center"/>
              <w:rPr>
                <w:ins w:id="1910" w:author="Sam Dent" w:date="2022-09-09T10:40:00Z"/>
                <w:rFonts w:cs="Calibri"/>
                <w:color w:val="000000"/>
                <w:sz w:val="18"/>
                <w:szCs w:val="18"/>
              </w:rPr>
            </w:pPr>
            <w:ins w:id="1911"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4360059B" w14:textId="77777777" w:rsidR="008F2DEE" w:rsidRPr="008F2DEE" w:rsidRDefault="008F2DEE" w:rsidP="008F2DEE">
            <w:pPr>
              <w:widowControl/>
              <w:spacing w:after="0"/>
              <w:jc w:val="left"/>
              <w:rPr>
                <w:ins w:id="1912" w:author="Sam Dent" w:date="2022-09-09T10:40:00Z"/>
                <w:rFonts w:cs="Calibri"/>
                <w:color w:val="000000"/>
                <w:sz w:val="18"/>
                <w:szCs w:val="18"/>
              </w:rPr>
            </w:pPr>
            <w:ins w:id="1913" w:author="Sam Dent" w:date="2022-09-09T10:40:00Z">
              <w:r w:rsidRPr="008F2DEE">
                <w:rPr>
                  <w:rFonts w:cs="Calibri"/>
                  <w:color w:val="000000"/>
                  <w:sz w:val="18"/>
                  <w:szCs w:val="18"/>
                </w:rPr>
                <w:t>Split of EFLH Weighted Average assumptions in to ComEd, Ameren and Statewide.</w:t>
              </w:r>
            </w:ins>
          </w:p>
        </w:tc>
        <w:tc>
          <w:tcPr>
            <w:tcW w:w="1034" w:type="dxa"/>
            <w:tcBorders>
              <w:top w:val="nil"/>
              <w:left w:val="nil"/>
              <w:bottom w:val="single" w:sz="4" w:space="0" w:color="auto"/>
              <w:right w:val="single" w:sz="4" w:space="0" w:color="auto"/>
            </w:tcBorders>
            <w:shd w:val="clear" w:color="auto" w:fill="auto"/>
            <w:vAlign w:val="center"/>
            <w:hideMark/>
          </w:tcPr>
          <w:p w14:paraId="55C3DA0F" w14:textId="77777777" w:rsidR="008F2DEE" w:rsidRPr="008F2DEE" w:rsidRDefault="008F2DEE" w:rsidP="008F2DEE">
            <w:pPr>
              <w:widowControl/>
              <w:spacing w:after="0"/>
              <w:jc w:val="center"/>
              <w:rPr>
                <w:ins w:id="1914" w:author="Sam Dent" w:date="2022-09-09T10:40:00Z"/>
                <w:rFonts w:cs="Calibri"/>
                <w:color w:val="000000"/>
                <w:sz w:val="18"/>
                <w:szCs w:val="18"/>
              </w:rPr>
            </w:pPr>
            <w:ins w:id="1915" w:author="Sam Dent" w:date="2022-09-09T10:40:00Z">
              <w:r w:rsidRPr="008F2DEE">
                <w:rPr>
                  <w:rFonts w:cs="Calibri"/>
                  <w:color w:val="000000"/>
                  <w:sz w:val="18"/>
                  <w:szCs w:val="18"/>
                </w:rPr>
                <w:t>N/A</w:t>
              </w:r>
            </w:ins>
          </w:p>
        </w:tc>
      </w:tr>
      <w:tr w:rsidR="008F2DEE" w:rsidRPr="008F2DEE" w14:paraId="4EE391DF" w14:textId="77777777" w:rsidTr="008D55F9">
        <w:trPr>
          <w:trHeight w:val="480"/>
          <w:ins w:id="1916"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41754DE4" w14:textId="77777777" w:rsidR="008F2DEE" w:rsidRPr="008F2DEE" w:rsidRDefault="008F2DEE" w:rsidP="008F2DEE">
            <w:pPr>
              <w:widowControl/>
              <w:spacing w:after="0"/>
              <w:jc w:val="left"/>
              <w:rPr>
                <w:ins w:id="1917"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C3A0755" w14:textId="77777777" w:rsidR="008F2DEE" w:rsidRPr="008F2DEE" w:rsidRDefault="008F2DEE" w:rsidP="008F2DEE">
            <w:pPr>
              <w:widowControl/>
              <w:spacing w:after="0"/>
              <w:jc w:val="left"/>
              <w:rPr>
                <w:ins w:id="1918"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9382A1C" w14:textId="77777777" w:rsidR="008F2DEE" w:rsidRPr="008F2DEE" w:rsidRDefault="008F2DEE" w:rsidP="008F2DEE">
            <w:pPr>
              <w:widowControl/>
              <w:spacing w:after="0"/>
              <w:jc w:val="left"/>
              <w:rPr>
                <w:ins w:id="1919" w:author="Sam Dent" w:date="2022-09-09T10:40:00Z"/>
                <w:rFonts w:cs="Calibri"/>
                <w:color w:val="000000"/>
                <w:sz w:val="18"/>
                <w:szCs w:val="18"/>
              </w:rPr>
            </w:pPr>
            <w:ins w:id="1920" w:author="Sam Dent" w:date="2022-09-09T10:40:00Z">
              <w:r w:rsidRPr="008F2DEE">
                <w:rPr>
                  <w:rFonts w:cs="Calibri"/>
                  <w:color w:val="000000"/>
                  <w:sz w:val="18"/>
                  <w:szCs w:val="18"/>
                </w:rPr>
                <w:t>5.3.5 Furnace Blower Motor</w:t>
              </w:r>
            </w:ins>
          </w:p>
        </w:tc>
        <w:tc>
          <w:tcPr>
            <w:tcW w:w="2482" w:type="dxa"/>
            <w:tcBorders>
              <w:top w:val="nil"/>
              <w:left w:val="nil"/>
              <w:bottom w:val="single" w:sz="4" w:space="0" w:color="auto"/>
              <w:right w:val="single" w:sz="4" w:space="0" w:color="auto"/>
            </w:tcBorders>
            <w:shd w:val="clear" w:color="auto" w:fill="auto"/>
            <w:noWrap/>
            <w:vAlign w:val="center"/>
            <w:hideMark/>
          </w:tcPr>
          <w:p w14:paraId="2AB45308" w14:textId="77777777" w:rsidR="008F2DEE" w:rsidRPr="008F2DEE" w:rsidRDefault="008F2DEE" w:rsidP="008F2DEE">
            <w:pPr>
              <w:widowControl/>
              <w:spacing w:after="0"/>
              <w:jc w:val="left"/>
              <w:rPr>
                <w:ins w:id="1921" w:author="Sam Dent" w:date="2022-09-09T10:40:00Z"/>
                <w:rFonts w:cs="Calibri"/>
                <w:color w:val="000000"/>
                <w:sz w:val="18"/>
                <w:szCs w:val="18"/>
              </w:rPr>
            </w:pPr>
            <w:ins w:id="1922" w:author="Sam Dent" w:date="2022-09-09T10:40:00Z">
              <w:r w:rsidRPr="008F2DEE">
                <w:rPr>
                  <w:rFonts w:cs="Calibri"/>
                  <w:color w:val="000000"/>
                  <w:sz w:val="18"/>
                  <w:szCs w:val="18"/>
                </w:rPr>
                <w:t>RS-HVC-FBMT-V08-230101</w:t>
              </w:r>
            </w:ins>
          </w:p>
        </w:tc>
        <w:tc>
          <w:tcPr>
            <w:tcW w:w="930" w:type="dxa"/>
            <w:tcBorders>
              <w:top w:val="nil"/>
              <w:left w:val="nil"/>
              <w:bottom w:val="single" w:sz="4" w:space="0" w:color="auto"/>
              <w:right w:val="single" w:sz="4" w:space="0" w:color="auto"/>
            </w:tcBorders>
            <w:shd w:val="clear" w:color="auto" w:fill="auto"/>
            <w:vAlign w:val="center"/>
            <w:hideMark/>
          </w:tcPr>
          <w:p w14:paraId="62E23218" w14:textId="77777777" w:rsidR="008F2DEE" w:rsidRPr="008F2DEE" w:rsidRDefault="008F2DEE" w:rsidP="008F2DEE">
            <w:pPr>
              <w:widowControl/>
              <w:spacing w:after="0"/>
              <w:jc w:val="center"/>
              <w:rPr>
                <w:ins w:id="1923" w:author="Sam Dent" w:date="2022-09-09T10:40:00Z"/>
                <w:rFonts w:cs="Calibri"/>
                <w:color w:val="000000"/>
                <w:sz w:val="18"/>
                <w:szCs w:val="18"/>
              </w:rPr>
            </w:pPr>
            <w:ins w:id="1924"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1AA8BAE8" w14:textId="77777777" w:rsidR="008F2DEE" w:rsidRPr="008F2DEE" w:rsidRDefault="008F2DEE" w:rsidP="008F2DEE">
            <w:pPr>
              <w:widowControl/>
              <w:spacing w:after="0"/>
              <w:jc w:val="left"/>
              <w:rPr>
                <w:ins w:id="1925" w:author="Sam Dent" w:date="2022-09-09T10:40:00Z"/>
                <w:rFonts w:cs="Calibri"/>
                <w:color w:val="000000"/>
                <w:sz w:val="18"/>
                <w:szCs w:val="18"/>
              </w:rPr>
            </w:pPr>
            <w:ins w:id="1926" w:author="Sam Dent" w:date="2022-09-09T10:40:00Z">
              <w:r w:rsidRPr="008F2DEE">
                <w:rPr>
                  <w:rFonts w:cs="Calibri"/>
                  <w:color w:val="000000"/>
                  <w:sz w:val="18"/>
                  <w:szCs w:val="18"/>
                </w:rPr>
                <w:t xml:space="preserve">Update to retrofit measure costs based on program data. </w:t>
              </w:r>
            </w:ins>
          </w:p>
        </w:tc>
        <w:tc>
          <w:tcPr>
            <w:tcW w:w="1034" w:type="dxa"/>
            <w:tcBorders>
              <w:top w:val="nil"/>
              <w:left w:val="nil"/>
              <w:bottom w:val="single" w:sz="4" w:space="0" w:color="auto"/>
              <w:right w:val="single" w:sz="4" w:space="0" w:color="auto"/>
            </w:tcBorders>
            <w:shd w:val="clear" w:color="auto" w:fill="auto"/>
            <w:vAlign w:val="center"/>
            <w:hideMark/>
          </w:tcPr>
          <w:p w14:paraId="5617173E" w14:textId="77777777" w:rsidR="008F2DEE" w:rsidRPr="008F2DEE" w:rsidRDefault="008F2DEE" w:rsidP="008F2DEE">
            <w:pPr>
              <w:widowControl/>
              <w:spacing w:after="0"/>
              <w:jc w:val="center"/>
              <w:rPr>
                <w:ins w:id="1927" w:author="Sam Dent" w:date="2022-09-09T10:40:00Z"/>
                <w:rFonts w:cs="Calibri"/>
                <w:color w:val="000000"/>
                <w:sz w:val="18"/>
                <w:szCs w:val="18"/>
              </w:rPr>
            </w:pPr>
            <w:ins w:id="1928" w:author="Sam Dent" w:date="2022-09-09T10:40:00Z">
              <w:r w:rsidRPr="008F2DEE">
                <w:rPr>
                  <w:rFonts w:cs="Calibri"/>
                  <w:color w:val="000000"/>
                  <w:sz w:val="18"/>
                  <w:szCs w:val="18"/>
                </w:rPr>
                <w:t>N/A</w:t>
              </w:r>
            </w:ins>
          </w:p>
        </w:tc>
      </w:tr>
      <w:tr w:rsidR="008F2DEE" w:rsidRPr="008F2DEE" w14:paraId="112BF3BC" w14:textId="77777777" w:rsidTr="008D55F9">
        <w:trPr>
          <w:trHeight w:val="480"/>
          <w:ins w:id="1929"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0B5FE484" w14:textId="77777777" w:rsidR="008F2DEE" w:rsidRPr="008F2DEE" w:rsidRDefault="008F2DEE" w:rsidP="008F2DEE">
            <w:pPr>
              <w:widowControl/>
              <w:spacing w:after="0"/>
              <w:jc w:val="left"/>
              <w:rPr>
                <w:ins w:id="1930"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8CE60E2" w14:textId="77777777" w:rsidR="008F2DEE" w:rsidRPr="008F2DEE" w:rsidRDefault="008F2DEE" w:rsidP="008F2DEE">
            <w:pPr>
              <w:widowControl/>
              <w:spacing w:after="0"/>
              <w:jc w:val="left"/>
              <w:rPr>
                <w:ins w:id="1931"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067C281" w14:textId="77777777" w:rsidR="008F2DEE" w:rsidRPr="008F2DEE" w:rsidRDefault="008F2DEE" w:rsidP="008F2DEE">
            <w:pPr>
              <w:widowControl/>
              <w:spacing w:after="0"/>
              <w:jc w:val="left"/>
              <w:rPr>
                <w:ins w:id="1932" w:author="Sam Dent" w:date="2022-09-09T10:40:00Z"/>
                <w:rFonts w:cs="Calibri"/>
                <w:color w:val="000000"/>
                <w:sz w:val="18"/>
                <w:szCs w:val="18"/>
              </w:rPr>
            </w:pPr>
            <w:ins w:id="1933" w:author="Sam Dent" w:date="2022-09-09T10:40:00Z">
              <w:r w:rsidRPr="008F2DEE">
                <w:rPr>
                  <w:rFonts w:cs="Calibri"/>
                  <w:color w:val="000000"/>
                  <w:sz w:val="18"/>
                  <w:szCs w:val="18"/>
                </w:rPr>
                <w:t>5.3.6 Gas High Efficiency Boiler</w:t>
              </w:r>
            </w:ins>
          </w:p>
        </w:tc>
        <w:tc>
          <w:tcPr>
            <w:tcW w:w="2482" w:type="dxa"/>
            <w:tcBorders>
              <w:top w:val="nil"/>
              <w:left w:val="nil"/>
              <w:bottom w:val="single" w:sz="4" w:space="0" w:color="auto"/>
              <w:right w:val="single" w:sz="4" w:space="0" w:color="auto"/>
            </w:tcBorders>
            <w:shd w:val="clear" w:color="auto" w:fill="auto"/>
            <w:noWrap/>
            <w:vAlign w:val="center"/>
            <w:hideMark/>
          </w:tcPr>
          <w:p w14:paraId="479D80D7" w14:textId="77777777" w:rsidR="008F2DEE" w:rsidRPr="008F2DEE" w:rsidRDefault="008F2DEE" w:rsidP="008F2DEE">
            <w:pPr>
              <w:widowControl/>
              <w:spacing w:after="0"/>
              <w:jc w:val="left"/>
              <w:rPr>
                <w:ins w:id="1934" w:author="Sam Dent" w:date="2022-09-09T10:40:00Z"/>
                <w:rFonts w:cs="Calibri"/>
                <w:color w:val="000000"/>
                <w:sz w:val="18"/>
                <w:szCs w:val="18"/>
              </w:rPr>
            </w:pPr>
            <w:ins w:id="1935" w:author="Sam Dent" w:date="2022-09-09T10:40:00Z">
              <w:r w:rsidRPr="008F2DEE">
                <w:rPr>
                  <w:rFonts w:cs="Calibri"/>
                  <w:color w:val="000000"/>
                  <w:sz w:val="18"/>
                  <w:szCs w:val="18"/>
                </w:rPr>
                <w:t>RS-HVC-GHEB-V10-230101</w:t>
              </w:r>
            </w:ins>
          </w:p>
        </w:tc>
        <w:tc>
          <w:tcPr>
            <w:tcW w:w="930" w:type="dxa"/>
            <w:tcBorders>
              <w:top w:val="nil"/>
              <w:left w:val="nil"/>
              <w:bottom w:val="single" w:sz="4" w:space="0" w:color="auto"/>
              <w:right w:val="single" w:sz="4" w:space="0" w:color="auto"/>
            </w:tcBorders>
            <w:shd w:val="clear" w:color="auto" w:fill="auto"/>
            <w:vAlign w:val="center"/>
            <w:hideMark/>
          </w:tcPr>
          <w:p w14:paraId="006497DE" w14:textId="77777777" w:rsidR="008F2DEE" w:rsidRPr="008F2DEE" w:rsidRDefault="008F2DEE" w:rsidP="008F2DEE">
            <w:pPr>
              <w:widowControl/>
              <w:spacing w:after="0"/>
              <w:jc w:val="center"/>
              <w:rPr>
                <w:ins w:id="1936" w:author="Sam Dent" w:date="2022-09-09T10:40:00Z"/>
                <w:rFonts w:cs="Calibri"/>
                <w:color w:val="000000"/>
                <w:sz w:val="18"/>
                <w:szCs w:val="18"/>
              </w:rPr>
            </w:pPr>
            <w:ins w:id="1937"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2E22D85F" w14:textId="77777777" w:rsidR="008F2DEE" w:rsidRPr="008F2DEE" w:rsidRDefault="008F2DEE" w:rsidP="008F2DEE">
            <w:pPr>
              <w:widowControl/>
              <w:spacing w:after="0"/>
              <w:jc w:val="left"/>
              <w:rPr>
                <w:ins w:id="1938" w:author="Sam Dent" w:date="2022-09-09T10:40:00Z"/>
                <w:rFonts w:cs="Calibri"/>
                <w:color w:val="000000"/>
                <w:sz w:val="18"/>
                <w:szCs w:val="18"/>
              </w:rPr>
            </w:pPr>
            <w:ins w:id="1939" w:author="Sam Dent" w:date="2022-09-09T10:40:00Z">
              <w:r w:rsidRPr="008F2DEE">
                <w:rPr>
                  <w:rFonts w:cs="Calibri"/>
                  <w:color w:val="000000"/>
                  <w:sz w:val="18"/>
                  <w:szCs w:val="18"/>
                </w:rPr>
                <w:t>Minor clarifications</w:t>
              </w:r>
            </w:ins>
          </w:p>
        </w:tc>
        <w:tc>
          <w:tcPr>
            <w:tcW w:w="1034" w:type="dxa"/>
            <w:tcBorders>
              <w:top w:val="nil"/>
              <w:left w:val="nil"/>
              <w:bottom w:val="single" w:sz="4" w:space="0" w:color="auto"/>
              <w:right w:val="single" w:sz="4" w:space="0" w:color="auto"/>
            </w:tcBorders>
            <w:shd w:val="clear" w:color="auto" w:fill="auto"/>
            <w:vAlign w:val="center"/>
            <w:hideMark/>
          </w:tcPr>
          <w:p w14:paraId="09D37B40" w14:textId="77777777" w:rsidR="008F2DEE" w:rsidRPr="008F2DEE" w:rsidRDefault="008F2DEE" w:rsidP="008F2DEE">
            <w:pPr>
              <w:widowControl/>
              <w:spacing w:after="0"/>
              <w:jc w:val="center"/>
              <w:rPr>
                <w:ins w:id="1940" w:author="Sam Dent" w:date="2022-09-09T10:40:00Z"/>
                <w:rFonts w:cs="Calibri"/>
                <w:color w:val="000000"/>
                <w:sz w:val="18"/>
                <w:szCs w:val="18"/>
              </w:rPr>
            </w:pPr>
            <w:ins w:id="1941" w:author="Sam Dent" w:date="2022-09-09T10:40:00Z">
              <w:r w:rsidRPr="008F2DEE">
                <w:rPr>
                  <w:rFonts w:cs="Calibri"/>
                  <w:color w:val="000000"/>
                  <w:sz w:val="18"/>
                  <w:szCs w:val="18"/>
                </w:rPr>
                <w:t>N/A</w:t>
              </w:r>
            </w:ins>
          </w:p>
        </w:tc>
      </w:tr>
      <w:tr w:rsidR="008F2DEE" w:rsidRPr="008F2DEE" w14:paraId="1009F294" w14:textId="77777777" w:rsidTr="008D55F9">
        <w:trPr>
          <w:trHeight w:val="480"/>
          <w:ins w:id="1942"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5E323096" w14:textId="77777777" w:rsidR="008F2DEE" w:rsidRPr="008F2DEE" w:rsidRDefault="008F2DEE" w:rsidP="008F2DEE">
            <w:pPr>
              <w:widowControl/>
              <w:spacing w:after="0"/>
              <w:jc w:val="left"/>
              <w:rPr>
                <w:ins w:id="1943"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67EDAA9" w14:textId="77777777" w:rsidR="008F2DEE" w:rsidRPr="008F2DEE" w:rsidRDefault="008F2DEE" w:rsidP="008F2DEE">
            <w:pPr>
              <w:widowControl/>
              <w:spacing w:after="0"/>
              <w:jc w:val="left"/>
              <w:rPr>
                <w:ins w:id="1944"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B975C04" w14:textId="77777777" w:rsidR="008F2DEE" w:rsidRPr="008F2DEE" w:rsidRDefault="008F2DEE" w:rsidP="008F2DEE">
            <w:pPr>
              <w:widowControl/>
              <w:spacing w:after="0"/>
              <w:jc w:val="left"/>
              <w:rPr>
                <w:ins w:id="1945" w:author="Sam Dent" w:date="2022-09-09T10:40:00Z"/>
                <w:rFonts w:cs="Calibri"/>
                <w:color w:val="000000"/>
                <w:sz w:val="18"/>
                <w:szCs w:val="18"/>
              </w:rPr>
            </w:pPr>
            <w:ins w:id="1946" w:author="Sam Dent" w:date="2022-09-09T10:40:00Z">
              <w:r w:rsidRPr="008F2DEE">
                <w:rPr>
                  <w:rFonts w:cs="Calibri"/>
                  <w:color w:val="000000"/>
                  <w:sz w:val="18"/>
                  <w:szCs w:val="18"/>
                </w:rPr>
                <w:t>5.3.7  Gas High Efficiency Furnace</w:t>
              </w:r>
            </w:ins>
          </w:p>
        </w:tc>
        <w:tc>
          <w:tcPr>
            <w:tcW w:w="2482" w:type="dxa"/>
            <w:tcBorders>
              <w:top w:val="nil"/>
              <w:left w:val="nil"/>
              <w:bottom w:val="single" w:sz="4" w:space="0" w:color="auto"/>
              <w:right w:val="single" w:sz="4" w:space="0" w:color="auto"/>
            </w:tcBorders>
            <w:shd w:val="clear" w:color="auto" w:fill="auto"/>
            <w:noWrap/>
            <w:vAlign w:val="center"/>
            <w:hideMark/>
          </w:tcPr>
          <w:p w14:paraId="48B1B808" w14:textId="77777777" w:rsidR="008F2DEE" w:rsidRPr="008F2DEE" w:rsidRDefault="008F2DEE" w:rsidP="008F2DEE">
            <w:pPr>
              <w:widowControl/>
              <w:spacing w:after="0"/>
              <w:jc w:val="left"/>
              <w:rPr>
                <w:ins w:id="1947" w:author="Sam Dent" w:date="2022-09-09T10:40:00Z"/>
                <w:rFonts w:cs="Calibri"/>
                <w:color w:val="000000"/>
                <w:sz w:val="18"/>
                <w:szCs w:val="18"/>
              </w:rPr>
            </w:pPr>
            <w:ins w:id="1948" w:author="Sam Dent" w:date="2022-09-09T10:40:00Z">
              <w:r w:rsidRPr="008F2DEE">
                <w:rPr>
                  <w:rFonts w:cs="Calibri"/>
                  <w:color w:val="000000"/>
                  <w:sz w:val="18"/>
                  <w:szCs w:val="18"/>
                </w:rPr>
                <w:t>RS-HVC-GHEF-V12-230101</w:t>
              </w:r>
            </w:ins>
          </w:p>
        </w:tc>
        <w:tc>
          <w:tcPr>
            <w:tcW w:w="930" w:type="dxa"/>
            <w:tcBorders>
              <w:top w:val="nil"/>
              <w:left w:val="nil"/>
              <w:bottom w:val="single" w:sz="4" w:space="0" w:color="auto"/>
              <w:right w:val="single" w:sz="4" w:space="0" w:color="auto"/>
            </w:tcBorders>
            <w:shd w:val="clear" w:color="auto" w:fill="auto"/>
            <w:vAlign w:val="center"/>
            <w:hideMark/>
          </w:tcPr>
          <w:p w14:paraId="64EDD5AF" w14:textId="77777777" w:rsidR="008F2DEE" w:rsidRPr="008F2DEE" w:rsidRDefault="008F2DEE" w:rsidP="008F2DEE">
            <w:pPr>
              <w:widowControl/>
              <w:spacing w:after="0"/>
              <w:jc w:val="center"/>
              <w:rPr>
                <w:ins w:id="1949" w:author="Sam Dent" w:date="2022-09-09T10:40:00Z"/>
                <w:rFonts w:cs="Calibri"/>
                <w:color w:val="000000"/>
                <w:sz w:val="18"/>
                <w:szCs w:val="18"/>
              </w:rPr>
            </w:pPr>
            <w:ins w:id="1950"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132B7F0E" w14:textId="77777777" w:rsidR="008F2DEE" w:rsidRPr="008F2DEE" w:rsidRDefault="008F2DEE" w:rsidP="008F2DEE">
            <w:pPr>
              <w:widowControl/>
              <w:spacing w:after="0"/>
              <w:jc w:val="left"/>
              <w:rPr>
                <w:ins w:id="1951" w:author="Sam Dent" w:date="2022-09-09T10:40:00Z"/>
                <w:rFonts w:cs="Calibri"/>
                <w:color w:val="000000"/>
                <w:sz w:val="18"/>
                <w:szCs w:val="18"/>
              </w:rPr>
            </w:pPr>
            <w:ins w:id="1952" w:author="Sam Dent" w:date="2022-09-09T10:40:00Z">
              <w:r w:rsidRPr="008F2DEE">
                <w:rPr>
                  <w:rFonts w:cs="Calibri"/>
                  <w:color w:val="000000"/>
                  <w:sz w:val="18"/>
                  <w:szCs w:val="18"/>
                </w:rPr>
                <w:t>Additional cost for mobile home installations.</w:t>
              </w:r>
            </w:ins>
          </w:p>
        </w:tc>
        <w:tc>
          <w:tcPr>
            <w:tcW w:w="1034" w:type="dxa"/>
            <w:tcBorders>
              <w:top w:val="nil"/>
              <w:left w:val="nil"/>
              <w:bottom w:val="single" w:sz="4" w:space="0" w:color="auto"/>
              <w:right w:val="single" w:sz="4" w:space="0" w:color="auto"/>
            </w:tcBorders>
            <w:shd w:val="clear" w:color="auto" w:fill="auto"/>
            <w:vAlign w:val="center"/>
            <w:hideMark/>
          </w:tcPr>
          <w:p w14:paraId="06B605D2" w14:textId="77777777" w:rsidR="008F2DEE" w:rsidRPr="008F2DEE" w:rsidRDefault="008F2DEE" w:rsidP="008F2DEE">
            <w:pPr>
              <w:widowControl/>
              <w:spacing w:after="0"/>
              <w:jc w:val="center"/>
              <w:rPr>
                <w:ins w:id="1953" w:author="Sam Dent" w:date="2022-09-09T10:40:00Z"/>
                <w:rFonts w:cs="Calibri"/>
                <w:color w:val="000000"/>
                <w:sz w:val="18"/>
                <w:szCs w:val="18"/>
              </w:rPr>
            </w:pPr>
            <w:ins w:id="1954" w:author="Sam Dent" w:date="2022-09-09T10:40:00Z">
              <w:r w:rsidRPr="008F2DEE">
                <w:rPr>
                  <w:rFonts w:cs="Calibri"/>
                  <w:color w:val="000000"/>
                  <w:sz w:val="18"/>
                  <w:szCs w:val="18"/>
                </w:rPr>
                <w:t>N/A</w:t>
              </w:r>
            </w:ins>
          </w:p>
        </w:tc>
      </w:tr>
      <w:tr w:rsidR="008F2DEE" w:rsidRPr="008F2DEE" w14:paraId="1C620730" w14:textId="77777777" w:rsidTr="008D55F9">
        <w:trPr>
          <w:trHeight w:val="600"/>
          <w:ins w:id="1955"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68ABCE76" w14:textId="77777777" w:rsidR="008F2DEE" w:rsidRPr="008F2DEE" w:rsidRDefault="008F2DEE" w:rsidP="008F2DEE">
            <w:pPr>
              <w:widowControl/>
              <w:spacing w:after="0"/>
              <w:jc w:val="left"/>
              <w:rPr>
                <w:ins w:id="1956"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21C75A3" w14:textId="77777777" w:rsidR="008F2DEE" w:rsidRPr="008F2DEE" w:rsidRDefault="008F2DEE" w:rsidP="008F2DEE">
            <w:pPr>
              <w:widowControl/>
              <w:spacing w:after="0"/>
              <w:jc w:val="left"/>
              <w:rPr>
                <w:ins w:id="1957" w:author="Sam Dent" w:date="2022-09-09T10:40:00Z"/>
                <w:rFonts w:cs="Calibri"/>
                <w:color w:val="000000"/>
                <w:sz w:val="18"/>
                <w:szCs w:val="18"/>
              </w:rPr>
            </w:pPr>
          </w:p>
        </w:tc>
        <w:tc>
          <w:tcPr>
            <w:tcW w:w="2084" w:type="dxa"/>
            <w:vMerge w:val="restart"/>
            <w:tcBorders>
              <w:top w:val="nil"/>
              <w:left w:val="single" w:sz="4" w:space="0" w:color="auto"/>
              <w:bottom w:val="single" w:sz="4" w:space="0" w:color="auto"/>
              <w:right w:val="single" w:sz="4" w:space="0" w:color="auto"/>
            </w:tcBorders>
            <w:shd w:val="clear" w:color="auto" w:fill="auto"/>
            <w:vAlign w:val="center"/>
            <w:hideMark/>
          </w:tcPr>
          <w:p w14:paraId="38D9AFDA" w14:textId="77777777" w:rsidR="008F2DEE" w:rsidRPr="008F2DEE" w:rsidRDefault="008F2DEE" w:rsidP="008F2DEE">
            <w:pPr>
              <w:widowControl/>
              <w:spacing w:after="0"/>
              <w:jc w:val="left"/>
              <w:rPr>
                <w:ins w:id="1958" w:author="Sam Dent" w:date="2022-09-09T10:40:00Z"/>
                <w:rFonts w:cs="Calibri"/>
                <w:color w:val="000000"/>
                <w:sz w:val="18"/>
                <w:szCs w:val="18"/>
              </w:rPr>
            </w:pPr>
            <w:ins w:id="1959" w:author="Sam Dent" w:date="2022-09-09T10:40:00Z">
              <w:r w:rsidRPr="008F2DEE">
                <w:rPr>
                  <w:rFonts w:cs="Calibri"/>
                  <w:color w:val="000000"/>
                  <w:sz w:val="18"/>
                  <w:szCs w:val="18"/>
                </w:rPr>
                <w:t>5.3.8 Ground Source Heat Pump</w:t>
              </w:r>
            </w:ins>
          </w:p>
        </w:tc>
        <w:tc>
          <w:tcPr>
            <w:tcW w:w="2482" w:type="dxa"/>
            <w:tcBorders>
              <w:top w:val="nil"/>
              <w:left w:val="nil"/>
              <w:bottom w:val="single" w:sz="4" w:space="0" w:color="auto"/>
              <w:right w:val="single" w:sz="4" w:space="0" w:color="auto"/>
            </w:tcBorders>
            <w:shd w:val="clear" w:color="auto" w:fill="auto"/>
            <w:noWrap/>
            <w:vAlign w:val="center"/>
            <w:hideMark/>
          </w:tcPr>
          <w:p w14:paraId="123C1C88" w14:textId="77777777" w:rsidR="008F2DEE" w:rsidRPr="008F2DEE" w:rsidRDefault="008F2DEE" w:rsidP="008F2DEE">
            <w:pPr>
              <w:widowControl/>
              <w:spacing w:after="0"/>
              <w:jc w:val="left"/>
              <w:rPr>
                <w:ins w:id="1960" w:author="Sam Dent" w:date="2022-09-09T10:40:00Z"/>
                <w:rFonts w:cs="Calibri"/>
                <w:color w:val="000000"/>
                <w:sz w:val="18"/>
                <w:szCs w:val="18"/>
              </w:rPr>
            </w:pPr>
            <w:ins w:id="1961" w:author="Sam Dent" w:date="2022-09-09T10:40:00Z">
              <w:r w:rsidRPr="008F2DEE">
                <w:rPr>
                  <w:rFonts w:cs="Calibri"/>
                  <w:color w:val="000000"/>
                  <w:sz w:val="18"/>
                  <w:szCs w:val="18"/>
                </w:rPr>
                <w:t>RS-HVC-GSHP-V12-220101</w:t>
              </w:r>
            </w:ins>
          </w:p>
        </w:tc>
        <w:tc>
          <w:tcPr>
            <w:tcW w:w="930" w:type="dxa"/>
            <w:tcBorders>
              <w:top w:val="nil"/>
              <w:left w:val="nil"/>
              <w:bottom w:val="single" w:sz="4" w:space="0" w:color="auto"/>
              <w:right w:val="single" w:sz="4" w:space="0" w:color="auto"/>
            </w:tcBorders>
            <w:shd w:val="clear" w:color="auto" w:fill="auto"/>
            <w:vAlign w:val="center"/>
            <w:hideMark/>
          </w:tcPr>
          <w:p w14:paraId="271F5B2F" w14:textId="77777777" w:rsidR="008F2DEE" w:rsidRPr="008F2DEE" w:rsidRDefault="008F2DEE" w:rsidP="008F2DEE">
            <w:pPr>
              <w:widowControl/>
              <w:spacing w:after="0"/>
              <w:jc w:val="center"/>
              <w:rPr>
                <w:ins w:id="1962" w:author="Sam Dent" w:date="2022-09-09T10:40:00Z"/>
                <w:rFonts w:cs="Calibri"/>
                <w:color w:val="000000"/>
                <w:sz w:val="18"/>
                <w:szCs w:val="18"/>
              </w:rPr>
            </w:pPr>
            <w:ins w:id="1963" w:author="Sam Dent" w:date="2022-09-09T10:40:00Z">
              <w:r w:rsidRPr="008F2DEE">
                <w:rPr>
                  <w:rFonts w:cs="Calibri"/>
                  <w:color w:val="000000"/>
                  <w:sz w:val="18"/>
                  <w:szCs w:val="18"/>
                </w:rPr>
                <w:t>Errata</w:t>
              </w:r>
            </w:ins>
          </w:p>
        </w:tc>
        <w:tc>
          <w:tcPr>
            <w:tcW w:w="4305" w:type="dxa"/>
            <w:tcBorders>
              <w:top w:val="nil"/>
              <w:left w:val="nil"/>
              <w:bottom w:val="single" w:sz="4" w:space="0" w:color="auto"/>
              <w:right w:val="single" w:sz="4" w:space="0" w:color="auto"/>
            </w:tcBorders>
            <w:shd w:val="clear" w:color="auto" w:fill="auto"/>
            <w:vAlign w:val="center"/>
            <w:hideMark/>
          </w:tcPr>
          <w:p w14:paraId="78F9E260" w14:textId="77777777" w:rsidR="008F2DEE" w:rsidRPr="008F2DEE" w:rsidRDefault="008F2DEE" w:rsidP="008F2DEE">
            <w:pPr>
              <w:widowControl/>
              <w:spacing w:after="0"/>
              <w:jc w:val="left"/>
              <w:rPr>
                <w:ins w:id="1964" w:author="Sam Dent" w:date="2022-09-09T10:40:00Z"/>
                <w:rFonts w:cs="Calibri"/>
                <w:color w:val="000000"/>
                <w:sz w:val="18"/>
                <w:szCs w:val="18"/>
              </w:rPr>
            </w:pPr>
            <w:ins w:id="1965" w:author="Sam Dent" w:date="2022-09-09T10:40:00Z">
              <w:r w:rsidRPr="008F2DEE">
                <w:rPr>
                  <w:rFonts w:cs="Calibri"/>
                  <w:color w:val="000000"/>
                  <w:sz w:val="18"/>
                  <w:szCs w:val="18"/>
                </w:rPr>
                <w:t xml:space="preserve">Removal of 3412 BTU/kWh term from GSHPSiteWaterImpactElectric algorithm to result in MMBtu. </w:t>
              </w:r>
            </w:ins>
          </w:p>
        </w:tc>
        <w:tc>
          <w:tcPr>
            <w:tcW w:w="1034" w:type="dxa"/>
            <w:tcBorders>
              <w:top w:val="nil"/>
              <w:left w:val="nil"/>
              <w:bottom w:val="single" w:sz="4" w:space="0" w:color="auto"/>
              <w:right w:val="single" w:sz="4" w:space="0" w:color="auto"/>
            </w:tcBorders>
            <w:shd w:val="clear" w:color="auto" w:fill="auto"/>
            <w:vAlign w:val="center"/>
            <w:hideMark/>
          </w:tcPr>
          <w:p w14:paraId="256E87F2" w14:textId="77777777" w:rsidR="008F2DEE" w:rsidRPr="008F2DEE" w:rsidRDefault="008F2DEE" w:rsidP="008F2DEE">
            <w:pPr>
              <w:widowControl/>
              <w:spacing w:after="0"/>
              <w:jc w:val="center"/>
              <w:rPr>
                <w:ins w:id="1966" w:author="Sam Dent" w:date="2022-09-09T10:40:00Z"/>
                <w:rFonts w:cs="Calibri"/>
                <w:color w:val="000000"/>
                <w:sz w:val="18"/>
                <w:szCs w:val="18"/>
              </w:rPr>
            </w:pPr>
            <w:ins w:id="1967" w:author="Sam Dent" w:date="2022-09-09T10:40:00Z">
              <w:r w:rsidRPr="008F2DEE">
                <w:rPr>
                  <w:rFonts w:cs="Calibri"/>
                  <w:color w:val="000000"/>
                  <w:sz w:val="18"/>
                  <w:szCs w:val="18"/>
                </w:rPr>
                <w:t>N/A</w:t>
              </w:r>
            </w:ins>
          </w:p>
        </w:tc>
      </w:tr>
      <w:tr w:rsidR="008F2DEE" w:rsidRPr="008F2DEE" w14:paraId="5E2F6633" w14:textId="77777777" w:rsidTr="008D55F9">
        <w:trPr>
          <w:trHeight w:val="2160"/>
          <w:ins w:id="1968"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77BA7FB8" w14:textId="77777777" w:rsidR="008F2DEE" w:rsidRPr="008F2DEE" w:rsidRDefault="008F2DEE" w:rsidP="008F2DEE">
            <w:pPr>
              <w:widowControl/>
              <w:spacing w:after="0"/>
              <w:jc w:val="left"/>
              <w:rPr>
                <w:ins w:id="1969"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8C2BA64" w14:textId="77777777" w:rsidR="008F2DEE" w:rsidRPr="008F2DEE" w:rsidRDefault="008F2DEE" w:rsidP="008F2DEE">
            <w:pPr>
              <w:widowControl/>
              <w:spacing w:after="0"/>
              <w:jc w:val="left"/>
              <w:rPr>
                <w:ins w:id="1970" w:author="Sam Dent" w:date="2022-09-09T10:40:00Z"/>
                <w:rFonts w:cs="Calibri"/>
                <w:color w:val="000000"/>
                <w:sz w:val="18"/>
                <w:szCs w:val="18"/>
              </w:rPr>
            </w:pPr>
          </w:p>
        </w:tc>
        <w:tc>
          <w:tcPr>
            <w:tcW w:w="2084" w:type="dxa"/>
            <w:vMerge/>
            <w:tcBorders>
              <w:top w:val="nil"/>
              <w:left w:val="single" w:sz="4" w:space="0" w:color="auto"/>
              <w:bottom w:val="single" w:sz="4" w:space="0" w:color="auto"/>
              <w:right w:val="single" w:sz="4" w:space="0" w:color="auto"/>
            </w:tcBorders>
            <w:vAlign w:val="center"/>
            <w:hideMark/>
          </w:tcPr>
          <w:p w14:paraId="7175749A" w14:textId="77777777" w:rsidR="008F2DEE" w:rsidRPr="008F2DEE" w:rsidRDefault="008F2DEE" w:rsidP="008F2DEE">
            <w:pPr>
              <w:widowControl/>
              <w:spacing w:after="0"/>
              <w:jc w:val="left"/>
              <w:rPr>
                <w:ins w:id="1971" w:author="Sam Dent" w:date="2022-09-09T10:40:00Z"/>
                <w:rFonts w:cs="Calibri"/>
                <w:color w:val="000000"/>
                <w:sz w:val="18"/>
                <w:szCs w:val="18"/>
              </w:rPr>
            </w:pPr>
          </w:p>
        </w:tc>
        <w:tc>
          <w:tcPr>
            <w:tcW w:w="2482" w:type="dxa"/>
            <w:tcBorders>
              <w:top w:val="nil"/>
              <w:left w:val="nil"/>
              <w:bottom w:val="single" w:sz="4" w:space="0" w:color="auto"/>
              <w:right w:val="single" w:sz="4" w:space="0" w:color="auto"/>
            </w:tcBorders>
            <w:shd w:val="clear" w:color="auto" w:fill="auto"/>
            <w:noWrap/>
            <w:vAlign w:val="center"/>
            <w:hideMark/>
          </w:tcPr>
          <w:p w14:paraId="420735D3" w14:textId="77777777" w:rsidR="008F2DEE" w:rsidRPr="008F2DEE" w:rsidRDefault="008F2DEE" w:rsidP="008F2DEE">
            <w:pPr>
              <w:widowControl/>
              <w:spacing w:after="0"/>
              <w:jc w:val="left"/>
              <w:rPr>
                <w:ins w:id="1972" w:author="Sam Dent" w:date="2022-09-09T10:40:00Z"/>
                <w:rFonts w:cs="Calibri"/>
                <w:color w:val="000000"/>
                <w:sz w:val="18"/>
                <w:szCs w:val="18"/>
              </w:rPr>
            </w:pPr>
            <w:ins w:id="1973" w:author="Sam Dent" w:date="2022-09-09T10:40:00Z">
              <w:r w:rsidRPr="008F2DEE">
                <w:rPr>
                  <w:rFonts w:cs="Calibri"/>
                  <w:color w:val="000000"/>
                  <w:sz w:val="18"/>
                  <w:szCs w:val="18"/>
                </w:rPr>
                <w:t>RS-HVC-GSHP-V13-230101</w:t>
              </w:r>
            </w:ins>
          </w:p>
        </w:tc>
        <w:tc>
          <w:tcPr>
            <w:tcW w:w="930" w:type="dxa"/>
            <w:tcBorders>
              <w:top w:val="nil"/>
              <w:left w:val="nil"/>
              <w:bottom w:val="single" w:sz="4" w:space="0" w:color="auto"/>
              <w:right w:val="single" w:sz="4" w:space="0" w:color="auto"/>
            </w:tcBorders>
            <w:shd w:val="clear" w:color="auto" w:fill="auto"/>
            <w:vAlign w:val="center"/>
            <w:hideMark/>
          </w:tcPr>
          <w:p w14:paraId="29A8BF7D" w14:textId="77777777" w:rsidR="008F2DEE" w:rsidRPr="008F2DEE" w:rsidRDefault="008F2DEE" w:rsidP="008F2DEE">
            <w:pPr>
              <w:widowControl/>
              <w:spacing w:after="0"/>
              <w:jc w:val="center"/>
              <w:rPr>
                <w:ins w:id="1974" w:author="Sam Dent" w:date="2022-09-09T10:40:00Z"/>
                <w:rFonts w:cs="Calibri"/>
                <w:color w:val="000000"/>
                <w:sz w:val="18"/>
                <w:szCs w:val="18"/>
              </w:rPr>
            </w:pPr>
            <w:ins w:id="1975"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49C6DE19" w14:textId="77777777" w:rsidR="008F2DEE" w:rsidRPr="008F2DEE" w:rsidRDefault="008F2DEE" w:rsidP="008F2DEE">
            <w:pPr>
              <w:widowControl/>
              <w:spacing w:after="0"/>
              <w:jc w:val="left"/>
              <w:rPr>
                <w:ins w:id="1976" w:author="Sam Dent" w:date="2022-09-09T10:40:00Z"/>
                <w:rFonts w:cs="Calibri"/>
                <w:color w:val="000000"/>
                <w:sz w:val="18"/>
                <w:szCs w:val="18"/>
              </w:rPr>
            </w:pPr>
            <w:ins w:id="1977" w:author="Sam Dent" w:date="2022-09-09T10:40:00Z">
              <w:r w:rsidRPr="008F2DEE">
                <w:rPr>
                  <w:rFonts w:cs="Calibri"/>
                  <w:color w:val="000000"/>
                  <w:sz w:val="18"/>
                  <w:szCs w:val="18"/>
                </w:rPr>
                <w:t xml:space="preserve">Reference to upcoming federal standard changes that will become baseline 1/1/2024. </w:t>
              </w:r>
              <w:r w:rsidRPr="008F2DEE">
                <w:rPr>
                  <w:rFonts w:cs="Calibri"/>
                  <w:color w:val="000000"/>
                  <w:sz w:val="18"/>
                  <w:szCs w:val="18"/>
                </w:rPr>
                <w:br/>
                <w:t xml:space="preserve">Addition of non-gas fossil and electric resistance baseline assumptions. </w:t>
              </w:r>
              <w:r w:rsidRPr="008F2DEE">
                <w:rPr>
                  <w:rFonts w:cs="Calibri"/>
                  <w:color w:val="000000"/>
                  <w:sz w:val="18"/>
                  <w:szCs w:val="18"/>
                </w:rPr>
                <w:br/>
                <w:t xml:space="preserve">Updates to full install costs of ASHPs. </w:t>
              </w:r>
              <w:r w:rsidRPr="008F2DEE">
                <w:rPr>
                  <w:rFonts w:cs="Calibri"/>
                  <w:color w:val="000000"/>
                  <w:sz w:val="18"/>
                  <w:szCs w:val="18"/>
                </w:rPr>
                <w:br/>
                <w:t>Addition of section if existing unit type unknown, plus default baseline efficiency assumptions.</w:t>
              </w:r>
              <w:r w:rsidRPr="008F2DEE">
                <w:rPr>
                  <w:rFonts w:cs="Calibri"/>
                  <w:color w:val="000000"/>
                  <w:sz w:val="18"/>
                  <w:szCs w:val="18"/>
                </w:rPr>
                <w:br/>
                <w:t>Split of EFLH Weighted Average assumptions in to ComEd, Ameren and Statewide.</w:t>
              </w:r>
            </w:ins>
          </w:p>
        </w:tc>
        <w:tc>
          <w:tcPr>
            <w:tcW w:w="1034" w:type="dxa"/>
            <w:tcBorders>
              <w:top w:val="nil"/>
              <w:left w:val="nil"/>
              <w:bottom w:val="single" w:sz="4" w:space="0" w:color="auto"/>
              <w:right w:val="single" w:sz="4" w:space="0" w:color="auto"/>
            </w:tcBorders>
            <w:shd w:val="clear" w:color="auto" w:fill="auto"/>
            <w:vAlign w:val="center"/>
            <w:hideMark/>
          </w:tcPr>
          <w:p w14:paraId="6D434E0E" w14:textId="77777777" w:rsidR="008F2DEE" w:rsidRPr="008F2DEE" w:rsidRDefault="008F2DEE" w:rsidP="008F2DEE">
            <w:pPr>
              <w:widowControl/>
              <w:spacing w:after="0"/>
              <w:jc w:val="center"/>
              <w:rPr>
                <w:ins w:id="1978" w:author="Sam Dent" w:date="2022-09-09T10:40:00Z"/>
                <w:rFonts w:cs="Calibri"/>
                <w:color w:val="000000"/>
                <w:sz w:val="18"/>
                <w:szCs w:val="18"/>
              </w:rPr>
            </w:pPr>
            <w:ins w:id="1979" w:author="Sam Dent" w:date="2022-09-09T10:40:00Z">
              <w:r w:rsidRPr="008F2DEE">
                <w:rPr>
                  <w:rFonts w:cs="Calibri"/>
                  <w:color w:val="000000"/>
                  <w:sz w:val="18"/>
                  <w:szCs w:val="18"/>
                </w:rPr>
                <w:t>Dependent on inputs</w:t>
              </w:r>
            </w:ins>
          </w:p>
        </w:tc>
      </w:tr>
      <w:tr w:rsidR="008F2DEE" w:rsidRPr="008F2DEE" w14:paraId="31E385F2" w14:textId="77777777" w:rsidTr="008D55F9">
        <w:trPr>
          <w:trHeight w:val="1005"/>
          <w:ins w:id="1980"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56B8BE15" w14:textId="77777777" w:rsidR="008F2DEE" w:rsidRPr="008F2DEE" w:rsidRDefault="008F2DEE" w:rsidP="008F2DEE">
            <w:pPr>
              <w:widowControl/>
              <w:spacing w:after="0"/>
              <w:jc w:val="left"/>
              <w:rPr>
                <w:ins w:id="1981"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8611F2C" w14:textId="77777777" w:rsidR="008F2DEE" w:rsidRPr="008F2DEE" w:rsidRDefault="008F2DEE" w:rsidP="008F2DEE">
            <w:pPr>
              <w:widowControl/>
              <w:spacing w:after="0"/>
              <w:jc w:val="left"/>
              <w:rPr>
                <w:ins w:id="1982"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0F591E9" w14:textId="77777777" w:rsidR="008F2DEE" w:rsidRPr="008F2DEE" w:rsidRDefault="008F2DEE" w:rsidP="008F2DEE">
            <w:pPr>
              <w:widowControl/>
              <w:spacing w:after="0"/>
              <w:jc w:val="left"/>
              <w:rPr>
                <w:ins w:id="1983" w:author="Sam Dent" w:date="2022-09-09T10:40:00Z"/>
                <w:rFonts w:cs="Calibri"/>
                <w:color w:val="000000"/>
                <w:sz w:val="18"/>
                <w:szCs w:val="18"/>
              </w:rPr>
            </w:pPr>
            <w:ins w:id="1984" w:author="Sam Dent" w:date="2022-09-09T10:40:00Z">
              <w:r w:rsidRPr="008F2DEE">
                <w:rPr>
                  <w:rFonts w:cs="Calibri"/>
                  <w:color w:val="000000"/>
                  <w:sz w:val="18"/>
                  <w:szCs w:val="18"/>
                </w:rPr>
                <w:t xml:space="preserve">5.3.10 HVAC Tune Up </w:t>
              </w:r>
            </w:ins>
          </w:p>
        </w:tc>
        <w:tc>
          <w:tcPr>
            <w:tcW w:w="2482" w:type="dxa"/>
            <w:tcBorders>
              <w:top w:val="nil"/>
              <w:left w:val="nil"/>
              <w:bottom w:val="single" w:sz="4" w:space="0" w:color="auto"/>
              <w:right w:val="single" w:sz="4" w:space="0" w:color="auto"/>
            </w:tcBorders>
            <w:shd w:val="clear" w:color="auto" w:fill="auto"/>
            <w:noWrap/>
            <w:vAlign w:val="center"/>
            <w:hideMark/>
          </w:tcPr>
          <w:p w14:paraId="37EB5097" w14:textId="77777777" w:rsidR="008F2DEE" w:rsidRPr="008F2DEE" w:rsidRDefault="008F2DEE" w:rsidP="008F2DEE">
            <w:pPr>
              <w:widowControl/>
              <w:spacing w:after="0"/>
              <w:jc w:val="left"/>
              <w:rPr>
                <w:ins w:id="1985" w:author="Sam Dent" w:date="2022-09-09T10:40:00Z"/>
                <w:rFonts w:cs="Calibri"/>
                <w:color w:val="000000"/>
                <w:sz w:val="18"/>
                <w:szCs w:val="18"/>
              </w:rPr>
            </w:pPr>
            <w:ins w:id="1986" w:author="Sam Dent" w:date="2022-09-09T10:40:00Z">
              <w:r w:rsidRPr="008F2DEE">
                <w:rPr>
                  <w:rFonts w:cs="Calibri"/>
                  <w:color w:val="000000"/>
                  <w:sz w:val="18"/>
                  <w:szCs w:val="18"/>
                </w:rPr>
                <w:t>RS-HVC-TUNE-V07-230101</w:t>
              </w:r>
            </w:ins>
          </w:p>
        </w:tc>
        <w:tc>
          <w:tcPr>
            <w:tcW w:w="930" w:type="dxa"/>
            <w:tcBorders>
              <w:top w:val="nil"/>
              <w:left w:val="nil"/>
              <w:bottom w:val="single" w:sz="4" w:space="0" w:color="auto"/>
              <w:right w:val="single" w:sz="4" w:space="0" w:color="auto"/>
            </w:tcBorders>
            <w:shd w:val="clear" w:color="auto" w:fill="auto"/>
            <w:vAlign w:val="center"/>
            <w:hideMark/>
          </w:tcPr>
          <w:p w14:paraId="597F8C7E" w14:textId="77777777" w:rsidR="008F2DEE" w:rsidRPr="008F2DEE" w:rsidRDefault="008F2DEE" w:rsidP="008F2DEE">
            <w:pPr>
              <w:widowControl/>
              <w:spacing w:after="0"/>
              <w:jc w:val="center"/>
              <w:rPr>
                <w:ins w:id="1987" w:author="Sam Dent" w:date="2022-09-09T10:40:00Z"/>
                <w:rFonts w:cs="Calibri"/>
                <w:color w:val="000000"/>
                <w:sz w:val="18"/>
                <w:szCs w:val="18"/>
              </w:rPr>
            </w:pPr>
            <w:ins w:id="1988"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0D3D9D3C" w14:textId="77777777" w:rsidR="008F2DEE" w:rsidRPr="008F2DEE" w:rsidRDefault="008F2DEE" w:rsidP="008F2DEE">
            <w:pPr>
              <w:widowControl/>
              <w:spacing w:after="0"/>
              <w:jc w:val="left"/>
              <w:rPr>
                <w:ins w:id="1989" w:author="Sam Dent" w:date="2022-09-09T10:40:00Z"/>
                <w:rFonts w:cs="Calibri"/>
                <w:color w:val="000000"/>
                <w:sz w:val="18"/>
                <w:szCs w:val="18"/>
              </w:rPr>
            </w:pPr>
            <w:ins w:id="1990" w:author="Sam Dent" w:date="2022-09-09T10:40:00Z">
              <w:r w:rsidRPr="008F2DEE">
                <w:rPr>
                  <w:rFonts w:cs="Calibri"/>
                  <w:color w:val="000000"/>
                  <w:sz w:val="18"/>
                  <w:szCs w:val="18"/>
                </w:rPr>
                <w:t>Split of EFLH Weighted Average assumptions in to ComEd, Ameren and Statewide.</w:t>
              </w:r>
            </w:ins>
          </w:p>
        </w:tc>
        <w:tc>
          <w:tcPr>
            <w:tcW w:w="1034" w:type="dxa"/>
            <w:tcBorders>
              <w:top w:val="nil"/>
              <w:left w:val="nil"/>
              <w:bottom w:val="single" w:sz="4" w:space="0" w:color="auto"/>
              <w:right w:val="single" w:sz="4" w:space="0" w:color="auto"/>
            </w:tcBorders>
            <w:shd w:val="clear" w:color="auto" w:fill="auto"/>
            <w:vAlign w:val="center"/>
            <w:hideMark/>
          </w:tcPr>
          <w:p w14:paraId="0FC5CA03" w14:textId="77777777" w:rsidR="008F2DEE" w:rsidRPr="008F2DEE" w:rsidRDefault="008F2DEE" w:rsidP="008F2DEE">
            <w:pPr>
              <w:widowControl/>
              <w:spacing w:after="0"/>
              <w:jc w:val="center"/>
              <w:rPr>
                <w:ins w:id="1991" w:author="Sam Dent" w:date="2022-09-09T10:40:00Z"/>
                <w:rFonts w:cs="Calibri"/>
                <w:color w:val="000000"/>
                <w:sz w:val="18"/>
                <w:szCs w:val="18"/>
              </w:rPr>
            </w:pPr>
            <w:ins w:id="1992" w:author="Sam Dent" w:date="2022-09-09T10:40:00Z">
              <w:r w:rsidRPr="008F2DEE">
                <w:rPr>
                  <w:rFonts w:cs="Calibri"/>
                  <w:color w:val="000000"/>
                  <w:sz w:val="18"/>
                  <w:szCs w:val="18"/>
                </w:rPr>
                <w:t>N/A</w:t>
              </w:r>
            </w:ins>
          </w:p>
        </w:tc>
      </w:tr>
      <w:tr w:rsidR="008F2DEE" w:rsidRPr="008F2DEE" w14:paraId="277149D4" w14:textId="77777777" w:rsidTr="008D55F9">
        <w:trPr>
          <w:trHeight w:val="2880"/>
          <w:ins w:id="1993"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009658E1" w14:textId="77777777" w:rsidR="008F2DEE" w:rsidRPr="008F2DEE" w:rsidRDefault="008F2DEE" w:rsidP="008F2DEE">
            <w:pPr>
              <w:widowControl/>
              <w:spacing w:after="0"/>
              <w:jc w:val="left"/>
              <w:rPr>
                <w:ins w:id="1994"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2DC598D" w14:textId="77777777" w:rsidR="008F2DEE" w:rsidRPr="008F2DEE" w:rsidRDefault="008F2DEE" w:rsidP="008F2DEE">
            <w:pPr>
              <w:widowControl/>
              <w:spacing w:after="0"/>
              <w:jc w:val="left"/>
              <w:rPr>
                <w:ins w:id="1995"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A643755" w14:textId="77777777" w:rsidR="008F2DEE" w:rsidRPr="008F2DEE" w:rsidRDefault="008F2DEE" w:rsidP="008F2DEE">
            <w:pPr>
              <w:widowControl/>
              <w:spacing w:after="0"/>
              <w:jc w:val="left"/>
              <w:rPr>
                <w:ins w:id="1996" w:author="Sam Dent" w:date="2022-09-09T10:40:00Z"/>
                <w:rFonts w:cs="Calibri"/>
                <w:color w:val="000000"/>
                <w:sz w:val="18"/>
                <w:szCs w:val="18"/>
              </w:rPr>
            </w:pPr>
            <w:ins w:id="1997" w:author="Sam Dent" w:date="2022-09-09T10:40:00Z">
              <w:r w:rsidRPr="008F2DEE">
                <w:rPr>
                  <w:rFonts w:cs="Calibri"/>
                  <w:color w:val="000000"/>
                  <w:sz w:val="18"/>
                  <w:szCs w:val="18"/>
                </w:rPr>
                <w:t>5.3.12 Ductless Heat Pumps</w:t>
              </w:r>
            </w:ins>
          </w:p>
        </w:tc>
        <w:tc>
          <w:tcPr>
            <w:tcW w:w="2482" w:type="dxa"/>
            <w:tcBorders>
              <w:top w:val="nil"/>
              <w:left w:val="nil"/>
              <w:bottom w:val="single" w:sz="4" w:space="0" w:color="auto"/>
              <w:right w:val="single" w:sz="4" w:space="0" w:color="auto"/>
            </w:tcBorders>
            <w:shd w:val="clear" w:color="auto" w:fill="auto"/>
            <w:noWrap/>
            <w:vAlign w:val="center"/>
            <w:hideMark/>
          </w:tcPr>
          <w:p w14:paraId="71ABBDA9" w14:textId="77777777" w:rsidR="008F2DEE" w:rsidRPr="008F2DEE" w:rsidRDefault="008F2DEE" w:rsidP="008F2DEE">
            <w:pPr>
              <w:widowControl/>
              <w:spacing w:after="0"/>
              <w:jc w:val="left"/>
              <w:rPr>
                <w:ins w:id="1998" w:author="Sam Dent" w:date="2022-09-09T10:40:00Z"/>
                <w:rFonts w:cs="Calibri"/>
                <w:color w:val="000000"/>
                <w:sz w:val="18"/>
                <w:szCs w:val="18"/>
              </w:rPr>
            </w:pPr>
            <w:ins w:id="1999" w:author="Sam Dent" w:date="2022-09-09T10:40:00Z">
              <w:r w:rsidRPr="008F2DEE">
                <w:rPr>
                  <w:rFonts w:cs="Calibri"/>
                  <w:color w:val="000000"/>
                  <w:sz w:val="18"/>
                  <w:szCs w:val="18"/>
                </w:rPr>
                <w:t>RS-HVC-DHP-V10-230101</w:t>
              </w:r>
            </w:ins>
          </w:p>
        </w:tc>
        <w:tc>
          <w:tcPr>
            <w:tcW w:w="930" w:type="dxa"/>
            <w:tcBorders>
              <w:top w:val="nil"/>
              <w:left w:val="nil"/>
              <w:bottom w:val="single" w:sz="4" w:space="0" w:color="auto"/>
              <w:right w:val="single" w:sz="4" w:space="0" w:color="auto"/>
            </w:tcBorders>
            <w:shd w:val="clear" w:color="auto" w:fill="auto"/>
            <w:vAlign w:val="center"/>
            <w:hideMark/>
          </w:tcPr>
          <w:p w14:paraId="6497F5B4" w14:textId="77777777" w:rsidR="008F2DEE" w:rsidRPr="008F2DEE" w:rsidRDefault="008F2DEE" w:rsidP="008F2DEE">
            <w:pPr>
              <w:widowControl/>
              <w:spacing w:after="0"/>
              <w:jc w:val="center"/>
              <w:rPr>
                <w:ins w:id="2000" w:author="Sam Dent" w:date="2022-09-09T10:40:00Z"/>
                <w:rFonts w:cs="Calibri"/>
                <w:color w:val="000000"/>
                <w:sz w:val="18"/>
                <w:szCs w:val="18"/>
              </w:rPr>
            </w:pPr>
            <w:ins w:id="2001"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34B9D73A" w14:textId="77777777" w:rsidR="008F2DEE" w:rsidRPr="008F2DEE" w:rsidRDefault="008F2DEE" w:rsidP="008F2DEE">
            <w:pPr>
              <w:widowControl/>
              <w:spacing w:after="0"/>
              <w:jc w:val="left"/>
              <w:rPr>
                <w:ins w:id="2002" w:author="Sam Dent" w:date="2022-09-09T10:40:00Z"/>
                <w:rFonts w:cs="Calibri"/>
                <w:color w:val="000000"/>
                <w:sz w:val="18"/>
                <w:szCs w:val="18"/>
              </w:rPr>
            </w:pPr>
            <w:ins w:id="2003" w:author="Sam Dent" w:date="2022-09-09T10:40:00Z">
              <w:r w:rsidRPr="008F2DEE">
                <w:rPr>
                  <w:rFonts w:cs="Calibri"/>
                  <w:color w:val="000000"/>
                  <w:sz w:val="18"/>
                  <w:szCs w:val="18"/>
                </w:rPr>
                <w:t xml:space="preserve">Reference to upcoming federal standard changes that will become baseline 1/1/2024. </w:t>
              </w:r>
              <w:r w:rsidRPr="008F2DEE">
                <w:rPr>
                  <w:rFonts w:cs="Calibri"/>
                  <w:color w:val="000000"/>
                  <w:sz w:val="18"/>
                  <w:szCs w:val="18"/>
                </w:rPr>
                <w:br/>
                <w:t xml:space="preserve">Addition of non-gas fossil and electric resistance baseline assumptions. </w:t>
              </w:r>
              <w:r w:rsidRPr="008F2DEE">
                <w:rPr>
                  <w:rFonts w:cs="Calibri"/>
                  <w:color w:val="000000"/>
                  <w:sz w:val="18"/>
                  <w:szCs w:val="18"/>
                </w:rPr>
                <w:br/>
                <w:t xml:space="preserve">Updates to full install costs of ASHPs and addition of electrification cost default. </w:t>
              </w:r>
              <w:r w:rsidRPr="008F2DEE">
                <w:rPr>
                  <w:rFonts w:cs="Calibri"/>
                  <w:color w:val="000000"/>
                  <w:sz w:val="18"/>
                  <w:szCs w:val="18"/>
                </w:rPr>
                <w:br/>
                <w:t xml:space="preserve">Addition of %HSPF_ClimateAdj and HeatLoadFactor in algorithm. </w:t>
              </w:r>
              <w:r w:rsidRPr="008F2DEE">
                <w:rPr>
                  <w:rFonts w:cs="Calibri"/>
                  <w:color w:val="000000"/>
                  <w:sz w:val="18"/>
                  <w:szCs w:val="18"/>
                </w:rPr>
                <w:br/>
                <w:t>Addition of section if existing unit type unknown, plus default baseline efficiency assumptions.</w:t>
              </w:r>
              <w:r w:rsidRPr="008F2DEE">
                <w:rPr>
                  <w:rFonts w:cs="Calibri"/>
                  <w:color w:val="000000"/>
                  <w:sz w:val="18"/>
                  <w:szCs w:val="18"/>
                </w:rPr>
                <w:br/>
                <w:t>Split of EFLH Weighted Average assumptions in to ComEd, Ameren and Statewide.</w:t>
              </w:r>
            </w:ins>
          </w:p>
        </w:tc>
        <w:tc>
          <w:tcPr>
            <w:tcW w:w="1034" w:type="dxa"/>
            <w:tcBorders>
              <w:top w:val="nil"/>
              <w:left w:val="nil"/>
              <w:bottom w:val="single" w:sz="4" w:space="0" w:color="auto"/>
              <w:right w:val="single" w:sz="4" w:space="0" w:color="auto"/>
            </w:tcBorders>
            <w:shd w:val="clear" w:color="auto" w:fill="auto"/>
            <w:vAlign w:val="center"/>
            <w:hideMark/>
          </w:tcPr>
          <w:p w14:paraId="5882A7EE" w14:textId="77777777" w:rsidR="008F2DEE" w:rsidRPr="008F2DEE" w:rsidRDefault="008F2DEE" w:rsidP="008F2DEE">
            <w:pPr>
              <w:widowControl/>
              <w:spacing w:after="0"/>
              <w:jc w:val="center"/>
              <w:rPr>
                <w:ins w:id="2004" w:author="Sam Dent" w:date="2022-09-09T10:40:00Z"/>
                <w:rFonts w:cs="Calibri"/>
                <w:color w:val="000000"/>
                <w:sz w:val="18"/>
                <w:szCs w:val="18"/>
              </w:rPr>
            </w:pPr>
            <w:ins w:id="2005" w:author="Sam Dent" w:date="2022-09-09T10:40:00Z">
              <w:r w:rsidRPr="008F2DEE">
                <w:rPr>
                  <w:rFonts w:cs="Calibri"/>
                  <w:color w:val="000000"/>
                  <w:sz w:val="18"/>
                  <w:szCs w:val="18"/>
                </w:rPr>
                <w:t>Dependent on inputs</w:t>
              </w:r>
            </w:ins>
          </w:p>
        </w:tc>
      </w:tr>
      <w:tr w:rsidR="008F2DEE" w:rsidRPr="008F2DEE" w14:paraId="315D4048" w14:textId="77777777" w:rsidTr="008D55F9">
        <w:trPr>
          <w:trHeight w:val="480"/>
          <w:ins w:id="2006"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402A00DD" w14:textId="77777777" w:rsidR="008F2DEE" w:rsidRPr="008F2DEE" w:rsidRDefault="008F2DEE" w:rsidP="008F2DEE">
            <w:pPr>
              <w:widowControl/>
              <w:spacing w:after="0"/>
              <w:jc w:val="left"/>
              <w:rPr>
                <w:ins w:id="2007"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66FF6A1" w14:textId="77777777" w:rsidR="008F2DEE" w:rsidRPr="008F2DEE" w:rsidRDefault="008F2DEE" w:rsidP="008F2DEE">
            <w:pPr>
              <w:widowControl/>
              <w:spacing w:after="0"/>
              <w:jc w:val="left"/>
              <w:rPr>
                <w:ins w:id="2008"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305537E2" w14:textId="77777777" w:rsidR="008F2DEE" w:rsidRPr="008F2DEE" w:rsidRDefault="008F2DEE" w:rsidP="008F2DEE">
            <w:pPr>
              <w:widowControl/>
              <w:spacing w:after="0"/>
              <w:jc w:val="left"/>
              <w:rPr>
                <w:ins w:id="2009" w:author="Sam Dent" w:date="2022-09-09T10:40:00Z"/>
                <w:rFonts w:cs="Calibri"/>
                <w:color w:val="000000"/>
                <w:sz w:val="18"/>
                <w:szCs w:val="18"/>
              </w:rPr>
            </w:pPr>
            <w:ins w:id="2010" w:author="Sam Dent" w:date="2022-09-09T10:40:00Z">
              <w:r w:rsidRPr="008F2DEE">
                <w:rPr>
                  <w:rFonts w:cs="Calibri"/>
                  <w:color w:val="000000"/>
                  <w:sz w:val="18"/>
                  <w:szCs w:val="18"/>
                </w:rPr>
                <w:t xml:space="preserve">5.3.13 Residential Furnace Tune-Up </w:t>
              </w:r>
            </w:ins>
          </w:p>
        </w:tc>
        <w:tc>
          <w:tcPr>
            <w:tcW w:w="2482" w:type="dxa"/>
            <w:tcBorders>
              <w:top w:val="nil"/>
              <w:left w:val="nil"/>
              <w:bottom w:val="single" w:sz="4" w:space="0" w:color="auto"/>
              <w:right w:val="single" w:sz="4" w:space="0" w:color="auto"/>
            </w:tcBorders>
            <w:shd w:val="clear" w:color="auto" w:fill="auto"/>
            <w:noWrap/>
            <w:vAlign w:val="center"/>
            <w:hideMark/>
          </w:tcPr>
          <w:p w14:paraId="504DB82F" w14:textId="77777777" w:rsidR="008F2DEE" w:rsidRPr="008F2DEE" w:rsidRDefault="008F2DEE" w:rsidP="008F2DEE">
            <w:pPr>
              <w:widowControl/>
              <w:spacing w:after="0"/>
              <w:jc w:val="left"/>
              <w:rPr>
                <w:ins w:id="2011" w:author="Sam Dent" w:date="2022-09-09T10:40:00Z"/>
                <w:rFonts w:cs="Calibri"/>
                <w:color w:val="000000"/>
                <w:sz w:val="18"/>
                <w:szCs w:val="18"/>
              </w:rPr>
            </w:pPr>
            <w:ins w:id="2012" w:author="Sam Dent" w:date="2022-09-09T10:40:00Z">
              <w:r w:rsidRPr="008F2DEE">
                <w:rPr>
                  <w:rFonts w:cs="Calibri"/>
                  <w:color w:val="000000"/>
                  <w:sz w:val="18"/>
                  <w:szCs w:val="18"/>
                </w:rPr>
                <w:t>RS-HVC-FTUN-V07-230101</w:t>
              </w:r>
            </w:ins>
          </w:p>
        </w:tc>
        <w:tc>
          <w:tcPr>
            <w:tcW w:w="930" w:type="dxa"/>
            <w:tcBorders>
              <w:top w:val="nil"/>
              <w:left w:val="nil"/>
              <w:bottom w:val="single" w:sz="4" w:space="0" w:color="auto"/>
              <w:right w:val="single" w:sz="4" w:space="0" w:color="auto"/>
            </w:tcBorders>
            <w:shd w:val="clear" w:color="auto" w:fill="auto"/>
            <w:vAlign w:val="center"/>
            <w:hideMark/>
          </w:tcPr>
          <w:p w14:paraId="509FD02B" w14:textId="77777777" w:rsidR="008F2DEE" w:rsidRPr="008F2DEE" w:rsidRDefault="008F2DEE" w:rsidP="008F2DEE">
            <w:pPr>
              <w:widowControl/>
              <w:spacing w:after="0"/>
              <w:jc w:val="center"/>
              <w:rPr>
                <w:ins w:id="2013" w:author="Sam Dent" w:date="2022-09-09T10:40:00Z"/>
                <w:rFonts w:cs="Calibri"/>
                <w:color w:val="000000"/>
                <w:sz w:val="18"/>
                <w:szCs w:val="18"/>
              </w:rPr>
            </w:pPr>
            <w:ins w:id="2014"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1E01ED72" w14:textId="77777777" w:rsidR="008F2DEE" w:rsidRPr="008F2DEE" w:rsidRDefault="008F2DEE" w:rsidP="008F2DEE">
            <w:pPr>
              <w:widowControl/>
              <w:spacing w:after="0"/>
              <w:jc w:val="left"/>
              <w:rPr>
                <w:ins w:id="2015" w:author="Sam Dent" w:date="2022-09-09T10:40:00Z"/>
                <w:rFonts w:cs="Calibri"/>
                <w:color w:val="000000"/>
                <w:sz w:val="18"/>
                <w:szCs w:val="18"/>
              </w:rPr>
            </w:pPr>
            <w:ins w:id="2016" w:author="Sam Dent" w:date="2022-09-09T10:40:00Z">
              <w:r w:rsidRPr="008F2DEE">
                <w:rPr>
                  <w:rFonts w:cs="Calibri"/>
                  <w:color w:val="000000"/>
                  <w:sz w:val="18"/>
                  <w:szCs w:val="18"/>
                </w:rPr>
                <w:t>Split of EFLH Weighted Average assumptions in to ComEd, Ameren and Statewide.</w:t>
              </w:r>
            </w:ins>
          </w:p>
        </w:tc>
        <w:tc>
          <w:tcPr>
            <w:tcW w:w="1034" w:type="dxa"/>
            <w:tcBorders>
              <w:top w:val="nil"/>
              <w:left w:val="nil"/>
              <w:bottom w:val="single" w:sz="4" w:space="0" w:color="auto"/>
              <w:right w:val="single" w:sz="4" w:space="0" w:color="auto"/>
            </w:tcBorders>
            <w:shd w:val="clear" w:color="auto" w:fill="auto"/>
            <w:vAlign w:val="center"/>
            <w:hideMark/>
          </w:tcPr>
          <w:p w14:paraId="4AFEF080" w14:textId="77777777" w:rsidR="008F2DEE" w:rsidRPr="008F2DEE" w:rsidRDefault="008F2DEE" w:rsidP="008F2DEE">
            <w:pPr>
              <w:widowControl/>
              <w:spacing w:after="0"/>
              <w:jc w:val="center"/>
              <w:rPr>
                <w:ins w:id="2017" w:author="Sam Dent" w:date="2022-09-09T10:40:00Z"/>
                <w:rFonts w:cs="Calibri"/>
                <w:color w:val="000000"/>
                <w:sz w:val="18"/>
                <w:szCs w:val="18"/>
              </w:rPr>
            </w:pPr>
            <w:ins w:id="2018" w:author="Sam Dent" w:date="2022-09-09T10:40:00Z">
              <w:r w:rsidRPr="008F2DEE">
                <w:rPr>
                  <w:rFonts w:cs="Calibri"/>
                  <w:color w:val="000000"/>
                  <w:sz w:val="18"/>
                  <w:szCs w:val="18"/>
                </w:rPr>
                <w:t>N/A</w:t>
              </w:r>
            </w:ins>
          </w:p>
        </w:tc>
      </w:tr>
      <w:tr w:rsidR="008F2DEE" w:rsidRPr="008F2DEE" w14:paraId="0791DCF5" w14:textId="77777777" w:rsidTr="008D55F9">
        <w:trPr>
          <w:trHeight w:val="480"/>
          <w:ins w:id="2019"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6177E591" w14:textId="77777777" w:rsidR="008F2DEE" w:rsidRPr="008F2DEE" w:rsidRDefault="008F2DEE" w:rsidP="008F2DEE">
            <w:pPr>
              <w:widowControl/>
              <w:spacing w:after="0"/>
              <w:jc w:val="left"/>
              <w:rPr>
                <w:ins w:id="2020"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FAEDC98" w14:textId="77777777" w:rsidR="008F2DEE" w:rsidRPr="008F2DEE" w:rsidRDefault="008F2DEE" w:rsidP="008F2DEE">
            <w:pPr>
              <w:widowControl/>
              <w:spacing w:after="0"/>
              <w:jc w:val="left"/>
              <w:rPr>
                <w:ins w:id="2021"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25182CC" w14:textId="77777777" w:rsidR="008F2DEE" w:rsidRPr="008F2DEE" w:rsidRDefault="008F2DEE" w:rsidP="008F2DEE">
            <w:pPr>
              <w:widowControl/>
              <w:spacing w:after="0"/>
              <w:jc w:val="left"/>
              <w:rPr>
                <w:ins w:id="2022" w:author="Sam Dent" w:date="2022-09-09T10:40:00Z"/>
                <w:rFonts w:cs="Calibri"/>
                <w:color w:val="000000"/>
                <w:sz w:val="18"/>
                <w:szCs w:val="18"/>
              </w:rPr>
            </w:pPr>
            <w:ins w:id="2023" w:author="Sam Dent" w:date="2022-09-09T10:40:00Z">
              <w:r w:rsidRPr="008F2DEE">
                <w:rPr>
                  <w:rFonts w:cs="Calibri"/>
                  <w:color w:val="000000"/>
                  <w:sz w:val="18"/>
                  <w:szCs w:val="18"/>
                </w:rPr>
                <w:t>5.3.15 ENERGY STAR Ceiling Fan</w:t>
              </w:r>
            </w:ins>
          </w:p>
        </w:tc>
        <w:tc>
          <w:tcPr>
            <w:tcW w:w="2482" w:type="dxa"/>
            <w:tcBorders>
              <w:top w:val="nil"/>
              <w:left w:val="nil"/>
              <w:bottom w:val="single" w:sz="4" w:space="0" w:color="auto"/>
              <w:right w:val="single" w:sz="4" w:space="0" w:color="auto"/>
            </w:tcBorders>
            <w:shd w:val="clear" w:color="auto" w:fill="auto"/>
            <w:noWrap/>
            <w:vAlign w:val="center"/>
            <w:hideMark/>
          </w:tcPr>
          <w:p w14:paraId="0C137BD8" w14:textId="77777777" w:rsidR="008F2DEE" w:rsidRPr="008F2DEE" w:rsidRDefault="008F2DEE" w:rsidP="008F2DEE">
            <w:pPr>
              <w:widowControl/>
              <w:spacing w:after="0"/>
              <w:jc w:val="left"/>
              <w:rPr>
                <w:ins w:id="2024" w:author="Sam Dent" w:date="2022-09-09T10:40:00Z"/>
                <w:rFonts w:cs="Calibri"/>
                <w:color w:val="000000"/>
                <w:sz w:val="18"/>
                <w:szCs w:val="18"/>
              </w:rPr>
            </w:pPr>
            <w:ins w:id="2025" w:author="Sam Dent" w:date="2022-09-09T10:40:00Z">
              <w:r w:rsidRPr="008F2DEE">
                <w:rPr>
                  <w:rFonts w:cs="Calibri"/>
                  <w:color w:val="000000"/>
                  <w:sz w:val="18"/>
                  <w:szCs w:val="18"/>
                </w:rPr>
                <w:t>RS-HVC-CFAN-V04-230101</w:t>
              </w:r>
            </w:ins>
          </w:p>
        </w:tc>
        <w:tc>
          <w:tcPr>
            <w:tcW w:w="930" w:type="dxa"/>
            <w:tcBorders>
              <w:top w:val="nil"/>
              <w:left w:val="nil"/>
              <w:bottom w:val="single" w:sz="4" w:space="0" w:color="auto"/>
              <w:right w:val="single" w:sz="4" w:space="0" w:color="auto"/>
            </w:tcBorders>
            <w:shd w:val="clear" w:color="auto" w:fill="auto"/>
            <w:vAlign w:val="center"/>
            <w:hideMark/>
          </w:tcPr>
          <w:p w14:paraId="6282B5A2" w14:textId="77777777" w:rsidR="008F2DEE" w:rsidRPr="008F2DEE" w:rsidRDefault="008F2DEE" w:rsidP="008F2DEE">
            <w:pPr>
              <w:widowControl/>
              <w:spacing w:after="0"/>
              <w:jc w:val="center"/>
              <w:rPr>
                <w:ins w:id="2026" w:author="Sam Dent" w:date="2022-09-09T10:40:00Z"/>
                <w:rFonts w:cs="Calibri"/>
                <w:color w:val="000000"/>
                <w:sz w:val="18"/>
                <w:szCs w:val="18"/>
              </w:rPr>
            </w:pPr>
            <w:ins w:id="2027"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4B7EE01B" w14:textId="77777777" w:rsidR="008F2DEE" w:rsidRPr="008F2DEE" w:rsidRDefault="008F2DEE" w:rsidP="008F2DEE">
            <w:pPr>
              <w:widowControl/>
              <w:spacing w:after="0"/>
              <w:jc w:val="left"/>
              <w:rPr>
                <w:ins w:id="2028" w:author="Sam Dent" w:date="2022-09-09T10:40:00Z"/>
                <w:rFonts w:cs="Calibri"/>
                <w:color w:val="000000"/>
                <w:sz w:val="18"/>
                <w:szCs w:val="18"/>
              </w:rPr>
            </w:pPr>
            <w:ins w:id="2029" w:author="Sam Dent" w:date="2022-09-09T10:40:00Z">
              <w:r w:rsidRPr="008F2DEE">
                <w:rPr>
                  <w:rFonts w:cs="Calibri"/>
                  <w:color w:val="000000"/>
                  <w:sz w:val="18"/>
                  <w:szCs w:val="18"/>
                </w:rPr>
                <w:t>Updated assumptions to latest ENERGY STAR QPL for Fan Watts at Low, Med, High.</w:t>
              </w:r>
            </w:ins>
          </w:p>
        </w:tc>
        <w:tc>
          <w:tcPr>
            <w:tcW w:w="1034" w:type="dxa"/>
            <w:tcBorders>
              <w:top w:val="nil"/>
              <w:left w:val="nil"/>
              <w:bottom w:val="single" w:sz="4" w:space="0" w:color="auto"/>
              <w:right w:val="single" w:sz="4" w:space="0" w:color="auto"/>
            </w:tcBorders>
            <w:shd w:val="clear" w:color="auto" w:fill="auto"/>
            <w:vAlign w:val="center"/>
            <w:hideMark/>
          </w:tcPr>
          <w:p w14:paraId="5D685BAD" w14:textId="77777777" w:rsidR="008F2DEE" w:rsidRPr="008F2DEE" w:rsidRDefault="008F2DEE" w:rsidP="008F2DEE">
            <w:pPr>
              <w:widowControl/>
              <w:spacing w:after="0"/>
              <w:jc w:val="center"/>
              <w:rPr>
                <w:ins w:id="2030" w:author="Sam Dent" w:date="2022-09-09T10:40:00Z"/>
                <w:rFonts w:cs="Calibri"/>
                <w:color w:val="000000"/>
                <w:sz w:val="18"/>
                <w:szCs w:val="18"/>
              </w:rPr>
            </w:pPr>
            <w:ins w:id="2031" w:author="Sam Dent" w:date="2022-09-09T10:40:00Z">
              <w:r w:rsidRPr="008F2DEE">
                <w:rPr>
                  <w:rFonts w:cs="Calibri"/>
                  <w:color w:val="000000"/>
                  <w:sz w:val="18"/>
                  <w:szCs w:val="18"/>
                </w:rPr>
                <w:t>Decrease</w:t>
              </w:r>
            </w:ins>
          </w:p>
        </w:tc>
      </w:tr>
      <w:tr w:rsidR="008F2DEE" w:rsidRPr="008F2DEE" w14:paraId="055400C9" w14:textId="77777777" w:rsidTr="008D55F9">
        <w:trPr>
          <w:trHeight w:val="480"/>
          <w:ins w:id="2032"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01D66612" w14:textId="77777777" w:rsidR="008F2DEE" w:rsidRPr="008F2DEE" w:rsidRDefault="008F2DEE" w:rsidP="008F2DEE">
            <w:pPr>
              <w:widowControl/>
              <w:spacing w:after="0"/>
              <w:jc w:val="left"/>
              <w:rPr>
                <w:ins w:id="2033"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19166375" w14:textId="77777777" w:rsidR="008F2DEE" w:rsidRPr="008F2DEE" w:rsidRDefault="008F2DEE" w:rsidP="008F2DEE">
            <w:pPr>
              <w:widowControl/>
              <w:spacing w:after="0"/>
              <w:jc w:val="left"/>
              <w:rPr>
                <w:ins w:id="2034"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AF24BB6" w14:textId="77777777" w:rsidR="008F2DEE" w:rsidRPr="008F2DEE" w:rsidRDefault="008F2DEE" w:rsidP="008F2DEE">
            <w:pPr>
              <w:widowControl/>
              <w:spacing w:after="0"/>
              <w:jc w:val="left"/>
              <w:rPr>
                <w:ins w:id="2035" w:author="Sam Dent" w:date="2022-09-09T10:40:00Z"/>
                <w:rFonts w:cs="Calibri"/>
                <w:color w:val="000000"/>
                <w:sz w:val="18"/>
                <w:szCs w:val="18"/>
              </w:rPr>
            </w:pPr>
            <w:ins w:id="2036" w:author="Sam Dent" w:date="2022-09-09T10:40:00Z">
              <w:r w:rsidRPr="008F2DEE">
                <w:rPr>
                  <w:rFonts w:cs="Calibri"/>
                  <w:color w:val="000000"/>
                  <w:sz w:val="18"/>
                  <w:szCs w:val="18"/>
                </w:rPr>
                <w:t>5.3.16 Advanced Thermostats</w:t>
              </w:r>
            </w:ins>
          </w:p>
        </w:tc>
        <w:tc>
          <w:tcPr>
            <w:tcW w:w="2482" w:type="dxa"/>
            <w:tcBorders>
              <w:top w:val="nil"/>
              <w:left w:val="nil"/>
              <w:bottom w:val="single" w:sz="4" w:space="0" w:color="auto"/>
              <w:right w:val="single" w:sz="4" w:space="0" w:color="auto"/>
            </w:tcBorders>
            <w:shd w:val="clear" w:color="auto" w:fill="auto"/>
            <w:noWrap/>
            <w:vAlign w:val="center"/>
            <w:hideMark/>
          </w:tcPr>
          <w:p w14:paraId="0C4F452F" w14:textId="77777777" w:rsidR="008F2DEE" w:rsidRPr="008F2DEE" w:rsidRDefault="008F2DEE" w:rsidP="008F2DEE">
            <w:pPr>
              <w:widowControl/>
              <w:spacing w:after="0"/>
              <w:jc w:val="left"/>
              <w:rPr>
                <w:ins w:id="2037" w:author="Sam Dent" w:date="2022-09-09T10:40:00Z"/>
                <w:rFonts w:cs="Calibri"/>
                <w:color w:val="000000"/>
                <w:sz w:val="18"/>
                <w:szCs w:val="18"/>
              </w:rPr>
            </w:pPr>
            <w:ins w:id="2038" w:author="Sam Dent" w:date="2022-09-09T10:40:00Z">
              <w:r w:rsidRPr="008F2DEE">
                <w:rPr>
                  <w:rFonts w:cs="Calibri"/>
                  <w:color w:val="000000"/>
                  <w:sz w:val="18"/>
                  <w:szCs w:val="18"/>
                </w:rPr>
                <w:t>RS-HVC-ADTH-V08-230101</w:t>
              </w:r>
            </w:ins>
          </w:p>
        </w:tc>
        <w:tc>
          <w:tcPr>
            <w:tcW w:w="930" w:type="dxa"/>
            <w:tcBorders>
              <w:top w:val="nil"/>
              <w:left w:val="nil"/>
              <w:bottom w:val="single" w:sz="4" w:space="0" w:color="auto"/>
              <w:right w:val="single" w:sz="4" w:space="0" w:color="auto"/>
            </w:tcBorders>
            <w:shd w:val="clear" w:color="auto" w:fill="auto"/>
            <w:vAlign w:val="center"/>
            <w:hideMark/>
          </w:tcPr>
          <w:p w14:paraId="581DDB2A" w14:textId="77777777" w:rsidR="008F2DEE" w:rsidRPr="008F2DEE" w:rsidRDefault="008F2DEE" w:rsidP="008F2DEE">
            <w:pPr>
              <w:widowControl/>
              <w:spacing w:after="0"/>
              <w:jc w:val="center"/>
              <w:rPr>
                <w:ins w:id="2039" w:author="Sam Dent" w:date="2022-09-09T10:40:00Z"/>
                <w:rFonts w:cs="Calibri"/>
                <w:color w:val="000000"/>
                <w:sz w:val="18"/>
                <w:szCs w:val="18"/>
              </w:rPr>
            </w:pPr>
            <w:ins w:id="2040"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0C6DB1DA" w14:textId="77777777" w:rsidR="008F2DEE" w:rsidRPr="008F2DEE" w:rsidRDefault="008F2DEE" w:rsidP="008F2DEE">
            <w:pPr>
              <w:widowControl/>
              <w:spacing w:after="0"/>
              <w:jc w:val="left"/>
              <w:rPr>
                <w:ins w:id="2041" w:author="Sam Dent" w:date="2022-09-09T10:40:00Z"/>
                <w:rFonts w:cs="Calibri"/>
                <w:color w:val="000000"/>
                <w:sz w:val="18"/>
                <w:szCs w:val="18"/>
              </w:rPr>
            </w:pPr>
            <w:ins w:id="2042" w:author="Sam Dent" w:date="2022-09-09T10:40:00Z">
              <w:r w:rsidRPr="008F2DEE">
                <w:rPr>
                  <w:rFonts w:cs="Calibri"/>
                  <w:color w:val="000000"/>
                  <w:sz w:val="18"/>
                  <w:szCs w:val="18"/>
                </w:rPr>
                <w:t>Measure cost update.</w:t>
              </w:r>
            </w:ins>
          </w:p>
        </w:tc>
        <w:tc>
          <w:tcPr>
            <w:tcW w:w="1034" w:type="dxa"/>
            <w:tcBorders>
              <w:top w:val="nil"/>
              <w:left w:val="nil"/>
              <w:bottom w:val="single" w:sz="4" w:space="0" w:color="auto"/>
              <w:right w:val="single" w:sz="4" w:space="0" w:color="auto"/>
            </w:tcBorders>
            <w:shd w:val="clear" w:color="auto" w:fill="auto"/>
            <w:vAlign w:val="center"/>
            <w:hideMark/>
          </w:tcPr>
          <w:p w14:paraId="674CB8A2" w14:textId="77777777" w:rsidR="008F2DEE" w:rsidRPr="008F2DEE" w:rsidRDefault="008F2DEE" w:rsidP="008F2DEE">
            <w:pPr>
              <w:widowControl/>
              <w:spacing w:after="0"/>
              <w:jc w:val="center"/>
              <w:rPr>
                <w:ins w:id="2043" w:author="Sam Dent" w:date="2022-09-09T10:40:00Z"/>
                <w:rFonts w:cs="Calibri"/>
                <w:color w:val="000000"/>
                <w:sz w:val="18"/>
                <w:szCs w:val="18"/>
              </w:rPr>
            </w:pPr>
            <w:ins w:id="2044" w:author="Sam Dent" w:date="2022-09-09T10:40:00Z">
              <w:r w:rsidRPr="008F2DEE">
                <w:rPr>
                  <w:rFonts w:cs="Calibri"/>
                  <w:color w:val="000000"/>
                  <w:sz w:val="18"/>
                  <w:szCs w:val="18"/>
                </w:rPr>
                <w:t>N/A</w:t>
              </w:r>
            </w:ins>
          </w:p>
        </w:tc>
      </w:tr>
      <w:tr w:rsidR="008F2DEE" w:rsidRPr="008F2DEE" w14:paraId="2FE57B19" w14:textId="77777777" w:rsidTr="008D55F9">
        <w:trPr>
          <w:trHeight w:val="720"/>
          <w:ins w:id="2045"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02AEE202" w14:textId="77777777" w:rsidR="008F2DEE" w:rsidRPr="008F2DEE" w:rsidRDefault="008F2DEE" w:rsidP="008F2DEE">
            <w:pPr>
              <w:widowControl/>
              <w:spacing w:after="0"/>
              <w:jc w:val="left"/>
              <w:rPr>
                <w:ins w:id="2046"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A21290B" w14:textId="77777777" w:rsidR="008F2DEE" w:rsidRPr="008F2DEE" w:rsidRDefault="008F2DEE" w:rsidP="008F2DEE">
            <w:pPr>
              <w:widowControl/>
              <w:spacing w:after="0"/>
              <w:jc w:val="left"/>
              <w:rPr>
                <w:ins w:id="2047"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353034F6" w14:textId="77777777" w:rsidR="008F2DEE" w:rsidRPr="008F2DEE" w:rsidRDefault="008F2DEE" w:rsidP="008F2DEE">
            <w:pPr>
              <w:widowControl/>
              <w:spacing w:after="0"/>
              <w:jc w:val="left"/>
              <w:rPr>
                <w:ins w:id="2048" w:author="Sam Dent" w:date="2022-09-09T10:40:00Z"/>
                <w:rFonts w:cs="Calibri"/>
                <w:color w:val="000000"/>
                <w:sz w:val="18"/>
                <w:szCs w:val="18"/>
              </w:rPr>
            </w:pPr>
            <w:ins w:id="2049" w:author="Sam Dent" w:date="2022-09-09T10:40:00Z">
              <w:r w:rsidRPr="008F2DEE">
                <w:rPr>
                  <w:rFonts w:cs="Calibri"/>
                  <w:color w:val="000000"/>
                  <w:sz w:val="18"/>
                  <w:szCs w:val="18"/>
                </w:rPr>
                <w:t>5.3.17 Gas High Efficiency Combination Boiler</w:t>
              </w:r>
            </w:ins>
          </w:p>
        </w:tc>
        <w:tc>
          <w:tcPr>
            <w:tcW w:w="2482" w:type="dxa"/>
            <w:tcBorders>
              <w:top w:val="nil"/>
              <w:left w:val="nil"/>
              <w:bottom w:val="single" w:sz="4" w:space="0" w:color="auto"/>
              <w:right w:val="single" w:sz="4" w:space="0" w:color="auto"/>
            </w:tcBorders>
            <w:shd w:val="clear" w:color="auto" w:fill="auto"/>
            <w:noWrap/>
            <w:vAlign w:val="center"/>
            <w:hideMark/>
          </w:tcPr>
          <w:p w14:paraId="156C810D" w14:textId="77777777" w:rsidR="008F2DEE" w:rsidRPr="008F2DEE" w:rsidRDefault="008F2DEE" w:rsidP="008F2DEE">
            <w:pPr>
              <w:widowControl/>
              <w:spacing w:after="0"/>
              <w:jc w:val="left"/>
              <w:rPr>
                <w:ins w:id="2050" w:author="Sam Dent" w:date="2022-09-09T10:40:00Z"/>
                <w:rFonts w:cs="Calibri"/>
                <w:color w:val="000000"/>
                <w:sz w:val="18"/>
                <w:szCs w:val="18"/>
              </w:rPr>
            </w:pPr>
            <w:ins w:id="2051" w:author="Sam Dent" w:date="2022-09-09T10:40:00Z">
              <w:r w:rsidRPr="008F2DEE">
                <w:rPr>
                  <w:rFonts w:cs="Calibri"/>
                  <w:color w:val="000000"/>
                  <w:sz w:val="18"/>
                  <w:szCs w:val="18"/>
                </w:rPr>
                <w:t>RS-HVC-COMB-V04-230101</w:t>
              </w:r>
            </w:ins>
          </w:p>
        </w:tc>
        <w:tc>
          <w:tcPr>
            <w:tcW w:w="930" w:type="dxa"/>
            <w:tcBorders>
              <w:top w:val="nil"/>
              <w:left w:val="nil"/>
              <w:bottom w:val="single" w:sz="4" w:space="0" w:color="auto"/>
              <w:right w:val="single" w:sz="4" w:space="0" w:color="auto"/>
            </w:tcBorders>
            <w:shd w:val="clear" w:color="auto" w:fill="auto"/>
            <w:vAlign w:val="center"/>
            <w:hideMark/>
          </w:tcPr>
          <w:p w14:paraId="7E9F8315" w14:textId="77777777" w:rsidR="008F2DEE" w:rsidRPr="008F2DEE" w:rsidRDefault="008F2DEE" w:rsidP="008F2DEE">
            <w:pPr>
              <w:widowControl/>
              <w:spacing w:after="0"/>
              <w:jc w:val="center"/>
              <w:rPr>
                <w:ins w:id="2052" w:author="Sam Dent" w:date="2022-09-09T10:40:00Z"/>
                <w:rFonts w:cs="Calibri"/>
                <w:color w:val="000000"/>
                <w:sz w:val="18"/>
                <w:szCs w:val="18"/>
              </w:rPr>
            </w:pPr>
            <w:ins w:id="2053"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4874BD65" w14:textId="77777777" w:rsidR="008F2DEE" w:rsidRPr="008F2DEE" w:rsidRDefault="008F2DEE" w:rsidP="008F2DEE">
            <w:pPr>
              <w:widowControl/>
              <w:spacing w:after="0"/>
              <w:jc w:val="left"/>
              <w:rPr>
                <w:ins w:id="2054" w:author="Sam Dent" w:date="2022-09-09T10:40:00Z"/>
                <w:rFonts w:cs="Calibri"/>
                <w:color w:val="000000"/>
                <w:sz w:val="18"/>
                <w:szCs w:val="18"/>
              </w:rPr>
            </w:pPr>
            <w:ins w:id="2055" w:author="Sam Dent" w:date="2022-09-09T10:40:00Z">
              <w:r w:rsidRPr="008F2DEE">
                <w:rPr>
                  <w:rFonts w:cs="Calibri"/>
                  <w:color w:val="000000"/>
                  <w:sz w:val="18"/>
                  <w:szCs w:val="18"/>
                </w:rPr>
                <w:t xml:space="preserve">DHW section made consistent with gas water heater measure and update average tankless efficiency. </w:t>
              </w:r>
              <w:r w:rsidRPr="008F2DEE">
                <w:rPr>
                  <w:rFonts w:cs="Calibri"/>
                  <w:color w:val="000000"/>
                  <w:sz w:val="18"/>
                  <w:szCs w:val="18"/>
                </w:rPr>
                <w:br/>
                <w:t>Measure cost update.</w:t>
              </w:r>
            </w:ins>
          </w:p>
        </w:tc>
        <w:tc>
          <w:tcPr>
            <w:tcW w:w="1034" w:type="dxa"/>
            <w:tcBorders>
              <w:top w:val="nil"/>
              <w:left w:val="nil"/>
              <w:bottom w:val="single" w:sz="4" w:space="0" w:color="auto"/>
              <w:right w:val="single" w:sz="4" w:space="0" w:color="auto"/>
            </w:tcBorders>
            <w:shd w:val="clear" w:color="auto" w:fill="auto"/>
            <w:vAlign w:val="center"/>
            <w:hideMark/>
          </w:tcPr>
          <w:p w14:paraId="41929832" w14:textId="77777777" w:rsidR="008F2DEE" w:rsidRPr="008F2DEE" w:rsidRDefault="008F2DEE" w:rsidP="008F2DEE">
            <w:pPr>
              <w:widowControl/>
              <w:spacing w:after="0"/>
              <w:jc w:val="center"/>
              <w:rPr>
                <w:ins w:id="2056" w:author="Sam Dent" w:date="2022-09-09T10:40:00Z"/>
                <w:rFonts w:cs="Calibri"/>
                <w:color w:val="000000"/>
                <w:sz w:val="18"/>
                <w:szCs w:val="18"/>
              </w:rPr>
            </w:pPr>
            <w:ins w:id="2057" w:author="Sam Dent" w:date="2022-09-09T10:40:00Z">
              <w:r w:rsidRPr="008F2DEE">
                <w:rPr>
                  <w:rFonts w:cs="Calibri"/>
                  <w:color w:val="000000"/>
                  <w:sz w:val="18"/>
                  <w:szCs w:val="18"/>
                </w:rPr>
                <w:t>Dependent on inputs</w:t>
              </w:r>
            </w:ins>
          </w:p>
        </w:tc>
      </w:tr>
      <w:tr w:rsidR="008F2DEE" w:rsidRPr="008F2DEE" w14:paraId="4F4C2559" w14:textId="77777777" w:rsidTr="008D55F9">
        <w:trPr>
          <w:trHeight w:val="1260"/>
          <w:ins w:id="2058"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11B04C1F" w14:textId="77777777" w:rsidR="008F2DEE" w:rsidRPr="008F2DEE" w:rsidRDefault="008F2DEE" w:rsidP="008F2DEE">
            <w:pPr>
              <w:widowControl/>
              <w:spacing w:after="0"/>
              <w:jc w:val="left"/>
              <w:rPr>
                <w:ins w:id="2059"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364F32A" w14:textId="77777777" w:rsidR="008F2DEE" w:rsidRPr="008F2DEE" w:rsidRDefault="008F2DEE" w:rsidP="008F2DEE">
            <w:pPr>
              <w:widowControl/>
              <w:spacing w:after="0"/>
              <w:jc w:val="left"/>
              <w:rPr>
                <w:ins w:id="2060"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2D16B0C" w14:textId="77777777" w:rsidR="008F2DEE" w:rsidRPr="008F2DEE" w:rsidRDefault="008F2DEE" w:rsidP="008F2DEE">
            <w:pPr>
              <w:widowControl/>
              <w:spacing w:after="0"/>
              <w:jc w:val="left"/>
              <w:rPr>
                <w:ins w:id="2061" w:author="Sam Dent" w:date="2022-09-09T10:40:00Z"/>
                <w:rFonts w:cs="Calibri"/>
                <w:color w:val="000000"/>
                <w:sz w:val="18"/>
                <w:szCs w:val="18"/>
              </w:rPr>
            </w:pPr>
            <w:ins w:id="2062" w:author="Sam Dent" w:date="2022-09-09T10:40:00Z">
              <w:r w:rsidRPr="008F2DEE">
                <w:rPr>
                  <w:rFonts w:cs="Calibri"/>
                  <w:color w:val="000000"/>
                  <w:sz w:val="18"/>
                  <w:szCs w:val="18"/>
                </w:rPr>
                <w:t>5.3.21 Air Handler Filter Cleaning/Replacement</w:t>
              </w:r>
            </w:ins>
          </w:p>
        </w:tc>
        <w:tc>
          <w:tcPr>
            <w:tcW w:w="2482" w:type="dxa"/>
            <w:tcBorders>
              <w:top w:val="nil"/>
              <w:left w:val="nil"/>
              <w:bottom w:val="single" w:sz="4" w:space="0" w:color="auto"/>
              <w:right w:val="single" w:sz="4" w:space="0" w:color="auto"/>
            </w:tcBorders>
            <w:shd w:val="clear" w:color="auto" w:fill="auto"/>
            <w:noWrap/>
            <w:vAlign w:val="center"/>
            <w:hideMark/>
          </w:tcPr>
          <w:p w14:paraId="77048E90" w14:textId="77777777" w:rsidR="008F2DEE" w:rsidRPr="008F2DEE" w:rsidRDefault="008F2DEE" w:rsidP="008F2DEE">
            <w:pPr>
              <w:widowControl/>
              <w:spacing w:after="0"/>
              <w:jc w:val="left"/>
              <w:rPr>
                <w:ins w:id="2063" w:author="Sam Dent" w:date="2022-09-09T10:40:00Z"/>
                <w:rFonts w:cs="Calibri"/>
                <w:color w:val="000000"/>
                <w:sz w:val="18"/>
                <w:szCs w:val="18"/>
              </w:rPr>
            </w:pPr>
            <w:ins w:id="2064" w:author="Sam Dent" w:date="2022-09-09T10:40:00Z">
              <w:r w:rsidRPr="008F2DEE">
                <w:rPr>
                  <w:rFonts w:cs="Calibri"/>
                  <w:color w:val="000000"/>
                  <w:sz w:val="18"/>
                  <w:szCs w:val="18"/>
                </w:rPr>
                <w:t>RS-HVC-AHFR-V01-230101</w:t>
              </w:r>
            </w:ins>
          </w:p>
        </w:tc>
        <w:tc>
          <w:tcPr>
            <w:tcW w:w="930" w:type="dxa"/>
            <w:tcBorders>
              <w:top w:val="nil"/>
              <w:left w:val="nil"/>
              <w:bottom w:val="single" w:sz="4" w:space="0" w:color="auto"/>
              <w:right w:val="single" w:sz="4" w:space="0" w:color="auto"/>
            </w:tcBorders>
            <w:shd w:val="clear" w:color="auto" w:fill="auto"/>
            <w:vAlign w:val="center"/>
            <w:hideMark/>
          </w:tcPr>
          <w:p w14:paraId="04DE170A" w14:textId="77777777" w:rsidR="008F2DEE" w:rsidRPr="008F2DEE" w:rsidRDefault="008F2DEE" w:rsidP="008F2DEE">
            <w:pPr>
              <w:widowControl/>
              <w:spacing w:after="0"/>
              <w:jc w:val="center"/>
              <w:rPr>
                <w:ins w:id="2065" w:author="Sam Dent" w:date="2022-09-09T10:40:00Z"/>
                <w:rFonts w:cs="Calibri"/>
                <w:color w:val="000000"/>
                <w:sz w:val="18"/>
                <w:szCs w:val="18"/>
              </w:rPr>
            </w:pPr>
            <w:ins w:id="2066"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57267D53" w14:textId="77777777" w:rsidR="008F2DEE" w:rsidRPr="008F2DEE" w:rsidRDefault="008F2DEE" w:rsidP="008F2DEE">
            <w:pPr>
              <w:widowControl/>
              <w:spacing w:after="0"/>
              <w:jc w:val="left"/>
              <w:rPr>
                <w:ins w:id="2067" w:author="Sam Dent" w:date="2022-09-09T10:40:00Z"/>
                <w:rFonts w:cs="Calibri"/>
                <w:color w:val="000000"/>
                <w:sz w:val="18"/>
                <w:szCs w:val="18"/>
              </w:rPr>
            </w:pPr>
            <w:ins w:id="2068"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
          <w:p w14:paraId="7AA2B6CF" w14:textId="77777777" w:rsidR="008F2DEE" w:rsidRPr="008F2DEE" w:rsidRDefault="008F2DEE" w:rsidP="008F2DEE">
            <w:pPr>
              <w:widowControl/>
              <w:spacing w:after="0"/>
              <w:jc w:val="center"/>
              <w:rPr>
                <w:ins w:id="2069" w:author="Sam Dent" w:date="2022-09-09T10:40:00Z"/>
                <w:rFonts w:cs="Calibri"/>
                <w:color w:val="000000"/>
                <w:sz w:val="18"/>
                <w:szCs w:val="18"/>
              </w:rPr>
            </w:pPr>
            <w:ins w:id="2070" w:author="Sam Dent" w:date="2022-09-09T10:40:00Z">
              <w:r w:rsidRPr="008F2DEE">
                <w:rPr>
                  <w:rFonts w:cs="Calibri"/>
                  <w:color w:val="000000"/>
                  <w:sz w:val="18"/>
                  <w:szCs w:val="18"/>
                </w:rPr>
                <w:t>N/A</w:t>
              </w:r>
            </w:ins>
          </w:p>
        </w:tc>
      </w:tr>
      <w:tr w:rsidR="008F2DEE" w:rsidRPr="008F2DEE" w14:paraId="7A479F2A" w14:textId="77777777" w:rsidTr="008D55F9">
        <w:trPr>
          <w:trHeight w:val="720"/>
          <w:ins w:id="2071"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3741B4CE" w14:textId="77777777" w:rsidR="008F2DEE" w:rsidRPr="008F2DEE" w:rsidRDefault="008F2DEE" w:rsidP="008F2DEE">
            <w:pPr>
              <w:widowControl/>
              <w:spacing w:after="0"/>
              <w:jc w:val="left"/>
              <w:rPr>
                <w:ins w:id="2072" w:author="Sam Dent" w:date="2022-09-09T10:40: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14:paraId="6EC204C5" w14:textId="77777777" w:rsidR="008F2DEE" w:rsidRPr="008F2DEE" w:rsidRDefault="008F2DEE" w:rsidP="008F2DEE">
            <w:pPr>
              <w:widowControl/>
              <w:spacing w:after="0"/>
              <w:jc w:val="center"/>
              <w:rPr>
                <w:ins w:id="2073" w:author="Sam Dent" w:date="2022-09-09T10:40:00Z"/>
                <w:rFonts w:cs="Calibri"/>
                <w:color w:val="000000"/>
                <w:sz w:val="18"/>
                <w:szCs w:val="18"/>
              </w:rPr>
            </w:pPr>
            <w:ins w:id="2074" w:author="Sam Dent" w:date="2022-09-09T10:40:00Z">
              <w:r w:rsidRPr="008F2DEE">
                <w:rPr>
                  <w:rFonts w:cs="Calibri"/>
                  <w:color w:val="000000"/>
                  <w:sz w:val="18"/>
                  <w:szCs w:val="18"/>
                </w:rPr>
                <w:t>5.4 Hot Water</w:t>
              </w:r>
            </w:ins>
          </w:p>
        </w:tc>
        <w:tc>
          <w:tcPr>
            <w:tcW w:w="2084" w:type="dxa"/>
            <w:tcBorders>
              <w:top w:val="nil"/>
              <w:left w:val="nil"/>
              <w:bottom w:val="single" w:sz="4" w:space="0" w:color="auto"/>
              <w:right w:val="single" w:sz="4" w:space="0" w:color="auto"/>
            </w:tcBorders>
            <w:shd w:val="clear" w:color="auto" w:fill="auto"/>
            <w:vAlign w:val="center"/>
            <w:hideMark/>
          </w:tcPr>
          <w:p w14:paraId="243DF3C7" w14:textId="77777777" w:rsidR="008F2DEE" w:rsidRPr="008F2DEE" w:rsidRDefault="008F2DEE" w:rsidP="008F2DEE">
            <w:pPr>
              <w:widowControl/>
              <w:spacing w:after="0"/>
              <w:jc w:val="left"/>
              <w:rPr>
                <w:ins w:id="2075" w:author="Sam Dent" w:date="2022-09-09T10:40:00Z"/>
                <w:rFonts w:cs="Calibri"/>
                <w:color w:val="000000"/>
                <w:sz w:val="18"/>
                <w:szCs w:val="18"/>
              </w:rPr>
            </w:pPr>
            <w:ins w:id="2076" w:author="Sam Dent" w:date="2022-09-09T10:40:00Z">
              <w:r w:rsidRPr="008F2DEE">
                <w:rPr>
                  <w:rFonts w:cs="Calibri"/>
                  <w:color w:val="000000"/>
                  <w:sz w:val="18"/>
                  <w:szCs w:val="18"/>
                </w:rPr>
                <w:t>5.4.1 Domestic Hot Water Pipe Insulation</w:t>
              </w:r>
            </w:ins>
          </w:p>
        </w:tc>
        <w:tc>
          <w:tcPr>
            <w:tcW w:w="2482" w:type="dxa"/>
            <w:tcBorders>
              <w:top w:val="nil"/>
              <w:left w:val="nil"/>
              <w:bottom w:val="single" w:sz="4" w:space="0" w:color="auto"/>
              <w:right w:val="single" w:sz="4" w:space="0" w:color="auto"/>
            </w:tcBorders>
            <w:shd w:val="clear" w:color="auto" w:fill="auto"/>
            <w:noWrap/>
            <w:vAlign w:val="center"/>
            <w:hideMark/>
          </w:tcPr>
          <w:p w14:paraId="77BDD6A8" w14:textId="77777777" w:rsidR="008F2DEE" w:rsidRPr="008F2DEE" w:rsidRDefault="008F2DEE" w:rsidP="008F2DEE">
            <w:pPr>
              <w:widowControl/>
              <w:spacing w:after="0"/>
              <w:jc w:val="left"/>
              <w:rPr>
                <w:ins w:id="2077" w:author="Sam Dent" w:date="2022-09-09T10:40:00Z"/>
                <w:rFonts w:cs="Calibri"/>
                <w:color w:val="000000"/>
                <w:sz w:val="18"/>
                <w:szCs w:val="18"/>
              </w:rPr>
            </w:pPr>
            <w:ins w:id="2078" w:author="Sam Dent" w:date="2022-09-09T10:40:00Z">
              <w:r w:rsidRPr="008F2DEE">
                <w:rPr>
                  <w:rFonts w:cs="Calibri"/>
                  <w:color w:val="000000"/>
                  <w:sz w:val="18"/>
                  <w:szCs w:val="18"/>
                </w:rPr>
                <w:t>RS-HWE-PINS-V06-230101</w:t>
              </w:r>
            </w:ins>
          </w:p>
        </w:tc>
        <w:tc>
          <w:tcPr>
            <w:tcW w:w="930" w:type="dxa"/>
            <w:tcBorders>
              <w:top w:val="nil"/>
              <w:left w:val="nil"/>
              <w:bottom w:val="single" w:sz="4" w:space="0" w:color="auto"/>
              <w:right w:val="single" w:sz="4" w:space="0" w:color="auto"/>
            </w:tcBorders>
            <w:shd w:val="clear" w:color="auto" w:fill="auto"/>
            <w:vAlign w:val="center"/>
            <w:hideMark/>
          </w:tcPr>
          <w:p w14:paraId="48E0E22B" w14:textId="77777777" w:rsidR="008F2DEE" w:rsidRPr="008F2DEE" w:rsidRDefault="008F2DEE" w:rsidP="008F2DEE">
            <w:pPr>
              <w:widowControl/>
              <w:spacing w:after="0"/>
              <w:jc w:val="center"/>
              <w:rPr>
                <w:ins w:id="2079" w:author="Sam Dent" w:date="2022-09-09T10:40:00Z"/>
                <w:rFonts w:cs="Calibri"/>
                <w:color w:val="000000"/>
                <w:sz w:val="18"/>
                <w:szCs w:val="18"/>
              </w:rPr>
            </w:pPr>
            <w:ins w:id="2080"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76515E44" w14:textId="77777777" w:rsidR="008F2DEE" w:rsidRPr="008F2DEE" w:rsidRDefault="008F2DEE" w:rsidP="008F2DEE">
            <w:pPr>
              <w:widowControl/>
              <w:spacing w:after="0"/>
              <w:jc w:val="left"/>
              <w:rPr>
                <w:ins w:id="2081" w:author="Sam Dent" w:date="2022-09-09T10:40:00Z"/>
                <w:rFonts w:cs="Calibri"/>
                <w:color w:val="000000"/>
                <w:sz w:val="18"/>
                <w:szCs w:val="18"/>
              </w:rPr>
            </w:pPr>
            <w:ins w:id="2082" w:author="Sam Dent" w:date="2022-09-09T10:40:00Z">
              <w:r w:rsidRPr="008F2DEE">
                <w:rPr>
                  <w:rFonts w:cs="Calibri"/>
                  <w:color w:val="000000"/>
                  <w:sz w:val="18"/>
                  <w:szCs w:val="18"/>
                </w:rPr>
                <w:t>Update to ISR assumptions.</w:t>
              </w:r>
              <w:r w:rsidRPr="008F2DEE">
                <w:rPr>
                  <w:rFonts w:cs="Calibri"/>
                  <w:color w:val="000000"/>
                  <w:sz w:val="18"/>
                  <w:szCs w:val="18"/>
                </w:rPr>
                <w:br/>
                <w:t>Unknown %Electric and %Gas DHW updated.</w:t>
              </w:r>
            </w:ins>
          </w:p>
        </w:tc>
        <w:tc>
          <w:tcPr>
            <w:tcW w:w="1034" w:type="dxa"/>
            <w:tcBorders>
              <w:top w:val="nil"/>
              <w:left w:val="nil"/>
              <w:bottom w:val="single" w:sz="4" w:space="0" w:color="auto"/>
              <w:right w:val="single" w:sz="4" w:space="0" w:color="auto"/>
            </w:tcBorders>
            <w:shd w:val="clear" w:color="auto" w:fill="auto"/>
            <w:vAlign w:val="center"/>
            <w:hideMark/>
          </w:tcPr>
          <w:p w14:paraId="2A9A3DF5" w14:textId="77777777" w:rsidR="008F2DEE" w:rsidRPr="008F2DEE" w:rsidRDefault="008F2DEE" w:rsidP="008F2DEE">
            <w:pPr>
              <w:widowControl/>
              <w:spacing w:after="0"/>
              <w:jc w:val="center"/>
              <w:rPr>
                <w:ins w:id="2083" w:author="Sam Dent" w:date="2022-09-09T10:40:00Z"/>
                <w:rFonts w:cs="Calibri"/>
                <w:color w:val="000000"/>
                <w:sz w:val="18"/>
                <w:szCs w:val="18"/>
              </w:rPr>
            </w:pPr>
            <w:ins w:id="2084" w:author="Sam Dent" w:date="2022-09-09T10:40:00Z">
              <w:r w:rsidRPr="008F2DEE">
                <w:rPr>
                  <w:rFonts w:cs="Calibri"/>
                  <w:color w:val="000000"/>
                  <w:sz w:val="18"/>
                  <w:szCs w:val="18"/>
                </w:rPr>
                <w:t>Dependent on inputs</w:t>
              </w:r>
            </w:ins>
          </w:p>
        </w:tc>
      </w:tr>
      <w:tr w:rsidR="008F2DEE" w:rsidRPr="008F2DEE" w14:paraId="365325D4" w14:textId="77777777" w:rsidTr="008D55F9">
        <w:trPr>
          <w:trHeight w:val="1200"/>
          <w:ins w:id="2085"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28B2132F" w14:textId="77777777" w:rsidR="008F2DEE" w:rsidRPr="008F2DEE" w:rsidRDefault="008F2DEE" w:rsidP="008F2DEE">
            <w:pPr>
              <w:widowControl/>
              <w:spacing w:after="0"/>
              <w:jc w:val="left"/>
              <w:rPr>
                <w:ins w:id="2086"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5296AE8A" w14:textId="77777777" w:rsidR="008F2DEE" w:rsidRPr="008F2DEE" w:rsidRDefault="008F2DEE" w:rsidP="008F2DEE">
            <w:pPr>
              <w:widowControl/>
              <w:spacing w:after="0"/>
              <w:jc w:val="left"/>
              <w:rPr>
                <w:ins w:id="2087"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9B2D45F" w14:textId="77777777" w:rsidR="008F2DEE" w:rsidRPr="008F2DEE" w:rsidRDefault="008F2DEE" w:rsidP="008F2DEE">
            <w:pPr>
              <w:widowControl/>
              <w:spacing w:after="0"/>
              <w:jc w:val="left"/>
              <w:rPr>
                <w:ins w:id="2088" w:author="Sam Dent" w:date="2022-09-09T10:40:00Z"/>
                <w:rFonts w:cs="Calibri"/>
                <w:color w:val="000000"/>
                <w:sz w:val="18"/>
                <w:szCs w:val="18"/>
              </w:rPr>
            </w:pPr>
            <w:ins w:id="2089" w:author="Sam Dent" w:date="2022-09-09T10:40:00Z">
              <w:r w:rsidRPr="008F2DEE">
                <w:rPr>
                  <w:rFonts w:cs="Calibri"/>
                  <w:color w:val="000000"/>
                  <w:sz w:val="18"/>
                  <w:szCs w:val="18"/>
                </w:rPr>
                <w:t>5.4.3 Heat Pump Water Heaters</w:t>
              </w:r>
            </w:ins>
          </w:p>
        </w:tc>
        <w:tc>
          <w:tcPr>
            <w:tcW w:w="2482" w:type="dxa"/>
            <w:tcBorders>
              <w:top w:val="nil"/>
              <w:left w:val="nil"/>
              <w:bottom w:val="single" w:sz="4" w:space="0" w:color="auto"/>
              <w:right w:val="single" w:sz="4" w:space="0" w:color="auto"/>
            </w:tcBorders>
            <w:shd w:val="clear" w:color="auto" w:fill="auto"/>
            <w:noWrap/>
            <w:vAlign w:val="center"/>
            <w:hideMark/>
          </w:tcPr>
          <w:p w14:paraId="5C8A4476" w14:textId="77777777" w:rsidR="008F2DEE" w:rsidRPr="008F2DEE" w:rsidRDefault="008F2DEE" w:rsidP="008F2DEE">
            <w:pPr>
              <w:widowControl/>
              <w:spacing w:after="0"/>
              <w:jc w:val="left"/>
              <w:rPr>
                <w:ins w:id="2090" w:author="Sam Dent" w:date="2022-09-09T10:40:00Z"/>
                <w:rFonts w:cs="Calibri"/>
                <w:color w:val="000000"/>
                <w:sz w:val="18"/>
                <w:szCs w:val="18"/>
              </w:rPr>
            </w:pPr>
            <w:ins w:id="2091" w:author="Sam Dent" w:date="2022-09-09T10:40:00Z">
              <w:r w:rsidRPr="008F2DEE">
                <w:rPr>
                  <w:rFonts w:cs="Calibri"/>
                  <w:color w:val="000000"/>
                  <w:sz w:val="18"/>
                  <w:szCs w:val="18"/>
                </w:rPr>
                <w:t>RS-HWE-HPWH-V12-230101</w:t>
              </w:r>
            </w:ins>
          </w:p>
        </w:tc>
        <w:tc>
          <w:tcPr>
            <w:tcW w:w="930" w:type="dxa"/>
            <w:tcBorders>
              <w:top w:val="nil"/>
              <w:left w:val="nil"/>
              <w:bottom w:val="single" w:sz="4" w:space="0" w:color="auto"/>
              <w:right w:val="single" w:sz="4" w:space="0" w:color="auto"/>
            </w:tcBorders>
            <w:shd w:val="clear" w:color="auto" w:fill="auto"/>
            <w:vAlign w:val="center"/>
            <w:hideMark/>
          </w:tcPr>
          <w:p w14:paraId="3F7137C3" w14:textId="77777777" w:rsidR="008F2DEE" w:rsidRPr="008F2DEE" w:rsidRDefault="008F2DEE" w:rsidP="008F2DEE">
            <w:pPr>
              <w:widowControl/>
              <w:spacing w:after="0"/>
              <w:jc w:val="center"/>
              <w:rPr>
                <w:ins w:id="2092" w:author="Sam Dent" w:date="2022-09-09T10:40:00Z"/>
                <w:rFonts w:cs="Calibri"/>
                <w:color w:val="000000"/>
                <w:sz w:val="18"/>
                <w:szCs w:val="18"/>
              </w:rPr>
            </w:pPr>
            <w:ins w:id="2093"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757505F5" w14:textId="77777777" w:rsidR="008F2DEE" w:rsidRPr="008F2DEE" w:rsidRDefault="008F2DEE" w:rsidP="008F2DEE">
            <w:pPr>
              <w:widowControl/>
              <w:spacing w:after="0"/>
              <w:jc w:val="left"/>
              <w:rPr>
                <w:ins w:id="2094" w:author="Sam Dent" w:date="2022-09-09T10:40:00Z"/>
                <w:rFonts w:cs="Calibri"/>
                <w:color w:val="000000"/>
                <w:sz w:val="18"/>
                <w:szCs w:val="18"/>
              </w:rPr>
            </w:pPr>
            <w:ins w:id="2095" w:author="Sam Dent" w:date="2022-09-09T10:40:00Z">
              <w:r w:rsidRPr="008F2DEE">
                <w:rPr>
                  <w:rFonts w:cs="Calibri"/>
                  <w:color w:val="000000"/>
                  <w:sz w:val="18"/>
                  <w:szCs w:val="18"/>
                </w:rPr>
                <w:t>Addition of fuel switch scenario calculations and additional fuel baselines.</w:t>
              </w:r>
              <w:r w:rsidRPr="008F2DEE">
                <w:rPr>
                  <w:rFonts w:cs="Calibri"/>
                  <w:color w:val="000000"/>
                  <w:sz w:val="18"/>
                  <w:szCs w:val="18"/>
                </w:rPr>
                <w:br/>
                <w:t>All HVAC efficiency assumptions are now based on code minimum and the mid-life adjustment has been removed.</w:t>
              </w:r>
            </w:ins>
          </w:p>
        </w:tc>
        <w:tc>
          <w:tcPr>
            <w:tcW w:w="1034" w:type="dxa"/>
            <w:tcBorders>
              <w:top w:val="nil"/>
              <w:left w:val="nil"/>
              <w:bottom w:val="single" w:sz="4" w:space="0" w:color="auto"/>
              <w:right w:val="single" w:sz="4" w:space="0" w:color="auto"/>
            </w:tcBorders>
            <w:shd w:val="clear" w:color="auto" w:fill="auto"/>
            <w:vAlign w:val="center"/>
            <w:hideMark/>
          </w:tcPr>
          <w:p w14:paraId="25728B35" w14:textId="77777777" w:rsidR="008F2DEE" w:rsidRPr="008F2DEE" w:rsidRDefault="008F2DEE" w:rsidP="008F2DEE">
            <w:pPr>
              <w:widowControl/>
              <w:spacing w:after="0"/>
              <w:jc w:val="center"/>
              <w:rPr>
                <w:ins w:id="2096" w:author="Sam Dent" w:date="2022-09-09T10:40:00Z"/>
                <w:rFonts w:cs="Calibri"/>
                <w:color w:val="000000"/>
                <w:sz w:val="18"/>
                <w:szCs w:val="18"/>
              </w:rPr>
            </w:pPr>
            <w:ins w:id="2097" w:author="Sam Dent" w:date="2022-09-09T10:40:00Z">
              <w:r w:rsidRPr="008F2DEE">
                <w:rPr>
                  <w:rFonts w:cs="Calibri"/>
                  <w:color w:val="000000"/>
                  <w:sz w:val="18"/>
                  <w:szCs w:val="18"/>
                </w:rPr>
                <w:t>Dependent on inputs</w:t>
              </w:r>
            </w:ins>
          </w:p>
        </w:tc>
      </w:tr>
      <w:tr w:rsidR="008F2DEE" w:rsidRPr="008F2DEE" w14:paraId="7CF27791" w14:textId="77777777" w:rsidTr="008D55F9">
        <w:trPr>
          <w:trHeight w:val="720"/>
          <w:ins w:id="2098"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2EDF0AFC" w14:textId="77777777" w:rsidR="008F2DEE" w:rsidRPr="008F2DEE" w:rsidRDefault="008F2DEE" w:rsidP="008F2DEE">
            <w:pPr>
              <w:widowControl/>
              <w:spacing w:after="0"/>
              <w:jc w:val="left"/>
              <w:rPr>
                <w:ins w:id="2099"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3DB53EA3" w14:textId="77777777" w:rsidR="008F2DEE" w:rsidRPr="008F2DEE" w:rsidRDefault="008F2DEE" w:rsidP="008F2DEE">
            <w:pPr>
              <w:widowControl/>
              <w:spacing w:after="0"/>
              <w:jc w:val="left"/>
              <w:rPr>
                <w:ins w:id="2100"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D30CBED" w14:textId="77777777" w:rsidR="008F2DEE" w:rsidRPr="008F2DEE" w:rsidRDefault="008F2DEE" w:rsidP="008F2DEE">
            <w:pPr>
              <w:widowControl/>
              <w:spacing w:after="0"/>
              <w:jc w:val="left"/>
              <w:rPr>
                <w:ins w:id="2101" w:author="Sam Dent" w:date="2022-09-09T10:40:00Z"/>
                <w:rFonts w:cs="Calibri"/>
                <w:color w:val="000000"/>
                <w:sz w:val="18"/>
                <w:szCs w:val="18"/>
              </w:rPr>
            </w:pPr>
            <w:ins w:id="2102" w:author="Sam Dent" w:date="2022-09-09T10:40:00Z">
              <w:r w:rsidRPr="008F2DEE">
                <w:rPr>
                  <w:rFonts w:cs="Calibri"/>
                  <w:color w:val="000000"/>
                  <w:sz w:val="18"/>
                  <w:szCs w:val="18"/>
                </w:rPr>
                <w:t>5.4.4 Low Flow Faucet Aerators</w:t>
              </w:r>
            </w:ins>
          </w:p>
        </w:tc>
        <w:tc>
          <w:tcPr>
            <w:tcW w:w="2482" w:type="dxa"/>
            <w:tcBorders>
              <w:top w:val="nil"/>
              <w:left w:val="nil"/>
              <w:bottom w:val="single" w:sz="4" w:space="0" w:color="auto"/>
              <w:right w:val="single" w:sz="4" w:space="0" w:color="auto"/>
            </w:tcBorders>
            <w:shd w:val="clear" w:color="auto" w:fill="auto"/>
            <w:noWrap/>
            <w:vAlign w:val="center"/>
            <w:hideMark/>
          </w:tcPr>
          <w:p w14:paraId="040C45B4" w14:textId="77777777" w:rsidR="008F2DEE" w:rsidRPr="008F2DEE" w:rsidRDefault="008F2DEE" w:rsidP="008F2DEE">
            <w:pPr>
              <w:widowControl/>
              <w:spacing w:after="0"/>
              <w:jc w:val="left"/>
              <w:rPr>
                <w:ins w:id="2103" w:author="Sam Dent" w:date="2022-09-09T10:40:00Z"/>
                <w:rFonts w:cs="Calibri"/>
                <w:color w:val="000000"/>
                <w:sz w:val="18"/>
                <w:szCs w:val="18"/>
              </w:rPr>
            </w:pPr>
            <w:ins w:id="2104" w:author="Sam Dent" w:date="2022-09-09T10:40:00Z">
              <w:r w:rsidRPr="008F2DEE">
                <w:rPr>
                  <w:rFonts w:cs="Calibri"/>
                  <w:color w:val="000000"/>
                  <w:sz w:val="18"/>
                  <w:szCs w:val="18"/>
                </w:rPr>
                <w:t>RS-HWE-LFFA-V12-230101</w:t>
              </w:r>
            </w:ins>
          </w:p>
        </w:tc>
        <w:tc>
          <w:tcPr>
            <w:tcW w:w="930" w:type="dxa"/>
            <w:tcBorders>
              <w:top w:val="nil"/>
              <w:left w:val="nil"/>
              <w:bottom w:val="single" w:sz="4" w:space="0" w:color="auto"/>
              <w:right w:val="single" w:sz="4" w:space="0" w:color="auto"/>
            </w:tcBorders>
            <w:shd w:val="clear" w:color="auto" w:fill="auto"/>
            <w:vAlign w:val="center"/>
            <w:hideMark/>
          </w:tcPr>
          <w:p w14:paraId="65DAAE94" w14:textId="77777777" w:rsidR="008F2DEE" w:rsidRPr="008F2DEE" w:rsidRDefault="008F2DEE" w:rsidP="008F2DEE">
            <w:pPr>
              <w:widowControl/>
              <w:spacing w:after="0"/>
              <w:jc w:val="center"/>
              <w:rPr>
                <w:ins w:id="2105" w:author="Sam Dent" w:date="2022-09-09T10:40:00Z"/>
                <w:rFonts w:cs="Calibri"/>
                <w:color w:val="000000"/>
                <w:sz w:val="18"/>
                <w:szCs w:val="18"/>
              </w:rPr>
            </w:pPr>
            <w:ins w:id="2106"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116859B5" w14:textId="77777777" w:rsidR="008F2DEE" w:rsidRPr="008F2DEE" w:rsidRDefault="008F2DEE" w:rsidP="008F2DEE">
            <w:pPr>
              <w:widowControl/>
              <w:spacing w:after="0"/>
              <w:jc w:val="left"/>
              <w:rPr>
                <w:ins w:id="2107" w:author="Sam Dent" w:date="2022-09-09T10:40:00Z"/>
                <w:rFonts w:cs="Calibri"/>
                <w:color w:val="000000"/>
                <w:sz w:val="18"/>
                <w:szCs w:val="18"/>
              </w:rPr>
            </w:pPr>
            <w:ins w:id="2108" w:author="Sam Dent" w:date="2022-09-09T10:40:00Z">
              <w:r w:rsidRPr="008F2DEE">
                <w:rPr>
                  <w:rFonts w:cs="Calibri"/>
                  <w:color w:val="000000"/>
                  <w:sz w:val="18"/>
                  <w:szCs w:val="18"/>
                </w:rPr>
                <w:t xml:space="preserve">Unknown %Electric and %Gas DHW updated. </w:t>
              </w:r>
              <w:r w:rsidRPr="008F2DEE">
                <w:rPr>
                  <w:rFonts w:cs="Calibri"/>
                  <w:color w:val="000000"/>
                  <w:sz w:val="18"/>
                  <w:szCs w:val="18"/>
                </w:rPr>
                <w:br/>
                <w:t>ISR updates.</w:t>
              </w:r>
            </w:ins>
          </w:p>
        </w:tc>
        <w:tc>
          <w:tcPr>
            <w:tcW w:w="1034" w:type="dxa"/>
            <w:tcBorders>
              <w:top w:val="nil"/>
              <w:left w:val="nil"/>
              <w:bottom w:val="single" w:sz="4" w:space="0" w:color="auto"/>
              <w:right w:val="single" w:sz="4" w:space="0" w:color="auto"/>
            </w:tcBorders>
            <w:shd w:val="clear" w:color="auto" w:fill="auto"/>
            <w:vAlign w:val="center"/>
            <w:hideMark/>
          </w:tcPr>
          <w:p w14:paraId="6B46247B" w14:textId="77777777" w:rsidR="008F2DEE" w:rsidRPr="008F2DEE" w:rsidRDefault="008F2DEE" w:rsidP="008F2DEE">
            <w:pPr>
              <w:widowControl/>
              <w:spacing w:after="0"/>
              <w:jc w:val="center"/>
              <w:rPr>
                <w:ins w:id="2109" w:author="Sam Dent" w:date="2022-09-09T10:40:00Z"/>
                <w:rFonts w:cs="Calibri"/>
                <w:color w:val="000000"/>
                <w:sz w:val="18"/>
                <w:szCs w:val="18"/>
              </w:rPr>
            </w:pPr>
            <w:ins w:id="2110" w:author="Sam Dent" w:date="2022-09-09T10:40:00Z">
              <w:r w:rsidRPr="008F2DEE">
                <w:rPr>
                  <w:rFonts w:cs="Calibri"/>
                  <w:color w:val="000000"/>
                  <w:sz w:val="18"/>
                  <w:szCs w:val="18"/>
                </w:rPr>
                <w:t>Dependent on inputs</w:t>
              </w:r>
            </w:ins>
          </w:p>
        </w:tc>
      </w:tr>
      <w:tr w:rsidR="008F2DEE" w:rsidRPr="008F2DEE" w14:paraId="039914C7" w14:textId="77777777" w:rsidTr="008D55F9">
        <w:trPr>
          <w:trHeight w:val="720"/>
          <w:ins w:id="2111"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7CE203A9" w14:textId="77777777" w:rsidR="008F2DEE" w:rsidRPr="008F2DEE" w:rsidRDefault="008F2DEE" w:rsidP="008F2DEE">
            <w:pPr>
              <w:widowControl/>
              <w:spacing w:after="0"/>
              <w:jc w:val="left"/>
              <w:rPr>
                <w:ins w:id="2112"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5B372B1" w14:textId="77777777" w:rsidR="008F2DEE" w:rsidRPr="008F2DEE" w:rsidRDefault="008F2DEE" w:rsidP="008F2DEE">
            <w:pPr>
              <w:widowControl/>
              <w:spacing w:after="0"/>
              <w:jc w:val="left"/>
              <w:rPr>
                <w:ins w:id="2113"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043B35C" w14:textId="77777777" w:rsidR="008F2DEE" w:rsidRPr="008F2DEE" w:rsidRDefault="008F2DEE" w:rsidP="008F2DEE">
            <w:pPr>
              <w:widowControl/>
              <w:spacing w:after="0"/>
              <w:jc w:val="left"/>
              <w:rPr>
                <w:ins w:id="2114" w:author="Sam Dent" w:date="2022-09-09T10:40:00Z"/>
                <w:rFonts w:cs="Calibri"/>
                <w:color w:val="000000"/>
                <w:sz w:val="18"/>
                <w:szCs w:val="18"/>
              </w:rPr>
            </w:pPr>
            <w:ins w:id="2115" w:author="Sam Dent" w:date="2022-09-09T10:40:00Z">
              <w:r w:rsidRPr="008F2DEE">
                <w:rPr>
                  <w:rFonts w:cs="Calibri"/>
                  <w:color w:val="000000"/>
                  <w:sz w:val="18"/>
                  <w:szCs w:val="18"/>
                </w:rPr>
                <w:t>5.4.5 Low Flow Showerheads</w:t>
              </w:r>
            </w:ins>
          </w:p>
        </w:tc>
        <w:tc>
          <w:tcPr>
            <w:tcW w:w="2482" w:type="dxa"/>
            <w:tcBorders>
              <w:top w:val="nil"/>
              <w:left w:val="nil"/>
              <w:bottom w:val="single" w:sz="4" w:space="0" w:color="auto"/>
              <w:right w:val="single" w:sz="4" w:space="0" w:color="auto"/>
            </w:tcBorders>
            <w:shd w:val="clear" w:color="auto" w:fill="auto"/>
            <w:noWrap/>
            <w:vAlign w:val="center"/>
            <w:hideMark/>
          </w:tcPr>
          <w:p w14:paraId="5044C010" w14:textId="77777777" w:rsidR="008F2DEE" w:rsidRPr="008F2DEE" w:rsidRDefault="008F2DEE" w:rsidP="008F2DEE">
            <w:pPr>
              <w:widowControl/>
              <w:spacing w:after="0"/>
              <w:jc w:val="left"/>
              <w:rPr>
                <w:ins w:id="2116" w:author="Sam Dent" w:date="2022-09-09T10:40:00Z"/>
                <w:rFonts w:cs="Calibri"/>
                <w:color w:val="000000"/>
                <w:sz w:val="18"/>
                <w:szCs w:val="18"/>
              </w:rPr>
            </w:pPr>
            <w:ins w:id="2117" w:author="Sam Dent" w:date="2022-09-09T10:40:00Z">
              <w:r w:rsidRPr="008F2DEE">
                <w:rPr>
                  <w:rFonts w:cs="Calibri"/>
                  <w:color w:val="000000"/>
                  <w:sz w:val="18"/>
                  <w:szCs w:val="18"/>
                </w:rPr>
                <w:t>RS-HWE-LFSH-V11-230101</w:t>
              </w:r>
            </w:ins>
          </w:p>
        </w:tc>
        <w:tc>
          <w:tcPr>
            <w:tcW w:w="930" w:type="dxa"/>
            <w:tcBorders>
              <w:top w:val="nil"/>
              <w:left w:val="nil"/>
              <w:bottom w:val="single" w:sz="4" w:space="0" w:color="auto"/>
              <w:right w:val="single" w:sz="4" w:space="0" w:color="auto"/>
            </w:tcBorders>
            <w:shd w:val="clear" w:color="auto" w:fill="auto"/>
            <w:vAlign w:val="center"/>
            <w:hideMark/>
          </w:tcPr>
          <w:p w14:paraId="78891860" w14:textId="77777777" w:rsidR="008F2DEE" w:rsidRPr="008F2DEE" w:rsidRDefault="008F2DEE" w:rsidP="008F2DEE">
            <w:pPr>
              <w:widowControl/>
              <w:spacing w:after="0"/>
              <w:jc w:val="center"/>
              <w:rPr>
                <w:ins w:id="2118" w:author="Sam Dent" w:date="2022-09-09T10:40:00Z"/>
                <w:rFonts w:cs="Calibri"/>
                <w:color w:val="000000"/>
                <w:sz w:val="18"/>
                <w:szCs w:val="18"/>
              </w:rPr>
            </w:pPr>
            <w:ins w:id="2119"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3E7910AA" w14:textId="77777777" w:rsidR="008F2DEE" w:rsidRPr="008F2DEE" w:rsidRDefault="008F2DEE" w:rsidP="008F2DEE">
            <w:pPr>
              <w:widowControl/>
              <w:spacing w:after="0"/>
              <w:jc w:val="left"/>
              <w:rPr>
                <w:ins w:id="2120" w:author="Sam Dent" w:date="2022-09-09T10:40:00Z"/>
                <w:rFonts w:cs="Calibri"/>
                <w:color w:val="000000"/>
                <w:sz w:val="18"/>
                <w:szCs w:val="18"/>
              </w:rPr>
            </w:pPr>
            <w:ins w:id="2121" w:author="Sam Dent" w:date="2022-09-09T10:40:00Z">
              <w:r w:rsidRPr="008F2DEE">
                <w:rPr>
                  <w:rFonts w:cs="Calibri"/>
                  <w:color w:val="000000"/>
                  <w:sz w:val="18"/>
                  <w:szCs w:val="18"/>
                </w:rPr>
                <w:t xml:space="preserve">Unknown %Electric and %Gas DHW updated. </w:t>
              </w:r>
              <w:r w:rsidRPr="008F2DEE">
                <w:rPr>
                  <w:rFonts w:cs="Calibri"/>
                  <w:color w:val="000000"/>
                  <w:sz w:val="18"/>
                  <w:szCs w:val="18"/>
                </w:rPr>
                <w:br/>
                <w:t>ISR updates.</w:t>
              </w:r>
            </w:ins>
          </w:p>
        </w:tc>
        <w:tc>
          <w:tcPr>
            <w:tcW w:w="1034" w:type="dxa"/>
            <w:tcBorders>
              <w:top w:val="nil"/>
              <w:left w:val="nil"/>
              <w:bottom w:val="single" w:sz="4" w:space="0" w:color="auto"/>
              <w:right w:val="single" w:sz="4" w:space="0" w:color="auto"/>
            </w:tcBorders>
            <w:shd w:val="clear" w:color="auto" w:fill="auto"/>
            <w:vAlign w:val="center"/>
            <w:hideMark/>
          </w:tcPr>
          <w:p w14:paraId="458111EA" w14:textId="77777777" w:rsidR="008F2DEE" w:rsidRPr="008F2DEE" w:rsidRDefault="008F2DEE" w:rsidP="008F2DEE">
            <w:pPr>
              <w:widowControl/>
              <w:spacing w:after="0"/>
              <w:jc w:val="center"/>
              <w:rPr>
                <w:ins w:id="2122" w:author="Sam Dent" w:date="2022-09-09T10:40:00Z"/>
                <w:rFonts w:cs="Calibri"/>
                <w:color w:val="000000"/>
                <w:sz w:val="18"/>
                <w:szCs w:val="18"/>
              </w:rPr>
            </w:pPr>
            <w:ins w:id="2123" w:author="Sam Dent" w:date="2022-09-09T10:40:00Z">
              <w:r w:rsidRPr="008F2DEE">
                <w:rPr>
                  <w:rFonts w:cs="Calibri"/>
                  <w:color w:val="000000"/>
                  <w:sz w:val="18"/>
                  <w:szCs w:val="18"/>
                </w:rPr>
                <w:t>Dependent on inputs</w:t>
              </w:r>
            </w:ins>
          </w:p>
        </w:tc>
      </w:tr>
      <w:tr w:rsidR="008F2DEE" w:rsidRPr="008F2DEE" w14:paraId="08020E31" w14:textId="77777777" w:rsidTr="008D55F9">
        <w:trPr>
          <w:trHeight w:val="720"/>
          <w:ins w:id="2124"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22BED6CF" w14:textId="77777777" w:rsidR="008F2DEE" w:rsidRPr="008F2DEE" w:rsidRDefault="008F2DEE" w:rsidP="008F2DEE">
            <w:pPr>
              <w:widowControl/>
              <w:spacing w:after="0"/>
              <w:jc w:val="left"/>
              <w:rPr>
                <w:ins w:id="2125"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0E4385BD" w14:textId="77777777" w:rsidR="008F2DEE" w:rsidRPr="008F2DEE" w:rsidRDefault="008F2DEE" w:rsidP="008F2DEE">
            <w:pPr>
              <w:widowControl/>
              <w:spacing w:after="0"/>
              <w:jc w:val="left"/>
              <w:rPr>
                <w:ins w:id="2126"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F6E6286" w14:textId="77777777" w:rsidR="008F2DEE" w:rsidRPr="008F2DEE" w:rsidRDefault="008F2DEE" w:rsidP="008F2DEE">
            <w:pPr>
              <w:widowControl/>
              <w:spacing w:after="0"/>
              <w:jc w:val="left"/>
              <w:rPr>
                <w:ins w:id="2127" w:author="Sam Dent" w:date="2022-09-09T10:40:00Z"/>
                <w:rFonts w:cs="Calibri"/>
                <w:color w:val="000000"/>
                <w:sz w:val="18"/>
                <w:szCs w:val="18"/>
              </w:rPr>
            </w:pPr>
            <w:ins w:id="2128" w:author="Sam Dent" w:date="2022-09-09T10:40:00Z">
              <w:r w:rsidRPr="008F2DEE">
                <w:rPr>
                  <w:rFonts w:cs="Calibri"/>
                  <w:color w:val="000000"/>
                  <w:sz w:val="18"/>
                  <w:szCs w:val="18"/>
                </w:rPr>
                <w:t>5.4.8 Thermostatic Restrictor Shower Valve</w:t>
              </w:r>
            </w:ins>
          </w:p>
        </w:tc>
        <w:tc>
          <w:tcPr>
            <w:tcW w:w="2482" w:type="dxa"/>
            <w:tcBorders>
              <w:top w:val="nil"/>
              <w:left w:val="nil"/>
              <w:bottom w:val="single" w:sz="4" w:space="0" w:color="auto"/>
              <w:right w:val="single" w:sz="4" w:space="0" w:color="auto"/>
            </w:tcBorders>
            <w:shd w:val="clear" w:color="auto" w:fill="auto"/>
            <w:noWrap/>
            <w:vAlign w:val="center"/>
            <w:hideMark/>
          </w:tcPr>
          <w:p w14:paraId="58C697BA" w14:textId="77777777" w:rsidR="008F2DEE" w:rsidRPr="008F2DEE" w:rsidRDefault="008F2DEE" w:rsidP="008F2DEE">
            <w:pPr>
              <w:widowControl/>
              <w:spacing w:after="0"/>
              <w:jc w:val="left"/>
              <w:rPr>
                <w:ins w:id="2129" w:author="Sam Dent" w:date="2022-09-09T10:40:00Z"/>
                <w:rFonts w:cs="Calibri"/>
                <w:color w:val="000000"/>
                <w:sz w:val="18"/>
                <w:szCs w:val="18"/>
              </w:rPr>
            </w:pPr>
            <w:ins w:id="2130" w:author="Sam Dent" w:date="2022-09-09T10:40:00Z">
              <w:r w:rsidRPr="008F2DEE">
                <w:rPr>
                  <w:rFonts w:cs="Calibri"/>
                  <w:color w:val="000000"/>
                  <w:sz w:val="18"/>
                  <w:szCs w:val="18"/>
                </w:rPr>
                <w:t>RS-HWE-TRVA-V07-230101</w:t>
              </w:r>
            </w:ins>
          </w:p>
        </w:tc>
        <w:tc>
          <w:tcPr>
            <w:tcW w:w="930" w:type="dxa"/>
            <w:tcBorders>
              <w:top w:val="nil"/>
              <w:left w:val="nil"/>
              <w:bottom w:val="single" w:sz="4" w:space="0" w:color="auto"/>
              <w:right w:val="single" w:sz="4" w:space="0" w:color="auto"/>
            </w:tcBorders>
            <w:shd w:val="clear" w:color="auto" w:fill="auto"/>
            <w:vAlign w:val="center"/>
            <w:hideMark/>
          </w:tcPr>
          <w:p w14:paraId="55B7ADBC" w14:textId="77777777" w:rsidR="008F2DEE" w:rsidRPr="008F2DEE" w:rsidRDefault="008F2DEE" w:rsidP="008F2DEE">
            <w:pPr>
              <w:widowControl/>
              <w:spacing w:after="0"/>
              <w:jc w:val="center"/>
              <w:rPr>
                <w:ins w:id="2131" w:author="Sam Dent" w:date="2022-09-09T10:40:00Z"/>
                <w:rFonts w:cs="Calibri"/>
                <w:color w:val="000000"/>
                <w:sz w:val="18"/>
                <w:szCs w:val="18"/>
              </w:rPr>
            </w:pPr>
            <w:ins w:id="2132"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0290E61C" w14:textId="77777777" w:rsidR="008F2DEE" w:rsidRPr="008F2DEE" w:rsidRDefault="008F2DEE" w:rsidP="008F2DEE">
            <w:pPr>
              <w:widowControl/>
              <w:spacing w:after="0"/>
              <w:jc w:val="left"/>
              <w:rPr>
                <w:ins w:id="2133" w:author="Sam Dent" w:date="2022-09-09T10:40:00Z"/>
                <w:rFonts w:cs="Calibri"/>
                <w:color w:val="000000"/>
                <w:sz w:val="18"/>
                <w:szCs w:val="18"/>
              </w:rPr>
            </w:pPr>
            <w:ins w:id="2134" w:author="Sam Dent" w:date="2022-09-09T10:40:00Z">
              <w:r w:rsidRPr="008F2DEE">
                <w:rPr>
                  <w:rFonts w:cs="Calibri"/>
                  <w:color w:val="000000"/>
                  <w:sz w:val="18"/>
                  <w:szCs w:val="18"/>
                </w:rPr>
                <w:t xml:space="preserve">Unknown %Electric and %Gas DHW updated. </w:t>
              </w:r>
            </w:ins>
          </w:p>
        </w:tc>
        <w:tc>
          <w:tcPr>
            <w:tcW w:w="1034" w:type="dxa"/>
            <w:tcBorders>
              <w:top w:val="nil"/>
              <w:left w:val="nil"/>
              <w:bottom w:val="single" w:sz="4" w:space="0" w:color="auto"/>
              <w:right w:val="single" w:sz="4" w:space="0" w:color="auto"/>
            </w:tcBorders>
            <w:shd w:val="clear" w:color="auto" w:fill="auto"/>
            <w:vAlign w:val="center"/>
            <w:hideMark/>
          </w:tcPr>
          <w:p w14:paraId="0BD8675D" w14:textId="77777777" w:rsidR="008F2DEE" w:rsidRPr="008F2DEE" w:rsidRDefault="008F2DEE" w:rsidP="008F2DEE">
            <w:pPr>
              <w:widowControl/>
              <w:spacing w:after="0"/>
              <w:jc w:val="center"/>
              <w:rPr>
                <w:ins w:id="2135" w:author="Sam Dent" w:date="2022-09-09T10:40:00Z"/>
                <w:rFonts w:cs="Calibri"/>
                <w:color w:val="000000"/>
                <w:sz w:val="18"/>
                <w:szCs w:val="18"/>
              </w:rPr>
            </w:pPr>
            <w:ins w:id="2136" w:author="Sam Dent" w:date="2022-09-09T10:40:00Z">
              <w:r w:rsidRPr="008F2DEE">
                <w:rPr>
                  <w:rFonts w:cs="Calibri"/>
                  <w:color w:val="000000"/>
                  <w:sz w:val="18"/>
                  <w:szCs w:val="18"/>
                </w:rPr>
                <w:t>Dependent on inputs</w:t>
              </w:r>
            </w:ins>
          </w:p>
        </w:tc>
      </w:tr>
      <w:tr w:rsidR="008F2DEE" w:rsidRPr="008F2DEE" w14:paraId="60C390FA" w14:textId="77777777" w:rsidTr="008D55F9">
        <w:trPr>
          <w:trHeight w:val="720"/>
          <w:ins w:id="2137"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51E72922" w14:textId="77777777" w:rsidR="008F2DEE" w:rsidRPr="008F2DEE" w:rsidRDefault="008F2DEE" w:rsidP="008F2DEE">
            <w:pPr>
              <w:widowControl/>
              <w:spacing w:after="0"/>
              <w:jc w:val="left"/>
              <w:rPr>
                <w:ins w:id="2138"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2C21E8E7" w14:textId="77777777" w:rsidR="008F2DEE" w:rsidRPr="008F2DEE" w:rsidRDefault="008F2DEE" w:rsidP="008F2DEE">
            <w:pPr>
              <w:widowControl/>
              <w:spacing w:after="0"/>
              <w:jc w:val="left"/>
              <w:rPr>
                <w:ins w:id="2139"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2BF0B9EA" w14:textId="77777777" w:rsidR="008F2DEE" w:rsidRPr="008F2DEE" w:rsidRDefault="008F2DEE" w:rsidP="008F2DEE">
            <w:pPr>
              <w:widowControl/>
              <w:spacing w:after="0"/>
              <w:jc w:val="left"/>
              <w:rPr>
                <w:ins w:id="2140" w:author="Sam Dent" w:date="2022-09-09T10:40:00Z"/>
                <w:rFonts w:cs="Calibri"/>
                <w:color w:val="000000"/>
                <w:sz w:val="18"/>
                <w:szCs w:val="18"/>
              </w:rPr>
            </w:pPr>
            <w:ins w:id="2141" w:author="Sam Dent" w:date="2022-09-09T10:40:00Z">
              <w:r w:rsidRPr="008F2DEE">
                <w:rPr>
                  <w:rFonts w:cs="Calibri"/>
                  <w:color w:val="000000"/>
                  <w:sz w:val="18"/>
                  <w:szCs w:val="18"/>
                </w:rPr>
                <w:t>5.4.9 Shower Timer</w:t>
              </w:r>
            </w:ins>
          </w:p>
        </w:tc>
        <w:tc>
          <w:tcPr>
            <w:tcW w:w="2482" w:type="dxa"/>
            <w:tcBorders>
              <w:top w:val="nil"/>
              <w:left w:val="nil"/>
              <w:bottom w:val="single" w:sz="4" w:space="0" w:color="auto"/>
              <w:right w:val="single" w:sz="4" w:space="0" w:color="auto"/>
            </w:tcBorders>
            <w:shd w:val="clear" w:color="auto" w:fill="auto"/>
            <w:noWrap/>
            <w:vAlign w:val="center"/>
            <w:hideMark/>
          </w:tcPr>
          <w:p w14:paraId="4D19113C" w14:textId="77777777" w:rsidR="008F2DEE" w:rsidRPr="008F2DEE" w:rsidRDefault="008F2DEE" w:rsidP="008F2DEE">
            <w:pPr>
              <w:widowControl/>
              <w:spacing w:after="0"/>
              <w:jc w:val="left"/>
              <w:rPr>
                <w:ins w:id="2142" w:author="Sam Dent" w:date="2022-09-09T10:40:00Z"/>
                <w:rFonts w:cs="Calibri"/>
                <w:color w:val="000000"/>
                <w:sz w:val="18"/>
                <w:szCs w:val="18"/>
              </w:rPr>
            </w:pPr>
            <w:ins w:id="2143" w:author="Sam Dent" w:date="2022-09-09T10:40:00Z">
              <w:r w:rsidRPr="008F2DEE">
                <w:rPr>
                  <w:rFonts w:cs="Calibri"/>
                  <w:color w:val="000000"/>
                  <w:sz w:val="18"/>
                  <w:szCs w:val="18"/>
                </w:rPr>
                <w:t>RS-DHW-SHTM-V05-230101</w:t>
              </w:r>
            </w:ins>
          </w:p>
        </w:tc>
        <w:tc>
          <w:tcPr>
            <w:tcW w:w="930" w:type="dxa"/>
            <w:tcBorders>
              <w:top w:val="nil"/>
              <w:left w:val="nil"/>
              <w:bottom w:val="single" w:sz="4" w:space="0" w:color="auto"/>
              <w:right w:val="single" w:sz="4" w:space="0" w:color="auto"/>
            </w:tcBorders>
            <w:shd w:val="clear" w:color="auto" w:fill="auto"/>
            <w:vAlign w:val="center"/>
            <w:hideMark/>
          </w:tcPr>
          <w:p w14:paraId="55B712B9" w14:textId="77777777" w:rsidR="008F2DEE" w:rsidRPr="008F2DEE" w:rsidRDefault="008F2DEE" w:rsidP="008F2DEE">
            <w:pPr>
              <w:widowControl/>
              <w:spacing w:after="0"/>
              <w:jc w:val="center"/>
              <w:rPr>
                <w:ins w:id="2144" w:author="Sam Dent" w:date="2022-09-09T10:40:00Z"/>
                <w:rFonts w:cs="Calibri"/>
                <w:color w:val="000000"/>
                <w:sz w:val="18"/>
                <w:szCs w:val="18"/>
              </w:rPr>
            </w:pPr>
            <w:ins w:id="2145"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6B561A92" w14:textId="77777777" w:rsidR="008F2DEE" w:rsidRPr="008F2DEE" w:rsidRDefault="008F2DEE" w:rsidP="008F2DEE">
            <w:pPr>
              <w:widowControl/>
              <w:spacing w:after="0"/>
              <w:jc w:val="left"/>
              <w:rPr>
                <w:ins w:id="2146" w:author="Sam Dent" w:date="2022-09-09T10:40:00Z"/>
                <w:rFonts w:cs="Calibri"/>
                <w:color w:val="000000"/>
                <w:sz w:val="18"/>
                <w:szCs w:val="18"/>
              </w:rPr>
            </w:pPr>
            <w:ins w:id="2147" w:author="Sam Dent" w:date="2022-09-09T10:40:00Z">
              <w:r w:rsidRPr="008F2DEE">
                <w:rPr>
                  <w:rFonts w:cs="Calibri"/>
                  <w:color w:val="000000"/>
                  <w:sz w:val="18"/>
                  <w:szCs w:val="18"/>
                </w:rPr>
                <w:t xml:space="preserve">Unknown %Electric and %Gas DHW updated. </w:t>
              </w:r>
            </w:ins>
          </w:p>
        </w:tc>
        <w:tc>
          <w:tcPr>
            <w:tcW w:w="1034" w:type="dxa"/>
            <w:tcBorders>
              <w:top w:val="nil"/>
              <w:left w:val="nil"/>
              <w:bottom w:val="single" w:sz="4" w:space="0" w:color="auto"/>
              <w:right w:val="single" w:sz="4" w:space="0" w:color="auto"/>
            </w:tcBorders>
            <w:shd w:val="clear" w:color="auto" w:fill="auto"/>
            <w:vAlign w:val="center"/>
            <w:hideMark/>
          </w:tcPr>
          <w:p w14:paraId="61464B4C" w14:textId="77777777" w:rsidR="008F2DEE" w:rsidRPr="008F2DEE" w:rsidRDefault="008F2DEE" w:rsidP="008F2DEE">
            <w:pPr>
              <w:widowControl/>
              <w:spacing w:after="0"/>
              <w:jc w:val="center"/>
              <w:rPr>
                <w:ins w:id="2148" w:author="Sam Dent" w:date="2022-09-09T10:40:00Z"/>
                <w:rFonts w:cs="Calibri"/>
                <w:color w:val="000000"/>
                <w:sz w:val="18"/>
                <w:szCs w:val="18"/>
              </w:rPr>
            </w:pPr>
            <w:ins w:id="2149" w:author="Sam Dent" w:date="2022-09-09T10:40:00Z">
              <w:r w:rsidRPr="008F2DEE">
                <w:rPr>
                  <w:rFonts w:cs="Calibri"/>
                  <w:color w:val="000000"/>
                  <w:sz w:val="18"/>
                  <w:szCs w:val="18"/>
                </w:rPr>
                <w:t>Dependent on inputs</w:t>
              </w:r>
            </w:ins>
          </w:p>
        </w:tc>
      </w:tr>
      <w:tr w:rsidR="008F2DEE" w:rsidRPr="008F2DEE" w14:paraId="6FF8BF72" w14:textId="77777777" w:rsidTr="008D55F9">
        <w:trPr>
          <w:trHeight w:val="720"/>
          <w:ins w:id="2150"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499DB603" w14:textId="77777777" w:rsidR="008F2DEE" w:rsidRPr="008F2DEE" w:rsidRDefault="008F2DEE" w:rsidP="008F2DEE">
            <w:pPr>
              <w:widowControl/>
              <w:spacing w:after="0"/>
              <w:jc w:val="left"/>
              <w:rPr>
                <w:ins w:id="2151"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425C8035" w14:textId="77777777" w:rsidR="008F2DEE" w:rsidRPr="008F2DEE" w:rsidRDefault="008F2DEE" w:rsidP="008F2DEE">
            <w:pPr>
              <w:widowControl/>
              <w:spacing w:after="0"/>
              <w:jc w:val="left"/>
              <w:rPr>
                <w:ins w:id="2152"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1AF5967" w14:textId="77777777" w:rsidR="008F2DEE" w:rsidRPr="008F2DEE" w:rsidRDefault="008F2DEE" w:rsidP="008F2DEE">
            <w:pPr>
              <w:widowControl/>
              <w:spacing w:after="0"/>
              <w:jc w:val="left"/>
              <w:rPr>
                <w:ins w:id="2153" w:author="Sam Dent" w:date="2022-09-09T10:40:00Z"/>
                <w:rFonts w:cs="Calibri"/>
                <w:color w:val="000000"/>
                <w:sz w:val="18"/>
                <w:szCs w:val="18"/>
              </w:rPr>
            </w:pPr>
            <w:ins w:id="2154" w:author="Sam Dent" w:date="2022-09-09T10:40:00Z">
              <w:r w:rsidRPr="008F2DEE">
                <w:rPr>
                  <w:rFonts w:cs="Calibri"/>
                  <w:color w:val="000000"/>
                  <w:sz w:val="18"/>
                  <w:szCs w:val="18"/>
                </w:rPr>
                <w:t>5.4.11 Drain Water Heat Recovery</w:t>
              </w:r>
            </w:ins>
          </w:p>
        </w:tc>
        <w:tc>
          <w:tcPr>
            <w:tcW w:w="2482" w:type="dxa"/>
            <w:tcBorders>
              <w:top w:val="nil"/>
              <w:left w:val="nil"/>
              <w:bottom w:val="single" w:sz="4" w:space="0" w:color="auto"/>
              <w:right w:val="single" w:sz="4" w:space="0" w:color="auto"/>
            </w:tcBorders>
            <w:shd w:val="clear" w:color="auto" w:fill="auto"/>
            <w:noWrap/>
            <w:vAlign w:val="center"/>
            <w:hideMark/>
          </w:tcPr>
          <w:p w14:paraId="6F05B0B0" w14:textId="77777777" w:rsidR="008F2DEE" w:rsidRPr="008F2DEE" w:rsidRDefault="008F2DEE" w:rsidP="008F2DEE">
            <w:pPr>
              <w:widowControl/>
              <w:spacing w:after="0"/>
              <w:jc w:val="left"/>
              <w:rPr>
                <w:ins w:id="2155" w:author="Sam Dent" w:date="2022-09-09T10:40:00Z"/>
                <w:rFonts w:cs="Calibri"/>
                <w:color w:val="000000"/>
                <w:sz w:val="18"/>
                <w:szCs w:val="18"/>
              </w:rPr>
            </w:pPr>
            <w:ins w:id="2156" w:author="Sam Dent" w:date="2022-09-09T10:40:00Z">
              <w:r w:rsidRPr="008F2DEE">
                <w:rPr>
                  <w:rFonts w:cs="Calibri"/>
                  <w:color w:val="000000"/>
                  <w:sz w:val="18"/>
                  <w:szCs w:val="18"/>
                </w:rPr>
                <w:t>RS-DHW-DWHR-V03-230101</w:t>
              </w:r>
            </w:ins>
          </w:p>
        </w:tc>
        <w:tc>
          <w:tcPr>
            <w:tcW w:w="930" w:type="dxa"/>
            <w:tcBorders>
              <w:top w:val="nil"/>
              <w:left w:val="nil"/>
              <w:bottom w:val="single" w:sz="4" w:space="0" w:color="auto"/>
              <w:right w:val="single" w:sz="4" w:space="0" w:color="auto"/>
            </w:tcBorders>
            <w:shd w:val="clear" w:color="auto" w:fill="auto"/>
            <w:vAlign w:val="center"/>
            <w:hideMark/>
          </w:tcPr>
          <w:p w14:paraId="48583BE9" w14:textId="77777777" w:rsidR="008F2DEE" w:rsidRPr="008F2DEE" w:rsidRDefault="008F2DEE" w:rsidP="008F2DEE">
            <w:pPr>
              <w:widowControl/>
              <w:spacing w:after="0"/>
              <w:jc w:val="center"/>
              <w:rPr>
                <w:ins w:id="2157" w:author="Sam Dent" w:date="2022-09-09T10:40:00Z"/>
                <w:rFonts w:cs="Calibri"/>
                <w:color w:val="000000"/>
                <w:sz w:val="18"/>
                <w:szCs w:val="18"/>
              </w:rPr>
            </w:pPr>
            <w:ins w:id="2158"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7BFF29BD" w14:textId="77777777" w:rsidR="008F2DEE" w:rsidRPr="008F2DEE" w:rsidRDefault="008F2DEE" w:rsidP="008F2DEE">
            <w:pPr>
              <w:widowControl/>
              <w:spacing w:after="0"/>
              <w:jc w:val="left"/>
              <w:rPr>
                <w:ins w:id="2159" w:author="Sam Dent" w:date="2022-09-09T10:40:00Z"/>
                <w:rFonts w:cs="Calibri"/>
                <w:color w:val="000000"/>
                <w:sz w:val="18"/>
                <w:szCs w:val="18"/>
              </w:rPr>
            </w:pPr>
            <w:ins w:id="2160" w:author="Sam Dent" w:date="2022-09-09T10:40:00Z">
              <w:r w:rsidRPr="008F2DEE">
                <w:rPr>
                  <w:rFonts w:cs="Calibri"/>
                  <w:color w:val="000000"/>
                  <w:sz w:val="18"/>
                  <w:szCs w:val="18"/>
                </w:rPr>
                <w:t xml:space="preserve">Added HPWH option to electric recovery efficiency and update to gas recovery efficiency.  </w:t>
              </w:r>
              <w:r w:rsidRPr="008F2DEE">
                <w:rPr>
                  <w:rFonts w:cs="Calibri"/>
                  <w:color w:val="000000"/>
                  <w:sz w:val="18"/>
                  <w:szCs w:val="18"/>
                </w:rPr>
                <w:br/>
                <w:t>Savings factor and cost revised due to better source</w:t>
              </w:r>
            </w:ins>
          </w:p>
        </w:tc>
        <w:tc>
          <w:tcPr>
            <w:tcW w:w="1034" w:type="dxa"/>
            <w:tcBorders>
              <w:top w:val="nil"/>
              <w:left w:val="nil"/>
              <w:bottom w:val="single" w:sz="4" w:space="0" w:color="auto"/>
              <w:right w:val="single" w:sz="4" w:space="0" w:color="auto"/>
            </w:tcBorders>
            <w:shd w:val="clear" w:color="auto" w:fill="auto"/>
            <w:vAlign w:val="center"/>
            <w:hideMark/>
          </w:tcPr>
          <w:p w14:paraId="06F13E89" w14:textId="77777777" w:rsidR="008F2DEE" w:rsidRPr="008F2DEE" w:rsidRDefault="008F2DEE" w:rsidP="008F2DEE">
            <w:pPr>
              <w:widowControl/>
              <w:spacing w:after="0"/>
              <w:jc w:val="center"/>
              <w:rPr>
                <w:ins w:id="2161" w:author="Sam Dent" w:date="2022-09-09T10:40:00Z"/>
                <w:rFonts w:cs="Calibri"/>
                <w:color w:val="000000"/>
                <w:sz w:val="18"/>
                <w:szCs w:val="18"/>
              </w:rPr>
            </w:pPr>
            <w:ins w:id="2162" w:author="Sam Dent" w:date="2022-09-09T10:40:00Z">
              <w:r w:rsidRPr="008F2DEE">
                <w:rPr>
                  <w:rFonts w:cs="Calibri"/>
                  <w:color w:val="000000"/>
                  <w:sz w:val="18"/>
                  <w:szCs w:val="18"/>
                </w:rPr>
                <w:t>Increase</w:t>
              </w:r>
            </w:ins>
          </w:p>
        </w:tc>
      </w:tr>
      <w:tr w:rsidR="008F2DEE" w:rsidRPr="008F2DEE" w14:paraId="472618F2" w14:textId="77777777" w:rsidTr="008D55F9">
        <w:trPr>
          <w:trHeight w:val="480"/>
          <w:ins w:id="2163"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34D562AA" w14:textId="77777777" w:rsidR="008F2DEE" w:rsidRPr="008F2DEE" w:rsidRDefault="008F2DEE" w:rsidP="008F2DEE">
            <w:pPr>
              <w:widowControl/>
              <w:spacing w:after="0"/>
              <w:jc w:val="left"/>
              <w:rPr>
                <w:ins w:id="2164"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
          <w:p w14:paraId="7936DD1C" w14:textId="77777777" w:rsidR="008F2DEE" w:rsidRPr="008F2DEE" w:rsidRDefault="008F2DEE" w:rsidP="008F2DEE">
            <w:pPr>
              <w:widowControl/>
              <w:spacing w:after="0"/>
              <w:jc w:val="left"/>
              <w:rPr>
                <w:ins w:id="2165"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8CD74B5" w14:textId="77777777" w:rsidR="008F2DEE" w:rsidRPr="008F2DEE" w:rsidRDefault="008F2DEE" w:rsidP="008F2DEE">
            <w:pPr>
              <w:widowControl/>
              <w:spacing w:after="0"/>
              <w:jc w:val="left"/>
              <w:rPr>
                <w:ins w:id="2166" w:author="Sam Dent" w:date="2022-09-09T10:40:00Z"/>
                <w:rFonts w:cs="Calibri"/>
                <w:color w:val="000000"/>
                <w:sz w:val="18"/>
                <w:szCs w:val="18"/>
              </w:rPr>
            </w:pPr>
            <w:ins w:id="2167" w:author="Sam Dent" w:date="2022-09-09T10:40:00Z">
              <w:r w:rsidRPr="008F2DEE">
                <w:rPr>
                  <w:rFonts w:cs="Calibri"/>
                  <w:color w:val="000000"/>
                  <w:sz w:val="18"/>
                  <w:szCs w:val="18"/>
                </w:rPr>
                <w:t>5.4.12 Recirculating Pump Controls</w:t>
              </w:r>
            </w:ins>
          </w:p>
        </w:tc>
        <w:tc>
          <w:tcPr>
            <w:tcW w:w="2482" w:type="dxa"/>
            <w:tcBorders>
              <w:top w:val="nil"/>
              <w:left w:val="nil"/>
              <w:bottom w:val="single" w:sz="4" w:space="0" w:color="auto"/>
              <w:right w:val="single" w:sz="4" w:space="0" w:color="auto"/>
            </w:tcBorders>
            <w:shd w:val="clear" w:color="auto" w:fill="auto"/>
            <w:noWrap/>
            <w:vAlign w:val="center"/>
            <w:hideMark/>
          </w:tcPr>
          <w:p w14:paraId="0D030F36" w14:textId="77777777" w:rsidR="008F2DEE" w:rsidRPr="008F2DEE" w:rsidRDefault="008F2DEE" w:rsidP="008F2DEE">
            <w:pPr>
              <w:widowControl/>
              <w:spacing w:after="0"/>
              <w:jc w:val="left"/>
              <w:rPr>
                <w:ins w:id="2168" w:author="Sam Dent" w:date="2022-09-09T10:40:00Z"/>
                <w:rFonts w:cs="Calibri"/>
                <w:color w:val="000000"/>
                <w:sz w:val="18"/>
                <w:szCs w:val="18"/>
              </w:rPr>
            </w:pPr>
            <w:ins w:id="2169" w:author="Sam Dent" w:date="2022-09-09T10:40:00Z">
              <w:r w:rsidRPr="008F2DEE">
                <w:rPr>
                  <w:rFonts w:cs="Calibri"/>
                  <w:color w:val="000000"/>
                  <w:sz w:val="18"/>
                  <w:szCs w:val="18"/>
                </w:rPr>
                <w:t>RS-HWE-CDHW-V01-230101</w:t>
              </w:r>
            </w:ins>
          </w:p>
        </w:tc>
        <w:tc>
          <w:tcPr>
            <w:tcW w:w="930" w:type="dxa"/>
            <w:tcBorders>
              <w:top w:val="nil"/>
              <w:left w:val="nil"/>
              <w:bottom w:val="single" w:sz="4" w:space="0" w:color="auto"/>
              <w:right w:val="single" w:sz="4" w:space="0" w:color="auto"/>
            </w:tcBorders>
            <w:shd w:val="clear" w:color="auto" w:fill="auto"/>
            <w:vAlign w:val="center"/>
            <w:hideMark/>
          </w:tcPr>
          <w:p w14:paraId="496B3AB9" w14:textId="77777777" w:rsidR="008F2DEE" w:rsidRPr="008F2DEE" w:rsidRDefault="008F2DEE" w:rsidP="008F2DEE">
            <w:pPr>
              <w:widowControl/>
              <w:spacing w:after="0"/>
              <w:jc w:val="center"/>
              <w:rPr>
                <w:ins w:id="2170" w:author="Sam Dent" w:date="2022-09-09T10:40:00Z"/>
                <w:rFonts w:cs="Calibri"/>
                <w:color w:val="000000"/>
                <w:sz w:val="18"/>
                <w:szCs w:val="18"/>
              </w:rPr>
            </w:pPr>
            <w:ins w:id="2171"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31B89636" w14:textId="77777777" w:rsidR="008F2DEE" w:rsidRPr="008F2DEE" w:rsidRDefault="008F2DEE" w:rsidP="008F2DEE">
            <w:pPr>
              <w:widowControl/>
              <w:spacing w:after="0"/>
              <w:jc w:val="left"/>
              <w:rPr>
                <w:ins w:id="2172" w:author="Sam Dent" w:date="2022-09-09T10:40:00Z"/>
                <w:rFonts w:cs="Calibri"/>
                <w:color w:val="000000"/>
                <w:sz w:val="18"/>
                <w:szCs w:val="18"/>
              </w:rPr>
            </w:pPr>
            <w:ins w:id="2173"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
          <w:p w14:paraId="116768A4" w14:textId="77777777" w:rsidR="008F2DEE" w:rsidRPr="008F2DEE" w:rsidRDefault="008F2DEE" w:rsidP="008F2DEE">
            <w:pPr>
              <w:widowControl/>
              <w:spacing w:after="0"/>
              <w:jc w:val="center"/>
              <w:rPr>
                <w:ins w:id="2174" w:author="Sam Dent" w:date="2022-09-09T10:40:00Z"/>
                <w:rFonts w:cs="Calibri"/>
                <w:color w:val="000000"/>
                <w:sz w:val="18"/>
                <w:szCs w:val="18"/>
              </w:rPr>
            </w:pPr>
            <w:ins w:id="2175" w:author="Sam Dent" w:date="2022-09-09T10:40:00Z">
              <w:r w:rsidRPr="008F2DEE">
                <w:rPr>
                  <w:rFonts w:cs="Calibri"/>
                  <w:color w:val="000000"/>
                  <w:sz w:val="18"/>
                  <w:szCs w:val="18"/>
                </w:rPr>
                <w:t>N/A</w:t>
              </w:r>
            </w:ins>
          </w:p>
        </w:tc>
      </w:tr>
      <w:tr w:rsidR="008F2DEE" w:rsidRPr="008F2DEE" w14:paraId="4772898B" w14:textId="77777777" w:rsidTr="008D55F9">
        <w:trPr>
          <w:trHeight w:val="480"/>
          <w:ins w:id="2176"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1B97CCB0" w14:textId="77777777" w:rsidR="008F2DEE" w:rsidRPr="008F2DEE" w:rsidRDefault="008F2DEE" w:rsidP="008F2DEE">
            <w:pPr>
              <w:widowControl/>
              <w:spacing w:after="0"/>
              <w:jc w:val="left"/>
              <w:rPr>
                <w:ins w:id="2177" w:author="Sam Dent" w:date="2022-09-09T10:40:00Z"/>
                <w:rFonts w:cs="Calibri"/>
                <w:color w:val="000000"/>
                <w:sz w:val="18"/>
                <w:szCs w:val="18"/>
              </w:rPr>
            </w:pPr>
          </w:p>
        </w:tc>
        <w:tc>
          <w:tcPr>
            <w:tcW w:w="1261" w:type="dxa"/>
            <w:vMerge w:val="restart"/>
            <w:tcBorders>
              <w:top w:val="nil"/>
              <w:left w:val="single" w:sz="4" w:space="0" w:color="auto"/>
              <w:bottom w:val="single" w:sz="4" w:space="0" w:color="000000"/>
              <w:right w:val="single" w:sz="4" w:space="0" w:color="auto"/>
            </w:tcBorders>
            <w:shd w:val="clear" w:color="auto" w:fill="auto"/>
            <w:vAlign w:val="center"/>
            <w:hideMark/>
          </w:tcPr>
          <w:p w14:paraId="29944E6F" w14:textId="77777777" w:rsidR="008F2DEE" w:rsidRPr="008F2DEE" w:rsidRDefault="008F2DEE" w:rsidP="008F2DEE">
            <w:pPr>
              <w:widowControl/>
              <w:spacing w:after="0"/>
              <w:jc w:val="center"/>
              <w:rPr>
                <w:ins w:id="2178" w:author="Sam Dent" w:date="2022-09-09T10:40:00Z"/>
                <w:rFonts w:cs="Calibri"/>
                <w:color w:val="000000"/>
                <w:sz w:val="18"/>
                <w:szCs w:val="18"/>
              </w:rPr>
            </w:pPr>
            <w:ins w:id="2179" w:author="Sam Dent" w:date="2022-09-09T10:40:00Z">
              <w:r w:rsidRPr="008F2DEE">
                <w:rPr>
                  <w:rFonts w:cs="Calibri"/>
                  <w:color w:val="000000"/>
                  <w:sz w:val="18"/>
                  <w:szCs w:val="18"/>
                </w:rPr>
                <w:t>5.5 Lighting</w:t>
              </w:r>
            </w:ins>
          </w:p>
        </w:tc>
        <w:tc>
          <w:tcPr>
            <w:tcW w:w="2084" w:type="dxa"/>
            <w:vMerge w:val="restart"/>
            <w:tcBorders>
              <w:top w:val="nil"/>
              <w:left w:val="single" w:sz="4" w:space="0" w:color="auto"/>
              <w:bottom w:val="single" w:sz="4" w:space="0" w:color="000000"/>
              <w:right w:val="single" w:sz="4" w:space="0" w:color="auto"/>
            </w:tcBorders>
            <w:shd w:val="clear" w:color="auto" w:fill="auto"/>
            <w:vAlign w:val="center"/>
            <w:hideMark/>
          </w:tcPr>
          <w:p w14:paraId="3991D1A4" w14:textId="77777777" w:rsidR="008F2DEE" w:rsidRPr="008F2DEE" w:rsidRDefault="008F2DEE" w:rsidP="008F2DEE">
            <w:pPr>
              <w:widowControl/>
              <w:spacing w:after="0"/>
              <w:jc w:val="center"/>
              <w:rPr>
                <w:ins w:id="2180" w:author="Sam Dent" w:date="2022-09-09T10:40:00Z"/>
                <w:rFonts w:cs="Calibri"/>
                <w:color w:val="000000"/>
                <w:sz w:val="18"/>
                <w:szCs w:val="18"/>
              </w:rPr>
            </w:pPr>
            <w:ins w:id="2181" w:author="Sam Dent" w:date="2022-09-09T10:40:00Z">
              <w:r w:rsidRPr="008F2DEE">
                <w:rPr>
                  <w:rFonts w:cs="Calibri"/>
                  <w:color w:val="000000"/>
                  <w:sz w:val="18"/>
                  <w:szCs w:val="18"/>
                </w:rPr>
                <w:t>5.5.6 LED Specialty Lamps</w:t>
              </w:r>
            </w:ins>
          </w:p>
        </w:tc>
        <w:tc>
          <w:tcPr>
            <w:tcW w:w="2482" w:type="dxa"/>
            <w:tcBorders>
              <w:top w:val="nil"/>
              <w:left w:val="nil"/>
              <w:bottom w:val="single" w:sz="4" w:space="0" w:color="auto"/>
              <w:right w:val="single" w:sz="4" w:space="0" w:color="auto"/>
            </w:tcBorders>
            <w:shd w:val="clear" w:color="auto" w:fill="auto"/>
            <w:noWrap/>
            <w:vAlign w:val="center"/>
            <w:hideMark/>
          </w:tcPr>
          <w:p w14:paraId="2A2447D6" w14:textId="77777777" w:rsidR="008F2DEE" w:rsidRPr="008F2DEE" w:rsidRDefault="008F2DEE" w:rsidP="008F2DEE">
            <w:pPr>
              <w:widowControl/>
              <w:spacing w:after="0"/>
              <w:jc w:val="left"/>
              <w:rPr>
                <w:ins w:id="2182" w:author="Sam Dent" w:date="2022-09-09T10:40:00Z"/>
                <w:rFonts w:cs="Calibri"/>
                <w:color w:val="000000"/>
                <w:sz w:val="18"/>
                <w:szCs w:val="18"/>
              </w:rPr>
            </w:pPr>
            <w:ins w:id="2183" w:author="Sam Dent" w:date="2022-09-09T10:40:00Z">
              <w:r w:rsidRPr="008F2DEE">
                <w:rPr>
                  <w:rFonts w:cs="Calibri"/>
                  <w:color w:val="000000"/>
                  <w:sz w:val="18"/>
                  <w:szCs w:val="18"/>
                </w:rPr>
                <w:t>RS-LTG-LEDD-V14-220101</w:t>
              </w:r>
            </w:ins>
          </w:p>
        </w:tc>
        <w:tc>
          <w:tcPr>
            <w:tcW w:w="930" w:type="dxa"/>
            <w:tcBorders>
              <w:top w:val="nil"/>
              <w:left w:val="nil"/>
              <w:bottom w:val="single" w:sz="4" w:space="0" w:color="auto"/>
              <w:right w:val="single" w:sz="4" w:space="0" w:color="auto"/>
            </w:tcBorders>
            <w:shd w:val="clear" w:color="auto" w:fill="auto"/>
            <w:vAlign w:val="center"/>
            <w:hideMark/>
          </w:tcPr>
          <w:p w14:paraId="4CE4AC9E" w14:textId="77777777" w:rsidR="008F2DEE" w:rsidRPr="008F2DEE" w:rsidRDefault="008F2DEE" w:rsidP="008F2DEE">
            <w:pPr>
              <w:widowControl/>
              <w:spacing w:after="0"/>
              <w:jc w:val="center"/>
              <w:rPr>
                <w:ins w:id="2184" w:author="Sam Dent" w:date="2022-09-09T10:40:00Z"/>
                <w:rFonts w:cs="Calibri"/>
                <w:color w:val="000000"/>
                <w:sz w:val="18"/>
                <w:szCs w:val="18"/>
              </w:rPr>
            </w:pPr>
            <w:ins w:id="2185" w:author="Sam Dent" w:date="2022-09-09T10:40:00Z">
              <w:r w:rsidRPr="008F2DEE">
                <w:rPr>
                  <w:rFonts w:cs="Calibri"/>
                  <w:color w:val="000000"/>
                  <w:sz w:val="18"/>
                  <w:szCs w:val="18"/>
                </w:rPr>
                <w:t>Errata</w:t>
              </w:r>
            </w:ins>
          </w:p>
        </w:tc>
        <w:tc>
          <w:tcPr>
            <w:tcW w:w="4305" w:type="dxa"/>
            <w:tcBorders>
              <w:top w:val="nil"/>
              <w:left w:val="nil"/>
              <w:bottom w:val="single" w:sz="4" w:space="0" w:color="auto"/>
              <w:right w:val="single" w:sz="4" w:space="0" w:color="auto"/>
            </w:tcBorders>
            <w:shd w:val="clear" w:color="auto" w:fill="auto"/>
            <w:vAlign w:val="center"/>
            <w:hideMark/>
          </w:tcPr>
          <w:p w14:paraId="7BBEF4FF" w14:textId="77777777" w:rsidR="008F2DEE" w:rsidRPr="008F2DEE" w:rsidRDefault="008F2DEE" w:rsidP="008F2DEE">
            <w:pPr>
              <w:widowControl/>
              <w:spacing w:after="0"/>
              <w:jc w:val="left"/>
              <w:rPr>
                <w:ins w:id="2186" w:author="Sam Dent" w:date="2022-09-09T10:40:00Z"/>
                <w:rFonts w:cs="Calibri"/>
                <w:color w:val="000000"/>
                <w:sz w:val="18"/>
                <w:szCs w:val="18"/>
              </w:rPr>
            </w:pPr>
            <w:ins w:id="2187" w:author="Sam Dent" w:date="2022-09-09T10:40:00Z">
              <w:r w:rsidRPr="008F2DEE">
                <w:rPr>
                  <w:rFonts w:cs="Calibri"/>
                  <w:color w:val="000000"/>
                  <w:sz w:val="18"/>
                  <w:szCs w:val="18"/>
                </w:rPr>
                <w:t>Instruction that deferred installs in 2023 and 2024 should use v10 assumptions.</w:t>
              </w:r>
            </w:ins>
          </w:p>
        </w:tc>
        <w:tc>
          <w:tcPr>
            <w:tcW w:w="1034" w:type="dxa"/>
            <w:tcBorders>
              <w:top w:val="nil"/>
              <w:left w:val="nil"/>
              <w:bottom w:val="single" w:sz="4" w:space="0" w:color="auto"/>
              <w:right w:val="single" w:sz="4" w:space="0" w:color="auto"/>
            </w:tcBorders>
            <w:shd w:val="clear" w:color="auto" w:fill="auto"/>
            <w:vAlign w:val="center"/>
            <w:hideMark/>
          </w:tcPr>
          <w:p w14:paraId="67C9E567" w14:textId="77777777" w:rsidR="008F2DEE" w:rsidRPr="008F2DEE" w:rsidRDefault="008F2DEE" w:rsidP="008F2DEE">
            <w:pPr>
              <w:widowControl/>
              <w:spacing w:after="0"/>
              <w:jc w:val="center"/>
              <w:rPr>
                <w:ins w:id="2188" w:author="Sam Dent" w:date="2022-09-09T10:40:00Z"/>
                <w:rFonts w:cs="Calibri"/>
                <w:color w:val="000000"/>
                <w:sz w:val="18"/>
                <w:szCs w:val="18"/>
              </w:rPr>
            </w:pPr>
            <w:ins w:id="2189" w:author="Sam Dent" w:date="2022-09-09T10:40:00Z">
              <w:r w:rsidRPr="008F2DEE">
                <w:rPr>
                  <w:rFonts w:cs="Calibri"/>
                  <w:color w:val="000000"/>
                  <w:sz w:val="18"/>
                  <w:szCs w:val="18"/>
                </w:rPr>
                <w:t>N/A</w:t>
              </w:r>
            </w:ins>
          </w:p>
        </w:tc>
      </w:tr>
      <w:tr w:rsidR="008F2DEE" w:rsidRPr="008F2DEE" w14:paraId="5BCA3B74" w14:textId="77777777" w:rsidTr="008D55F9">
        <w:trPr>
          <w:trHeight w:val="3120"/>
          <w:ins w:id="2190"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10136D45" w14:textId="77777777" w:rsidR="008F2DEE" w:rsidRPr="008F2DEE" w:rsidRDefault="008F2DEE" w:rsidP="008F2DEE">
            <w:pPr>
              <w:widowControl/>
              <w:spacing w:after="0"/>
              <w:jc w:val="left"/>
              <w:rPr>
                <w:ins w:id="2191" w:author="Sam Dent" w:date="2022-09-09T10:40: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5453A663" w14:textId="77777777" w:rsidR="008F2DEE" w:rsidRPr="008F2DEE" w:rsidRDefault="008F2DEE" w:rsidP="008F2DEE">
            <w:pPr>
              <w:widowControl/>
              <w:spacing w:after="0"/>
              <w:jc w:val="left"/>
              <w:rPr>
                <w:ins w:id="2192" w:author="Sam Dent" w:date="2022-09-09T10:40:00Z"/>
                <w:rFonts w:cs="Calibri"/>
                <w:color w:val="000000"/>
                <w:sz w:val="18"/>
                <w:szCs w:val="18"/>
              </w:rPr>
            </w:pPr>
          </w:p>
        </w:tc>
        <w:tc>
          <w:tcPr>
            <w:tcW w:w="2084" w:type="dxa"/>
            <w:vMerge/>
            <w:tcBorders>
              <w:top w:val="nil"/>
              <w:left w:val="single" w:sz="4" w:space="0" w:color="auto"/>
              <w:bottom w:val="single" w:sz="4" w:space="0" w:color="000000"/>
              <w:right w:val="single" w:sz="4" w:space="0" w:color="auto"/>
            </w:tcBorders>
            <w:vAlign w:val="center"/>
            <w:hideMark/>
          </w:tcPr>
          <w:p w14:paraId="28231841" w14:textId="77777777" w:rsidR="008F2DEE" w:rsidRPr="008F2DEE" w:rsidRDefault="008F2DEE" w:rsidP="008F2DEE">
            <w:pPr>
              <w:widowControl/>
              <w:spacing w:after="0"/>
              <w:jc w:val="left"/>
              <w:rPr>
                <w:ins w:id="2193" w:author="Sam Dent" w:date="2022-09-09T10:40:00Z"/>
                <w:rFonts w:cs="Calibri"/>
                <w:color w:val="000000"/>
                <w:sz w:val="18"/>
                <w:szCs w:val="18"/>
              </w:rPr>
            </w:pPr>
          </w:p>
        </w:tc>
        <w:tc>
          <w:tcPr>
            <w:tcW w:w="2482" w:type="dxa"/>
            <w:tcBorders>
              <w:top w:val="nil"/>
              <w:left w:val="nil"/>
              <w:bottom w:val="single" w:sz="4" w:space="0" w:color="auto"/>
              <w:right w:val="single" w:sz="4" w:space="0" w:color="auto"/>
            </w:tcBorders>
            <w:shd w:val="clear" w:color="auto" w:fill="auto"/>
            <w:noWrap/>
            <w:vAlign w:val="center"/>
            <w:hideMark/>
          </w:tcPr>
          <w:p w14:paraId="65664BDB" w14:textId="77777777" w:rsidR="008F2DEE" w:rsidRPr="008F2DEE" w:rsidRDefault="008F2DEE" w:rsidP="008F2DEE">
            <w:pPr>
              <w:widowControl/>
              <w:spacing w:after="0"/>
              <w:jc w:val="left"/>
              <w:rPr>
                <w:ins w:id="2194" w:author="Sam Dent" w:date="2022-09-09T10:40:00Z"/>
                <w:rFonts w:cs="Calibri"/>
                <w:color w:val="000000"/>
                <w:sz w:val="18"/>
                <w:szCs w:val="18"/>
              </w:rPr>
            </w:pPr>
            <w:ins w:id="2195" w:author="Sam Dent" w:date="2022-09-09T10:40:00Z">
              <w:r w:rsidRPr="008F2DEE">
                <w:rPr>
                  <w:rFonts w:cs="Calibri"/>
                  <w:color w:val="000000"/>
                  <w:sz w:val="18"/>
                  <w:szCs w:val="18"/>
                </w:rPr>
                <w:t>RS-LTG-LEDD-V15-230101</w:t>
              </w:r>
            </w:ins>
          </w:p>
        </w:tc>
        <w:tc>
          <w:tcPr>
            <w:tcW w:w="930" w:type="dxa"/>
            <w:tcBorders>
              <w:top w:val="nil"/>
              <w:left w:val="nil"/>
              <w:bottom w:val="single" w:sz="4" w:space="0" w:color="auto"/>
              <w:right w:val="single" w:sz="4" w:space="0" w:color="auto"/>
            </w:tcBorders>
            <w:shd w:val="clear" w:color="auto" w:fill="auto"/>
            <w:vAlign w:val="center"/>
            <w:hideMark/>
          </w:tcPr>
          <w:p w14:paraId="2078ED06" w14:textId="77777777" w:rsidR="008F2DEE" w:rsidRPr="008F2DEE" w:rsidRDefault="008F2DEE" w:rsidP="008F2DEE">
            <w:pPr>
              <w:widowControl/>
              <w:spacing w:after="0"/>
              <w:jc w:val="center"/>
              <w:rPr>
                <w:ins w:id="2196" w:author="Sam Dent" w:date="2022-09-09T10:40:00Z"/>
                <w:rFonts w:cs="Calibri"/>
                <w:color w:val="000000"/>
                <w:sz w:val="18"/>
                <w:szCs w:val="18"/>
              </w:rPr>
            </w:pPr>
            <w:ins w:id="2197"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5A29B833" w14:textId="77777777" w:rsidR="008F2DEE" w:rsidRPr="008F2DEE" w:rsidRDefault="008F2DEE" w:rsidP="008F2DEE">
            <w:pPr>
              <w:widowControl/>
              <w:spacing w:after="0"/>
              <w:jc w:val="left"/>
              <w:rPr>
                <w:ins w:id="2198" w:author="Sam Dent" w:date="2022-09-09T10:40:00Z"/>
                <w:rFonts w:cs="Calibri"/>
                <w:color w:val="000000"/>
                <w:sz w:val="18"/>
                <w:szCs w:val="18"/>
              </w:rPr>
            </w:pPr>
            <w:ins w:id="2199" w:author="Sam Dent" w:date="2022-09-09T10:40:00Z">
              <w:r w:rsidRPr="008F2DEE">
                <w:rPr>
                  <w:rFonts w:cs="Calibri"/>
                  <w:color w:val="000000"/>
                  <w:sz w:val="18"/>
                  <w:szCs w:val="18"/>
                </w:rPr>
                <w:t>Introductory language describing negotiated compromise.</w:t>
              </w:r>
              <w:r w:rsidRPr="008F2DEE">
                <w:rPr>
                  <w:rFonts w:cs="Calibri"/>
                  <w:color w:val="000000"/>
                  <w:sz w:val="18"/>
                  <w:szCs w:val="18"/>
                </w:rPr>
                <w:br/>
                <w:t>Non-IQ programs assume LED baseline from 6/30/2023. Measure reverts to 2 year measure life.</w:t>
              </w:r>
              <w:r w:rsidRPr="008F2DEE">
                <w:rPr>
                  <w:rFonts w:cs="Calibri"/>
                  <w:color w:val="000000"/>
                  <w:sz w:val="18"/>
                  <w:szCs w:val="18"/>
                </w:rPr>
                <w:br/>
                <w:t xml:space="preserve">IQ programs assume halogen baseline for 8 years through program year 2025. </w:t>
              </w:r>
              <w:r w:rsidRPr="008F2DEE">
                <w:rPr>
                  <w:rFonts w:cs="Calibri"/>
                  <w:color w:val="000000"/>
                  <w:sz w:val="18"/>
                  <w:szCs w:val="18"/>
                </w:rPr>
                <w:br/>
                <w:t xml:space="preserve">ISR simplified to single first year value removing need for deferred installs. </w:t>
              </w:r>
              <w:r w:rsidRPr="008F2DEE">
                <w:rPr>
                  <w:rFonts w:cs="Calibri"/>
                  <w:color w:val="000000"/>
                  <w:sz w:val="18"/>
                  <w:szCs w:val="18"/>
                </w:rPr>
                <w:br/>
                <w:t xml:space="preserve">Mid-life adjustments removed. </w:t>
              </w:r>
              <w:r w:rsidRPr="008F2DEE">
                <w:rPr>
                  <w:rFonts w:cs="Calibri"/>
                  <w:color w:val="000000"/>
                  <w:sz w:val="18"/>
                  <w:szCs w:val="18"/>
                </w:rPr>
                <w:br/>
                <w:t>O&amp;M baseline cost limited to annual baseline replacement for IQ, no O&amp;M impact for non-IQ.</w:t>
              </w:r>
              <w:r w:rsidRPr="008F2DEE">
                <w:rPr>
                  <w:rFonts w:cs="Calibri"/>
                  <w:color w:val="000000"/>
                  <w:sz w:val="18"/>
                  <w:szCs w:val="18"/>
                </w:rPr>
                <w:br/>
                <w:t>Addition of  S and ST bulb category to the decorative shapes.</w:t>
              </w:r>
            </w:ins>
          </w:p>
        </w:tc>
        <w:tc>
          <w:tcPr>
            <w:tcW w:w="1034" w:type="dxa"/>
            <w:tcBorders>
              <w:top w:val="nil"/>
              <w:left w:val="nil"/>
              <w:bottom w:val="single" w:sz="4" w:space="0" w:color="auto"/>
              <w:right w:val="single" w:sz="4" w:space="0" w:color="auto"/>
            </w:tcBorders>
            <w:shd w:val="clear" w:color="auto" w:fill="auto"/>
            <w:vAlign w:val="center"/>
            <w:hideMark/>
          </w:tcPr>
          <w:p w14:paraId="0D8C5F23" w14:textId="77777777" w:rsidR="008F2DEE" w:rsidRPr="008F2DEE" w:rsidRDefault="008F2DEE" w:rsidP="008F2DEE">
            <w:pPr>
              <w:widowControl/>
              <w:spacing w:after="0"/>
              <w:jc w:val="center"/>
              <w:rPr>
                <w:ins w:id="2200" w:author="Sam Dent" w:date="2022-09-09T10:40:00Z"/>
                <w:rFonts w:cs="Calibri"/>
                <w:color w:val="000000"/>
                <w:sz w:val="18"/>
                <w:szCs w:val="18"/>
              </w:rPr>
            </w:pPr>
            <w:ins w:id="2201" w:author="Sam Dent" w:date="2022-09-09T10:40:00Z">
              <w:r w:rsidRPr="008F2DEE">
                <w:rPr>
                  <w:rFonts w:cs="Calibri"/>
                  <w:color w:val="000000"/>
                  <w:sz w:val="18"/>
                  <w:szCs w:val="18"/>
                </w:rPr>
                <w:t>Decrease in lifetime savings</w:t>
              </w:r>
            </w:ins>
          </w:p>
        </w:tc>
      </w:tr>
      <w:tr w:rsidR="008F2DEE" w:rsidRPr="008F2DEE" w14:paraId="70371466" w14:textId="77777777" w:rsidTr="008D55F9">
        <w:trPr>
          <w:trHeight w:val="480"/>
          <w:ins w:id="2202"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411827E3" w14:textId="77777777" w:rsidR="008F2DEE" w:rsidRPr="008F2DEE" w:rsidRDefault="008F2DEE" w:rsidP="008F2DEE">
            <w:pPr>
              <w:widowControl/>
              <w:spacing w:after="0"/>
              <w:jc w:val="left"/>
              <w:rPr>
                <w:ins w:id="2203" w:author="Sam Dent" w:date="2022-09-09T10:40: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56BF0329" w14:textId="77777777" w:rsidR="008F2DEE" w:rsidRPr="008F2DEE" w:rsidRDefault="008F2DEE" w:rsidP="008F2DEE">
            <w:pPr>
              <w:widowControl/>
              <w:spacing w:after="0"/>
              <w:jc w:val="left"/>
              <w:rPr>
                <w:ins w:id="2204" w:author="Sam Dent" w:date="2022-09-09T10:40:00Z"/>
                <w:rFonts w:cs="Calibri"/>
                <w:color w:val="000000"/>
                <w:sz w:val="18"/>
                <w:szCs w:val="18"/>
              </w:rPr>
            </w:pPr>
          </w:p>
        </w:tc>
        <w:tc>
          <w:tcPr>
            <w:tcW w:w="2084" w:type="dxa"/>
            <w:vMerge w:val="restart"/>
            <w:tcBorders>
              <w:top w:val="nil"/>
              <w:left w:val="single" w:sz="4" w:space="0" w:color="auto"/>
              <w:bottom w:val="single" w:sz="4" w:space="0" w:color="000000"/>
              <w:right w:val="single" w:sz="4" w:space="0" w:color="auto"/>
            </w:tcBorders>
            <w:shd w:val="clear" w:color="auto" w:fill="auto"/>
            <w:vAlign w:val="center"/>
            <w:hideMark/>
          </w:tcPr>
          <w:p w14:paraId="78E9119C" w14:textId="77777777" w:rsidR="008F2DEE" w:rsidRPr="008F2DEE" w:rsidRDefault="008F2DEE" w:rsidP="008F2DEE">
            <w:pPr>
              <w:widowControl/>
              <w:spacing w:after="0"/>
              <w:jc w:val="center"/>
              <w:rPr>
                <w:ins w:id="2205" w:author="Sam Dent" w:date="2022-09-09T10:40:00Z"/>
                <w:rFonts w:cs="Calibri"/>
                <w:color w:val="000000"/>
                <w:sz w:val="18"/>
                <w:szCs w:val="18"/>
              </w:rPr>
            </w:pPr>
            <w:ins w:id="2206" w:author="Sam Dent" w:date="2022-09-09T10:40:00Z">
              <w:r w:rsidRPr="008F2DEE">
                <w:rPr>
                  <w:rFonts w:cs="Calibri"/>
                  <w:color w:val="000000"/>
                  <w:sz w:val="18"/>
                  <w:szCs w:val="18"/>
                </w:rPr>
                <w:t>5.5.8 LED Screw Based Omnidirectional Bulbs</w:t>
              </w:r>
            </w:ins>
          </w:p>
        </w:tc>
        <w:tc>
          <w:tcPr>
            <w:tcW w:w="2482" w:type="dxa"/>
            <w:tcBorders>
              <w:top w:val="nil"/>
              <w:left w:val="nil"/>
              <w:bottom w:val="single" w:sz="4" w:space="0" w:color="auto"/>
              <w:right w:val="single" w:sz="4" w:space="0" w:color="auto"/>
            </w:tcBorders>
            <w:shd w:val="clear" w:color="auto" w:fill="auto"/>
            <w:noWrap/>
            <w:vAlign w:val="center"/>
            <w:hideMark/>
          </w:tcPr>
          <w:p w14:paraId="20558615" w14:textId="77777777" w:rsidR="008F2DEE" w:rsidRPr="008F2DEE" w:rsidRDefault="008F2DEE" w:rsidP="008F2DEE">
            <w:pPr>
              <w:widowControl/>
              <w:spacing w:after="0"/>
              <w:jc w:val="left"/>
              <w:rPr>
                <w:ins w:id="2207" w:author="Sam Dent" w:date="2022-09-09T10:40:00Z"/>
                <w:rFonts w:cs="Calibri"/>
                <w:color w:val="000000"/>
                <w:sz w:val="18"/>
                <w:szCs w:val="18"/>
              </w:rPr>
            </w:pPr>
            <w:ins w:id="2208" w:author="Sam Dent" w:date="2022-09-09T10:40:00Z">
              <w:r w:rsidRPr="008F2DEE">
                <w:rPr>
                  <w:rFonts w:cs="Calibri"/>
                  <w:color w:val="000000"/>
                  <w:sz w:val="18"/>
                  <w:szCs w:val="18"/>
                </w:rPr>
                <w:t>RS-LTG-LEDA-V13-220101</w:t>
              </w:r>
            </w:ins>
          </w:p>
        </w:tc>
        <w:tc>
          <w:tcPr>
            <w:tcW w:w="930" w:type="dxa"/>
            <w:tcBorders>
              <w:top w:val="nil"/>
              <w:left w:val="nil"/>
              <w:bottom w:val="single" w:sz="4" w:space="0" w:color="auto"/>
              <w:right w:val="single" w:sz="4" w:space="0" w:color="auto"/>
            </w:tcBorders>
            <w:shd w:val="clear" w:color="auto" w:fill="auto"/>
            <w:vAlign w:val="center"/>
            <w:hideMark/>
          </w:tcPr>
          <w:p w14:paraId="0C05A993" w14:textId="77777777" w:rsidR="008F2DEE" w:rsidRPr="008F2DEE" w:rsidRDefault="008F2DEE" w:rsidP="008F2DEE">
            <w:pPr>
              <w:widowControl/>
              <w:spacing w:after="0"/>
              <w:jc w:val="center"/>
              <w:rPr>
                <w:ins w:id="2209" w:author="Sam Dent" w:date="2022-09-09T10:40:00Z"/>
                <w:rFonts w:cs="Calibri"/>
                <w:color w:val="000000"/>
                <w:sz w:val="18"/>
                <w:szCs w:val="18"/>
              </w:rPr>
            </w:pPr>
            <w:ins w:id="2210" w:author="Sam Dent" w:date="2022-09-09T10:40:00Z">
              <w:r w:rsidRPr="008F2DEE">
                <w:rPr>
                  <w:rFonts w:cs="Calibri"/>
                  <w:color w:val="000000"/>
                  <w:sz w:val="18"/>
                  <w:szCs w:val="18"/>
                </w:rPr>
                <w:t>Errata</w:t>
              </w:r>
            </w:ins>
          </w:p>
        </w:tc>
        <w:tc>
          <w:tcPr>
            <w:tcW w:w="4305" w:type="dxa"/>
            <w:tcBorders>
              <w:top w:val="nil"/>
              <w:left w:val="nil"/>
              <w:bottom w:val="single" w:sz="4" w:space="0" w:color="auto"/>
              <w:right w:val="single" w:sz="4" w:space="0" w:color="auto"/>
            </w:tcBorders>
            <w:shd w:val="clear" w:color="auto" w:fill="auto"/>
            <w:vAlign w:val="center"/>
            <w:hideMark/>
          </w:tcPr>
          <w:p w14:paraId="50472CFD" w14:textId="77777777" w:rsidR="008F2DEE" w:rsidRPr="008F2DEE" w:rsidRDefault="008F2DEE" w:rsidP="008F2DEE">
            <w:pPr>
              <w:widowControl/>
              <w:spacing w:after="0"/>
              <w:jc w:val="left"/>
              <w:rPr>
                <w:ins w:id="2211" w:author="Sam Dent" w:date="2022-09-09T10:40:00Z"/>
                <w:rFonts w:cs="Calibri"/>
                <w:color w:val="000000"/>
                <w:sz w:val="18"/>
                <w:szCs w:val="18"/>
              </w:rPr>
            </w:pPr>
            <w:ins w:id="2212" w:author="Sam Dent" w:date="2022-09-09T10:40:00Z">
              <w:r w:rsidRPr="008F2DEE">
                <w:rPr>
                  <w:rFonts w:cs="Calibri"/>
                  <w:color w:val="000000"/>
                  <w:sz w:val="18"/>
                  <w:szCs w:val="18"/>
                </w:rPr>
                <w:t>Instruction that deferred installs in 2023 and 2024 should use v10 assumptions.</w:t>
              </w:r>
            </w:ins>
          </w:p>
        </w:tc>
        <w:tc>
          <w:tcPr>
            <w:tcW w:w="1034" w:type="dxa"/>
            <w:tcBorders>
              <w:top w:val="nil"/>
              <w:left w:val="nil"/>
              <w:bottom w:val="single" w:sz="4" w:space="0" w:color="auto"/>
              <w:right w:val="single" w:sz="4" w:space="0" w:color="auto"/>
            </w:tcBorders>
            <w:shd w:val="clear" w:color="auto" w:fill="auto"/>
            <w:vAlign w:val="center"/>
            <w:hideMark/>
          </w:tcPr>
          <w:p w14:paraId="5595D5C7" w14:textId="77777777" w:rsidR="008F2DEE" w:rsidRPr="008F2DEE" w:rsidRDefault="008F2DEE" w:rsidP="008F2DEE">
            <w:pPr>
              <w:widowControl/>
              <w:spacing w:after="0"/>
              <w:jc w:val="center"/>
              <w:rPr>
                <w:ins w:id="2213" w:author="Sam Dent" w:date="2022-09-09T10:40:00Z"/>
                <w:rFonts w:cs="Calibri"/>
                <w:color w:val="000000"/>
                <w:sz w:val="18"/>
                <w:szCs w:val="18"/>
              </w:rPr>
            </w:pPr>
            <w:ins w:id="2214" w:author="Sam Dent" w:date="2022-09-09T10:40:00Z">
              <w:r w:rsidRPr="008F2DEE">
                <w:rPr>
                  <w:rFonts w:cs="Calibri"/>
                  <w:color w:val="000000"/>
                  <w:sz w:val="18"/>
                  <w:szCs w:val="18"/>
                </w:rPr>
                <w:t>N/A</w:t>
              </w:r>
            </w:ins>
          </w:p>
        </w:tc>
      </w:tr>
      <w:tr w:rsidR="008F2DEE" w:rsidRPr="008F2DEE" w14:paraId="2F0ADBE2" w14:textId="77777777" w:rsidTr="008D55F9">
        <w:trPr>
          <w:trHeight w:val="2640"/>
          <w:ins w:id="2215"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0C16767B" w14:textId="77777777" w:rsidR="008F2DEE" w:rsidRPr="008F2DEE" w:rsidRDefault="008F2DEE" w:rsidP="008F2DEE">
            <w:pPr>
              <w:widowControl/>
              <w:spacing w:after="0"/>
              <w:jc w:val="left"/>
              <w:rPr>
                <w:ins w:id="2216" w:author="Sam Dent" w:date="2022-09-09T10:40: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54CC160A" w14:textId="77777777" w:rsidR="008F2DEE" w:rsidRPr="008F2DEE" w:rsidRDefault="008F2DEE" w:rsidP="008F2DEE">
            <w:pPr>
              <w:widowControl/>
              <w:spacing w:after="0"/>
              <w:jc w:val="left"/>
              <w:rPr>
                <w:ins w:id="2217" w:author="Sam Dent" w:date="2022-09-09T10:40:00Z"/>
                <w:rFonts w:cs="Calibri"/>
                <w:color w:val="000000"/>
                <w:sz w:val="18"/>
                <w:szCs w:val="18"/>
              </w:rPr>
            </w:pPr>
          </w:p>
        </w:tc>
        <w:tc>
          <w:tcPr>
            <w:tcW w:w="2084" w:type="dxa"/>
            <w:vMerge/>
            <w:tcBorders>
              <w:top w:val="nil"/>
              <w:left w:val="single" w:sz="4" w:space="0" w:color="auto"/>
              <w:bottom w:val="single" w:sz="4" w:space="0" w:color="000000"/>
              <w:right w:val="single" w:sz="4" w:space="0" w:color="auto"/>
            </w:tcBorders>
            <w:vAlign w:val="center"/>
            <w:hideMark/>
          </w:tcPr>
          <w:p w14:paraId="347650CE" w14:textId="77777777" w:rsidR="008F2DEE" w:rsidRPr="008F2DEE" w:rsidRDefault="008F2DEE" w:rsidP="008F2DEE">
            <w:pPr>
              <w:widowControl/>
              <w:spacing w:after="0"/>
              <w:jc w:val="left"/>
              <w:rPr>
                <w:ins w:id="2218" w:author="Sam Dent" w:date="2022-09-09T10:40:00Z"/>
                <w:rFonts w:cs="Calibri"/>
                <w:color w:val="000000"/>
                <w:sz w:val="18"/>
                <w:szCs w:val="18"/>
              </w:rPr>
            </w:pPr>
          </w:p>
        </w:tc>
        <w:tc>
          <w:tcPr>
            <w:tcW w:w="2482" w:type="dxa"/>
            <w:tcBorders>
              <w:top w:val="nil"/>
              <w:left w:val="nil"/>
              <w:bottom w:val="single" w:sz="4" w:space="0" w:color="auto"/>
              <w:right w:val="single" w:sz="4" w:space="0" w:color="auto"/>
            </w:tcBorders>
            <w:shd w:val="clear" w:color="auto" w:fill="auto"/>
            <w:noWrap/>
            <w:vAlign w:val="center"/>
            <w:hideMark/>
          </w:tcPr>
          <w:p w14:paraId="3A06BA24" w14:textId="77777777" w:rsidR="008F2DEE" w:rsidRPr="008F2DEE" w:rsidRDefault="008F2DEE" w:rsidP="008F2DEE">
            <w:pPr>
              <w:widowControl/>
              <w:spacing w:after="0"/>
              <w:jc w:val="left"/>
              <w:rPr>
                <w:ins w:id="2219" w:author="Sam Dent" w:date="2022-09-09T10:40:00Z"/>
                <w:rFonts w:cs="Calibri"/>
                <w:color w:val="000000"/>
                <w:sz w:val="18"/>
                <w:szCs w:val="18"/>
              </w:rPr>
            </w:pPr>
            <w:ins w:id="2220" w:author="Sam Dent" w:date="2022-09-09T10:40:00Z">
              <w:r w:rsidRPr="008F2DEE">
                <w:rPr>
                  <w:rFonts w:cs="Calibri"/>
                  <w:color w:val="000000"/>
                  <w:sz w:val="18"/>
                  <w:szCs w:val="18"/>
                </w:rPr>
                <w:t>RS-LTG-LEDA-V13-230101</w:t>
              </w:r>
            </w:ins>
          </w:p>
        </w:tc>
        <w:tc>
          <w:tcPr>
            <w:tcW w:w="930" w:type="dxa"/>
            <w:tcBorders>
              <w:top w:val="nil"/>
              <w:left w:val="nil"/>
              <w:bottom w:val="single" w:sz="4" w:space="0" w:color="auto"/>
              <w:right w:val="single" w:sz="4" w:space="0" w:color="auto"/>
            </w:tcBorders>
            <w:shd w:val="clear" w:color="auto" w:fill="auto"/>
            <w:vAlign w:val="center"/>
            <w:hideMark/>
          </w:tcPr>
          <w:p w14:paraId="2F1FBF9C" w14:textId="77777777" w:rsidR="008F2DEE" w:rsidRPr="008F2DEE" w:rsidRDefault="008F2DEE" w:rsidP="008F2DEE">
            <w:pPr>
              <w:widowControl/>
              <w:spacing w:after="0"/>
              <w:jc w:val="center"/>
              <w:rPr>
                <w:ins w:id="2221" w:author="Sam Dent" w:date="2022-09-09T10:40:00Z"/>
                <w:rFonts w:cs="Calibri"/>
                <w:color w:val="000000"/>
                <w:sz w:val="18"/>
                <w:szCs w:val="18"/>
              </w:rPr>
            </w:pPr>
            <w:ins w:id="2222"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700696EA" w14:textId="77777777" w:rsidR="008F2DEE" w:rsidRPr="008F2DEE" w:rsidRDefault="008F2DEE" w:rsidP="008F2DEE">
            <w:pPr>
              <w:widowControl/>
              <w:spacing w:after="0"/>
              <w:jc w:val="left"/>
              <w:rPr>
                <w:ins w:id="2223" w:author="Sam Dent" w:date="2022-09-09T10:40:00Z"/>
                <w:rFonts w:cs="Calibri"/>
                <w:color w:val="000000"/>
                <w:sz w:val="18"/>
                <w:szCs w:val="18"/>
              </w:rPr>
            </w:pPr>
            <w:ins w:id="2224" w:author="Sam Dent" w:date="2022-09-09T10:40:00Z">
              <w:r w:rsidRPr="008F2DEE">
                <w:rPr>
                  <w:rFonts w:cs="Calibri"/>
                  <w:color w:val="000000"/>
                  <w:sz w:val="18"/>
                  <w:szCs w:val="18"/>
                </w:rPr>
                <w:t>Introductory language describing negotiated compromise.</w:t>
              </w:r>
              <w:r w:rsidRPr="008F2DEE">
                <w:rPr>
                  <w:rFonts w:cs="Calibri"/>
                  <w:color w:val="000000"/>
                  <w:sz w:val="18"/>
                  <w:szCs w:val="18"/>
                </w:rPr>
                <w:br/>
                <w:t>Non-IQ programs assume LED baseline from 6/30/2023. Measure reverts to 2 year measure life.</w:t>
              </w:r>
              <w:r w:rsidRPr="008F2DEE">
                <w:rPr>
                  <w:rFonts w:cs="Calibri"/>
                  <w:color w:val="000000"/>
                  <w:sz w:val="18"/>
                  <w:szCs w:val="18"/>
                </w:rPr>
                <w:br/>
                <w:t xml:space="preserve">IQ programs assume halogen baseline for 8 years through program year 2025. </w:t>
              </w:r>
              <w:r w:rsidRPr="008F2DEE">
                <w:rPr>
                  <w:rFonts w:cs="Calibri"/>
                  <w:color w:val="000000"/>
                  <w:sz w:val="18"/>
                  <w:szCs w:val="18"/>
                </w:rPr>
                <w:br/>
                <w:t xml:space="preserve">ISR simplified to single first year value removing need for deferred installs. </w:t>
              </w:r>
              <w:r w:rsidRPr="008F2DEE">
                <w:rPr>
                  <w:rFonts w:cs="Calibri"/>
                  <w:color w:val="000000"/>
                  <w:sz w:val="18"/>
                  <w:szCs w:val="18"/>
                </w:rPr>
                <w:br/>
                <w:t xml:space="preserve">Mid-life adjustments removed. </w:t>
              </w:r>
              <w:r w:rsidRPr="008F2DEE">
                <w:rPr>
                  <w:rFonts w:cs="Calibri"/>
                  <w:color w:val="000000"/>
                  <w:sz w:val="18"/>
                  <w:szCs w:val="18"/>
                </w:rPr>
                <w:br/>
                <w:t>O&amp;M baseline cost limited to annual baseline replacement for IQ, no O&amp;M impact for non-IQ.</w:t>
              </w:r>
            </w:ins>
          </w:p>
        </w:tc>
        <w:tc>
          <w:tcPr>
            <w:tcW w:w="1034" w:type="dxa"/>
            <w:tcBorders>
              <w:top w:val="nil"/>
              <w:left w:val="nil"/>
              <w:bottom w:val="single" w:sz="4" w:space="0" w:color="auto"/>
              <w:right w:val="single" w:sz="4" w:space="0" w:color="auto"/>
            </w:tcBorders>
            <w:shd w:val="clear" w:color="auto" w:fill="auto"/>
            <w:vAlign w:val="center"/>
            <w:hideMark/>
          </w:tcPr>
          <w:p w14:paraId="47D887A4" w14:textId="77777777" w:rsidR="008F2DEE" w:rsidRPr="008F2DEE" w:rsidRDefault="008F2DEE" w:rsidP="008F2DEE">
            <w:pPr>
              <w:widowControl/>
              <w:spacing w:after="0"/>
              <w:jc w:val="center"/>
              <w:rPr>
                <w:ins w:id="2225" w:author="Sam Dent" w:date="2022-09-09T10:40:00Z"/>
                <w:rFonts w:cs="Calibri"/>
                <w:color w:val="000000"/>
                <w:sz w:val="18"/>
                <w:szCs w:val="18"/>
              </w:rPr>
            </w:pPr>
            <w:ins w:id="2226" w:author="Sam Dent" w:date="2022-09-09T10:40:00Z">
              <w:r w:rsidRPr="008F2DEE">
                <w:rPr>
                  <w:rFonts w:cs="Calibri"/>
                  <w:color w:val="000000"/>
                  <w:sz w:val="18"/>
                  <w:szCs w:val="18"/>
                </w:rPr>
                <w:t>Decrease in lifetime savings</w:t>
              </w:r>
            </w:ins>
          </w:p>
        </w:tc>
      </w:tr>
      <w:tr w:rsidR="008F2DEE" w:rsidRPr="008F2DEE" w14:paraId="55454567" w14:textId="77777777" w:rsidTr="008D55F9">
        <w:trPr>
          <w:trHeight w:val="2640"/>
          <w:ins w:id="2227"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061FD50F" w14:textId="77777777" w:rsidR="008F2DEE" w:rsidRPr="008F2DEE" w:rsidRDefault="008F2DEE" w:rsidP="008F2DEE">
            <w:pPr>
              <w:widowControl/>
              <w:spacing w:after="0"/>
              <w:jc w:val="left"/>
              <w:rPr>
                <w:ins w:id="2228" w:author="Sam Dent" w:date="2022-09-09T10:40: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0E3D66F6" w14:textId="77777777" w:rsidR="008F2DEE" w:rsidRPr="008F2DEE" w:rsidRDefault="008F2DEE" w:rsidP="008F2DEE">
            <w:pPr>
              <w:widowControl/>
              <w:spacing w:after="0"/>
              <w:jc w:val="left"/>
              <w:rPr>
                <w:ins w:id="2229"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4A39BEB" w14:textId="77777777" w:rsidR="008F2DEE" w:rsidRPr="008F2DEE" w:rsidRDefault="008F2DEE" w:rsidP="008F2DEE">
            <w:pPr>
              <w:widowControl/>
              <w:spacing w:after="0"/>
              <w:jc w:val="left"/>
              <w:rPr>
                <w:ins w:id="2230" w:author="Sam Dent" w:date="2022-09-09T10:40:00Z"/>
                <w:rFonts w:cs="Calibri"/>
                <w:color w:val="000000"/>
                <w:sz w:val="18"/>
                <w:szCs w:val="18"/>
              </w:rPr>
            </w:pPr>
            <w:ins w:id="2231" w:author="Sam Dent" w:date="2022-09-09T10:40:00Z">
              <w:r w:rsidRPr="008F2DEE">
                <w:rPr>
                  <w:rFonts w:cs="Calibri"/>
                  <w:color w:val="000000"/>
                  <w:sz w:val="18"/>
                  <w:szCs w:val="18"/>
                </w:rPr>
                <w:t>5.5.9 LED Fixtures</w:t>
              </w:r>
            </w:ins>
          </w:p>
        </w:tc>
        <w:tc>
          <w:tcPr>
            <w:tcW w:w="2482" w:type="dxa"/>
            <w:tcBorders>
              <w:top w:val="nil"/>
              <w:left w:val="nil"/>
              <w:bottom w:val="single" w:sz="4" w:space="0" w:color="auto"/>
              <w:right w:val="single" w:sz="4" w:space="0" w:color="auto"/>
            </w:tcBorders>
            <w:shd w:val="clear" w:color="auto" w:fill="auto"/>
            <w:noWrap/>
            <w:vAlign w:val="center"/>
            <w:hideMark/>
          </w:tcPr>
          <w:p w14:paraId="73A17B2E" w14:textId="77777777" w:rsidR="008F2DEE" w:rsidRPr="008F2DEE" w:rsidRDefault="008F2DEE" w:rsidP="008F2DEE">
            <w:pPr>
              <w:widowControl/>
              <w:spacing w:after="0"/>
              <w:jc w:val="left"/>
              <w:rPr>
                <w:ins w:id="2232" w:author="Sam Dent" w:date="2022-09-09T10:40:00Z"/>
                <w:rFonts w:cs="Calibri"/>
                <w:color w:val="000000"/>
                <w:sz w:val="18"/>
                <w:szCs w:val="18"/>
              </w:rPr>
            </w:pPr>
            <w:ins w:id="2233" w:author="Sam Dent" w:date="2022-09-09T10:40:00Z">
              <w:r w:rsidRPr="008F2DEE">
                <w:rPr>
                  <w:rFonts w:cs="Calibri"/>
                  <w:color w:val="000000"/>
                  <w:sz w:val="18"/>
                  <w:szCs w:val="18"/>
                </w:rPr>
                <w:t>RS-LTG-LDFX-V06-230101</w:t>
              </w:r>
            </w:ins>
          </w:p>
        </w:tc>
        <w:tc>
          <w:tcPr>
            <w:tcW w:w="930" w:type="dxa"/>
            <w:tcBorders>
              <w:top w:val="nil"/>
              <w:left w:val="nil"/>
              <w:bottom w:val="single" w:sz="4" w:space="0" w:color="auto"/>
              <w:right w:val="single" w:sz="4" w:space="0" w:color="auto"/>
            </w:tcBorders>
            <w:shd w:val="clear" w:color="auto" w:fill="auto"/>
            <w:vAlign w:val="center"/>
            <w:hideMark/>
          </w:tcPr>
          <w:p w14:paraId="14FF9ABC" w14:textId="77777777" w:rsidR="008F2DEE" w:rsidRPr="008F2DEE" w:rsidRDefault="008F2DEE" w:rsidP="008F2DEE">
            <w:pPr>
              <w:widowControl/>
              <w:spacing w:after="0"/>
              <w:jc w:val="center"/>
              <w:rPr>
                <w:ins w:id="2234" w:author="Sam Dent" w:date="2022-09-09T10:40:00Z"/>
                <w:rFonts w:cs="Calibri"/>
                <w:color w:val="000000"/>
                <w:sz w:val="18"/>
                <w:szCs w:val="18"/>
              </w:rPr>
            </w:pPr>
            <w:ins w:id="2235"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2CDFDE10" w14:textId="77777777" w:rsidR="008F2DEE" w:rsidRPr="008F2DEE" w:rsidRDefault="008F2DEE" w:rsidP="008F2DEE">
            <w:pPr>
              <w:widowControl/>
              <w:spacing w:after="0"/>
              <w:jc w:val="left"/>
              <w:rPr>
                <w:ins w:id="2236" w:author="Sam Dent" w:date="2022-09-09T10:40:00Z"/>
                <w:rFonts w:cs="Calibri"/>
                <w:color w:val="000000"/>
                <w:sz w:val="18"/>
                <w:szCs w:val="18"/>
              </w:rPr>
            </w:pPr>
            <w:ins w:id="2237" w:author="Sam Dent" w:date="2022-09-09T10:40:00Z">
              <w:r w:rsidRPr="008F2DEE">
                <w:rPr>
                  <w:rFonts w:cs="Calibri"/>
                  <w:color w:val="000000"/>
                  <w:sz w:val="18"/>
                  <w:szCs w:val="18"/>
                </w:rPr>
                <w:t>Introductory language describing negotiated compromise.</w:t>
              </w:r>
              <w:r w:rsidRPr="008F2DEE">
                <w:rPr>
                  <w:rFonts w:cs="Calibri"/>
                  <w:color w:val="000000"/>
                  <w:sz w:val="18"/>
                  <w:szCs w:val="18"/>
                </w:rPr>
                <w:br/>
                <w:t>Non-IQ programs assume LED baseline from 6/30/2023. Measure reverts to 2 year measure life.</w:t>
              </w:r>
              <w:r w:rsidRPr="008F2DEE">
                <w:rPr>
                  <w:rFonts w:cs="Calibri"/>
                  <w:color w:val="000000"/>
                  <w:sz w:val="18"/>
                  <w:szCs w:val="18"/>
                </w:rPr>
                <w:br/>
                <w:t xml:space="preserve">IQ programs assume halogen baseline for 8 years through program year 2025. </w:t>
              </w:r>
              <w:r w:rsidRPr="008F2DEE">
                <w:rPr>
                  <w:rFonts w:cs="Calibri"/>
                  <w:color w:val="000000"/>
                  <w:sz w:val="18"/>
                  <w:szCs w:val="18"/>
                </w:rPr>
                <w:br/>
                <w:t xml:space="preserve">ISR simplified to single first year value removing need for deferred installs. </w:t>
              </w:r>
              <w:r w:rsidRPr="008F2DEE">
                <w:rPr>
                  <w:rFonts w:cs="Calibri"/>
                  <w:color w:val="000000"/>
                  <w:sz w:val="18"/>
                  <w:szCs w:val="18"/>
                </w:rPr>
                <w:br/>
                <w:t xml:space="preserve">Mid-life adjustments removed. </w:t>
              </w:r>
              <w:r w:rsidRPr="008F2DEE">
                <w:rPr>
                  <w:rFonts w:cs="Calibri"/>
                  <w:color w:val="000000"/>
                  <w:sz w:val="18"/>
                  <w:szCs w:val="18"/>
                </w:rPr>
                <w:br/>
                <w:t>O&amp;M baseline cost limited to annual baseline replacement for IQ, no O&amp;M impact for non-IQ.</w:t>
              </w:r>
            </w:ins>
          </w:p>
        </w:tc>
        <w:tc>
          <w:tcPr>
            <w:tcW w:w="1034" w:type="dxa"/>
            <w:tcBorders>
              <w:top w:val="nil"/>
              <w:left w:val="nil"/>
              <w:bottom w:val="single" w:sz="4" w:space="0" w:color="auto"/>
              <w:right w:val="single" w:sz="4" w:space="0" w:color="auto"/>
            </w:tcBorders>
            <w:shd w:val="clear" w:color="auto" w:fill="auto"/>
            <w:vAlign w:val="center"/>
            <w:hideMark/>
          </w:tcPr>
          <w:p w14:paraId="2356D565" w14:textId="77777777" w:rsidR="008F2DEE" w:rsidRPr="008F2DEE" w:rsidRDefault="008F2DEE" w:rsidP="008F2DEE">
            <w:pPr>
              <w:widowControl/>
              <w:spacing w:after="0"/>
              <w:jc w:val="center"/>
              <w:rPr>
                <w:ins w:id="2238" w:author="Sam Dent" w:date="2022-09-09T10:40:00Z"/>
                <w:rFonts w:cs="Calibri"/>
                <w:color w:val="000000"/>
                <w:sz w:val="18"/>
                <w:szCs w:val="18"/>
              </w:rPr>
            </w:pPr>
            <w:ins w:id="2239" w:author="Sam Dent" w:date="2022-09-09T10:40:00Z">
              <w:r w:rsidRPr="008F2DEE">
                <w:rPr>
                  <w:rFonts w:cs="Calibri"/>
                  <w:color w:val="000000"/>
                  <w:sz w:val="18"/>
                  <w:szCs w:val="18"/>
                </w:rPr>
                <w:t>Decrease in lifetime savings</w:t>
              </w:r>
            </w:ins>
          </w:p>
        </w:tc>
      </w:tr>
      <w:tr w:rsidR="008F2DEE" w:rsidRPr="008F2DEE" w14:paraId="1DAB674E" w14:textId="77777777" w:rsidTr="008D55F9">
        <w:trPr>
          <w:trHeight w:val="480"/>
          <w:ins w:id="2240"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5D8465B8" w14:textId="77777777" w:rsidR="008F2DEE" w:rsidRPr="008F2DEE" w:rsidRDefault="008F2DEE" w:rsidP="008F2DEE">
            <w:pPr>
              <w:widowControl/>
              <w:spacing w:after="0"/>
              <w:jc w:val="left"/>
              <w:rPr>
                <w:ins w:id="2241" w:author="Sam Dent" w:date="2022-09-09T10:40: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3B3F33DD" w14:textId="77777777" w:rsidR="008F2DEE" w:rsidRPr="008F2DEE" w:rsidRDefault="008F2DEE" w:rsidP="008F2DEE">
            <w:pPr>
              <w:widowControl/>
              <w:spacing w:after="0"/>
              <w:jc w:val="left"/>
              <w:rPr>
                <w:ins w:id="2242"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2B56DF8" w14:textId="77777777" w:rsidR="008F2DEE" w:rsidRPr="008F2DEE" w:rsidRDefault="008F2DEE" w:rsidP="008F2DEE">
            <w:pPr>
              <w:widowControl/>
              <w:spacing w:after="0"/>
              <w:jc w:val="left"/>
              <w:rPr>
                <w:ins w:id="2243" w:author="Sam Dent" w:date="2022-09-09T10:40:00Z"/>
                <w:rFonts w:cs="Calibri"/>
                <w:color w:val="000000"/>
                <w:sz w:val="18"/>
                <w:szCs w:val="18"/>
              </w:rPr>
            </w:pPr>
            <w:ins w:id="2244" w:author="Sam Dent" w:date="2022-09-09T10:40:00Z">
              <w:r w:rsidRPr="008F2DEE">
                <w:rPr>
                  <w:rFonts w:cs="Calibri"/>
                  <w:color w:val="000000"/>
                  <w:sz w:val="18"/>
                  <w:szCs w:val="18"/>
                </w:rPr>
                <w:t>5.5.10 Holiday String Lighting</w:t>
              </w:r>
            </w:ins>
          </w:p>
        </w:tc>
        <w:tc>
          <w:tcPr>
            <w:tcW w:w="2482" w:type="dxa"/>
            <w:tcBorders>
              <w:top w:val="nil"/>
              <w:left w:val="nil"/>
              <w:bottom w:val="single" w:sz="4" w:space="0" w:color="auto"/>
              <w:right w:val="single" w:sz="4" w:space="0" w:color="auto"/>
            </w:tcBorders>
            <w:shd w:val="clear" w:color="auto" w:fill="auto"/>
            <w:noWrap/>
            <w:vAlign w:val="center"/>
            <w:hideMark/>
          </w:tcPr>
          <w:p w14:paraId="05487DEB" w14:textId="77777777" w:rsidR="008F2DEE" w:rsidRPr="008F2DEE" w:rsidRDefault="008F2DEE" w:rsidP="008F2DEE">
            <w:pPr>
              <w:widowControl/>
              <w:spacing w:after="0"/>
              <w:jc w:val="left"/>
              <w:rPr>
                <w:ins w:id="2245" w:author="Sam Dent" w:date="2022-09-09T10:40:00Z"/>
                <w:rFonts w:cs="Calibri"/>
                <w:color w:val="000000"/>
                <w:sz w:val="18"/>
                <w:szCs w:val="18"/>
              </w:rPr>
            </w:pPr>
            <w:ins w:id="2246" w:author="Sam Dent" w:date="2022-09-09T10:40:00Z">
              <w:r w:rsidRPr="008F2DEE">
                <w:rPr>
                  <w:rFonts w:cs="Calibri"/>
                  <w:color w:val="000000"/>
                  <w:sz w:val="18"/>
                  <w:szCs w:val="18"/>
                </w:rPr>
                <w:t>RS-LTG-LEDH-V03-230101</w:t>
              </w:r>
            </w:ins>
          </w:p>
        </w:tc>
        <w:tc>
          <w:tcPr>
            <w:tcW w:w="930" w:type="dxa"/>
            <w:tcBorders>
              <w:top w:val="nil"/>
              <w:left w:val="nil"/>
              <w:bottom w:val="single" w:sz="4" w:space="0" w:color="auto"/>
              <w:right w:val="single" w:sz="4" w:space="0" w:color="auto"/>
            </w:tcBorders>
            <w:shd w:val="clear" w:color="auto" w:fill="auto"/>
            <w:vAlign w:val="center"/>
            <w:hideMark/>
          </w:tcPr>
          <w:p w14:paraId="4913440A" w14:textId="77777777" w:rsidR="008F2DEE" w:rsidRPr="008F2DEE" w:rsidRDefault="008F2DEE" w:rsidP="008F2DEE">
            <w:pPr>
              <w:widowControl/>
              <w:spacing w:after="0"/>
              <w:jc w:val="center"/>
              <w:rPr>
                <w:ins w:id="2247" w:author="Sam Dent" w:date="2022-09-09T10:40:00Z"/>
                <w:rFonts w:cs="Calibri"/>
                <w:color w:val="000000"/>
                <w:sz w:val="18"/>
                <w:szCs w:val="18"/>
              </w:rPr>
            </w:pPr>
            <w:ins w:id="2248"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03260FCA" w14:textId="77777777" w:rsidR="008F2DEE" w:rsidRPr="008F2DEE" w:rsidRDefault="008F2DEE" w:rsidP="008F2DEE">
            <w:pPr>
              <w:widowControl/>
              <w:spacing w:after="0"/>
              <w:jc w:val="left"/>
              <w:rPr>
                <w:ins w:id="2249" w:author="Sam Dent" w:date="2022-09-09T10:40:00Z"/>
                <w:rFonts w:cs="Calibri"/>
                <w:color w:val="000000"/>
                <w:sz w:val="18"/>
                <w:szCs w:val="18"/>
              </w:rPr>
            </w:pPr>
            <w:ins w:id="2250" w:author="Sam Dent" w:date="2022-09-09T10:40:00Z">
              <w:r w:rsidRPr="008F2DEE">
                <w:rPr>
                  <w:rFonts w:cs="Calibri"/>
                  <w:color w:val="000000"/>
                  <w:sz w:val="18"/>
                  <w:szCs w:val="18"/>
                </w:rPr>
                <w:t xml:space="preserve">Updated lamp watt assumptions based on updated data. </w:t>
              </w:r>
            </w:ins>
          </w:p>
        </w:tc>
        <w:tc>
          <w:tcPr>
            <w:tcW w:w="1034" w:type="dxa"/>
            <w:tcBorders>
              <w:top w:val="nil"/>
              <w:left w:val="nil"/>
              <w:bottom w:val="single" w:sz="4" w:space="0" w:color="auto"/>
              <w:right w:val="single" w:sz="4" w:space="0" w:color="auto"/>
            </w:tcBorders>
            <w:shd w:val="clear" w:color="auto" w:fill="auto"/>
            <w:vAlign w:val="center"/>
            <w:hideMark/>
          </w:tcPr>
          <w:p w14:paraId="66386C9B" w14:textId="77777777" w:rsidR="008F2DEE" w:rsidRPr="008F2DEE" w:rsidRDefault="008F2DEE" w:rsidP="008F2DEE">
            <w:pPr>
              <w:widowControl/>
              <w:spacing w:after="0"/>
              <w:jc w:val="center"/>
              <w:rPr>
                <w:ins w:id="2251" w:author="Sam Dent" w:date="2022-09-09T10:40:00Z"/>
                <w:rFonts w:cs="Calibri"/>
                <w:color w:val="000000"/>
                <w:sz w:val="18"/>
                <w:szCs w:val="18"/>
              </w:rPr>
            </w:pPr>
            <w:ins w:id="2252" w:author="Sam Dent" w:date="2022-09-09T10:40:00Z">
              <w:r w:rsidRPr="008F2DEE">
                <w:rPr>
                  <w:rFonts w:cs="Calibri"/>
                  <w:color w:val="000000"/>
                  <w:sz w:val="18"/>
                  <w:szCs w:val="18"/>
                </w:rPr>
                <w:t>Decrease</w:t>
              </w:r>
            </w:ins>
          </w:p>
        </w:tc>
      </w:tr>
      <w:tr w:rsidR="008F2DEE" w:rsidRPr="008F2DEE" w14:paraId="058BFB40" w14:textId="77777777" w:rsidTr="008D55F9">
        <w:trPr>
          <w:trHeight w:val="480"/>
          <w:ins w:id="2253"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53A6E284" w14:textId="77777777" w:rsidR="008F2DEE" w:rsidRPr="008F2DEE" w:rsidRDefault="008F2DEE" w:rsidP="008F2DEE">
            <w:pPr>
              <w:widowControl/>
              <w:spacing w:after="0"/>
              <w:jc w:val="left"/>
              <w:rPr>
                <w:ins w:id="2254" w:author="Sam Dent" w:date="2022-09-09T10:40: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444CD139" w14:textId="77777777" w:rsidR="008F2DEE" w:rsidRPr="008F2DEE" w:rsidRDefault="008F2DEE" w:rsidP="008F2DEE">
            <w:pPr>
              <w:widowControl/>
              <w:spacing w:after="0"/>
              <w:jc w:val="left"/>
              <w:rPr>
                <w:ins w:id="2255"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203476E" w14:textId="77777777" w:rsidR="008F2DEE" w:rsidRPr="008F2DEE" w:rsidRDefault="008F2DEE" w:rsidP="008F2DEE">
            <w:pPr>
              <w:widowControl/>
              <w:spacing w:after="0"/>
              <w:jc w:val="left"/>
              <w:rPr>
                <w:ins w:id="2256" w:author="Sam Dent" w:date="2022-09-09T10:40:00Z"/>
                <w:rFonts w:cs="Calibri"/>
                <w:color w:val="000000"/>
                <w:sz w:val="18"/>
                <w:szCs w:val="18"/>
              </w:rPr>
            </w:pPr>
            <w:ins w:id="2257" w:author="Sam Dent" w:date="2022-09-09T10:40:00Z">
              <w:r w:rsidRPr="008F2DEE">
                <w:rPr>
                  <w:rFonts w:cs="Calibri"/>
                  <w:color w:val="000000"/>
                  <w:sz w:val="18"/>
                  <w:szCs w:val="18"/>
                </w:rPr>
                <w:t>5.5.12 Connected LED Lamps</w:t>
              </w:r>
            </w:ins>
          </w:p>
        </w:tc>
        <w:tc>
          <w:tcPr>
            <w:tcW w:w="2482" w:type="dxa"/>
            <w:tcBorders>
              <w:top w:val="nil"/>
              <w:left w:val="nil"/>
              <w:bottom w:val="single" w:sz="4" w:space="0" w:color="auto"/>
              <w:right w:val="single" w:sz="4" w:space="0" w:color="auto"/>
            </w:tcBorders>
            <w:shd w:val="clear" w:color="auto" w:fill="auto"/>
            <w:noWrap/>
            <w:vAlign w:val="center"/>
            <w:hideMark/>
          </w:tcPr>
          <w:p w14:paraId="62D82AFD" w14:textId="77777777" w:rsidR="008F2DEE" w:rsidRPr="008F2DEE" w:rsidRDefault="008F2DEE" w:rsidP="008F2DEE">
            <w:pPr>
              <w:widowControl/>
              <w:spacing w:after="0"/>
              <w:jc w:val="left"/>
              <w:rPr>
                <w:ins w:id="2258" w:author="Sam Dent" w:date="2022-09-09T10:40:00Z"/>
                <w:rFonts w:cs="Calibri"/>
                <w:color w:val="000000"/>
                <w:sz w:val="18"/>
                <w:szCs w:val="18"/>
              </w:rPr>
            </w:pPr>
            <w:ins w:id="2259" w:author="Sam Dent" w:date="2022-09-09T10:40:00Z">
              <w:r w:rsidRPr="008F2DEE">
                <w:rPr>
                  <w:rFonts w:cs="Calibri"/>
                  <w:color w:val="000000"/>
                  <w:sz w:val="18"/>
                  <w:szCs w:val="18"/>
                </w:rPr>
                <w:t>RS-LTG-LEDC-V02-230101</w:t>
              </w:r>
            </w:ins>
          </w:p>
        </w:tc>
        <w:tc>
          <w:tcPr>
            <w:tcW w:w="930" w:type="dxa"/>
            <w:tcBorders>
              <w:top w:val="nil"/>
              <w:left w:val="nil"/>
              <w:bottom w:val="single" w:sz="4" w:space="0" w:color="auto"/>
              <w:right w:val="single" w:sz="4" w:space="0" w:color="auto"/>
            </w:tcBorders>
            <w:shd w:val="clear" w:color="auto" w:fill="auto"/>
            <w:vAlign w:val="center"/>
            <w:hideMark/>
          </w:tcPr>
          <w:p w14:paraId="19F6188F" w14:textId="77777777" w:rsidR="008F2DEE" w:rsidRPr="008F2DEE" w:rsidRDefault="008F2DEE" w:rsidP="008F2DEE">
            <w:pPr>
              <w:widowControl/>
              <w:spacing w:after="0"/>
              <w:jc w:val="center"/>
              <w:rPr>
                <w:ins w:id="2260" w:author="Sam Dent" w:date="2022-09-09T10:40:00Z"/>
                <w:rFonts w:cs="Calibri"/>
                <w:color w:val="000000"/>
                <w:sz w:val="18"/>
                <w:szCs w:val="18"/>
              </w:rPr>
            </w:pPr>
            <w:ins w:id="2261"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1118E7F7" w14:textId="77777777" w:rsidR="008F2DEE" w:rsidRPr="008F2DEE" w:rsidRDefault="008F2DEE" w:rsidP="008F2DEE">
            <w:pPr>
              <w:widowControl/>
              <w:spacing w:after="0"/>
              <w:jc w:val="left"/>
              <w:rPr>
                <w:ins w:id="2262" w:author="Sam Dent" w:date="2022-09-09T10:40:00Z"/>
                <w:rFonts w:cs="Calibri"/>
                <w:color w:val="000000"/>
                <w:sz w:val="18"/>
                <w:szCs w:val="18"/>
              </w:rPr>
            </w:pPr>
            <w:ins w:id="2263" w:author="Sam Dent" w:date="2022-09-09T10:40:00Z">
              <w:r w:rsidRPr="008F2DEE">
                <w:rPr>
                  <w:rFonts w:cs="Calibri"/>
                  <w:color w:val="000000"/>
                  <w:sz w:val="18"/>
                  <w:szCs w:val="18"/>
                </w:rPr>
                <w:t xml:space="preserve">Updated SVG percentage based on new study. </w:t>
              </w:r>
              <w:r w:rsidRPr="008F2DEE">
                <w:rPr>
                  <w:rFonts w:cs="Calibri"/>
                  <w:color w:val="000000"/>
                  <w:sz w:val="18"/>
                  <w:szCs w:val="18"/>
                </w:rPr>
                <w:br/>
                <w:t>ISR update.</w:t>
              </w:r>
            </w:ins>
          </w:p>
        </w:tc>
        <w:tc>
          <w:tcPr>
            <w:tcW w:w="1034" w:type="dxa"/>
            <w:tcBorders>
              <w:top w:val="nil"/>
              <w:left w:val="nil"/>
              <w:bottom w:val="single" w:sz="4" w:space="0" w:color="auto"/>
              <w:right w:val="single" w:sz="4" w:space="0" w:color="auto"/>
            </w:tcBorders>
            <w:shd w:val="clear" w:color="auto" w:fill="auto"/>
            <w:vAlign w:val="center"/>
            <w:hideMark/>
          </w:tcPr>
          <w:p w14:paraId="0387A32F" w14:textId="77777777" w:rsidR="008F2DEE" w:rsidRPr="008F2DEE" w:rsidRDefault="008F2DEE" w:rsidP="008F2DEE">
            <w:pPr>
              <w:widowControl/>
              <w:spacing w:after="0"/>
              <w:jc w:val="center"/>
              <w:rPr>
                <w:ins w:id="2264" w:author="Sam Dent" w:date="2022-09-09T10:40:00Z"/>
                <w:rFonts w:cs="Calibri"/>
                <w:color w:val="000000"/>
                <w:sz w:val="18"/>
                <w:szCs w:val="18"/>
              </w:rPr>
            </w:pPr>
            <w:ins w:id="2265" w:author="Sam Dent" w:date="2022-09-09T10:40:00Z">
              <w:r w:rsidRPr="008F2DEE">
                <w:rPr>
                  <w:rFonts w:cs="Calibri"/>
                  <w:color w:val="000000"/>
                  <w:sz w:val="18"/>
                  <w:szCs w:val="18"/>
                </w:rPr>
                <w:t>Increase</w:t>
              </w:r>
            </w:ins>
          </w:p>
        </w:tc>
      </w:tr>
      <w:tr w:rsidR="008F2DEE" w:rsidRPr="008F2DEE" w14:paraId="2EDB429B" w14:textId="77777777" w:rsidTr="008D55F9">
        <w:trPr>
          <w:trHeight w:val="480"/>
          <w:ins w:id="2266"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66326A10" w14:textId="77777777" w:rsidR="008F2DEE" w:rsidRPr="008F2DEE" w:rsidRDefault="008F2DEE" w:rsidP="008F2DEE">
            <w:pPr>
              <w:widowControl/>
              <w:spacing w:after="0"/>
              <w:jc w:val="left"/>
              <w:rPr>
                <w:ins w:id="2267" w:author="Sam Dent" w:date="2022-09-09T10:40: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371BE146" w14:textId="77777777" w:rsidR="008F2DEE" w:rsidRPr="008F2DEE" w:rsidRDefault="008F2DEE" w:rsidP="008F2DEE">
            <w:pPr>
              <w:widowControl/>
              <w:spacing w:after="0"/>
              <w:jc w:val="left"/>
              <w:rPr>
                <w:ins w:id="2268"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39DFEC4" w14:textId="77777777" w:rsidR="008F2DEE" w:rsidRPr="008F2DEE" w:rsidRDefault="008F2DEE" w:rsidP="008F2DEE">
            <w:pPr>
              <w:widowControl/>
              <w:spacing w:after="0"/>
              <w:jc w:val="left"/>
              <w:rPr>
                <w:ins w:id="2269" w:author="Sam Dent" w:date="2022-09-09T10:40:00Z"/>
                <w:rFonts w:cs="Calibri"/>
                <w:color w:val="000000"/>
                <w:sz w:val="18"/>
                <w:szCs w:val="18"/>
              </w:rPr>
            </w:pPr>
            <w:ins w:id="2270" w:author="Sam Dent" w:date="2022-09-09T10:40:00Z">
              <w:r w:rsidRPr="008F2DEE">
                <w:rPr>
                  <w:rFonts w:cs="Calibri"/>
                  <w:color w:val="000000"/>
                  <w:sz w:val="18"/>
                  <w:szCs w:val="18"/>
                </w:rPr>
                <w:t>5.5.13 EISA Exempt LED Lighting</w:t>
              </w:r>
            </w:ins>
          </w:p>
        </w:tc>
        <w:tc>
          <w:tcPr>
            <w:tcW w:w="2482" w:type="dxa"/>
            <w:tcBorders>
              <w:top w:val="nil"/>
              <w:left w:val="nil"/>
              <w:bottom w:val="single" w:sz="4" w:space="0" w:color="auto"/>
              <w:right w:val="single" w:sz="4" w:space="0" w:color="auto"/>
            </w:tcBorders>
            <w:shd w:val="clear" w:color="auto" w:fill="auto"/>
            <w:noWrap/>
            <w:vAlign w:val="center"/>
            <w:hideMark/>
          </w:tcPr>
          <w:p w14:paraId="1F4371DB" w14:textId="77777777" w:rsidR="008F2DEE" w:rsidRPr="008F2DEE" w:rsidRDefault="008F2DEE" w:rsidP="008F2DEE">
            <w:pPr>
              <w:widowControl/>
              <w:spacing w:after="0"/>
              <w:jc w:val="left"/>
              <w:rPr>
                <w:ins w:id="2271" w:author="Sam Dent" w:date="2022-09-09T10:40:00Z"/>
                <w:rFonts w:cs="Calibri"/>
                <w:color w:val="000000"/>
                <w:sz w:val="18"/>
                <w:szCs w:val="18"/>
              </w:rPr>
            </w:pPr>
            <w:ins w:id="2272" w:author="Sam Dent" w:date="2022-09-09T10:40:00Z">
              <w:r w:rsidRPr="008F2DEE">
                <w:rPr>
                  <w:rFonts w:cs="Calibri"/>
                  <w:color w:val="000000"/>
                  <w:sz w:val="18"/>
                  <w:szCs w:val="18"/>
                </w:rPr>
                <w:t>RS-LTG-LEDE-V1-230101</w:t>
              </w:r>
            </w:ins>
          </w:p>
        </w:tc>
        <w:tc>
          <w:tcPr>
            <w:tcW w:w="930" w:type="dxa"/>
            <w:tcBorders>
              <w:top w:val="nil"/>
              <w:left w:val="nil"/>
              <w:bottom w:val="single" w:sz="4" w:space="0" w:color="auto"/>
              <w:right w:val="single" w:sz="4" w:space="0" w:color="auto"/>
            </w:tcBorders>
            <w:shd w:val="clear" w:color="auto" w:fill="auto"/>
            <w:vAlign w:val="center"/>
            <w:hideMark/>
          </w:tcPr>
          <w:p w14:paraId="7973B16D" w14:textId="77777777" w:rsidR="008F2DEE" w:rsidRPr="008F2DEE" w:rsidRDefault="008F2DEE" w:rsidP="008F2DEE">
            <w:pPr>
              <w:widowControl/>
              <w:spacing w:after="0"/>
              <w:jc w:val="center"/>
              <w:rPr>
                <w:ins w:id="2273" w:author="Sam Dent" w:date="2022-09-09T10:40:00Z"/>
                <w:rFonts w:cs="Calibri"/>
                <w:color w:val="000000"/>
                <w:sz w:val="18"/>
                <w:szCs w:val="18"/>
              </w:rPr>
            </w:pPr>
            <w:ins w:id="2274"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666A9EC0" w14:textId="77777777" w:rsidR="008F2DEE" w:rsidRPr="008F2DEE" w:rsidRDefault="008F2DEE" w:rsidP="008F2DEE">
            <w:pPr>
              <w:widowControl/>
              <w:spacing w:after="0"/>
              <w:jc w:val="left"/>
              <w:rPr>
                <w:ins w:id="2275" w:author="Sam Dent" w:date="2022-09-09T10:40:00Z"/>
                <w:rFonts w:cs="Calibri"/>
                <w:color w:val="000000"/>
                <w:sz w:val="18"/>
                <w:szCs w:val="18"/>
              </w:rPr>
            </w:pPr>
            <w:ins w:id="2276"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
          <w:p w14:paraId="23592B35" w14:textId="77777777" w:rsidR="008F2DEE" w:rsidRPr="008F2DEE" w:rsidRDefault="008F2DEE" w:rsidP="008F2DEE">
            <w:pPr>
              <w:widowControl/>
              <w:spacing w:after="0"/>
              <w:jc w:val="center"/>
              <w:rPr>
                <w:ins w:id="2277" w:author="Sam Dent" w:date="2022-09-09T10:40:00Z"/>
                <w:rFonts w:cs="Calibri"/>
                <w:color w:val="000000"/>
                <w:sz w:val="18"/>
                <w:szCs w:val="18"/>
              </w:rPr>
            </w:pPr>
            <w:ins w:id="2278" w:author="Sam Dent" w:date="2022-09-09T10:40:00Z">
              <w:r w:rsidRPr="008F2DEE">
                <w:rPr>
                  <w:rFonts w:cs="Calibri"/>
                  <w:color w:val="000000"/>
                  <w:sz w:val="18"/>
                  <w:szCs w:val="18"/>
                </w:rPr>
                <w:t>N/A</w:t>
              </w:r>
            </w:ins>
          </w:p>
        </w:tc>
      </w:tr>
      <w:tr w:rsidR="008F2DEE" w:rsidRPr="008F2DEE" w14:paraId="2AA7AE10" w14:textId="77777777" w:rsidTr="008D55F9">
        <w:trPr>
          <w:trHeight w:val="1440"/>
          <w:ins w:id="2279"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2C97108C" w14:textId="77777777" w:rsidR="008F2DEE" w:rsidRPr="008F2DEE" w:rsidRDefault="008F2DEE" w:rsidP="008F2DEE">
            <w:pPr>
              <w:widowControl/>
              <w:spacing w:after="0"/>
              <w:jc w:val="left"/>
              <w:rPr>
                <w:ins w:id="2280" w:author="Sam Dent" w:date="2022-09-09T10:40:00Z"/>
                <w:rFonts w:cs="Calibri"/>
                <w:color w:val="000000"/>
                <w:sz w:val="18"/>
                <w:szCs w:val="18"/>
              </w:rPr>
            </w:pPr>
          </w:p>
        </w:tc>
        <w:tc>
          <w:tcPr>
            <w:tcW w:w="1261" w:type="dxa"/>
            <w:vMerge w:val="restart"/>
            <w:tcBorders>
              <w:top w:val="nil"/>
              <w:left w:val="single" w:sz="4" w:space="0" w:color="auto"/>
              <w:bottom w:val="single" w:sz="4" w:space="0" w:color="000000"/>
              <w:right w:val="single" w:sz="4" w:space="0" w:color="auto"/>
            </w:tcBorders>
            <w:shd w:val="clear" w:color="auto" w:fill="auto"/>
            <w:vAlign w:val="center"/>
            <w:hideMark/>
          </w:tcPr>
          <w:p w14:paraId="3A629557" w14:textId="77777777" w:rsidR="008F2DEE" w:rsidRPr="008F2DEE" w:rsidRDefault="008F2DEE" w:rsidP="008F2DEE">
            <w:pPr>
              <w:widowControl/>
              <w:spacing w:after="0"/>
              <w:jc w:val="center"/>
              <w:rPr>
                <w:ins w:id="2281" w:author="Sam Dent" w:date="2022-09-09T10:40:00Z"/>
                <w:rFonts w:cs="Calibri"/>
                <w:color w:val="000000"/>
                <w:sz w:val="18"/>
                <w:szCs w:val="18"/>
              </w:rPr>
            </w:pPr>
            <w:ins w:id="2282" w:author="Sam Dent" w:date="2022-09-09T10:40:00Z">
              <w:r w:rsidRPr="008F2DEE">
                <w:rPr>
                  <w:rFonts w:cs="Calibri"/>
                  <w:color w:val="000000"/>
                  <w:sz w:val="18"/>
                  <w:szCs w:val="18"/>
                </w:rPr>
                <w:t>5.6 Shell</w:t>
              </w:r>
            </w:ins>
          </w:p>
        </w:tc>
        <w:tc>
          <w:tcPr>
            <w:tcW w:w="2084" w:type="dxa"/>
            <w:tcBorders>
              <w:top w:val="nil"/>
              <w:left w:val="nil"/>
              <w:bottom w:val="single" w:sz="4" w:space="0" w:color="auto"/>
              <w:right w:val="single" w:sz="4" w:space="0" w:color="auto"/>
            </w:tcBorders>
            <w:shd w:val="clear" w:color="auto" w:fill="auto"/>
            <w:vAlign w:val="center"/>
            <w:hideMark/>
          </w:tcPr>
          <w:p w14:paraId="7307F335" w14:textId="77777777" w:rsidR="008F2DEE" w:rsidRPr="008F2DEE" w:rsidRDefault="008F2DEE" w:rsidP="008F2DEE">
            <w:pPr>
              <w:widowControl/>
              <w:spacing w:after="0"/>
              <w:jc w:val="left"/>
              <w:rPr>
                <w:ins w:id="2283" w:author="Sam Dent" w:date="2022-09-09T10:40:00Z"/>
                <w:rFonts w:cs="Calibri"/>
                <w:color w:val="000000"/>
                <w:sz w:val="18"/>
                <w:szCs w:val="18"/>
              </w:rPr>
            </w:pPr>
            <w:ins w:id="2284" w:author="Sam Dent" w:date="2022-09-09T10:40:00Z">
              <w:r w:rsidRPr="008F2DEE">
                <w:rPr>
                  <w:rFonts w:cs="Calibri"/>
                  <w:color w:val="000000"/>
                  <w:sz w:val="18"/>
                  <w:szCs w:val="18"/>
                </w:rPr>
                <w:t>5.6.1 Air Sealing</w:t>
              </w:r>
            </w:ins>
          </w:p>
        </w:tc>
        <w:tc>
          <w:tcPr>
            <w:tcW w:w="2482" w:type="dxa"/>
            <w:tcBorders>
              <w:top w:val="nil"/>
              <w:left w:val="nil"/>
              <w:bottom w:val="single" w:sz="4" w:space="0" w:color="auto"/>
              <w:right w:val="single" w:sz="4" w:space="0" w:color="auto"/>
            </w:tcBorders>
            <w:shd w:val="clear" w:color="auto" w:fill="auto"/>
            <w:noWrap/>
            <w:vAlign w:val="center"/>
            <w:hideMark/>
          </w:tcPr>
          <w:p w14:paraId="130A38D5" w14:textId="77777777" w:rsidR="008F2DEE" w:rsidRPr="008F2DEE" w:rsidRDefault="008F2DEE" w:rsidP="008F2DEE">
            <w:pPr>
              <w:widowControl/>
              <w:spacing w:after="0"/>
              <w:jc w:val="left"/>
              <w:rPr>
                <w:ins w:id="2285" w:author="Sam Dent" w:date="2022-09-09T10:40:00Z"/>
                <w:rFonts w:cs="Calibri"/>
                <w:color w:val="000000"/>
                <w:sz w:val="18"/>
                <w:szCs w:val="18"/>
              </w:rPr>
            </w:pPr>
            <w:ins w:id="2286" w:author="Sam Dent" w:date="2022-09-09T10:40:00Z">
              <w:r w:rsidRPr="008F2DEE">
                <w:rPr>
                  <w:rFonts w:cs="Calibri"/>
                  <w:color w:val="000000"/>
                  <w:sz w:val="18"/>
                  <w:szCs w:val="18"/>
                </w:rPr>
                <w:t>RS-SHL-AIRS-V12-230101</w:t>
              </w:r>
            </w:ins>
          </w:p>
        </w:tc>
        <w:tc>
          <w:tcPr>
            <w:tcW w:w="930" w:type="dxa"/>
            <w:tcBorders>
              <w:top w:val="nil"/>
              <w:left w:val="nil"/>
              <w:bottom w:val="single" w:sz="4" w:space="0" w:color="auto"/>
              <w:right w:val="single" w:sz="4" w:space="0" w:color="auto"/>
            </w:tcBorders>
            <w:shd w:val="clear" w:color="auto" w:fill="auto"/>
            <w:vAlign w:val="center"/>
            <w:hideMark/>
          </w:tcPr>
          <w:p w14:paraId="0A331188" w14:textId="77777777" w:rsidR="008F2DEE" w:rsidRPr="008F2DEE" w:rsidRDefault="008F2DEE" w:rsidP="008F2DEE">
            <w:pPr>
              <w:widowControl/>
              <w:spacing w:after="0"/>
              <w:jc w:val="center"/>
              <w:rPr>
                <w:ins w:id="2287" w:author="Sam Dent" w:date="2022-09-09T10:40:00Z"/>
                <w:rFonts w:cs="Calibri"/>
                <w:color w:val="000000"/>
                <w:sz w:val="18"/>
                <w:szCs w:val="18"/>
              </w:rPr>
            </w:pPr>
            <w:ins w:id="2288"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64345330" w14:textId="77777777" w:rsidR="008F2DEE" w:rsidRPr="008F2DEE" w:rsidRDefault="008F2DEE" w:rsidP="008F2DEE">
            <w:pPr>
              <w:widowControl/>
              <w:spacing w:after="0"/>
              <w:jc w:val="left"/>
              <w:rPr>
                <w:ins w:id="2289" w:author="Sam Dent" w:date="2022-09-09T10:40:00Z"/>
                <w:rFonts w:cs="Calibri"/>
                <w:color w:val="000000"/>
                <w:sz w:val="18"/>
                <w:szCs w:val="18"/>
              </w:rPr>
            </w:pPr>
            <w:ins w:id="2290" w:author="Sam Dent" w:date="2022-09-09T10:40:00Z">
              <w:r w:rsidRPr="008F2DEE">
                <w:rPr>
                  <w:rFonts w:cs="Calibri"/>
                  <w:color w:val="000000"/>
                  <w:sz w:val="18"/>
                  <w:szCs w:val="18"/>
                </w:rPr>
                <w:t>Addition of other fuel baselines.</w:t>
              </w:r>
              <w:r w:rsidRPr="008F2DEE">
                <w:rPr>
                  <w:rFonts w:cs="Calibri"/>
                  <w:color w:val="000000"/>
                  <w:sz w:val="18"/>
                  <w:szCs w:val="18"/>
                </w:rPr>
                <w:br/>
                <w:t>Addition of rule for unknown %Electric and Gas heat if supported by gas and electric utility.</w:t>
              </w:r>
              <w:r w:rsidRPr="008F2DEE">
                <w:rPr>
                  <w:rFonts w:cs="Calibri"/>
                  <w:color w:val="000000"/>
                  <w:sz w:val="18"/>
                  <w:szCs w:val="18"/>
                </w:rPr>
                <w:br/>
                <w:t>Update to ISR for kits.</w:t>
              </w:r>
              <w:r w:rsidRPr="008F2DEE">
                <w:rPr>
                  <w:rFonts w:cs="Calibri"/>
                  <w:color w:val="000000"/>
                  <w:sz w:val="18"/>
                  <w:szCs w:val="18"/>
                </w:rPr>
                <w:br/>
                <w:t>Split of EFLH Weighted Average assumptions in to ComEd, Ameren and Statewide.</w:t>
              </w:r>
            </w:ins>
          </w:p>
        </w:tc>
        <w:tc>
          <w:tcPr>
            <w:tcW w:w="1034" w:type="dxa"/>
            <w:tcBorders>
              <w:top w:val="nil"/>
              <w:left w:val="nil"/>
              <w:bottom w:val="single" w:sz="4" w:space="0" w:color="auto"/>
              <w:right w:val="single" w:sz="4" w:space="0" w:color="auto"/>
            </w:tcBorders>
            <w:shd w:val="clear" w:color="auto" w:fill="auto"/>
            <w:vAlign w:val="center"/>
            <w:hideMark/>
          </w:tcPr>
          <w:p w14:paraId="46684EE6" w14:textId="77777777" w:rsidR="008F2DEE" w:rsidRPr="008F2DEE" w:rsidRDefault="008F2DEE" w:rsidP="008F2DEE">
            <w:pPr>
              <w:widowControl/>
              <w:spacing w:after="0"/>
              <w:jc w:val="center"/>
              <w:rPr>
                <w:ins w:id="2291" w:author="Sam Dent" w:date="2022-09-09T10:40:00Z"/>
                <w:rFonts w:cs="Calibri"/>
                <w:color w:val="000000"/>
                <w:sz w:val="18"/>
                <w:szCs w:val="18"/>
              </w:rPr>
            </w:pPr>
            <w:ins w:id="2292" w:author="Sam Dent" w:date="2022-09-09T10:40:00Z">
              <w:r w:rsidRPr="008F2DEE">
                <w:rPr>
                  <w:rFonts w:cs="Calibri"/>
                  <w:color w:val="000000"/>
                  <w:sz w:val="18"/>
                  <w:szCs w:val="18"/>
                </w:rPr>
                <w:t>Dependent on inputs</w:t>
              </w:r>
            </w:ins>
          </w:p>
        </w:tc>
      </w:tr>
      <w:tr w:rsidR="008F2DEE" w:rsidRPr="008F2DEE" w14:paraId="5DD31268" w14:textId="77777777" w:rsidTr="008D55F9">
        <w:trPr>
          <w:trHeight w:val="720"/>
          <w:ins w:id="2293"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7DCD73DA" w14:textId="77777777" w:rsidR="008F2DEE" w:rsidRPr="008F2DEE" w:rsidRDefault="008F2DEE" w:rsidP="008F2DEE">
            <w:pPr>
              <w:widowControl/>
              <w:spacing w:after="0"/>
              <w:jc w:val="left"/>
              <w:rPr>
                <w:ins w:id="2294" w:author="Sam Dent" w:date="2022-09-09T10:40: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4DE25C71" w14:textId="77777777" w:rsidR="008F2DEE" w:rsidRPr="008F2DEE" w:rsidRDefault="008F2DEE" w:rsidP="008F2DEE">
            <w:pPr>
              <w:widowControl/>
              <w:spacing w:after="0"/>
              <w:jc w:val="left"/>
              <w:rPr>
                <w:ins w:id="2295"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00014AC6" w14:textId="77777777" w:rsidR="008F2DEE" w:rsidRPr="008F2DEE" w:rsidRDefault="008F2DEE" w:rsidP="008F2DEE">
            <w:pPr>
              <w:widowControl/>
              <w:spacing w:after="0"/>
              <w:jc w:val="left"/>
              <w:rPr>
                <w:ins w:id="2296" w:author="Sam Dent" w:date="2022-09-09T10:40:00Z"/>
                <w:rFonts w:cs="Calibri"/>
                <w:color w:val="000000"/>
                <w:sz w:val="18"/>
                <w:szCs w:val="18"/>
              </w:rPr>
            </w:pPr>
            <w:ins w:id="2297" w:author="Sam Dent" w:date="2022-09-09T10:40:00Z">
              <w:r w:rsidRPr="008F2DEE">
                <w:rPr>
                  <w:rFonts w:cs="Calibri"/>
                  <w:color w:val="000000"/>
                  <w:sz w:val="18"/>
                  <w:szCs w:val="18"/>
                </w:rPr>
                <w:t>5.6.2  Basement Sidewall Insulation</w:t>
              </w:r>
            </w:ins>
          </w:p>
        </w:tc>
        <w:tc>
          <w:tcPr>
            <w:tcW w:w="2482" w:type="dxa"/>
            <w:tcBorders>
              <w:top w:val="nil"/>
              <w:left w:val="nil"/>
              <w:bottom w:val="single" w:sz="4" w:space="0" w:color="auto"/>
              <w:right w:val="single" w:sz="4" w:space="0" w:color="auto"/>
            </w:tcBorders>
            <w:shd w:val="clear" w:color="auto" w:fill="auto"/>
            <w:noWrap/>
            <w:vAlign w:val="center"/>
            <w:hideMark/>
          </w:tcPr>
          <w:p w14:paraId="4C9E3ABD" w14:textId="77777777" w:rsidR="008F2DEE" w:rsidRPr="008F2DEE" w:rsidRDefault="008F2DEE" w:rsidP="008F2DEE">
            <w:pPr>
              <w:widowControl/>
              <w:spacing w:after="0"/>
              <w:jc w:val="left"/>
              <w:rPr>
                <w:ins w:id="2298" w:author="Sam Dent" w:date="2022-09-09T10:40:00Z"/>
                <w:rFonts w:cs="Calibri"/>
                <w:color w:val="000000"/>
                <w:sz w:val="18"/>
                <w:szCs w:val="18"/>
              </w:rPr>
            </w:pPr>
            <w:ins w:id="2299" w:author="Sam Dent" w:date="2022-09-09T10:40:00Z">
              <w:r w:rsidRPr="008F2DEE">
                <w:rPr>
                  <w:rFonts w:cs="Calibri"/>
                  <w:color w:val="000000"/>
                  <w:sz w:val="18"/>
                  <w:szCs w:val="18"/>
                </w:rPr>
                <w:t>RS-SHL-BINS-V13-230101</w:t>
              </w:r>
            </w:ins>
          </w:p>
        </w:tc>
        <w:tc>
          <w:tcPr>
            <w:tcW w:w="930" w:type="dxa"/>
            <w:tcBorders>
              <w:top w:val="nil"/>
              <w:left w:val="nil"/>
              <w:bottom w:val="single" w:sz="4" w:space="0" w:color="auto"/>
              <w:right w:val="single" w:sz="4" w:space="0" w:color="auto"/>
            </w:tcBorders>
            <w:shd w:val="clear" w:color="auto" w:fill="auto"/>
            <w:vAlign w:val="center"/>
            <w:hideMark/>
          </w:tcPr>
          <w:p w14:paraId="6D402FF6" w14:textId="77777777" w:rsidR="008F2DEE" w:rsidRPr="008F2DEE" w:rsidRDefault="008F2DEE" w:rsidP="008F2DEE">
            <w:pPr>
              <w:widowControl/>
              <w:spacing w:after="0"/>
              <w:jc w:val="center"/>
              <w:rPr>
                <w:ins w:id="2300" w:author="Sam Dent" w:date="2022-09-09T10:40:00Z"/>
                <w:rFonts w:cs="Calibri"/>
                <w:color w:val="000000"/>
                <w:sz w:val="18"/>
                <w:szCs w:val="18"/>
              </w:rPr>
            </w:pPr>
            <w:ins w:id="2301"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527CED1F" w14:textId="77777777" w:rsidR="008F2DEE" w:rsidRPr="008F2DEE" w:rsidRDefault="008F2DEE" w:rsidP="008F2DEE">
            <w:pPr>
              <w:widowControl/>
              <w:spacing w:after="0"/>
              <w:jc w:val="left"/>
              <w:rPr>
                <w:ins w:id="2302" w:author="Sam Dent" w:date="2022-09-09T10:40:00Z"/>
                <w:rFonts w:cs="Calibri"/>
                <w:color w:val="000000"/>
                <w:sz w:val="18"/>
                <w:szCs w:val="18"/>
              </w:rPr>
            </w:pPr>
            <w:ins w:id="2303" w:author="Sam Dent" w:date="2022-09-09T10:40:00Z">
              <w:r w:rsidRPr="008F2DEE">
                <w:rPr>
                  <w:rFonts w:cs="Calibri"/>
                  <w:color w:val="000000"/>
                  <w:sz w:val="18"/>
                  <w:szCs w:val="18"/>
                </w:rPr>
                <w:t>Addition of other fuel baselines.</w:t>
              </w:r>
              <w:r w:rsidRPr="008F2DEE">
                <w:rPr>
                  <w:rFonts w:cs="Calibri"/>
                  <w:color w:val="000000"/>
                  <w:sz w:val="18"/>
                  <w:szCs w:val="18"/>
                </w:rPr>
                <w:br/>
                <w:t>Addition of rule for unknown %Electric and Gas heat if supported by gas and electric utility.</w:t>
              </w:r>
            </w:ins>
          </w:p>
        </w:tc>
        <w:tc>
          <w:tcPr>
            <w:tcW w:w="1034" w:type="dxa"/>
            <w:tcBorders>
              <w:top w:val="nil"/>
              <w:left w:val="nil"/>
              <w:bottom w:val="single" w:sz="4" w:space="0" w:color="auto"/>
              <w:right w:val="single" w:sz="4" w:space="0" w:color="auto"/>
            </w:tcBorders>
            <w:shd w:val="clear" w:color="auto" w:fill="auto"/>
            <w:vAlign w:val="center"/>
            <w:hideMark/>
          </w:tcPr>
          <w:p w14:paraId="1DA1A8BD" w14:textId="77777777" w:rsidR="008F2DEE" w:rsidRPr="008F2DEE" w:rsidRDefault="008F2DEE" w:rsidP="008F2DEE">
            <w:pPr>
              <w:widowControl/>
              <w:spacing w:after="0"/>
              <w:jc w:val="center"/>
              <w:rPr>
                <w:ins w:id="2304" w:author="Sam Dent" w:date="2022-09-09T10:40:00Z"/>
                <w:rFonts w:cs="Calibri"/>
                <w:color w:val="000000"/>
                <w:sz w:val="18"/>
                <w:szCs w:val="18"/>
              </w:rPr>
            </w:pPr>
            <w:ins w:id="2305" w:author="Sam Dent" w:date="2022-09-09T10:40:00Z">
              <w:r w:rsidRPr="008F2DEE">
                <w:rPr>
                  <w:rFonts w:cs="Calibri"/>
                  <w:color w:val="000000"/>
                  <w:sz w:val="18"/>
                  <w:szCs w:val="18"/>
                </w:rPr>
                <w:t>Dependent on inputs</w:t>
              </w:r>
            </w:ins>
          </w:p>
        </w:tc>
      </w:tr>
      <w:tr w:rsidR="008F2DEE" w:rsidRPr="008F2DEE" w14:paraId="178E5AFD" w14:textId="77777777" w:rsidTr="008D55F9">
        <w:trPr>
          <w:trHeight w:val="720"/>
          <w:ins w:id="2306"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0575FF05" w14:textId="77777777" w:rsidR="008F2DEE" w:rsidRPr="008F2DEE" w:rsidRDefault="008F2DEE" w:rsidP="008F2DEE">
            <w:pPr>
              <w:widowControl/>
              <w:spacing w:after="0"/>
              <w:jc w:val="left"/>
              <w:rPr>
                <w:ins w:id="2307" w:author="Sam Dent" w:date="2022-09-09T10:40: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1AC51120" w14:textId="77777777" w:rsidR="008F2DEE" w:rsidRPr="008F2DEE" w:rsidRDefault="008F2DEE" w:rsidP="008F2DEE">
            <w:pPr>
              <w:widowControl/>
              <w:spacing w:after="0"/>
              <w:jc w:val="left"/>
              <w:rPr>
                <w:ins w:id="2308"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52EB5D8" w14:textId="77777777" w:rsidR="008F2DEE" w:rsidRPr="008F2DEE" w:rsidRDefault="008F2DEE" w:rsidP="008F2DEE">
            <w:pPr>
              <w:widowControl/>
              <w:spacing w:after="0"/>
              <w:jc w:val="left"/>
              <w:rPr>
                <w:ins w:id="2309" w:author="Sam Dent" w:date="2022-09-09T10:40:00Z"/>
                <w:rFonts w:cs="Calibri"/>
                <w:color w:val="000000"/>
                <w:sz w:val="18"/>
                <w:szCs w:val="18"/>
              </w:rPr>
            </w:pPr>
            <w:ins w:id="2310" w:author="Sam Dent" w:date="2022-09-09T10:40:00Z">
              <w:r w:rsidRPr="008F2DEE">
                <w:rPr>
                  <w:rFonts w:cs="Calibri"/>
                  <w:color w:val="000000"/>
                  <w:sz w:val="18"/>
                  <w:szCs w:val="18"/>
                </w:rPr>
                <w:t>5.6.3 Floor Insulation Above Crawlspace</w:t>
              </w:r>
            </w:ins>
          </w:p>
        </w:tc>
        <w:tc>
          <w:tcPr>
            <w:tcW w:w="2482" w:type="dxa"/>
            <w:tcBorders>
              <w:top w:val="nil"/>
              <w:left w:val="nil"/>
              <w:bottom w:val="single" w:sz="4" w:space="0" w:color="auto"/>
              <w:right w:val="single" w:sz="4" w:space="0" w:color="auto"/>
            </w:tcBorders>
            <w:shd w:val="clear" w:color="auto" w:fill="auto"/>
            <w:noWrap/>
            <w:vAlign w:val="center"/>
            <w:hideMark/>
          </w:tcPr>
          <w:p w14:paraId="3C02E24E" w14:textId="77777777" w:rsidR="008F2DEE" w:rsidRPr="008F2DEE" w:rsidRDefault="008F2DEE" w:rsidP="008F2DEE">
            <w:pPr>
              <w:widowControl/>
              <w:spacing w:after="0"/>
              <w:jc w:val="left"/>
              <w:rPr>
                <w:ins w:id="2311" w:author="Sam Dent" w:date="2022-09-09T10:40:00Z"/>
                <w:rFonts w:cs="Calibri"/>
                <w:color w:val="000000"/>
                <w:sz w:val="18"/>
                <w:szCs w:val="18"/>
              </w:rPr>
            </w:pPr>
            <w:ins w:id="2312" w:author="Sam Dent" w:date="2022-09-09T10:40:00Z">
              <w:r w:rsidRPr="008F2DEE">
                <w:rPr>
                  <w:rFonts w:cs="Calibri"/>
                  <w:color w:val="000000"/>
                  <w:sz w:val="18"/>
                  <w:szCs w:val="18"/>
                </w:rPr>
                <w:t>RS-SHL-FINS-V14-230101</w:t>
              </w:r>
            </w:ins>
          </w:p>
        </w:tc>
        <w:tc>
          <w:tcPr>
            <w:tcW w:w="930" w:type="dxa"/>
            <w:tcBorders>
              <w:top w:val="nil"/>
              <w:left w:val="nil"/>
              <w:bottom w:val="single" w:sz="4" w:space="0" w:color="auto"/>
              <w:right w:val="single" w:sz="4" w:space="0" w:color="auto"/>
            </w:tcBorders>
            <w:shd w:val="clear" w:color="auto" w:fill="auto"/>
            <w:vAlign w:val="center"/>
            <w:hideMark/>
          </w:tcPr>
          <w:p w14:paraId="55B0A513" w14:textId="77777777" w:rsidR="008F2DEE" w:rsidRPr="008F2DEE" w:rsidRDefault="008F2DEE" w:rsidP="008F2DEE">
            <w:pPr>
              <w:widowControl/>
              <w:spacing w:after="0"/>
              <w:jc w:val="center"/>
              <w:rPr>
                <w:ins w:id="2313" w:author="Sam Dent" w:date="2022-09-09T10:40:00Z"/>
                <w:rFonts w:cs="Calibri"/>
                <w:color w:val="000000"/>
                <w:sz w:val="18"/>
                <w:szCs w:val="18"/>
              </w:rPr>
            </w:pPr>
            <w:ins w:id="2314"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74B9A277" w14:textId="77777777" w:rsidR="008F2DEE" w:rsidRPr="008F2DEE" w:rsidRDefault="008F2DEE" w:rsidP="008F2DEE">
            <w:pPr>
              <w:widowControl/>
              <w:spacing w:after="0"/>
              <w:jc w:val="left"/>
              <w:rPr>
                <w:ins w:id="2315" w:author="Sam Dent" w:date="2022-09-09T10:40:00Z"/>
                <w:rFonts w:cs="Calibri"/>
                <w:color w:val="000000"/>
                <w:sz w:val="18"/>
                <w:szCs w:val="18"/>
              </w:rPr>
            </w:pPr>
            <w:ins w:id="2316" w:author="Sam Dent" w:date="2022-09-09T10:40:00Z">
              <w:r w:rsidRPr="008F2DEE">
                <w:rPr>
                  <w:rFonts w:cs="Calibri"/>
                  <w:color w:val="000000"/>
                  <w:sz w:val="18"/>
                  <w:szCs w:val="18"/>
                </w:rPr>
                <w:t>Addition of other fuel baselines.</w:t>
              </w:r>
              <w:r w:rsidRPr="008F2DEE">
                <w:rPr>
                  <w:rFonts w:cs="Calibri"/>
                  <w:color w:val="000000"/>
                  <w:sz w:val="18"/>
                  <w:szCs w:val="18"/>
                </w:rPr>
                <w:br/>
                <w:t>Addition of rule for unknown %Electric and Gas heat if supported by gas and electric utility.</w:t>
              </w:r>
            </w:ins>
          </w:p>
        </w:tc>
        <w:tc>
          <w:tcPr>
            <w:tcW w:w="1034" w:type="dxa"/>
            <w:tcBorders>
              <w:top w:val="nil"/>
              <w:left w:val="nil"/>
              <w:bottom w:val="single" w:sz="4" w:space="0" w:color="auto"/>
              <w:right w:val="single" w:sz="4" w:space="0" w:color="auto"/>
            </w:tcBorders>
            <w:shd w:val="clear" w:color="auto" w:fill="auto"/>
            <w:vAlign w:val="center"/>
            <w:hideMark/>
          </w:tcPr>
          <w:p w14:paraId="109AA3E6" w14:textId="77777777" w:rsidR="008F2DEE" w:rsidRPr="008F2DEE" w:rsidRDefault="008F2DEE" w:rsidP="008F2DEE">
            <w:pPr>
              <w:widowControl/>
              <w:spacing w:after="0"/>
              <w:jc w:val="center"/>
              <w:rPr>
                <w:ins w:id="2317" w:author="Sam Dent" w:date="2022-09-09T10:40:00Z"/>
                <w:rFonts w:cs="Calibri"/>
                <w:color w:val="000000"/>
                <w:sz w:val="18"/>
                <w:szCs w:val="18"/>
              </w:rPr>
            </w:pPr>
            <w:ins w:id="2318" w:author="Sam Dent" w:date="2022-09-09T10:40:00Z">
              <w:r w:rsidRPr="008F2DEE">
                <w:rPr>
                  <w:rFonts w:cs="Calibri"/>
                  <w:color w:val="000000"/>
                  <w:sz w:val="18"/>
                  <w:szCs w:val="18"/>
                </w:rPr>
                <w:t>Dependent on inputs</w:t>
              </w:r>
            </w:ins>
          </w:p>
        </w:tc>
      </w:tr>
      <w:tr w:rsidR="008F2DEE" w:rsidRPr="008F2DEE" w14:paraId="7F451AA9" w14:textId="77777777" w:rsidTr="008D55F9">
        <w:trPr>
          <w:trHeight w:val="720"/>
          <w:ins w:id="2319"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4B456ABC" w14:textId="77777777" w:rsidR="008F2DEE" w:rsidRPr="008F2DEE" w:rsidRDefault="008F2DEE" w:rsidP="008F2DEE">
            <w:pPr>
              <w:widowControl/>
              <w:spacing w:after="0"/>
              <w:jc w:val="left"/>
              <w:rPr>
                <w:ins w:id="2320" w:author="Sam Dent" w:date="2022-09-09T10:40: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411C8B6F" w14:textId="77777777" w:rsidR="008F2DEE" w:rsidRPr="008F2DEE" w:rsidRDefault="008F2DEE" w:rsidP="008F2DEE">
            <w:pPr>
              <w:widowControl/>
              <w:spacing w:after="0"/>
              <w:jc w:val="left"/>
              <w:rPr>
                <w:ins w:id="2321"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F1DF2B1" w14:textId="77777777" w:rsidR="008F2DEE" w:rsidRPr="008F2DEE" w:rsidRDefault="008F2DEE" w:rsidP="008F2DEE">
            <w:pPr>
              <w:widowControl/>
              <w:spacing w:after="0"/>
              <w:jc w:val="left"/>
              <w:rPr>
                <w:ins w:id="2322" w:author="Sam Dent" w:date="2022-09-09T10:40:00Z"/>
                <w:rFonts w:cs="Calibri"/>
                <w:color w:val="000000"/>
                <w:sz w:val="18"/>
                <w:szCs w:val="18"/>
              </w:rPr>
            </w:pPr>
            <w:ins w:id="2323" w:author="Sam Dent" w:date="2022-09-09T10:40:00Z">
              <w:r w:rsidRPr="008F2DEE">
                <w:rPr>
                  <w:rFonts w:cs="Calibri"/>
                  <w:color w:val="000000"/>
                  <w:sz w:val="18"/>
                  <w:szCs w:val="18"/>
                </w:rPr>
                <w:t>5.6.4 Wall Insulation</w:t>
              </w:r>
            </w:ins>
          </w:p>
        </w:tc>
        <w:tc>
          <w:tcPr>
            <w:tcW w:w="2482" w:type="dxa"/>
            <w:tcBorders>
              <w:top w:val="nil"/>
              <w:left w:val="nil"/>
              <w:bottom w:val="single" w:sz="4" w:space="0" w:color="auto"/>
              <w:right w:val="single" w:sz="4" w:space="0" w:color="auto"/>
            </w:tcBorders>
            <w:shd w:val="clear" w:color="auto" w:fill="auto"/>
            <w:noWrap/>
            <w:vAlign w:val="center"/>
            <w:hideMark/>
          </w:tcPr>
          <w:p w14:paraId="3AF47A8B" w14:textId="77777777" w:rsidR="008F2DEE" w:rsidRPr="008F2DEE" w:rsidRDefault="008F2DEE" w:rsidP="008F2DEE">
            <w:pPr>
              <w:widowControl/>
              <w:spacing w:after="0"/>
              <w:jc w:val="left"/>
              <w:rPr>
                <w:ins w:id="2324" w:author="Sam Dent" w:date="2022-09-09T10:40:00Z"/>
                <w:rFonts w:cs="Calibri"/>
                <w:color w:val="000000"/>
                <w:sz w:val="18"/>
                <w:szCs w:val="18"/>
              </w:rPr>
            </w:pPr>
            <w:ins w:id="2325" w:author="Sam Dent" w:date="2022-09-09T10:40:00Z">
              <w:r w:rsidRPr="008F2DEE">
                <w:rPr>
                  <w:rFonts w:cs="Calibri"/>
                  <w:color w:val="000000"/>
                  <w:sz w:val="18"/>
                  <w:szCs w:val="18"/>
                </w:rPr>
                <w:t>RS-SHL-WINS-V12-230101</w:t>
              </w:r>
            </w:ins>
          </w:p>
        </w:tc>
        <w:tc>
          <w:tcPr>
            <w:tcW w:w="930" w:type="dxa"/>
            <w:tcBorders>
              <w:top w:val="nil"/>
              <w:left w:val="nil"/>
              <w:bottom w:val="single" w:sz="4" w:space="0" w:color="auto"/>
              <w:right w:val="single" w:sz="4" w:space="0" w:color="auto"/>
            </w:tcBorders>
            <w:shd w:val="clear" w:color="auto" w:fill="auto"/>
            <w:vAlign w:val="center"/>
            <w:hideMark/>
          </w:tcPr>
          <w:p w14:paraId="500E0548" w14:textId="77777777" w:rsidR="008F2DEE" w:rsidRPr="008F2DEE" w:rsidRDefault="008F2DEE" w:rsidP="008F2DEE">
            <w:pPr>
              <w:widowControl/>
              <w:spacing w:after="0"/>
              <w:jc w:val="center"/>
              <w:rPr>
                <w:ins w:id="2326" w:author="Sam Dent" w:date="2022-09-09T10:40:00Z"/>
                <w:rFonts w:cs="Calibri"/>
                <w:color w:val="000000"/>
                <w:sz w:val="18"/>
                <w:szCs w:val="18"/>
              </w:rPr>
            </w:pPr>
            <w:ins w:id="2327"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44ED6C61" w14:textId="77777777" w:rsidR="008F2DEE" w:rsidRPr="008F2DEE" w:rsidRDefault="008F2DEE" w:rsidP="008F2DEE">
            <w:pPr>
              <w:widowControl/>
              <w:spacing w:after="0"/>
              <w:jc w:val="left"/>
              <w:rPr>
                <w:ins w:id="2328" w:author="Sam Dent" w:date="2022-09-09T10:40:00Z"/>
                <w:rFonts w:cs="Calibri"/>
                <w:color w:val="000000"/>
                <w:sz w:val="18"/>
                <w:szCs w:val="18"/>
              </w:rPr>
            </w:pPr>
            <w:ins w:id="2329" w:author="Sam Dent" w:date="2022-09-09T10:40:00Z">
              <w:r w:rsidRPr="008F2DEE">
                <w:rPr>
                  <w:rFonts w:cs="Calibri"/>
                  <w:color w:val="000000"/>
                  <w:sz w:val="18"/>
                  <w:szCs w:val="18"/>
                </w:rPr>
                <w:t>Addition of other fuel baselines.</w:t>
              </w:r>
              <w:r w:rsidRPr="008F2DEE">
                <w:rPr>
                  <w:rFonts w:cs="Calibri"/>
                  <w:color w:val="000000"/>
                  <w:sz w:val="18"/>
                  <w:szCs w:val="18"/>
                </w:rPr>
                <w:br/>
                <w:t>Addition of rule for unknown %Electric and Gas heat if supported by gas and electric utility.</w:t>
              </w:r>
            </w:ins>
          </w:p>
        </w:tc>
        <w:tc>
          <w:tcPr>
            <w:tcW w:w="1034" w:type="dxa"/>
            <w:tcBorders>
              <w:top w:val="nil"/>
              <w:left w:val="nil"/>
              <w:bottom w:val="single" w:sz="4" w:space="0" w:color="auto"/>
              <w:right w:val="single" w:sz="4" w:space="0" w:color="auto"/>
            </w:tcBorders>
            <w:shd w:val="clear" w:color="auto" w:fill="auto"/>
            <w:vAlign w:val="center"/>
            <w:hideMark/>
          </w:tcPr>
          <w:p w14:paraId="63639B2E" w14:textId="77777777" w:rsidR="008F2DEE" w:rsidRPr="008F2DEE" w:rsidRDefault="008F2DEE" w:rsidP="008F2DEE">
            <w:pPr>
              <w:widowControl/>
              <w:spacing w:after="0"/>
              <w:jc w:val="center"/>
              <w:rPr>
                <w:ins w:id="2330" w:author="Sam Dent" w:date="2022-09-09T10:40:00Z"/>
                <w:rFonts w:cs="Calibri"/>
                <w:color w:val="000000"/>
                <w:sz w:val="18"/>
                <w:szCs w:val="18"/>
              </w:rPr>
            </w:pPr>
            <w:ins w:id="2331" w:author="Sam Dent" w:date="2022-09-09T10:40:00Z">
              <w:r w:rsidRPr="008F2DEE">
                <w:rPr>
                  <w:rFonts w:cs="Calibri"/>
                  <w:color w:val="000000"/>
                  <w:sz w:val="18"/>
                  <w:szCs w:val="18"/>
                </w:rPr>
                <w:t>Dependent on inputs</w:t>
              </w:r>
            </w:ins>
          </w:p>
        </w:tc>
      </w:tr>
      <w:tr w:rsidR="008F2DEE" w:rsidRPr="008F2DEE" w14:paraId="040EECA9" w14:textId="77777777" w:rsidTr="008D55F9">
        <w:trPr>
          <w:trHeight w:val="720"/>
          <w:ins w:id="2332"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191CB544" w14:textId="77777777" w:rsidR="008F2DEE" w:rsidRPr="008F2DEE" w:rsidRDefault="008F2DEE" w:rsidP="008F2DEE">
            <w:pPr>
              <w:widowControl/>
              <w:spacing w:after="0"/>
              <w:jc w:val="left"/>
              <w:rPr>
                <w:ins w:id="2333" w:author="Sam Dent" w:date="2022-09-09T10:40: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7D62AC85" w14:textId="77777777" w:rsidR="008F2DEE" w:rsidRPr="008F2DEE" w:rsidRDefault="008F2DEE" w:rsidP="008F2DEE">
            <w:pPr>
              <w:widowControl/>
              <w:spacing w:after="0"/>
              <w:jc w:val="left"/>
              <w:rPr>
                <w:ins w:id="2334"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D815AB5" w14:textId="77777777" w:rsidR="008F2DEE" w:rsidRPr="008F2DEE" w:rsidRDefault="008F2DEE" w:rsidP="008F2DEE">
            <w:pPr>
              <w:widowControl/>
              <w:spacing w:after="0"/>
              <w:jc w:val="left"/>
              <w:rPr>
                <w:ins w:id="2335" w:author="Sam Dent" w:date="2022-09-09T10:40:00Z"/>
                <w:rFonts w:cs="Calibri"/>
                <w:color w:val="000000"/>
                <w:sz w:val="18"/>
                <w:szCs w:val="18"/>
              </w:rPr>
            </w:pPr>
            <w:ins w:id="2336" w:author="Sam Dent" w:date="2022-09-09T10:40:00Z">
              <w:r w:rsidRPr="008F2DEE">
                <w:rPr>
                  <w:rFonts w:cs="Calibri"/>
                  <w:color w:val="000000"/>
                  <w:sz w:val="18"/>
                  <w:szCs w:val="18"/>
                </w:rPr>
                <w:t>5.6.5 Ceiling/Attic Insulation</w:t>
              </w:r>
            </w:ins>
          </w:p>
        </w:tc>
        <w:tc>
          <w:tcPr>
            <w:tcW w:w="2482" w:type="dxa"/>
            <w:tcBorders>
              <w:top w:val="nil"/>
              <w:left w:val="nil"/>
              <w:bottom w:val="single" w:sz="4" w:space="0" w:color="auto"/>
              <w:right w:val="single" w:sz="4" w:space="0" w:color="auto"/>
            </w:tcBorders>
            <w:shd w:val="clear" w:color="auto" w:fill="auto"/>
            <w:noWrap/>
            <w:vAlign w:val="center"/>
            <w:hideMark/>
          </w:tcPr>
          <w:p w14:paraId="7681BD46" w14:textId="77777777" w:rsidR="008F2DEE" w:rsidRPr="008F2DEE" w:rsidRDefault="008F2DEE" w:rsidP="008F2DEE">
            <w:pPr>
              <w:widowControl/>
              <w:spacing w:after="0"/>
              <w:jc w:val="left"/>
              <w:rPr>
                <w:ins w:id="2337" w:author="Sam Dent" w:date="2022-09-09T10:40:00Z"/>
                <w:rFonts w:cs="Calibri"/>
                <w:color w:val="000000"/>
                <w:sz w:val="18"/>
                <w:szCs w:val="18"/>
              </w:rPr>
            </w:pPr>
            <w:ins w:id="2338" w:author="Sam Dent" w:date="2022-09-09T10:40:00Z">
              <w:r w:rsidRPr="008F2DEE">
                <w:rPr>
                  <w:rFonts w:cs="Calibri"/>
                  <w:color w:val="000000"/>
                  <w:sz w:val="18"/>
                  <w:szCs w:val="18"/>
                </w:rPr>
                <w:t>RS-SHL-AINS-V06-230101</w:t>
              </w:r>
            </w:ins>
          </w:p>
        </w:tc>
        <w:tc>
          <w:tcPr>
            <w:tcW w:w="930" w:type="dxa"/>
            <w:tcBorders>
              <w:top w:val="nil"/>
              <w:left w:val="nil"/>
              <w:bottom w:val="single" w:sz="4" w:space="0" w:color="auto"/>
              <w:right w:val="single" w:sz="4" w:space="0" w:color="auto"/>
            </w:tcBorders>
            <w:shd w:val="clear" w:color="auto" w:fill="auto"/>
            <w:vAlign w:val="center"/>
            <w:hideMark/>
          </w:tcPr>
          <w:p w14:paraId="6A47195E" w14:textId="77777777" w:rsidR="008F2DEE" w:rsidRPr="008F2DEE" w:rsidRDefault="008F2DEE" w:rsidP="008F2DEE">
            <w:pPr>
              <w:widowControl/>
              <w:spacing w:after="0"/>
              <w:jc w:val="center"/>
              <w:rPr>
                <w:ins w:id="2339" w:author="Sam Dent" w:date="2022-09-09T10:40:00Z"/>
                <w:rFonts w:cs="Calibri"/>
                <w:color w:val="000000"/>
                <w:sz w:val="18"/>
                <w:szCs w:val="18"/>
              </w:rPr>
            </w:pPr>
            <w:ins w:id="2340"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44A51D90" w14:textId="77777777" w:rsidR="008F2DEE" w:rsidRPr="008F2DEE" w:rsidRDefault="008F2DEE" w:rsidP="008F2DEE">
            <w:pPr>
              <w:widowControl/>
              <w:spacing w:after="0"/>
              <w:jc w:val="left"/>
              <w:rPr>
                <w:ins w:id="2341" w:author="Sam Dent" w:date="2022-09-09T10:40:00Z"/>
                <w:rFonts w:cs="Calibri"/>
                <w:color w:val="000000"/>
                <w:sz w:val="18"/>
                <w:szCs w:val="18"/>
              </w:rPr>
            </w:pPr>
            <w:ins w:id="2342" w:author="Sam Dent" w:date="2022-09-09T10:40:00Z">
              <w:r w:rsidRPr="008F2DEE">
                <w:rPr>
                  <w:rFonts w:cs="Calibri"/>
                  <w:color w:val="000000"/>
                  <w:sz w:val="18"/>
                  <w:szCs w:val="18"/>
                </w:rPr>
                <w:t>Addition of other fuel baselines.</w:t>
              </w:r>
              <w:r w:rsidRPr="008F2DEE">
                <w:rPr>
                  <w:rFonts w:cs="Calibri"/>
                  <w:color w:val="000000"/>
                  <w:sz w:val="18"/>
                  <w:szCs w:val="18"/>
                </w:rPr>
                <w:br/>
                <w:t>Addition of rule for unknown %Electric and Gas heat if supported by gas and electric utility.</w:t>
              </w:r>
            </w:ins>
          </w:p>
        </w:tc>
        <w:tc>
          <w:tcPr>
            <w:tcW w:w="1034" w:type="dxa"/>
            <w:tcBorders>
              <w:top w:val="nil"/>
              <w:left w:val="nil"/>
              <w:bottom w:val="single" w:sz="4" w:space="0" w:color="auto"/>
              <w:right w:val="single" w:sz="4" w:space="0" w:color="auto"/>
            </w:tcBorders>
            <w:shd w:val="clear" w:color="auto" w:fill="auto"/>
            <w:vAlign w:val="center"/>
            <w:hideMark/>
          </w:tcPr>
          <w:p w14:paraId="0D6C052B" w14:textId="77777777" w:rsidR="008F2DEE" w:rsidRPr="008F2DEE" w:rsidRDefault="008F2DEE" w:rsidP="008F2DEE">
            <w:pPr>
              <w:widowControl/>
              <w:spacing w:after="0"/>
              <w:jc w:val="center"/>
              <w:rPr>
                <w:ins w:id="2343" w:author="Sam Dent" w:date="2022-09-09T10:40:00Z"/>
                <w:rFonts w:cs="Calibri"/>
                <w:color w:val="000000"/>
                <w:sz w:val="18"/>
                <w:szCs w:val="18"/>
              </w:rPr>
            </w:pPr>
            <w:ins w:id="2344" w:author="Sam Dent" w:date="2022-09-09T10:40:00Z">
              <w:r w:rsidRPr="008F2DEE">
                <w:rPr>
                  <w:rFonts w:cs="Calibri"/>
                  <w:color w:val="000000"/>
                  <w:sz w:val="18"/>
                  <w:szCs w:val="18"/>
                </w:rPr>
                <w:t>Dependent on inputs</w:t>
              </w:r>
            </w:ins>
          </w:p>
        </w:tc>
      </w:tr>
      <w:tr w:rsidR="008F2DEE" w:rsidRPr="008F2DEE" w14:paraId="365CD7E6" w14:textId="77777777" w:rsidTr="008D55F9">
        <w:trPr>
          <w:trHeight w:val="720"/>
          <w:ins w:id="2345"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4B99BF0C" w14:textId="77777777" w:rsidR="008F2DEE" w:rsidRPr="008F2DEE" w:rsidRDefault="008F2DEE" w:rsidP="008F2DEE">
            <w:pPr>
              <w:widowControl/>
              <w:spacing w:after="0"/>
              <w:jc w:val="left"/>
              <w:rPr>
                <w:ins w:id="2346" w:author="Sam Dent" w:date="2022-09-09T10:40: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64431D47" w14:textId="77777777" w:rsidR="008F2DEE" w:rsidRPr="008F2DEE" w:rsidRDefault="008F2DEE" w:rsidP="008F2DEE">
            <w:pPr>
              <w:widowControl/>
              <w:spacing w:after="0"/>
              <w:jc w:val="left"/>
              <w:rPr>
                <w:ins w:id="2347"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DC71889" w14:textId="77777777" w:rsidR="008F2DEE" w:rsidRPr="008F2DEE" w:rsidRDefault="008F2DEE" w:rsidP="008F2DEE">
            <w:pPr>
              <w:widowControl/>
              <w:spacing w:after="0"/>
              <w:jc w:val="left"/>
              <w:rPr>
                <w:ins w:id="2348" w:author="Sam Dent" w:date="2022-09-09T10:40:00Z"/>
                <w:rFonts w:cs="Calibri"/>
                <w:color w:val="000000"/>
                <w:sz w:val="18"/>
                <w:szCs w:val="18"/>
              </w:rPr>
            </w:pPr>
            <w:ins w:id="2349" w:author="Sam Dent" w:date="2022-09-09T10:40:00Z">
              <w:r w:rsidRPr="008F2DEE">
                <w:rPr>
                  <w:rFonts w:cs="Calibri"/>
                  <w:color w:val="000000"/>
                  <w:sz w:val="18"/>
                  <w:szCs w:val="18"/>
                </w:rPr>
                <w:t>5.6.6 Rim/Band Joist Insulation</w:t>
              </w:r>
            </w:ins>
          </w:p>
        </w:tc>
        <w:tc>
          <w:tcPr>
            <w:tcW w:w="2482" w:type="dxa"/>
            <w:tcBorders>
              <w:top w:val="nil"/>
              <w:left w:val="nil"/>
              <w:bottom w:val="single" w:sz="4" w:space="0" w:color="auto"/>
              <w:right w:val="single" w:sz="4" w:space="0" w:color="auto"/>
            </w:tcBorders>
            <w:shd w:val="clear" w:color="auto" w:fill="auto"/>
            <w:noWrap/>
            <w:vAlign w:val="center"/>
            <w:hideMark/>
          </w:tcPr>
          <w:p w14:paraId="5A05479D" w14:textId="77777777" w:rsidR="008F2DEE" w:rsidRPr="008F2DEE" w:rsidRDefault="008F2DEE" w:rsidP="008F2DEE">
            <w:pPr>
              <w:widowControl/>
              <w:spacing w:after="0"/>
              <w:jc w:val="left"/>
              <w:rPr>
                <w:ins w:id="2350" w:author="Sam Dent" w:date="2022-09-09T10:40:00Z"/>
                <w:rFonts w:cs="Calibri"/>
                <w:color w:val="000000"/>
                <w:sz w:val="18"/>
                <w:szCs w:val="18"/>
              </w:rPr>
            </w:pPr>
            <w:ins w:id="2351" w:author="Sam Dent" w:date="2022-09-09T10:40:00Z">
              <w:r w:rsidRPr="008F2DEE">
                <w:rPr>
                  <w:rFonts w:cs="Calibri"/>
                  <w:color w:val="000000"/>
                  <w:sz w:val="18"/>
                  <w:szCs w:val="18"/>
                </w:rPr>
                <w:t>RS-SHL-RINS-V05-230101</w:t>
              </w:r>
            </w:ins>
          </w:p>
        </w:tc>
        <w:tc>
          <w:tcPr>
            <w:tcW w:w="930" w:type="dxa"/>
            <w:tcBorders>
              <w:top w:val="nil"/>
              <w:left w:val="nil"/>
              <w:bottom w:val="single" w:sz="4" w:space="0" w:color="auto"/>
              <w:right w:val="single" w:sz="4" w:space="0" w:color="auto"/>
            </w:tcBorders>
            <w:shd w:val="clear" w:color="auto" w:fill="auto"/>
            <w:vAlign w:val="center"/>
            <w:hideMark/>
          </w:tcPr>
          <w:p w14:paraId="17993804" w14:textId="77777777" w:rsidR="008F2DEE" w:rsidRPr="008F2DEE" w:rsidRDefault="008F2DEE" w:rsidP="008F2DEE">
            <w:pPr>
              <w:widowControl/>
              <w:spacing w:after="0"/>
              <w:jc w:val="center"/>
              <w:rPr>
                <w:ins w:id="2352" w:author="Sam Dent" w:date="2022-09-09T10:40:00Z"/>
                <w:rFonts w:cs="Calibri"/>
                <w:color w:val="000000"/>
                <w:sz w:val="18"/>
                <w:szCs w:val="18"/>
              </w:rPr>
            </w:pPr>
            <w:ins w:id="2353"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6C06AD18" w14:textId="77777777" w:rsidR="008F2DEE" w:rsidRPr="008F2DEE" w:rsidRDefault="008F2DEE" w:rsidP="008F2DEE">
            <w:pPr>
              <w:widowControl/>
              <w:spacing w:after="0"/>
              <w:jc w:val="left"/>
              <w:rPr>
                <w:ins w:id="2354" w:author="Sam Dent" w:date="2022-09-09T10:40:00Z"/>
                <w:rFonts w:cs="Calibri"/>
                <w:color w:val="000000"/>
                <w:sz w:val="18"/>
                <w:szCs w:val="18"/>
              </w:rPr>
            </w:pPr>
            <w:ins w:id="2355" w:author="Sam Dent" w:date="2022-09-09T10:40:00Z">
              <w:r w:rsidRPr="008F2DEE">
                <w:rPr>
                  <w:rFonts w:cs="Calibri"/>
                  <w:color w:val="000000"/>
                  <w:sz w:val="18"/>
                  <w:szCs w:val="18"/>
                </w:rPr>
                <w:t>Addition of other fuel baselines.</w:t>
              </w:r>
              <w:r w:rsidRPr="008F2DEE">
                <w:rPr>
                  <w:rFonts w:cs="Calibri"/>
                  <w:color w:val="000000"/>
                  <w:sz w:val="18"/>
                  <w:szCs w:val="18"/>
                </w:rPr>
                <w:br/>
                <w:t>Addition of rule for unknown %Electric and Gas heat if supported by gas and electric utility.</w:t>
              </w:r>
            </w:ins>
          </w:p>
        </w:tc>
        <w:tc>
          <w:tcPr>
            <w:tcW w:w="1034" w:type="dxa"/>
            <w:tcBorders>
              <w:top w:val="nil"/>
              <w:left w:val="nil"/>
              <w:bottom w:val="single" w:sz="4" w:space="0" w:color="auto"/>
              <w:right w:val="single" w:sz="4" w:space="0" w:color="auto"/>
            </w:tcBorders>
            <w:shd w:val="clear" w:color="auto" w:fill="auto"/>
            <w:vAlign w:val="center"/>
            <w:hideMark/>
          </w:tcPr>
          <w:p w14:paraId="572B6209" w14:textId="77777777" w:rsidR="008F2DEE" w:rsidRPr="008F2DEE" w:rsidRDefault="008F2DEE" w:rsidP="008F2DEE">
            <w:pPr>
              <w:widowControl/>
              <w:spacing w:after="0"/>
              <w:jc w:val="center"/>
              <w:rPr>
                <w:ins w:id="2356" w:author="Sam Dent" w:date="2022-09-09T10:40:00Z"/>
                <w:rFonts w:cs="Calibri"/>
                <w:color w:val="000000"/>
                <w:sz w:val="18"/>
                <w:szCs w:val="18"/>
              </w:rPr>
            </w:pPr>
            <w:ins w:id="2357" w:author="Sam Dent" w:date="2022-09-09T10:40:00Z">
              <w:r w:rsidRPr="008F2DEE">
                <w:rPr>
                  <w:rFonts w:cs="Calibri"/>
                  <w:color w:val="000000"/>
                  <w:sz w:val="18"/>
                  <w:szCs w:val="18"/>
                </w:rPr>
                <w:t>Dependent on inputs</w:t>
              </w:r>
            </w:ins>
          </w:p>
        </w:tc>
      </w:tr>
      <w:tr w:rsidR="008F2DEE" w:rsidRPr="008F2DEE" w14:paraId="5274A5EC" w14:textId="77777777" w:rsidTr="008D55F9">
        <w:trPr>
          <w:trHeight w:val="480"/>
          <w:ins w:id="2358"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22D36A39" w14:textId="77777777" w:rsidR="008F2DEE" w:rsidRPr="008F2DEE" w:rsidRDefault="008F2DEE" w:rsidP="008F2DEE">
            <w:pPr>
              <w:widowControl/>
              <w:spacing w:after="0"/>
              <w:jc w:val="left"/>
              <w:rPr>
                <w:ins w:id="2359" w:author="Sam Dent" w:date="2022-09-09T10:40: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239ED41E" w14:textId="77777777" w:rsidR="008F2DEE" w:rsidRPr="008F2DEE" w:rsidRDefault="008F2DEE" w:rsidP="008F2DEE">
            <w:pPr>
              <w:widowControl/>
              <w:spacing w:after="0"/>
              <w:jc w:val="left"/>
              <w:rPr>
                <w:ins w:id="2360"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1F3C3A59" w14:textId="77777777" w:rsidR="008F2DEE" w:rsidRPr="008F2DEE" w:rsidRDefault="008F2DEE" w:rsidP="008F2DEE">
            <w:pPr>
              <w:widowControl/>
              <w:spacing w:after="0"/>
              <w:jc w:val="left"/>
              <w:rPr>
                <w:ins w:id="2361" w:author="Sam Dent" w:date="2022-09-09T10:40:00Z"/>
                <w:rFonts w:cs="Calibri"/>
                <w:color w:val="000000"/>
                <w:sz w:val="18"/>
                <w:szCs w:val="18"/>
              </w:rPr>
            </w:pPr>
            <w:ins w:id="2362" w:author="Sam Dent" w:date="2022-09-09T10:40:00Z">
              <w:r w:rsidRPr="008F2DEE">
                <w:rPr>
                  <w:rFonts w:cs="Calibri"/>
                  <w:color w:val="000000"/>
                  <w:sz w:val="18"/>
                  <w:szCs w:val="18"/>
                </w:rPr>
                <w:t>5.6.7 Low-E Storm Window</w:t>
              </w:r>
            </w:ins>
          </w:p>
        </w:tc>
        <w:tc>
          <w:tcPr>
            <w:tcW w:w="2482" w:type="dxa"/>
            <w:tcBorders>
              <w:top w:val="nil"/>
              <w:left w:val="nil"/>
              <w:bottom w:val="single" w:sz="4" w:space="0" w:color="auto"/>
              <w:right w:val="single" w:sz="4" w:space="0" w:color="auto"/>
            </w:tcBorders>
            <w:shd w:val="clear" w:color="auto" w:fill="auto"/>
            <w:noWrap/>
            <w:vAlign w:val="center"/>
            <w:hideMark/>
          </w:tcPr>
          <w:p w14:paraId="64972BB1" w14:textId="77777777" w:rsidR="008F2DEE" w:rsidRPr="008F2DEE" w:rsidRDefault="008F2DEE" w:rsidP="008F2DEE">
            <w:pPr>
              <w:widowControl/>
              <w:spacing w:after="0"/>
              <w:jc w:val="left"/>
              <w:rPr>
                <w:ins w:id="2363" w:author="Sam Dent" w:date="2022-09-09T10:40:00Z"/>
                <w:rFonts w:cs="Calibri"/>
                <w:color w:val="000000"/>
                <w:sz w:val="18"/>
                <w:szCs w:val="18"/>
              </w:rPr>
            </w:pPr>
            <w:ins w:id="2364" w:author="Sam Dent" w:date="2022-09-09T10:40:00Z">
              <w:r w:rsidRPr="008F2DEE">
                <w:rPr>
                  <w:rFonts w:cs="Calibri"/>
                  <w:color w:val="000000"/>
                  <w:sz w:val="18"/>
                  <w:szCs w:val="18"/>
                </w:rPr>
                <w:t>RS-SHL-LESW-V02-230101</w:t>
              </w:r>
            </w:ins>
          </w:p>
        </w:tc>
        <w:tc>
          <w:tcPr>
            <w:tcW w:w="930" w:type="dxa"/>
            <w:tcBorders>
              <w:top w:val="nil"/>
              <w:left w:val="nil"/>
              <w:bottom w:val="single" w:sz="4" w:space="0" w:color="auto"/>
              <w:right w:val="single" w:sz="4" w:space="0" w:color="auto"/>
            </w:tcBorders>
            <w:shd w:val="clear" w:color="auto" w:fill="auto"/>
            <w:vAlign w:val="center"/>
            <w:hideMark/>
          </w:tcPr>
          <w:p w14:paraId="16740A75" w14:textId="77777777" w:rsidR="008F2DEE" w:rsidRPr="008F2DEE" w:rsidRDefault="008F2DEE" w:rsidP="008F2DEE">
            <w:pPr>
              <w:widowControl/>
              <w:spacing w:after="0"/>
              <w:jc w:val="center"/>
              <w:rPr>
                <w:ins w:id="2365" w:author="Sam Dent" w:date="2022-09-09T10:40:00Z"/>
                <w:rFonts w:cs="Calibri"/>
                <w:color w:val="000000"/>
                <w:sz w:val="18"/>
                <w:szCs w:val="18"/>
              </w:rPr>
            </w:pPr>
            <w:ins w:id="2366"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7CC1E638" w14:textId="77777777" w:rsidR="008F2DEE" w:rsidRPr="008F2DEE" w:rsidRDefault="008F2DEE" w:rsidP="008F2DEE">
            <w:pPr>
              <w:widowControl/>
              <w:spacing w:after="0"/>
              <w:jc w:val="left"/>
              <w:rPr>
                <w:ins w:id="2367" w:author="Sam Dent" w:date="2022-09-09T10:40:00Z"/>
                <w:rFonts w:cs="Calibri"/>
                <w:color w:val="000000"/>
                <w:sz w:val="18"/>
                <w:szCs w:val="18"/>
              </w:rPr>
            </w:pPr>
            <w:ins w:id="2368" w:author="Sam Dent" w:date="2022-09-09T10:40:00Z">
              <w:r w:rsidRPr="008F2DEE">
                <w:rPr>
                  <w:rFonts w:cs="Calibri"/>
                  <w:color w:val="000000"/>
                  <w:sz w:val="18"/>
                  <w:szCs w:val="18"/>
                </w:rPr>
                <w:t>Split of EFLH Weighted Average assumptions in to ComEd, Ameren and Statewide.</w:t>
              </w:r>
            </w:ins>
          </w:p>
        </w:tc>
        <w:tc>
          <w:tcPr>
            <w:tcW w:w="1034" w:type="dxa"/>
            <w:tcBorders>
              <w:top w:val="nil"/>
              <w:left w:val="nil"/>
              <w:bottom w:val="single" w:sz="4" w:space="0" w:color="auto"/>
              <w:right w:val="single" w:sz="4" w:space="0" w:color="auto"/>
            </w:tcBorders>
            <w:shd w:val="clear" w:color="auto" w:fill="auto"/>
            <w:vAlign w:val="center"/>
            <w:hideMark/>
          </w:tcPr>
          <w:p w14:paraId="35A9E9A1" w14:textId="77777777" w:rsidR="008F2DEE" w:rsidRPr="008F2DEE" w:rsidRDefault="008F2DEE" w:rsidP="008F2DEE">
            <w:pPr>
              <w:widowControl/>
              <w:spacing w:after="0"/>
              <w:jc w:val="center"/>
              <w:rPr>
                <w:ins w:id="2369" w:author="Sam Dent" w:date="2022-09-09T10:40:00Z"/>
                <w:rFonts w:cs="Calibri"/>
                <w:color w:val="000000"/>
                <w:sz w:val="18"/>
                <w:szCs w:val="18"/>
              </w:rPr>
            </w:pPr>
            <w:ins w:id="2370" w:author="Sam Dent" w:date="2022-09-09T10:40:00Z">
              <w:r w:rsidRPr="008F2DEE">
                <w:rPr>
                  <w:rFonts w:cs="Calibri"/>
                  <w:color w:val="000000"/>
                  <w:sz w:val="18"/>
                  <w:szCs w:val="18"/>
                </w:rPr>
                <w:t>N/A</w:t>
              </w:r>
            </w:ins>
          </w:p>
        </w:tc>
      </w:tr>
      <w:tr w:rsidR="008F2DEE" w:rsidRPr="008F2DEE" w14:paraId="234126AB" w14:textId="77777777" w:rsidTr="008D55F9">
        <w:trPr>
          <w:trHeight w:val="480"/>
          <w:ins w:id="2371"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600E1FCE" w14:textId="77777777" w:rsidR="008F2DEE" w:rsidRPr="008F2DEE" w:rsidRDefault="008F2DEE" w:rsidP="008F2DEE">
            <w:pPr>
              <w:widowControl/>
              <w:spacing w:after="0"/>
              <w:jc w:val="left"/>
              <w:rPr>
                <w:ins w:id="2372" w:author="Sam Dent" w:date="2022-09-09T10:40: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18E71035" w14:textId="77777777" w:rsidR="008F2DEE" w:rsidRPr="008F2DEE" w:rsidRDefault="008F2DEE" w:rsidP="008F2DEE">
            <w:pPr>
              <w:widowControl/>
              <w:spacing w:after="0"/>
              <w:jc w:val="left"/>
              <w:rPr>
                <w:ins w:id="2373"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73658A15" w14:textId="77777777" w:rsidR="008F2DEE" w:rsidRPr="008F2DEE" w:rsidRDefault="008F2DEE" w:rsidP="008F2DEE">
            <w:pPr>
              <w:widowControl/>
              <w:spacing w:after="0"/>
              <w:jc w:val="left"/>
              <w:rPr>
                <w:ins w:id="2374" w:author="Sam Dent" w:date="2022-09-09T10:40:00Z"/>
                <w:rFonts w:cs="Calibri"/>
                <w:color w:val="000000"/>
                <w:sz w:val="18"/>
                <w:szCs w:val="18"/>
              </w:rPr>
            </w:pPr>
            <w:ins w:id="2375" w:author="Sam Dent" w:date="2022-09-09T10:40:00Z">
              <w:r w:rsidRPr="008F2DEE">
                <w:rPr>
                  <w:rFonts w:cs="Calibri"/>
                  <w:color w:val="000000"/>
                  <w:sz w:val="18"/>
                  <w:szCs w:val="18"/>
                </w:rPr>
                <w:t>5.6.8 Triple Pane and Thin Triple Windows</w:t>
              </w:r>
            </w:ins>
          </w:p>
        </w:tc>
        <w:tc>
          <w:tcPr>
            <w:tcW w:w="2482" w:type="dxa"/>
            <w:tcBorders>
              <w:top w:val="nil"/>
              <w:left w:val="nil"/>
              <w:bottom w:val="single" w:sz="4" w:space="0" w:color="auto"/>
              <w:right w:val="single" w:sz="4" w:space="0" w:color="auto"/>
            </w:tcBorders>
            <w:shd w:val="clear" w:color="auto" w:fill="auto"/>
            <w:noWrap/>
            <w:vAlign w:val="center"/>
            <w:hideMark/>
          </w:tcPr>
          <w:p w14:paraId="196F36C0" w14:textId="77777777" w:rsidR="008F2DEE" w:rsidRPr="008F2DEE" w:rsidRDefault="008F2DEE" w:rsidP="008F2DEE">
            <w:pPr>
              <w:widowControl/>
              <w:spacing w:after="0"/>
              <w:jc w:val="left"/>
              <w:rPr>
                <w:ins w:id="2376" w:author="Sam Dent" w:date="2022-09-09T10:40:00Z"/>
                <w:rFonts w:cs="Calibri"/>
                <w:color w:val="000000"/>
                <w:sz w:val="18"/>
                <w:szCs w:val="18"/>
              </w:rPr>
            </w:pPr>
            <w:ins w:id="2377" w:author="Sam Dent" w:date="2022-09-09T10:40:00Z">
              <w:r w:rsidRPr="008F2DEE">
                <w:rPr>
                  <w:rFonts w:cs="Calibri"/>
                  <w:color w:val="000000"/>
                  <w:sz w:val="18"/>
                  <w:szCs w:val="18"/>
                </w:rPr>
                <w:t>RS-SHL-TTWI-V02-230101</w:t>
              </w:r>
            </w:ins>
          </w:p>
        </w:tc>
        <w:tc>
          <w:tcPr>
            <w:tcW w:w="930" w:type="dxa"/>
            <w:tcBorders>
              <w:top w:val="nil"/>
              <w:left w:val="nil"/>
              <w:bottom w:val="single" w:sz="4" w:space="0" w:color="auto"/>
              <w:right w:val="single" w:sz="4" w:space="0" w:color="auto"/>
            </w:tcBorders>
            <w:shd w:val="clear" w:color="auto" w:fill="auto"/>
            <w:vAlign w:val="center"/>
            <w:hideMark/>
          </w:tcPr>
          <w:p w14:paraId="5A94259C" w14:textId="77777777" w:rsidR="008F2DEE" w:rsidRPr="008F2DEE" w:rsidRDefault="008F2DEE" w:rsidP="008F2DEE">
            <w:pPr>
              <w:widowControl/>
              <w:spacing w:after="0"/>
              <w:jc w:val="center"/>
              <w:rPr>
                <w:ins w:id="2378" w:author="Sam Dent" w:date="2022-09-09T10:40:00Z"/>
                <w:rFonts w:cs="Calibri"/>
                <w:color w:val="000000"/>
                <w:sz w:val="18"/>
                <w:szCs w:val="18"/>
              </w:rPr>
            </w:pPr>
            <w:ins w:id="2379"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0073C4EA" w14:textId="77777777" w:rsidR="008F2DEE" w:rsidRPr="008F2DEE" w:rsidRDefault="008F2DEE" w:rsidP="008F2DEE">
            <w:pPr>
              <w:widowControl/>
              <w:spacing w:after="0"/>
              <w:jc w:val="left"/>
              <w:rPr>
                <w:ins w:id="2380" w:author="Sam Dent" w:date="2022-09-09T10:40:00Z"/>
                <w:rFonts w:cs="Calibri"/>
                <w:color w:val="000000"/>
                <w:sz w:val="18"/>
                <w:szCs w:val="18"/>
              </w:rPr>
            </w:pPr>
            <w:ins w:id="2381" w:author="Sam Dent" w:date="2022-09-09T10:40:00Z">
              <w:r w:rsidRPr="008F2DEE">
                <w:rPr>
                  <w:rFonts w:cs="Calibri"/>
                  <w:color w:val="000000"/>
                  <w:sz w:val="18"/>
                  <w:szCs w:val="18"/>
                </w:rPr>
                <w:t>Split of EFLH Weighted Average assumptions in to ComEd, Ameren and Statewide.</w:t>
              </w:r>
            </w:ins>
          </w:p>
        </w:tc>
        <w:tc>
          <w:tcPr>
            <w:tcW w:w="1034" w:type="dxa"/>
            <w:tcBorders>
              <w:top w:val="nil"/>
              <w:left w:val="nil"/>
              <w:bottom w:val="single" w:sz="4" w:space="0" w:color="auto"/>
              <w:right w:val="single" w:sz="4" w:space="0" w:color="auto"/>
            </w:tcBorders>
            <w:shd w:val="clear" w:color="auto" w:fill="auto"/>
            <w:vAlign w:val="center"/>
            <w:hideMark/>
          </w:tcPr>
          <w:p w14:paraId="7456066B" w14:textId="77777777" w:rsidR="008F2DEE" w:rsidRPr="008F2DEE" w:rsidRDefault="008F2DEE" w:rsidP="008F2DEE">
            <w:pPr>
              <w:widowControl/>
              <w:spacing w:after="0"/>
              <w:jc w:val="center"/>
              <w:rPr>
                <w:ins w:id="2382" w:author="Sam Dent" w:date="2022-09-09T10:40:00Z"/>
                <w:rFonts w:cs="Calibri"/>
                <w:color w:val="000000"/>
                <w:sz w:val="18"/>
                <w:szCs w:val="18"/>
              </w:rPr>
            </w:pPr>
            <w:ins w:id="2383" w:author="Sam Dent" w:date="2022-09-09T10:40:00Z">
              <w:r w:rsidRPr="008F2DEE">
                <w:rPr>
                  <w:rFonts w:cs="Calibri"/>
                  <w:color w:val="000000"/>
                  <w:sz w:val="18"/>
                  <w:szCs w:val="18"/>
                </w:rPr>
                <w:t>N/A</w:t>
              </w:r>
            </w:ins>
          </w:p>
        </w:tc>
      </w:tr>
      <w:tr w:rsidR="008F2DEE" w:rsidRPr="008F2DEE" w14:paraId="6316DFCE" w14:textId="77777777" w:rsidTr="008D55F9">
        <w:trPr>
          <w:trHeight w:val="480"/>
          <w:ins w:id="2384"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15752D70" w14:textId="77777777" w:rsidR="008F2DEE" w:rsidRPr="008F2DEE" w:rsidRDefault="008F2DEE" w:rsidP="008F2DEE">
            <w:pPr>
              <w:widowControl/>
              <w:spacing w:after="0"/>
              <w:jc w:val="left"/>
              <w:rPr>
                <w:ins w:id="2385" w:author="Sam Dent" w:date="2022-09-09T10:40: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4B5CE7D2" w14:textId="77777777" w:rsidR="008F2DEE" w:rsidRPr="008F2DEE" w:rsidRDefault="008F2DEE" w:rsidP="008F2DEE">
            <w:pPr>
              <w:widowControl/>
              <w:spacing w:after="0"/>
              <w:jc w:val="left"/>
              <w:rPr>
                <w:ins w:id="2386"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46363DBA" w14:textId="77777777" w:rsidR="008F2DEE" w:rsidRPr="008F2DEE" w:rsidRDefault="008F2DEE" w:rsidP="008F2DEE">
            <w:pPr>
              <w:widowControl/>
              <w:spacing w:after="0"/>
              <w:jc w:val="left"/>
              <w:rPr>
                <w:ins w:id="2387" w:author="Sam Dent" w:date="2022-09-09T10:40:00Z"/>
                <w:rFonts w:cs="Calibri"/>
                <w:color w:val="000000"/>
                <w:sz w:val="18"/>
                <w:szCs w:val="18"/>
              </w:rPr>
            </w:pPr>
            <w:ins w:id="2388" w:author="Sam Dent" w:date="2022-09-09T10:40:00Z">
              <w:r w:rsidRPr="008F2DEE">
                <w:rPr>
                  <w:rFonts w:cs="Calibri"/>
                  <w:color w:val="000000"/>
                  <w:sz w:val="18"/>
                  <w:szCs w:val="18"/>
                </w:rPr>
                <w:t>5.6.9 Insulated Cellular Shades</w:t>
              </w:r>
            </w:ins>
          </w:p>
        </w:tc>
        <w:tc>
          <w:tcPr>
            <w:tcW w:w="2482" w:type="dxa"/>
            <w:tcBorders>
              <w:top w:val="nil"/>
              <w:left w:val="nil"/>
              <w:bottom w:val="single" w:sz="4" w:space="0" w:color="auto"/>
              <w:right w:val="single" w:sz="4" w:space="0" w:color="auto"/>
            </w:tcBorders>
            <w:shd w:val="clear" w:color="auto" w:fill="auto"/>
            <w:noWrap/>
            <w:vAlign w:val="center"/>
            <w:hideMark/>
          </w:tcPr>
          <w:p w14:paraId="29EAEBA1" w14:textId="77777777" w:rsidR="008F2DEE" w:rsidRPr="008F2DEE" w:rsidRDefault="008F2DEE" w:rsidP="008F2DEE">
            <w:pPr>
              <w:widowControl/>
              <w:spacing w:after="0"/>
              <w:jc w:val="left"/>
              <w:rPr>
                <w:ins w:id="2389" w:author="Sam Dent" w:date="2022-09-09T10:40:00Z"/>
                <w:rFonts w:cs="Calibri"/>
                <w:color w:val="000000"/>
                <w:sz w:val="18"/>
                <w:szCs w:val="18"/>
              </w:rPr>
            </w:pPr>
            <w:ins w:id="2390" w:author="Sam Dent" w:date="2022-09-09T10:40:00Z">
              <w:r w:rsidRPr="008F2DEE">
                <w:rPr>
                  <w:rFonts w:cs="Calibri"/>
                  <w:color w:val="000000"/>
                  <w:sz w:val="18"/>
                  <w:szCs w:val="18"/>
                </w:rPr>
                <w:t>RS-SHL-INCS-V01-230101</w:t>
              </w:r>
            </w:ins>
          </w:p>
        </w:tc>
        <w:tc>
          <w:tcPr>
            <w:tcW w:w="930" w:type="dxa"/>
            <w:tcBorders>
              <w:top w:val="nil"/>
              <w:left w:val="nil"/>
              <w:bottom w:val="single" w:sz="4" w:space="0" w:color="auto"/>
              <w:right w:val="single" w:sz="4" w:space="0" w:color="auto"/>
            </w:tcBorders>
            <w:shd w:val="clear" w:color="auto" w:fill="auto"/>
            <w:vAlign w:val="center"/>
            <w:hideMark/>
          </w:tcPr>
          <w:p w14:paraId="345E37E9" w14:textId="77777777" w:rsidR="008F2DEE" w:rsidRPr="008F2DEE" w:rsidRDefault="008F2DEE" w:rsidP="008F2DEE">
            <w:pPr>
              <w:widowControl/>
              <w:spacing w:after="0"/>
              <w:jc w:val="center"/>
              <w:rPr>
                <w:ins w:id="2391" w:author="Sam Dent" w:date="2022-09-09T10:40:00Z"/>
                <w:rFonts w:cs="Calibri"/>
                <w:color w:val="000000"/>
                <w:sz w:val="18"/>
                <w:szCs w:val="18"/>
              </w:rPr>
            </w:pPr>
            <w:ins w:id="2392"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1D93B6DF" w14:textId="77777777" w:rsidR="008F2DEE" w:rsidRPr="008F2DEE" w:rsidRDefault="008F2DEE" w:rsidP="008F2DEE">
            <w:pPr>
              <w:widowControl/>
              <w:spacing w:after="0"/>
              <w:jc w:val="left"/>
              <w:rPr>
                <w:ins w:id="2393" w:author="Sam Dent" w:date="2022-09-09T10:40:00Z"/>
                <w:rFonts w:cs="Calibri"/>
                <w:color w:val="000000"/>
                <w:sz w:val="18"/>
                <w:szCs w:val="18"/>
              </w:rPr>
            </w:pPr>
            <w:ins w:id="2394"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
          <w:p w14:paraId="46DB3897" w14:textId="77777777" w:rsidR="008F2DEE" w:rsidRPr="008F2DEE" w:rsidRDefault="008F2DEE" w:rsidP="008F2DEE">
            <w:pPr>
              <w:widowControl/>
              <w:spacing w:after="0"/>
              <w:jc w:val="center"/>
              <w:rPr>
                <w:ins w:id="2395" w:author="Sam Dent" w:date="2022-09-09T10:40:00Z"/>
                <w:rFonts w:cs="Calibri"/>
                <w:color w:val="000000"/>
                <w:sz w:val="18"/>
                <w:szCs w:val="18"/>
              </w:rPr>
            </w:pPr>
            <w:ins w:id="2396" w:author="Sam Dent" w:date="2022-09-09T10:40:00Z">
              <w:r w:rsidRPr="008F2DEE">
                <w:rPr>
                  <w:rFonts w:cs="Calibri"/>
                  <w:color w:val="000000"/>
                  <w:sz w:val="18"/>
                  <w:szCs w:val="18"/>
                </w:rPr>
                <w:t>N/A</w:t>
              </w:r>
            </w:ins>
          </w:p>
        </w:tc>
      </w:tr>
      <w:tr w:rsidR="008F2DEE" w:rsidRPr="008F2DEE" w14:paraId="768E8CFD" w14:textId="77777777" w:rsidTr="008D55F9">
        <w:trPr>
          <w:trHeight w:val="720"/>
          <w:ins w:id="2397"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7F94D1B3" w14:textId="77777777" w:rsidR="008F2DEE" w:rsidRPr="008F2DEE" w:rsidRDefault="008F2DEE" w:rsidP="008F2DEE">
            <w:pPr>
              <w:widowControl/>
              <w:spacing w:after="0"/>
              <w:jc w:val="left"/>
              <w:rPr>
                <w:ins w:id="2398" w:author="Sam Dent" w:date="2022-09-09T10:40: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0B3DC780" w14:textId="77777777" w:rsidR="008F2DEE" w:rsidRPr="008F2DEE" w:rsidRDefault="008F2DEE" w:rsidP="008F2DEE">
            <w:pPr>
              <w:widowControl/>
              <w:spacing w:after="0"/>
              <w:jc w:val="left"/>
              <w:rPr>
                <w:ins w:id="2399"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5C1B3C8F" w14:textId="77777777" w:rsidR="008F2DEE" w:rsidRPr="008F2DEE" w:rsidRDefault="008F2DEE" w:rsidP="008F2DEE">
            <w:pPr>
              <w:widowControl/>
              <w:spacing w:after="0"/>
              <w:jc w:val="left"/>
              <w:rPr>
                <w:ins w:id="2400" w:author="Sam Dent" w:date="2022-09-09T10:40:00Z"/>
                <w:rFonts w:cs="Calibri"/>
                <w:color w:val="000000"/>
                <w:sz w:val="18"/>
                <w:szCs w:val="18"/>
              </w:rPr>
            </w:pPr>
            <w:ins w:id="2401" w:author="Sam Dent" w:date="2022-09-09T10:40:00Z">
              <w:r w:rsidRPr="008F2DEE">
                <w:rPr>
                  <w:rFonts w:cs="Calibri"/>
                  <w:color w:val="000000"/>
                  <w:sz w:val="18"/>
                  <w:szCs w:val="18"/>
                </w:rPr>
                <w:t>5.6.10 Multifamily Whole Building Aerosol Sealing</w:t>
              </w:r>
            </w:ins>
          </w:p>
        </w:tc>
        <w:tc>
          <w:tcPr>
            <w:tcW w:w="2482" w:type="dxa"/>
            <w:tcBorders>
              <w:top w:val="nil"/>
              <w:left w:val="nil"/>
              <w:bottom w:val="single" w:sz="4" w:space="0" w:color="auto"/>
              <w:right w:val="single" w:sz="4" w:space="0" w:color="auto"/>
            </w:tcBorders>
            <w:shd w:val="clear" w:color="auto" w:fill="auto"/>
            <w:noWrap/>
            <w:vAlign w:val="center"/>
            <w:hideMark/>
          </w:tcPr>
          <w:p w14:paraId="1BEF2998" w14:textId="77777777" w:rsidR="008F2DEE" w:rsidRPr="008F2DEE" w:rsidRDefault="008F2DEE" w:rsidP="008F2DEE">
            <w:pPr>
              <w:widowControl/>
              <w:spacing w:after="0"/>
              <w:jc w:val="left"/>
              <w:rPr>
                <w:ins w:id="2402" w:author="Sam Dent" w:date="2022-09-09T10:40:00Z"/>
                <w:rFonts w:cs="Calibri"/>
                <w:color w:val="000000"/>
                <w:sz w:val="18"/>
                <w:szCs w:val="18"/>
              </w:rPr>
            </w:pPr>
            <w:ins w:id="2403" w:author="Sam Dent" w:date="2022-09-09T10:40:00Z">
              <w:r w:rsidRPr="008F2DEE">
                <w:rPr>
                  <w:rFonts w:cs="Calibri"/>
                  <w:color w:val="000000"/>
                  <w:sz w:val="18"/>
                  <w:szCs w:val="18"/>
                </w:rPr>
                <w:t>RS-SHL-AERO-V01-230101</w:t>
              </w:r>
            </w:ins>
          </w:p>
        </w:tc>
        <w:tc>
          <w:tcPr>
            <w:tcW w:w="930" w:type="dxa"/>
            <w:tcBorders>
              <w:top w:val="nil"/>
              <w:left w:val="nil"/>
              <w:bottom w:val="single" w:sz="4" w:space="0" w:color="auto"/>
              <w:right w:val="single" w:sz="4" w:space="0" w:color="auto"/>
            </w:tcBorders>
            <w:shd w:val="clear" w:color="auto" w:fill="auto"/>
            <w:vAlign w:val="center"/>
            <w:hideMark/>
          </w:tcPr>
          <w:p w14:paraId="411B786C" w14:textId="77777777" w:rsidR="008F2DEE" w:rsidRPr="008F2DEE" w:rsidRDefault="008F2DEE" w:rsidP="008F2DEE">
            <w:pPr>
              <w:widowControl/>
              <w:spacing w:after="0"/>
              <w:jc w:val="center"/>
              <w:rPr>
                <w:ins w:id="2404" w:author="Sam Dent" w:date="2022-09-09T10:40:00Z"/>
                <w:rFonts w:cs="Calibri"/>
                <w:color w:val="000000"/>
                <w:sz w:val="18"/>
                <w:szCs w:val="18"/>
              </w:rPr>
            </w:pPr>
            <w:ins w:id="2405"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55E796A8" w14:textId="77777777" w:rsidR="008F2DEE" w:rsidRPr="008F2DEE" w:rsidRDefault="008F2DEE" w:rsidP="008F2DEE">
            <w:pPr>
              <w:widowControl/>
              <w:spacing w:after="0"/>
              <w:jc w:val="left"/>
              <w:rPr>
                <w:ins w:id="2406" w:author="Sam Dent" w:date="2022-09-09T10:40:00Z"/>
                <w:rFonts w:cs="Calibri"/>
                <w:color w:val="000000"/>
                <w:sz w:val="18"/>
                <w:szCs w:val="18"/>
              </w:rPr>
            </w:pPr>
            <w:ins w:id="2407"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
          <w:p w14:paraId="308B998D" w14:textId="77777777" w:rsidR="008F2DEE" w:rsidRPr="008F2DEE" w:rsidRDefault="008F2DEE" w:rsidP="008F2DEE">
            <w:pPr>
              <w:widowControl/>
              <w:spacing w:after="0"/>
              <w:jc w:val="center"/>
              <w:rPr>
                <w:ins w:id="2408" w:author="Sam Dent" w:date="2022-09-09T10:40:00Z"/>
                <w:rFonts w:cs="Calibri"/>
                <w:color w:val="000000"/>
                <w:sz w:val="18"/>
                <w:szCs w:val="18"/>
              </w:rPr>
            </w:pPr>
            <w:ins w:id="2409" w:author="Sam Dent" w:date="2022-09-09T10:40:00Z">
              <w:r w:rsidRPr="008F2DEE">
                <w:rPr>
                  <w:rFonts w:cs="Calibri"/>
                  <w:color w:val="000000"/>
                  <w:sz w:val="18"/>
                  <w:szCs w:val="18"/>
                </w:rPr>
                <w:t>N/A</w:t>
              </w:r>
            </w:ins>
          </w:p>
        </w:tc>
      </w:tr>
      <w:tr w:rsidR="008F2DEE" w:rsidRPr="008F2DEE" w14:paraId="64512135" w14:textId="77777777" w:rsidTr="008D55F9">
        <w:trPr>
          <w:trHeight w:val="720"/>
          <w:ins w:id="2410"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55C3ACC9" w14:textId="77777777" w:rsidR="008F2DEE" w:rsidRPr="008F2DEE" w:rsidRDefault="008F2DEE" w:rsidP="008F2DEE">
            <w:pPr>
              <w:widowControl/>
              <w:spacing w:after="0"/>
              <w:jc w:val="left"/>
              <w:rPr>
                <w:ins w:id="2411" w:author="Sam Dent" w:date="2022-09-09T10:40:00Z"/>
                <w:rFonts w:cs="Calibri"/>
                <w:color w:val="000000"/>
                <w:sz w:val="18"/>
                <w:szCs w:val="18"/>
              </w:rPr>
            </w:pPr>
          </w:p>
        </w:tc>
        <w:tc>
          <w:tcPr>
            <w:tcW w:w="1261" w:type="dxa"/>
            <w:vMerge w:val="restart"/>
            <w:tcBorders>
              <w:top w:val="nil"/>
              <w:left w:val="single" w:sz="4" w:space="0" w:color="auto"/>
              <w:bottom w:val="single" w:sz="4" w:space="0" w:color="000000"/>
              <w:right w:val="single" w:sz="4" w:space="0" w:color="auto"/>
            </w:tcBorders>
            <w:shd w:val="clear" w:color="auto" w:fill="auto"/>
            <w:vAlign w:val="center"/>
            <w:hideMark/>
          </w:tcPr>
          <w:p w14:paraId="4EC883FE" w14:textId="77777777" w:rsidR="008F2DEE" w:rsidRPr="008F2DEE" w:rsidRDefault="008F2DEE" w:rsidP="008F2DEE">
            <w:pPr>
              <w:widowControl/>
              <w:spacing w:after="0"/>
              <w:jc w:val="center"/>
              <w:rPr>
                <w:ins w:id="2412" w:author="Sam Dent" w:date="2022-09-09T10:40:00Z"/>
                <w:rFonts w:cs="Calibri"/>
                <w:color w:val="000000"/>
                <w:sz w:val="18"/>
                <w:szCs w:val="18"/>
              </w:rPr>
            </w:pPr>
            <w:ins w:id="2413" w:author="Sam Dent" w:date="2022-09-09T10:40:00Z">
              <w:r w:rsidRPr="008F2DEE">
                <w:rPr>
                  <w:rFonts w:cs="Calibri"/>
                  <w:color w:val="000000"/>
                  <w:sz w:val="18"/>
                  <w:szCs w:val="18"/>
                </w:rPr>
                <w:t xml:space="preserve">5.7 </w:t>
              </w:r>
              <w:r w:rsidRPr="008F2DEE">
                <w:rPr>
                  <w:rFonts w:cs="Calibri"/>
                  <w:color w:val="000000"/>
                  <w:sz w:val="18"/>
                  <w:szCs w:val="18"/>
                </w:rPr>
                <w:br/>
                <w:t>Miscellaneous</w:t>
              </w:r>
            </w:ins>
          </w:p>
        </w:tc>
        <w:tc>
          <w:tcPr>
            <w:tcW w:w="2084" w:type="dxa"/>
            <w:vMerge w:val="restart"/>
            <w:tcBorders>
              <w:top w:val="nil"/>
              <w:left w:val="single" w:sz="4" w:space="0" w:color="auto"/>
              <w:bottom w:val="single" w:sz="4" w:space="0" w:color="000000"/>
              <w:right w:val="single" w:sz="4" w:space="0" w:color="auto"/>
            </w:tcBorders>
            <w:shd w:val="clear" w:color="auto" w:fill="auto"/>
            <w:vAlign w:val="center"/>
            <w:hideMark/>
          </w:tcPr>
          <w:p w14:paraId="7D7C9377" w14:textId="77777777" w:rsidR="008F2DEE" w:rsidRPr="008F2DEE" w:rsidRDefault="008F2DEE" w:rsidP="008F2DEE">
            <w:pPr>
              <w:widowControl/>
              <w:spacing w:after="0"/>
              <w:jc w:val="left"/>
              <w:rPr>
                <w:ins w:id="2414" w:author="Sam Dent" w:date="2022-09-09T10:40:00Z"/>
                <w:rFonts w:cs="Calibri"/>
                <w:color w:val="000000"/>
                <w:sz w:val="18"/>
                <w:szCs w:val="18"/>
              </w:rPr>
            </w:pPr>
            <w:ins w:id="2415" w:author="Sam Dent" w:date="2022-09-09T10:40:00Z">
              <w:r w:rsidRPr="008F2DEE">
                <w:rPr>
                  <w:rFonts w:cs="Calibri"/>
                  <w:color w:val="000000"/>
                  <w:sz w:val="18"/>
                  <w:szCs w:val="18"/>
                </w:rPr>
                <w:t>5.7.3 Level 2 Electric Vehicle Charger</w:t>
              </w:r>
            </w:ins>
          </w:p>
        </w:tc>
        <w:tc>
          <w:tcPr>
            <w:tcW w:w="2482" w:type="dxa"/>
            <w:tcBorders>
              <w:top w:val="nil"/>
              <w:left w:val="nil"/>
              <w:bottom w:val="single" w:sz="4" w:space="0" w:color="auto"/>
              <w:right w:val="single" w:sz="4" w:space="0" w:color="auto"/>
            </w:tcBorders>
            <w:shd w:val="clear" w:color="auto" w:fill="auto"/>
            <w:noWrap/>
            <w:vAlign w:val="center"/>
            <w:hideMark/>
          </w:tcPr>
          <w:p w14:paraId="2F324786" w14:textId="77777777" w:rsidR="008F2DEE" w:rsidRPr="008F2DEE" w:rsidRDefault="008F2DEE" w:rsidP="008F2DEE">
            <w:pPr>
              <w:widowControl/>
              <w:spacing w:after="0"/>
              <w:jc w:val="left"/>
              <w:rPr>
                <w:ins w:id="2416" w:author="Sam Dent" w:date="2022-09-09T10:40:00Z"/>
                <w:rFonts w:cs="Calibri"/>
                <w:color w:val="000000"/>
                <w:sz w:val="18"/>
                <w:szCs w:val="18"/>
              </w:rPr>
            </w:pPr>
            <w:ins w:id="2417" w:author="Sam Dent" w:date="2022-09-09T10:40:00Z">
              <w:r w:rsidRPr="008F2DEE">
                <w:rPr>
                  <w:rFonts w:cs="Calibri"/>
                  <w:color w:val="000000"/>
                  <w:sz w:val="18"/>
                  <w:szCs w:val="18"/>
                </w:rPr>
                <w:t>RS-MSC-L2CH-V02-220101</w:t>
              </w:r>
            </w:ins>
          </w:p>
        </w:tc>
        <w:tc>
          <w:tcPr>
            <w:tcW w:w="930" w:type="dxa"/>
            <w:tcBorders>
              <w:top w:val="nil"/>
              <w:left w:val="nil"/>
              <w:bottom w:val="single" w:sz="4" w:space="0" w:color="auto"/>
              <w:right w:val="single" w:sz="4" w:space="0" w:color="auto"/>
            </w:tcBorders>
            <w:shd w:val="clear" w:color="auto" w:fill="auto"/>
            <w:vAlign w:val="center"/>
            <w:hideMark/>
          </w:tcPr>
          <w:p w14:paraId="36EEACEE" w14:textId="77777777" w:rsidR="008F2DEE" w:rsidRPr="008F2DEE" w:rsidRDefault="008F2DEE" w:rsidP="008F2DEE">
            <w:pPr>
              <w:widowControl/>
              <w:spacing w:after="0"/>
              <w:jc w:val="center"/>
              <w:rPr>
                <w:ins w:id="2418" w:author="Sam Dent" w:date="2022-09-09T10:40:00Z"/>
                <w:rFonts w:cs="Calibri"/>
                <w:color w:val="000000"/>
                <w:sz w:val="18"/>
                <w:szCs w:val="18"/>
              </w:rPr>
            </w:pPr>
            <w:ins w:id="2419" w:author="Sam Dent" w:date="2022-09-09T10:40:00Z">
              <w:r w:rsidRPr="008F2DEE">
                <w:rPr>
                  <w:rFonts w:cs="Calibri"/>
                  <w:color w:val="000000"/>
                  <w:sz w:val="18"/>
                  <w:szCs w:val="18"/>
                </w:rPr>
                <w:t>Errata</w:t>
              </w:r>
            </w:ins>
          </w:p>
        </w:tc>
        <w:tc>
          <w:tcPr>
            <w:tcW w:w="4305" w:type="dxa"/>
            <w:tcBorders>
              <w:top w:val="nil"/>
              <w:left w:val="nil"/>
              <w:bottom w:val="single" w:sz="4" w:space="0" w:color="auto"/>
              <w:right w:val="single" w:sz="4" w:space="0" w:color="auto"/>
            </w:tcBorders>
            <w:shd w:val="clear" w:color="auto" w:fill="auto"/>
            <w:vAlign w:val="center"/>
            <w:hideMark/>
          </w:tcPr>
          <w:p w14:paraId="7D6D0AB6" w14:textId="77777777" w:rsidR="008F2DEE" w:rsidRPr="008F2DEE" w:rsidRDefault="008F2DEE" w:rsidP="008F2DEE">
            <w:pPr>
              <w:widowControl/>
              <w:spacing w:after="0"/>
              <w:jc w:val="left"/>
              <w:rPr>
                <w:ins w:id="2420" w:author="Sam Dent" w:date="2022-09-09T10:40:00Z"/>
                <w:rFonts w:cs="Calibri"/>
                <w:color w:val="000000"/>
                <w:sz w:val="18"/>
                <w:szCs w:val="18"/>
              </w:rPr>
            </w:pPr>
            <w:ins w:id="2421" w:author="Sam Dent" w:date="2022-09-09T10:40:00Z">
              <w:r w:rsidRPr="008F2DEE">
                <w:rPr>
                  <w:rFonts w:cs="Calibri"/>
                  <w:color w:val="000000"/>
                  <w:sz w:val="18"/>
                  <w:szCs w:val="18"/>
                </w:rPr>
                <w:t>Errata to fix kW which is incorrectly characterizing the increase of an electric car rather than the demand savings from the Level 2 charger.</w:t>
              </w:r>
            </w:ins>
          </w:p>
        </w:tc>
        <w:tc>
          <w:tcPr>
            <w:tcW w:w="1034" w:type="dxa"/>
            <w:tcBorders>
              <w:top w:val="nil"/>
              <w:left w:val="nil"/>
              <w:bottom w:val="single" w:sz="4" w:space="0" w:color="auto"/>
              <w:right w:val="single" w:sz="4" w:space="0" w:color="auto"/>
            </w:tcBorders>
            <w:shd w:val="clear" w:color="auto" w:fill="auto"/>
            <w:vAlign w:val="center"/>
            <w:hideMark/>
          </w:tcPr>
          <w:p w14:paraId="5B40E9AB" w14:textId="77777777" w:rsidR="008F2DEE" w:rsidRPr="008F2DEE" w:rsidRDefault="008F2DEE" w:rsidP="008F2DEE">
            <w:pPr>
              <w:widowControl/>
              <w:spacing w:after="0"/>
              <w:jc w:val="center"/>
              <w:rPr>
                <w:ins w:id="2422" w:author="Sam Dent" w:date="2022-09-09T10:40:00Z"/>
                <w:rFonts w:cs="Calibri"/>
                <w:color w:val="000000"/>
                <w:sz w:val="18"/>
                <w:szCs w:val="18"/>
              </w:rPr>
            </w:pPr>
            <w:ins w:id="2423" w:author="Sam Dent" w:date="2022-09-09T10:40:00Z">
              <w:r w:rsidRPr="008F2DEE">
                <w:rPr>
                  <w:rFonts w:cs="Calibri"/>
                  <w:color w:val="000000"/>
                  <w:sz w:val="18"/>
                  <w:szCs w:val="18"/>
                </w:rPr>
                <w:t>Increase in kW savings</w:t>
              </w:r>
            </w:ins>
          </w:p>
        </w:tc>
      </w:tr>
      <w:tr w:rsidR="008F2DEE" w:rsidRPr="008F2DEE" w14:paraId="1F01AFA4" w14:textId="77777777" w:rsidTr="008D55F9">
        <w:trPr>
          <w:trHeight w:val="300"/>
          <w:ins w:id="2424"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1773D129" w14:textId="77777777" w:rsidR="008F2DEE" w:rsidRPr="008F2DEE" w:rsidRDefault="008F2DEE" w:rsidP="008F2DEE">
            <w:pPr>
              <w:widowControl/>
              <w:spacing w:after="0"/>
              <w:jc w:val="left"/>
              <w:rPr>
                <w:ins w:id="2425" w:author="Sam Dent" w:date="2022-09-09T10:40: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512BE2BE" w14:textId="77777777" w:rsidR="008F2DEE" w:rsidRPr="008F2DEE" w:rsidRDefault="008F2DEE" w:rsidP="008F2DEE">
            <w:pPr>
              <w:widowControl/>
              <w:spacing w:after="0"/>
              <w:jc w:val="left"/>
              <w:rPr>
                <w:ins w:id="2426" w:author="Sam Dent" w:date="2022-09-09T10:40:00Z"/>
                <w:rFonts w:cs="Calibri"/>
                <w:color w:val="000000"/>
                <w:sz w:val="18"/>
                <w:szCs w:val="18"/>
              </w:rPr>
            </w:pPr>
          </w:p>
        </w:tc>
        <w:tc>
          <w:tcPr>
            <w:tcW w:w="2084" w:type="dxa"/>
            <w:vMerge/>
            <w:tcBorders>
              <w:top w:val="nil"/>
              <w:left w:val="single" w:sz="4" w:space="0" w:color="auto"/>
              <w:bottom w:val="single" w:sz="4" w:space="0" w:color="000000"/>
              <w:right w:val="single" w:sz="4" w:space="0" w:color="auto"/>
            </w:tcBorders>
            <w:vAlign w:val="center"/>
            <w:hideMark/>
          </w:tcPr>
          <w:p w14:paraId="1BA66C7E" w14:textId="77777777" w:rsidR="008F2DEE" w:rsidRPr="008F2DEE" w:rsidRDefault="008F2DEE" w:rsidP="008F2DEE">
            <w:pPr>
              <w:widowControl/>
              <w:spacing w:after="0"/>
              <w:jc w:val="left"/>
              <w:rPr>
                <w:ins w:id="2427" w:author="Sam Dent" w:date="2022-09-09T10:40:00Z"/>
                <w:rFonts w:cs="Calibri"/>
                <w:color w:val="000000"/>
                <w:sz w:val="18"/>
                <w:szCs w:val="18"/>
              </w:rPr>
            </w:pPr>
          </w:p>
        </w:tc>
        <w:tc>
          <w:tcPr>
            <w:tcW w:w="2482" w:type="dxa"/>
            <w:tcBorders>
              <w:top w:val="nil"/>
              <w:left w:val="nil"/>
              <w:bottom w:val="single" w:sz="4" w:space="0" w:color="auto"/>
              <w:right w:val="single" w:sz="4" w:space="0" w:color="auto"/>
            </w:tcBorders>
            <w:shd w:val="clear" w:color="auto" w:fill="auto"/>
            <w:noWrap/>
            <w:vAlign w:val="center"/>
            <w:hideMark/>
          </w:tcPr>
          <w:p w14:paraId="5A9CCC9A" w14:textId="77777777" w:rsidR="008F2DEE" w:rsidRPr="008F2DEE" w:rsidRDefault="008F2DEE" w:rsidP="008F2DEE">
            <w:pPr>
              <w:widowControl/>
              <w:spacing w:after="0"/>
              <w:jc w:val="left"/>
              <w:rPr>
                <w:ins w:id="2428" w:author="Sam Dent" w:date="2022-09-09T10:40:00Z"/>
                <w:rFonts w:cs="Calibri"/>
                <w:color w:val="000000"/>
                <w:sz w:val="18"/>
                <w:szCs w:val="18"/>
              </w:rPr>
            </w:pPr>
            <w:ins w:id="2429" w:author="Sam Dent" w:date="2022-09-09T10:40:00Z">
              <w:r w:rsidRPr="008F2DEE">
                <w:rPr>
                  <w:rFonts w:cs="Calibri"/>
                  <w:color w:val="000000"/>
                  <w:sz w:val="18"/>
                  <w:szCs w:val="18"/>
                </w:rPr>
                <w:t>RS-MSC-L2CH-V03-230101</w:t>
              </w:r>
            </w:ins>
          </w:p>
        </w:tc>
        <w:tc>
          <w:tcPr>
            <w:tcW w:w="930" w:type="dxa"/>
            <w:tcBorders>
              <w:top w:val="nil"/>
              <w:left w:val="nil"/>
              <w:bottom w:val="single" w:sz="4" w:space="0" w:color="auto"/>
              <w:right w:val="single" w:sz="4" w:space="0" w:color="auto"/>
            </w:tcBorders>
            <w:shd w:val="clear" w:color="auto" w:fill="auto"/>
            <w:vAlign w:val="center"/>
            <w:hideMark/>
          </w:tcPr>
          <w:p w14:paraId="4C621DF1" w14:textId="77777777" w:rsidR="008F2DEE" w:rsidRPr="008F2DEE" w:rsidRDefault="008F2DEE" w:rsidP="008F2DEE">
            <w:pPr>
              <w:widowControl/>
              <w:spacing w:after="0"/>
              <w:jc w:val="center"/>
              <w:rPr>
                <w:ins w:id="2430" w:author="Sam Dent" w:date="2022-09-09T10:40:00Z"/>
                <w:rFonts w:cs="Calibri"/>
                <w:color w:val="000000"/>
                <w:sz w:val="18"/>
                <w:szCs w:val="18"/>
              </w:rPr>
            </w:pPr>
            <w:ins w:id="2431" w:author="Sam Dent" w:date="2022-09-09T10:40:00Z">
              <w:r w:rsidRPr="008F2DEE">
                <w:rPr>
                  <w:rFonts w:cs="Calibri"/>
                  <w:color w:val="000000"/>
                  <w:sz w:val="18"/>
                  <w:szCs w:val="18"/>
                </w:rPr>
                <w:t>Revision</w:t>
              </w:r>
            </w:ins>
          </w:p>
        </w:tc>
        <w:tc>
          <w:tcPr>
            <w:tcW w:w="4305" w:type="dxa"/>
            <w:tcBorders>
              <w:top w:val="nil"/>
              <w:left w:val="nil"/>
              <w:bottom w:val="single" w:sz="4" w:space="0" w:color="auto"/>
              <w:right w:val="single" w:sz="4" w:space="0" w:color="auto"/>
            </w:tcBorders>
            <w:shd w:val="clear" w:color="auto" w:fill="auto"/>
            <w:vAlign w:val="center"/>
            <w:hideMark/>
          </w:tcPr>
          <w:p w14:paraId="6B2372E7" w14:textId="77777777" w:rsidR="008F2DEE" w:rsidRPr="008F2DEE" w:rsidRDefault="008F2DEE" w:rsidP="008F2DEE">
            <w:pPr>
              <w:widowControl/>
              <w:spacing w:after="0"/>
              <w:jc w:val="left"/>
              <w:rPr>
                <w:ins w:id="2432" w:author="Sam Dent" w:date="2022-09-09T10:40:00Z"/>
                <w:rFonts w:cs="Calibri"/>
                <w:color w:val="000000"/>
                <w:sz w:val="18"/>
                <w:szCs w:val="18"/>
              </w:rPr>
            </w:pPr>
            <w:ins w:id="2433" w:author="Sam Dent" w:date="2022-09-09T10:40:00Z">
              <w:r w:rsidRPr="008F2DEE">
                <w:rPr>
                  <w:rFonts w:cs="Calibri"/>
                  <w:color w:val="000000"/>
                  <w:sz w:val="18"/>
                  <w:szCs w:val="18"/>
                </w:rPr>
                <w:t xml:space="preserve">Updates based on updated RTF spreadsheet. </w:t>
              </w:r>
            </w:ins>
          </w:p>
        </w:tc>
        <w:tc>
          <w:tcPr>
            <w:tcW w:w="1034" w:type="dxa"/>
            <w:tcBorders>
              <w:top w:val="nil"/>
              <w:left w:val="nil"/>
              <w:bottom w:val="single" w:sz="4" w:space="0" w:color="auto"/>
              <w:right w:val="single" w:sz="4" w:space="0" w:color="auto"/>
            </w:tcBorders>
            <w:shd w:val="clear" w:color="auto" w:fill="auto"/>
            <w:vAlign w:val="center"/>
            <w:hideMark/>
          </w:tcPr>
          <w:p w14:paraId="49FBE547" w14:textId="77777777" w:rsidR="008F2DEE" w:rsidRPr="008F2DEE" w:rsidRDefault="008F2DEE" w:rsidP="008F2DEE">
            <w:pPr>
              <w:widowControl/>
              <w:spacing w:after="0"/>
              <w:jc w:val="center"/>
              <w:rPr>
                <w:ins w:id="2434" w:author="Sam Dent" w:date="2022-09-09T10:40:00Z"/>
                <w:rFonts w:cs="Calibri"/>
                <w:color w:val="000000"/>
                <w:sz w:val="18"/>
                <w:szCs w:val="18"/>
              </w:rPr>
            </w:pPr>
            <w:ins w:id="2435" w:author="Sam Dent" w:date="2022-09-09T10:40:00Z">
              <w:r w:rsidRPr="008F2DEE">
                <w:rPr>
                  <w:rFonts w:cs="Calibri"/>
                  <w:color w:val="000000"/>
                  <w:sz w:val="18"/>
                  <w:szCs w:val="18"/>
                </w:rPr>
                <w:t>Increase</w:t>
              </w:r>
            </w:ins>
          </w:p>
        </w:tc>
      </w:tr>
      <w:tr w:rsidR="008F2DEE" w:rsidRPr="008F2DEE" w14:paraId="59111657" w14:textId="77777777" w:rsidTr="008D55F9">
        <w:trPr>
          <w:trHeight w:val="480"/>
          <w:ins w:id="2436" w:author="Sam Dent" w:date="2022-09-09T10:40:00Z"/>
        </w:trPr>
        <w:tc>
          <w:tcPr>
            <w:tcW w:w="1157" w:type="dxa"/>
            <w:vMerge/>
            <w:tcBorders>
              <w:top w:val="nil"/>
              <w:left w:val="single" w:sz="4" w:space="0" w:color="auto"/>
              <w:bottom w:val="single" w:sz="4" w:space="0" w:color="000000"/>
              <w:right w:val="single" w:sz="4" w:space="0" w:color="auto"/>
            </w:tcBorders>
            <w:vAlign w:val="center"/>
            <w:hideMark/>
          </w:tcPr>
          <w:p w14:paraId="5AF638CC" w14:textId="77777777" w:rsidR="008F2DEE" w:rsidRPr="008F2DEE" w:rsidRDefault="008F2DEE" w:rsidP="008F2DEE">
            <w:pPr>
              <w:widowControl/>
              <w:spacing w:after="0"/>
              <w:jc w:val="left"/>
              <w:rPr>
                <w:ins w:id="2437" w:author="Sam Dent" w:date="2022-09-09T10:40: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hideMark/>
          </w:tcPr>
          <w:p w14:paraId="32EDC1B4" w14:textId="77777777" w:rsidR="008F2DEE" w:rsidRPr="008F2DEE" w:rsidRDefault="008F2DEE" w:rsidP="008F2DEE">
            <w:pPr>
              <w:widowControl/>
              <w:spacing w:after="0"/>
              <w:jc w:val="left"/>
              <w:rPr>
                <w:ins w:id="2438"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
          <w:p w14:paraId="662CD6D4" w14:textId="77777777" w:rsidR="008F2DEE" w:rsidRPr="008F2DEE" w:rsidRDefault="008F2DEE" w:rsidP="008F2DEE">
            <w:pPr>
              <w:widowControl/>
              <w:spacing w:after="0"/>
              <w:jc w:val="left"/>
              <w:rPr>
                <w:ins w:id="2439" w:author="Sam Dent" w:date="2022-09-09T10:40:00Z"/>
                <w:rFonts w:cs="Calibri"/>
                <w:color w:val="000000"/>
                <w:sz w:val="18"/>
                <w:szCs w:val="18"/>
              </w:rPr>
            </w:pPr>
            <w:ins w:id="2440" w:author="Sam Dent" w:date="2022-09-09T10:40:00Z">
              <w:r w:rsidRPr="008F2DEE">
                <w:rPr>
                  <w:rFonts w:cs="Calibri"/>
                  <w:color w:val="000000"/>
                  <w:sz w:val="18"/>
                  <w:szCs w:val="18"/>
                </w:rPr>
                <w:t xml:space="preserve">5.7.4 Heat Pump Swimming Pool Heater </w:t>
              </w:r>
            </w:ins>
          </w:p>
        </w:tc>
        <w:tc>
          <w:tcPr>
            <w:tcW w:w="2482" w:type="dxa"/>
            <w:tcBorders>
              <w:top w:val="nil"/>
              <w:left w:val="nil"/>
              <w:bottom w:val="single" w:sz="4" w:space="0" w:color="auto"/>
              <w:right w:val="single" w:sz="4" w:space="0" w:color="auto"/>
            </w:tcBorders>
            <w:shd w:val="clear" w:color="auto" w:fill="auto"/>
            <w:noWrap/>
            <w:vAlign w:val="center"/>
            <w:hideMark/>
          </w:tcPr>
          <w:p w14:paraId="613A64F2" w14:textId="77777777" w:rsidR="008F2DEE" w:rsidRPr="008F2DEE" w:rsidRDefault="008F2DEE" w:rsidP="008F2DEE">
            <w:pPr>
              <w:widowControl/>
              <w:spacing w:after="0"/>
              <w:jc w:val="left"/>
              <w:rPr>
                <w:ins w:id="2441" w:author="Sam Dent" w:date="2022-09-09T10:40:00Z"/>
                <w:rFonts w:cs="Calibri"/>
                <w:color w:val="000000"/>
                <w:sz w:val="18"/>
                <w:szCs w:val="18"/>
              </w:rPr>
            </w:pPr>
            <w:ins w:id="2442" w:author="Sam Dent" w:date="2022-09-09T10:40:00Z">
              <w:r w:rsidRPr="008F2DEE">
                <w:rPr>
                  <w:rFonts w:cs="Calibri"/>
                  <w:color w:val="000000"/>
                  <w:sz w:val="18"/>
                  <w:szCs w:val="18"/>
                </w:rPr>
                <w:t>RS-MSC-HPPH-V01-230101</w:t>
              </w:r>
            </w:ins>
          </w:p>
        </w:tc>
        <w:tc>
          <w:tcPr>
            <w:tcW w:w="930" w:type="dxa"/>
            <w:tcBorders>
              <w:top w:val="nil"/>
              <w:left w:val="nil"/>
              <w:bottom w:val="single" w:sz="4" w:space="0" w:color="auto"/>
              <w:right w:val="single" w:sz="4" w:space="0" w:color="auto"/>
            </w:tcBorders>
            <w:shd w:val="clear" w:color="auto" w:fill="auto"/>
            <w:vAlign w:val="center"/>
            <w:hideMark/>
          </w:tcPr>
          <w:p w14:paraId="183F8144" w14:textId="77777777" w:rsidR="008F2DEE" w:rsidRPr="008F2DEE" w:rsidRDefault="008F2DEE" w:rsidP="008F2DEE">
            <w:pPr>
              <w:widowControl/>
              <w:spacing w:after="0"/>
              <w:jc w:val="center"/>
              <w:rPr>
                <w:ins w:id="2443" w:author="Sam Dent" w:date="2022-09-09T10:40:00Z"/>
                <w:rFonts w:cs="Calibri"/>
                <w:color w:val="000000"/>
                <w:sz w:val="18"/>
                <w:szCs w:val="18"/>
              </w:rPr>
            </w:pPr>
            <w:ins w:id="2444"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
          <w:p w14:paraId="574ED003" w14:textId="77777777" w:rsidR="008F2DEE" w:rsidRPr="008F2DEE" w:rsidRDefault="008F2DEE" w:rsidP="008F2DEE">
            <w:pPr>
              <w:widowControl/>
              <w:spacing w:after="0"/>
              <w:jc w:val="left"/>
              <w:rPr>
                <w:ins w:id="2445" w:author="Sam Dent" w:date="2022-09-09T10:40:00Z"/>
                <w:rFonts w:cs="Calibri"/>
                <w:color w:val="000000"/>
                <w:sz w:val="18"/>
                <w:szCs w:val="18"/>
              </w:rPr>
            </w:pPr>
            <w:ins w:id="2446"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
          <w:p w14:paraId="058EF9C8" w14:textId="77777777" w:rsidR="008F2DEE" w:rsidRPr="008F2DEE" w:rsidRDefault="008F2DEE" w:rsidP="008F2DEE">
            <w:pPr>
              <w:widowControl/>
              <w:spacing w:after="0"/>
              <w:jc w:val="center"/>
              <w:rPr>
                <w:ins w:id="2447" w:author="Sam Dent" w:date="2022-09-09T10:40:00Z"/>
                <w:rFonts w:cs="Calibri"/>
                <w:color w:val="000000"/>
                <w:sz w:val="18"/>
                <w:szCs w:val="18"/>
              </w:rPr>
            </w:pPr>
            <w:ins w:id="2448" w:author="Sam Dent" w:date="2022-09-09T10:40:00Z">
              <w:r w:rsidRPr="008F2DEE">
                <w:rPr>
                  <w:rFonts w:cs="Calibri"/>
                  <w:color w:val="000000"/>
                  <w:sz w:val="18"/>
                  <w:szCs w:val="18"/>
                </w:rPr>
                <w:t>N/A</w:t>
              </w:r>
            </w:ins>
          </w:p>
        </w:tc>
      </w:tr>
      <w:tr w:rsidR="008F2DEE" w:rsidRPr="008F2DEE" w14:paraId="04D1941A" w14:textId="77777777" w:rsidTr="008D55F9">
        <w:tblPrEx>
          <w:tblPrExChange w:id="2449" w:author="Sam Dent" w:date="2022-09-09T10:51:00Z">
            <w:tblPrEx>
              <w:tblW w:w="13253" w:type="dxa"/>
            </w:tblPrEx>
          </w:tblPrExChange>
        </w:tblPrEx>
        <w:trPr>
          <w:trHeight w:val="300"/>
          <w:ins w:id="2450" w:author="Sam Dent" w:date="2022-09-09T10:40:00Z"/>
          <w:trPrChange w:id="2451" w:author="Sam Dent" w:date="2022-09-09T10:51:00Z">
            <w:trPr>
              <w:gridAfter w:val="0"/>
              <w:trHeight w:val="300"/>
            </w:trPr>
          </w:trPrChange>
        </w:trPr>
        <w:tc>
          <w:tcPr>
            <w:tcW w:w="1157" w:type="dxa"/>
            <w:vMerge/>
            <w:tcBorders>
              <w:top w:val="nil"/>
              <w:left w:val="single" w:sz="4" w:space="0" w:color="auto"/>
              <w:bottom w:val="single" w:sz="4" w:space="0" w:color="auto"/>
              <w:right w:val="single" w:sz="4" w:space="0" w:color="auto"/>
            </w:tcBorders>
            <w:vAlign w:val="center"/>
            <w:hideMark/>
            <w:tcPrChange w:id="2452" w:author="Sam Dent" w:date="2022-09-09T10:51:00Z">
              <w:tcPr>
                <w:tcW w:w="1092" w:type="dxa"/>
                <w:vMerge/>
                <w:tcBorders>
                  <w:top w:val="nil"/>
                  <w:left w:val="single" w:sz="4" w:space="0" w:color="auto"/>
                  <w:bottom w:val="single" w:sz="4" w:space="0" w:color="000000"/>
                  <w:right w:val="single" w:sz="4" w:space="0" w:color="auto"/>
                </w:tcBorders>
                <w:vAlign w:val="center"/>
                <w:hideMark/>
              </w:tcPr>
            </w:tcPrChange>
          </w:tcPr>
          <w:p w14:paraId="7F92F9A5" w14:textId="77777777" w:rsidR="008F2DEE" w:rsidRPr="008F2DEE" w:rsidRDefault="008F2DEE" w:rsidP="008F2DEE">
            <w:pPr>
              <w:widowControl/>
              <w:spacing w:after="0"/>
              <w:jc w:val="left"/>
              <w:rPr>
                <w:ins w:id="2453" w:author="Sam Dent" w:date="2022-09-09T10:40: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2454" w:author="Sam Dent" w:date="2022-09-09T10:51:00Z">
              <w:tcPr>
                <w:tcW w:w="1261" w:type="dxa"/>
                <w:gridSpan w:val="2"/>
                <w:vMerge/>
                <w:tcBorders>
                  <w:top w:val="nil"/>
                  <w:left w:val="single" w:sz="4" w:space="0" w:color="auto"/>
                  <w:bottom w:val="single" w:sz="4" w:space="0" w:color="000000"/>
                  <w:right w:val="single" w:sz="4" w:space="0" w:color="auto"/>
                </w:tcBorders>
                <w:vAlign w:val="center"/>
                <w:hideMark/>
              </w:tcPr>
            </w:tcPrChange>
          </w:tcPr>
          <w:p w14:paraId="44801A50" w14:textId="77777777" w:rsidR="008F2DEE" w:rsidRPr="008F2DEE" w:rsidRDefault="008F2DEE" w:rsidP="008F2DEE">
            <w:pPr>
              <w:widowControl/>
              <w:spacing w:after="0"/>
              <w:jc w:val="left"/>
              <w:rPr>
                <w:ins w:id="2455" w:author="Sam Dent" w:date="2022-09-09T10:40:00Z"/>
                <w:rFonts w:cs="Calibri"/>
                <w:color w:val="000000"/>
                <w:sz w:val="18"/>
                <w:szCs w:val="18"/>
              </w:rPr>
            </w:pPr>
          </w:p>
        </w:tc>
        <w:tc>
          <w:tcPr>
            <w:tcW w:w="2084" w:type="dxa"/>
            <w:tcBorders>
              <w:top w:val="nil"/>
              <w:left w:val="nil"/>
              <w:bottom w:val="single" w:sz="4" w:space="0" w:color="auto"/>
              <w:right w:val="single" w:sz="4" w:space="0" w:color="auto"/>
            </w:tcBorders>
            <w:shd w:val="clear" w:color="auto" w:fill="auto"/>
            <w:vAlign w:val="center"/>
            <w:hideMark/>
            <w:tcPrChange w:id="2456" w:author="Sam Dent" w:date="2022-09-09T10:51:00Z">
              <w:tcPr>
                <w:tcW w:w="2090" w:type="dxa"/>
                <w:gridSpan w:val="2"/>
                <w:tcBorders>
                  <w:top w:val="nil"/>
                  <w:left w:val="nil"/>
                  <w:bottom w:val="single" w:sz="4" w:space="0" w:color="auto"/>
                  <w:right w:val="single" w:sz="4" w:space="0" w:color="auto"/>
                </w:tcBorders>
                <w:shd w:val="clear" w:color="auto" w:fill="auto"/>
                <w:vAlign w:val="center"/>
                <w:hideMark/>
              </w:tcPr>
            </w:tcPrChange>
          </w:tcPr>
          <w:p w14:paraId="017E5425" w14:textId="77777777" w:rsidR="008F2DEE" w:rsidRPr="008F2DEE" w:rsidRDefault="008F2DEE" w:rsidP="008F2DEE">
            <w:pPr>
              <w:widowControl/>
              <w:spacing w:after="0"/>
              <w:jc w:val="left"/>
              <w:rPr>
                <w:ins w:id="2457" w:author="Sam Dent" w:date="2022-09-09T10:40:00Z"/>
                <w:rFonts w:cs="Calibri"/>
                <w:color w:val="000000"/>
                <w:sz w:val="18"/>
                <w:szCs w:val="18"/>
              </w:rPr>
            </w:pPr>
            <w:ins w:id="2458" w:author="Sam Dent" w:date="2022-09-09T10:40:00Z">
              <w:r w:rsidRPr="008F2DEE">
                <w:rPr>
                  <w:rFonts w:cs="Calibri"/>
                  <w:color w:val="000000"/>
                  <w:sz w:val="18"/>
                  <w:szCs w:val="18"/>
                </w:rPr>
                <w:t>5.7.5 Tree Planting</w:t>
              </w:r>
            </w:ins>
          </w:p>
        </w:tc>
        <w:tc>
          <w:tcPr>
            <w:tcW w:w="2482" w:type="dxa"/>
            <w:tcBorders>
              <w:top w:val="nil"/>
              <w:left w:val="nil"/>
              <w:bottom w:val="single" w:sz="4" w:space="0" w:color="auto"/>
              <w:right w:val="single" w:sz="4" w:space="0" w:color="auto"/>
            </w:tcBorders>
            <w:shd w:val="clear" w:color="auto" w:fill="auto"/>
            <w:noWrap/>
            <w:vAlign w:val="center"/>
            <w:hideMark/>
            <w:tcPrChange w:id="2459" w:author="Sam Dent" w:date="2022-09-09T10:51:00Z">
              <w:tcPr>
                <w:tcW w:w="2482" w:type="dxa"/>
                <w:gridSpan w:val="2"/>
                <w:tcBorders>
                  <w:top w:val="nil"/>
                  <w:left w:val="nil"/>
                  <w:bottom w:val="single" w:sz="4" w:space="0" w:color="auto"/>
                  <w:right w:val="single" w:sz="4" w:space="0" w:color="auto"/>
                </w:tcBorders>
                <w:shd w:val="clear" w:color="auto" w:fill="auto"/>
                <w:noWrap/>
                <w:vAlign w:val="center"/>
                <w:hideMark/>
              </w:tcPr>
            </w:tcPrChange>
          </w:tcPr>
          <w:p w14:paraId="666EC430" w14:textId="77777777" w:rsidR="008F2DEE" w:rsidRPr="008F2DEE" w:rsidRDefault="008F2DEE" w:rsidP="008F2DEE">
            <w:pPr>
              <w:widowControl/>
              <w:spacing w:after="0"/>
              <w:jc w:val="left"/>
              <w:rPr>
                <w:ins w:id="2460" w:author="Sam Dent" w:date="2022-09-09T10:40:00Z"/>
                <w:rFonts w:cs="Calibri"/>
                <w:color w:val="000000"/>
                <w:sz w:val="18"/>
                <w:szCs w:val="18"/>
              </w:rPr>
            </w:pPr>
            <w:ins w:id="2461" w:author="Sam Dent" w:date="2022-09-09T10:40:00Z">
              <w:r w:rsidRPr="008F2DEE">
                <w:rPr>
                  <w:rFonts w:cs="Calibri"/>
                  <w:color w:val="000000"/>
                  <w:sz w:val="18"/>
                  <w:szCs w:val="18"/>
                </w:rPr>
                <w:t>RS-HVC-TREE-V1-230101</w:t>
              </w:r>
            </w:ins>
          </w:p>
        </w:tc>
        <w:tc>
          <w:tcPr>
            <w:tcW w:w="930" w:type="dxa"/>
            <w:tcBorders>
              <w:top w:val="nil"/>
              <w:left w:val="nil"/>
              <w:bottom w:val="single" w:sz="4" w:space="0" w:color="auto"/>
              <w:right w:val="single" w:sz="4" w:space="0" w:color="auto"/>
            </w:tcBorders>
            <w:shd w:val="clear" w:color="auto" w:fill="auto"/>
            <w:vAlign w:val="center"/>
            <w:hideMark/>
            <w:tcPrChange w:id="2462" w:author="Sam Dent" w:date="2022-09-09T10:51:00Z">
              <w:tcPr>
                <w:tcW w:w="933" w:type="dxa"/>
                <w:gridSpan w:val="3"/>
                <w:tcBorders>
                  <w:top w:val="nil"/>
                  <w:left w:val="nil"/>
                  <w:bottom w:val="single" w:sz="4" w:space="0" w:color="auto"/>
                  <w:right w:val="single" w:sz="4" w:space="0" w:color="auto"/>
                </w:tcBorders>
                <w:shd w:val="clear" w:color="auto" w:fill="auto"/>
                <w:vAlign w:val="center"/>
                <w:hideMark/>
              </w:tcPr>
            </w:tcPrChange>
          </w:tcPr>
          <w:p w14:paraId="426960D9" w14:textId="77777777" w:rsidR="008F2DEE" w:rsidRPr="008F2DEE" w:rsidRDefault="008F2DEE" w:rsidP="008F2DEE">
            <w:pPr>
              <w:widowControl/>
              <w:spacing w:after="0"/>
              <w:jc w:val="center"/>
              <w:rPr>
                <w:ins w:id="2463" w:author="Sam Dent" w:date="2022-09-09T10:40:00Z"/>
                <w:rFonts w:cs="Calibri"/>
                <w:color w:val="000000"/>
                <w:sz w:val="18"/>
                <w:szCs w:val="18"/>
              </w:rPr>
            </w:pPr>
            <w:ins w:id="2464" w:author="Sam Dent" w:date="2022-09-09T10:40:00Z">
              <w:r w:rsidRPr="008F2DEE">
                <w:rPr>
                  <w:rFonts w:cs="Calibri"/>
                  <w:color w:val="000000"/>
                  <w:sz w:val="18"/>
                  <w:szCs w:val="18"/>
                </w:rPr>
                <w:t>New</w:t>
              </w:r>
            </w:ins>
          </w:p>
        </w:tc>
        <w:tc>
          <w:tcPr>
            <w:tcW w:w="4305" w:type="dxa"/>
            <w:tcBorders>
              <w:top w:val="nil"/>
              <w:left w:val="nil"/>
              <w:bottom w:val="single" w:sz="4" w:space="0" w:color="auto"/>
              <w:right w:val="single" w:sz="4" w:space="0" w:color="auto"/>
            </w:tcBorders>
            <w:shd w:val="clear" w:color="auto" w:fill="auto"/>
            <w:vAlign w:val="center"/>
            <w:hideMark/>
            <w:tcPrChange w:id="2465" w:author="Sam Dent" w:date="2022-09-09T10:51:00Z">
              <w:tcPr>
                <w:tcW w:w="4361" w:type="dxa"/>
                <w:gridSpan w:val="3"/>
                <w:tcBorders>
                  <w:top w:val="nil"/>
                  <w:left w:val="nil"/>
                  <w:bottom w:val="single" w:sz="4" w:space="0" w:color="auto"/>
                  <w:right w:val="single" w:sz="4" w:space="0" w:color="auto"/>
                </w:tcBorders>
                <w:shd w:val="clear" w:color="auto" w:fill="auto"/>
                <w:vAlign w:val="center"/>
                <w:hideMark/>
              </w:tcPr>
            </w:tcPrChange>
          </w:tcPr>
          <w:p w14:paraId="5FB529FD" w14:textId="77777777" w:rsidR="008F2DEE" w:rsidRPr="008F2DEE" w:rsidRDefault="008F2DEE" w:rsidP="008F2DEE">
            <w:pPr>
              <w:widowControl/>
              <w:spacing w:after="0"/>
              <w:jc w:val="left"/>
              <w:rPr>
                <w:ins w:id="2466" w:author="Sam Dent" w:date="2022-09-09T10:40:00Z"/>
                <w:rFonts w:cs="Calibri"/>
                <w:color w:val="000000"/>
                <w:sz w:val="18"/>
                <w:szCs w:val="18"/>
              </w:rPr>
            </w:pPr>
            <w:ins w:id="2467" w:author="Sam Dent" w:date="2022-09-09T10:40:00Z">
              <w:r w:rsidRPr="008F2DEE">
                <w:rPr>
                  <w:rFonts w:cs="Calibri"/>
                  <w:color w:val="000000"/>
                  <w:sz w:val="18"/>
                  <w:szCs w:val="18"/>
                </w:rPr>
                <w:t>New measure</w:t>
              </w:r>
            </w:ins>
          </w:p>
        </w:tc>
        <w:tc>
          <w:tcPr>
            <w:tcW w:w="1034" w:type="dxa"/>
            <w:tcBorders>
              <w:top w:val="nil"/>
              <w:left w:val="nil"/>
              <w:bottom w:val="single" w:sz="4" w:space="0" w:color="auto"/>
              <w:right w:val="single" w:sz="4" w:space="0" w:color="auto"/>
            </w:tcBorders>
            <w:shd w:val="clear" w:color="auto" w:fill="auto"/>
            <w:vAlign w:val="center"/>
            <w:hideMark/>
            <w:tcPrChange w:id="2468" w:author="Sam Dent" w:date="2022-09-09T10:51:00Z">
              <w:tcPr>
                <w:tcW w:w="1034" w:type="dxa"/>
                <w:gridSpan w:val="2"/>
                <w:tcBorders>
                  <w:top w:val="nil"/>
                  <w:left w:val="nil"/>
                  <w:bottom w:val="single" w:sz="4" w:space="0" w:color="auto"/>
                  <w:right w:val="single" w:sz="4" w:space="0" w:color="auto"/>
                </w:tcBorders>
                <w:shd w:val="clear" w:color="auto" w:fill="auto"/>
                <w:vAlign w:val="center"/>
                <w:hideMark/>
              </w:tcPr>
            </w:tcPrChange>
          </w:tcPr>
          <w:p w14:paraId="4418C1DA" w14:textId="77777777" w:rsidR="008F2DEE" w:rsidRPr="008F2DEE" w:rsidRDefault="008F2DEE" w:rsidP="008F2DEE">
            <w:pPr>
              <w:widowControl/>
              <w:spacing w:after="0"/>
              <w:jc w:val="center"/>
              <w:rPr>
                <w:ins w:id="2469" w:author="Sam Dent" w:date="2022-09-09T10:40:00Z"/>
                <w:rFonts w:cs="Calibri"/>
                <w:color w:val="000000"/>
                <w:sz w:val="18"/>
                <w:szCs w:val="18"/>
              </w:rPr>
            </w:pPr>
            <w:ins w:id="2470" w:author="Sam Dent" w:date="2022-09-09T10:40:00Z">
              <w:r w:rsidRPr="008F2DEE">
                <w:rPr>
                  <w:rFonts w:cs="Calibri"/>
                  <w:color w:val="000000"/>
                  <w:sz w:val="18"/>
                  <w:szCs w:val="18"/>
                </w:rPr>
                <w:t>N/A</w:t>
              </w:r>
            </w:ins>
          </w:p>
        </w:tc>
      </w:tr>
      <w:tr w:rsidR="008D55F9" w:rsidRPr="008F2DEE" w14:paraId="0BD82493" w14:textId="77777777" w:rsidTr="008D55F9">
        <w:trPr>
          <w:trHeight w:val="300"/>
          <w:ins w:id="2471" w:author="Sam Dent" w:date="2022-09-09T10:51:00Z"/>
        </w:trPr>
        <w:tc>
          <w:tcPr>
            <w:tcW w:w="1157" w:type="dxa"/>
            <w:vMerge w:val="restart"/>
            <w:tcBorders>
              <w:top w:val="single" w:sz="4" w:space="0" w:color="auto"/>
              <w:left w:val="single" w:sz="4" w:space="0" w:color="auto"/>
              <w:right w:val="single" w:sz="4" w:space="0" w:color="auto"/>
            </w:tcBorders>
            <w:vAlign w:val="center"/>
          </w:tcPr>
          <w:p w14:paraId="5A88467B" w14:textId="56C6A9C9" w:rsidR="008D55F9" w:rsidRPr="008F2DEE" w:rsidRDefault="008D55F9" w:rsidP="008D55F9">
            <w:pPr>
              <w:widowControl/>
              <w:spacing w:after="0"/>
              <w:jc w:val="left"/>
              <w:rPr>
                <w:ins w:id="2472" w:author="Sam Dent" w:date="2022-09-09T10:51:00Z"/>
                <w:rFonts w:cs="Calibri"/>
                <w:color w:val="000000"/>
                <w:sz w:val="18"/>
                <w:szCs w:val="18"/>
              </w:rPr>
            </w:pPr>
            <w:ins w:id="2473" w:author="Sam Dent" w:date="2022-09-09T10:51:00Z">
              <w:r w:rsidRPr="00CD3283">
                <w:rPr>
                  <w:rFonts w:cs="Calibri"/>
                  <w:color w:val="000000"/>
                  <w:sz w:val="18"/>
                  <w:szCs w:val="18"/>
                </w:rPr>
                <w:t>Volume 4 – Cross-Cutting Measures and Attachments</w:t>
              </w:r>
            </w:ins>
          </w:p>
        </w:tc>
        <w:tc>
          <w:tcPr>
            <w:tcW w:w="1261" w:type="dxa"/>
            <w:tcBorders>
              <w:top w:val="single" w:sz="4" w:space="0" w:color="auto"/>
              <w:left w:val="single" w:sz="4" w:space="0" w:color="auto"/>
              <w:bottom w:val="single" w:sz="4" w:space="0" w:color="auto"/>
              <w:right w:val="single" w:sz="4" w:space="0" w:color="auto"/>
            </w:tcBorders>
            <w:vAlign w:val="center"/>
          </w:tcPr>
          <w:p w14:paraId="3904CA87" w14:textId="438D2277" w:rsidR="008D55F9" w:rsidRPr="008F2DEE" w:rsidRDefault="00492423" w:rsidP="008D55F9">
            <w:pPr>
              <w:widowControl/>
              <w:spacing w:after="0"/>
              <w:jc w:val="left"/>
              <w:rPr>
                <w:ins w:id="2474" w:author="Sam Dent" w:date="2022-09-09T10:51:00Z"/>
                <w:rFonts w:cs="Calibri"/>
                <w:color w:val="000000"/>
                <w:sz w:val="18"/>
                <w:szCs w:val="18"/>
              </w:rPr>
            </w:pPr>
            <w:ins w:id="2475" w:author="Sam Dent" w:date="2022-09-09T10:53:00Z">
              <w:r>
                <w:rPr>
                  <w:rFonts w:cs="Calibri"/>
                  <w:color w:val="000000"/>
                  <w:sz w:val="18"/>
                  <w:szCs w:val="18"/>
                </w:rPr>
                <w:t>6.1 Behavior</w:t>
              </w:r>
            </w:ins>
          </w:p>
        </w:tc>
        <w:tc>
          <w:tcPr>
            <w:tcW w:w="2084" w:type="dxa"/>
            <w:tcBorders>
              <w:top w:val="single" w:sz="4" w:space="0" w:color="auto"/>
              <w:left w:val="nil"/>
              <w:bottom w:val="single" w:sz="4" w:space="0" w:color="auto"/>
              <w:right w:val="single" w:sz="4" w:space="0" w:color="auto"/>
            </w:tcBorders>
            <w:shd w:val="clear" w:color="auto" w:fill="auto"/>
            <w:vAlign w:val="center"/>
          </w:tcPr>
          <w:p w14:paraId="07DA81D3" w14:textId="18F8AD99" w:rsidR="008D55F9" w:rsidRPr="008F2DEE" w:rsidRDefault="008D55F9" w:rsidP="008D55F9">
            <w:pPr>
              <w:widowControl/>
              <w:spacing w:after="0"/>
              <w:jc w:val="left"/>
              <w:rPr>
                <w:ins w:id="2476" w:author="Sam Dent" w:date="2022-09-09T10:51:00Z"/>
                <w:rFonts w:cs="Calibri"/>
                <w:color w:val="000000"/>
                <w:sz w:val="18"/>
                <w:szCs w:val="18"/>
              </w:rPr>
            </w:pPr>
            <w:ins w:id="2477" w:author="Sam Dent" w:date="2022-09-09T10:51:00Z">
              <w:r w:rsidRPr="00CD3283">
                <w:rPr>
                  <w:rFonts w:cs="Calibri"/>
                  <w:color w:val="000000"/>
                  <w:sz w:val="18"/>
                  <w:szCs w:val="18"/>
                </w:rPr>
                <w:t>6.1.1 Adjustments to Behavior Savings to Account for Persistence</w:t>
              </w:r>
            </w:ins>
          </w:p>
        </w:tc>
        <w:tc>
          <w:tcPr>
            <w:tcW w:w="2482" w:type="dxa"/>
            <w:tcBorders>
              <w:top w:val="single" w:sz="4" w:space="0" w:color="auto"/>
              <w:left w:val="nil"/>
              <w:bottom w:val="single" w:sz="4" w:space="0" w:color="auto"/>
              <w:right w:val="single" w:sz="4" w:space="0" w:color="auto"/>
            </w:tcBorders>
            <w:shd w:val="clear" w:color="auto" w:fill="auto"/>
            <w:noWrap/>
            <w:vAlign w:val="center"/>
          </w:tcPr>
          <w:p w14:paraId="64B33AE4" w14:textId="073FBD0E" w:rsidR="008D55F9" w:rsidRPr="008F2DEE" w:rsidRDefault="0065471B" w:rsidP="008D55F9">
            <w:pPr>
              <w:widowControl/>
              <w:spacing w:after="0"/>
              <w:jc w:val="left"/>
              <w:rPr>
                <w:ins w:id="2478" w:author="Sam Dent" w:date="2022-09-09T10:51:00Z"/>
                <w:rFonts w:cs="Calibri"/>
                <w:color w:val="000000"/>
                <w:sz w:val="18"/>
                <w:szCs w:val="18"/>
              </w:rPr>
            </w:pPr>
            <w:ins w:id="2479" w:author="Sam Dent" w:date="2022-09-09T10:53:00Z">
              <w:r>
                <w:t>CC-BEH-BEHP-V05</w:t>
              </w:r>
              <w:del w:id="2480" w:author="Deirdre Collins" w:date="2022-06-16T18:13:00Z">
                <w:r>
                  <w:delText>4</w:delText>
                </w:r>
              </w:del>
              <w:r>
                <w:t>-23</w:t>
              </w:r>
              <w:del w:id="2481" w:author="Deirdre Collins" w:date="2022-06-16T18:13:00Z">
                <w:r>
                  <w:delText>2</w:delText>
                </w:r>
              </w:del>
              <w:r>
                <w:t>0101</w:t>
              </w:r>
            </w:ins>
          </w:p>
        </w:tc>
        <w:tc>
          <w:tcPr>
            <w:tcW w:w="930" w:type="dxa"/>
            <w:tcBorders>
              <w:top w:val="single" w:sz="4" w:space="0" w:color="auto"/>
              <w:left w:val="nil"/>
              <w:bottom w:val="single" w:sz="4" w:space="0" w:color="auto"/>
              <w:right w:val="single" w:sz="4" w:space="0" w:color="auto"/>
            </w:tcBorders>
            <w:shd w:val="clear" w:color="auto" w:fill="auto"/>
            <w:vAlign w:val="center"/>
          </w:tcPr>
          <w:p w14:paraId="4AE7225B" w14:textId="579BC85B" w:rsidR="008D55F9" w:rsidRPr="008F2DEE" w:rsidRDefault="008D55F9" w:rsidP="008D55F9">
            <w:pPr>
              <w:widowControl/>
              <w:spacing w:after="0"/>
              <w:jc w:val="center"/>
              <w:rPr>
                <w:ins w:id="2482" w:author="Sam Dent" w:date="2022-09-09T10:51:00Z"/>
                <w:rFonts w:cs="Calibri"/>
                <w:color w:val="000000"/>
                <w:sz w:val="18"/>
                <w:szCs w:val="18"/>
              </w:rPr>
            </w:pPr>
            <w:ins w:id="2483" w:author="Sam Dent" w:date="2022-09-09T10:52:00Z">
              <w:r w:rsidRPr="00CD3283">
                <w:rPr>
                  <w:rFonts w:cs="Calibri"/>
                  <w:color w:val="000000"/>
                  <w:sz w:val="18"/>
                  <w:szCs w:val="18"/>
                </w:rPr>
                <w:t>Revision</w:t>
              </w:r>
            </w:ins>
          </w:p>
        </w:tc>
        <w:tc>
          <w:tcPr>
            <w:tcW w:w="4305" w:type="dxa"/>
            <w:tcBorders>
              <w:top w:val="single" w:sz="4" w:space="0" w:color="auto"/>
              <w:left w:val="nil"/>
              <w:bottom w:val="single" w:sz="4" w:space="0" w:color="auto"/>
              <w:right w:val="single" w:sz="4" w:space="0" w:color="auto"/>
            </w:tcBorders>
            <w:shd w:val="clear" w:color="auto" w:fill="auto"/>
            <w:vAlign w:val="center"/>
          </w:tcPr>
          <w:p w14:paraId="201DDB9F" w14:textId="0E6233B8" w:rsidR="008D55F9" w:rsidRPr="008F2DEE" w:rsidRDefault="008D55F9" w:rsidP="008D55F9">
            <w:pPr>
              <w:widowControl/>
              <w:spacing w:after="0"/>
              <w:jc w:val="left"/>
              <w:rPr>
                <w:ins w:id="2484" w:author="Sam Dent" w:date="2022-09-09T10:51:00Z"/>
                <w:rFonts w:cs="Calibri"/>
                <w:color w:val="000000"/>
                <w:sz w:val="18"/>
                <w:szCs w:val="18"/>
              </w:rPr>
            </w:pPr>
            <w:ins w:id="2485" w:author="Sam Dent" w:date="2022-09-09T10:52:00Z">
              <w:r w:rsidRPr="00CD3283">
                <w:rPr>
                  <w:rFonts w:cs="Calibri"/>
                  <w:color w:val="000000"/>
                  <w:sz w:val="18"/>
                  <w:szCs w:val="18"/>
                </w:rPr>
                <w:t>Language to document how different persistence factors should be applied in shift from CY2021 to CY2022.</w:t>
              </w:r>
              <w:r w:rsidRPr="00CD3283">
                <w:rPr>
                  <w:rFonts w:cs="Calibri"/>
                  <w:color w:val="000000"/>
                  <w:sz w:val="18"/>
                  <w:szCs w:val="18"/>
                </w:rPr>
                <w:br/>
                <w:t>Update to measure cost definitions.</w:t>
              </w:r>
              <w:r w:rsidRPr="00CD3283">
                <w:rPr>
                  <w:rFonts w:cs="Calibri"/>
                  <w:color w:val="000000"/>
                  <w:sz w:val="18"/>
                  <w:szCs w:val="18"/>
                </w:rPr>
                <w:br/>
                <w:t>Update to retention rate assumption.</w:t>
              </w:r>
            </w:ins>
          </w:p>
        </w:tc>
        <w:tc>
          <w:tcPr>
            <w:tcW w:w="1034" w:type="dxa"/>
            <w:tcBorders>
              <w:top w:val="single" w:sz="4" w:space="0" w:color="auto"/>
              <w:left w:val="nil"/>
              <w:bottom w:val="single" w:sz="4" w:space="0" w:color="auto"/>
              <w:right w:val="single" w:sz="4" w:space="0" w:color="auto"/>
            </w:tcBorders>
            <w:shd w:val="clear" w:color="auto" w:fill="auto"/>
            <w:vAlign w:val="center"/>
          </w:tcPr>
          <w:p w14:paraId="347F1F14" w14:textId="73A1B7AD" w:rsidR="008D55F9" w:rsidRPr="008F2DEE" w:rsidRDefault="0065471B" w:rsidP="008D55F9">
            <w:pPr>
              <w:widowControl/>
              <w:spacing w:after="0"/>
              <w:jc w:val="center"/>
              <w:rPr>
                <w:ins w:id="2486" w:author="Sam Dent" w:date="2022-09-09T10:51:00Z"/>
                <w:rFonts w:cs="Calibri"/>
                <w:color w:val="000000"/>
                <w:sz w:val="18"/>
                <w:szCs w:val="18"/>
              </w:rPr>
            </w:pPr>
            <w:ins w:id="2487" w:author="Sam Dent" w:date="2022-09-09T10:54:00Z">
              <w:r>
                <w:rPr>
                  <w:rFonts w:cs="Calibri"/>
                  <w:color w:val="000000"/>
                  <w:sz w:val="18"/>
                  <w:szCs w:val="18"/>
                </w:rPr>
                <w:t>N/A</w:t>
              </w:r>
            </w:ins>
          </w:p>
        </w:tc>
      </w:tr>
      <w:tr w:rsidR="008D55F9" w:rsidRPr="008F2DEE" w14:paraId="02922605" w14:textId="77777777" w:rsidTr="008D55F9">
        <w:trPr>
          <w:trHeight w:val="300"/>
          <w:ins w:id="2488" w:author="Sam Dent" w:date="2022-09-09T10:51:00Z"/>
        </w:trPr>
        <w:tc>
          <w:tcPr>
            <w:tcW w:w="1157" w:type="dxa"/>
            <w:vMerge/>
            <w:tcBorders>
              <w:left w:val="single" w:sz="4" w:space="0" w:color="auto"/>
              <w:right w:val="single" w:sz="4" w:space="0" w:color="auto"/>
            </w:tcBorders>
            <w:vAlign w:val="center"/>
          </w:tcPr>
          <w:p w14:paraId="0A4735A2" w14:textId="77777777" w:rsidR="008D55F9" w:rsidRPr="008F2DEE" w:rsidRDefault="008D55F9" w:rsidP="008D55F9">
            <w:pPr>
              <w:widowControl/>
              <w:spacing w:after="0"/>
              <w:jc w:val="left"/>
              <w:rPr>
                <w:ins w:id="2489" w:author="Sam Dent" w:date="2022-09-09T10:51:00Z"/>
                <w:rFonts w:cs="Calibri"/>
                <w:color w:val="000000"/>
                <w:sz w:val="18"/>
                <w:szCs w:val="18"/>
              </w:rPr>
            </w:pPr>
          </w:p>
        </w:tc>
        <w:tc>
          <w:tcPr>
            <w:tcW w:w="1261" w:type="dxa"/>
            <w:tcBorders>
              <w:top w:val="single" w:sz="4" w:space="0" w:color="auto"/>
              <w:left w:val="single" w:sz="4" w:space="0" w:color="auto"/>
              <w:bottom w:val="single" w:sz="4" w:space="0" w:color="auto"/>
              <w:right w:val="single" w:sz="4" w:space="0" w:color="auto"/>
            </w:tcBorders>
            <w:vAlign w:val="center"/>
          </w:tcPr>
          <w:p w14:paraId="68E13F99" w14:textId="76635D4A" w:rsidR="008D55F9" w:rsidRPr="008F2DEE" w:rsidRDefault="00492423" w:rsidP="008D55F9">
            <w:pPr>
              <w:widowControl/>
              <w:spacing w:after="0"/>
              <w:jc w:val="left"/>
              <w:rPr>
                <w:ins w:id="2490" w:author="Sam Dent" w:date="2022-09-09T10:51:00Z"/>
                <w:rFonts w:cs="Calibri"/>
                <w:color w:val="000000"/>
                <w:sz w:val="18"/>
                <w:szCs w:val="18"/>
              </w:rPr>
            </w:pPr>
            <w:ins w:id="2491" w:author="Sam Dent" w:date="2022-09-09T10:53:00Z">
              <w:r>
                <w:rPr>
                  <w:rFonts w:cs="Calibri"/>
                  <w:color w:val="000000"/>
                  <w:sz w:val="18"/>
                  <w:szCs w:val="18"/>
                </w:rPr>
                <w:t>6.2 System Wide</w:t>
              </w:r>
            </w:ins>
          </w:p>
        </w:tc>
        <w:tc>
          <w:tcPr>
            <w:tcW w:w="2084" w:type="dxa"/>
            <w:tcBorders>
              <w:top w:val="single" w:sz="4" w:space="0" w:color="auto"/>
              <w:left w:val="nil"/>
              <w:bottom w:val="single" w:sz="4" w:space="0" w:color="auto"/>
              <w:right w:val="single" w:sz="4" w:space="0" w:color="auto"/>
            </w:tcBorders>
            <w:shd w:val="clear" w:color="auto" w:fill="auto"/>
            <w:vAlign w:val="center"/>
          </w:tcPr>
          <w:p w14:paraId="2451AFD1" w14:textId="17287A83" w:rsidR="008D55F9" w:rsidRPr="008F2DEE" w:rsidRDefault="008D55F9" w:rsidP="008D55F9">
            <w:pPr>
              <w:widowControl/>
              <w:spacing w:after="0"/>
              <w:jc w:val="left"/>
              <w:rPr>
                <w:ins w:id="2492" w:author="Sam Dent" w:date="2022-09-09T10:51:00Z"/>
                <w:rFonts w:cs="Calibri"/>
                <w:color w:val="000000"/>
                <w:sz w:val="18"/>
                <w:szCs w:val="18"/>
              </w:rPr>
            </w:pPr>
            <w:ins w:id="2493" w:author="Sam Dent" w:date="2022-09-09T10:51:00Z">
              <w:r w:rsidRPr="00CD3283">
                <w:rPr>
                  <w:rFonts w:cs="Calibri"/>
                  <w:color w:val="000000"/>
                  <w:sz w:val="18"/>
                  <w:szCs w:val="18"/>
                </w:rPr>
                <w:t>6.2.1 Voltage Optimization</w:t>
              </w:r>
            </w:ins>
          </w:p>
        </w:tc>
        <w:tc>
          <w:tcPr>
            <w:tcW w:w="2482" w:type="dxa"/>
            <w:tcBorders>
              <w:top w:val="single" w:sz="4" w:space="0" w:color="auto"/>
              <w:left w:val="nil"/>
              <w:bottom w:val="single" w:sz="4" w:space="0" w:color="auto"/>
              <w:right w:val="single" w:sz="4" w:space="0" w:color="auto"/>
            </w:tcBorders>
            <w:shd w:val="clear" w:color="auto" w:fill="auto"/>
            <w:noWrap/>
            <w:vAlign w:val="center"/>
          </w:tcPr>
          <w:p w14:paraId="6CD2B998" w14:textId="1495EB87" w:rsidR="008D55F9" w:rsidRPr="008F2DEE" w:rsidRDefault="0065471B" w:rsidP="008D55F9">
            <w:pPr>
              <w:widowControl/>
              <w:spacing w:after="0"/>
              <w:jc w:val="left"/>
              <w:rPr>
                <w:ins w:id="2494" w:author="Sam Dent" w:date="2022-09-09T10:51:00Z"/>
                <w:rFonts w:cs="Calibri"/>
                <w:color w:val="000000"/>
                <w:sz w:val="18"/>
                <w:szCs w:val="18"/>
              </w:rPr>
            </w:pPr>
            <w:ins w:id="2495" w:author="Sam Dent" w:date="2022-09-09T10:54:00Z">
              <w:r>
                <w:t>CC-SYS-VOPT-V0</w:t>
              </w:r>
              <w:del w:id="2496" w:author="Sam Dent" w:date="2022-07-29T10:36:00Z">
                <w:r>
                  <w:delText>2</w:delText>
                </w:r>
              </w:del>
              <w:r>
                <w:t>3-2</w:t>
              </w:r>
              <w:del w:id="2497" w:author="Sam Dent" w:date="2022-07-29T10:36:00Z">
                <w:r>
                  <w:delText>2</w:delText>
                </w:r>
              </w:del>
              <w:r>
                <w:t>30101</w:t>
              </w:r>
            </w:ins>
          </w:p>
        </w:tc>
        <w:tc>
          <w:tcPr>
            <w:tcW w:w="930" w:type="dxa"/>
            <w:tcBorders>
              <w:top w:val="single" w:sz="4" w:space="0" w:color="auto"/>
              <w:left w:val="nil"/>
              <w:bottom w:val="single" w:sz="4" w:space="0" w:color="auto"/>
              <w:right w:val="single" w:sz="4" w:space="0" w:color="auto"/>
            </w:tcBorders>
            <w:shd w:val="clear" w:color="auto" w:fill="auto"/>
            <w:vAlign w:val="center"/>
          </w:tcPr>
          <w:p w14:paraId="6B26DFCC" w14:textId="6866CBAB" w:rsidR="008D55F9" w:rsidRPr="008F2DEE" w:rsidRDefault="008D55F9" w:rsidP="008D55F9">
            <w:pPr>
              <w:widowControl/>
              <w:spacing w:after="0"/>
              <w:jc w:val="center"/>
              <w:rPr>
                <w:ins w:id="2498" w:author="Sam Dent" w:date="2022-09-09T10:51:00Z"/>
                <w:rFonts w:cs="Calibri"/>
                <w:color w:val="000000"/>
                <w:sz w:val="18"/>
                <w:szCs w:val="18"/>
              </w:rPr>
            </w:pPr>
            <w:ins w:id="2499" w:author="Sam Dent" w:date="2022-09-09T10:52:00Z">
              <w:r w:rsidRPr="00CD3283">
                <w:rPr>
                  <w:rFonts w:cs="Calibri"/>
                  <w:color w:val="000000"/>
                  <w:sz w:val="18"/>
                  <w:szCs w:val="18"/>
                </w:rPr>
                <w:t>Revision</w:t>
              </w:r>
            </w:ins>
          </w:p>
        </w:tc>
        <w:tc>
          <w:tcPr>
            <w:tcW w:w="4305" w:type="dxa"/>
            <w:tcBorders>
              <w:top w:val="single" w:sz="4" w:space="0" w:color="auto"/>
              <w:left w:val="nil"/>
              <w:bottom w:val="single" w:sz="4" w:space="0" w:color="auto"/>
              <w:right w:val="single" w:sz="4" w:space="0" w:color="auto"/>
            </w:tcBorders>
            <w:shd w:val="clear" w:color="auto" w:fill="auto"/>
            <w:vAlign w:val="center"/>
          </w:tcPr>
          <w:p w14:paraId="4D647E62" w14:textId="4AA0574E" w:rsidR="008D55F9" w:rsidRPr="008F2DEE" w:rsidRDefault="008D55F9" w:rsidP="008D55F9">
            <w:pPr>
              <w:widowControl/>
              <w:spacing w:after="0"/>
              <w:jc w:val="left"/>
              <w:rPr>
                <w:ins w:id="2500" w:author="Sam Dent" w:date="2022-09-09T10:51:00Z"/>
                <w:rFonts w:cs="Calibri"/>
                <w:color w:val="000000"/>
                <w:sz w:val="18"/>
                <w:szCs w:val="18"/>
              </w:rPr>
            </w:pPr>
            <w:ins w:id="2501" w:author="Sam Dent" w:date="2022-09-09T10:52:00Z">
              <w:r w:rsidRPr="00CD3283">
                <w:rPr>
                  <w:rFonts w:cs="Calibri"/>
                  <w:color w:val="000000"/>
                  <w:sz w:val="18"/>
                  <w:szCs w:val="18"/>
                </w:rPr>
                <w:t>Updates to measure life and threshold definition.</w:t>
              </w:r>
            </w:ins>
          </w:p>
        </w:tc>
        <w:tc>
          <w:tcPr>
            <w:tcW w:w="1034" w:type="dxa"/>
            <w:tcBorders>
              <w:top w:val="single" w:sz="4" w:space="0" w:color="auto"/>
              <w:left w:val="nil"/>
              <w:bottom w:val="single" w:sz="4" w:space="0" w:color="auto"/>
              <w:right w:val="single" w:sz="4" w:space="0" w:color="auto"/>
            </w:tcBorders>
            <w:shd w:val="clear" w:color="auto" w:fill="auto"/>
            <w:vAlign w:val="center"/>
          </w:tcPr>
          <w:p w14:paraId="23515763" w14:textId="2A0B1F06" w:rsidR="008D55F9" w:rsidRPr="008F2DEE" w:rsidRDefault="004D663F" w:rsidP="008D55F9">
            <w:pPr>
              <w:widowControl/>
              <w:spacing w:after="0"/>
              <w:jc w:val="center"/>
              <w:rPr>
                <w:ins w:id="2502" w:author="Sam Dent" w:date="2022-09-09T10:51:00Z"/>
                <w:rFonts w:cs="Calibri"/>
                <w:color w:val="000000"/>
                <w:sz w:val="18"/>
                <w:szCs w:val="18"/>
              </w:rPr>
            </w:pPr>
            <w:ins w:id="2503" w:author="Sam Dent" w:date="2022-09-09T10:54:00Z">
              <w:r>
                <w:rPr>
                  <w:rFonts w:cs="Calibri"/>
                  <w:color w:val="000000"/>
                  <w:sz w:val="18"/>
                  <w:szCs w:val="18"/>
                </w:rPr>
                <w:t>N/A</w:t>
              </w:r>
            </w:ins>
          </w:p>
        </w:tc>
      </w:tr>
      <w:tr w:rsidR="008D55F9" w:rsidRPr="008F2DEE" w14:paraId="58828806" w14:textId="77777777" w:rsidTr="008D55F9">
        <w:trPr>
          <w:trHeight w:val="300"/>
          <w:ins w:id="2504" w:author="Sam Dent" w:date="2022-09-09T10:51:00Z"/>
        </w:trPr>
        <w:tc>
          <w:tcPr>
            <w:tcW w:w="1157" w:type="dxa"/>
            <w:vMerge/>
            <w:tcBorders>
              <w:left w:val="single" w:sz="4" w:space="0" w:color="auto"/>
              <w:right w:val="single" w:sz="4" w:space="0" w:color="auto"/>
            </w:tcBorders>
            <w:vAlign w:val="center"/>
          </w:tcPr>
          <w:p w14:paraId="63C9F14D" w14:textId="77777777" w:rsidR="008D55F9" w:rsidRPr="008F2DEE" w:rsidRDefault="008D55F9" w:rsidP="008D55F9">
            <w:pPr>
              <w:widowControl/>
              <w:spacing w:after="0"/>
              <w:jc w:val="left"/>
              <w:rPr>
                <w:ins w:id="2505" w:author="Sam Dent" w:date="2022-09-09T10:51:00Z"/>
                <w:rFonts w:cs="Calibri"/>
                <w:color w:val="000000"/>
                <w:sz w:val="18"/>
                <w:szCs w:val="18"/>
              </w:rPr>
            </w:pPr>
          </w:p>
        </w:tc>
        <w:tc>
          <w:tcPr>
            <w:tcW w:w="1261" w:type="dxa"/>
            <w:tcBorders>
              <w:top w:val="single" w:sz="4" w:space="0" w:color="auto"/>
              <w:left w:val="single" w:sz="4" w:space="0" w:color="auto"/>
              <w:bottom w:val="single" w:sz="4" w:space="0" w:color="auto"/>
              <w:right w:val="single" w:sz="4" w:space="0" w:color="auto"/>
            </w:tcBorders>
            <w:vAlign w:val="center"/>
          </w:tcPr>
          <w:p w14:paraId="553B0DA8" w14:textId="009AF200" w:rsidR="008D55F9" w:rsidRPr="008F2DEE" w:rsidRDefault="00492423" w:rsidP="008D55F9">
            <w:pPr>
              <w:widowControl/>
              <w:spacing w:after="0"/>
              <w:jc w:val="left"/>
              <w:rPr>
                <w:ins w:id="2506" w:author="Sam Dent" w:date="2022-09-09T10:51:00Z"/>
                <w:rFonts w:cs="Calibri"/>
                <w:color w:val="000000"/>
                <w:sz w:val="18"/>
                <w:szCs w:val="18"/>
              </w:rPr>
            </w:pPr>
            <w:ins w:id="2507" w:author="Sam Dent" w:date="2022-09-09T10:53:00Z">
              <w:r>
                <w:rPr>
                  <w:rFonts w:cs="Calibri"/>
                  <w:color w:val="000000"/>
                  <w:sz w:val="18"/>
                  <w:szCs w:val="18"/>
                </w:rPr>
                <w:t>6.3 Purchasing Tools</w:t>
              </w:r>
            </w:ins>
          </w:p>
        </w:tc>
        <w:tc>
          <w:tcPr>
            <w:tcW w:w="2084" w:type="dxa"/>
            <w:tcBorders>
              <w:top w:val="single" w:sz="4" w:space="0" w:color="auto"/>
              <w:left w:val="nil"/>
              <w:bottom w:val="single" w:sz="4" w:space="0" w:color="auto"/>
              <w:right w:val="single" w:sz="4" w:space="0" w:color="auto"/>
            </w:tcBorders>
            <w:shd w:val="clear" w:color="auto" w:fill="auto"/>
            <w:vAlign w:val="center"/>
          </w:tcPr>
          <w:p w14:paraId="5587DB71" w14:textId="06F0A259" w:rsidR="008D55F9" w:rsidRPr="008F2DEE" w:rsidRDefault="008D55F9" w:rsidP="008D55F9">
            <w:pPr>
              <w:widowControl/>
              <w:spacing w:after="0"/>
              <w:jc w:val="left"/>
              <w:rPr>
                <w:ins w:id="2508" w:author="Sam Dent" w:date="2022-09-09T10:51:00Z"/>
                <w:rFonts w:cs="Calibri"/>
                <w:color w:val="000000"/>
                <w:sz w:val="18"/>
                <w:szCs w:val="18"/>
              </w:rPr>
            </w:pPr>
            <w:ins w:id="2509" w:author="Sam Dent" w:date="2022-09-09T10:51:00Z">
              <w:r w:rsidRPr="00CD3283">
                <w:rPr>
                  <w:rFonts w:cs="Calibri"/>
                  <w:color w:val="000000"/>
                  <w:sz w:val="18"/>
                  <w:szCs w:val="18"/>
                </w:rPr>
                <w:t>6.3.1 Efficient Choice Tool</w:t>
              </w:r>
            </w:ins>
          </w:p>
        </w:tc>
        <w:tc>
          <w:tcPr>
            <w:tcW w:w="2482" w:type="dxa"/>
            <w:tcBorders>
              <w:top w:val="single" w:sz="4" w:space="0" w:color="auto"/>
              <w:left w:val="nil"/>
              <w:bottom w:val="single" w:sz="4" w:space="0" w:color="auto"/>
              <w:right w:val="single" w:sz="4" w:space="0" w:color="auto"/>
            </w:tcBorders>
            <w:shd w:val="clear" w:color="auto" w:fill="auto"/>
            <w:noWrap/>
            <w:vAlign w:val="center"/>
          </w:tcPr>
          <w:p w14:paraId="57FA7017" w14:textId="7D23326A" w:rsidR="008D55F9" w:rsidRPr="008F2DEE" w:rsidRDefault="0065471B" w:rsidP="008D55F9">
            <w:pPr>
              <w:widowControl/>
              <w:spacing w:after="0"/>
              <w:jc w:val="left"/>
              <w:rPr>
                <w:ins w:id="2510" w:author="Sam Dent" w:date="2022-09-09T10:51:00Z"/>
                <w:rFonts w:cs="Calibri"/>
                <w:color w:val="000000"/>
                <w:sz w:val="18"/>
                <w:szCs w:val="18"/>
              </w:rPr>
            </w:pPr>
            <w:ins w:id="2511" w:author="Sam Dent" w:date="2022-09-09T10:54:00Z">
              <w:r>
                <w:t>CC-PTS-ECT-V01-230101</w:t>
              </w:r>
            </w:ins>
          </w:p>
        </w:tc>
        <w:tc>
          <w:tcPr>
            <w:tcW w:w="930" w:type="dxa"/>
            <w:tcBorders>
              <w:top w:val="single" w:sz="4" w:space="0" w:color="auto"/>
              <w:left w:val="nil"/>
              <w:bottom w:val="single" w:sz="4" w:space="0" w:color="auto"/>
              <w:right w:val="single" w:sz="4" w:space="0" w:color="auto"/>
            </w:tcBorders>
            <w:shd w:val="clear" w:color="auto" w:fill="auto"/>
            <w:vAlign w:val="center"/>
          </w:tcPr>
          <w:p w14:paraId="3DAB0DBA" w14:textId="044232AB" w:rsidR="008D55F9" w:rsidRPr="008F2DEE" w:rsidRDefault="008D55F9" w:rsidP="008D55F9">
            <w:pPr>
              <w:widowControl/>
              <w:spacing w:after="0"/>
              <w:jc w:val="center"/>
              <w:rPr>
                <w:ins w:id="2512" w:author="Sam Dent" w:date="2022-09-09T10:51:00Z"/>
                <w:rFonts w:cs="Calibri"/>
                <w:color w:val="000000"/>
                <w:sz w:val="18"/>
                <w:szCs w:val="18"/>
              </w:rPr>
            </w:pPr>
            <w:ins w:id="2513" w:author="Sam Dent" w:date="2022-09-09T10:52:00Z">
              <w:r w:rsidRPr="00CD3283">
                <w:rPr>
                  <w:rFonts w:cs="Calibri"/>
                  <w:color w:val="000000"/>
                  <w:sz w:val="18"/>
                  <w:szCs w:val="18"/>
                </w:rPr>
                <w:t>New</w:t>
              </w:r>
            </w:ins>
          </w:p>
        </w:tc>
        <w:tc>
          <w:tcPr>
            <w:tcW w:w="4305" w:type="dxa"/>
            <w:tcBorders>
              <w:top w:val="single" w:sz="4" w:space="0" w:color="auto"/>
              <w:left w:val="nil"/>
              <w:bottom w:val="single" w:sz="4" w:space="0" w:color="auto"/>
              <w:right w:val="single" w:sz="4" w:space="0" w:color="auto"/>
            </w:tcBorders>
            <w:shd w:val="clear" w:color="auto" w:fill="auto"/>
            <w:vAlign w:val="center"/>
          </w:tcPr>
          <w:p w14:paraId="663A7D92" w14:textId="7A9E69BD" w:rsidR="008D55F9" w:rsidRPr="008F2DEE" w:rsidRDefault="008D55F9" w:rsidP="008D55F9">
            <w:pPr>
              <w:widowControl/>
              <w:spacing w:after="0"/>
              <w:jc w:val="left"/>
              <w:rPr>
                <w:ins w:id="2514" w:author="Sam Dent" w:date="2022-09-09T10:51:00Z"/>
                <w:rFonts w:cs="Calibri"/>
                <w:color w:val="000000"/>
                <w:sz w:val="18"/>
                <w:szCs w:val="18"/>
              </w:rPr>
            </w:pPr>
            <w:ins w:id="2515" w:author="Sam Dent" w:date="2022-09-09T10:52:00Z">
              <w:r w:rsidRPr="00CD3283">
                <w:rPr>
                  <w:rFonts w:cs="Calibri"/>
                  <w:color w:val="000000"/>
                  <w:sz w:val="18"/>
                  <w:szCs w:val="18"/>
                </w:rPr>
                <w:t>New measure</w:t>
              </w:r>
            </w:ins>
          </w:p>
        </w:tc>
        <w:tc>
          <w:tcPr>
            <w:tcW w:w="1034" w:type="dxa"/>
            <w:tcBorders>
              <w:top w:val="single" w:sz="4" w:space="0" w:color="auto"/>
              <w:left w:val="nil"/>
              <w:bottom w:val="single" w:sz="4" w:space="0" w:color="auto"/>
              <w:right w:val="single" w:sz="4" w:space="0" w:color="auto"/>
            </w:tcBorders>
            <w:shd w:val="clear" w:color="auto" w:fill="auto"/>
            <w:vAlign w:val="center"/>
          </w:tcPr>
          <w:p w14:paraId="6CF0448B" w14:textId="428EAD48" w:rsidR="008D55F9" w:rsidRPr="008F2DEE" w:rsidRDefault="004D663F" w:rsidP="008D55F9">
            <w:pPr>
              <w:widowControl/>
              <w:spacing w:after="0"/>
              <w:jc w:val="center"/>
              <w:rPr>
                <w:ins w:id="2516" w:author="Sam Dent" w:date="2022-09-09T10:51:00Z"/>
                <w:rFonts w:cs="Calibri"/>
                <w:color w:val="000000"/>
                <w:sz w:val="18"/>
                <w:szCs w:val="18"/>
              </w:rPr>
            </w:pPr>
            <w:ins w:id="2517" w:author="Sam Dent" w:date="2022-09-09T10:54:00Z">
              <w:r>
                <w:rPr>
                  <w:rFonts w:cs="Calibri"/>
                  <w:color w:val="000000"/>
                  <w:sz w:val="18"/>
                  <w:szCs w:val="18"/>
                </w:rPr>
                <w:t>N/A</w:t>
              </w:r>
            </w:ins>
          </w:p>
        </w:tc>
      </w:tr>
      <w:tr w:rsidR="0065471B" w:rsidRPr="008F2DEE" w14:paraId="3D6070D5" w14:textId="77777777" w:rsidTr="00382E42">
        <w:trPr>
          <w:trHeight w:val="300"/>
          <w:ins w:id="2518" w:author="Sam Dent" w:date="2022-09-09T10:51:00Z"/>
        </w:trPr>
        <w:tc>
          <w:tcPr>
            <w:tcW w:w="1157" w:type="dxa"/>
            <w:vMerge/>
            <w:tcBorders>
              <w:left w:val="single" w:sz="4" w:space="0" w:color="auto"/>
              <w:right w:val="single" w:sz="4" w:space="0" w:color="auto"/>
            </w:tcBorders>
            <w:vAlign w:val="center"/>
          </w:tcPr>
          <w:p w14:paraId="62E19661" w14:textId="77777777" w:rsidR="0065471B" w:rsidRPr="008F2DEE" w:rsidRDefault="0065471B" w:rsidP="008D55F9">
            <w:pPr>
              <w:widowControl/>
              <w:spacing w:after="0"/>
              <w:jc w:val="left"/>
              <w:rPr>
                <w:ins w:id="2519" w:author="Sam Dent" w:date="2022-09-09T10:51:00Z"/>
                <w:rFonts w:cs="Calibri"/>
                <w:color w:val="000000"/>
                <w:sz w:val="18"/>
                <w:szCs w:val="18"/>
              </w:rPr>
            </w:pPr>
          </w:p>
        </w:tc>
        <w:tc>
          <w:tcPr>
            <w:tcW w:w="1261" w:type="dxa"/>
            <w:vMerge w:val="restart"/>
            <w:tcBorders>
              <w:top w:val="single" w:sz="4" w:space="0" w:color="auto"/>
              <w:left w:val="single" w:sz="4" w:space="0" w:color="auto"/>
              <w:right w:val="single" w:sz="4" w:space="0" w:color="auto"/>
            </w:tcBorders>
            <w:vAlign w:val="center"/>
          </w:tcPr>
          <w:p w14:paraId="0352E0C8" w14:textId="7BEE435F" w:rsidR="0065471B" w:rsidRPr="008F2DEE" w:rsidRDefault="0065471B" w:rsidP="008D55F9">
            <w:pPr>
              <w:widowControl/>
              <w:spacing w:after="0"/>
              <w:jc w:val="left"/>
              <w:rPr>
                <w:ins w:id="2520" w:author="Sam Dent" w:date="2022-09-09T10:51:00Z"/>
                <w:rFonts w:cs="Calibri"/>
                <w:color w:val="000000"/>
                <w:sz w:val="18"/>
                <w:szCs w:val="18"/>
              </w:rPr>
            </w:pPr>
            <w:ins w:id="2521" w:author="Sam Dent" w:date="2022-09-09T10:53:00Z">
              <w:r>
                <w:rPr>
                  <w:rFonts w:cs="Calibri"/>
                  <w:color w:val="000000"/>
                  <w:sz w:val="18"/>
                  <w:szCs w:val="18"/>
                </w:rPr>
                <w:t>Attachment C</w:t>
              </w:r>
            </w:ins>
          </w:p>
        </w:tc>
        <w:tc>
          <w:tcPr>
            <w:tcW w:w="2084" w:type="dxa"/>
            <w:tcBorders>
              <w:top w:val="single" w:sz="4" w:space="0" w:color="auto"/>
              <w:left w:val="nil"/>
              <w:bottom w:val="single" w:sz="4" w:space="0" w:color="auto"/>
              <w:right w:val="single" w:sz="4" w:space="0" w:color="auto"/>
            </w:tcBorders>
            <w:shd w:val="clear" w:color="auto" w:fill="auto"/>
            <w:vAlign w:val="center"/>
          </w:tcPr>
          <w:p w14:paraId="1D860E75" w14:textId="4B7A371C" w:rsidR="0065471B" w:rsidRPr="008F2DEE" w:rsidRDefault="0065471B" w:rsidP="008D55F9">
            <w:pPr>
              <w:widowControl/>
              <w:spacing w:after="0"/>
              <w:jc w:val="left"/>
              <w:rPr>
                <w:ins w:id="2522" w:author="Sam Dent" w:date="2022-09-09T10:51:00Z"/>
                <w:rFonts w:cs="Calibri"/>
                <w:color w:val="000000"/>
                <w:sz w:val="18"/>
                <w:szCs w:val="18"/>
              </w:rPr>
            </w:pPr>
            <w:ins w:id="2523" w:author="Sam Dent" w:date="2022-09-09T10:51:00Z">
              <w:r w:rsidRPr="00CD3283">
                <w:rPr>
                  <w:rFonts w:cs="Calibri"/>
                  <w:color w:val="000000"/>
                  <w:sz w:val="18"/>
                  <w:szCs w:val="18"/>
                </w:rPr>
                <w:t>1.7 Market Transformation Savings Protocol Process Recommendation</w:t>
              </w:r>
            </w:ins>
          </w:p>
        </w:tc>
        <w:tc>
          <w:tcPr>
            <w:tcW w:w="2482" w:type="dxa"/>
            <w:vMerge w:val="restart"/>
            <w:tcBorders>
              <w:top w:val="single" w:sz="4" w:space="0" w:color="auto"/>
              <w:left w:val="nil"/>
              <w:right w:val="single" w:sz="4" w:space="0" w:color="auto"/>
            </w:tcBorders>
            <w:shd w:val="clear" w:color="auto" w:fill="auto"/>
            <w:noWrap/>
            <w:vAlign w:val="center"/>
          </w:tcPr>
          <w:p w14:paraId="3AE56204" w14:textId="1833F2F0" w:rsidR="0065471B" w:rsidRPr="008F2DEE" w:rsidRDefault="0065471B" w:rsidP="008D55F9">
            <w:pPr>
              <w:widowControl/>
              <w:spacing w:after="0"/>
              <w:jc w:val="left"/>
              <w:rPr>
                <w:ins w:id="2524" w:author="Sam Dent" w:date="2022-09-09T10:51:00Z"/>
                <w:rFonts w:cs="Calibri"/>
                <w:color w:val="000000"/>
                <w:sz w:val="18"/>
                <w:szCs w:val="18"/>
              </w:rPr>
            </w:pPr>
            <w:ins w:id="2525" w:author="Sam Dent" w:date="2022-09-09T10:54:00Z">
              <w:r>
                <w:rPr>
                  <w:rFonts w:cs="Calibri"/>
                  <w:color w:val="000000"/>
                  <w:sz w:val="18"/>
                  <w:szCs w:val="18"/>
                </w:rPr>
                <w:t>N/A</w:t>
              </w:r>
            </w:ins>
          </w:p>
        </w:tc>
        <w:tc>
          <w:tcPr>
            <w:tcW w:w="930" w:type="dxa"/>
            <w:tcBorders>
              <w:top w:val="single" w:sz="4" w:space="0" w:color="auto"/>
              <w:left w:val="nil"/>
              <w:bottom w:val="single" w:sz="4" w:space="0" w:color="auto"/>
              <w:right w:val="single" w:sz="4" w:space="0" w:color="auto"/>
            </w:tcBorders>
            <w:shd w:val="clear" w:color="auto" w:fill="auto"/>
            <w:vAlign w:val="center"/>
          </w:tcPr>
          <w:p w14:paraId="0CEE1730" w14:textId="2A4B6A87" w:rsidR="0065471B" w:rsidRPr="008F2DEE" w:rsidRDefault="0065471B" w:rsidP="008D55F9">
            <w:pPr>
              <w:widowControl/>
              <w:spacing w:after="0"/>
              <w:jc w:val="center"/>
              <w:rPr>
                <w:ins w:id="2526" w:author="Sam Dent" w:date="2022-09-09T10:51:00Z"/>
                <w:rFonts w:cs="Calibri"/>
                <w:color w:val="000000"/>
                <w:sz w:val="18"/>
                <w:szCs w:val="18"/>
              </w:rPr>
            </w:pPr>
            <w:ins w:id="2527" w:author="Sam Dent" w:date="2022-09-09T10:52:00Z">
              <w:r w:rsidRPr="00CD3283">
                <w:rPr>
                  <w:rFonts w:cs="Calibri"/>
                  <w:color w:val="000000"/>
                  <w:sz w:val="18"/>
                  <w:szCs w:val="18"/>
                </w:rPr>
                <w:t>New</w:t>
              </w:r>
            </w:ins>
          </w:p>
        </w:tc>
        <w:tc>
          <w:tcPr>
            <w:tcW w:w="4305" w:type="dxa"/>
            <w:tcBorders>
              <w:top w:val="single" w:sz="4" w:space="0" w:color="auto"/>
              <w:left w:val="nil"/>
              <w:bottom w:val="single" w:sz="4" w:space="0" w:color="auto"/>
              <w:right w:val="single" w:sz="4" w:space="0" w:color="auto"/>
            </w:tcBorders>
            <w:shd w:val="clear" w:color="auto" w:fill="auto"/>
            <w:vAlign w:val="center"/>
          </w:tcPr>
          <w:p w14:paraId="24FC36D9" w14:textId="2A42820E" w:rsidR="0065471B" w:rsidRPr="008F2DEE" w:rsidRDefault="0065471B" w:rsidP="008D55F9">
            <w:pPr>
              <w:widowControl/>
              <w:spacing w:after="0"/>
              <w:jc w:val="left"/>
              <w:rPr>
                <w:ins w:id="2528" w:author="Sam Dent" w:date="2022-09-09T10:51:00Z"/>
                <w:rFonts w:cs="Calibri"/>
                <w:color w:val="000000"/>
                <w:sz w:val="18"/>
                <w:szCs w:val="18"/>
              </w:rPr>
            </w:pPr>
            <w:ins w:id="2529" w:author="Sam Dent" w:date="2022-09-09T10:52:00Z">
              <w:r w:rsidRPr="00CD3283">
                <w:rPr>
                  <w:rFonts w:cs="Calibri"/>
                  <w:color w:val="000000"/>
                  <w:sz w:val="18"/>
                  <w:szCs w:val="18"/>
                </w:rPr>
                <w:t>New section</w:t>
              </w:r>
            </w:ins>
          </w:p>
        </w:tc>
        <w:tc>
          <w:tcPr>
            <w:tcW w:w="1034" w:type="dxa"/>
            <w:tcBorders>
              <w:top w:val="single" w:sz="4" w:space="0" w:color="auto"/>
              <w:left w:val="nil"/>
              <w:bottom w:val="single" w:sz="4" w:space="0" w:color="auto"/>
              <w:right w:val="single" w:sz="4" w:space="0" w:color="auto"/>
            </w:tcBorders>
            <w:shd w:val="clear" w:color="auto" w:fill="auto"/>
            <w:vAlign w:val="center"/>
          </w:tcPr>
          <w:p w14:paraId="7AD0F553" w14:textId="036E04C1" w:rsidR="0065471B" w:rsidRPr="008F2DEE" w:rsidRDefault="004D663F" w:rsidP="008D55F9">
            <w:pPr>
              <w:widowControl/>
              <w:spacing w:after="0"/>
              <w:jc w:val="center"/>
              <w:rPr>
                <w:ins w:id="2530" w:author="Sam Dent" w:date="2022-09-09T10:51:00Z"/>
                <w:rFonts w:cs="Calibri"/>
                <w:color w:val="000000"/>
                <w:sz w:val="18"/>
                <w:szCs w:val="18"/>
              </w:rPr>
            </w:pPr>
            <w:ins w:id="2531" w:author="Sam Dent" w:date="2022-09-09T10:54:00Z">
              <w:r>
                <w:rPr>
                  <w:rFonts w:cs="Calibri"/>
                  <w:color w:val="000000"/>
                  <w:sz w:val="18"/>
                  <w:szCs w:val="18"/>
                </w:rPr>
                <w:t>N/A</w:t>
              </w:r>
            </w:ins>
          </w:p>
        </w:tc>
      </w:tr>
      <w:tr w:rsidR="0065471B" w:rsidRPr="008F2DEE" w14:paraId="00E30C2E" w14:textId="77777777" w:rsidTr="00382E42">
        <w:trPr>
          <w:trHeight w:val="300"/>
          <w:ins w:id="2532" w:author="Sam Dent" w:date="2022-09-09T10:51:00Z"/>
        </w:trPr>
        <w:tc>
          <w:tcPr>
            <w:tcW w:w="1157" w:type="dxa"/>
            <w:vMerge/>
            <w:tcBorders>
              <w:left w:val="single" w:sz="4" w:space="0" w:color="auto"/>
              <w:right w:val="single" w:sz="4" w:space="0" w:color="auto"/>
            </w:tcBorders>
            <w:vAlign w:val="center"/>
          </w:tcPr>
          <w:p w14:paraId="2A6F8E12" w14:textId="77777777" w:rsidR="0065471B" w:rsidRPr="008F2DEE" w:rsidRDefault="0065471B" w:rsidP="008D55F9">
            <w:pPr>
              <w:widowControl/>
              <w:spacing w:after="0"/>
              <w:jc w:val="left"/>
              <w:rPr>
                <w:ins w:id="2533" w:author="Sam Dent" w:date="2022-09-09T10:51:00Z"/>
                <w:rFonts w:cs="Calibri"/>
                <w:color w:val="000000"/>
                <w:sz w:val="18"/>
                <w:szCs w:val="18"/>
              </w:rPr>
            </w:pPr>
          </w:p>
        </w:tc>
        <w:tc>
          <w:tcPr>
            <w:tcW w:w="1261" w:type="dxa"/>
            <w:vMerge/>
            <w:tcBorders>
              <w:left w:val="single" w:sz="4" w:space="0" w:color="auto"/>
              <w:right w:val="single" w:sz="4" w:space="0" w:color="auto"/>
            </w:tcBorders>
            <w:vAlign w:val="center"/>
          </w:tcPr>
          <w:p w14:paraId="14AA1EC9" w14:textId="77777777" w:rsidR="0065471B" w:rsidRPr="008F2DEE" w:rsidRDefault="0065471B" w:rsidP="008D55F9">
            <w:pPr>
              <w:widowControl/>
              <w:spacing w:after="0"/>
              <w:jc w:val="left"/>
              <w:rPr>
                <w:ins w:id="2534" w:author="Sam Dent" w:date="2022-09-09T10:51:00Z"/>
                <w:rFonts w:cs="Calibri"/>
                <w:color w:val="000000"/>
                <w:sz w:val="18"/>
                <w:szCs w:val="18"/>
              </w:rPr>
            </w:pPr>
          </w:p>
        </w:tc>
        <w:tc>
          <w:tcPr>
            <w:tcW w:w="2084" w:type="dxa"/>
            <w:tcBorders>
              <w:top w:val="single" w:sz="4" w:space="0" w:color="auto"/>
              <w:left w:val="nil"/>
              <w:bottom w:val="single" w:sz="4" w:space="0" w:color="auto"/>
              <w:right w:val="single" w:sz="4" w:space="0" w:color="auto"/>
            </w:tcBorders>
            <w:shd w:val="clear" w:color="auto" w:fill="auto"/>
            <w:vAlign w:val="center"/>
          </w:tcPr>
          <w:p w14:paraId="5D6BBB1E" w14:textId="7F0F8A54" w:rsidR="0065471B" w:rsidRPr="008F2DEE" w:rsidRDefault="0065471B" w:rsidP="008D55F9">
            <w:pPr>
              <w:widowControl/>
              <w:spacing w:after="0"/>
              <w:jc w:val="left"/>
              <w:rPr>
                <w:ins w:id="2535" w:author="Sam Dent" w:date="2022-09-09T10:51:00Z"/>
                <w:rFonts w:cs="Calibri"/>
                <w:color w:val="000000"/>
                <w:sz w:val="18"/>
                <w:szCs w:val="18"/>
              </w:rPr>
            </w:pPr>
            <w:ins w:id="2536" w:author="Sam Dent" w:date="2022-09-09T10:51:00Z">
              <w:r w:rsidRPr="00CD3283">
                <w:rPr>
                  <w:rFonts w:cs="Calibri"/>
                  <w:color w:val="000000"/>
                  <w:sz w:val="18"/>
                  <w:szCs w:val="18"/>
                </w:rPr>
                <w:t>3 Addendum: Market Transformation ENERGY STAR Retail Products Platform Evaluation Protocol</w:t>
              </w:r>
            </w:ins>
          </w:p>
        </w:tc>
        <w:tc>
          <w:tcPr>
            <w:tcW w:w="2482" w:type="dxa"/>
            <w:vMerge/>
            <w:tcBorders>
              <w:left w:val="nil"/>
              <w:right w:val="single" w:sz="4" w:space="0" w:color="auto"/>
            </w:tcBorders>
            <w:shd w:val="clear" w:color="auto" w:fill="auto"/>
            <w:noWrap/>
            <w:vAlign w:val="center"/>
          </w:tcPr>
          <w:p w14:paraId="08F64D49" w14:textId="77777777" w:rsidR="0065471B" w:rsidRPr="008F2DEE" w:rsidRDefault="0065471B" w:rsidP="008D55F9">
            <w:pPr>
              <w:widowControl/>
              <w:spacing w:after="0"/>
              <w:jc w:val="left"/>
              <w:rPr>
                <w:ins w:id="2537" w:author="Sam Dent" w:date="2022-09-09T10:51:00Z"/>
                <w:rFonts w:cs="Calibri"/>
                <w:color w:val="000000"/>
                <w:sz w:val="18"/>
                <w:szCs w:val="18"/>
              </w:rPr>
            </w:pPr>
          </w:p>
        </w:tc>
        <w:tc>
          <w:tcPr>
            <w:tcW w:w="930" w:type="dxa"/>
            <w:tcBorders>
              <w:top w:val="single" w:sz="4" w:space="0" w:color="auto"/>
              <w:left w:val="nil"/>
              <w:bottom w:val="single" w:sz="4" w:space="0" w:color="auto"/>
              <w:right w:val="single" w:sz="4" w:space="0" w:color="auto"/>
            </w:tcBorders>
            <w:shd w:val="clear" w:color="auto" w:fill="auto"/>
            <w:vAlign w:val="center"/>
          </w:tcPr>
          <w:p w14:paraId="6BFFA5C2" w14:textId="548411BA" w:rsidR="0065471B" w:rsidRPr="008F2DEE" w:rsidRDefault="0065471B" w:rsidP="008D55F9">
            <w:pPr>
              <w:widowControl/>
              <w:spacing w:after="0"/>
              <w:jc w:val="center"/>
              <w:rPr>
                <w:ins w:id="2538" w:author="Sam Dent" w:date="2022-09-09T10:51:00Z"/>
                <w:rFonts w:cs="Calibri"/>
                <w:color w:val="000000"/>
                <w:sz w:val="18"/>
                <w:szCs w:val="18"/>
              </w:rPr>
            </w:pPr>
            <w:ins w:id="2539" w:author="Sam Dent" w:date="2022-09-09T10:52:00Z">
              <w:r w:rsidRPr="00CD3283">
                <w:rPr>
                  <w:rFonts w:cs="Calibri"/>
                  <w:color w:val="000000"/>
                  <w:sz w:val="18"/>
                  <w:szCs w:val="18"/>
                </w:rPr>
                <w:t>New</w:t>
              </w:r>
            </w:ins>
          </w:p>
        </w:tc>
        <w:tc>
          <w:tcPr>
            <w:tcW w:w="4305" w:type="dxa"/>
            <w:tcBorders>
              <w:top w:val="single" w:sz="4" w:space="0" w:color="auto"/>
              <w:left w:val="nil"/>
              <w:bottom w:val="single" w:sz="4" w:space="0" w:color="auto"/>
              <w:right w:val="single" w:sz="4" w:space="0" w:color="auto"/>
            </w:tcBorders>
            <w:shd w:val="clear" w:color="auto" w:fill="auto"/>
            <w:vAlign w:val="center"/>
          </w:tcPr>
          <w:p w14:paraId="4987052D" w14:textId="69A8E0B6" w:rsidR="0065471B" w:rsidRPr="008F2DEE" w:rsidRDefault="0065471B" w:rsidP="008D55F9">
            <w:pPr>
              <w:widowControl/>
              <w:spacing w:after="0"/>
              <w:jc w:val="left"/>
              <w:rPr>
                <w:ins w:id="2540" w:author="Sam Dent" w:date="2022-09-09T10:51:00Z"/>
                <w:rFonts w:cs="Calibri"/>
                <w:color w:val="000000"/>
                <w:sz w:val="18"/>
                <w:szCs w:val="18"/>
              </w:rPr>
            </w:pPr>
            <w:ins w:id="2541" w:author="Sam Dent" w:date="2022-09-09T10:52:00Z">
              <w:r w:rsidRPr="00CD3283">
                <w:rPr>
                  <w:rFonts w:cs="Calibri"/>
                  <w:color w:val="000000"/>
                  <w:sz w:val="18"/>
                  <w:szCs w:val="18"/>
                </w:rPr>
                <w:t>New section</w:t>
              </w:r>
            </w:ins>
          </w:p>
        </w:tc>
        <w:tc>
          <w:tcPr>
            <w:tcW w:w="1034" w:type="dxa"/>
            <w:tcBorders>
              <w:top w:val="single" w:sz="4" w:space="0" w:color="auto"/>
              <w:left w:val="nil"/>
              <w:bottom w:val="single" w:sz="4" w:space="0" w:color="auto"/>
              <w:right w:val="single" w:sz="4" w:space="0" w:color="auto"/>
            </w:tcBorders>
            <w:shd w:val="clear" w:color="auto" w:fill="auto"/>
            <w:vAlign w:val="center"/>
          </w:tcPr>
          <w:p w14:paraId="5BDE795F" w14:textId="2EB17A53" w:rsidR="0065471B" w:rsidRPr="008F2DEE" w:rsidRDefault="004D663F" w:rsidP="008D55F9">
            <w:pPr>
              <w:widowControl/>
              <w:spacing w:after="0"/>
              <w:jc w:val="center"/>
              <w:rPr>
                <w:ins w:id="2542" w:author="Sam Dent" w:date="2022-09-09T10:51:00Z"/>
                <w:rFonts w:cs="Calibri"/>
                <w:color w:val="000000"/>
                <w:sz w:val="18"/>
                <w:szCs w:val="18"/>
              </w:rPr>
            </w:pPr>
            <w:ins w:id="2543" w:author="Sam Dent" w:date="2022-09-09T10:54:00Z">
              <w:r>
                <w:rPr>
                  <w:rFonts w:cs="Calibri"/>
                  <w:color w:val="000000"/>
                  <w:sz w:val="18"/>
                  <w:szCs w:val="18"/>
                </w:rPr>
                <w:t>N/A</w:t>
              </w:r>
            </w:ins>
          </w:p>
        </w:tc>
      </w:tr>
      <w:tr w:rsidR="0065471B" w:rsidRPr="008F2DEE" w14:paraId="4616063E" w14:textId="77777777" w:rsidTr="00382E42">
        <w:trPr>
          <w:trHeight w:val="300"/>
          <w:ins w:id="2544" w:author="Sam Dent" w:date="2022-09-09T10:51:00Z"/>
        </w:trPr>
        <w:tc>
          <w:tcPr>
            <w:tcW w:w="1157" w:type="dxa"/>
            <w:vMerge/>
            <w:tcBorders>
              <w:left w:val="single" w:sz="4" w:space="0" w:color="auto"/>
              <w:bottom w:val="single" w:sz="4" w:space="0" w:color="auto"/>
              <w:right w:val="single" w:sz="4" w:space="0" w:color="auto"/>
            </w:tcBorders>
            <w:vAlign w:val="center"/>
          </w:tcPr>
          <w:p w14:paraId="1DA7FE0B" w14:textId="77777777" w:rsidR="0065471B" w:rsidRPr="008F2DEE" w:rsidRDefault="0065471B" w:rsidP="008D55F9">
            <w:pPr>
              <w:widowControl/>
              <w:spacing w:after="0"/>
              <w:jc w:val="left"/>
              <w:rPr>
                <w:ins w:id="2545" w:author="Sam Dent" w:date="2022-09-09T10:51:00Z"/>
                <w:rFonts w:cs="Calibri"/>
                <w:color w:val="000000"/>
                <w:sz w:val="18"/>
                <w:szCs w:val="18"/>
              </w:rPr>
            </w:pPr>
          </w:p>
        </w:tc>
        <w:tc>
          <w:tcPr>
            <w:tcW w:w="1261" w:type="dxa"/>
            <w:vMerge/>
            <w:tcBorders>
              <w:left w:val="single" w:sz="4" w:space="0" w:color="auto"/>
              <w:bottom w:val="single" w:sz="4" w:space="0" w:color="auto"/>
              <w:right w:val="single" w:sz="4" w:space="0" w:color="auto"/>
            </w:tcBorders>
            <w:vAlign w:val="center"/>
          </w:tcPr>
          <w:p w14:paraId="50C9BC3E" w14:textId="77777777" w:rsidR="0065471B" w:rsidRPr="008F2DEE" w:rsidRDefault="0065471B" w:rsidP="008D55F9">
            <w:pPr>
              <w:widowControl/>
              <w:spacing w:after="0"/>
              <w:jc w:val="left"/>
              <w:rPr>
                <w:ins w:id="2546" w:author="Sam Dent" w:date="2022-09-09T10:51:00Z"/>
                <w:rFonts w:cs="Calibri"/>
                <w:color w:val="000000"/>
                <w:sz w:val="18"/>
                <w:szCs w:val="18"/>
              </w:rPr>
            </w:pPr>
          </w:p>
        </w:tc>
        <w:tc>
          <w:tcPr>
            <w:tcW w:w="2084" w:type="dxa"/>
            <w:tcBorders>
              <w:top w:val="single" w:sz="4" w:space="0" w:color="auto"/>
              <w:left w:val="nil"/>
              <w:bottom w:val="single" w:sz="4" w:space="0" w:color="auto"/>
              <w:right w:val="single" w:sz="4" w:space="0" w:color="auto"/>
            </w:tcBorders>
            <w:shd w:val="clear" w:color="auto" w:fill="auto"/>
            <w:vAlign w:val="center"/>
          </w:tcPr>
          <w:p w14:paraId="664784F7" w14:textId="6ECADF3F" w:rsidR="0065471B" w:rsidRPr="008F2DEE" w:rsidRDefault="0065471B" w:rsidP="008D55F9">
            <w:pPr>
              <w:widowControl/>
              <w:spacing w:after="0"/>
              <w:jc w:val="left"/>
              <w:rPr>
                <w:ins w:id="2547" w:author="Sam Dent" w:date="2022-09-09T10:51:00Z"/>
                <w:rFonts w:cs="Calibri"/>
                <w:color w:val="000000"/>
                <w:sz w:val="18"/>
                <w:szCs w:val="18"/>
              </w:rPr>
            </w:pPr>
            <w:ins w:id="2548" w:author="Sam Dent" w:date="2022-09-09T10:51:00Z">
              <w:r w:rsidRPr="00CD3283">
                <w:rPr>
                  <w:rFonts w:cs="Calibri"/>
                  <w:color w:val="000000"/>
                  <w:sz w:val="18"/>
                  <w:szCs w:val="18"/>
                </w:rPr>
                <w:t>4 Addendum: Stretch Code Market Transformation Programs</w:t>
              </w:r>
            </w:ins>
          </w:p>
        </w:tc>
        <w:tc>
          <w:tcPr>
            <w:tcW w:w="2482" w:type="dxa"/>
            <w:vMerge/>
            <w:tcBorders>
              <w:left w:val="nil"/>
              <w:bottom w:val="single" w:sz="4" w:space="0" w:color="auto"/>
              <w:right w:val="single" w:sz="4" w:space="0" w:color="auto"/>
            </w:tcBorders>
            <w:shd w:val="clear" w:color="auto" w:fill="auto"/>
            <w:noWrap/>
            <w:vAlign w:val="center"/>
          </w:tcPr>
          <w:p w14:paraId="60C4EDE4" w14:textId="77777777" w:rsidR="0065471B" w:rsidRPr="008F2DEE" w:rsidRDefault="0065471B" w:rsidP="008D55F9">
            <w:pPr>
              <w:widowControl/>
              <w:spacing w:after="0"/>
              <w:jc w:val="left"/>
              <w:rPr>
                <w:ins w:id="2549" w:author="Sam Dent" w:date="2022-09-09T10:51:00Z"/>
                <w:rFonts w:cs="Calibri"/>
                <w:color w:val="000000"/>
                <w:sz w:val="18"/>
                <w:szCs w:val="18"/>
              </w:rPr>
            </w:pPr>
          </w:p>
        </w:tc>
        <w:tc>
          <w:tcPr>
            <w:tcW w:w="930" w:type="dxa"/>
            <w:tcBorders>
              <w:top w:val="single" w:sz="4" w:space="0" w:color="auto"/>
              <w:left w:val="nil"/>
              <w:bottom w:val="single" w:sz="4" w:space="0" w:color="auto"/>
              <w:right w:val="single" w:sz="4" w:space="0" w:color="auto"/>
            </w:tcBorders>
            <w:shd w:val="clear" w:color="auto" w:fill="auto"/>
            <w:vAlign w:val="center"/>
          </w:tcPr>
          <w:p w14:paraId="7DE72ED3" w14:textId="0EC1A5A6" w:rsidR="0065471B" w:rsidRPr="008F2DEE" w:rsidRDefault="0065471B" w:rsidP="008D55F9">
            <w:pPr>
              <w:widowControl/>
              <w:spacing w:after="0"/>
              <w:jc w:val="center"/>
              <w:rPr>
                <w:ins w:id="2550" w:author="Sam Dent" w:date="2022-09-09T10:51:00Z"/>
                <w:rFonts w:cs="Calibri"/>
                <w:color w:val="000000"/>
                <w:sz w:val="18"/>
                <w:szCs w:val="18"/>
              </w:rPr>
            </w:pPr>
            <w:ins w:id="2551" w:author="Sam Dent" w:date="2022-09-09T10:52:00Z">
              <w:r w:rsidRPr="00CD3283">
                <w:rPr>
                  <w:rFonts w:cs="Calibri"/>
                  <w:color w:val="000000"/>
                  <w:sz w:val="18"/>
                  <w:szCs w:val="18"/>
                </w:rPr>
                <w:t>New</w:t>
              </w:r>
            </w:ins>
          </w:p>
        </w:tc>
        <w:tc>
          <w:tcPr>
            <w:tcW w:w="4305" w:type="dxa"/>
            <w:tcBorders>
              <w:top w:val="single" w:sz="4" w:space="0" w:color="auto"/>
              <w:left w:val="nil"/>
              <w:bottom w:val="single" w:sz="4" w:space="0" w:color="auto"/>
              <w:right w:val="single" w:sz="4" w:space="0" w:color="auto"/>
            </w:tcBorders>
            <w:shd w:val="clear" w:color="auto" w:fill="auto"/>
            <w:vAlign w:val="center"/>
          </w:tcPr>
          <w:p w14:paraId="28FC3D2E" w14:textId="35FC8AA0" w:rsidR="0065471B" w:rsidRPr="008F2DEE" w:rsidRDefault="0065471B" w:rsidP="008D55F9">
            <w:pPr>
              <w:widowControl/>
              <w:spacing w:after="0"/>
              <w:jc w:val="left"/>
              <w:rPr>
                <w:ins w:id="2552" w:author="Sam Dent" w:date="2022-09-09T10:51:00Z"/>
                <w:rFonts w:cs="Calibri"/>
                <w:color w:val="000000"/>
                <w:sz w:val="18"/>
                <w:szCs w:val="18"/>
              </w:rPr>
            </w:pPr>
            <w:ins w:id="2553" w:author="Sam Dent" w:date="2022-09-09T10:52:00Z">
              <w:r w:rsidRPr="00CD3283">
                <w:rPr>
                  <w:rFonts w:cs="Calibri"/>
                  <w:color w:val="000000"/>
                  <w:sz w:val="18"/>
                  <w:szCs w:val="18"/>
                </w:rPr>
                <w:t>New section</w:t>
              </w:r>
            </w:ins>
          </w:p>
        </w:tc>
        <w:tc>
          <w:tcPr>
            <w:tcW w:w="1034" w:type="dxa"/>
            <w:tcBorders>
              <w:top w:val="single" w:sz="4" w:space="0" w:color="auto"/>
              <w:left w:val="nil"/>
              <w:bottom w:val="single" w:sz="4" w:space="0" w:color="auto"/>
              <w:right w:val="single" w:sz="4" w:space="0" w:color="auto"/>
            </w:tcBorders>
            <w:shd w:val="clear" w:color="auto" w:fill="auto"/>
            <w:vAlign w:val="center"/>
          </w:tcPr>
          <w:p w14:paraId="6FC3D02B" w14:textId="2F7E076D" w:rsidR="0065471B" w:rsidRPr="008F2DEE" w:rsidRDefault="004D663F" w:rsidP="008D55F9">
            <w:pPr>
              <w:widowControl/>
              <w:spacing w:after="0"/>
              <w:jc w:val="center"/>
              <w:rPr>
                <w:ins w:id="2554" w:author="Sam Dent" w:date="2022-09-09T10:51:00Z"/>
                <w:rFonts w:cs="Calibri"/>
                <w:color w:val="000000"/>
                <w:sz w:val="18"/>
                <w:szCs w:val="18"/>
              </w:rPr>
            </w:pPr>
            <w:ins w:id="2555" w:author="Sam Dent" w:date="2022-09-09T10:54:00Z">
              <w:r>
                <w:rPr>
                  <w:rFonts w:cs="Calibri"/>
                  <w:color w:val="000000"/>
                  <w:sz w:val="18"/>
                  <w:szCs w:val="18"/>
                </w:rPr>
                <w:t>N/A</w:t>
              </w:r>
            </w:ins>
          </w:p>
        </w:tc>
      </w:tr>
    </w:tbl>
    <w:p w14:paraId="25DC743B" w14:textId="5AE7F330" w:rsidR="003D7C6D" w:rsidRDefault="003D7C6D" w:rsidP="00CD3283">
      <w:pPr>
        <w:pStyle w:val="Captions"/>
        <w:rPr>
          <w:ins w:id="2556" w:author="Sam Dent" w:date="2022-09-09T10:50:00Z"/>
        </w:rPr>
      </w:pPr>
    </w:p>
    <w:p w14:paraId="0F69634A" w14:textId="77777777" w:rsidR="00CD3283" w:rsidRDefault="00CD3283" w:rsidP="00CD3283">
      <w:pPr>
        <w:pStyle w:val="Captions"/>
        <w:rPr>
          <w:ins w:id="2557" w:author="Sam Dent" w:date="2022-09-09T08:49:00Z"/>
        </w:rPr>
      </w:pPr>
    </w:p>
    <w:p w14:paraId="2C4291EE" w14:textId="10E5247E" w:rsidR="003D7C6D" w:rsidRDefault="003D7C6D" w:rsidP="00CD3283">
      <w:pPr>
        <w:pStyle w:val="Captions"/>
        <w:rPr>
          <w:ins w:id="2558" w:author="Sam Dent" w:date="2022-09-09T08:49:00Z"/>
        </w:rPr>
      </w:pPr>
    </w:p>
    <w:p w14:paraId="0E34304E" w14:textId="3663A977" w:rsidR="005F5E9C" w:rsidRPr="00CE54F0" w:rsidRDefault="005F5E9C" w:rsidP="00CD3283">
      <w:pPr>
        <w:pStyle w:val="Captions"/>
      </w:pPr>
      <w:bookmarkStart w:id="2559" w:name="_Toc51846668"/>
      <w:r w:rsidRPr="00CE54F0">
        <w:t xml:space="preserve">Table </w:t>
      </w:r>
      <w:r w:rsidRPr="00447701">
        <w:t xml:space="preserve">1.4: Summary of Attachment A: IL-NTG Methods </w:t>
      </w:r>
      <w:r w:rsidRPr="00CE54F0">
        <w:t>Revisions</w:t>
      </w:r>
      <w:bookmarkEnd w:id="2559"/>
    </w:p>
    <w:tbl>
      <w:tblPr>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0"/>
        <w:gridCol w:w="3706"/>
        <w:gridCol w:w="3623"/>
        <w:gridCol w:w="1609"/>
        <w:gridCol w:w="2927"/>
        <w:tblGridChange w:id="2560">
          <w:tblGrid>
            <w:gridCol w:w="1130"/>
            <w:gridCol w:w="3706"/>
            <w:gridCol w:w="3623"/>
            <w:gridCol w:w="1609"/>
            <w:gridCol w:w="2927"/>
          </w:tblGrid>
        </w:tblGridChange>
      </w:tblGrid>
      <w:tr w:rsidR="005F0631" w14:paraId="2F91D5CE" w14:textId="77777777" w:rsidTr="00627B89">
        <w:trPr>
          <w:trHeight w:val="537"/>
        </w:trPr>
        <w:tc>
          <w:tcPr>
            <w:tcW w:w="1130" w:type="dxa"/>
            <w:shd w:val="clear" w:color="auto" w:fill="808080"/>
            <w:noWrap/>
            <w:tcMar>
              <w:top w:w="0" w:type="dxa"/>
              <w:left w:w="108" w:type="dxa"/>
              <w:bottom w:w="0" w:type="dxa"/>
              <w:right w:w="108" w:type="dxa"/>
            </w:tcMar>
            <w:vAlign w:val="center"/>
            <w:hideMark/>
          </w:tcPr>
          <w:p w14:paraId="4CC4F0D5" w14:textId="77777777" w:rsidR="005F0631" w:rsidRDefault="005F0631" w:rsidP="006F0D22">
            <w:pPr>
              <w:spacing w:after="0"/>
              <w:jc w:val="center"/>
              <w:rPr>
                <w:b/>
                <w:bCs/>
                <w:color w:val="FFFFFF"/>
                <w:szCs w:val="20"/>
              </w:rPr>
            </w:pPr>
            <w:r>
              <w:rPr>
                <w:b/>
                <w:bCs/>
                <w:color w:val="FFFFFF"/>
                <w:szCs w:val="20"/>
              </w:rPr>
              <w:t>IL-TRM Volume</w:t>
            </w:r>
          </w:p>
        </w:tc>
        <w:tc>
          <w:tcPr>
            <w:tcW w:w="3706" w:type="dxa"/>
            <w:shd w:val="clear" w:color="auto" w:fill="808080"/>
            <w:noWrap/>
            <w:tcMar>
              <w:top w:w="0" w:type="dxa"/>
              <w:left w:w="108" w:type="dxa"/>
              <w:bottom w:w="0" w:type="dxa"/>
              <w:right w:w="108" w:type="dxa"/>
            </w:tcMar>
            <w:vAlign w:val="center"/>
            <w:hideMark/>
          </w:tcPr>
          <w:p w14:paraId="3A580C72" w14:textId="77777777" w:rsidR="005F0631" w:rsidRDefault="005F0631" w:rsidP="006F0D22">
            <w:pPr>
              <w:spacing w:after="0"/>
              <w:jc w:val="center"/>
              <w:rPr>
                <w:b/>
                <w:bCs/>
                <w:color w:val="FFFFFF"/>
                <w:szCs w:val="20"/>
              </w:rPr>
            </w:pPr>
            <w:r>
              <w:rPr>
                <w:b/>
                <w:bCs/>
                <w:color w:val="FFFFFF"/>
                <w:szCs w:val="20"/>
              </w:rPr>
              <w:t>Sectors</w:t>
            </w:r>
          </w:p>
        </w:tc>
        <w:tc>
          <w:tcPr>
            <w:tcW w:w="3623" w:type="dxa"/>
            <w:shd w:val="clear" w:color="auto" w:fill="808080"/>
            <w:noWrap/>
            <w:tcMar>
              <w:top w:w="0" w:type="dxa"/>
              <w:left w:w="108" w:type="dxa"/>
              <w:bottom w:w="0" w:type="dxa"/>
              <w:right w:w="108" w:type="dxa"/>
            </w:tcMar>
            <w:vAlign w:val="center"/>
            <w:hideMark/>
          </w:tcPr>
          <w:p w14:paraId="5EE24EEC" w14:textId="77777777" w:rsidR="005F0631" w:rsidRDefault="005F0631" w:rsidP="006F0D22">
            <w:pPr>
              <w:spacing w:after="0"/>
              <w:jc w:val="center"/>
              <w:rPr>
                <w:b/>
                <w:bCs/>
                <w:color w:val="FFFFFF"/>
                <w:szCs w:val="20"/>
              </w:rPr>
            </w:pPr>
            <w:r>
              <w:rPr>
                <w:b/>
                <w:bCs/>
                <w:color w:val="FFFFFF"/>
                <w:szCs w:val="20"/>
              </w:rPr>
              <w:t>Protocol Name</w:t>
            </w:r>
          </w:p>
        </w:tc>
        <w:tc>
          <w:tcPr>
            <w:tcW w:w="1609" w:type="dxa"/>
            <w:shd w:val="clear" w:color="auto" w:fill="808080"/>
            <w:tcMar>
              <w:top w:w="0" w:type="dxa"/>
              <w:left w:w="108" w:type="dxa"/>
              <w:bottom w:w="0" w:type="dxa"/>
              <w:right w:w="108" w:type="dxa"/>
            </w:tcMar>
            <w:vAlign w:val="center"/>
            <w:hideMark/>
          </w:tcPr>
          <w:p w14:paraId="2AFAA7F3" w14:textId="77777777" w:rsidR="005F0631" w:rsidRDefault="005F0631" w:rsidP="006F0D22">
            <w:pPr>
              <w:spacing w:after="0"/>
              <w:jc w:val="center"/>
              <w:rPr>
                <w:b/>
                <w:bCs/>
                <w:color w:val="FFFFFF"/>
                <w:szCs w:val="20"/>
              </w:rPr>
            </w:pPr>
            <w:r>
              <w:rPr>
                <w:b/>
                <w:bCs/>
                <w:color w:val="FFFFFF"/>
                <w:szCs w:val="20"/>
              </w:rPr>
              <w:t>Change Type</w:t>
            </w:r>
          </w:p>
        </w:tc>
        <w:tc>
          <w:tcPr>
            <w:tcW w:w="2927" w:type="dxa"/>
            <w:shd w:val="clear" w:color="auto" w:fill="808080"/>
            <w:tcMar>
              <w:top w:w="0" w:type="dxa"/>
              <w:left w:w="108" w:type="dxa"/>
              <w:bottom w:w="0" w:type="dxa"/>
              <w:right w:w="108" w:type="dxa"/>
            </w:tcMar>
            <w:vAlign w:val="center"/>
            <w:hideMark/>
          </w:tcPr>
          <w:p w14:paraId="6D09E48D" w14:textId="77777777" w:rsidR="005F0631" w:rsidRDefault="005F0631" w:rsidP="006F0D22">
            <w:pPr>
              <w:spacing w:after="0"/>
              <w:jc w:val="center"/>
              <w:rPr>
                <w:b/>
                <w:bCs/>
                <w:color w:val="FFFFFF"/>
                <w:szCs w:val="20"/>
              </w:rPr>
            </w:pPr>
            <w:r>
              <w:rPr>
                <w:b/>
                <w:bCs/>
                <w:color w:val="FFFFFF"/>
                <w:szCs w:val="20"/>
              </w:rPr>
              <w:t>Explanation</w:t>
            </w:r>
          </w:p>
        </w:tc>
      </w:tr>
      <w:tr w:rsidR="000575D3" w14:paraId="2A4F119E" w14:textId="77777777" w:rsidTr="00E06531">
        <w:tblPrEx>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2561" w:author="Samuel Dent" w:date="2022-05-04T06:02:00Z">
            <w:tblPrEx>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trHeight w:val="798"/>
          <w:trPrChange w:id="2562" w:author="Samuel Dent" w:date="2022-05-04T06:02:00Z">
            <w:trPr>
              <w:trHeight w:val="798"/>
            </w:trPr>
          </w:trPrChange>
        </w:trPr>
        <w:tc>
          <w:tcPr>
            <w:tcW w:w="1130" w:type="dxa"/>
            <w:noWrap/>
            <w:tcMar>
              <w:top w:w="0" w:type="dxa"/>
              <w:left w:w="108" w:type="dxa"/>
              <w:bottom w:w="0" w:type="dxa"/>
              <w:right w:w="108" w:type="dxa"/>
            </w:tcMar>
            <w:vAlign w:val="center"/>
            <w:tcPrChange w:id="2563" w:author="Samuel Dent" w:date="2022-05-04T06:02:00Z">
              <w:tcPr>
                <w:tcW w:w="1130" w:type="dxa"/>
                <w:noWrap/>
                <w:tcMar>
                  <w:top w:w="0" w:type="dxa"/>
                  <w:left w:w="108" w:type="dxa"/>
                  <w:bottom w:w="0" w:type="dxa"/>
                  <w:right w:w="108" w:type="dxa"/>
                </w:tcMar>
                <w:vAlign w:val="center"/>
              </w:tcPr>
            </w:tcPrChange>
          </w:tcPr>
          <w:p w14:paraId="08C41EEC" w14:textId="5185BE9F" w:rsidR="000575D3" w:rsidRDefault="000575D3" w:rsidP="000575D3">
            <w:pPr>
              <w:spacing w:after="0"/>
              <w:jc w:val="center"/>
              <w:rPr>
                <w:color w:val="000000"/>
                <w:szCs w:val="20"/>
              </w:rPr>
            </w:pPr>
            <w:del w:id="2564" w:author="Samuel Dent" w:date="2022-05-04T06:02:00Z">
              <w:r w:rsidDel="00E06531">
                <w:rPr>
                  <w:color w:val="000000"/>
                  <w:szCs w:val="20"/>
                </w:rPr>
                <w:delText>Vol. 4</w:delText>
              </w:r>
            </w:del>
          </w:p>
        </w:tc>
        <w:tc>
          <w:tcPr>
            <w:tcW w:w="3706" w:type="dxa"/>
            <w:noWrap/>
            <w:tcMar>
              <w:top w:w="0" w:type="dxa"/>
              <w:left w:w="108" w:type="dxa"/>
              <w:bottom w:w="0" w:type="dxa"/>
              <w:right w:w="108" w:type="dxa"/>
            </w:tcMar>
            <w:vAlign w:val="center"/>
            <w:tcPrChange w:id="2565" w:author="Samuel Dent" w:date="2022-05-04T06:02:00Z">
              <w:tcPr>
                <w:tcW w:w="3706" w:type="dxa"/>
                <w:noWrap/>
                <w:tcMar>
                  <w:top w:w="0" w:type="dxa"/>
                  <w:left w:w="108" w:type="dxa"/>
                  <w:bottom w:w="0" w:type="dxa"/>
                  <w:right w:w="108" w:type="dxa"/>
                </w:tcMar>
                <w:vAlign w:val="center"/>
              </w:tcPr>
            </w:tcPrChange>
          </w:tcPr>
          <w:p w14:paraId="66E30A77" w14:textId="558E5CAA" w:rsidR="000575D3" w:rsidRPr="002722A7" w:rsidRDefault="000575D3" w:rsidP="006B6CF6">
            <w:pPr>
              <w:spacing w:after="0"/>
              <w:jc w:val="center"/>
              <w:rPr>
                <w:rFonts w:asciiTheme="minorHAnsi" w:hAnsiTheme="minorHAnsi" w:cstheme="minorHAnsi"/>
                <w:color w:val="000000"/>
                <w:szCs w:val="20"/>
              </w:rPr>
            </w:pPr>
            <w:del w:id="2566" w:author="Samuel Dent" w:date="2022-05-04T06:02:00Z">
              <w:r w:rsidRPr="002722A7" w:rsidDel="00E06531">
                <w:rPr>
                  <w:rFonts w:asciiTheme="minorHAnsi" w:hAnsiTheme="minorHAnsi" w:cstheme="minorHAnsi"/>
                  <w:color w:val="000000"/>
                  <w:szCs w:val="20"/>
                </w:rPr>
                <w:delText>All Sectors</w:delText>
              </w:r>
            </w:del>
          </w:p>
        </w:tc>
        <w:tc>
          <w:tcPr>
            <w:tcW w:w="3623" w:type="dxa"/>
            <w:noWrap/>
            <w:tcMar>
              <w:top w:w="0" w:type="dxa"/>
              <w:left w:w="108" w:type="dxa"/>
              <w:bottom w:w="0" w:type="dxa"/>
              <w:right w:w="108" w:type="dxa"/>
            </w:tcMar>
            <w:vAlign w:val="center"/>
            <w:tcPrChange w:id="2567" w:author="Samuel Dent" w:date="2022-05-04T06:02:00Z">
              <w:tcPr>
                <w:tcW w:w="3623" w:type="dxa"/>
                <w:noWrap/>
                <w:tcMar>
                  <w:top w:w="0" w:type="dxa"/>
                  <w:left w:w="108" w:type="dxa"/>
                  <w:bottom w:w="0" w:type="dxa"/>
                  <w:right w:w="108" w:type="dxa"/>
                </w:tcMar>
                <w:vAlign w:val="center"/>
              </w:tcPr>
            </w:tcPrChange>
          </w:tcPr>
          <w:p w14:paraId="2F15630E" w14:textId="600FB48D" w:rsidR="000575D3" w:rsidRPr="002722A7" w:rsidRDefault="000575D3" w:rsidP="006B6CF6">
            <w:pPr>
              <w:spacing w:after="0"/>
              <w:jc w:val="center"/>
              <w:rPr>
                <w:rFonts w:asciiTheme="minorHAnsi" w:hAnsiTheme="minorHAnsi" w:cstheme="minorHAnsi"/>
                <w:color w:val="000000"/>
                <w:szCs w:val="20"/>
              </w:rPr>
            </w:pPr>
            <w:del w:id="2568" w:author="Samuel Dent" w:date="2022-05-04T06:02:00Z">
              <w:r w:rsidRPr="002722A7" w:rsidDel="00E06531">
                <w:rPr>
                  <w:rFonts w:asciiTheme="minorHAnsi" w:hAnsiTheme="minorHAnsi" w:cstheme="minorHAnsi"/>
                  <w:color w:val="000000"/>
                  <w:szCs w:val="20"/>
                </w:rPr>
                <w:delText>Definitions Table</w:delText>
              </w:r>
            </w:del>
          </w:p>
        </w:tc>
        <w:tc>
          <w:tcPr>
            <w:tcW w:w="1609" w:type="dxa"/>
            <w:tcMar>
              <w:top w:w="0" w:type="dxa"/>
              <w:left w:w="108" w:type="dxa"/>
              <w:bottom w:w="0" w:type="dxa"/>
              <w:right w:w="108" w:type="dxa"/>
            </w:tcMar>
            <w:vAlign w:val="center"/>
            <w:tcPrChange w:id="2569" w:author="Samuel Dent" w:date="2022-05-04T06:02:00Z">
              <w:tcPr>
                <w:tcW w:w="1609" w:type="dxa"/>
                <w:tcMar>
                  <w:top w:w="0" w:type="dxa"/>
                  <w:left w:w="108" w:type="dxa"/>
                  <w:bottom w:w="0" w:type="dxa"/>
                  <w:right w:w="108" w:type="dxa"/>
                </w:tcMar>
                <w:vAlign w:val="center"/>
              </w:tcPr>
            </w:tcPrChange>
          </w:tcPr>
          <w:p w14:paraId="6285D22C" w14:textId="521DE60F" w:rsidR="000575D3" w:rsidRPr="002722A7" w:rsidRDefault="000575D3" w:rsidP="006B6CF6">
            <w:pPr>
              <w:spacing w:after="0"/>
              <w:jc w:val="center"/>
              <w:rPr>
                <w:rFonts w:asciiTheme="minorHAnsi" w:hAnsiTheme="minorHAnsi" w:cstheme="minorHAnsi"/>
                <w:color w:val="000000"/>
                <w:szCs w:val="20"/>
              </w:rPr>
            </w:pPr>
            <w:del w:id="2570" w:author="Samuel Dent" w:date="2022-05-04T06:02:00Z">
              <w:r w:rsidRPr="002722A7" w:rsidDel="00E06531">
                <w:rPr>
                  <w:rFonts w:asciiTheme="minorHAnsi" w:hAnsiTheme="minorHAnsi" w:cstheme="minorHAnsi"/>
                  <w:color w:val="000000"/>
                  <w:szCs w:val="20"/>
                </w:rPr>
                <w:delText>Revision</w:delText>
              </w:r>
            </w:del>
          </w:p>
        </w:tc>
        <w:tc>
          <w:tcPr>
            <w:tcW w:w="2927" w:type="dxa"/>
            <w:tcMar>
              <w:top w:w="0" w:type="dxa"/>
              <w:left w:w="108" w:type="dxa"/>
              <w:bottom w:w="0" w:type="dxa"/>
              <w:right w:w="108" w:type="dxa"/>
            </w:tcMar>
            <w:vAlign w:val="center"/>
            <w:tcPrChange w:id="2571" w:author="Samuel Dent" w:date="2022-05-04T06:02:00Z">
              <w:tcPr>
                <w:tcW w:w="2927" w:type="dxa"/>
                <w:tcMar>
                  <w:top w:w="0" w:type="dxa"/>
                  <w:left w:w="108" w:type="dxa"/>
                  <w:bottom w:w="0" w:type="dxa"/>
                  <w:right w:w="108" w:type="dxa"/>
                </w:tcMar>
                <w:vAlign w:val="center"/>
              </w:tcPr>
            </w:tcPrChange>
          </w:tcPr>
          <w:p w14:paraId="42DCC3C4" w14:textId="18F03495" w:rsidR="000575D3" w:rsidRPr="002722A7" w:rsidRDefault="000575D3" w:rsidP="002722A7">
            <w:pPr>
              <w:spacing w:after="0"/>
              <w:jc w:val="center"/>
              <w:rPr>
                <w:rFonts w:asciiTheme="minorHAnsi" w:hAnsiTheme="minorHAnsi" w:cstheme="minorHAnsi"/>
                <w:color w:val="000000"/>
                <w:szCs w:val="20"/>
              </w:rPr>
            </w:pPr>
            <w:del w:id="2572" w:author="Samuel Dent" w:date="2022-05-04T06:02:00Z">
              <w:r w:rsidRPr="002722A7" w:rsidDel="00E06531">
                <w:rPr>
                  <w:rFonts w:asciiTheme="minorHAnsi" w:hAnsiTheme="minorHAnsi" w:cstheme="minorHAnsi"/>
                  <w:color w:val="000000"/>
                  <w:szCs w:val="20"/>
                </w:rPr>
                <w:delText>Added footnote clarifying treatment of Building Operator Certification</w:delText>
              </w:r>
            </w:del>
          </w:p>
        </w:tc>
      </w:tr>
      <w:tr w:rsidR="00627B89" w:rsidDel="004D663F" w14:paraId="3CFF4C90" w14:textId="502F4681" w:rsidTr="00E06531">
        <w:tblPrEx>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2573" w:author="Samuel Dent" w:date="2022-05-04T06:02:00Z">
            <w:tblPrEx>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trHeight w:val="322"/>
          <w:del w:id="2574" w:author="Sam Dent" w:date="2022-09-09T10:55:00Z"/>
          <w:trPrChange w:id="2575" w:author="Samuel Dent" w:date="2022-05-04T06:02:00Z">
            <w:trPr>
              <w:trHeight w:val="322"/>
            </w:trPr>
          </w:trPrChange>
        </w:trPr>
        <w:tc>
          <w:tcPr>
            <w:tcW w:w="1130" w:type="dxa"/>
            <w:noWrap/>
            <w:tcMar>
              <w:top w:w="0" w:type="dxa"/>
              <w:left w:w="108" w:type="dxa"/>
              <w:bottom w:w="0" w:type="dxa"/>
              <w:right w:w="108" w:type="dxa"/>
            </w:tcMar>
            <w:vAlign w:val="center"/>
            <w:tcPrChange w:id="2576" w:author="Samuel Dent" w:date="2022-05-04T06:02:00Z">
              <w:tcPr>
                <w:tcW w:w="1130" w:type="dxa"/>
                <w:noWrap/>
                <w:tcMar>
                  <w:top w:w="0" w:type="dxa"/>
                  <w:left w:w="108" w:type="dxa"/>
                  <w:bottom w:w="0" w:type="dxa"/>
                  <w:right w:w="108" w:type="dxa"/>
                </w:tcMar>
                <w:vAlign w:val="center"/>
              </w:tcPr>
            </w:tcPrChange>
          </w:tcPr>
          <w:p w14:paraId="3663A4F4" w14:textId="161CCE3B" w:rsidR="00627B89" w:rsidDel="004D663F" w:rsidRDefault="00627B89" w:rsidP="00627B89">
            <w:pPr>
              <w:spacing w:after="0"/>
              <w:jc w:val="center"/>
              <w:rPr>
                <w:del w:id="2577" w:author="Sam Dent" w:date="2022-09-09T10:55:00Z"/>
                <w:color w:val="000000"/>
                <w:szCs w:val="20"/>
              </w:rPr>
            </w:pPr>
            <w:del w:id="2578" w:author="Sam Dent" w:date="2022-09-09T10:55:00Z">
              <w:r w:rsidDel="004D663F">
                <w:rPr>
                  <w:color w:val="000000"/>
                  <w:szCs w:val="20"/>
                </w:rPr>
                <w:delText>Vol. 4</w:delText>
              </w:r>
            </w:del>
          </w:p>
        </w:tc>
        <w:tc>
          <w:tcPr>
            <w:tcW w:w="3706" w:type="dxa"/>
            <w:noWrap/>
            <w:tcMar>
              <w:top w:w="0" w:type="dxa"/>
              <w:left w:w="108" w:type="dxa"/>
              <w:bottom w:w="0" w:type="dxa"/>
              <w:right w:w="108" w:type="dxa"/>
            </w:tcMar>
            <w:vAlign w:val="center"/>
            <w:tcPrChange w:id="2579" w:author="Samuel Dent" w:date="2022-05-04T06:02:00Z">
              <w:tcPr>
                <w:tcW w:w="3706" w:type="dxa"/>
                <w:noWrap/>
                <w:tcMar>
                  <w:top w:w="0" w:type="dxa"/>
                  <w:left w:w="108" w:type="dxa"/>
                  <w:bottom w:w="0" w:type="dxa"/>
                  <w:right w:w="108" w:type="dxa"/>
                </w:tcMar>
                <w:vAlign w:val="center"/>
              </w:tcPr>
            </w:tcPrChange>
          </w:tcPr>
          <w:p w14:paraId="27BBF437" w14:textId="7B8DEA22" w:rsidR="00627B89" w:rsidRPr="002722A7" w:rsidDel="004D663F" w:rsidRDefault="00627B89" w:rsidP="006B6CF6">
            <w:pPr>
              <w:spacing w:after="0"/>
              <w:jc w:val="center"/>
              <w:rPr>
                <w:del w:id="2580" w:author="Sam Dent" w:date="2022-09-09T10:55:00Z"/>
                <w:rFonts w:asciiTheme="minorHAnsi" w:hAnsiTheme="minorHAnsi" w:cstheme="minorHAnsi"/>
                <w:color w:val="000000"/>
                <w:szCs w:val="20"/>
              </w:rPr>
            </w:pPr>
            <w:del w:id="2581" w:author="Sam Dent" w:date="2022-09-09T10:55:00Z">
              <w:r w:rsidRPr="002722A7" w:rsidDel="004D663F">
                <w:rPr>
                  <w:rFonts w:asciiTheme="minorHAnsi" w:hAnsiTheme="minorHAnsi" w:cstheme="minorHAnsi"/>
                  <w:color w:val="000000"/>
                  <w:szCs w:val="20"/>
                </w:rPr>
                <w:delText>Commercial, Industrial, and Public Sector</w:delText>
              </w:r>
            </w:del>
          </w:p>
        </w:tc>
        <w:tc>
          <w:tcPr>
            <w:tcW w:w="3623" w:type="dxa"/>
            <w:noWrap/>
            <w:tcMar>
              <w:top w:w="0" w:type="dxa"/>
              <w:left w:w="108" w:type="dxa"/>
              <w:bottom w:w="0" w:type="dxa"/>
              <w:right w:w="108" w:type="dxa"/>
            </w:tcMar>
            <w:vAlign w:val="center"/>
            <w:tcPrChange w:id="2582" w:author="Samuel Dent" w:date="2022-05-04T06:02:00Z">
              <w:tcPr>
                <w:tcW w:w="3623" w:type="dxa"/>
                <w:noWrap/>
                <w:tcMar>
                  <w:top w:w="0" w:type="dxa"/>
                  <w:left w:w="108" w:type="dxa"/>
                  <w:bottom w:w="0" w:type="dxa"/>
                  <w:right w:w="108" w:type="dxa"/>
                </w:tcMar>
                <w:vAlign w:val="center"/>
              </w:tcPr>
            </w:tcPrChange>
          </w:tcPr>
          <w:p w14:paraId="7094B812" w14:textId="0039B6E7" w:rsidR="00627B89" w:rsidRPr="002722A7" w:rsidDel="004D663F" w:rsidRDefault="00627B89" w:rsidP="006B6CF6">
            <w:pPr>
              <w:spacing w:after="0"/>
              <w:jc w:val="center"/>
              <w:rPr>
                <w:del w:id="2583" w:author="Sam Dent" w:date="2022-09-09T10:55:00Z"/>
                <w:rFonts w:asciiTheme="minorHAnsi" w:hAnsiTheme="minorHAnsi" w:cstheme="minorHAnsi"/>
                <w:color w:val="000000"/>
                <w:szCs w:val="20"/>
              </w:rPr>
            </w:pPr>
            <w:del w:id="2584" w:author="Sam Dent" w:date="2022-09-09T10:55:00Z">
              <w:r w:rsidRPr="002722A7" w:rsidDel="004D663F">
                <w:rPr>
                  <w:rFonts w:asciiTheme="minorHAnsi" w:hAnsiTheme="minorHAnsi" w:cstheme="minorHAnsi"/>
                  <w:color w:val="000000"/>
                  <w:szCs w:val="20"/>
                </w:rPr>
                <w:delText>Program List</w:delText>
              </w:r>
            </w:del>
          </w:p>
        </w:tc>
        <w:tc>
          <w:tcPr>
            <w:tcW w:w="1609" w:type="dxa"/>
            <w:tcMar>
              <w:top w:w="0" w:type="dxa"/>
              <w:left w:w="108" w:type="dxa"/>
              <w:bottom w:w="0" w:type="dxa"/>
              <w:right w:w="108" w:type="dxa"/>
            </w:tcMar>
            <w:vAlign w:val="center"/>
            <w:tcPrChange w:id="2585" w:author="Samuel Dent" w:date="2022-05-04T06:02:00Z">
              <w:tcPr>
                <w:tcW w:w="1609" w:type="dxa"/>
                <w:tcMar>
                  <w:top w:w="0" w:type="dxa"/>
                  <w:left w:w="108" w:type="dxa"/>
                  <w:bottom w:w="0" w:type="dxa"/>
                  <w:right w:w="108" w:type="dxa"/>
                </w:tcMar>
                <w:vAlign w:val="center"/>
              </w:tcPr>
            </w:tcPrChange>
          </w:tcPr>
          <w:p w14:paraId="14667F6E" w14:textId="15229A4E" w:rsidR="00627B89" w:rsidRPr="002722A7" w:rsidDel="004D663F" w:rsidRDefault="00627B89" w:rsidP="006B6CF6">
            <w:pPr>
              <w:spacing w:after="0"/>
              <w:jc w:val="center"/>
              <w:rPr>
                <w:del w:id="2586" w:author="Sam Dent" w:date="2022-09-09T10:55:00Z"/>
                <w:rFonts w:asciiTheme="minorHAnsi" w:hAnsiTheme="minorHAnsi" w:cstheme="minorHAnsi"/>
                <w:color w:val="000000"/>
                <w:szCs w:val="20"/>
              </w:rPr>
            </w:pPr>
            <w:del w:id="2587" w:author="Sam Dent" w:date="2022-09-09T10:55:00Z">
              <w:r w:rsidRPr="002722A7" w:rsidDel="004D663F">
                <w:rPr>
                  <w:rFonts w:asciiTheme="minorHAnsi" w:hAnsiTheme="minorHAnsi" w:cstheme="minorHAnsi"/>
                  <w:color w:val="000000"/>
                  <w:szCs w:val="20"/>
                </w:rPr>
                <w:delText>Revision</w:delText>
              </w:r>
            </w:del>
          </w:p>
        </w:tc>
        <w:tc>
          <w:tcPr>
            <w:tcW w:w="2927" w:type="dxa"/>
            <w:tcMar>
              <w:top w:w="0" w:type="dxa"/>
              <w:left w:w="108" w:type="dxa"/>
              <w:bottom w:w="0" w:type="dxa"/>
              <w:right w:w="108" w:type="dxa"/>
            </w:tcMar>
            <w:vAlign w:val="center"/>
            <w:tcPrChange w:id="2588" w:author="Samuel Dent" w:date="2022-05-04T06:02:00Z">
              <w:tcPr>
                <w:tcW w:w="2927" w:type="dxa"/>
                <w:tcMar>
                  <w:top w:w="0" w:type="dxa"/>
                  <w:left w:w="108" w:type="dxa"/>
                  <w:bottom w:w="0" w:type="dxa"/>
                  <w:right w:w="108" w:type="dxa"/>
                </w:tcMar>
                <w:vAlign w:val="center"/>
              </w:tcPr>
            </w:tcPrChange>
          </w:tcPr>
          <w:p w14:paraId="3B336039" w14:textId="1E8ADC39" w:rsidR="00627B89" w:rsidRPr="002722A7" w:rsidDel="004D663F" w:rsidRDefault="00627B89" w:rsidP="002722A7">
            <w:pPr>
              <w:spacing w:after="0"/>
              <w:jc w:val="center"/>
              <w:rPr>
                <w:del w:id="2589" w:author="Sam Dent" w:date="2022-09-09T10:55:00Z"/>
                <w:rFonts w:asciiTheme="minorHAnsi" w:hAnsiTheme="minorHAnsi" w:cstheme="minorHAnsi"/>
                <w:color w:val="000000"/>
                <w:szCs w:val="20"/>
              </w:rPr>
            </w:pPr>
            <w:del w:id="2590" w:author="Sam Dent" w:date="2022-09-09T10:55:00Z">
              <w:r w:rsidRPr="002722A7" w:rsidDel="004D663F">
                <w:rPr>
                  <w:rFonts w:asciiTheme="minorHAnsi" w:hAnsiTheme="minorHAnsi" w:cstheme="minorHAnsi"/>
                  <w:color w:val="000000"/>
                  <w:szCs w:val="20"/>
                </w:rPr>
                <w:delText>Updated Table 3-1 to reflect current utility programs</w:delText>
              </w:r>
            </w:del>
          </w:p>
        </w:tc>
      </w:tr>
      <w:tr w:rsidR="00627B89" w:rsidDel="004D663F" w14:paraId="26DACA72" w14:textId="4682F53D" w:rsidTr="00E06531">
        <w:tblPrEx>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2591" w:author="Samuel Dent" w:date="2022-05-04T06:02:00Z">
            <w:tblPrEx>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trHeight w:val="537"/>
          <w:del w:id="2592" w:author="Sam Dent" w:date="2022-09-09T10:55:00Z"/>
          <w:trPrChange w:id="2593" w:author="Samuel Dent" w:date="2022-05-04T06:02:00Z">
            <w:trPr>
              <w:trHeight w:val="537"/>
            </w:trPr>
          </w:trPrChange>
        </w:trPr>
        <w:tc>
          <w:tcPr>
            <w:tcW w:w="1130" w:type="dxa"/>
            <w:noWrap/>
            <w:tcMar>
              <w:top w:w="0" w:type="dxa"/>
              <w:left w:w="108" w:type="dxa"/>
              <w:bottom w:w="0" w:type="dxa"/>
              <w:right w:w="108" w:type="dxa"/>
            </w:tcMar>
            <w:vAlign w:val="center"/>
            <w:tcPrChange w:id="2594" w:author="Samuel Dent" w:date="2022-05-04T06:02:00Z">
              <w:tcPr>
                <w:tcW w:w="1130" w:type="dxa"/>
                <w:noWrap/>
                <w:tcMar>
                  <w:top w:w="0" w:type="dxa"/>
                  <w:left w:w="108" w:type="dxa"/>
                  <w:bottom w:w="0" w:type="dxa"/>
                  <w:right w:w="108" w:type="dxa"/>
                </w:tcMar>
                <w:vAlign w:val="center"/>
              </w:tcPr>
            </w:tcPrChange>
          </w:tcPr>
          <w:p w14:paraId="292912B2" w14:textId="550AB972" w:rsidR="00627B89" w:rsidDel="004D663F" w:rsidRDefault="00627B89" w:rsidP="00627B89">
            <w:pPr>
              <w:spacing w:after="0"/>
              <w:jc w:val="center"/>
              <w:rPr>
                <w:del w:id="2595" w:author="Sam Dent" w:date="2022-09-09T10:55:00Z"/>
                <w:color w:val="000000"/>
                <w:szCs w:val="20"/>
              </w:rPr>
            </w:pPr>
            <w:del w:id="2596" w:author="Sam Dent" w:date="2022-09-09T10:55:00Z">
              <w:r w:rsidDel="004D663F">
                <w:rPr>
                  <w:color w:val="000000"/>
                  <w:szCs w:val="20"/>
                </w:rPr>
                <w:delText>Vol. 4</w:delText>
              </w:r>
            </w:del>
          </w:p>
        </w:tc>
        <w:tc>
          <w:tcPr>
            <w:tcW w:w="3706" w:type="dxa"/>
            <w:noWrap/>
            <w:tcMar>
              <w:top w:w="0" w:type="dxa"/>
              <w:left w:w="108" w:type="dxa"/>
              <w:bottom w:w="0" w:type="dxa"/>
              <w:right w:w="108" w:type="dxa"/>
            </w:tcMar>
            <w:vAlign w:val="center"/>
            <w:tcPrChange w:id="2597" w:author="Samuel Dent" w:date="2022-05-04T06:02:00Z">
              <w:tcPr>
                <w:tcW w:w="3706" w:type="dxa"/>
                <w:noWrap/>
                <w:tcMar>
                  <w:top w:w="0" w:type="dxa"/>
                  <w:left w:w="108" w:type="dxa"/>
                  <w:bottom w:w="0" w:type="dxa"/>
                  <w:right w:w="108" w:type="dxa"/>
                </w:tcMar>
                <w:vAlign w:val="center"/>
              </w:tcPr>
            </w:tcPrChange>
          </w:tcPr>
          <w:p w14:paraId="27BEFD19" w14:textId="1FACA98D" w:rsidR="00627B89" w:rsidRPr="002722A7" w:rsidDel="004D663F" w:rsidRDefault="00627B89" w:rsidP="006B6CF6">
            <w:pPr>
              <w:spacing w:after="0"/>
              <w:jc w:val="center"/>
              <w:rPr>
                <w:del w:id="2598" w:author="Sam Dent" w:date="2022-09-09T10:55:00Z"/>
                <w:rFonts w:asciiTheme="minorHAnsi" w:hAnsiTheme="minorHAnsi" w:cstheme="minorHAnsi"/>
                <w:color w:val="000000"/>
                <w:szCs w:val="20"/>
              </w:rPr>
            </w:pPr>
            <w:del w:id="2599" w:author="Sam Dent" w:date="2022-09-09T10:55:00Z">
              <w:r w:rsidRPr="002722A7" w:rsidDel="004D663F">
                <w:rPr>
                  <w:rFonts w:asciiTheme="minorHAnsi" w:hAnsiTheme="minorHAnsi" w:cstheme="minorHAnsi"/>
                  <w:color w:val="000000"/>
                  <w:szCs w:val="20"/>
                </w:rPr>
                <w:delText>Residential</w:delText>
              </w:r>
            </w:del>
          </w:p>
        </w:tc>
        <w:tc>
          <w:tcPr>
            <w:tcW w:w="3623" w:type="dxa"/>
            <w:noWrap/>
            <w:tcMar>
              <w:top w:w="0" w:type="dxa"/>
              <w:left w:w="108" w:type="dxa"/>
              <w:bottom w:w="0" w:type="dxa"/>
              <w:right w:w="108" w:type="dxa"/>
            </w:tcMar>
            <w:vAlign w:val="center"/>
            <w:tcPrChange w:id="2600" w:author="Samuel Dent" w:date="2022-05-04T06:02:00Z">
              <w:tcPr>
                <w:tcW w:w="3623" w:type="dxa"/>
                <w:noWrap/>
                <w:tcMar>
                  <w:top w:w="0" w:type="dxa"/>
                  <w:left w:w="108" w:type="dxa"/>
                  <w:bottom w:w="0" w:type="dxa"/>
                  <w:right w:w="108" w:type="dxa"/>
                </w:tcMar>
                <w:vAlign w:val="center"/>
              </w:tcPr>
            </w:tcPrChange>
          </w:tcPr>
          <w:p w14:paraId="65007807" w14:textId="6DC31138" w:rsidR="00627B89" w:rsidRPr="002722A7" w:rsidDel="004D663F" w:rsidRDefault="00627B89" w:rsidP="006B6CF6">
            <w:pPr>
              <w:spacing w:after="0"/>
              <w:jc w:val="center"/>
              <w:rPr>
                <w:del w:id="2601" w:author="Sam Dent" w:date="2022-09-09T10:55:00Z"/>
                <w:rFonts w:asciiTheme="minorHAnsi" w:hAnsiTheme="minorHAnsi" w:cstheme="minorHAnsi"/>
                <w:color w:val="000000"/>
                <w:szCs w:val="20"/>
              </w:rPr>
            </w:pPr>
            <w:del w:id="2602" w:author="Sam Dent" w:date="2022-09-09T10:55:00Z">
              <w:r w:rsidRPr="002722A7" w:rsidDel="004D663F">
                <w:rPr>
                  <w:rFonts w:asciiTheme="minorHAnsi" w:hAnsiTheme="minorHAnsi" w:cstheme="minorHAnsi"/>
                  <w:color w:val="000000"/>
                  <w:szCs w:val="20"/>
                </w:rPr>
                <w:delText>Program List</w:delText>
              </w:r>
            </w:del>
          </w:p>
        </w:tc>
        <w:tc>
          <w:tcPr>
            <w:tcW w:w="1609" w:type="dxa"/>
            <w:tcMar>
              <w:top w:w="0" w:type="dxa"/>
              <w:left w:w="108" w:type="dxa"/>
              <w:bottom w:w="0" w:type="dxa"/>
              <w:right w:w="108" w:type="dxa"/>
            </w:tcMar>
            <w:vAlign w:val="center"/>
            <w:tcPrChange w:id="2603" w:author="Samuel Dent" w:date="2022-05-04T06:02:00Z">
              <w:tcPr>
                <w:tcW w:w="1609" w:type="dxa"/>
                <w:tcMar>
                  <w:top w:w="0" w:type="dxa"/>
                  <w:left w:w="108" w:type="dxa"/>
                  <w:bottom w:w="0" w:type="dxa"/>
                  <w:right w:w="108" w:type="dxa"/>
                </w:tcMar>
                <w:vAlign w:val="center"/>
              </w:tcPr>
            </w:tcPrChange>
          </w:tcPr>
          <w:p w14:paraId="5E099D7A" w14:textId="7BCE43B5" w:rsidR="00627B89" w:rsidRPr="002722A7" w:rsidDel="004D663F" w:rsidRDefault="00627B89" w:rsidP="006B6CF6">
            <w:pPr>
              <w:spacing w:after="0"/>
              <w:jc w:val="center"/>
              <w:rPr>
                <w:del w:id="2604" w:author="Sam Dent" w:date="2022-09-09T10:55:00Z"/>
                <w:rFonts w:asciiTheme="minorHAnsi" w:hAnsiTheme="minorHAnsi" w:cstheme="minorHAnsi"/>
                <w:color w:val="000000"/>
                <w:szCs w:val="20"/>
              </w:rPr>
            </w:pPr>
            <w:del w:id="2605" w:author="Sam Dent" w:date="2022-09-09T10:55:00Z">
              <w:r w:rsidRPr="002722A7" w:rsidDel="004D663F">
                <w:rPr>
                  <w:rFonts w:asciiTheme="minorHAnsi" w:hAnsiTheme="minorHAnsi" w:cstheme="minorHAnsi"/>
                  <w:color w:val="000000"/>
                  <w:szCs w:val="20"/>
                </w:rPr>
                <w:delText>Revision</w:delText>
              </w:r>
            </w:del>
          </w:p>
        </w:tc>
        <w:tc>
          <w:tcPr>
            <w:tcW w:w="2927" w:type="dxa"/>
            <w:tcMar>
              <w:top w:w="0" w:type="dxa"/>
              <w:left w:w="108" w:type="dxa"/>
              <w:bottom w:w="0" w:type="dxa"/>
              <w:right w:w="108" w:type="dxa"/>
            </w:tcMar>
            <w:vAlign w:val="center"/>
            <w:tcPrChange w:id="2606" w:author="Samuel Dent" w:date="2022-05-04T06:02:00Z">
              <w:tcPr>
                <w:tcW w:w="2927" w:type="dxa"/>
                <w:tcMar>
                  <w:top w:w="0" w:type="dxa"/>
                  <w:left w:w="108" w:type="dxa"/>
                  <w:bottom w:w="0" w:type="dxa"/>
                  <w:right w:w="108" w:type="dxa"/>
                </w:tcMar>
                <w:vAlign w:val="center"/>
              </w:tcPr>
            </w:tcPrChange>
          </w:tcPr>
          <w:p w14:paraId="31EB319B" w14:textId="684F5529" w:rsidR="00627B89" w:rsidRPr="002722A7" w:rsidDel="004D663F" w:rsidRDefault="00627B89" w:rsidP="002722A7">
            <w:pPr>
              <w:spacing w:after="0"/>
              <w:jc w:val="center"/>
              <w:rPr>
                <w:del w:id="2607" w:author="Sam Dent" w:date="2022-09-09T10:55:00Z"/>
                <w:rFonts w:asciiTheme="minorHAnsi" w:hAnsiTheme="minorHAnsi" w:cstheme="minorHAnsi"/>
                <w:color w:val="000000"/>
                <w:szCs w:val="20"/>
              </w:rPr>
            </w:pPr>
            <w:del w:id="2608" w:author="Sam Dent" w:date="2022-09-09T10:55:00Z">
              <w:r w:rsidRPr="002722A7" w:rsidDel="004D663F">
                <w:rPr>
                  <w:rFonts w:asciiTheme="minorHAnsi" w:hAnsiTheme="minorHAnsi" w:cstheme="minorHAnsi"/>
                  <w:color w:val="000000"/>
                  <w:szCs w:val="20"/>
                </w:rPr>
                <w:delText>Updated Table 4-1 to reflect current utility programs</w:delText>
              </w:r>
            </w:del>
          </w:p>
        </w:tc>
      </w:tr>
    </w:tbl>
    <w:p w14:paraId="6F7144C8" w14:textId="77777777" w:rsidR="002E498E" w:rsidRDefault="002E498E" w:rsidP="00B55FE0">
      <w:pPr>
        <w:jc w:val="left"/>
      </w:pPr>
    </w:p>
    <w:p w14:paraId="6768A776" w14:textId="40B9EFF8" w:rsidR="00987376" w:rsidRDefault="00987376" w:rsidP="00B55FE0">
      <w:pPr>
        <w:jc w:val="left"/>
        <w:sectPr w:rsidR="00987376" w:rsidSect="00143A7B">
          <w:pgSz w:w="15840" w:h="12240" w:orient="landscape"/>
          <w:pgMar w:top="1440" w:right="1440" w:bottom="1440" w:left="1440" w:header="720" w:footer="720" w:gutter="0"/>
          <w:cols w:space="720"/>
          <w:docGrid w:linePitch="360"/>
        </w:sectPr>
      </w:pPr>
    </w:p>
    <w:p w14:paraId="031EB7CF" w14:textId="77777777" w:rsidR="00B55FE0" w:rsidRPr="00280744" w:rsidRDefault="00B55FE0" w:rsidP="000400C1">
      <w:pPr>
        <w:pStyle w:val="Heading2"/>
      </w:pPr>
      <w:bookmarkStart w:id="2609" w:name="_Toc437856290"/>
      <w:bookmarkStart w:id="2610" w:name="_Toc437957188"/>
      <w:bookmarkStart w:id="2611" w:name="_Toc438040351"/>
      <w:bookmarkStart w:id="2612" w:name="_Toc113618407"/>
      <w:bookmarkStart w:id="2613" w:name="_Toc315354077"/>
      <w:bookmarkStart w:id="2614" w:name="_Toc319585390"/>
      <w:bookmarkStart w:id="2615" w:name="_Toc315447626"/>
      <w:bookmarkEnd w:id="291"/>
      <w:r w:rsidRPr="00280744">
        <w:t>Enabling ICC Policy</w:t>
      </w:r>
      <w:bookmarkEnd w:id="2609"/>
      <w:bookmarkEnd w:id="2610"/>
      <w:bookmarkEnd w:id="2611"/>
      <w:bookmarkEnd w:id="2612"/>
    </w:p>
    <w:p w14:paraId="4C7E36AC" w14:textId="5ADD5173" w:rsidR="00DA676C" w:rsidRPr="00280744" w:rsidRDefault="00DA676C" w:rsidP="002E498E">
      <w:r w:rsidRPr="00280744">
        <w:t xml:space="preserve">This Illinois Statewide Technical Reference Manual (TRM) was developed to comply with the Illinois Commerce Commission (ICC or Commission) Final Orders from the electric and gas </w:t>
      </w:r>
      <w:r>
        <w:t>Utilities’</w:t>
      </w:r>
      <w:r w:rsidR="00D2792E" w:rsidRPr="00D2792E">
        <w:t xml:space="preserve"> </w:t>
      </w:r>
      <w:r w:rsidR="00D2792E" w:rsidRPr="00280744">
        <w:t>Energy Efficiency Plan dockets.</w:t>
      </w:r>
      <w:r w:rsidRPr="00280744">
        <w:rPr>
          <w:rFonts w:ascii="Arial" w:hAnsi="Arial"/>
          <w:vertAlign w:val="superscript"/>
        </w:rPr>
        <w:footnoteReference w:id="7"/>
      </w:r>
      <w:r w:rsidRPr="00280744">
        <w:t xml:space="preserve"> In the Final Orders, the ICC required the </w:t>
      </w:r>
      <w:r>
        <w:t>utilities</w:t>
      </w:r>
      <w:r w:rsidRPr="00280744">
        <w:t xml:space="preserve"> to work with </w:t>
      </w:r>
      <w:r w:rsidR="00CD7B1C">
        <w:t>the Illinois Department of Commerce and Economic Opportunity (</w:t>
      </w:r>
      <w:r w:rsidRPr="00280744">
        <w:t>DCEO</w:t>
      </w:r>
      <w:r w:rsidR="00CD7B1C">
        <w:t>)</w:t>
      </w:r>
      <w:r w:rsidRPr="00280744">
        <w:t xml:space="preserve"> and the Illinois Energy Efficiency Stakeholder Advisory Group (SAG) to develop a statewide TRM.  </w:t>
      </w:r>
      <w:r w:rsidRPr="001344A9">
        <w:t>See, e.g.,</w:t>
      </w:r>
      <w:r w:rsidRPr="00280744">
        <w:rPr>
          <w:i/>
        </w:rPr>
        <w:t xml:space="preserve"> </w:t>
      </w:r>
      <w:r w:rsidRPr="00280744">
        <w:t xml:space="preserve">ComEd’s Final Order </w:t>
      </w:r>
      <w:r w:rsidRPr="00280744">
        <w:rPr>
          <w:i/>
        </w:rPr>
        <w:t>(Docket No. 10-0570, Final Order</w:t>
      </w:r>
      <w:r w:rsidRPr="00280744">
        <w:rPr>
          <w:rFonts w:ascii="Arial" w:hAnsi="Arial"/>
          <w:i/>
          <w:vertAlign w:val="superscript"/>
        </w:rPr>
        <w:footnoteReference w:id="8"/>
      </w:r>
      <w:r w:rsidRPr="00280744">
        <w:rPr>
          <w:i/>
        </w:rPr>
        <w:t xml:space="preserve"> at 59-60, December 21, 2010); </w:t>
      </w:r>
      <w:r w:rsidRPr="00280744">
        <w:t>Ameren’s Final Order</w:t>
      </w:r>
      <w:r w:rsidRPr="00280744">
        <w:rPr>
          <w:i/>
        </w:rPr>
        <w:t xml:space="preserve"> (Docket No. 10-0568, Order on Rehearing</w:t>
      </w:r>
      <w:r w:rsidRPr="00280744">
        <w:rPr>
          <w:rFonts w:ascii="Arial" w:hAnsi="Arial"/>
          <w:i/>
          <w:vertAlign w:val="superscript"/>
        </w:rPr>
        <w:footnoteReference w:id="9"/>
      </w:r>
      <w:r w:rsidRPr="00280744">
        <w:rPr>
          <w:i/>
        </w:rPr>
        <w:t xml:space="preserve"> at 19, May 24, 2011); </w:t>
      </w:r>
      <w:r w:rsidRPr="00280744">
        <w:t>Peoples Gas/North Shore Gas’ Final Order</w:t>
      </w:r>
      <w:r w:rsidRPr="00280744">
        <w:rPr>
          <w:i/>
        </w:rPr>
        <w:t xml:space="preserve"> (Docket No. 10-0564, Final Order</w:t>
      </w:r>
      <w:r w:rsidRPr="00280744">
        <w:rPr>
          <w:rFonts w:ascii="Arial" w:hAnsi="Arial"/>
          <w:i/>
          <w:vertAlign w:val="superscript"/>
        </w:rPr>
        <w:footnoteReference w:id="10"/>
      </w:r>
      <w:r w:rsidRPr="00280744">
        <w:rPr>
          <w:i/>
        </w:rPr>
        <w:t xml:space="preserve">at 76, May 24, 2011), </w:t>
      </w:r>
      <w:r w:rsidRPr="00280744">
        <w:t>and Nicor’s Final Order</w:t>
      </w:r>
      <w:r w:rsidRPr="00280744">
        <w:rPr>
          <w:i/>
        </w:rPr>
        <w:t xml:space="preserve"> (Docket No. 10-0562, Final Order</w:t>
      </w:r>
      <w:r w:rsidRPr="00280744">
        <w:rPr>
          <w:rFonts w:ascii="Arial" w:hAnsi="Arial"/>
          <w:i/>
          <w:vertAlign w:val="superscript"/>
        </w:rPr>
        <w:footnoteReference w:id="11"/>
      </w:r>
      <w:r w:rsidRPr="00280744">
        <w:rPr>
          <w:i/>
        </w:rPr>
        <w:t xml:space="preserve"> at 30, May 24, 2011).</w:t>
      </w:r>
      <w:r w:rsidRPr="00280744">
        <w:rPr>
          <w:u w:val="single"/>
        </w:rPr>
        <w:t xml:space="preserve">    </w:t>
      </w:r>
    </w:p>
    <w:p w14:paraId="2104405A" w14:textId="77777777" w:rsidR="00DA676C" w:rsidRPr="00280744" w:rsidRDefault="00DA676C" w:rsidP="002E498E">
      <w:r w:rsidRPr="00280744">
        <w:t xml:space="preserve">As directed in the </w:t>
      </w:r>
      <w:r>
        <w:t>Utilities’</w:t>
      </w:r>
      <w:r w:rsidRPr="00280744">
        <w:t xml:space="preserve"> Efficiency Plan Orders, the SAG had the opportunity to, and also participated in, every aspect of the development of the TRM.  Interested members of the SAG participated in weekly teleconferences to review, comment, and participate in the development of the TRM.  The active participants in the TRM were designated as the “Technical Advisory Committee” (TAC).  The TAC participants include representatives from the following organizations:  </w:t>
      </w:r>
    </w:p>
    <w:p w14:paraId="3B257B56" w14:textId="77777777" w:rsidR="00DA676C" w:rsidRPr="00280744" w:rsidRDefault="00DA676C" w:rsidP="00986C87">
      <w:pPr>
        <w:numPr>
          <w:ilvl w:val="0"/>
          <w:numId w:val="9"/>
        </w:numPr>
        <w:spacing w:after="60"/>
      </w:pPr>
      <w:r>
        <w:t xml:space="preserve">the Utilities (ComEd, Ameren IL, Nicor Gas, Peoples Gas/North Shore Gas), </w:t>
      </w:r>
    </w:p>
    <w:p w14:paraId="27F96663" w14:textId="1060EA54" w:rsidR="00DA676C" w:rsidRPr="00280744" w:rsidRDefault="00DA676C" w:rsidP="00986C87">
      <w:pPr>
        <w:numPr>
          <w:ilvl w:val="0"/>
          <w:numId w:val="9"/>
        </w:numPr>
        <w:spacing w:after="60"/>
      </w:pPr>
      <w:r>
        <w:t xml:space="preserve">Implementation contractors (CLEAResult, Conservation Services Group, Elevate Energy, Franklin Energy, GDS Associates, </w:t>
      </w:r>
      <w:r w:rsidR="00874604">
        <w:t xml:space="preserve">Leidos, </w:t>
      </w:r>
      <w:r>
        <w:t>PECI, 360 Energy Group</w:t>
      </w:r>
      <w:r w:rsidR="002660A4">
        <w:t>, Slipstream</w:t>
      </w:r>
      <w:r>
        <w:t>),</w:t>
      </w:r>
    </w:p>
    <w:p w14:paraId="25D9BD22" w14:textId="77777777" w:rsidR="00DA676C" w:rsidRPr="00280744" w:rsidRDefault="00DA676C" w:rsidP="00986C87">
      <w:pPr>
        <w:numPr>
          <w:ilvl w:val="0"/>
          <w:numId w:val="9"/>
        </w:numPr>
        <w:spacing w:after="60"/>
      </w:pPr>
      <w:r>
        <w:t xml:space="preserve">Illinois Department of Commerce and Economic Opportunity (DCEO), </w:t>
      </w:r>
    </w:p>
    <w:p w14:paraId="2D397AAC" w14:textId="5BCA05CE" w:rsidR="00DA676C" w:rsidRPr="00280744" w:rsidRDefault="00DA676C" w:rsidP="00986C87">
      <w:pPr>
        <w:numPr>
          <w:ilvl w:val="0"/>
          <w:numId w:val="9"/>
        </w:numPr>
        <w:spacing w:after="60"/>
      </w:pPr>
      <w:r>
        <w:t>the independent evaluators (</w:t>
      </w:r>
      <w:r w:rsidR="00FB19BC">
        <w:t xml:space="preserve">Guidehouse </w:t>
      </w:r>
      <w:r>
        <w:t>Consulting, Michael’s Engineering, Opinion Dynamics Corporation</w:t>
      </w:r>
      <w:r w:rsidR="002660A4">
        <w:t>, Verdant Associates LLC</w:t>
      </w:r>
      <w:r>
        <w:t>),</w:t>
      </w:r>
    </w:p>
    <w:p w14:paraId="1123F09A" w14:textId="77777777" w:rsidR="00DA676C" w:rsidRPr="00280744" w:rsidRDefault="00DA676C" w:rsidP="00986C87">
      <w:pPr>
        <w:numPr>
          <w:ilvl w:val="0"/>
          <w:numId w:val="9"/>
        </w:numPr>
        <w:spacing w:after="60"/>
      </w:pPr>
      <w:r>
        <w:t xml:space="preserve">ICC Staff,  </w:t>
      </w:r>
    </w:p>
    <w:p w14:paraId="2AD20ECD" w14:textId="77777777" w:rsidR="00DA676C" w:rsidRPr="00280744" w:rsidRDefault="00DA676C" w:rsidP="00986C87">
      <w:pPr>
        <w:numPr>
          <w:ilvl w:val="0"/>
          <w:numId w:val="9"/>
        </w:numPr>
        <w:spacing w:after="60"/>
      </w:pPr>
      <w:r>
        <w:t xml:space="preserve">the Illinois Attorney General’s Office (AG), </w:t>
      </w:r>
    </w:p>
    <w:p w14:paraId="578E938E" w14:textId="77777777" w:rsidR="00DA676C" w:rsidRPr="00280744" w:rsidRDefault="00DA676C" w:rsidP="00986C87">
      <w:pPr>
        <w:numPr>
          <w:ilvl w:val="0"/>
          <w:numId w:val="9"/>
        </w:numPr>
        <w:spacing w:after="60"/>
      </w:pPr>
      <w:r>
        <w:t xml:space="preserve">Natural Resources Defense Council (NRDC), </w:t>
      </w:r>
    </w:p>
    <w:p w14:paraId="13BF9A90" w14:textId="77777777" w:rsidR="00DA676C" w:rsidRPr="00280744" w:rsidRDefault="00DA676C" w:rsidP="00986C87">
      <w:pPr>
        <w:numPr>
          <w:ilvl w:val="0"/>
          <w:numId w:val="9"/>
        </w:numPr>
        <w:spacing w:after="60"/>
      </w:pPr>
      <w:r>
        <w:t xml:space="preserve">the Environmental Law and Policy Center (ELPC), </w:t>
      </w:r>
    </w:p>
    <w:p w14:paraId="38992FF9" w14:textId="77777777" w:rsidR="00DA676C" w:rsidRPr="00280744" w:rsidRDefault="00DA676C" w:rsidP="00986C87">
      <w:pPr>
        <w:numPr>
          <w:ilvl w:val="0"/>
          <w:numId w:val="9"/>
        </w:numPr>
        <w:spacing w:after="60"/>
      </w:pPr>
      <w:r>
        <w:t xml:space="preserve">the Citizen’s Utility Board (CUB), </w:t>
      </w:r>
    </w:p>
    <w:p w14:paraId="67D23CFF" w14:textId="77777777" w:rsidR="00DA676C" w:rsidRPr="00280744" w:rsidRDefault="00DA676C" w:rsidP="00986C87">
      <w:pPr>
        <w:numPr>
          <w:ilvl w:val="0"/>
          <w:numId w:val="9"/>
        </w:numPr>
        <w:spacing w:after="60"/>
      </w:pPr>
      <w:r>
        <w:t xml:space="preserve">The University of Illinois at Chicago, </w:t>
      </w:r>
    </w:p>
    <w:p w14:paraId="077ADECD" w14:textId="77777777" w:rsidR="00DA676C" w:rsidRPr="00280744" w:rsidRDefault="00DA676C" w:rsidP="00986C87">
      <w:pPr>
        <w:numPr>
          <w:ilvl w:val="0"/>
          <w:numId w:val="9"/>
        </w:numPr>
        <w:spacing w:after="60"/>
      </w:pPr>
      <w:r>
        <w:t>Future Energy Enterprises,</w:t>
      </w:r>
    </w:p>
    <w:p w14:paraId="7A2C7595" w14:textId="1E74FAE6" w:rsidR="00035F88" w:rsidRDefault="003C5949" w:rsidP="00D96C8D">
      <w:pPr>
        <w:numPr>
          <w:ilvl w:val="0"/>
          <w:numId w:val="9"/>
        </w:numPr>
        <w:spacing w:after="240"/>
      </w:pPr>
      <w:r>
        <w:t xml:space="preserve">Issue-specific invited </w:t>
      </w:r>
      <w:r w:rsidR="00DA676C">
        <w:t>participants</w:t>
      </w:r>
      <w:r w:rsidR="00FC7854">
        <w:t>,</w:t>
      </w:r>
      <w:r w:rsidR="00DA676C">
        <w:t xml:space="preserve"> including; Geothermal Alliance of Illinois, the Geothermal Exchange Organization, Embertec</w:t>
      </w:r>
      <w:r>
        <w:t>,</w:t>
      </w:r>
      <w:r w:rsidR="00DA676C">
        <w:t xml:space="preserve"> TrickleStar</w:t>
      </w:r>
      <w:r w:rsidR="00D0704C">
        <w:t xml:space="preserve">, </w:t>
      </w:r>
      <w:r w:rsidR="00CD3C03">
        <w:t xml:space="preserve">Oracle, </w:t>
      </w:r>
      <w:r w:rsidR="00D0704C">
        <w:t>Google Nest, Ecobee</w:t>
      </w:r>
      <w:r w:rsidR="00A03A7A">
        <w:t>, and US EPA ENERGY STAR</w:t>
      </w:r>
      <w:r w:rsidR="00DA676C">
        <w:t>.</w:t>
      </w:r>
    </w:p>
    <w:p w14:paraId="08CA0AD2" w14:textId="77777777" w:rsidR="00BB4391" w:rsidRDefault="00BB4391" w:rsidP="002722A7">
      <w:pPr>
        <w:spacing w:after="240"/>
        <w:ind w:left="720"/>
      </w:pPr>
    </w:p>
    <w:p w14:paraId="2F197DC8" w14:textId="467C0B40" w:rsidR="291C7760" w:rsidDel="00C07C25" w:rsidRDefault="291C7760">
      <w:pPr>
        <w:pStyle w:val="Heading2"/>
        <w:rPr>
          <w:del w:id="2616" w:author="Samuel Dent" w:date="2022-05-04T05:57:00Z"/>
        </w:rPr>
        <w:pPrChange w:id="2617" w:author="Sam Dent" w:date="2022-08-04T04:28:00Z">
          <w:pPr>
            <w:pStyle w:val="Heading3"/>
          </w:pPr>
        </w:pPrChange>
      </w:pPr>
      <w:bookmarkStart w:id="2618" w:name="_Toc113618408"/>
      <w:del w:id="2619" w:author="Samuel Dent" w:date="2022-05-04T05:57:00Z">
        <w:r w:rsidDel="00C07C25">
          <w:delText>Public Act 102-0662</w:delText>
        </w:r>
        <w:bookmarkEnd w:id="2618"/>
      </w:del>
    </w:p>
    <w:p w14:paraId="3BA16C1E" w14:textId="048153CA" w:rsidR="00267AA5" w:rsidDel="00C07C25" w:rsidRDefault="00BB4391">
      <w:pPr>
        <w:pStyle w:val="Heading2"/>
        <w:rPr>
          <w:del w:id="2620" w:author="Samuel Dent" w:date="2022-05-04T05:57:00Z"/>
        </w:rPr>
        <w:pPrChange w:id="2621" w:author="Sam Dent" w:date="2022-08-04T04:28:00Z">
          <w:pPr/>
        </w:pPrChange>
      </w:pPr>
      <w:bookmarkStart w:id="2622" w:name="_Toc113618409"/>
      <w:del w:id="2623" w:author="Samuel Dent" w:date="2022-05-04T05:57:00Z">
        <w:r w:rsidRPr="00BB4391" w:rsidDel="00C07C25">
          <w:delText>On September 15, 2021, Illinois legislation concerning the electric utilities’ energy efficiency programs was signed into law, effective immediately (Public Act 102-0662). The new legislation was enacted too late in the IL-TRM update process for all the necessary changes to be reflected in the 2022 IL-TRMv10.0 (effective January 1, 2022, pending Commission approval).  Two revisions stemming from the new legislation have already been incorporated into the 2022 IL-TRMv10.0 (i.e., site conversion calculations for heat pump electrification measures, update to the secondary water energy factor for Cook county related to no longer exempt Waste Water Treatment Plants).  There exist potential electrification measures in the 2022 IL-TRMv10.0 where the savings are not currently characterized as allowing for electrification measure savings consistent with 220 ILCS 5/8-103B(b-27).  There may also be other changes needed to the 2022 IL-TRMv10.0 due to the new legislation that have not been discovered yet.  Therefore, proposed IL-TRM updates completed before the 2023 IL-TRMv11.0 is finalized that are intended to align the IL-TRM with the new legislation shall be treated as Errata to the 2022 IL-TRMv10.0 and applied retrospectively starting January 1, 2022.</w:delText>
        </w:r>
        <w:bookmarkEnd w:id="2622"/>
      </w:del>
    </w:p>
    <w:p w14:paraId="1D51C40D" w14:textId="77777777" w:rsidR="00B55FE0" w:rsidRPr="00D96C8D" w:rsidRDefault="00B55FE0" w:rsidP="000400C1">
      <w:pPr>
        <w:pStyle w:val="Heading2"/>
      </w:pPr>
      <w:bookmarkStart w:id="2624" w:name="_Toc442974675"/>
      <w:bookmarkStart w:id="2625" w:name="_Toc442974790"/>
      <w:bookmarkStart w:id="2626" w:name="_Toc333218980"/>
      <w:bookmarkStart w:id="2627" w:name="_Toc437856291"/>
      <w:bookmarkStart w:id="2628" w:name="_Toc437957189"/>
      <w:bookmarkStart w:id="2629" w:name="_Toc438040352"/>
      <w:bookmarkStart w:id="2630" w:name="_Toc113618410"/>
      <w:bookmarkEnd w:id="2624"/>
      <w:bookmarkEnd w:id="2625"/>
      <w:r w:rsidRPr="00D96C8D">
        <w:t>Development Process</w:t>
      </w:r>
      <w:bookmarkEnd w:id="2626"/>
      <w:bookmarkEnd w:id="2627"/>
      <w:bookmarkEnd w:id="2628"/>
      <w:bookmarkEnd w:id="2629"/>
      <w:bookmarkEnd w:id="2630"/>
    </w:p>
    <w:p w14:paraId="44786D16" w14:textId="0692C0E1" w:rsidR="00414133" w:rsidRPr="00C435FF" w:rsidRDefault="00414133" w:rsidP="008601D3">
      <w:pPr>
        <w:widowControl/>
        <w:rPr>
          <w:szCs w:val="20"/>
        </w:rPr>
      </w:pPr>
      <w:r>
        <w:rPr>
          <w:szCs w:val="20"/>
        </w:rPr>
        <w:t>E</w:t>
      </w:r>
      <w:r w:rsidR="00434511">
        <w:rPr>
          <w:szCs w:val="20"/>
        </w:rPr>
        <w:t xml:space="preserve">ach </w:t>
      </w:r>
      <w:r w:rsidR="00530290">
        <w:rPr>
          <w:szCs w:val="20"/>
        </w:rPr>
        <w:t>version</w:t>
      </w:r>
      <w:r w:rsidR="00434511">
        <w:rPr>
          <w:szCs w:val="20"/>
        </w:rPr>
        <w:t xml:space="preserve"> of the IL-TRM is approved by the Commission in the ICC Dockets listed below, and can all be found on the </w:t>
      </w:r>
      <w:r w:rsidR="00F43C36">
        <w:rPr>
          <w:szCs w:val="20"/>
        </w:rPr>
        <w:t xml:space="preserve">ICC </w:t>
      </w:r>
      <w:r w:rsidR="00F43C36" w:rsidRPr="000776DF">
        <w:rPr>
          <w:szCs w:val="20"/>
        </w:rPr>
        <w:t>webpage</w:t>
      </w:r>
      <w:r w:rsidR="00A6780B" w:rsidRPr="000776DF">
        <w:rPr>
          <w:szCs w:val="20"/>
        </w:rPr>
        <w:t xml:space="preserve">; </w:t>
      </w:r>
      <w:hyperlink r:id="rId20" w:history="1">
        <w:r w:rsidR="00A6780B" w:rsidRPr="00C435FF">
          <w:rPr>
            <w:rStyle w:val="Hyperlink"/>
            <w:szCs w:val="20"/>
          </w:rPr>
          <w:t>https://www.icc.illinois.gov/programs/illinois-statewide-technical-reference-manual-for-energy-efficiency</w:t>
        </w:r>
      </w:hyperlink>
      <w:r w:rsidR="00A6780B" w:rsidRPr="00C435FF">
        <w:rPr>
          <w:szCs w:val="20"/>
        </w:rPr>
        <w:t>.</w:t>
      </w:r>
      <w:r w:rsidR="00E3229D" w:rsidRPr="00E3229D">
        <w:rPr>
          <w:szCs w:val="20"/>
        </w:rPr>
        <w:t xml:space="preserve"> </w:t>
      </w:r>
      <w:r w:rsidR="00E3229D">
        <w:rPr>
          <w:szCs w:val="20"/>
        </w:rPr>
        <w:t>Errata to the IL-TRM versions may also be found on that ICC IL-TRM webpage.</w:t>
      </w:r>
    </w:p>
    <w:tbl>
      <w:tblPr>
        <w:tblStyle w:val="TableGrid"/>
        <w:tblW w:w="0" w:type="auto"/>
        <w:jc w:val="center"/>
        <w:tblLook w:val="04A0" w:firstRow="1" w:lastRow="0" w:firstColumn="1" w:lastColumn="0" w:noHBand="0" w:noVBand="1"/>
      </w:tblPr>
      <w:tblGrid>
        <w:gridCol w:w="2245"/>
        <w:gridCol w:w="2340"/>
      </w:tblGrid>
      <w:tr w:rsidR="00A6780B" w:rsidRPr="00A6780B" w14:paraId="2E68BFA8" w14:textId="77777777" w:rsidTr="00C435FF">
        <w:trPr>
          <w:tblHeader/>
          <w:jc w:val="center"/>
        </w:trPr>
        <w:tc>
          <w:tcPr>
            <w:tcW w:w="2245" w:type="dxa"/>
            <w:shd w:val="clear" w:color="auto" w:fill="7F7F7F" w:themeFill="text1" w:themeFillTint="80"/>
            <w:vAlign w:val="center"/>
          </w:tcPr>
          <w:p w14:paraId="4DC8E0C1" w14:textId="46FE30FC" w:rsidR="00A6780B" w:rsidRPr="00C435FF" w:rsidRDefault="00A6780B" w:rsidP="00C435FF">
            <w:pPr>
              <w:widowControl/>
              <w:spacing w:after="0"/>
              <w:jc w:val="center"/>
              <w:rPr>
                <w:b/>
                <w:color w:val="FFFFFF" w:themeColor="background1"/>
              </w:rPr>
            </w:pPr>
            <w:r w:rsidRPr="00C435FF">
              <w:rPr>
                <w:b/>
                <w:color w:val="FFFFFF" w:themeColor="background1"/>
              </w:rPr>
              <w:t xml:space="preserve">TRM </w:t>
            </w:r>
            <w:r w:rsidR="00E3229D">
              <w:rPr>
                <w:b/>
                <w:color w:val="FFFFFF" w:themeColor="background1"/>
              </w:rPr>
              <w:t>Version</w:t>
            </w:r>
          </w:p>
        </w:tc>
        <w:tc>
          <w:tcPr>
            <w:tcW w:w="2340" w:type="dxa"/>
            <w:shd w:val="clear" w:color="auto" w:fill="7F7F7F" w:themeFill="text1" w:themeFillTint="80"/>
            <w:vAlign w:val="center"/>
          </w:tcPr>
          <w:p w14:paraId="2E633158" w14:textId="7E764AAA" w:rsidR="00A6780B" w:rsidRPr="00C435FF" w:rsidRDefault="00A6780B" w:rsidP="00C435FF">
            <w:pPr>
              <w:widowControl/>
              <w:spacing w:after="0"/>
              <w:jc w:val="center"/>
              <w:rPr>
                <w:b/>
                <w:color w:val="FFFFFF" w:themeColor="background1"/>
              </w:rPr>
            </w:pPr>
            <w:r w:rsidRPr="00C435FF">
              <w:rPr>
                <w:b/>
                <w:color w:val="FFFFFF" w:themeColor="background1"/>
              </w:rPr>
              <w:t>ICC Docket Number</w:t>
            </w:r>
          </w:p>
        </w:tc>
      </w:tr>
      <w:tr w:rsidR="00111AD4" w14:paraId="6B8B56FC" w14:textId="77777777" w:rsidTr="00C435FF">
        <w:trPr>
          <w:jc w:val="center"/>
        </w:trPr>
        <w:tc>
          <w:tcPr>
            <w:tcW w:w="2245" w:type="dxa"/>
            <w:vAlign w:val="center"/>
          </w:tcPr>
          <w:p w14:paraId="038D5CD6" w14:textId="20AA04B2" w:rsidR="00111AD4" w:rsidRDefault="00111AD4" w:rsidP="00111AD4">
            <w:pPr>
              <w:widowControl/>
              <w:spacing w:after="0"/>
              <w:jc w:val="center"/>
            </w:pPr>
            <w:r>
              <w:t>Version 1.0</w:t>
            </w:r>
          </w:p>
        </w:tc>
        <w:tc>
          <w:tcPr>
            <w:tcW w:w="2340" w:type="dxa"/>
            <w:vAlign w:val="center"/>
          </w:tcPr>
          <w:p w14:paraId="612F382F" w14:textId="6898B707" w:rsidR="00111AD4" w:rsidRDefault="00111AD4" w:rsidP="00111AD4">
            <w:pPr>
              <w:widowControl/>
              <w:spacing w:after="0"/>
              <w:jc w:val="center"/>
            </w:pPr>
            <w:r w:rsidRPr="00280744">
              <w:t>12-0528</w:t>
            </w:r>
          </w:p>
        </w:tc>
      </w:tr>
      <w:tr w:rsidR="00111AD4" w14:paraId="601D0279" w14:textId="77777777" w:rsidTr="00C435FF">
        <w:trPr>
          <w:jc w:val="center"/>
        </w:trPr>
        <w:tc>
          <w:tcPr>
            <w:tcW w:w="2245" w:type="dxa"/>
            <w:vAlign w:val="center"/>
          </w:tcPr>
          <w:p w14:paraId="5B9501AC" w14:textId="7B302B49" w:rsidR="00111AD4" w:rsidRDefault="00111AD4" w:rsidP="00111AD4">
            <w:pPr>
              <w:widowControl/>
              <w:spacing w:after="0"/>
              <w:jc w:val="center"/>
            </w:pPr>
            <w:r>
              <w:t>Version 2.0</w:t>
            </w:r>
          </w:p>
        </w:tc>
        <w:tc>
          <w:tcPr>
            <w:tcW w:w="2340" w:type="dxa"/>
            <w:vAlign w:val="center"/>
          </w:tcPr>
          <w:p w14:paraId="7E6E14B3" w14:textId="315A14AA" w:rsidR="00111AD4" w:rsidRDefault="00111AD4" w:rsidP="00111AD4">
            <w:pPr>
              <w:widowControl/>
              <w:spacing w:after="0"/>
              <w:jc w:val="center"/>
            </w:pPr>
            <w:r w:rsidRPr="00280744">
              <w:t>13-0437</w:t>
            </w:r>
          </w:p>
        </w:tc>
      </w:tr>
      <w:tr w:rsidR="00111AD4" w14:paraId="257FD35F" w14:textId="77777777" w:rsidTr="00C435FF">
        <w:trPr>
          <w:jc w:val="center"/>
        </w:trPr>
        <w:tc>
          <w:tcPr>
            <w:tcW w:w="2245" w:type="dxa"/>
            <w:vAlign w:val="center"/>
          </w:tcPr>
          <w:p w14:paraId="53F4C814" w14:textId="5B8A7AB8" w:rsidR="00111AD4" w:rsidRDefault="00111AD4" w:rsidP="00111AD4">
            <w:pPr>
              <w:widowControl/>
              <w:spacing w:after="0"/>
              <w:jc w:val="center"/>
            </w:pPr>
            <w:r>
              <w:t>Version 3.0</w:t>
            </w:r>
          </w:p>
        </w:tc>
        <w:tc>
          <w:tcPr>
            <w:tcW w:w="2340" w:type="dxa"/>
            <w:vAlign w:val="center"/>
          </w:tcPr>
          <w:p w14:paraId="70AC8539" w14:textId="34CE032D" w:rsidR="00111AD4" w:rsidRDefault="00111AD4" w:rsidP="00111AD4">
            <w:pPr>
              <w:widowControl/>
              <w:spacing w:after="0"/>
              <w:jc w:val="center"/>
            </w:pPr>
            <w:r w:rsidRPr="00280744">
              <w:t>14-0189</w:t>
            </w:r>
          </w:p>
        </w:tc>
      </w:tr>
      <w:tr w:rsidR="00111AD4" w14:paraId="18D041EE" w14:textId="77777777" w:rsidTr="00C435FF">
        <w:trPr>
          <w:jc w:val="center"/>
        </w:trPr>
        <w:tc>
          <w:tcPr>
            <w:tcW w:w="2245" w:type="dxa"/>
            <w:vAlign w:val="center"/>
          </w:tcPr>
          <w:p w14:paraId="33DC9A23" w14:textId="0EDCF0BF" w:rsidR="00111AD4" w:rsidRDefault="00111AD4" w:rsidP="00111AD4">
            <w:pPr>
              <w:widowControl/>
              <w:spacing w:after="0"/>
              <w:jc w:val="center"/>
            </w:pPr>
            <w:r>
              <w:t>Version 4.0</w:t>
            </w:r>
          </w:p>
        </w:tc>
        <w:tc>
          <w:tcPr>
            <w:tcW w:w="2340" w:type="dxa"/>
            <w:vAlign w:val="center"/>
          </w:tcPr>
          <w:p w14:paraId="3111F427" w14:textId="1C40CF61" w:rsidR="00111AD4" w:rsidRDefault="00111AD4" w:rsidP="00111AD4">
            <w:pPr>
              <w:widowControl/>
              <w:spacing w:after="0"/>
              <w:jc w:val="center"/>
            </w:pPr>
            <w:r w:rsidRPr="00280744">
              <w:t>1</w:t>
            </w:r>
            <w:r>
              <w:t>5-0187</w:t>
            </w:r>
          </w:p>
        </w:tc>
      </w:tr>
      <w:tr w:rsidR="00111AD4" w14:paraId="1D32834D" w14:textId="77777777" w:rsidTr="00C435FF">
        <w:trPr>
          <w:jc w:val="center"/>
        </w:trPr>
        <w:tc>
          <w:tcPr>
            <w:tcW w:w="2245" w:type="dxa"/>
            <w:vAlign w:val="center"/>
          </w:tcPr>
          <w:p w14:paraId="087DFF10" w14:textId="147DB304" w:rsidR="00111AD4" w:rsidRDefault="00111AD4" w:rsidP="00111AD4">
            <w:pPr>
              <w:widowControl/>
              <w:spacing w:after="0"/>
              <w:jc w:val="center"/>
            </w:pPr>
            <w:r>
              <w:t>Version 5.0</w:t>
            </w:r>
          </w:p>
        </w:tc>
        <w:tc>
          <w:tcPr>
            <w:tcW w:w="2340" w:type="dxa"/>
            <w:vAlign w:val="center"/>
          </w:tcPr>
          <w:p w14:paraId="64AEB3BF" w14:textId="346E9EA6" w:rsidR="00111AD4" w:rsidRDefault="00111AD4" w:rsidP="00111AD4">
            <w:pPr>
              <w:widowControl/>
              <w:spacing w:after="0"/>
              <w:jc w:val="center"/>
            </w:pPr>
            <w:r w:rsidRPr="00280744">
              <w:t>1</w:t>
            </w:r>
            <w:r>
              <w:t>6-0171</w:t>
            </w:r>
          </w:p>
        </w:tc>
      </w:tr>
      <w:tr w:rsidR="00111AD4" w14:paraId="4B5DE50C" w14:textId="77777777" w:rsidTr="00C435FF">
        <w:trPr>
          <w:jc w:val="center"/>
        </w:trPr>
        <w:tc>
          <w:tcPr>
            <w:tcW w:w="2245" w:type="dxa"/>
            <w:vAlign w:val="center"/>
          </w:tcPr>
          <w:p w14:paraId="35E3DD71" w14:textId="0703E48F" w:rsidR="00111AD4" w:rsidRDefault="0024266F" w:rsidP="00111AD4">
            <w:pPr>
              <w:widowControl/>
              <w:spacing w:after="0"/>
              <w:jc w:val="center"/>
            </w:pPr>
            <w:r>
              <w:t xml:space="preserve">2018 </w:t>
            </w:r>
            <w:r w:rsidR="00111AD4">
              <w:t>Version 6.0</w:t>
            </w:r>
          </w:p>
        </w:tc>
        <w:tc>
          <w:tcPr>
            <w:tcW w:w="2340" w:type="dxa"/>
            <w:vAlign w:val="center"/>
          </w:tcPr>
          <w:p w14:paraId="01B301EF" w14:textId="0AAA1FAA" w:rsidR="00111AD4" w:rsidRDefault="00111AD4" w:rsidP="00111AD4">
            <w:pPr>
              <w:widowControl/>
              <w:spacing w:after="0"/>
              <w:jc w:val="center"/>
            </w:pPr>
            <w:r>
              <w:t>17-0106</w:t>
            </w:r>
          </w:p>
        </w:tc>
      </w:tr>
      <w:tr w:rsidR="00111AD4" w14:paraId="1DD7ECB1" w14:textId="77777777" w:rsidTr="00C435FF">
        <w:trPr>
          <w:jc w:val="center"/>
        </w:trPr>
        <w:tc>
          <w:tcPr>
            <w:tcW w:w="2245" w:type="dxa"/>
            <w:vAlign w:val="center"/>
          </w:tcPr>
          <w:p w14:paraId="6C28D22E" w14:textId="41D47CC8" w:rsidR="00111AD4" w:rsidRDefault="0024266F" w:rsidP="00111AD4">
            <w:pPr>
              <w:widowControl/>
              <w:spacing w:after="0"/>
              <w:jc w:val="center"/>
            </w:pPr>
            <w:r>
              <w:t xml:space="preserve">2019 </w:t>
            </w:r>
            <w:r w:rsidR="00111AD4">
              <w:t>Version 7.0</w:t>
            </w:r>
          </w:p>
        </w:tc>
        <w:tc>
          <w:tcPr>
            <w:tcW w:w="2340" w:type="dxa"/>
            <w:vAlign w:val="center"/>
          </w:tcPr>
          <w:p w14:paraId="751410DD" w14:textId="75B4A6C3" w:rsidR="00111AD4" w:rsidRDefault="00111AD4" w:rsidP="00111AD4">
            <w:pPr>
              <w:widowControl/>
              <w:spacing w:after="0"/>
              <w:jc w:val="center"/>
            </w:pPr>
            <w:r>
              <w:t>18-1605</w:t>
            </w:r>
          </w:p>
        </w:tc>
      </w:tr>
      <w:tr w:rsidR="00926A28" w14:paraId="6ADEE345" w14:textId="77777777" w:rsidTr="00C435FF">
        <w:trPr>
          <w:jc w:val="center"/>
        </w:trPr>
        <w:tc>
          <w:tcPr>
            <w:tcW w:w="2245" w:type="dxa"/>
            <w:vAlign w:val="center"/>
          </w:tcPr>
          <w:p w14:paraId="633AFC47" w14:textId="58A92057" w:rsidR="00926A28" w:rsidRDefault="0024266F" w:rsidP="00111AD4">
            <w:pPr>
              <w:widowControl/>
              <w:spacing w:after="0"/>
              <w:jc w:val="center"/>
            </w:pPr>
            <w:r>
              <w:t xml:space="preserve">2020 </w:t>
            </w:r>
            <w:r w:rsidR="00926A28">
              <w:t>Version 8.0</w:t>
            </w:r>
          </w:p>
        </w:tc>
        <w:tc>
          <w:tcPr>
            <w:tcW w:w="2340" w:type="dxa"/>
            <w:vAlign w:val="center"/>
          </w:tcPr>
          <w:p w14:paraId="68ED18D7" w14:textId="5AF55F3F" w:rsidR="00926A28" w:rsidRDefault="00DF195E" w:rsidP="00111AD4">
            <w:pPr>
              <w:widowControl/>
              <w:spacing w:after="0"/>
              <w:jc w:val="center"/>
            </w:pPr>
            <w:r>
              <w:t>19-0954</w:t>
            </w:r>
          </w:p>
        </w:tc>
      </w:tr>
      <w:tr w:rsidR="00205E30" w14:paraId="4A456003" w14:textId="77777777" w:rsidTr="00C435FF">
        <w:trPr>
          <w:jc w:val="center"/>
        </w:trPr>
        <w:tc>
          <w:tcPr>
            <w:tcW w:w="2245" w:type="dxa"/>
            <w:vAlign w:val="center"/>
          </w:tcPr>
          <w:p w14:paraId="13E9AAB2" w14:textId="01361FCD" w:rsidR="00205E30" w:rsidRDefault="0024266F" w:rsidP="00111AD4">
            <w:pPr>
              <w:widowControl/>
              <w:spacing w:after="0"/>
              <w:jc w:val="center"/>
            </w:pPr>
            <w:r>
              <w:t xml:space="preserve">2021 </w:t>
            </w:r>
            <w:r w:rsidR="00205E30">
              <w:t>Version 9.0</w:t>
            </w:r>
          </w:p>
        </w:tc>
        <w:tc>
          <w:tcPr>
            <w:tcW w:w="2340" w:type="dxa"/>
            <w:vAlign w:val="center"/>
          </w:tcPr>
          <w:p w14:paraId="0646194D" w14:textId="1E0CC378" w:rsidR="00205E30" w:rsidRDefault="001A1CA8" w:rsidP="00111AD4">
            <w:pPr>
              <w:widowControl/>
              <w:spacing w:after="0"/>
              <w:jc w:val="center"/>
            </w:pPr>
            <w:r>
              <w:t>20-0741</w:t>
            </w:r>
          </w:p>
        </w:tc>
      </w:tr>
      <w:tr w:rsidR="00CF19A0" w14:paraId="1187C34B" w14:textId="77777777" w:rsidTr="00C435FF">
        <w:trPr>
          <w:jc w:val="center"/>
          <w:ins w:id="2631" w:author="Kalee Whitehouse" w:date="2022-06-21T13:03:00Z"/>
        </w:trPr>
        <w:tc>
          <w:tcPr>
            <w:tcW w:w="2245" w:type="dxa"/>
            <w:vAlign w:val="center"/>
          </w:tcPr>
          <w:p w14:paraId="7705BEA8" w14:textId="3FE2DA4E" w:rsidR="00CF19A0" w:rsidRDefault="00952728" w:rsidP="00111AD4">
            <w:pPr>
              <w:widowControl/>
              <w:spacing w:after="0"/>
              <w:jc w:val="center"/>
              <w:rPr>
                <w:ins w:id="2632" w:author="Kalee Whitehouse" w:date="2022-06-21T13:03:00Z"/>
              </w:rPr>
            </w:pPr>
            <w:ins w:id="2633" w:author="Kalee Whitehouse" w:date="2022-06-21T13:03:00Z">
              <w:r>
                <w:t>2022 Version 10.0</w:t>
              </w:r>
            </w:ins>
          </w:p>
        </w:tc>
        <w:tc>
          <w:tcPr>
            <w:tcW w:w="2340" w:type="dxa"/>
            <w:vAlign w:val="center"/>
          </w:tcPr>
          <w:p w14:paraId="3270194F" w14:textId="77777777" w:rsidR="00CF19A0" w:rsidRDefault="00CF19A0" w:rsidP="00111AD4">
            <w:pPr>
              <w:widowControl/>
              <w:spacing w:after="0"/>
              <w:jc w:val="center"/>
              <w:rPr>
                <w:ins w:id="2634" w:author="Kalee Whitehouse" w:date="2022-06-21T13:03:00Z"/>
              </w:rPr>
            </w:pPr>
          </w:p>
        </w:tc>
      </w:tr>
    </w:tbl>
    <w:p w14:paraId="3A5CFE24" w14:textId="77777777" w:rsidR="00F43C36" w:rsidRDefault="00F43C36" w:rsidP="00D7414D">
      <w:pPr>
        <w:widowControl/>
        <w:jc w:val="left"/>
        <w:rPr>
          <w:szCs w:val="20"/>
        </w:rPr>
      </w:pPr>
    </w:p>
    <w:p w14:paraId="7623A4A1" w14:textId="2BB138CC" w:rsidR="004E016D" w:rsidRDefault="00DA676C" w:rsidP="00944E68">
      <w:pPr>
        <w:widowControl/>
        <w:rPr>
          <w:rFonts w:ascii="Times New Roman" w:eastAsiaTheme="minorHAnsi" w:hAnsi="Times New Roman"/>
          <w:sz w:val="24"/>
          <w:szCs w:val="24"/>
        </w:rPr>
      </w:pPr>
      <w:r w:rsidRPr="00280744">
        <w:rPr>
          <w:szCs w:val="20"/>
        </w:rPr>
        <w:t>The policies surrounding the applicability and use of the IL-TRM in planning, implementation, and evaluation were</w:t>
      </w:r>
      <w:r w:rsidR="004E016D">
        <w:rPr>
          <w:szCs w:val="20"/>
        </w:rPr>
        <w:t xml:space="preserve"> originally</w:t>
      </w:r>
      <w:r w:rsidRPr="00280744">
        <w:rPr>
          <w:szCs w:val="20"/>
        </w:rPr>
        <w:t xml:space="preserve"> established by the Commission in ICC Docket No. 13-0077</w:t>
      </w:r>
      <w:r w:rsidR="002B7B48">
        <w:rPr>
          <w:szCs w:val="20"/>
        </w:rPr>
        <w:t>,</w:t>
      </w:r>
      <w:r w:rsidRPr="00280744">
        <w:rPr>
          <w:rFonts w:ascii="Arial" w:hAnsi="Arial"/>
          <w:szCs w:val="20"/>
          <w:vertAlign w:val="superscript"/>
        </w:rPr>
        <w:footnoteReference w:id="12"/>
      </w:r>
      <w:r w:rsidR="004E016D">
        <w:rPr>
          <w:szCs w:val="20"/>
        </w:rPr>
        <w:t xml:space="preserve"> and most recently in ICC Docket No</w:t>
      </w:r>
      <w:r w:rsidR="00B41AD3">
        <w:rPr>
          <w:szCs w:val="20"/>
        </w:rPr>
        <w:t>s</w:t>
      </w:r>
      <w:r w:rsidR="004E016D">
        <w:rPr>
          <w:szCs w:val="20"/>
        </w:rPr>
        <w:t>. 17-0270</w:t>
      </w:r>
      <w:r w:rsidR="004E016D">
        <w:rPr>
          <w:rStyle w:val="FootnoteReference"/>
          <w:szCs w:val="20"/>
        </w:rPr>
        <w:footnoteReference w:id="13"/>
      </w:r>
      <w:r w:rsidR="00E8650C">
        <w:rPr>
          <w:szCs w:val="20"/>
        </w:rPr>
        <w:t xml:space="preserve"> and</w:t>
      </w:r>
      <w:r w:rsidR="00223169">
        <w:rPr>
          <w:szCs w:val="20"/>
        </w:rPr>
        <w:t xml:space="preserve"> 19-0983</w:t>
      </w:r>
      <w:r w:rsidR="002B7B48">
        <w:rPr>
          <w:szCs w:val="20"/>
        </w:rPr>
        <w:t>.</w:t>
      </w:r>
      <w:r w:rsidR="00362074">
        <w:rPr>
          <w:rStyle w:val="FootnoteReference"/>
          <w:szCs w:val="20"/>
        </w:rPr>
        <w:footnoteReference w:id="14"/>
      </w:r>
    </w:p>
    <w:p w14:paraId="64DAF4F2" w14:textId="695CB57F" w:rsidR="00DA676C" w:rsidRPr="00280744" w:rsidRDefault="00DA676C" w:rsidP="00944E68">
      <w:pPr>
        <w:widowControl/>
        <w:rPr>
          <w:rFonts w:cs="Calibri"/>
          <w:szCs w:val="20"/>
        </w:rPr>
      </w:pPr>
      <w:r w:rsidRPr="00280744">
        <w:rPr>
          <w:szCs w:val="20"/>
        </w:rPr>
        <w:t xml:space="preserve">This document represents the </w:t>
      </w:r>
      <w:del w:id="2635" w:author="Kalee Whitehouse" w:date="2022-06-21T13:03:00Z">
        <w:r w:rsidR="001A1CA8" w:rsidDel="00952728">
          <w:rPr>
            <w:szCs w:val="20"/>
          </w:rPr>
          <w:delText>tenth</w:delText>
        </w:r>
        <w:r w:rsidR="001A1CA8" w:rsidRPr="00280744" w:rsidDel="00952728">
          <w:rPr>
            <w:szCs w:val="20"/>
          </w:rPr>
          <w:delText xml:space="preserve"> </w:delText>
        </w:r>
      </w:del>
      <w:ins w:id="2636" w:author="Kalee Whitehouse" w:date="2022-06-21T13:03:00Z">
        <w:r w:rsidR="00952728">
          <w:rPr>
            <w:szCs w:val="20"/>
          </w:rPr>
          <w:t>eleventh</w:t>
        </w:r>
        <w:r w:rsidR="00952728" w:rsidRPr="00280744">
          <w:rPr>
            <w:szCs w:val="20"/>
          </w:rPr>
          <w:t xml:space="preserve"> </w:t>
        </w:r>
      </w:ins>
      <w:r w:rsidR="004B02E7">
        <w:rPr>
          <w:szCs w:val="20"/>
        </w:rPr>
        <w:t>version</w:t>
      </w:r>
      <w:r w:rsidR="004B02E7" w:rsidRPr="00280744">
        <w:rPr>
          <w:szCs w:val="20"/>
        </w:rPr>
        <w:t xml:space="preserve"> </w:t>
      </w:r>
      <w:r w:rsidRPr="00280744">
        <w:rPr>
          <w:szCs w:val="20"/>
        </w:rPr>
        <w:t>of the IL-TRM</w:t>
      </w:r>
      <w:r w:rsidR="00CD7B1C">
        <w:rPr>
          <w:szCs w:val="20"/>
        </w:rPr>
        <w:t xml:space="preserve"> and it applies to Section 8-103B and Section 8-104 energy efficiency programs</w:t>
      </w:r>
      <w:r w:rsidRPr="00280744">
        <w:rPr>
          <w:szCs w:val="20"/>
        </w:rPr>
        <w:t>. It contains a series of new measures, as well as a series of errata items</w:t>
      </w:r>
      <w:r w:rsidRPr="00280744">
        <w:rPr>
          <w:rFonts w:ascii="Arial" w:hAnsi="Arial"/>
          <w:szCs w:val="20"/>
          <w:vertAlign w:val="superscript"/>
        </w:rPr>
        <w:footnoteReference w:id="15"/>
      </w:r>
      <w:r w:rsidRPr="00280744">
        <w:rPr>
          <w:szCs w:val="20"/>
        </w:rPr>
        <w:t xml:space="preserve"> and updates to existing measures that were already present in the first</w:t>
      </w:r>
      <w:r>
        <w:rPr>
          <w:szCs w:val="20"/>
        </w:rPr>
        <w:t xml:space="preserve"> </w:t>
      </w:r>
      <w:r w:rsidR="001A1CA8">
        <w:rPr>
          <w:szCs w:val="20"/>
        </w:rPr>
        <w:t>nine</w:t>
      </w:r>
      <w:r w:rsidR="001A1CA8" w:rsidRPr="00280744">
        <w:rPr>
          <w:szCs w:val="20"/>
        </w:rPr>
        <w:t xml:space="preserve"> </w:t>
      </w:r>
      <w:r w:rsidR="004B02E7">
        <w:rPr>
          <w:szCs w:val="20"/>
        </w:rPr>
        <w:t>versions</w:t>
      </w:r>
      <w:r w:rsidRPr="00280744">
        <w:rPr>
          <w:szCs w:val="20"/>
        </w:rPr>
        <w:t xml:space="preserve">. </w:t>
      </w:r>
      <w:r w:rsidRPr="00280744">
        <w:t xml:space="preserve">Like the previous </w:t>
      </w:r>
      <w:r w:rsidR="004B02E7">
        <w:t>versions</w:t>
      </w:r>
      <w:r w:rsidRPr="00280744">
        <w:t xml:space="preserve">, </w:t>
      </w:r>
      <w:r w:rsidRPr="00280744">
        <w:rPr>
          <w:rFonts w:cs="Calibri"/>
          <w:szCs w:val="20"/>
        </w:rPr>
        <w:t xml:space="preserve">it is a result of an ongoing review process involving the Illinois Commerce Commission (ICC) Staff (Staff or ICC Staff), the </w:t>
      </w:r>
      <w:r>
        <w:rPr>
          <w:rFonts w:cs="Calibri"/>
          <w:szCs w:val="20"/>
        </w:rPr>
        <w:t>Utilities</w:t>
      </w:r>
      <w:r w:rsidRPr="00280744">
        <w:rPr>
          <w:rFonts w:cs="Calibri"/>
          <w:szCs w:val="20"/>
        </w:rPr>
        <w:t xml:space="preserve">, the Evaluators, the SAG TAC, and the SAG. VEIC meets with the SAG and/or the TRM TAC at least once each month to create a high level of transparency and vetting in the development of this TRM. </w:t>
      </w:r>
    </w:p>
    <w:p w14:paraId="2C0030E3" w14:textId="77777777" w:rsidR="00DA676C" w:rsidRPr="00280744" w:rsidRDefault="00DA676C" w:rsidP="00944E68">
      <w:pPr>
        <w:widowControl/>
        <w:rPr>
          <w:rFonts w:cs="Calibri"/>
          <w:szCs w:val="20"/>
        </w:rPr>
      </w:pPr>
      <w:r w:rsidRPr="00280744">
        <w:rPr>
          <w:rFonts w:cs="Calibri"/>
          <w:szCs w:val="20"/>
        </w:rPr>
        <w:t>Measure requests that are submitted by interested parties are ranked based on the following criteria to determine the approximate priority level for order of inclusion in the TRM:</w:t>
      </w:r>
    </w:p>
    <w:p w14:paraId="0E684408" w14:textId="77777777" w:rsidR="00514253" w:rsidRDefault="00DA676C" w:rsidP="00986C87">
      <w:pPr>
        <w:widowControl/>
        <w:numPr>
          <w:ilvl w:val="0"/>
          <w:numId w:val="7"/>
        </w:numPr>
        <w:autoSpaceDE w:val="0"/>
        <w:autoSpaceDN w:val="0"/>
        <w:adjustRightInd w:val="0"/>
        <w:spacing w:after="60"/>
        <w:rPr>
          <w:rFonts w:cs="Calibri"/>
          <w:szCs w:val="20"/>
        </w:rPr>
      </w:pPr>
      <w:r w:rsidRPr="00280744">
        <w:t xml:space="preserve"> High Priority  </w:t>
      </w:r>
    </w:p>
    <w:p w14:paraId="061F6125" w14:textId="77777777" w:rsidR="00514253" w:rsidRDefault="00DA676C" w:rsidP="00986C87">
      <w:pPr>
        <w:widowControl/>
        <w:numPr>
          <w:ilvl w:val="1"/>
          <w:numId w:val="7"/>
        </w:numPr>
        <w:autoSpaceDE w:val="0"/>
        <w:autoSpaceDN w:val="0"/>
        <w:adjustRightInd w:val="0"/>
        <w:spacing w:after="60"/>
        <w:rPr>
          <w:rFonts w:cs="Calibri"/>
          <w:szCs w:val="20"/>
        </w:rPr>
      </w:pPr>
      <w:r w:rsidRPr="00514253">
        <w:rPr>
          <w:rFonts w:cs="Calibri"/>
          <w:szCs w:val="20"/>
        </w:rPr>
        <w:t>For those existing measures that make up a significant portion of a utilities’ portfolio and/or where the impact of the requested change is high</w:t>
      </w:r>
    </w:p>
    <w:p w14:paraId="2C7AB7D2" w14:textId="7CDE8069" w:rsidR="00DA676C" w:rsidRPr="00514253" w:rsidRDefault="00DA676C" w:rsidP="00514253">
      <w:pPr>
        <w:widowControl/>
        <w:numPr>
          <w:ilvl w:val="1"/>
          <w:numId w:val="7"/>
        </w:numPr>
        <w:autoSpaceDE w:val="0"/>
        <w:autoSpaceDN w:val="0"/>
        <w:adjustRightInd w:val="0"/>
        <w:rPr>
          <w:rFonts w:cs="Calibri"/>
          <w:szCs w:val="20"/>
        </w:rPr>
      </w:pPr>
      <w:r w:rsidRPr="00514253">
        <w:rPr>
          <w:rFonts w:cs="Calibri"/>
          <w:szCs w:val="20"/>
        </w:rPr>
        <w:t>For new measures where plans are in place to implement in the next program year</w:t>
      </w:r>
    </w:p>
    <w:p w14:paraId="080AA120" w14:textId="77777777" w:rsidR="00514253" w:rsidRDefault="00DA676C" w:rsidP="00986C87">
      <w:pPr>
        <w:widowControl/>
        <w:numPr>
          <w:ilvl w:val="0"/>
          <w:numId w:val="7"/>
        </w:numPr>
        <w:autoSpaceDE w:val="0"/>
        <w:autoSpaceDN w:val="0"/>
        <w:adjustRightInd w:val="0"/>
        <w:spacing w:after="60"/>
        <w:rPr>
          <w:rFonts w:cs="Calibri"/>
          <w:szCs w:val="20"/>
        </w:rPr>
      </w:pPr>
      <w:r w:rsidRPr="00280744">
        <w:t xml:space="preserve"> Medium Priority</w:t>
      </w:r>
    </w:p>
    <w:p w14:paraId="59BCD53C" w14:textId="77777777" w:rsidR="00514253" w:rsidRDefault="00DA676C" w:rsidP="00986C87">
      <w:pPr>
        <w:widowControl/>
        <w:numPr>
          <w:ilvl w:val="1"/>
          <w:numId w:val="7"/>
        </w:numPr>
        <w:autoSpaceDE w:val="0"/>
        <w:autoSpaceDN w:val="0"/>
        <w:adjustRightInd w:val="0"/>
        <w:spacing w:after="60"/>
        <w:rPr>
          <w:rFonts w:cs="Calibri"/>
          <w:szCs w:val="20"/>
        </w:rPr>
      </w:pPr>
      <w:r w:rsidRPr="00514253">
        <w:rPr>
          <w:rFonts w:cs="Calibri"/>
          <w:szCs w:val="20"/>
        </w:rPr>
        <w:t>For existing measures that are a less significant percent of a utilities’ portfolio and value change will not have a significant impact</w:t>
      </w:r>
    </w:p>
    <w:p w14:paraId="7456E65C" w14:textId="3C4D32F1" w:rsidR="00DA676C" w:rsidRPr="00514253" w:rsidRDefault="00DA676C" w:rsidP="00514253">
      <w:pPr>
        <w:widowControl/>
        <w:numPr>
          <w:ilvl w:val="1"/>
          <w:numId w:val="7"/>
        </w:numPr>
        <w:autoSpaceDE w:val="0"/>
        <w:autoSpaceDN w:val="0"/>
        <w:adjustRightInd w:val="0"/>
        <w:rPr>
          <w:rFonts w:cs="Calibri"/>
          <w:szCs w:val="20"/>
        </w:rPr>
      </w:pPr>
      <w:r w:rsidRPr="00514253">
        <w:rPr>
          <w:rFonts w:cs="Calibri"/>
          <w:szCs w:val="20"/>
        </w:rPr>
        <w:t>For new measures where a savings value is estimated but implementation plans not yet developed</w:t>
      </w:r>
    </w:p>
    <w:p w14:paraId="4B39A0FD" w14:textId="77777777" w:rsidR="00514253" w:rsidRDefault="00DA676C" w:rsidP="00986C87">
      <w:pPr>
        <w:widowControl/>
        <w:numPr>
          <w:ilvl w:val="0"/>
          <w:numId w:val="7"/>
        </w:numPr>
        <w:autoSpaceDE w:val="0"/>
        <w:autoSpaceDN w:val="0"/>
        <w:adjustRightInd w:val="0"/>
        <w:spacing w:after="60"/>
        <w:rPr>
          <w:rFonts w:cs="Calibri"/>
          <w:szCs w:val="20"/>
        </w:rPr>
      </w:pPr>
      <w:r w:rsidRPr="00280744">
        <w:t xml:space="preserve"> Low Priority</w:t>
      </w:r>
    </w:p>
    <w:p w14:paraId="75B12C08" w14:textId="77777777" w:rsidR="00514253" w:rsidRDefault="00DA676C" w:rsidP="00986C87">
      <w:pPr>
        <w:widowControl/>
        <w:numPr>
          <w:ilvl w:val="1"/>
          <w:numId w:val="7"/>
        </w:numPr>
        <w:autoSpaceDE w:val="0"/>
        <w:autoSpaceDN w:val="0"/>
        <w:adjustRightInd w:val="0"/>
        <w:spacing w:after="60"/>
        <w:rPr>
          <w:rFonts w:cs="Calibri"/>
          <w:szCs w:val="20"/>
        </w:rPr>
      </w:pPr>
      <w:r w:rsidRPr="00514253">
        <w:rPr>
          <w:rFonts w:cs="Calibri"/>
          <w:szCs w:val="20"/>
        </w:rPr>
        <w:t>For existing measures that represent a very small percent of a utilities’ portfolio</w:t>
      </w:r>
    </w:p>
    <w:p w14:paraId="7D213F09" w14:textId="28F3376D" w:rsidR="00DA676C" w:rsidRPr="00514253" w:rsidRDefault="00DA676C" w:rsidP="00514253">
      <w:pPr>
        <w:widowControl/>
        <w:numPr>
          <w:ilvl w:val="1"/>
          <w:numId w:val="7"/>
        </w:numPr>
        <w:autoSpaceDE w:val="0"/>
        <w:autoSpaceDN w:val="0"/>
        <w:adjustRightInd w:val="0"/>
        <w:rPr>
          <w:rFonts w:cs="Calibri"/>
          <w:szCs w:val="20"/>
        </w:rPr>
      </w:pPr>
      <w:r w:rsidRPr="00514253">
        <w:rPr>
          <w:rFonts w:cs="Calibri"/>
          <w:szCs w:val="20"/>
        </w:rPr>
        <w:t xml:space="preserve">For new measures that are just beginning to be explored and will not be implemented in the next program year </w:t>
      </w:r>
    </w:p>
    <w:p w14:paraId="7F7C44B6" w14:textId="27A505C2" w:rsidR="00DA676C" w:rsidRPr="00280744" w:rsidRDefault="00DA676C" w:rsidP="00447701">
      <w:pPr>
        <w:widowControl/>
        <w:rPr>
          <w:rFonts w:cs="Calibri"/>
          <w:szCs w:val="20"/>
        </w:rPr>
      </w:pPr>
      <w:r w:rsidRPr="00280744">
        <w:rPr>
          <w:rFonts w:cs="Calibri"/>
          <w:szCs w:val="20"/>
        </w:rPr>
        <w:t>These rankings are used to align budget and schedule constraints with desired updates from the TRM.</w:t>
      </w:r>
    </w:p>
    <w:p w14:paraId="5D64F17A" w14:textId="71037A2E" w:rsidR="00DA676C" w:rsidRPr="00280744" w:rsidRDefault="00DA676C" w:rsidP="00447701">
      <w:pPr>
        <w:widowControl/>
        <w:rPr>
          <w:rFonts w:cs="Calibri"/>
          <w:szCs w:val="20"/>
        </w:rPr>
      </w:pPr>
      <w:r w:rsidRPr="00280744">
        <w:rPr>
          <w:rFonts w:cs="Calibri"/>
          <w:szCs w:val="20"/>
        </w:rPr>
        <w:t>As measure requests are finalized leading up to the next update of the TRM, weekly TAC meetings are often scheduled to maximize the level of collaboration and visibility into the measure characterization process. Where consensus does not emerge on specific measures or issues, those items are identified in a memo.  As a result, this TRM represents a broad consensus amongst the SAG and TAC participants.  In keeping with the goal of transparency, all of the comments and their status to</w:t>
      </w:r>
      <w:r w:rsidR="002F4A86">
        <w:rPr>
          <w:rFonts w:cs="Calibri"/>
          <w:szCs w:val="20"/>
        </w:rPr>
        <w:t xml:space="preserve"> </w:t>
      </w:r>
      <w:r w:rsidRPr="00280744">
        <w:rPr>
          <w:rFonts w:cs="Calibri"/>
          <w:szCs w:val="20"/>
        </w:rPr>
        <w:t xml:space="preserve">date are available through the TAC SharePoint web site, </w:t>
      </w:r>
      <w:r w:rsidRPr="00ED28EE">
        <w:rPr>
          <w:rFonts w:asciiTheme="minorHAnsi" w:hAnsiTheme="minorHAnsi" w:cstheme="minorHAnsi"/>
          <w:color w:val="0000FF"/>
          <w:szCs w:val="20"/>
          <w:u w:val="single"/>
        </w:rPr>
        <w:t>https://portal.veic.org</w:t>
      </w:r>
      <w:r w:rsidRPr="00ED28EE">
        <w:rPr>
          <w:rFonts w:asciiTheme="minorHAnsi" w:hAnsiTheme="minorHAnsi" w:cstheme="minorHAnsi"/>
          <w:szCs w:val="20"/>
        </w:rPr>
        <w:t>.</w:t>
      </w:r>
    </w:p>
    <w:p w14:paraId="0490BCCD" w14:textId="77777777" w:rsidR="00DA676C" w:rsidRPr="00280744" w:rsidRDefault="00DA676C" w:rsidP="002E498E">
      <w:r w:rsidRPr="00280744">
        <w:t xml:space="preserve">For each measure characterization, this TRM includes engineering algorithm(s) and a value(s) for each parameter in the equation(s).  These parameters have values that fall into one of three categories: a single deemed value, a lookup table of deemed values or an actual value such as the capacity of the equipment.   The TRM makes extensive use of lookup tables because they allow for an appropriate level of measure streamlining and customization within the context of an otherwise prescriptive measure.  </w:t>
      </w:r>
    </w:p>
    <w:p w14:paraId="3FA7B208" w14:textId="77777777" w:rsidR="00DA676C" w:rsidRPr="00280744" w:rsidRDefault="00DA676C" w:rsidP="002E498E">
      <w:r w:rsidRPr="00280744">
        <w:t xml:space="preserve">Accuracy is the overarching principle that governs what value to use for each parameter.  When it is explicitly allowed within the text of the measure characterization, the preferred value is the actual or on-site value for the individual measure being implemented.  The </w:t>
      </w:r>
      <w:r w:rsidRPr="00280744">
        <w:rPr>
          <w:i/>
        </w:rPr>
        <w:t>deemed values</w:t>
      </w:r>
      <w:r w:rsidRPr="00280744">
        <w:rPr>
          <w:rFonts w:ascii="Arial" w:hAnsi="Arial"/>
          <w:i/>
          <w:vertAlign w:val="superscript"/>
        </w:rPr>
        <w:footnoteReference w:id="16"/>
      </w:r>
      <w:r w:rsidRPr="00280744">
        <w:t xml:space="preserve"> in the lookup tables are the next most accurate choice, and in the absence of either an actual value or an appropriate value in a lookup table, the single, </w:t>
      </w:r>
      <w:r w:rsidRPr="00280744">
        <w:rPr>
          <w:i/>
        </w:rPr>
        <w:t>deemed value</w:t>
      </w:r>
      <w:r w:rsidRPr="00280744">
        <w:t xml:space="preserve"> should be used.  As a result, this single, </w:t>
      </w:r>
      <w:r w:rsidRPr="00280744">
        <w:rPr>
          <w:i/>
        </w:rPr>
        <w:t>deemed value</w:t>
      </w:r>
      <w:r w:rsidRPr="00280744">
        <w:t xml:space="preserve"> can be thought of as a default value for that particular input to the algorithm.</w:t>
      </w:r>
    </w:p>
    <w:p w14:paraId="1F65A12B" w14:textId="77777777" w:rsidR="00DA676C" w:rsidRPr="00280744" w:rsidRDefault="00DA676C" w:rsidP="002E498E">
      <w:r w:rsidRPr="00280744">
        <w:t xml:space="preserve">A single </w:t>
      </w:r>
      <w:r w:rsidRPr="00280744">
        <w:rPr>
          <w:i/>
        </w:rPr>
        <w:t>deemed savings estimate</w:t>
      </w:r>
      <w:r w:rsidRPr="00280744">
        <w:t xml:space="preserve"> is produced by any given combination of an algorithm and the allowable input values for each of its parameters.  In cases where lookup tables are provided, there is a range of deemed savings estimates that are possible, depending on site-specific factors such as equipment capacity, location and building type.</w:t>
      </w:r>
    </w:p>
    <w:p w14:paraId="18E4B44F" w14:textId="77777777" w:rsidR="00DA676C" w:rsidRPr="00280744" w:rsidRDefault="00DA676C" w:rsidP="002E498E">
      <w:pPr>
        <w:rPr>
          <w:i/>
        </w:rPr>
      </w:pPr>
      <w:r w:rsidRPr="00280744">
        <w:t>Algorithms and their parameter values are included for calculating estimated:</w:t>
      </w:r>
    </w:p>
    <w:p w14:paraId="18E5EB55" w14:textId="77777777" w:rsidR="00DA676C" w:rsidRPr="00280744" w:rsidRDefault="00DA676C" w:rsidP="00986C87">
      <w:pPr>
        <w:widowControl/>
        <w:numPr>
          <w:ilvl w:val="0"/>
          <w:numId w:val="11"/>
        </w:numPr>
        <w:spacing w:after="60"/>
      </w:pPr>
      <w:r>
        <w:t>Gross annual electric energy savings (kWh)</w:t>
      </w:r>
    </w:p>
    <w:p w14:paraId="4781CAEF" w14:textId="77777777" w:rsidR="00DA676C" w:rsidRPr="00280744" w:rsidRDefault="00DA676C" w:rsidP="00986C87">
      <w:pPr>
        <w:widowControl/>
        <w:numPr>
          <w:ilvl w:val="0"/>
          <w:numId w:val="11"/>
        </w:numPr>
        <w:spacing w:after="60"/>
      </w:pPr>
      <w:r>
        <w:t>Gross annual natural gas energy savings (therms)</w:t>
      </w:r>
    </w:p>
    <w:p w14:paraId="59530F5C" w14:textId="77777777" w:rsidR="00DA676C" w:rsidRPr="00280744" w:rsidRDefault="00DA676C" w:rsidP="002E498E">
      <w:pPr>
        <w:widowControl/>
        <w:numPr>
          <w:ilvl w:val="0"/>
          <w:numId w:val="11"/>
        </w:numPr>
      </w:pPr>
      <w:r>
        <w:t>Gross electric summer coincident peak demand savings (kW)</w:t>
      </w:r>
    </w:p>
    <w:p w14:paraId="628122C6" w14:textId="68F47DF3" w:rsidR="00DA676C" w:rsidRPr="00280744" w:rsidRDefault="00DA676C" w:rsidP="002E498E">
      <w:r w:rsidRPr="00280744">
        <w:t xml:space="preserve">To support cost-effectiveness </w:t>
      </w:r>
      <w:r w:rsidR="00F154FB">
        <w:t xml:space="preserve">and cumulative persisting annual savings (CPAS) </w:t>
      </w:r>
      <w:r w:rsidRPr="00280744">
        <w:t>calculations, parameter values are also included for:</w:t>
      </w:r>
    </w:p>
    <w:p w14:paraId="0F1FE46B" w14:textId="77777777" w:rsidR="00DA676C" w:rsidRPr="00280744" w:rsidRDefault="00DA676C" w:rsidP="00986C87">
      <w:pPr>
        <w:widowControl/>
        <w:numPr>
          <w:ilvl w:val="0"/>
          <w:numId w:val="4"/>
        </w:numPr>
        <w:spacing w:after="60"/>
      </w:pPr>
      <w:r>
        <w:t>Incremental costs ($)</w:t>
      </w:r>
    </w:p>
    <w:p w14:paraId="558A9238" w14:textId="77777777" w:rsidR="00DA676C" w:rsidRPr="00280744" w:rsidRDefault="00DA676C" w:rsidP="00986C87">
      <w:pPr>
        <w:widowControl/>
        <w:numPr>
          <w:ilvl w:val="0"/>
          <w:numId w:val="11"/>
        </w:numPr>
        <w:spacing w:after="60"/>
      </w:pPr>
      <w:r>
        <w:t>Measure life (years)</w:t>
      </w:r>
    </w:p>
    <w:p w14:paraId="401854C5" w14:textId="77777777" w:rsidR="00DA676C" w:rsidRPr="00280744" w:rsidRDefault="00DA676C" w:rsidP="00986C87">
      <w:pPr>
        <w:widowControl/>
        <w:numPr>
          <w:ilvl w:val="0"/>
          <w:numId w:val="11"/>
        </w:numPr>
        <w:spacing w:after="60"/>
      </w:pPr>
      <w:r>
        <w:t>Operation and maintenance costs ($)</w:t>
      </w:r>
    </w:p>
    <w:p w14:paraId="3A766A69" w14:textId="02D82E5B" w:rsidR="00DA676C" w:rsidRDefault="00DA676C" w:rsidP="00D96C8D">
      <w:pPr>
        <w:widowControl/>
        <w:numPr>
          <w:ilvl w:val="0"/>
          <w:numId w:val="11"/>
        </w:numPr>
        <w:spacing w:after="240"/>
      </w:pPr>
      <w:r>
        <w:t>Water (gal) and other resource savings where appropriate.</w:t>
      </w:r>
    </w:p>
    <w:p w14:paraId="1F5B300D" w14:textId="04199BFB" w:rsidR="001247D2" w:rsidRPr="00D96C8D" w:rsidRDefault="001247D2" w:rsidP="00E94FFB">
      <w:pPr>
        <w:pStyle w:val="Heading3"/>
      </w:pPr>
      <w:bookmarkStart w:id="2637" w:name="_Toc113618411"/>
      <w:bookmarkStart w:id="2638" w:name="_Toc319585391"/>
      <w:bookmarkStart w:id="2639" w:name="_Toc315354078"/>
      <w:bookmarkStart w:id="2640" w:name="_Toc333218982"/>
      <w:bookmarkStart w:id="2641" w:name="_Toc333218990"/>
      <w:bookmarkStart w:id="2642" w:name="_Ref350149078"/>
      <w:bookmarkStart w:id="2643" w:name="_Ref350149084"/>
      <w:bookmarkStart w:id="2644" w:name="_Ref350149466"/>
      <w:bookmarkStart w:id="2645" w:name="_Ref350149704"/>
      <w:bookmarkStart w:id="2646" w:name="_Toc319585409"/>
      <w:bookmarkStart w:id="2647" w:name="_Toc318118096"/>
      <w:bookmarkStart w:id="2648" w:name="_Toc315354085"/>
      <w:bookmarkEnd w:id="2613"/>
      <w:bookmarkEnd w:id="2614"/>
      <w:r>
        <w:t>Reliability Review</w:t>
      </w:r>
      <w:bookmarkEnd w:id="2637"/>
    </w:p>
    <w:p w14:paraId="76AADB6C" w14:textId="30C477A7" w:rsidR="00AE2DF6" w:rsidRDefault="00DE1013" w:rsidP="00415A53">
      <w:r w:rsidRPr="00DE1013">
        <w:t>The process of incorporating new and better information into the TRM occurs annually as new measures and errors are identified, program designs change, old measures are dropped from programs, or other external events (such as code and standard changes or new evaluations and other data) warrant a review of assumptions. However, not all measure</w:t>
      </w:r>
      <w:r>
        <w:t>s</w:t>
      </w:r>
      <w:r w:rsidRPr="00DE1013">
        <w:t xml:space="preserve"> have updates triggered by such events, </w:t>
      </w:r>
      <w:r>
        <w:t>and</w:t>
      </w:r>
      <w:r w:rsidRPr="00DE1013">
        <w:t xml:space="preserve"> some measures continue to appear in the TRM without ongoing review. Short of proactively identified issues that would trigger an update to a TRM characterization, </w:t>
      </w:r>
      <w:r w:rsidR="00AE2DF6">
        <w:t xml:space="preserve">a </w:t>
      </w:r>
      <w:r w:rsidRPr="00DE1013">
        <w:t xml:space="preserve">regular </w:t>
      </w:r>
      <w:r w:rsidR="00AE2DF6">
        <w:t xml:space="preserve">reliability </w:t>
      </w:r>
      <w:r w:rsidRPr="00DE1013">
        <w:t xml:space="preserve">review should be undertaken to assess that the information in older measures is still relevant and reliable. </w:t>
      </w:r>
      <w:r w:rsidR="00AE2DF6" w:rsidRPr="00AE2DF6">
        <w:t xml:space="preserve">This review will </w:t>
      </w:r>
      <w:r w:rsidR="00AE2DF6">
        <w:t>include</w:t>
      </w:r>
      <w:r w:rsidR="00AE2DF6" w:rsidRPr="00AE2DF6">
        <w:t xml:space="preserve"> a general appraisal of reasonableness and continued program relevancy and an update of any assumptions to reflect new information.</w:t>
      </w:r>
    </w:p>
    <w:p w14:paraId="6988CEC9" w14:textId="27B7FDFD" w:rsidR="00ED28EE" w:rsidRDefault="00AE2DF6" w:rsidP="00415A53">
      <w:r>
        <w:t>To ensure that measures initially developed in the past and not recently revisited are</w:t>
      </w:r>
      <w:r w:rsidR="00DE1013" w:rsidRPr="00DE1013">
        <w:t xml:space="preserve"> </w:t>
      </w:r>
      <w:r>
        <w:t>updated and retired</w:t>
      </w:r>
      <w:r w:rsidR="00DE1013" w:rsidRPr="00DE1013">
        <w:t xml:space="preserve"> as needed, </w:t>
      </w:r>
      <w:r>
        <w:t>each measure is given a Review Deadline – a date that triggers a reliability review</w:t>
      </w:r>
      <w:r w:rsidR="00DE1013" w:rsidRPr="00DE1013">
        <w:t>.</w:t>
      </w:r>
      <w:r>
        <w:t xml:space="preserve"> This</w:t>
      </w:r>
      <w:r w:rsidR="00DE1013" w:rsidRPr="00DE1013">
        <w:t xml:space="preserve"> Review Deadline </w:t>
      </w:r>
      <w:r w:rsidR="00DE1013">
        <w:t xml:space="preserve">is </w:t>
      </w:r>
      <w:r>
        <w:t>established</w:t>
      </w:r>
      <w:r w:rsidR="00DE1013" w:rsidRPr="00DE1013">
        <w:t xml:space="preserve"> for each measure based on factors such as expected revisions to energy codes or federal standards; knowledge of upcoming evaluation or research efforts; knowledge of rapidly changing technology, cost, baselines, or other factors; or expected shifts in current customer practices. </w:t>
      </w:r>
      <w:r w:rsidR="00CA2A88">
        <w:t xml:space="preserve">No Review Deadline is longer than six years from the date of the initial characterization or last update of a measure. </w:t>
      </w:r>
      <w:r w:rsidR="00DE1013" w:rsidRPr="00DE1013">
        <w:t xml:space="preserve">The TRM Administrator will propose Review Deadlines for each measure, </w:t>
      </w:r>
      <w:r>
        <w:t>and they are</w:t>
      </w:r>
      <w:r w:rsidR="00DE1013" w:rsidRPr="00DE1013">
        <w:t xml:space="preserve"> reviewed and approved by the TAC. The Review Deadline for each measure </w:t>
      </w:r>
      <w:r>
        <w:t>is</w:t>
      </w:r>
      <w:r w:rsidR="00CA2A88">
        <w:t xml:space="preserve"> indicated</w:t>
      </w:r>
      <w:r w:rsidR="00DE1013" w:rsidRPr="00DE1013">
        <w:t xml:space="preserve"> in the measure characterization within the TRM</w:t>
      </w:r>
      <w:r>
        <w:t>.</w:t>
      </w:r>
      <w:r w:rsidR="00B835A2">
        <w:t xml:space="preserve"> </w:t>
      </w:r>
      <w:r w:rsidR="00780281">
        <w:t xml:space="preserve">For example, a Review Deadline specified as </w:t>
      </w:r>
      <w:r w:rsidR="00CD7B1C">
        <w:t>1</w:t>
      </w:r>
      <w:r w:rsidR="00780281">
        <w:t>/1/20</w:t>
      </w:r>
      <w:r w:rsidR="007C6E94">
        <w:t>2</w:t>
      </w:r>
      <w:del w:id="2649" w:author="Kalee Whitehouse" w:date="2022-06-21T13:05:00Z">
        <w:r w:rsidR="007C6E94" w:rsidDel="00A52C15">
          <w:delText>3</w:delText>
        </w:r>
      </w:del>
      <w:ins w:id="2650" w:author="Kalee Whitehouse" w:date="2022-06-21T13:05:00Z">
        <w:r w:rsidR="00A52C15">
          <w:t>4</w:t>
        </w:r>
      </w:ins>
      <w:r w:rsidR="00780281">
        <w:t xml:space="preserve"> means that the measure will be reviewed no later than the annual IL-TRM update process that </w:t>
      </w:r>
      <w:r w:rsidR="00CD7B1C">
        <w:t>occurs in</w:t>
      </w:r>
      <w:r w:rsidR="00780281">
        <w:t xml:space="preserve"> 20</w:t>
      </w:r>
      <w:r w:rsidR="007C6E94">
        <w:t>2</w:t>
      </w:r>
      <w:ins w:id="2651" w:author="Kalee Whitehouse" w:date="2022-06-21T13:13:00Z">
        <w:r w:rsidR="00861CC1">
          <w:t>3</w:t>
        </w:r>
      </w:ins>
      <w:del w:id="2652" w:author="Kalee Whitehouse" w:date="2022-06-21T13:05:00Z">
        <w:r w:rsidR="007C6E94" w:rsidDel="00A52C15">
          <w:delText>2</w:delText>
        </w:r>
      </w:del>
      <w:r w:rsidR="00CD7B1C">
        <w:t>,</w:t>
      </w:r>
      <w:r w:rsidR="00780281">
        <w:t xml:space="preserve"> in advance of the </w:t>
      </w:r>
      <w:r w:rsidR="00CD7B1C">
        <w:t>1</w:t>
      </w:r>
      <w:r w:rsidR="00780281">
        <w:t>/1/20</w:t>
      </w:r>
      <w:r w:rsidR="007C6E94">
        <w:t>2</w:t>
      </w:r>
      <w:del w:id="2653" w:author="Kalee Whitehouse" w:date="2022-06-21T13:13:00Z">
        <w:r w:rsidR="007C6E94" w:rsidDel="00861CC1">
          <w:delText>3</w:delText>
        </w:r>
      </w:del>
      <w:ins w:id="2654" w:author="Kalee Whitehouse" w:date="2022-06-21T13:13:00Z">
        <w:r w:rsidR="00861CC1">
          <w:t>4</w:t>
        </w:r>
      </w:ins>
      <w:r w:rsidR="00780281">
        <w:t xml:space="preserve"> Review Deadline. </w:t>
      </w:r>
      <w:r w:rsidR="00B835A2">
        <w:t>Following a review and/or update, a new Review Deadline will be assigned to that measure.</w:t>
      </w:r>
    </w:p>
    <w:p w14:paraId="5E429E61" w14:textId="77777777" w:rsidR="001247D2" w:rsidRDefault="001247D2" w:rsidP="00415A53">
      <w:pPr>
        <w:sectPr w:rsidR="001247D2">
          <w:headerReference w:type="default" r:id="rId21"/>
          <w:pgSz w:w="12240" w:h="15840"/>
          <w:pgMar w:top="1440" w:right="1440" w:bottom="1440" w:left="1440" w:header="720" w:footer="720" w:gutter="0"/>
          <w:cols w:space="720"/>
          <w:docGrid w:linePitch="360"/>
        </w:sectPr>
      </w:pPr>
    </w:p>
    <w:p w14:paraId="181F8787" w14:textId="77777777" w:rsidR="00B55FE0" w:rsidRPr="00F432E6" w:rsidRDefault="00B55FE0" w:rsidP="00F432E6">
      <w:pPr>
        <w:pStyle w:val="Heading1"/>
        <w:numPr>
          <w:ilvl w:val="0"/>
          <w:numId w:val="15"/>
        </w:numPr>
      </w:pPr>
      <w:bookmarkStart w:id="2655" w:name="_Ref409689599"/>
      <w:bookmarkStart w:id="2656" w:name="_Ref409689600"/>
      <w:bookmarkStart w:id="2657" w:name="_Ref409689628"/>
      <w:bookmarkStart w:id="2658" w:name="_Toc437594084"/>
      <w:bookmarkStart w:id="2659" w:name="_Toc437856292"/>
      <w:bookmarkStart w:id="2660" w:name="_Toc437957190"/>
      <w:bookmarkStart w:id="2661" w:name="_Toc438040353"/>
      <w:bookmarkStart w:id="2662" w:name="_Toc113618412"/>
      <w:r w:rsidRPr="00F432E6">
        <w:t>Organizational Structure</w:t>
      </w:r>
      <w:bookmarkEnd w:id="2638"/>
      <w:bookmarkEnd w:id="2639"/>
      <w:bookmarkEnd w:id="2640"/>
      <w:bookmarkEnd w:id="2655"/>
      <w:bookmarkEnd w:id="2656"/>
      <w:bookmarkEnd w:id="2657"/>
      <w:bookmarkEnd w:id="2658"/>
      <w:bookmarkEnd w:id="2659"/>
      <w:bookmarkEnd w:id="2660"/>
      <w:bookmarkEnd w:id="2661"/>
      <w:bookmarkEnd w:id="2662"/>
    </w:p>
    <w:p w14:paraId="057A5181" w14:textId="3A76FDB3" w:rsidR="00616983" w:rsidRPr="00280744" w:rsidRDefault="00616983" w:rsidP="00514253">
      <w:r w:rsidRPr="00280744">
        <w:t>The organization of this document follows a three-level format</w:t>
      </w:r>
      <w:r w:rsidR="008F28EB">
        <w:t>.</w:t>
      </w:r>
      <w:r w:rsidRPr="00280744">
        <w:t xml:space="preserve">  These levels are designed to define and clarify what the measure is and where it is applied.</w:t>
      </w:r>
    </w:p>
    <w:p w14:paraId="40956288" w14:textId="24AA3235" w:rsidR="00616983" w:rsidRPr="00280744" w:rsidRDefault="00616983" w:rsidP="00514253">
      <w:pPr>
        <w:widowControl/>
        <w:numPr>
          <w:ilvl w:val="0"/>
          <w:numId w:val="12"/>
        </w:numPr>
        <w:rPr>
          <w:b/>
        </w:rPr>
      </w:pPr>
      <w:r w:rsidRPr="00AD487C">
        <w:rPr>
          <w:b/>
        </w:rPr>
        <w:t>Market Sectors</w:t>
      </w:r>
      <w:r w:rsidR="008F28EB">
        <w:rPr>
          <w:b/>
        </w:rPr>
        <w:t xml:space="preserve"> Volumes</w:t>
      </w:r>
      <w:r w:rsidRPr="00280744">
        <w:rPr>
          <w:rFonts w:ascii="Arial" w:hAnsi="Arial"/>
          <w:b/>
          <w:vertAlign w:val="superscript"/>
        </w:rPr>
        <w:footnoteReference w:id="17"/>
      </w:r>
      <w:r w:rsidRPr="00280744">
        <w:rPr>
          <w:b/>
        </w:rPr>
        <w:t xml:space="preserve"> </w:t>
      </w:r>
    </w:p>
    <w:p w14:paraId="3DF1DCBD" w14:textId="61BA8850" w:rsidR="00616983" w:rsidRPr="00280744" w:rsidRDefault="00616983" w:rsidP="00986C87">
      <w:pPr>
        <w:widowControl/>
        <w:numPr>
          <w:ilvl w:val="1"/>
          <w:numId w:val="12"/>
        </w:numPr>
        <w:spacing w:after="60"/>
      </w:pPr>
      <w:r>
        <w:t>This level of organization specifies the type of customer the measure</w:t>
      </w:r>
      <w:r w:rsidR="008F28EB">
        <w:t>s</w:t>
      </w:r>
      <w:r>
        <w:t xml:space="preserve"> </w:t>
      </w:r>
      <w:r w:rsidR="008F28EB">
        <w:t xml:space="preserve">apply </w:t>
      </w:r>
      <w:r>
        <w:t>to, either Commercial and Industrial</w:t>
      </w:r>
      <w:r w:rsidR="008F28EB">
        <w:t xml:space="preserve"> (provided in Volume 2),</w:t>
      </w:r>
      <w:r>
        <w:t xml:space="preserve"> Residential</w:t>
      </w:r>
      <w:r w:rsidR="008F28EB">
        <w:t xml:space="preserve"> (provided in Volume 3)</w:t>
      </w:r>
      <w:r w:rsidR="0077028A">
        <w:t>,</w:t>
      </w:r>
      <w:r w:rsidR="008F28EB">
        <w:t xml:space="preserve"> or cross-cutting measures</w:t>
      </w:r>
      <w:r w:rsidR="00392359">
        <w:t>, such as Behavior Persistence</w:t>
      </w:r>
      <w:r w:rsidR="008F28EB">
        <w:t xml:space="preserve"> (provided in Volume 4, together with </w:t>
      </w:r>
      <w:r w:rsidR="001A03D6">
        <w:t>Attachments</w:t>
      </w:r>
      <w:r w:rsidR="008F28EB">
        <w:t xml:space="preserve"> including the documentation of</w:t>
      </w:r>
      <w:r w:rsidR="001A03D6">
        <w:t xml:space="preserve"> Illinois Statewide</w:t>
      </w:r>
      <w:r w:rsidR="008F28EB">
        <w:t xml:space="preserve"> Net-to-Gross </w:t>
      </w:r>
      <w:r w:rsidR="00417D5F">
        <w:t>M</w:t>
      </w:r>
      <w:r w:rsidR="008F28EB">
        <w:t>ethodologies</w:t>
      </w:r>
      <w:r w:rsidR="00B73DBC">
        <w:t xml:space="preserve">, Guidelines for EULs for Custom Measures, and </w:t>
      </w:r>
      <w:r w:rsidR="000C08AC">
        <w:t>Framework for Counting Market Transformation Savings in Illinois</w:t>
      </w:r>
      <w:r w:rsidR="008F28EB">
        <w:t>)</w:t>
      </w:r>
      <w:r>
        <w:t>.</w:t>
      </w:r>
    </w:p>
    <w:p w14:paraId="02AE16A1" w14:textId="77777777" w:rsidR="00616983" w:rsidRPr="00280744" w:rsidRDefault="00616983" w:rsidP="00514253">
      <w:pPr>
        <w:widowControl/>
        <w:numPr>
          <w:ilvl w:val="1"/>
          <w:numId w:val="12"/>
        </w:numPr>
      </w:pPr>
      <w:r>
        <w:t>Answers the question, “What category best describes the customer?”</w:t>
      </w:r>
    </w:p>
    <w:p w14:paraId="6BA6DB67" w14:textId="77777777" w:rsidR="00616983" w:rsidRPr="00280744" w:rsidRDefault="00616983" w:rsidP="00514253">
      <w:pPr>
        <w:widowControl/>
        <w:numPr>
          <w:ilvl w:val="0"/>
          <w:numId w:val="12"/>
        </w:numPr>
        <w:rPr>
          <w:b/>
        </w:rPr>
      </w:pPr>
      <w:r w:rsidRPr="00280744">
        <w:rPr>
          <w:b/>
        </w:rPr>
        <w:t>End-use Category</w:t>
      </w:r>
    </w:p>
    <w:p w14:paraId="7B3BF21B" w14:textId="54C1AE6F" w:rsidR="00616983" w:rsidRPr="00280744" w:rsidRDefault="00616983" w:rsidP="00986C87">
      <w:pPr>
        <w:widowControl/>
        <w:numPr>
          <w:ilvl w:val="1"/>
          <w:numId w:val="12"/>
        </w:numPr>
        <w:spacing w:after="60"/>
      </w:pPr>
      <w:r>
        <w:t>This level of organization represents most of the major end-use categories for which an</w:t>
      </w:r>
      <w:r w:rsidR="0077028A">
        <w:t xml:space="preserve"> efficient alternative exists. </w:t>
      </w:r>
      <w:r>
        <w:t>The following table lists all of the end-use categories in this version of the TRM.</w:t>
      </w:r>
    </w:p>
    <w:p w14:paraId="45C3F81C" w14:textId="77777777" w:rsidR="00616983" w:rsidRPr="00280744" w:rsidRDefault="00616983" w:rsidP="00514253">
      <w:pPr>
        <w:widowControl/>
        <w:numPr>
          <w:ilvl w:val="1"/>
          <w:numId w:val="12"/>
        </w:numPr>
      </w:pPr>
      <w:r>
        <w:t>Answers the question, “To what end-use category does the measure apply?”</w:t>
      </w:r>
    </w:p>
    <w:p w14:paraId="0A121F38" w14:textId="77777777" w:rsidR="00616983" w:rsidRPr="009C362B" w:rsidRDefault="00616983" w:rsidP="00CD3283">
      <w:pPr>
        <w:pStyle w:val="Captions"/>
      </w:pPr>
      <w:bookmarkStart w:id="2663" w:name="_Toc411599456"/>
      <w:bookmarkStart w:id="2664" w:name="_Toc51846670"/>
      <w:r>
        <w:t xml:space="preserve">Table </w:t>
      </w:r>
      <w:r>
        <w:rPr>
          <w:noProof/>
        </w:rPr>
        <w:t>2</w:t>
      </w:r>
      <w:r>
        <w:t>.</w:t>
      </w:r>
      <w:r>
        <w:rPr>
          <w:noProof/>
        </w:rPr>
        <w:t>1</w:t>
      </w:r>
      <w:r>
        <w:t xml:space="preserve">: </w:t>
      </w:r>
      <w:r w:rsidRPr="009374E6">
        <w:t>End-Use Categories in the TRM</w:t>
      </w:r>
      <w:r w:rsidRPr="009374E6">
        <w:rPr>
          <w:rFonts w:ascii="Arial" w:hAnsi="Arial"/>
          <w:vertAlign w:val="superscript"/>
        </w:rPr>
        <w:footnoteReference w:id="18"/>
      </w:r>
      <w:bookmarkEnd w:id="2663"/>
      <w:bookmarkEnd w:id="2664"/>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1"/>
        <w:gridCol w:w="3111"/>
        <w:gridCol w:w="3111"/>
      </w:tblGrid>
      <w:tr w:rsidR="00780281" w:rsidRPr="00AD487C" w14:paraId="340F3AC2" w14:textId="50AAA387" w:rsidTr="00514253">
        <w:trPr>
          <w:trHeight w:val="20"/>
          <w:jc w:val="center"/>
        </w:trPr>
        <w:tc>
          <w:tcPr>
            <w:tcW w:w="3111" w:type="dxa"/>
            <w:shd w:val="clear" w:color="auto" w:fill="808080" w:themeFill="background1" w:themeFillShade="80"/>
            <w:noWrap/>
            <w:vAlign w:val="center"/>
            <w:hideMark/>
          </w:tcPr>
          <w:p w14:paraId="7E4B9139" w14:textId="58CFB183" w:rsidR="00780281" w:rsidRPr="00AD487C" w:rsidRDefault="00973B77" w:rsidP="00514253">
            <w:pPr>
              <w:spacing w:after="0"/>
              <w:jc w:val="center"/>
              <w:rPr>
                <w:b/>
                <w:color w:val="FFFFFF" w:themeColor="background1"/>
              </w:rPr>
            </w:pPr>
            <w:r>
              <w:rPr>
                <w:b/>
                <w:color w:val="FFFFFF" w:themeColor="background1"/>
              </w:rPr>
              <w:t>Volume 2: Commercial and Industrial Market Sector</w:t>
            </w:r>
          </w:p>
        </w:tc>
        <w:tc>
          <w:tcPr>
            <w:tcW w:w="3111" w:type="dxa"/>
            <w:shd w:val="clear" w:color="auto" w:fill="808080" w:themeFill="background1" w:themeFillShade="80"/>
            <w:vAlign w:val="center"/>
          </w:tcPr>
          <w:p w14:paraId="791700CA" w14:textId="6FEEF5FC" w:rsidR="00780281" w:rsidRPr="00447701" w:rsidRDefault="00780281" w:rsidP="00514253">
            <w:pPr>
              <w:spacing w:after="0"/>
              <w:jc w:val="center"/>
              <w:rPr>
                <w:rFonts w:cstheme="minorHAnsi"/>
                <w:b/>
                <w:bCs/>
                <w:color w:val="FFFFFF" w:themeColor="background1"/>
                <w:szCs w:val="20"/>
              </w:rPr>
            </w:pPr>
            <w:r>
              <w:rPr>
                <w:b/>
                <w:color w:val="FFFFFF" w:themeColor="background1"/>
              </w:rPr>
              <w:t xml:space="preserve">Volume 3: </w:t>
            </w:r>
            <w:r w:rsidRPr="00AD487C">
              <w:rPr>
                <w:b/>
                <w:color w:val="FFFFFF" w:themeColor="background1"/>
              </w:rPr>
              <w:t>Residential Market Sector</w:t>
            </w:r>
          </w:p>
        </w:tc>
        <w:tc>
          <w:tcPr>
            <w:tcW w:w="3111" w:type="dxa"/>
            <w:shd w:val="clear" w:color="auto" w:fill="808080" w:themeFill="background1" w:themeFillShade="80"/>
          </w:tcPr>
          <w:p w14:paraId="3D504537" w14:textId="3D5FC4F9" w:rsidR="00780281" w:rsidRPr="00EB572B" w:rsidRDefault="00780281" w:rsidP="00514253">
            <w:pPr>
              <w:spacing w:after="0"/>
              <w:jc w:val="center"/>
              <w:rPr>
                <w:b/>
                <w:color w:val="FFFFFF" w:themeColor="background1"/>
              </w:rPr>
            </w:pPr>
            <w:r w:rsidRPr="00447701">
              <w:rPr>
                <w:rFonts w:cstheme="minorHAnsi"/>
                <w:b/>
                <w:bCs/>
                <w:color w:val="FFFFFF" w:themeColor="background1"/>
                <w:szCs w:val="20"/>
              </w:rPr>
              <w:t>Volume</w:t>
            </w:r>
            <w:r>
              <w:rPr>
                <w:rFonts w:cstheme="minorHAnsi"/>
                <w:b/>
                <w:bCs/>
                <w:color w:val="FFFFFF" w:themeColor="background1"/>
                <w:szCs w:val="20"/>
              </w:rPr>
              <w:t xml:space="preserve"> 4</w:t>
            </w:r>
            <w:r w:rsidRPr="00447701">
              <w:rPr>
                <w:rFonts w:cstheme="minorHAnsi"/>
                <w:b/>
                <w:bCs/>
                <w:color w:val="FFFFFF" w:themeColor="background1"/>
                <w:szCs w:val="20"/>
              </w:rPr>
              <w:t>: Cross-Cutting Measures and Attachments</w:t>
            </w:r>
          </w:p>
        </w:tc>
      </w:tr>
      <w:tr w:rsidR="00780281" w:rsidRPr="00AD487C" w14:paraId="090BFB26" w14:textId="4B7C1A48" w:rsidTr="00514253">
        <w:trPr>
          <w:trHeight w:val="20"/>
          <w:jc w:val="center"/>
        </w:trPr>
        <w:tc>
          <w:tcPr>
            <w:tcW w:w="3111" w:type="dxa"/>
            <w:shd w:val="clear" w:color="auto" w:fill="FFFFFF" w:themeFill="background1"/>
            <w:noWrap/>
            <w:vAlign w:val="center"/>
          </w:tcPr>
          <w:p w14:paraId="2ACCACC0" w14:textId="4D6229A0" w:rsidR="00780281" w:rsidRPr="00AD487C" w:rsidRDefault="00780281" w:rsidP="00514253">
            <w:pPr>
              <w:spacing w:after="0"/>
              <w:jc w:val="left"/>
            </w:pPr>
            <w:r w:rsidRPr="00AD487C">
              <w:t>Agricultural Equipment</w:t>
            </w:r>
          </w:p>
        </w:tc>
        <w:tc>
          <w:tcPr>
            <w:tcW w:w="3111" w:type="dxa"/>
            <w:shd w:val="clear" w:color="auto" w:fill="FFFFFF" w:themeFill="background1"/>
            <w:vAlign w:val="center"/>
          </w:tcPr>
          <w:p w14:paraId="71FD9645" w14:textId="3B4AD41A" w:rsidR="00780281" w:rsidRDefault="00780281" w:rsidP="00514253">
            <w:pPr>
              <w:spacing w:after="0"/>
              <w:jc w:val="left"/>
            </w:pPr>
            <w:r w:rsidRPr="00AD487C">
              <w:t>Appliances</w:t>
            </w:r>
          </w:p>
        </w:tc>
        <w:tc>
          <w:tcPr>
            <w:tcW w:w="3111" w:type="dxa"/>
            <w:shd w:val="clear" w:color="auto" w:fill="FFFFFF" w:themeFill="background1"/>
            <w:vAlign w:val="center"/>
          </w:tcPr>
          <w:p w14:paraId="73092B0C" w14:textId="239D0007" w:rsidR="00780281" w:rsidRPr="00AD487C" w:rsidRDefault="00780281" w:rsidP="00514253">
            <w:pPr>
              <w:spacing w:after="0"/>
              <w:jc w:val="left"/>
            </w:pPr>
            <w:r>
              <w:t>Behavior</w:t>
            </w:r>
          </w:p>
        </w:tc>
      </w:tr>
      <w:tr w:rsidR="00780281" w:rsidRPr="00AD487C" w14:paraId="365915C1" w14:textId="41C564F8" w:rsidTr="00514253">
        <w:trPr>
          <w:trHeight w:val="20"/>
          <w:jc w:val="center"/>
        </w:trPr>
        <w:tc>
          <w:tcPr>
            <w:tcW w:w="3111" w:type="dxa"/>
            <w:shd w:val="clear" w:color="auto" w:fill="FFFFFF" w:themeFill="background1"/>
            <w:noWrap/>
            <w:vAlign w:val="center"/>
            <w:hideMark/>
          </w:tcPr>
          <w:p w14:paraId="644496C6" w14:textId="77777777" w:rsidR="00780281" w:rsidRPr="00AD487C" w:rsidRDefault="00780281" w:rsidP="00514253">
            <w:pPr>
              <w:spacing w:after="0"/>
              <w:jc w:val="left"/>
            </w:pPr>
            <w:r w:rsidRPr="00AD487C">
              <w:t>Food Service Equipment</w:t>
            </w:r>
          </w:p>
        </w:tc>
        <w:tc>
          <w:tcPr>
            <w:tcW w:w="3111" w:type="dxa"/>
            <w:shd w:val="clear" w:color="auto" w:fill="FFFFFF" w:themeFill="background1"/>
            <w:vAlign w:val="center"/>
          </w:tcPr>
          <w:p w14:paraId="0BD03B42" w14:textId="40B7CA07" w:rsidR="00780281" w:rsidRPr="00AD487C" w:rsidRDefault="00780281" w:rsidP="00514253">
            <w:pPr>
              <w:spacing w:after="0"/>
              <w:jc w:val="left"/>
            </w:pPr>
            <w:r w:rsidRPr="00AD487C">
              <w:t>Consumer Electronics</w:t>
            </w:r>
          </w:p>
        </w:tc>
        <w:tc>
          <w:tcPr>
            <w:tcW w:w="3111" w:type="dxa"/>
            <w:shd w:val="clear" w:color="auto" w:fill="FFFFFF" w:themeFill="background1"/>
            <w:vAlign w:val="center"/>
          </w:tcPr>
          <w:p w14:paraId="4CBF5071" w14:textId="423B40BF" w:rsidR="00780281" w:rsidRPr="00AD487C" w:rsidRDefault="004310B8" w:rsidP="00514253">
            <w:pPr>
              <w:spacing w:after="0"/>
              <w:jc w:val="left"/>
            </w:pPr>
            <w:r>
              <w:t>System Wide</w:t>
            </w:r>
          </w:p>
        </w:tc>
      </w:tr>
      <w:tr w:rsidR="00780281" w:rsidRPr="00AD487C" w14:paraId="5FC6671C" w14:textId="627DCA6D" w:rsidTr="00514253">
        <w:trPr>
          <w:trHeight w:val="20"/>
          <w:jc w:val="center"/>
        </w:trPr>
        <w:tc>
          <w:tcPr>
            <w:tcW w:w="3111" w:type="dxa"/>
            <w:shd w:val="clear" w:color="auto" w:fill="FFFFFF" w:themeFill="background1"/>
            <w:noWrap/>
            <w:vAlign w:val="center"/>
            <w:hideMark/>
          </w:tcPr>
          <w:p w14:paraId="447F394F" w14:textId="77777777" w:rsidR="00780281" w:rsidRPr="00AD487C" w:rsidRDefault="00780281" w:rsidP="00514253">
            <w:pPr>
              <w:spacing w:after="0"/>
              <w:jc w:val="left"/>
            </w:pPr>
            <w:r w:rsidRPr="00AD487C">
              <w:t>Hot Water</w:t>
            </w:r>
          </w:p>
        </w:tc>
        <w:tc>
          <w:tcPr>
            <w:tcW w:w="3111" w:type="dxa"/>
            <w:shd w:val="clear" w:color="auto" w:fill="FFFFFF" w:themeFill="background1"/>
            <w:vAlign w:val="center"/>
          </w:tcPr>
          <w:p w14:paraId="55992CFD" w14:textId="65CE4D8D" w:rsidR="00780281" w:rsidRPr="00AD487C" w:rsidRDefault="00780281" w:rsidP="00514253">
            <w:pPr>
              <w:spacing w:after="0"/>
              <w:jc w:val="left"/>
            </w:pPr>
            <w:r w:rsidRPr="00AD487C">
              <w:t>Hot Water</w:t>
            </w:r>
          </w:p>
        </w:tc>
        <w:tc>
          <w:tcPr>
            <w:tcW w:w="3111" w:type="dxa"/>
            <w:shd w:val="clear" w:color="auto" w:fill="FFFFFF" w:themeFill="background1"/>
            <w:vAlign w:val="center"/>
          </w:tcPr>
          <w:p w14:paraId="0ECBAD77" w14:textId="2B6A4833" w:rsidR="00780281" w:rsidRPr="00AD487C" w:rsidRDefault="00780281" w:rsidP="00514253">
            <w:pPr>
              <w:spacing w:after="0"/>
              <w:jc w:val="left"/>
            </w:pPr>
          </w:p>
        </w:tc>
      </w:tr>
      <w:tr w:rsidR="00780281" w:rsidRPr="00AD487C" w14:paraId="22619B8E" w14:textId="36CA56FE" w:rsidTr="00514253">
        <w:trPr>
          <w:trHeight w:val="20"/>
          <w:jc w:val="center"/>
        </w:trPr>
        <w:tc>
          <w:tcPr>
            <w:tcW w:w="3111" w:type="dxa"/>
            <w:shd w:val="clear" w:color="auto" w:fill="FFFFFF" w:themeFill="background1"/>
            <w:noWrap/>
            <w:vAlign w:val="center"/>
            <w:hideMark/>
          </w:tcPr>
          <w:p w14:paraId="014DD7EF" w14:textId="77777777" w:rsidR="00780281" w:rsidRPr="00AD487C" w:rsidRDefault="00780281" w:rsidP="00514253">
            <w:pPr>
              <w:spacing w:after="0"/>
              <w:jc w:val="left"/>
            </w:pPr>
            <w:r w:rsidRPr="00AD487C">
              <w:t>HVAC</w:t>
            </w:r>
          </w:p>
        </w:tc>
        <w:tc>
          <w:tcPr>
            <w:tcW w:w="3111" w:type="dxa"/>
            <w:shd w:val="clear" w:color="auto" w:fill="FFFFFF" w:themeFill="background1"/>
            <w:vAlign w:val="center"/>
          </w:tcPr>
          <w:p w14:paraId="28486C83" w14:textId="3682005A" w:rsidR="00780281" w:rsidRPr="00AD487C" w:rsidRDefault="00780281" w:rsidP="00514253">
            <w:pPr>
              <w:spacing w:after="0"/>
              <w:jc w:val="left"/>
            </w:pPr>
            <w:r w:rsidRPr="00AD487C">
              <w:t>HVAC</w:t>
            </w:r>
          </w:p>
        </w:tc>
        <w:tc>
          <w:tcPr>
            <w:tcW w:w="3111" w:type="dxa"/>
            <w:shd w:val="clear" w:color="auto" w:fill="FFFFFF" w:themeFill="background1"/>
            <w:vAlign w:val="center"/>
          </w:tcPr>
          <w:p w14:paraId="0B7820EC" w14:textId="3CBC70CB" w:rsidR="00780281" w:rsidRPr="00AD487C" w:rsidRDefault="00780281" w:rsidP="00514253">
            <w:pPr>
              <w:spacing w:after="0"/>
              <w:jc w:val="left"/>
            </w:pPr>
          </w:p>
        </w:tc>
      </w:tr>
      <w:tr w:rsidR="00780281" w:rsidRPr="00AD487C" w14:paraId="0BD2121E" w14:textId="1A93BEA0" w:rsidTr="00514253">
        <w:trPr>
          <w:trHeight w:val="20"/>
          <w:jc w:val="center"/>
        </w:trPr>
        <w:tc>
          <w:tcPr>
            <w:tcW w:w="3111" w:type="dxa"/>
            <w:shd w:val="clear" w:color="auto" w:fill="FFFFFF" w:themeFill="background1"/>
            <w:noWrap/>
            <w:vAlign w:val="center"/>
            <w:hideMark/>
          </w:tcPr>
          <w:p w14:paraId="38C8D64D" w14:textId="77777777" w:rsidR="00780281" w:rsidRPr="00AD487C" w:rsidRDefault="00780281" w:rsidP="00514253">
            <w:pPr>
              <w:spacing w:after="0"/>
              <w:jc w:val="left"/>
            </w:pPr>
            <w:r w:rsidRPr="00AD487C">
              <w:t>Lighting</w:t>
            </w:r>
          </w:p>
        </w:tc>
        <w:tc>
          <w:tcPr>
            <w:tcW w:w="3111" w:type="dxa"/>
            <w:shd w:val="clear" w:color="auto" w:fill="FFFFFF" w:themeFill="background1"/>
            <w:vAlign w:val="center"/>
          </w:tcPr>
          <w:p w14:paraId="73F01233" w14:textId="34544647" w:rsidR="00780281" w:rsidRPr="00AD487C" w:rsidRDefault="00780281" w:rsidP="00514253">
            <w:pPr>
              <w:spacing w:after="0"/>
              <w:jc w:val="left"/>
            </w:pPr>
            <w:r w:rsidRPr="00AD487C">
              <w:t>Lighting</w:t>
            </w:r>
          </w:p>
        </w:tc>
        <w:tc>
          <w:tcPr>
            <w:tcW w:w="3111" w:type="dxa"/>
            <w:shd w:val="clear" w:color="auto" w:fill="FFFFFF" w:themeFill="background1"/>
            <w:vAlign w:val="center"/>
          </w:tcPr>
          <w:p w14:paraId="3104BF24" w14:textId="44950EFA" w:rsidR="00780281" w:rsidRPr="00AD487C" w:rsidRDefault="00780281" w:rsidP="00514253">
            <w:pPr>
              <w:spacing w:after="0"/>
              <w:jc w:val="left"/>
            </w:pPr>
          </w:p>
        </w:tc>
      </w:tr>
      <w:tr w:rsidR="00780281" w:rsidRPr="00AD487C" w14:paraId="167DE5F7" w14:textId="1E2598B4" w:rsidTr="00514253">
        <w:trPr>
          <w:trHeight w:val="20"/>
          <w:jc w:val="center"/>
        </w:trPr>
        <w:tc>
          <w:tcPr>
            <w:tcW w:w="3111" w:type="dxa"/>
            <w:shd w:val="clear" w:color="auto" w:fill="FFFFFF" w:themeFill="background1"/>
            <w:noWrap/>
            <w:vAlign w:val="center"/>
          </w:tcPr>
          <w:p w14:paraId="416D3B04" w14:textId="36CDD1B1" w:rsidR="00780281" w:rsidRPr="00AD487C" w:rsidRDefault="00780281" w:rsidP="00514253">
            <w:pPr>
              <w:spacing w:after="0"/>
              <w:jc w:val="left"/>
            </w:pPr>
            <w:r w:rsidRPr="00AD487C">
              <w:t>Refrigeration</w:t>
            </w:r>
          </w:p>
        </w:tc>
        <w:tc>
          <w:tcPr>
            <w:tcW w:w="3111" w:type="dxa"/>
            <w:shd w:val="clear" w:color="auto" w:fill="FFFFFF" w:themeFill="background1"/>
            <w:vAlign w:val="center"/>
          </w:tcPr>
          <w:p w14:paraId="346C91D2" w14:textId="2018D382" w:rsidR="00780281" w:rsidRPr="00AD487C" w:rsidRDefault="00780281" w:rsidP="00514253">
            <w:pPr>
              <w:spacing w:after="0"/>
              <w:jc w:val="left"/>
            </w:pPr>
            <w:r w:rsidRPr="00AD487C">
              <w:t>Shell</w:t>
            </w:r>
          </w:p>
        </w:tc>
        <w:tc>
          <w:tcPr>
            <w:tcW w:w="3111" w:type="dxa"/>
            <w:shd w:val="clear" w:color="auto" w:fill="FFFFFF" w:themeFill="background1"/>
            <w:vAlign w:val="center"/>
          </w:tcPr>
          <w:p w14:paraId="235FF5F4" w14:textId="47BFD4B1" w:rsidR="00780281" w:rsidRPr="00AD487C" w:rsidRDefault="00780281" w:rsidP="00514253">
            <w:pPr>
              <w:spacing w:after="0"/>
              <w:jc w:val="left"/>
            </w:pPr>
          </w:p>
        </w:tc>
      </w:tr>
      <w:tr w:rsidR="00780281" w:rsidRPr="00AD487C" w14:paraId="300B8D3D" w14:textId="336B4CD6" w:rsidTr="00514253">
        <w:trPr>
          <w:trHeight w:val="20"/>
          <w:jc w:val="center"/>
        </w:trPr>
        <w:tc>
          <w:tcPr>
            <w:tcW w:w="3111" w:type="dxa"/>
            <w:shd w:val="clear" w:color="auto" w:fill="FFFFFF" w:themeFill="background1"/>
            <w:noWrap/>
            <w:vAlign w:val="center"/>
            <w:hideMark/>
          </w:tcPr>
          <w:p w14:paraId="4C569128" w14:textId="31C412E9" w:rsidR="00780281" w:rsidRPr="00AD487C" w:rsidRDefault="00780281" w:rsidP="00514253">
            <w:pPr>
              <w:spacing w:after="0"/>
              <w:jc w:val="left"/>
            </w:pPr>
            <w:r>
              <w:t>Compressed Air</w:t>
            </w:r>
          </w:p>
        </w:tc>
        <w:tc>
          <w:tcPr>
            <w:tcW w:w="3111" w:type="dxa"/>
            <w:shd w:val="clear" w:color="auto" w:fill="FFFFFF" w:themeFill="background1"/>
            <w:vAlign w:val="center"/>
          </w:tcPr>
          <w:p w14:paraId="0B60A0A8" w14:textId="4B6C40FF" w:rsidR="00780281" w:rsidRPr="00AD487C" w:rsidDel="00EB572B" w:rsidRDefault="00946D76" w:rsidP="00514253">
            <w:pPr>
              <w:spacing w:after="0"/>
              <w:jc w:val="left"/>
            </w:pPr>
            <w:r w:rsidRPr="00AD487C">
              <w:t>Miscellaneous</w:t>
            </w:r>
          </w:p>
        </w:tc>
        <w:tc>
          <w:tcPr>
            <w:tcW w:w="3111" w:type="dxa"/>
            <w:shd w:val="clear" w:color="auto" w:fill="FFFFFF" w:themeFill="background1"/>
            <w:vAlign w:val="center"/>
          </w:tcPr>
          <w:p w14:paraId="366F7440" w14:textId="7148D02E" w:rsidR="00780281" w:rsidRPr="00AD487C" w:rsidDel="00EB572B" w:rsidRDefault="00780281" w:rsidP="00514253">
            <w:pPr>
              <w:spacing w:after="0"/>
              <w:jc w:val="left"/>
            </w:pPr>
          </w:p>
        </w:tc>
      </w:tr>
      <w:tr w:rsidR="00780281" w:rsidRPr="00AD487C" w14:paraId="0232F3C0" w14:textId="6CCB922A" w:rsidTr="00514253">
        <w:trPr>
          <w:trHeight w:val="20"/>
          <w:jc w:val="center"/>
        </w:trPr>
        <w:tc>
          <w:tcPr>
            <w:tcW w:w="3111" w:type="dxa"/>
            <w:shd w:val="clear" w:color="auto" w:fill="FFFFFF" w:themeFill="background1"/>
            <w:noWrap/>
            <w:vAlign w:val="center"/>
            <w:hideMark/>
          </w:tcPr>
          <w:p w14:paraId="2819D5FC" w14:textId="4A1635C2" w:rsidR="00780281" w:rsidRPr="00AD487C" w:rsidRDefault="00780281" w:rsidP="00514253">
            <w:pPr>
              <w:spacing w:after="0"/>
              <w:jc w:val="left"/>
            </w:pPr>
            <w:r w:rsidRPr="00AD487C">
              <w:t>Miscellaneous</w:t>
            </w:r>
          </w:p>
        </w:tc>
        <w:tc>
          <w:tcPr>
            <w:tcW w:w="3111" w:type="dxa"/>
            <w:shd w:val="clear" w:color="auto" w:fill="FFFFFF" w:themeFill="background1"/>
            <w:vAlign w:val="center"/>
          </w:tcPr>
          <w:p w14:paraId="3F76067D" w14:textId="77777777" w:rsidR="00780281" w:rsidRPr="00AD487C" w:rsidDel="00EB572B" w:rsidRDefault="00780281" w:rsidP="00514253">
            <w:pPr>
              <w:spacing w:after="0"/>
              <w:jc w:val="left"/>
            </w:pPr>
          </w:p>
        </w:tc>
        <w:tc>
          <w:tcPr>
            <w:tcW w:w="3111" w:type="dxa"/>
            <w:shd w:val="clear" w:color="auto" w:fill="FFFFFF" w:themeFill="background1"/>
            <w:vAlign w:val="center"/>
          </w:tcPr>
          <w:p w14:paraId="58B34A12" w14:textId="461D27DD" w:rsidR="00780281" w:rsidRPr="00AD487C" w:rsidDel="00EB572B" w:rsidRDefault="00780281" w:rsidP="00514253">
            <w:pPr>
              <w:spacing w:after="0"/>
              <w:jc w:val="left"/>
            </w:pPr>
          </w:p>
        </w:tc>
      </w:tr>
    </w:tbl>
    <w:p w14:paraId="77BDBFFF" w14:textId="77777777" w:rsidR="00616983" w:rsidRPr="00280744" w:rsidRDefault="00616983" w:rsidP="00514253">
      <w:pPr>
        <w:ind w:left="720"/>
      </w:pPr>
    </w:p>
    <w:p w14:paraId="457BA322" w14:textId="77777777" w:rsidR="00616983" w:rsidRPr="00280744" w:rsidRDefault="00616983" w:rsidP="00514253">
      <w:pPr>
        <w:widowControl/>
        <w:numPr>
          <w:ilvl w:val="0"/>
          <w:numId w:val="12"/>
        </w:numPr>
        <w:rPr>
          <w:b/>
        </w:rPr>
      </w:pPr>
      <w:r w:rsidRPr="00280744">
        <w:rPr>
          <w:b/>
        </w:rPr>
        <w:t>Measure &amp; Technology</w:t>
      </w:r>
    </w:p>
    <w:p w14:paraId="332E25BF" w14:textId="77777777" w:rsidR="00616983" w:rsidRPr="00280744" w:rsidRDefault="00616983" w:rsidP="00986C87">
      <w:pPr>
        <w:widowControl/>
        <w:numPr>
          <w:ilvl w:val="1"/>
          <w:numId w:val="12"/>
        </w:numPr>
        <w:spacing w:after="60"/>
      </w:pPr>
      <w:r>
        <w:t>This level of organization represents individual efficient measures such as CFL lighting and LED lighting, both of which are individual technologies within the Lighting end-use category.</w:t>
      </w:r>
    </w:p>
    <w:p w14:paraId="0C6AD46D" w14:textId="77777777" w:rsidR="00616983" w:rsidRPr="00280744" w:rsidRDefault="00616983" w:rsidP="00514253">
      <w:pPr>
        <w:widowControl/>
        <w:numPr>
          <w:ilvl w:val="1"/>
          <w:numId w:val="12"/>
        </w:numPr>
      </w:pPr>
      <w:r>
        <w:t>Answers the question, “What technology defines the measure?”</w:t>
      </w:r>
    </w:p>
    <w:p w14:paraId="401F5843" w14:textId="48827D41" w:rsidR="00415A53" w:rsidRDefault="00616983" w:rsidP="00514253">
      <w:pPr>
        <w:jc w:val="left"/>
      </w:pPr>
      <w:r w:rsidRPr="00280744">
        <w:t xml:space="preserve">This organizational structure is silent on which fuel the measure is designed to save; electricity or </w:t>
      </w:r>
      <w:del w:id="2665" w:author="Samuel Dent" w:date="2022-05-04T06:03:00Z">
        <w:r w:rsidRPr="00280744" w:rsidDel="00633D19">
          <w:delText>natural ga</w:delText>
        </w:r>
      </w:del>
      <w:ins w:id="2666" w:author="Samuel Dent" w:date="2022-05-04T06:03:00Z">
        <w:r w:rsidR="00633D19">
          <w:t>fossil fuel</w:t>
        </w:r>
      </w:ins>
      <w:r w:rsidRPr="00280744">
        <w:t>s.  By organizing the TRM this way, measures that save on both fuels do not need to be repeated.  As a result, the TRM will be easier to use and to maintain</w:t>
      </w:r>
      <w:r w:rsidR="00B55FE0" w:rsidRPr="00280744">
        <w:t>.</w:t>
      </w:r>
      <w:bookmarkStart w:id="2667" w:name="_Toc319585392"/>
    </w:p>
    <w:p w14:paraId="0D89D716" w14:textId="410F0B15" w:rsidR="00B55FE0" w:rsidRPr="00280744" w:rsidRDefault="00B55FE0" w:rsidP="000400C1">
      <w:pPr>
        <w:pStyle w:val="Heading2"/>
      </w:pPr>
      <w:bookmarkStart w:id="2668" w:name="_Toc333218983"/>
      <w:bookmarkStart w:id="2669" w:name="_Toc437856293"/>
      <w:bookmarkStart w:id="2670" w:name="_Toc437957191"/>
      <w:bookmarkStart w:id="2671" w:name="_Toc438040354"/>
      <w:bookmarkStart w:id="2672" w:name="_Toc113618413"/>
      <w:r w:rsidRPr="00280744">
        <w:t>Measure Code Specification</w:t>
      </w:r>
      <w:bookmarkEnd w:id="2667"/>
      <w:bookmarkEnd w:id="2668"/>
      <w:bookmarkEnd w:id="2669"/>
      <w:bookmarkEnd w:id="2670"/>
      <w:bookmarkEnd w:id="2671"/>
      <w:bookmarkEnd w:id="2672"/>
    </w:p>
    <w:p w14:paraId="267029A0" w14:textId="77777777" w:rsidR="00616983" w:rsidRPr="00280744" w:rsidRDefault="00616983" w:rsidP="00514253">
      <w:r w:rsidRPr="00280744">
        <w:t>In order to uniquely identify each measure in the TRM, abbreviations for the major organizational elements of the TRM have been established.  When these abbreviations are combined and delimited by a dash (‘-‘) a unique, 18-character alphanumeric code is formed that can be used for tracking the measures and their associated savings estimates.  Measure codes appear at the end of each measure and are structured using five parts.</w:t>
      </w:r>
    </w:p>
    <w:p w14:paraId="37F9B033" w14:textId="1BE489C0" w:rsidR="00616983" w:rsidRPr="00280744" w:rsidRDefault="00616983" w:rsidP="00514253">
      <w:pPr>
        <w:jc w:val="center"/>
        <w:rPr>
          <w:b/>
        </w:rPr>
      </w:pPr>
      <w:r w:rsidRPr="00280744">
        <w:rPr>
          <w:b/>
        </w:rPr>
        <w:t xml:space="preserve">Code Structure = Market + End-use Category + Measure + </w:t>
      </w:r>
      <w:r w:rsidR="001B1B08">
        <w:rPr>
          <w:b/>
        </w:rPr>
        <w:t xml:space="preserve">Measure </w:t>
      </w:r>
      <w:r w:rsidRPr="00280744">
        <w:rPr>
          <w:b/>
        </w:rPr>
        <w:t>Version # + Effective Date</w:t>
      </w:r>
    </w:p>
    <w:p w14:paraId="00E95C8A" w14:textId="22048C2B" w:rsidR="00616983" w:rsidRPr="00280744" w:rsidRDefault="00616983" w:rsidP="00514253">
      <w:r w:rsidRPr="00280744">
        <w:t>For example, the commercial boiler measure is coded: “CI-HVC-BLR_-V01-120601”</w:t>
      </w:r>
    </w:p>
    <w:p w14:paraId="138FBC9A" w14:textId="77777777" w:rsidR="00616983" w:rsidRPr="009C362B" w:rsidRDefault="00616983" w:rsidP="00CD3283">
      <w:pPr>
        <w:pStyle w:val="Captions"/>
      </w:pPr>
      <w:bookmarkStart w:id="2673" w:name="_Toc335377224"/>
      <w:bookmarkStart w:id="2674" w:name="_Toc411514770"/>
      <w:bookmarkStart w:id="2675" w:name="_Toc411515470"/>
      <w:bookmarkStart w:id="2676" w:name="_Toc411599457"/>
      <w:bookmarkStart w:id="2677" w:name="_Toc51846671"/>
      <w:r w:rsidRPr="00BB7B08">
        <w:t xml:space="preserve">Table </w:t>
      </w:r>
      <w:r>
        <w:rPr>
          <w:noProof/>
        </w:rPr>
        <w:t>2</w:t>
      </w:r>
      <w:r>
        <w:t>.</w:t>
      </w:r>
      <w:r>
        <w:rPr>
          <w:noProof/>
        </w:rPr>
        <w:t>2</w:t>
      </w:r>
      <w:r w:rsidRPr="009C362B">
        <w:t>: Measure Code Specification Key</w:t>
      </w:r>
      <w:bookmarkEnd w:id="2673"/>
      <w:bookmarkEnd w:id="2674"/>
      <w:bookmarkEnd w:id="2675"/>
      <w:bookmarkEnd w:id="2676"/>
      <w:bookmarkEnd w:id="2677"/>
    </w:p>
    <w:tbl>
      <w:tblPr>
        <w:tblStyle w:val="TableGrid"/>
        <w:tblW w:w="0" w:type="auto"/>
        <w:jc w:val="center"/>
        <w:tblLook w:val="04A0" w:firstRow="1" w:lastRow="0" w:firstColumn="1" w:lastColumn="0" w:noHBand="0" w:noVBand="1"/>
      </w:tblPr>
      <w:tblGrid>
        <w:gridCol w:w="2179"/>
        <w:gridCol w:w="2912"/>
        <w:gridCol w:w="1094"/>
        <w:gridCol w:w="1086"/>
        <w:gridCol w:w="1086"/>
      </w:tblGrid>
      <w:tr w:rsidR="00616983" w:rsidRPr="00AD487C" w14:paraId="64050C7E"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C4328B5"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Market (@@)</w:t>
            </w:r>
          </w:p>
        </w:tc>
        <w:tc>
          <w:tcPr>
            <w:tcW w:w="291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77D4EAF"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End-use (@@@)</w:t>
            </w:r>
          </w:p>
        </w:tc>
        <w:tc>
          <w:tcPr>
            <w:tcW w:w="109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6D403DC4"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Measure (@@@@)</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548E7483"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Version (V##)</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818A1D3"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Effective Date</w:t>
            </w:r>
          </w:p>
        </w:tc>
      </w:tr>
      <w:tr w:rsidR="00616983" w:rsidRPr="00AD487C" w14:paraId="14EA56DC"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30BD2CE5" w14:textId="77777777" w:rsidR="00616983" w:rsidRPr="00AD487C" w:rsidRDefault="00616983" w:rsidP="00514253">
            <w:pPr>
              <w:spacing w:after="0"/>
              <w:rPr>
                <w:rFonts w:asciiTheme="minorHAnsi" w:hAnsiTheme="minorHAnsi"/>
              </w:rPr>
            </w:pPr>
            <w:r w:rsidRPr="00AD487C">
              <w:rPr>
                <w:rFonts w:asciiTheme="minorHAnsi" w:hAnsiTheme="minorHAnsi"/>
              </w:rPr>
              <w:t>CI (C&amp;I)</w:t>
            </w:r>
          </w:p>
        </w:tc>
        <w:tc>
          <w:tcPr>
            <w:tcW w:w="2912" w:type="dxa"/>
            <w:tcBorders>
              <w:top w:val="single" w:sz="4" w:space="0" w:color="auto"/>
              <w:left w:val="single" w:sz="4" w:space="0" w:color="auto"/>
              <w:bottom w:val="single" w:sz="4" w:space="0" w:color="auto"/>
              <w:right w:val="single" w:sz="4" w:space="0" w:color="auto"/>
            </w:tcBorders>
            <w:vAlign w:val="center"/>
            <w:hideMark/>
          </w:tcPr>
          <w:p w14:paraId="64700EFA" w14:textId="77777777" w:rsidR="00616983" w:rsidRPr="00AD487C" w:rsidRDefault="00616983" w:rsidP="00514253">
            <w:pPr>
              <w:spacing w:after="0"/>
              <w:rPr>
                <w:rFonts w:asciiTheme="minorHAnsi" w:hAnsiTheme="minorHAnsi"/>
              </w:rPr>
            </w:pPr>
            <w:r w:rsidRPr="00AD487C">
              <w:rPr>
                <w:rFonts w:asciiTheme="minorHAnsi" w:hAnsiTheme="minorHAnsi"/>
              </w:rPr>
              <w:t>AGE (Agricultural Equipment)</w:t>
            </w:r>
          </w:p>
        </w:tc>
        <w:tc>
          <w:tcPr>
            <w:tcW w:w="1094" w:type="dxa"/>
            <w:tcBorders>
              <w:top w:val="single" w:sz="4" w:space="0" w:color="auto"/>
              <w:left w:val="single" w:sz="4" w:space="0" w:color="auto"/>
              <w:bottom w:val="single" w:sz="4" w:space="0" w:color="auto"/>
              <w:right w:val="single" w:sz="4" w:space="0" w:color="auto"/>
            </w:tcBorders>
            <w:vAlign w:val="center"/>
            <w:hideMark/>
          </w:tcPr>
          <w:p w14:paraId="39FB7918" w14:textId="77777777" w:rsidR="00616983" w:rsidRPr="00AD487C" w:rsidRDefault="00616983" w:rsidP="00514253">
            <w:pPr>
              <w:spacing w:after="0"/>
              <w:rPr>
                <w:rFonts w:asciiTheme="minorHAnsi" w:hAnsiTheme="minorHAnsi"/>
              </w:rPr>
            </w:pPr>
            <w:r w:rsidRPr="00AD487C">
              <w:rPr>
                <w:rFonts w:asciiTheme="minorHAnsi" w:hAnsiTheme="minorHAnsi"/>
              </w:rPr>
              <w:t>BLR_</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F615340" w14:textId="77777777" w:rsidR="00616983" w:rsidRPr="00AD487C" w:rsidRDefault="00616983" w:rsidP="00514253">
            <w:pPr>
              <w:spacing w:after="0"/>
              <w:rPr>
                <w:rFonts w:asciiTheme="minorHAnsi" w:hAnsiTheme="minorHAnsi"/>
              </w:rPr>
            </w:pPr>
            <w:r w:rsidRPr="00AD487C">
              <w:rPr>
                <w:rFonts w:asciiTheme="minorHAnsi" w:hAnsiTheme="minorHAnsi"/>
              </w:rPr>
              <w:t>V01</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3C3ADAB" w14:textId="77777777" w:rsidR="00616983" w:rsidRPr="00AD487C" w:rsidRDefault="00616983" w:rsidP="00514253">
            <w:pPr>
              <w:spacing w:after="0"/>
              <w:rPr>
                <w:rFonts w:asciiTheme="minorHAnsi" w:hAnsiTheme="minorHAnsi"/>
              </w:rPr>
            </w:pPr>
            <w:r w:rsidRPr="00AD487C">
              <w:rPr>
                <w:rFonts w:asciiTheme="minorHAnsi" w:hAnsiTheme="minorHAnsi"/>
              </w:rPr>
              <w:t>YYMMDD</w:t>
            </w:r>
          </w:p>
        </w:tc>
      </w:tr>
      <w:tr w:rsidR="00616983" w:rsidRPr="00AD487C" w14:paraId="3F6E5A81"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D12F250" w14:textId="77777777" w:rsidR="00616983" w:rsidRPr="00AD487C" w:rsidRDefault="00616983" w:rsidP="00514253">
            <w:pPr>
              <w:spacing w:after="0"/>
              <w:rPr>
                <w:rFonts w:asciiTheme="minorHAnsi" w:hAnsiTheme="minorHAnsi"/>
              </w:rPr>
            </w:pPr>
            <w:r w:rsidRPr="00AD487C">
              <w:rPr>
                <w:rFonts w:asciiTheme="minorHAnsi" w:hAnsiTheme="minorHAnsi"/>
              </w:rPr>
              <w:t>RS (Residential)</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AE6D056" w14:textId="77777777" w:rsidR="00616983" w:rsidRPr="00AD487C" w:rsidRDefault="00616983" w:rsidP="00514253">
            <w:pPr>
              <w:spacing w:after="0"/>
              <w:rPr>
                <w:rFonts w:asciiTheme="minorHAnsi" w:hAnsiTheme="minorHAnsi"/>
              </w:rPr>
            </w:pPr>
            <w:r w:rsidRPr="00AD487C">
              <w:rPr>
                <w:rFonts w:asciiTheme="minorHAnsi" w:hAnsiTheme="minorHAnsi"/>
              </w:rPr>
              <w:t>APL (Appliances)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3D35506" w14:textId="4D093850" w:rsidR="00616983" w:rsidRPr="00AD487C" w:rsidRDefault="00616983" w:rsidP="00514253">
            <w:pPr>
              <w:spacing w:after="0"/>
              <w:rPr>
                <w:rFonts w:asciiTheme="minorHAnsi" w:hAnsiTheme="minorHAnsi"/>
              </w:rPr>
            </w:pPr>
            <w:r w:rsidRPr="00AD487C">
              <w:rPr>
                <w:rFonts w:asciiTheme="minorHAnsi" w:hAnsiTheme="minorHAnsi"/>
              </w:rPr>
              <w:t>T5F</w:t>
            </w:r>
            <w:r w:rsidR="00EB572B">
              <w:rPr>
                <w:rFonts w:asciiTheme="minorHAnsi" w:hAnsiTheme="minorHAnsi"/>
              </w:rPr>
              <w:t>X</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D71A298" w14:textId="77777777" w:rsidR="00616983" w:rsidRPr="00AD487C" w:rsidRDefault="00616983" w:rsidP="00514253">
            <w:pPr>
              <w:spacing w:after="0"/>
              <w:rPr>
                <w:rFonts w:asciiTheme="minorHAnsi" w:hAnsiTheme="minorHAnsi"/>
              </w:rPr>
            </w:pPr>
            <w:r w:rsidRPr="00AD487C">
              <w:rPr>
                <w:rFonts w:asciiTheme="minorHAnsi" w:hAnsiTheme="minorHAnsi"/>
              </w:rPr>
              <w:t>V02</w:t>
            </w:r>
          </w:p>
        </w:tc>
        <w:tc>
          <w:tcPr>
            <w:tcW w:w="1086" w:type="dxa"/>
            <w:tcBorders>
              <w:top w:val="single" w:sz="4" w:space="0" w:color="auto"/>
              <w:left w:val="single" w:sz="4" w:space="0" w:color="auto"/>
              <w:bottom w:val="single" w:sz="4" w:space="0" w:color="auto"/>
              <w:right w:val="single" w:sz="4" w:space="0" w:color="auto"/>
            </w:tcBorders>
            <w:vAlign w:val="center"/>
            <w:hideMark/>
          </w:tcPr>
          <w:p w14:paraId="4B776BC6" w14:textId="77777777" w:rsidR="00616983" w:rsidRPr="00AD487C" w:rsidRDefault="00616983" w:rsidP="00514253">
            <w:pPr>
              <w:spacing w:after="0"/>
              <w:rPr>
                <w:rFonts w:asciiTheme="minorHAnsi" w:hAnsiTheme="minorHAnsi"/>
              </w:rPr>
            </w:pPr>
            <w:r w:rsidRPr="00AD487C">
              <w:rPr>
                <w:rFonts w:asciiTheme="minorHAnsi" w:hAnsiTheme="minorHAnsi"/>
              </w:rPr>
              <w:t>YYMMDD</w:t>
            </w:r>
          </w:p>
        </w:tc>
      </w:tr>
      <w:tr w:rsidR="00EB572B" w:rsidRPr="00AD487C" w14:paraId="07B91A54"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0792DCF6" w14:textId="75C2411B" w:rsidR="00EB572B" w:rsidRPr="00AD487C" w:rsidRDefault="00EB572B" w:rsidP="00514253">
            <w:pPr>
              <w:spacing w:after="0"/>
              <w:rPr>
                <w:rFonts w:asciiTheme="minorHAnsi" w:hAnsiTheme="minorHAnsi"/>
              </w:rPr>
            </w:pPr>
            <w:r>
              <w:rPr>
                <w:rFonts w:asciiTheme="minorHAnsi" w:hAnsiTheme="minorHAnsi"/>
              </w:rPr>
              <w:t>CC (Cross-</w:t>
            </w:r>
            <w:r w:rsidR="00FA0EB4">
              <w:rPr>
                <w:rFonts w:asciiTheme="minorHAnsi" w:hAnsiTheme="minorHAnsi"/>
              </w:rPr>
              <w:t>C</w:t>
            </w:r>
            <w:r>
              <w:rPr>
                <w:rFonts w:asciiTheme="minorHAnsi" w:hAnsiTheme="minorHAnsi"/>
              </w:rPr>
              <w:t>utting)</w:t>
            </w:r>
          </w:p>
        </w:tc>
        <w:tc>
          <w:tcPr>
            <w:tcW w:w="2912" w:type="dxa"/>
            <w:tcBorders>
              <w:top w:val="single" w:sz="4" w:space="0" w:color="auto"/>
              <w:left w:val="single" w:sz="4" w:space="0" w:color="auto"/>
              <w:bottom w:val="single" w:sz="4" w:space="0" w:color="auto"/>
              <w:right w:val="single" w:sz="4" w:space="0" w:color="auto"/>
            </w:tcBorders>
            <w:vAlign w:val="center"/>
          </w:tcPr>
          <w:p w14:paraId="28337188" w14:textId="0FE410AA" w:rsidR="00EB572B" w:rsidRPr="00AD487C" w:rsidRDefault="00EB572B" w:rsidP="00514253">
            <w:pPr>
              <w:spacing w:after="0"/>
              <w:rPr>
                <w:rFonts w:asciiTheme="minorHAnsi" w:hAnsiTheme="minorHAnsi"/>
              </w:rPr>
            </w:pPr>
            <w:r>
              <w:rPr>
                <w:rFonts w:asciiTheme="minorHAnsi" w:hAnsiTheme="minorHAnsi"/>
              </w:rPr>
              <w:t>BEH (Behavior)</w:t>
            </w:r>
          </w:p>
        </w:tc>
        <w:tc>
          <w:tcPr>
            <w:tcW w:w="1094" w:type="dxa"/>
            <w:tcBorders>
              <w:top w:val="single" w:sz="4" w:space="0" w:color="auto"/>
              <w:left w:val="single" w:sz="4" w:space="0" w:color="auto"/>
              <w:bottom w:val="single" w:sz="4" w:space="0" w:color="auto"/>
              <w:right w:val="single" w:sz="4" w:space="0" w:color="auto"/>
            </w:tcBorders>
            <w:vAlign w:val="center"/>
            <w:hideMark/>
          </w:tcPr>
          <w:p w14:paraId="58972FAB" w14:textId="3848A62A" w:rsidR="00EB572B" w:rsidRPr="00AD487C" w:rsidRDefault="00EB572B" w:rsidP="00514253">
            <w:pPr>
              <w:spacing w:after="0"/>
              <w:rPr>
                <w:rFonts w:asciiTheme="minorHAnsi" w:hAnsiTheme="minorHAnsi"/>
              </w:rPr>
            </w:pPr>
            <w:r w:rsidRPr="00AD487C">
              <w:rPr>
                <w:rFonts w:asciiTheme="minorHAnsi" w:hAnsiTheme="minorHAnsi"/>
              </w:rPr>
              <w:t>T8F</w:t>
            </w:r>
            <w:r>
              <w:rPr>
                <w:rFonts w:asciiTheme="minorHAnsi" w:hAnsiTheme="minorHAnsi"/>
              </w:rPr>
              <w:t>X</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B0C94FA" w14:textId="77777777" w:rsidR="00EB572B" w:rsidRPr="00AD487C" w:rsidRDefault="00EB572B" w:rsidP="00514253">
            <w:pPr>
              <w:spacing w:after="0"/>
              <w:rPr>
                <w:rFonts w:asciiTheme="minorHAnsi" w:hAnsiTheme="minorHAnsi"/>
              </w:rPr>
            </w:pPr>
            <w:r w:rsidRPr="00AD487C">
              <w:rPr>
                <w:rFonts w:asciiTheme="minorHAnsi" w:hAnsiTheme="minorHAnsi"/>
              </w:rPr>
              <w:t>V03</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CBC1D33" w14:textId="77777777" w:rsidR="00EB572B" w:rsidRPr="00AD487C" w:rsidRDefault="00EB572B" w:rsidP="00514253">
            <w:pPr>
              <w:spacing w:after="0"/>
              <w:rPr>
                <w:rFonts w:asciiTheme="minorHAnsi" w:hAnsiTheme="minorHAnsi"/>
              </w:rPr>
            </w:pPr>
            <w:r w:rsidRPr="00AD487C">
              <w:rPr>
                <w:rFonts w:asciiTheme="minorHAnsi" w:hAnsiTheme="minorHAnsi"/>
              </w:rPr>
              <w:t>YYMMDD</w:t>
            </w:r>
          </w:p>
        </w:tc>
      </w:tr>
      <w:tr w:rsidR="00EB572B" w:rsidRPr="00AD487C" w14:paraId="22390781"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6333B219"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1446204" w14:textId="6FC7FF02" w:rsidR="00EB572B" w:rsidRPr="00AD487C" w:rsidRDefault="00EB572B" w:rsidP="00514253">
            <w:pPr>
              <w:spacing w:after="0"/>
              <w:rPr>
                <w:rFonts w:asciiTheme="minorHAnsi" w:hAnsiTheme="minorHAnsi"/>
              </w:rPr>
            </w:pPr>
            <w:r w:rsidRPr="00AD487C">
              <w:rPr>
                <w:rFonts w:asciiTheme="minorHAnsi" w:hAnsiTheme="minorHAnsi"/>
              </w:rPr>
              <w:t>CEL (Consumer Electronics)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477113BC" w14:textId="77777777" w:rsidR="00EB572B" w:rsidRPr="00AD487C" w:rsidRDefault="00EB572B" w:rsidP="00514253">
            <w:pPr>
              <w:spacing w:after="0"/>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80EFCCB" w14:textId="77777777" w:rsidR="00EB572B" w:rsidRPr="00AD487C" w:rsidRDefault="00EB572B" w:rsidP="00514253">
            <w:pPr>
              <w:spacing w:after="0"/>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204EE5B"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3E28283C"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00E1AFAB"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tcPr>
          <w:p w14:paraId="6D1CD164" w14:textId="466C7E6C" w:rsidR="00EB572B" w:rsidRPr="00AD487C" w:rsidRDefault="00EB572B" w:rsidP="00514253">
            <w:pPr>
              <w:spacing w:after="0"/>
              <w:rPr>
                <w:rFonts w:asciiTheme="minorHAnsi" w:hAnsiTheme="minorHAnsi"/>
              </w:rPr>
            </w:pPr>
            <w:r>
              <w:rPr>
                <w:rFonts w:asciiTheme="minorHAnsi" w:hAnsiTheme="minorHAnsi"/>
              </w:rPr>
              <w:t>CPA (Compressed Air)</w:t>
            </w:r>
          </w:p>
        </w:tc>
        <w:tc>
          <w:tcPr>
            <w:tcW w:w="1094" w:type="dxa"/>
            <w:tcBorders>
              <w:top w:val="single" w:sz="4" w:space="0" w:color="auto"/>
              <w:left w:val="single" w:sz="4" w:space="0" w:color="auto"/>
              <w:bottom w:val="single" w:sz="4" w:space="0" w:color="auto"/>
              <w:right w:val="single" w:sz="4" w:space="0" w:color="auto"/>
            </w:tcBorders>
            <w:vAlign w:val="center"/>
          </w:tcPr>
          <w:p w14:paraId="0599D1DC"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79148C8E"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4612729" w14:textId="77777777" w:rsidR="00EB572B" w:rsidRPr="00AD487C" w:rsidRDefault="00EB572B" w:rsidP="00514253">
            <w:pPr>
              <w:spacing w:after="0"/>
              <w:rPr>
                <w:rFonts w:asciiTheme="minorHAnsi" w:hAnsiTheme="minorHAnsi"/>
              </w:rPr>
            </w:pPr>
          </w:p>
        </w:tc>
      </w:tr>
      <w:tr w:rsidR="00EB572B" w:rsidRPr="00AD487C" w14:paraId="40B4D884"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259C658F" w14:textId="77777777" w:rsidR="00EB572B" w:rsidRPr="00AD487C" w:rsidRDefault="00EB572B"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hideMark/>
          </w:tcPr>
          <w:p w14:paraId="7BF0D7AB" w14:textId="0017D962" w:rsidR="00EB572B" w:rsidRPr="00AD487C" w:rsidRDefault="00EB572B" w:rsidP="00514253">
            <w:pPr>
              <w:spacing w:after="0"/>
              <w:rPr>
                <w:rFonts w:asciiTheme="minorHAnsi" w:hAnsiTheme="minorHAnsi"/>
              </w:rPr>
            </w:pPr>
            <w:r w:rsidRPr="00AD487C">
              <w:rPr>
                <w:rFonts w:asciiTheme="minorHAnsi" w:hAnsiTheme="minorHAnsi"/>
              </w:rPr>
              <w:t>FSE (Food Service Equipment)</w:t>
            </w:r>
          </w:p>
        </w:tc>
        <w:tc>
          <w:tcPr>
            <w:tcW w:w="1094" w:type="dxa"/>
            <w:tcBorders>
              <w:top w:val="single" w:sz="4" w:space="0" w:color="auto"/>
              <w:left w:val="single" w:sz="4" w:space="0" w:color="auto"/>
              <w:bottom w:val="single" w:sz="4" w:space="0" w:color="auto"/>
              <w:right w:val="single" w:sz="4" w:space="0" w:color="auto"/>
            </w:tcBorders>
            <w:vAlign w:val="center"/>
          </w:tcPr>
          <w:p w14:paraId="618EA837"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38D831CE"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58FB6DEC" w14:textId="77777777" w:rsidR="00EB572B" w:rsidRPr="00AD487C" w:rsidRDefault="00EB572B" w:rsidP="00514253">
            <w:pPr>
              <w:spacing w:after="0"/>
              <w:rPr>
                <w:rFonts w:asciiTheme="minorHAnsi" w:hAnsiTheme="minorHAnsi"/>
              </w:rPr>
            </w:pPr>
          </w:p>
        </w:tc>
      </w:tr>
      <w:tr w:rsidR="00EB572B" w:rsidRPr="00AD487C" w14:paraId="6135B72D"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4E31B5D"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479DAFB4" w14:textId="17810183" w:rsidR="00EB572B" w:rsidRPr="00AD487C" w:rsidRDefault="00EB572B" w:rsidP="00514253">
            <w:pPr>
              <w:spacing w:after="0"/>
              <w:rPr>
                <w:rFonts w:asciiTheme="minorHAnsi" w:hAnsiTheme="minorHAnsi"/>
              </w:rPr>
            </w:pPr>
            <w:r w:rsidRPr="00AD487C">
              <w:rPr>
                <w:rFonts w:asciiTheme="minorHAnsi" w:hAnsiTheme="minorHAnsi"/>
              </w:rPr>
              <w:t>HVC (HVAC)</w:t>
            </w:r>
          </w:p>
        </w:tc>
        <w:tc>
          <w:tcPr>
            <w:tcW w:w="1094" w:type="dxa"/>
            <w:tcBorders>
              <w:top w:val="single" w:sz="4" w:space="0" w:color="auto"/>
              <w:left w:val="single" w:sz="4" w:space="0" w:color="auto"/>
              <w:bottom w:val="single" w:sz="4" w:space="0" w:color="auto"/>
              <w:right w:val="single" w:sz="4" w:space="0" w:color="auto"/>
            </w:tcBorders>
            <w:vAlign w:val="center"/>
            <w:hideMark/>
          </w:tcPr>
          <w:p w14:paraId="076A5C0B"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659C8B2"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0D751F12"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20C9A6E8"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64C117AE"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EB66259" w14:textId="5E82352F" w:rsidR="00EB572B" w:rsidRPr="00AD487C" w:rsidRDefault="00EB572B" w:rsidP="00514253">
            <w:pPr>
              <w:spacing w:after="0"/>
              <w:rPr>
                <w:rFonts w:asciiTheme="minorHAnsi" w:hAnsiTheme="minorHAnsi"/>
              </w:rPr>
            </w:pPr>
            <w:r w:rsidRPr="00AD487C">
              <w:rPr>
                <w:rFonts w:asciiTheme="minorHAnsi" w:hAnsiTheme="minorHAnsi"/>
              </w:rPr>
              <w:t>HW</w:t>
            </w:r>
            <w:r w:rsidR="00946D76">
              <w:rPr>
                <w:rFonts w:asciiTheme="minorHAnsi" w:hAnsiTheme="minorHAnsi"/>
              </w:rPr>
              <w:t>E</w:t>
            </w:r>
            <w:r w:rsidRPr="00AD487C">
              <w:rPr>
                <w:rFonts w:asciiTheme="minorHAnsi" w:hAnsiTheme="minorHAnsi"/>
              </w:rPr>
              <w:t xml:space="preserve"> (Hot Water)</w:t>
            </w:r>
          </w:p>
        </w:tc>
        <w:tc>
          <w:tcPr>
            <w:tcW w:w="1094" w:type="dxa"/>
            <w:tcBorders>
              <w:top w:val="single" w:sz="4" w:space="0" w:color="auto"/>
              <w:left w:val="single" w:sz="4" w:space="0" w:color="auto"/>
              <w:bottom w:val="single" w:sz="4" w:space="0" w:color="auto"/>
              <w:right w:val="single" w:sz="4" w:space="0" w:color="auto"/>
            </w:tcBorders>
            <w:vAlign w:val="center"/>
            <w:hideMark/>
          </w:tcPr>
          <w:p w14:paraId="15E7DF01"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B62E7B3"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C5FC307"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0E0314E6"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314D112"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00A581A0" w14:textId="3A10EC33" w:rsidR="00EB572B" w:rsidRPr="00AD487C" w:rsidRDefault="00EB572B" w:rsidP="00514253">
            <w:pPr>
              <w:spacing w:after="0"/>
              <w:rPr>
                <w:rFonts w:asciiTheme="minorHAnsi" w:hAnsiTheme="minorHAnsi"/>
              </w:rPr>
            </w:pPr>
            <w:r w:rsidRPr="00AD487C">
              <w:rPr>
                <w:rFonts w:asciiTheme="minorHAnsi" w:hAnsiTheme="minorHAnsi"/>
              </w:rPr>
              <w:t>LTG (Lighting)</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86A81C2"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900D6E1"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0404E28"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739B8B28"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27457028"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2DEC75A4" w14:textId="26EB2CA2" w:rsidR="00EB572B" w:rsidRPr="00AD487C" w:rsidRDefault="00EB572B" w:rsidP="00514253">
            <w:pPr>
              <w:spacing w:after="0"/>
              <w:rPr>
                <w:rFonts w:asciiTheme="minorHAnsi" w:hAnsiTheme="minorHAnsi"/>
              </w:rPr>
            </w:pPr>
            <w:r w:rsidRPr="00AD487C">
              <w:rPr>
                <w:rFonts w:asciiTheme="minorHAnsi" w:hAnsiTheme="minorHAnsi"/>
              </w:rPr>
              <w:t>MSC (Miscellaneous)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369D683"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E5759CC"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281CCAC4"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4C317B42"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3E7C39CA" w14:textId="77777777" w:rsidR="00EB572B" w:rsidRPr="00AD487C" w:rsidRDefault="00EB572B"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tcPr>
          <w:p w14:paraId="3EC1C2C4" w14:textId="76F3C41D" w:rsidR="00EB572B" w:rsidRPr="00AD487C" w:rsidRDefault="00EB572B" w:rsidP="00514253">
            <w:pPr>
              <w:spacing w:after="0"/>
              <w:rPr>
                <w:rFonts w:asciiTheme="minorHAnsi" w:hAnsiTheme="minorHAnsi"/>
              </w:rPr>
            </w:pPr>
            <w:r w:rsidRPr="00AD487C">
              <w:rPr>
                <w:rFonts w:asciiTheme="minorHAnsi" w:hAnsiTheme="minorHAnsi"/>
              </w:rPr>
              <w:t>RFG (Refrigeration)</w:t>
            </w:r>
          </w:p>
        </w:tc>
        <w:tc>
          <w:tcPr>
            <w:tcW w:w="1094" w:type="dxa"/>
            <w:tcBorders>
              <w:top w:val="single" w:sz="4" w:space="0" w:color="auto"/>
              <w:left w:val="single" w:sz="4" w:space="0" w:color="auto"/>
              <w:bottom w:val="single" w:sz="4" w:space="0" w:color="auto"/>
              <w:right w:val="single" w:sz="4" w:space="0" w:color="auto"/>
            </w:tcBorders>
            <w:vAlign w:val="center"/>
          </w:tcPr>
          <w:p w14:paraId="2A599E83"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4B22E21A"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1448E979" w14:textId="77777777" w:rsidR="00EB572B" w:rsidRPr="00AD487C" w:rsidRDefault="00EB572B" w:rsidP="00514253">
            <w:pPr>
              <w:spacing w:after="0"/>
              <w:rPr>
                <w:rFonts w:asciiTheme="minorHAnsi" w:hAnsiTheme="minorHAnsi"/>
              </w:rPr>
            </w:pPr>
          </w:p>
        </w:tc>
      </w:tr>
      <w:tr w:rsidR="00EB572B" w:rsidRPr="00AD487C" w14:paraId="27A4EDB9"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251372B1" w14:textId="77777777" w:rsidR="00EB572B" w:rsidRPr="00AD487C" w:rsidRDefault="00EB572B"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tcPr>
          <w:p w14:paraId="7623B5FB" w14:textId="7D408AC6" w:rsidR="00EB572B" w:rsidRPr="00AD487C" w:rsidRDefault="00EB572B" w:rsidP="00514253">
            <w:pPr>
              <w:spacing w:after="0"/>
              <w:rPr>
                <w:rFonts w:asciiTheme="minorHAnsi" w:hAnsiTheme="minorHAnsi"/>
              </w:rPr>
            </w:pPr>
            <w:r w:rsidRPr="00AD487C">
              <w:rPr>
                <w:rFonts w:asciiTheme="minorHAnsi" w:hAnsiTheme="minorHAnsi"/>
              </w:rPr>
              <w:t>SHL (Shell)</w:t>
            </w:r>
          </w:p>
        </w:tc>
        <w:tc>
          <w:tcPr>
            <w:tcW w:w="1094" w:type="dxa"/>
            <w:tcBorders>
              <w:top w:val="single" w:sz="4" w:space="0" w:color="auto"/>
              <w:left w:val="single" w:sz="4" w:space="0" w:color="auto"/>
              <w:bottom w:val="single" w:sz="4" w:space="0" w:color="auto"/>
              <w:right w:val="single" w:sz="4" w:space="0" w:color="auto"/>
            </w:tcBorders>
            <w:vAlign w:val="center"/>
          </w:tcPr>
          <w:p w14:paraId="53095B8A"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90992A1"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6F4AE7A1" w14:textId="77777777" w:rsidR="00EB572B" w:rsidRPr="00AD487C" w:rsidRDefault="00EB572B" w:rsidP="00514253">
            <w:pPr>
              <w:spacing w:after="0"/>
              <w:rPr>
                <w:rFonts w:asciiTheme="minorHAnsi" w:hAnsiTheme="minorHAnsi"/>
              </w:rPr>
            </w:pPr>
          </w:p>
        </w:tc>
      </w:tr>
      <w:tr w:rsidR="00446CD0" w:rsidRPr="00AD487C" w14:paraId="4204F556"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7D7EE97E" w14:textId="77777777" w:rsidR="00446CD0" w:rsidRPr="00AD487C" w:rsidRDefault="00446CD0"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tcPr>
          <w:p w14:paraId="08D08914" w14:textId="519775D2" w:rsidR="00446CD0" w:rsidRPr="00AD487C" w:rsidRDefault="00446CD0" w:rsidP="00514253">
            <w:pPr>
              <w:spacing w:after="0"/>
              <w:rPr>
                <w:rFonts w:asciiTheme="minorHAnsi" w:hAnsiTheme="minorHAnsi"/>
              </w:rPr>
            </w:pPr>
            <w:r>
              <w:rPr>
                <w:rFonts w:asciiTheme="minorHAnsi" w:hAnsiTheme="minorHAnsi"/>
              </w:rPr>
              <w:t>SYS (System-wide</w:t>
            </w:r>
            <w:r w:rsidR="00BB6B4F">
              <w:rPr>
                <w:rFonts w:asciiTheme="minorHAnsi" w:hAnsiTheme="minorHAnsi"/>
              </w:rPr>
              <w:t>)</w:t>
            </w:r>
          </w:p>
        </w:tc>
        <w:tc>
          <w:tcPr>
            <w:tcW w:w="1094" w:type="dxa"/>
            <w:tcBorders>
              <w:top w:val="single" w:sz="4" w:space="0" w:color="auto"/>
              <w:left w:val="single" w:sz="4" w:space="0" w:color="auto"/>
              <w:bottom w:val="single" w:sz="4" w:space="0" w:color="auto"/>
              <w:right w:val="single" w:sz="4" w:space="0" w:color="auto"/>
            </w:tcBorders>
            <w:vAlign w:val="center"/>
          </w:tcPr>
          <w:p w14:paraId="432772F2" w14:textId="77777777" w:rsidR="00446CD0" w:rsidRPr="00AD487C" w:rsidRDefault="00446CD0"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5B718DF9" w14:textId="77777777" w:rsidR="00446CD0" w:rsidRPr="00AD487C" w:rsidRDefault="00446CD0"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E605E0D" w14:textId="77777777" w:rsidR="00446CD0" w:rsidRPr="00AD487C" w:rsidRDefault="00446CD0" w:rsidP="00514253">
            <w:pPr>
              <w:spacing w:after="0"/>
              <w:rPr>
                <w:rFonts w:asciiTheme="minorHAnsi" w:hAnsiTheme="minorHAnsi"/>
              </w:rPr>
            </w:pPr>
          </w:p>
        </w:tc>
      </w:tr>
    </w:tbl>
    <w:p w14:paraId="23812AA4" w14:textId="354463D7" w:rsidR="00B55FE0" w:rsidRPr="00447701" w:rsidRDefault="00B55FE0" w:rsidP="000400C1">
      <w:pPr>
        <w:pStyle w:val="Heading2"/>
      </w:pPr>
      <w:bookmarkStart w:id="2678" w:name="_Toc442974678"/>
      <w:bookmarkStart w:id="2679" w:name="_Toc442974794"/>
      <w:bookmarkStart w:id="2680" w:name="_Toc324539920"/>
      <w:bookmarkStart w:id="2681" w:name="_Toc333218984"/>
      <w:bookmarkStart w:id="2682" w:name="_Toc437856294"/>
      <w:bookmarkStart w:id="2683" w:name="_Toc437957192"/>
      <w:bookmarkStart w:id="2684" w:name="_Toc438040355"/>
      <w:bookmarkStart w:id="2685" w:name="_Toc113618414"/>
      <w:bookmarkEnd w:id="2678"/>
      <w:bookmarkEnd w:id="2679"/>
      <w:r w:rsidRPr="00447701">
        <w:t>Components of TRM Measure Characterizations</w:t>
      </w:r>
      <w:bookmarkEnd w:id="2680"/>
      <w:bookmarkEnd w:id="2681"/>
      <w:bookmarkEnd w:id="2682"/>
      <w:bookmarkEnd w:id="2683"/>
      <w:bookmarkEnd w:id="2684"/>
      <w:bookmarkEnd w:id="2685"/>
    </w:p>
    <w:p w14:paraId="0C1162B5" w14:textId="77777777" w:rsidR="00272BF2" w:rsidRPr="00280744" w:rsidRDefault="00272BF2" w:rsidP="00272BF2">
      <w:r w:rsidRPr="00280744">
        <w:t>Each measure characterization uses a standardized format that includes at least the following components.  Measures that have a higher level of complexity may have additional components, but also follow the same format, flow and function.</w:t>
      </w:r>
    </w:p>
    <w:p w14:paraId="120461EB"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Description</w:t>
      </w:r>
    </w:p>
    <w:p w14:paraId="4D2D35A2" w14:textId="77777777" w:rsidR="00272BF2" w:rsidRPr="00280744" w:rsidRDefault="00272BF2" w:rsidP="00272BF2">
      <w:r w:rsidRPr="00280744">
        <w:t xml:space="preserve">Brief description of measure stating how it saves energy, the markets it serves and any limitations to its applicability.   </w:t>
      </w:r>
    </w:p>
    <w:p w14:paraId="5A6F69B5"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Efficient Equipment</w:t>
      </w:r>
    </w:p>
    <w:p w14:paraId="7F372722" w14:textId="77777777" w:rsidR="00272BF2" w:rsidRPr="00280744" w:rsidRDefault="00272BF2" w:rsidP="00272BF2">
      <w:pPr>
        <w:rPr>
          <w:i/>
        </w:rPr>
      </w:pPr>
      <w:r w:rsidRPr="00280744">
        <w:t>Clear definition of the criteria for the efficient equipment used to determine delta savings. Including any standards or ratings if appropriate</w:t>
      </w:r>
      <w:r w:rsidRPr="00280744">
        <w:rPr>
          <w:i/>
        </w:rPr>
        <w:t>.</w:t>
      </w:r>
    </w:p>
    <w:p w14:paraId="01E53027"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Baseline Equipment</w:t>
      </w:r>
    </w:p>
    <w:p w14:paraId="5074F1C1" w14:textId="77777777" w:rsidR="00272BF2" w:rsidRPr="00280744" w:rsidRDefault="00272BF2" w:rsidP="00272BF2">
      <w:r w:rsidRPr="00280744">
        <w:t>Clear definition of the efficiency level of the baseline equipment used to determine delta savings including any standards or ratings if appropriate. If a Time of Sale measure the baseline will be new base level equipment (to replace existing equipment at the end of its useful life or for a new building). For Early Replacement or Early Retirement measures the baseline is the existing working piece of equipment that is being removed.</w:t>
      </w:r>
    </w:p>
    <w:p w14:paraId="316B4BB0"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Lifetime of Efficient Equipment</w:t>
      </w:r>
    </w:p>
    <w:p w14:paraId="57CA585C" w14:textId="330B5111" w:rsidR="007727E4" w:rsidRDefault="00272BF2" w:rsidP="00BC0086">
      <w:pPr>
        <w:widowControl/>
        <w:spacing w:after="0"/>
        <w:jc w:val="left"/>
        <w:rPr>
          <w:szCs w:val="20"/>
        </w:rPr>
      </w:pPr>
      <w:r w:rsidRPr="00280744">
        <w:t xml:space="preserve">The expected duration in years (or hours) </w:t>
      </w:r>
      <w:r w:rsidR="00D96893">
        <w:t xml:space="preserve">that the measure is expected to provide </w:t>
      </w:r>
      <w:r w:rsidRPr="00280744">
        <w:t xml:space="preserve">savings. </w:t>
      </w:r>
      <w:r w:rsidR="004479BA">
        <w:t xml:space="preserve">Please see “Measure Life” in Section 3.5 Glossary. </w:t>
      </w:r>
      <w:r w:rsidR="0092645A">
        <w:t>This</w:t>
      </w:r>
      <w:r w:rsidR="00276A17" w:rsidRPr="00276A17">
        <w:t xml:space="preserve"> is often based on the rated </w:t>
      </w:r>
      <w:r w:rsidR="004479BA">
        <w:t xml:space="preserve">technical </w:t>
      </w:r>
      <w:r w:rsidR="00276A17" w:rsidRPr="00276A17">
        <w:t>life of the equipment</w:t>
      </w:r>
      <w:r w:rsidR="0092645A">
        <w:t xml:space="preserve"> </w:t>
      </w:r>
      <w:r w:rsidR="00FA5377" w:rsidRPr="00276A17">
        <w:t>but</w:t>
      </w:r>
      <w:r w:rsidR="00276A17" w:rsidRPr="00276A17">
        <w:t xml:space="preserve"> </w:t>
      </w:r>
      <w:r w:rsidR="0092645A">
        <w:t>may also be</w:t>
      </w:r>
      <w:r w:rsidR="00276A17" w:rsidRPr="00276A17">
        <w:t xml:space="preserve"> adjusted </w:t>
      </w:r>
      <w:r w:rsidR="00964E74">
        <w:t xml:space="preserve">in </w:t>
      </w:r>
      <w:r w:rsidR="00964E74">
        <w:rPr>
          <w:szCs w:val="20"/>
        </w:rPr>
        <w:t xml:space="preserve">consideration of the potential for users to remove or remodel and to allow for breakages or imperfect operation. If the savings of a population is expected to </w:t>
      </w:r>
      <w:r w:rsidR="00964E74" w:rsidRPr="004B756B">
        <w:rPr>
          <w:i/>
          <w:iCs/>
          <w:szCs w:val="20"/>
        </w:rPr>
        <w:t>decline</w:t>
      </w:r>
      <w:r w:rsidR="00964E74">
        <w:rPr>
          <w:szCs w:val="20"/>
        </w:rPr>
        <w:t xml:space="preserve"> due to</w:t>
      </w:r>
      <w:r w:rsidR="00964E74" w:rsidRPr="00D838B6">
        <w:rPr>
          <w:szCs w:val="20"/>
        </w:rPr>
        <w:t xml:space="preserve"> </w:t>
      </w:r>
      <w:r w:rsidR="00DE2F75">
        <w:rPr>
          <w:szCs w:val="20"/>
        </w:rPr>
        <w:t xml:space="preserve">outcomes </w:t>
      </w:r>
      <w:r w:rsidR="00964E74">
        <w:rPr>
          <w:szCs w:val="20"/>
        </w:rPr>
        <w:t xml:space="preserve">such as the overriding of settings or </w:t>
      </w:r>
      <w:r w:rsidR="00964E74" w:rsidRPr="004B756B">
        <w:rPr>
          <w:szCs w:val="20"/>
        </w:rPr>
        <w:t>poorly maintaining equipment, a midlife adjustment should be used to reduce the lifetime savings</w:t>
      </w:r>
      <w:r w:rsidR="00BC0086" w:rsidRPr="00BC0086">
        <w:rPr>
          <w:rStyle w:val="Heading7Char"/>
          <w:rFonts w:ascii="Calibri" w:hAnsi="Calibri"/>
          <w:sz w:val="16"/>
          <w:szCs w:val="16"/>
        </w:rPr>
        <w:t xml:space="preserve"> </w:t>
      </w:r>
      <w:r w:rsidR="00BC0086">
        <w:rPr>
          <w:rStyle w:val="FootnoteReference"/>
          <w:szCs w:val="20"/>
        </w:rPr>
        <w:footnoteReference w:id="19"/>
      </w:r>
      <w:r w:rsidR="00964E74">
        <w:rPr>
          <w:szCs w:val="20"/>
        </w:rPr>
        <w:t>;</w:t>
      </w:r>
      <w:r w:rsidR="00964E74" w:rsidRPr="004B756B">
        <w:rPr>
          <w:szCs w:val="20"/>
        </w:rPr>
        <w:t xml:space="preserve"> however</w:t>
      </w:r>
      <w:r w:rsidR="00964E74">
        <w:rPr>
          <w:szCs w:val="20"/>
        </w:rPr>
        <w:t>,</w:t>
      </w:r>
      <w:r w:rsidR="00964E74" w:rsidRPr="004B756B">
        <w:rPr>
          <w:szCs w:val="20"/>
        </w:rPr>
        <w:t xml:space="preserve"> the measure lifetime should still reflect the technical lifetime</w:t>
      </w:r>
      <w:r w:rsidR="007727E4">
        <w:rPr>
          <w:szCs w:val="20"/>
        </w:rPr>
        <w:t xml:space="preserve"> (</w:t>
      </w:r>
      <w:r w:rsidR="000073CD">
        <w:rPr>
          <w:szCs w:val="20"/>
        </w:rPr>
        <w:t xml:space="preserve">i.e. </w:t>
      </w:r>
      <w:r w:rsidR="007727E4">
        <w:rPr>
          <w:szCs w:val="20"/>
        </w:rPr>
        <w:t>total years any savings are expected to occur)</w:t>
      </w:r>
      <w:r w:rsidR="00964E74" w:rsidRPr="004B756B">
        <w:rPr>
          <w:szCs w:val="20"/>
        </w:rPr>
        <w:t>.</w:t>
      </w:r>
    </w:p>
    <w:p w14:paraId="55DDFF1F" w14:textId="448D4790" w:rsidR="00276A17" w:rsidRDefault="00964E74" w:rsidP="00C272BA">
      <w:pPr>
        <w:widowControl/>
        <w:spacing w:after="0"/>
        <w:jc w:val="left"/>
      </w:pPr>
      <w:r w:rsidRPr="00D838B6">
        <w:rPr>
          <w:szCs w:val="20"/>
        </w:rPr>
        <w:t xml:space="preserve"> </w:t>
      </w:r>
    </w:p>
    <w:p w14:paraId="7C436FDB" w14:textId="7AFF2F68" w:rsidR="00272BF2" w:rsidRPr="00280744" w:rsidRDefault="00272BF2" w:rsidP="00272BF2">
      <w:r w:rsidRPr="00280744">
        <w:t>If</w:t>
      </w:r>
      <w:r>
        <w:t xml:space="preserve"> an early replacement measure, </w:t>
      </w:r>
      <w:r w:rsidRPr="00280744">
        <w:t>the assumed</w:t>
      </w:r>
      <w:r w:rsidR="00517A9E">
        <w:t xml:space="preserve"> Remaining Useful</w:t>
      </w:r>
      <w:r w:rsidRPr="00280744">
        <w:t xml:space="preserve"> </w:t>
      </w:r>
      <w:r w:rsidR="00517A9E">
        <w:t>L</w:t>
      </w:r>
      <w:r w:rsidRPr="00280744">
        <w:t>ife</w:t>
      </w:r>
      <w:r w:rsidR="00517A9E">
        <w:t xml:space="preserve"> (RUL)</w:t>
      </w:r>
      <w:r w:rsidRPr="00280744">
        <w:t xml:space="preserve"> of the existing unit is also provided. </w:t>
      </w:r>
    </w:p>
    <w:p w14:paraId="42272B5B"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Deemed Measure Cost </w:t>
      </w:r>
    </w:p>
    <w:p w14:paraId="73B71334" w14:textId="0F9081A2" w:rsidR="00272BF2" w:rsidRPr="00280744" w:rsidRDefault="00272BF2" w:rsidP="00272BF2">
      <w:r w:rsidRPr="00280744">
        <w:t>For time of sale measures, incremental cost from baseline to efficient is provided. Installation costs should only be included if there is a difference between each</w:t>
      </w:r>
      <w:r>
        <w:t xml:space="preserve"> efficiency</w:t>
      </w:r>
      <w:r w:rsidRPr="00280744">
        <w:t xml:space="preserve"> level. For Early Replacement the full equipment and install cost of the efficient installation is provided in addition to the full deferred hypothetical baseline replacement cost.</w:t>
      </w:r>
      <w:r w:rsidR="0014784D">
        <w:t xml:space="preserve"> See </w:t>
      </w:r>
      <w:r w:rsidR="00CF44F0">
        <w:t>‘</w:t>
      </w:r>
      <w:r w:rsidR="0014784D">
        <w:t>3.</w:t>
      </w:r>
      <w:r w:rsidR="0033140E">
        <w:t>9</w:t>
      </w:r>
      <w:r w:rsidR="0014784D">
        <w:t xml:space="preserve"> </w:t>
      </w:r>
      <w:r w:rsidR="00AF0C7D">
        <w:t>Measure Incremental Cost Definition’</w:t>
      </w:r>
      <w:r w:rsidR="0014784D">
        <w:t xml:space="preserve"> for </w:t>
      </w:r>
      <w:r w:rsidR="0033140E">
        <w:t xml:space="preserve">more detailed </w:t>
      </w:r>
      <w:r w:rsidR="00CF44F0">
        <w:t xml:space="preserve">information </w:t>
      </w:r>
      <w:r w:rsidR="00466212">
        <w:t>concerning incremental cost calculations</w:t>
      </w:r>
      <w:r w:rsidR="00CF44F0">
        <w:t>.</w:t>
      </w:r>
    </w:p>
    <w:p w14:paraId="5168A73A"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Loadshape</w:t>
      </w:r>
    </w:p>
    <w:p w14:paraId="36E4474B" w14:textId="77777777" w:rsidR="00272BF2" w:rsidRPr="00280744" w:rsidRDefault="00272BF2" w:rsidP="00272BF2">
      <w:r w:rsidRPr="00280744">
        <w:t xml:space="preserve">The appropriate loadshape to apply to electric savings is provided. </w:t>
      </w:r>
    </w:p>
    <w:p w14:paraId="6E8FDF4F"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Coincidence Factor</w:t>
      </w:r>
    </w:p>
    <w:p w14:paraId="2076DC74" w14:textId="77777777" w:rsidR="00272BF2" w:rsidRDefault="00272BF2" w:rsidP="00272BF2">
      <w:r w:rsidRPr="00280744">
        <w:t xml:space="preserve">The summer coincidence factor is provided to estimate the impact of the measure on the utility’s system peak – defined as 1PM to </w:t>
      </w:r>
      <w:r>
        <w:t xml:space="preserve">hour ending </w:t>
      </w:r>
      <w:r w:rsidRPr="00280744">
        <w:t>5PM on non-holiday weekdays, June through August.</w:t>
      </w:r>
    </w:p>
    <w:p w14:paraId="0AF40045" w14:textId="77777777" w:rsidR="00272BF2" w:rsidRPr="00280744" w:rsidRDefault="00272BF2" w:rsidP="00272BF2">
      <w:pPr>
        <w:pBdr>
          <w:top w:val="double" w:sz="4" w:space="1" w:color="auto"/>
          <w:bottom w:val="double" w:sz="4" w:space="1" w:color="auto"/>
        </w:pBdr>
        <w:spacing w:after="240"/>
        <w:jc w:val="center"/>
        <w:rPr>
          <w:rFonts w:cstheme="minorHAnsi"/>
          <w:b/>
          <w:sz w:val="22"/>
        </w:rPr>
      </w:pPr>
      <w:r w:rsidRPr="00280744">
        <w:rPr>
          <w:rFonts w:cstheme="minorHAnsi"/>
          <w:b/>
          <w:sz w:val="22"/>
        </w:rPr>
        <w:t xml:space="preserve">Algorithm </w:t>
      </w:r>
    </w:p>
    <w:p w14:paraId="4DBB1E6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Calculation of Energy Savings </w:t>
      </w:r>
    </w:p>
    <w:p w14:paraId="1E8A05E6" w14:textId="77777777" w:rsidR="00272BF2" w:rsidRPr="00280744" w:rsidRDefault="00272BF2" w:rsidP="00272BF2">
      <w:r w:rsidRPr="00280744">
        <w:t xml:space="preserve">Algorithms are provided followed by list of assumptions with their definition. </w:t>
      </w:r>
    </w:p>
    <w:p w14:paraId="3011100A" w14:textId="77777777" w:rsidR="00272BF2" w:rsidRPr="00280744" w:rsidRDefault="00272BF2" w:rsidP="00272BF2">
      <w:r w:rsidRPr="00280744">
        <w:t xml:space="preserve">If there are no Input Variables, there will be a finite number of Output values.  These will be identified and listed in a table. Where there are custom inputs, an example calculation is often provided to illustrate the algorithm and provide context. </w:t>
      </w:r>
    </w:p>
    <w:p w14:paraId="19A10E0D"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Electric Energy Savings</w:t>
      </w:r>
    </w:p>
    <w:p w14:paraId="52A4C7F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Summer Coincident Peak Demand Savings</w:t>
      </w:r>
    </w:p>
    <w:p w14:paraId="16980DE6" w14:textId="6584FF13" w:rsidR="00272BF2" w:rsidRPr="00280744" w:rsidRDefault="00272BF2" w:rsidP="00272BF2">
      <w:pPr>
        <w:keepNext/>
        <w:keepLines/>
        <w:spacing w:before="200"/>
        <w:outlineLvl w:val="5"/>
        <w:rPr>
          <w:rFonts w:eastAsiaTheme="majorEastAsia" w:cstheme="majorBidi"/>
          <w:b/>
          <w:iCs/>
          <w:smallCaps/>
          <w:sz w:val="22"/>
        </w:rPr>
      </w:pPr>
      <w:del w:id="2686" w:author="Samuel Dent" w:date="2022-05-04T06:03:00Z">
        <w:r w:rsidRPr="00280744" w:rsidDel="00633D19">
          <w:rPr>
            <w:rFonts w:eastAsiaTheme="majorEastAsia" w:cstheme="majorBidi"/>
            <w:b/>
            <w:iCs/>
            <w:smallCaps/>
            <w:sz w:val="22"/>
          </w:rPr>
          <w:delText>Natural Gas</w:delText>
        </w:r>
      </w:del>
      <w:ins w:id="2687" w:author="Samuel Dent" w:date="2022-05-04T06:03:00Z">
        <w:r w:rsidR="00633D19">
          <w:rPr>
            <w:rFonts w:eastAsiaTheme="majorEastAsia" w:cstheme="majorBidi"/>
            <w:b/>
            <w:iCs/>
            <w:smallCaps/>
            <w:sz w:val="22"/>
          </w:rPr>
          <w:t>Fossil Fuel</w:t>
        </w:r>
      </w:ins>
      <w:r w:rsidRPr="00280744">
        <w:rPr>
          <w:rFonts w:eastAsiaTheme="majorEastAsia" w:cstheme="majorBidi"/>
          <w:b/>
          <w:iCs/>
          <w:smallCaps/>
          <w:sz w:val="22"/>
        </w:rPr>
        <w:t xml:space="preserve"> Savings</w:t>
      </w:r>
    </w:p>
    <w:p w14:paraId="6259E8C0"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Water Impact Descriptions and Calculation  </w:t>
      </w:r>
    </w:p>
    <w:p w14:paraId="2E42F06F"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O&amp;M Cost Adjustment Calculation</w:t>
      </w:r>
    </w:p>
    <w:p w14:paraId="44A46784" w14:textId="35C9CAE4" w:rsidR="00272BF2" w:rsidRDefault="00272BF2" w:rsidP="00272BF2">
      <w:r w:rsidRPr="00280744">
        <w:t>Only required if the operation and maintenance cost for the efficient case is different to the baseline</w:t>
      </w:r>
      <w:r>
        <w:t>.</w:t>
      </w:r>
      <w:r w:rsidR="00CF44F0">
        <w:t xml:space="preserve"> See </w:t>
      </w:r>
      <w:r w:rsidR="005F3B73">
        <w:t>‘</w:t>
      </w:r>
      <w:r w:rsidR="00F17057">
        <w:t>3.</w:t>
      </w:r>
      <w:r w:rsidR="00E64B30">
        <w:t>9</w:t>
      </w:r>
      <w:r w:rsidR="00F17057">
        <w:t xml:space="preserve"> Measure Incremental Cost Definition</w:t>
      </w:r>
      <w:r w:rsidR="005F3B73">
        <w:t>’</w:t>
      </w:r>
      <w:r w:rsidR="00CF44F0">
        <w:t xml:space="preserve"> for information on the appropriate treatment of O&amp;M costs.</w:t>
      </w:r>
    </w:p>
    <w:p w14:paraId="1BD37691" w14:textId="1A785FDC" w:rsidR="00035F88" w:rsidRDefault="00272BF2">
      <w:pPr>
        <w:pStyle w:val="Heading6"/>
        <w:rPr>
          <w:rFonts w:eastAsiaTheme="majorEastAsia"/>
        </w:rPr>
      </w:pPr>
      <w:r w:rsidRPr="009C362B">
        <w:rPr>
          <w:rFonts w:eastAsiaTheme="majorEastAsia"/>
        </w:rPr>
        <w:t>Measure Code</w:t>
      </w:r>
    </w:p>
    <w:p w14:paraId="47989B4F" w14:textId="21E0C902" w:rsidR="00872E8B" w:rsidRDefault="00872E8B">
      <w:pPr>
        <w:pStyle w:val="Heading6"/>
        <w:rPr>
          <w:rFonts w:eastAsiaTheme="majorEastAsia"/>
        </w:rPr>
      </w:pPr>
      <w:r>
        <w:rPr>
          <w:rFonts w:eastAsiaTheme="majorEastAsia"/>
        </w:rPr>
        <w:t>Review Deadline</w:t>
      </w:r>
    </w:p>
    <w:p w14:paraId="478C19A8" w14:textId="592C6E95" w:rsidR="00872E8B" w:rsidRDefault="008D7F7D" w:rsidP="008D7F7D">
      <w:pPr>
        <w:rPr>
          <w:rFonts w:eastAsiaTheme="majorEastAsia"/>
        </w:rPr>
      </w:pPr>
      <w:r>
        <w:rPr>
          <w:rFonts w:eastAsiaTheme="majorEastAsia"/>
        </w:rPr>
        <w:t>I</w:t>
      </w:r>
      <w:r w:rsidRPr="008D7F7D">
        <w:rPr>
          <w:rFonts w:eastAsiaTheme="majorEastAsia"/>
        </w:rPr>
        <w:t xml:space="preserve">f not otherwise updated as part of an identified new TRM issue request before </w:t>
      </w:r>
      <w:r>
        <w:rPr>
          <w:rFonts w:eastAsiaTheme="majorEastAsia"/>
        </w:rPr>
        <w:t>this</w:t>
      </w:r>
      <w:r w:rsidRPr="008D7F7D">
        <w:rPr>
          <w:rFonts w:eastAsiaTheme="majorEastAsia"/>
        </w:rPr>
        <w:t xml:space="preserve"> Review Deadline, the measure will undergo a reliability review</w:t>
      </w:r>
      <w:r>
        <w:rPr>
          <w:rFonts w:eastAsiaTheme="majorEastAsia"/>
        </w:rPr>
        <w:t xml:space="preserve"> for</w:t>
      </w:r>
      <w:r w:rsidRPr="008D7F7D">
        <w:rPr>
          <w:sz w:val="22"/>
        </w:rPr>
        <w:t xml:space="preserve"> </w:t>
      </w:r>
      <w:r>
        <w:rPr>
          <w:rFonts w:eastAsiaTheme="majorEastAsia"/>
        </w:rPr>
        <w:t xml:space="preserve">reasonableness, </w:t>
      </w:r>
      <w:r w:rsidRPr="008D7F7D">
        <w:rPr>
          <w:rFonts w:eastAsiaTheme="majorEastAsia"/>
        </w:rPr>
        <w:t>con</w:t>
      </w:r>
      <w:r>
        <w:rPr>
          <w:rFonts w:eastAsiaTheme="majorEastAsia"/>
        </w:rPr>
        <w:t xml:space="preserve">tinued program relevancy, and </w:t>
      </w:r>
      <w:r w:rsidRPr="008D7F7D">
        <w:rPr>
          <w:rFonts w:eastAsiaTheme="majorEastAsia"/>
        </w:rPr>
        <w:t xml:space="preserve">update of </w:t>
      </w:r>
      <w:r>
        <w:rPr>
          <w:rFonts w:eastAsiaTheme="majorEastAsia"/>
        </w:rPr>
        <w:t>material</w:t>
      </w:r>
      <w:r w:rsidRPr="008D7F7D">
        <w:rPr>
          <w:rFonts w:eastAsiaTheme="majorEastAsia"/>
        </w:rPr>
        <w:t xml:space="preserve"> assumptions</w:t>
      </w:r>
      <w:r w:rsidR="00B835A2">
        <w:rPr>
          <w:rFonts w:eastAsiaTheme="majorEastAsia"/>
        </w:rPr>
        <w:t xml:space="preserve"> during the update cycle prior to this deadline</w:t>
      </w:r>
      <w:r>
        <w:rPr>
          <w:rFonts w:eastAsiaTheme="majorEastAsia"/>
        </w:rPr>
        <w:t xml:space="preserve">. </w:t>
      </w:r>
    </w:p>
    <w:p w14:paraId="2CF2447E" w14:textId="77777777" w:rsidR="00B55FE0" w:rsidRPr="00280744" w:rsidRDefault="00B55FE0" w:rsidP="000400C1">
      <w:pPr>
        <w:pStyle w:val="Heading2"/>
      </w:pPr>
      <w:bookmarkStart w:id="2688" w:name="_Toc442974796"/>
      <w:bookmarkStart w:id="2689" w:name="_Toc333218985"/>
      <w:bookmarkStart w:id="2690" w:name="_Toc319585394"/>
      <w:bookmarkStart w:id="2691" w:name="_Toc437856295"/>
      <w:bookmarkStart w:id="2692" w:name="_Toc437957193"/>
      <w:bookmarkStart w:id="2693" w:name="_Toc438040356"/>
      <w:bookmarkStart w:id="2694" w:name="_Toc113618415"/>
      <w:bookmarkEnd w:id="2688"/>
      <w:r w:rsidRPr="00280744">
        <w:t>Variable Input Tables</w:t>
      </w:r>
      <w:bookmarkEnd w:id="2689"/>
      <w:bookmarkEnd w:id="2690"/>
      <w:bookmarkEnd w:id="2691"/>
      <w:bookmarkEnd w:id="2692"/>
      <w:bookmarkEnd w:id="2693"/>
      <w:bookmarkEnd w:id="2694"/>
    </w:p>
    <w:p w14:paraId="4CE4E49C" w14:textId="77777777" w:rsidR="00272BF2" w:rsidRPr="00280744" w:rsidRDefault="00272BF2" w:rsidP="00514253">
      <w:bookmarkStart w:id="2695" w:name="_Toc333218986"/>
      <w:bookmarkStart w:id="2696" w:name="_Ref329779213"/>
      <w:bookmarkStart w:id="2697" w:name="_Ref329779212"/>
      <w:bookmarkStart w:id="2698" w:name="_Toc437856296"/>
      <w:bookmarkStart w:id="2699" w:name="_Toc437957194"/>
      <w:r w:rsidRPr="00280744">
        <w:t xml:space="preserve">Many of the measures in this TRM require the user to select the appropriate input value from a list of inputs for a given parameter in the savings algorithm.  Where the TRM asks the user to select the input, look-up tables of allowable values are provided.  For example, a set of input parameters may depend on building type; while a range of values may be given for each parameter, only one value is appropriate for any specific building type. If no table of alternative inputs is provided for a particular parameter, then the single deemed value will be used, unless the measure has a custom allowable input.  </w:t>
      </w:r>
    </w:p>
    <w:p w14:paraId="09F8F854" w14:textId="77777777" w:rsidR="00B55FE0" w:rsidRPr="00280744" w:rsidRDefault="00B55FE0" w:rsidP="00E94FFB">
      <w:pPr>
        <w:pStyle w:val="Heading3"/>
      </w:pPr>
      <w:bookmarkStart w:id="2700" w:name="_Toc438040357"/>
      <w:bookmarkStart w:id="2701" w:name="_Toc113618416"/>
      <w:r w:rsidRPr="00280744">
        <w:t>C&amp;I Custom Value Use in Measure Implementation</w:t>
      </w:r>
      <w:bookmarkEnd w:id="2695"/>
      <w:bookmarkEnd w:id="2696"/>
      <w:bookmarkEnd w:id="2697"/>
      <w:bookmarkEnd w:id="2698"/>
      <w:bookmarkEnd w:id="2699"/>
      <w:bookmarkEnd w:id="2700"/>
      <w:bookmarkEnd w:id="2701"/>
    </w:p>
    <w:p w14:paraId="12E8504C" w14:textId="2D98A078" w:rsidR="00272BF2" w:rsidRPr="00280744" w:rsidRDefault="00272BF2" w:rsidP="00514253">
      <w:r w:rsidRPr="00280744">
        <w:t xml:space="preserve">This section defines the requirements for capturing Custom variables </w:t>
      </w:r>
      <w:r>
        <w:t xml:space="preserve">that </w:t>
      </w:r>
      <w:r w:rsidRPr="00280744">
        <w:t xml:space="preserve">can be used in place of defaults for select assumptions within the prescriptive measures defined in this statewide TRM.  This approach is to be used when a variable in a measure formula can be replaced by a verifiable and documented value that is not presented in the TRM.  This approach assumes that the algorithms presented in the measure are used as stated and only allows changes to certain variable values and is not a replacement algorithm for the measure.  A custom variable is when customer input is provided to define the </w:t>
      </w:r>
      <w:r w:rsidR="00F067A6" w:rsidRPr="00280744">
        <w:t>number,</w:t>
      </w:r>
      <w:r w:rsidRPr="00280744">
        <w:t xml:space="preserve"> or the </w:t>
      </w:r>
      <w:r w:rsidR="0016646F">
        <w:t xml:space="preserve">value is measured at the site. </w:t>
      </w:r>
      <w:r w:rsidRPr="00280744">
        <w:t xml:space="preserve"> Custom values can also be supplied from product data of t</w:t>
      </w:r>
      <w:r w:rsidR="0016646F">
        <w:t xml:space="preserve">he measure installed. </w:t>
      </w:r>
      <w:r w:rsidRPr="00280744">
        <w:t xml:space="preserve">In certain </w:t>
      </w:r>
      <w:r w:rsidR="00F067A6" w:rsidRPr="00280744">
        <w:t>cases,</w:t>
      </w:r>
      <w:r w:rsidRPr="00280744">
        <w:t xml:space="preserve"> the custom data can be provided from a documented study or report that is applicable to the measure.  Custom variables and potential sources are clearly defined in the specific measures where “Actual</w:t>
      </w:r>
      <w:del w:id="2702" w:author="Kalee Whitehouse" w:date="2022-09-09T12:30:00Z">
        <w:r w:rsidRPr="00280744" w:rsidDel="00B9689B">
          <w:delText>”</w:delText>
        </w:r>
      </w:del>
      <w:ins w:id="2703" w:author="Kalee Whitehouse" w:date="2022-09-09T12:30:00Z">
        <w:r w:rsidR="00B9689B" w:rsidRPr="00280744">
          <w:t>”,</w:t>
        </w:r>
      </w:ins>
      <w:r w:rsidRPr="00280744">
        <w:t xml:space="preserve"> or “Custom” is noted.</w:t>
      </w:r>
    </w:p>
    <w:p w14:paraId="755D1CF8" w14:textId="12367BA0" w:rsidR="00272BF2" w:rsidRDefault="00272BF2" w:rsidP="00514253">
      <w:pPr>
        <w:ind w:right="43"/>
        <w:rPr>
          <w:rFonts w:cs="Arial"/>
        </w:rPr>
      </w:pPr>
      <w:r w:rsidRPr="009C362B">
        <w:rPr>
          <w:rFonts w:cs="Arial"/>
        </w:rPr>
        <w:t xml:space="preserve">In exceptional cases where the participant, program administrator, and independent evaluator all agree that the TRM algorithm for a particular energy efficiency measure does not accurately characterize the energy efficiency measure within a project due to the complexity in the design and configuration of the particular energy efficiency project, a more comprehensive custom engineering and financial analysis may be used that more accurately incorporates the attributes of the measure in the complex energy efficiency project.   In such cases and consistent with Commission policy adopted in ICC Docket No. </w:t>
      </w:r>
      <w:r w:rsidR="004E016D">
        <w:rPr>
          <w:rFonts w:cs="Arial"/>
        </w:rPr>
        <w:t>17-0270</w:t>
      </w:r>
      <w:r w:rsidRPr="009C362B">
        <w:rPr>
          <w:rFonts w:cs="Arial"/>
        </w:rPr>
        <w:t xml:space="preserve">, Program Administrators are subject to retrospective evaluation risk (retroactive adjustments to savings based on ex post evaluation findings) for such projects </w:t>
      </w:r>
      <w:r w:rsidR="0016646F">
        <w:rPr>
          <w:rFonts w:cs="Arial"/>
        </w:rPr>
        <w:t>using</w:t>
      </w:r>
      <w:r w:rsidRPr="009C362B">
        <w:rPr>
          <w:rFonts w:cs="Arial"/>
        </w:rPr>
        <w:t xml:space="preserve"> customized savings calculations.  </w:t>
      </w:r>
    </w:p>
    <w:p w14:paraId="42D1894A" w14:textId="77777777" w:rsidR="00B55FE0" w:rsidRPr="00280744" w:rsidRDefault="00B55FE0" w:rsidP="000400C1">
      <w:pPr>
        <w:pStyle w:val="Heading2"/>
      </w:pPr>
      <w:bookmarkStart w:id="2704" w:name="_Toc442974798"/>
      <w:bookmarkStart w:id="2705" w:name="_Toc333218988"/>
      <w:bookmarkStart w:id="2706" w:name="_Toc437856297"/>
      <w:bookmarkStart w:id="2707" w:name="_Toc437957195"/>
      <w:bookmarkStart w:id="2708" w:name="_Toc438040358"/>
      <w:bookmarkStart w:id="2709" w:name="_Toc113618417"/>
      <w:bookmarkEnd w:id="2704"/>
      <w:r w:rsidRPr="00280744">
        <w:t>Program Delivery &amp; Baseline Definitions</w:t>
      </w:r>
      <w:bookmarkEnd w:id="2705"/>
      <w:bookmarkEnd w:id="2706"/>
      <w:bookmarkEnd w:id="2707"/>
      <w:bookmarkEnd w:id="2708"/>
      <w:bookmarkEnd w:id="2709"/>
    </w:p>
    <w:p w14:paraId="4AFB3AE2" w14:textId="77777777" w:rsidR="00A24242" w:rsidRPr="00280744" w:rsidRDefault="00A24242" w:rsidP="00514253">
      <w:bookmarkStart w:id="2710" w:name="_Toc437856298"/>
      <w:bookmarkStart w:id="2711" w:name="_Toc437957196"/>
      <w:bookmarkStart w:id="2712" w:name="_Ref350150594"/>
      <w:bookmarkStart w:id="2713" w:name="_Toc437594085"/>
      <w:r w:rsidRPr="00280744">
        <w:t xml:space="preserve">The measure characterizations in this TRM are not grouped by program delivery type.  As a result, the measure characterizations provided include information and assumptions to support savings calculations for the range of program delivery options commonly used for the measure.  The organizational significance of this approach is that multiple baselines, incremental costs, O&amp;M costs, measure lives and in-service rates are included in the measure characterization(s) that are delivered under two or more different program designs. Values appropriate for each given program delivery type are clearly specified in the algorithms or in look-up tables within the characterization. </w:t>
      </w:r>
    </w:p>
    <w:p w14:paraId="230EDE2C" w14:textId="197958A9" w:rsidR="00A24242" w:rsidRDefault="00A24242" w:rsidP="00514253">
      <w:r w:rsidRPr="00280744">
        <w:t>Care has been taken to clearly define in the measure’s description the types of program delivery that the measure characteri</w:t>
      </w:r>
      <w:r w:rsidR="0016646F">
        <w:t xml:space="preserve">zation is designed to support. </w:t>
      </w:r>
      <w:r w:rsidRPr="00280744">
        <w:t xml:space="preserve">However, there are no universally accepted definitions for a particular program type, and the description of the program </w:t>
      </w:r>
      <w:r w:rsidR="0016646F">
        <w:t xml:space="preserve">type(s) may differ by measure. </w:t>
      </w:r>
      <w:r w:rsidRPr="00280744">
        <w:t>Nevertheless, program delivery types can be generally defined acc</w:t>
      </w:r>
      <w:r w:rsidR="0016646F">
        <w:t xml:space="preserve">ording to the following </w:t>
      </w:r>
      <w:r w:rsidR="009C20A4">
        <w:t xml:space="preserve">baseline </w:t>
      </w:r>
      <w:r w:rsidR="00F91F13">
        <w:t>definitions</w:t>
      </w:r>
      <w:r w:rsidR="0016646F">
        <w:t xml:space="preserve">. </w:t>
      </w:r>
      <w:r w:rsidRPr="00280744">
        <w:t>These are the definitions used in the measure descriptions, and, when necessary, individual measure descriptions may further refine and clarify these definitions of program delivery type.</w:t>
      </w:r>
    </w:p>
    <w:p w14:paraId="23866047" w14:textId="3F9FCF66" w:rsidR="009C20A4" w:rsidRPr="008E6810" w:rsidRDefault="009C20A4" w:rsidP="009C20A4">
      <w:pPr>
        <w:rPr>
          <w:b/>
        </w:rPr>
      </w:pPr>
      <w:r w:rsidRPr="008E6810">
        <w:rPr>
          <w:b/>
        </w:rPr>
        <w:t>Baseline Definition</w:t>
      </w:r>
      <w:r w:rsidR="00563303">
        <w:rPr>
          <w:b/>
        </w:rPr>
        <w:t>s</w:t>
      </w:r>
    </w:p>
    <w:p w14:paraId="75285B3B" w14:textId="77777777" w:rsidR="009C20A4" w:rsidRPr="008E6810" w:rsidRDefault="009C20A4" w:rsidP="009C20A4">
      <w:r w:rsidRPr="008E6810">
        <w:t>The energy savings for an efficiency measure is derived, in significant part, by estimating the difference between baseline efficiency and the efficiency of the measure in question.  Baselines are the standard practices regarding investment in efficiency (whether measures or operations) that efficiency programs are designed to change.  They address the first (gross savings) component of the question “what would have occurred absent the efficiency program?”  The answer to that question is completed when making net-to-gross adjustments.</w:t>
      </w:r>
    </w:p>
    <w:p w14:paraId="2840E5AA" w14:textId="77777777" w:rsidR="009C20A4" w:rsidRPr="008E6810" w:rsidRDefault="009C20A4" w:rsidP="009C20A4">
      <w:r w:rsidRPr="008E6810">
        <w:t xml:space="preserve">Specific measure baselines are to be covered in the TRM; however, general descriptions and guidance regarding baselines are included here.   </w:t>
      </w:r>
    </w:p>
    <w:p w14:paraId="5CB76EB7" w14:textId="77777777" w:rsidR="009C20A4" w:rsidRPr="008E6810" w:rsidRDefault="009C20A4" w:rsidP="009C20A4">
      <w:r w:rsidRPr="008E6810">
        <w:t>Baselines for calculating gross savings can differ depending on the type of efficiency initiative:</w:t>
      </w:r>
      <w:r w:rsidRPr="008E6810">
        <w:rPr>
          <w:rStyle w:val="FootnoteReference"/>
        </w:rPr>
        <w:footnoteReference w:id="20"/>
      </w:r>
    </w:p>
    <w:p w14:paraId="3823B2AF" w14:textId="77777777" w:rsidR="005237EB" w:rsidRDefault="009C20A4" w:rsidP="008601D3">
      <w:pPr>
        <w:pStyle w:val="ListParagraph"/>
        <w:widowControl/>
        <w:numPr>
          <w:ilvl w:val="0"/>
          <w:numId w:val="31"/>
        </w:numPr>
        <w:spacing w:after="60" w:line="259" w:lineRule="auto"/>
        <w:contextualSpacing w:val="0"/>
      </w:pPr>
      <w:r w:rsidRPr="539F7DE2">
        <w:rPr>
          <w:b/>
          <w:bCs/>
        </w:rPr>
        <w:t>Time of Sale</w:t>
      </w:r>
      <w:r w:rsidR="005237EB" w:rsidRPr="539F7DE2">
        <w:rPr>
          <w:b/>
          <w:bCs/>
        </w:rPr>
        <w:t xml:space="preserve"> (TOS)</w:t>
      </w:r>
      <w:r>
        <w:t xml:space="preserve">  </w:t>
      </w:r>
    </w:p>
    <w:p w14:paraId="041F5905" w14:textId="67F43F05" w:rsidR="009C20A4" w:rsidRDefault="009C20A4" w:rsidP="008601D3">
      <w:pPr>
        <w:pStyle w:val="ListParagraph"/>
        <w:widowControl/>
        <w:spacing w:after="60" w:line="259" w:lineRule="auto"/>
        <w:contextualSpacing w:val="0"/>
      </w:pPr>
      <w:r w:rsidRPr="008E6810">
        <w:t xml:space="preserve">This type of initiative is designed to influence the decision of a customer who is going to purchase a new product independent of an efficiency program, with the program only influencing the </w:t>
      </w:r>
      <w:r w:rsidRPr="008E6810">
        <w:rPr>
          <w:i/>
        </w:rPr>
        <w:t>efficiency level</w:t>
      </w:r>
      <w:r w:rsidRPr="008E6810">
        <w:t xml:space="preserve"> of the product purchased (not whether a product would be purchased).  In most cases, the baseline for time of sale initiatives is the least efficient product the customer is permitted to purchase by law (i.e. complies with state and federal product efficiency standards).  However, when there is no equipment available at those legal minimums the baseline shall be adjusted to the </w:t>
      </w:r>
      <w:r w:rsidR="009D43E9" w:rsidRPr="009D43E9">
        <w:t>TAC agreed efficiency that represents the least efficient products that would</w:t>
      </w:r>
      <w:r w:rsidR="009D43E9">
        <w:t xml:space="preserve"> be commonly purchased in the Illinois market absent efficiency programs</w:t>
      </w:r>
      <w:r w:rsidR="00DA56DE">
        <w:t>.</w:t>
      </w:r>
      <w:r w:rsidRPr="008E6810">
        <w:t xml:space="preserve"> For products for which there are no legal minimum efficiency requirements, the baseline should be the </w:t>
      </w:r>
      <w:r w:rsidR="00DA56DE" w:rsidRPr="009D43E9">
        <w:t>TAC agreed efficiency that represents the least efficient products that would</w:t>
      </w:r>
      <w:r w:rsidR="00DA56DE">
        <w:t xml:space="preserve"> be commonly purchased in the Illinois market absent efficiency programs.</w:t>
      </w:r>
      <w:r w:rsidRPr="008E6810">
        <w:t xml:space="preserve"> </w:t>
      </w:r>
    </w:p>
    <w:p w14:paraId="7B7359AE" w14:textId="77777777" w:rsidR="005237EB" w:rsidRDefault="009C20A4" w:rsidP="008601D3">
      <w:pPr>
        <w:pStyle w:val="ListParagraph"/>
        <w:widowControl/>
        <w:numPr>
          <w:ilvl w:val="0"/>
          <w:numId w:val="31"/>
        </w:numPr>
        <w:spacing w:after="60" w:line="259" w:lineRule="auto"/>
        <w:contextualSpacing w:val="0"/>
      </w:pPr>
      <w:r w:rsidRPr="539F7DE2">
        <w:rPr>
          <w:b/>
          <w:bCs/>
        </w:rPr>
        <w:t>New Construction</w:t>
      </w:r>
      <w:r w:rsidR="005237EB" w:rsidRPr="539F7DE2">
        <w:rPr>
          <w:b/>
          <w:bCs/>
        </w:rPr>
        <w:t xml:space="preserve"> (NC)</w:t>
      </w:r>
      <w:r>
        <w:t xml:space="preserve">  </w:t>
      </w:r>
    </w:p>
    <w:p w14:paraId="41A6D5EE" w14:textId="4020235F" w:rsidR="009C20A4" w:rsidRDefault="009C20A4" w:rsidP="008601D3">
      <w:pPr>
        <w:pStyle w:val="ListParagraph"/>
        <w:widowControl/>
        <w:spacing w:after="160" w:line="259" w:lineRule="auto"/>
        <w:contextualSpacing w:val="0"/>
      </w:pPr>
      <w:r w:rsidRPr="008E6810">
        <w:t xml:space="preserve">This type of initiative is designed to influence the design and construction of new buildings and major renovations to existing buildings, including decisions regarding which products will be installed in such buildings.  Note that it only covers cases in which the independent evaluator concludes that the customer was planning the new construction or major renovation project independent of an efficiency program; cases in which an efficiency program was what triggered a customer to renovate an existing building are treated under the Retrofit or Early Replacement program discussions below.  The default baseline for new construction initiatives shall be the applicable </w:t>
      </w:r>
      <w:r>
        <w:t xml:space="preserve">efficiency </w:t>
      </w:r>
      <w:r w:rsidRPr="008E6810">
        <w:t xml:space="preserve">codes </w:t>
      </w:r>
      <w:r w:rsidR="00C548E4" w:rsidRPr="008E6810">
        <w:t>(including state or local building codes)</w:t>
      </w:r>
      <w:r w:rsidR="00C548E4">
        <w:t xml:space="preserve"> </w:t>
      </w:r>
      <w:r w:rsidRPr="008E6810">
        <w:t>and</w:t>
      </w:r>
      <w:r w:rsidR="00C548E4">
        <w:t>/or</w:t>
      </w:r>
      <w:r w:rsidR="001841B9">
        <w:t xml:space="preserve"> product efficiency</w:t>
      </w:r>
      <w:r w:rsidRPr="008E6810">
        <w:t xml:space="preserve"> standards in effect at the time a permit was issued</w:t>
      </w:r>
      <w:r w:rsidR="003C2A2E" w:rsidRPr="00F641CB">
        <w:t>.</w:t>
      </w:r>
      <w:r w:rsidRPr="008E6810">
        <w:t xml:space="preserve">  However, if and when the TAC accepts an assessment of baseline construction practices documenting typical construction practice different than code, whether lower or higher, the results of such study will become the baseline for estimating new construction project savings</w:t>
      </w:r>
      <w:r w:rsidR="00F22123">
        <w:t>.</w:t>
      </w:r>
      <w:r w:rsidRPr="008E6810">
        <w:rPr>
          <w:rStyle w:val="FootnoteReference"/>
        </w:rPr>
        <w:footnoteReference w:id="21"/>
      </w:r>
      <w:r w:rsidRPr="008E6810">
        <w:t xml:space="preserve"> A baseline that is lower than code can be estimated and used only when the TAC accepts study results demonstrating that the typical industry practice in some geographic regions or market segments is for construction or renovation at a level of efficiency below code.</w:t>
      </w:r>
      <w:r w:rsidRPr="008E6810">
        <w:rPr>
          <w:rStyle w:val="FootnoteReference"/>
        </w:rPr>
        <w:footnoteReference w:id="22"/>
      </w:r>
      <w:r w:rsidRPr="008E6810">
        <w:t xml:space="preserve">  </w:t>
      </w:r>
    </w:p>
    <w:p w14:paraId="641FE4C9" w14:textId="77777777" w:rsidR="005237EB" w:rsidRDefault="009C20A4" w:rsidP="008601D3">
      <w:pPr>
        <w:pStyle w:val="ListParagraph"/>
        <w:widowControl/>
        <w:numPr>
          <w:ilvl w:val="0"/>
          <w:numId w:val="31"/>
        </w:numPr>
        <w:spacing w:after="60" w:line="259" w:lineRule="auto"/>
        <w:contextualSpacing w:val="0"/>
      </w:pPr>
      <w:r w:rsidRPr="539F7DE2">
        <w:rPr>
          <w:b/>
          <w:bCs/>
        </w:rPr>
        <w:t>Early Replacement</w:t>
      </w:r>
      <w:r w:rsidR="005237EB" w:rsidRPr="539F7DE2">
        <w:rPr>
          <w:b/>
          <w:bCs/>
        </w:rPr>
        <w:t xml:space="preserve"> (EREP)</w:t>
      </w:r>
      <w:r>
        <w:t xml:space="preserve"> </w:t>
      </w:r>
    </w:p>
    <w:p w14:paraId="796BEA06" w14:textId="7C9BC1D8" w:rsidR="00AF1FFB" w:rsidRDefault="009C20A4" w:rsidP="008601D3">
      <w:pPr>
        <w:pStyle w:val="ListParagraph"/>
        <w:widowControl/>
        <w:spacing w:after="60" w:line="259" w:lineRule="auto"/>
        <w:contextualSpacing w:val="0"/>
      </w:pPr>
      <w:r w:rsidRPr="008E6810">
        <w:t>This type of initiative is designed to convince customers to replace functional equipment earlier than they otherwise would.  In such cases there shall be a dual baseline, with the existing equipment efficiency (i.e.</w:t>
      </w:r>
      <w:r w:rsidR="008B0230">
        <w:t>,</w:t>
      </w:r>
      <w:r w:rsidRPr="008E6810">
        <w:t xml:space="preserve"> the efficiency of the equipment being replaced) being the baseline for the remaining useful life of the equipment and a potentially different (typically higher) efficiency for standard </w:t>
      </w:r>
      <w:r w:rsidRPr="008E6810">
        <w:rPr>
          <w:i/>
        </w:rPr>
        <w:t xml:space="preserve">new </w:t>
      </w:r>
      <w:r w:rsidRPr="008E6810">
        <w:t xml:space="preserve">products (consistent with the time of sale baselines, as adjusted for any known changes to future codes or standards) being used as baseline for the remaining life of the efficiency measure.  Note that for a measure to be treated as “early replacement” </w:t>
      </w:r>
      <w:r w:rsidR="00534BD2">
        <w:t>each</w:t>
      </w:r>
      <w:r w:rsidRPr="008E6810">
        <w:t xml:space="preserve"> of the following conditions must be met: </w:t>
      </w:r>
    </w:p>
    <w:p w14:paraId="50AB76DC" w14:textId="10F6863E" w:rsidR="009C20A4" w:rsidRDefault="00AF1FFB" w:rsidP="008601D3">
      <w:pPr>
        <w:pStyle w:val="ListParagraph"/>
        <w:widowControl/>
        <w:spacing w:after="60" w:line="259" w:lineRule="auto"/>
        <w:ind w:left="1080"/>
        <w:contextualSpacing w:val="0"/>
      </w:pPr>
      <w:r>
        <w:t xml:space="preserve">1) </w:t>
      </w:r>
      <w:r w:rsidR="009C20A4">
        <w:t>the existing equipment being replaced early must be in good functioning condition or require minimal repair (i.e., it is reasonable to conclude that it would have continued to be used in the absence of the program)</w:t>
      </w:r>
    </w:p>
    <w:p w14:paraId="5CFBC1F8" w14:textId="77777777" w:rsidR="009C20A4" w:rsidRPr="005B6FA6" w:rsidRDefault="009C20A4" w:rsidP="00675F95">
      <w:pPr>
        <w:pStyle w:val="ListParagraph"/>
        <w:ind w:left="1080"/>
        <w:contextualSpacing w:val="0"/>
      </w:pPr>
      <w:r w:rsidRPr="005B6FA6">
        <w:t xml:space="preserve">2) </w:t>
      </w:r>
      <w:r w:rsidRPr="008E6810">
        <w:t xml:space="preserve">the independent evaluator must conclude </w:t>
      </w:r>
      <w:r>
        <w:t>t</w:t>
      </w:r>
      <w:r w:rsidRPr="005B6FA6">
        <w:t>hat the program caused the customer to replace their existing equipment before the end of its useful life.</w:t>
      </w:r>
    </w:p>
    <w:p w14:paraId="414D1E16" w14:textId="0A2F1DB8" w:rsidR="009C20A4" w:rsidRDefault="009A4294" w:rsidP="00675F95">
      <w:pPr>
        <w:ind w:left="720"/>
      </w:pPr>
      <w:r>
        <w:t xml:space="preserve">Additional requirements may be developed by the TAC and applied to certain measures to ensure appropriate use of early replacement assumptions, such as a maximum existing unit age, and/or to </w:t>
      </w:r>
      <w:r w:rsidR="00254EB4">
        <w:t>help ensure</w:t>
      </w:r>
      <w:r>
        <w:t xml:space="preserve"> a positive cost effectiveness result</w:t>
      </w:r>
      <w:r w:rsidR="00254EB4">
        <w:t xml:space="preserve"> is achieved</w:t>
      </w:r>
      <w:r>
        <w:t xml:space="preserve">, such as </w:t>
      </w:r>
      <w:r w:rsidR="00254EB4">
        <w:t xml:space="preserve">requiring </w:t>
      </w:r>
      <w:r>
        <w:t>m</w:t>
      </w:r>
      <w:r w:rsidR="004741A3">
        <w:t>axi</w:t>
      </w:r>
      <w:r>
        <w:t>mum existing unit efficiency</w:t>
      </w:r>
      <w:r w:rsidR="004741A3">
        <w:t xml:space="preserve"> eligible for early replacement</w:t>
      </w:r>
      <w:r>
        <w:t>.</w:t>
      </w:r>
    </w:p>
    <w:p w14:paraId="52913FC4" w14:textId="77777777" w:rsidR="00970BC1" w:rsidRDefault="009C20A4" w:rsidP="00361249">
      <w:pPr>
        <w:pStyle w:val="ListParagraph"/>
        <w:numPr>
          <w:ilvl w:val="0"/>
          <w:numId w:val="31"/>
        </w:numPr>
        <w:spacing w:after="60"/>
        <w:contextualSpacing w:val="0"/>
      </w:pPr>
      <w:r w:rsidRPr="539F7DE2">
        <w:rPr>
          <w:b/>
          <w:bCs/>
        </w:rPr>
        <w:t>Early Retirement</w:t>
      </w:r>
      <w:r w:rsidR="005237EB" w:rsidRPr="539F7DE2">
        <w:rPr>
          <w:b/>
          <w:bCs/>
        </w:rPr>
        <w:t xml:space="preserve"> (ERET)</w:t>
      </w:r>
      <w:r>
        <w:t xml:space="preserve">  </w:t>
      </w:r>
    </w:p>
    <w:p w14:paraId="739E4ADA" w14:textId="14A9D65C" w:rsidR="004503F5" w:rsidRDefault="009C20A4" w:rsidP="00F641CB">
      <w:pPr>
        <w:pStyle w:val="ListParagraph"/>
        <w:spacing w:after="60"/>
        <w:contextualSpacing w:val="0"/>
      </w:pPr>
      <w:r w:rsidRPr="008E6810">
        <w:t>This type of initiative is designed to convince customers to remove (and not replace) equipment that would otherwise continue to remain functional (and consume energy).  In such cases, the baseline is the existing efficiency of the equipment being removed.  Note that for a measure to be treated as “early retirement”,</w:t>
      </w:r>
      <w:r>
        <w:t xml:space="preserve"> the existing equipment being removed must be in good functioning condition.</w:t>
      </w:r>
      <w:r w:rsidRPr="008E6810">
        <w:t xml:space="preserve"> </w:t>
      </w:r>
    </w:p>
    <w:p w14:paraId="18AC5167" w14:textId="77777777" w:rsidR="00E21260" w:rsidRDefault="009C20A4" w:rsidP="00361249">
      <w:pPr>
        <w:pStyle w:val="ListParagraph"/>
        <w:numPr>
          <w:ilvl w:val="0"/>
          <w:numId w:val="31"/>
        </w:numPr>
        <w:spacing w:after="60"/>
        <w:contextualSpacing w:val="0"/>
      </w:pPr>
      <w:r w:rsidRPr="539F7DE2">
        <w:rPr>
          <w:b/>
          <w:bCs/>
        </w:rPr>
        <w:t>Retrofit</w:t>
      </w:r>
      <w:r w:rsidR="005237EB" w:rsidRPr="539F7DE2">
        <w:rPr>
          <w:b/>
          <w:bCs/>
        </w:rPr>
        <w:t xml:space="preserve"> (RF)</w:t>
      </w:r>
      <w:r>
        <w:t xml:space="preserve"> </w:t>
      </w:r>
    </w:p>
    <w:p w14:paraId="6B9123AE" w14:textId="4A0764A1" w:rsidR="009C20A4" w:rsidRDefault="009C20A4" w:rsidP="00F641CB">
      <w:pPr>
        <w:pStyle w:val="ListParagraph"/>
        <w:spacing w:after="60"/>
        <w:contextualSpacing w:val="0"/>
      </w:pPr>
      <w:r w:rsidRPr="008E6810">
        <w:t xml:space="preserve">This type of initiative is designed to convince customers to add efficiency features and/or practices to energy consuming products, systems or buildings.  For such measures, the baseline is the existing level of efficiency of the products, systems or buildings to which efficiency features are being added.  This is the case even if the act of adding efficiency features and/or practices triggers application of a state or local code because such a trigger would not have occurred absent the efficiency program.  </w:t>
      </w:r>
    </w:p>
    <w:p w14:paraId="0321FA4B" w14:textId="68955DDB" w:rsidR="00534BD2" w:rsidRDefault="00534BD2" w:rsidP="00534BD2">
      <w:pPr>
        <w:spacing w:after="60"/>
      </w:pPr>
    </w:p>
    <w:p w14:paraId="0D06450D" w14:textId="77777777" w:rsidR="007C2A0C" w:rsidRPr="00280744" w:rsidRDefault="007C2A0C" w:rsidP="007C2A0C">
      <w:pPr>
        <w:rPr>
          <w:rFonts w:cstheme="minorBidi"/>
          <w:sz w:val="22"/>
        </w:rPr>
      </w:pPr>
      <w:r>
        <w:rPr>
          <w:b/>
        </w:rPr>
        <w:t>Other Program Delivery Types</w:t>
      </w:r>
    </w:p>
    <w:p w14:paraId="3013658D" w14:textId="46A84967" w:rsidR="00534BD2" w:rsidRDefault="007C2A0C" w:rsidP="00361249">
      <w:pPr>
        <w:spacing w:after="60"/>
      </w:pPr>
      <w:r>
        <w:t>Additional program delivery types</w:t>
      </w:r>
      <w:r w:rsidR="00534BD2">
        <w:t xml:space="preserve"> may have their own distinct assumptions (e.g.</w:t>
      </w:r>
      <w:r w:rsidR="00B13F0B">
        <w:t>,</w:t>
      </w:r>
      <w:r w:rsidR="00534BD2">
        <w:t xml:space="preserve"> In Service Rates) provided within a measure characterization</w:t>
      </w:r>
      <w:r w:rsidR="00462249">
        <w:t>, for example</w:t>
      </w:r>
      <w:r w:rsidR="00534BD2">
        <w:t>:</w:t>
      </w:r>
    </w:p>
    <w:p w14:paraId="2DD0B0AF" w14:textId="1B074DF3" w:rsidR="00462249" w:rsidRPr="00361249" w:rsidRDefault="00534BD2" w:rsidP="005353F3">
      <w:pPr>
        <w:pStyle w:val="ListParagraph"/>
        <w:numPr>
          <w:ilvl w:val="1"/>
          <w:numId w:val="35"/>
        </w:numPr>
        <w:spacing w:after="60"/>
        <w:ind w:left="720"/>
        <w:contextualSpacing w:val="0"/>
      </w:pPr>
      <w:r w:rsidRPr="539F7DE2">
        <w:rPr>
          <w:b/>
          <w:bCs/>
        </w:rPr>
        <w:t>Direct Install (DI)</w:t>
      </w:r>
      <w:r>
        <w:t xml:space="preserve"> - A program where measures are installed by a program representative during a site visit. </w:t>
      </w:r>
    </w:p>
    <w:p w14:paraId="67296736" w14:textId="0BF6E1E1" w:rsidR="00462249" w:rsidRPr="008E6810" w:rsidRDefault="00534BD2" w:rsidP="002722A7">
      <w:pPr>
        <w:pStyle w:val="ListParagraph"/>
        <w:numPr>
          <w:ilvl w:val="1"/>
          <w:numId w:val="35"/>
        </w:numPr>
        <w:spacing w:after="60"/>
        <w:ind w:left="720"/>
        <w:contextualSpacing w:val="0"/>
      </w:pPr>
      <w:r w:rsidRPr="539F7DE2">
        <w:rPr>
          <w:b/>
          <w:bCs/>
        </w:rPr>
        <w:t>Efficiency Kits (KITS)</w:t>
      </w:r>
      <w:r>
        <w:t xml:space="preserve"> - A program where measures are provided to customer</w:t>
      </w:r>
      <w:r w:rsidR="00F327AE">
        <w:t>s</w:t>
      </w:r>
      <w:r>
        <w:t xml:space="preserve"> and in an Efficiency Kit and may be distributed through a number of channels (e.g. </w:t>
      </w:r>
      <w:r w:rsidR="00F327AE">
        <w:t xml:space="preserve">online ordering, </w:t>
      </w:r>
      <w:r>
        <w:t>schools, community events, trade shows</w:t>
      </w:r>
      <w:r w:rsidR="000A45F8">
        <w:t>,</w:t>
      </w:r>
      <w:r>
        <w:t xml:space="preserve"> etc</w:t>
      </w:r>
      <w:r w:rsidR="000A45F8">
        <w:t>.</w:t>
      </w:r>
      <w:r>
        <w:t>).</w:t>
      </w:r>
    </w:p>
    <w:p w14:paraId="08828D89" w14:textId="77777777" w:rsidR="0071483B" w:rsidRDefault="000025D7" w:rsidP="00E94FFB">
      <w:pPr>
        <w:pStyle w:val="Heading3"/>
      </w:pPr>
      <w:bookmarkStart w:id="2714" w:name="_Toc15467755"/>
      <w:bookmarkStart w:id="2715" w:name="_Toc11833073"/>
      <w:bookmarkStart w:id="2716" w:name="_Toc15467756"/>
      <w:bookmarkStart w:id="2717" w:name="_Toc11833119"/>
      <w:bookmarkStart w:id="2718" w:name="_Toc15467802"/>
      <w:bookmarkStart w:id="2719" w:name="_Toc11833120"/>
      <w:bookmarkStart w:id="2720" w:name="_Toc15467803"/>
      <w:bookmarkStart w:id="2721" w:name="_Toc11833121"/>
      <w:bookmarkStart w:id="2722" w:name="_Toc15467804"/>
      <w:bookmarkStart w:id="2723" w:name="_Toc11833122"/>
      <w:bookmarkStart w:id="2724" w:name="_Toc15467805"/>
      <w:bookmarkStart w:id="2725" w:name="_Toc11833123"/>
      <w:bookmarkStart w:id="2726" w:name="_Toc15467806"/>
      <w:bookmarkStart w:id="2727" w:name="_Toc11833124"/>
      <w:bookmarkStart w:id="2728" w:name="_Toc15467807"/>
      <w:bookmarkStart w:id="2729" w:name="_Toc113618418"/>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r>
        <w:t>D</w:t>
      </w:r>
      <w:r w:rsidR="009F3603">
        <w:t>efault Measure Type for Program Delivery Methods</w:t>
      </w:r>
      <w:bookmarkEnd w:id="2729"/>
    </w:p>
    <w:p w14:paraId="50947743" w14:textId="77777777" w:rsidR="002A1AFB" w:rsidRPr="00F641CB" w:rsidRDefault="002A1AFB" w:rsidP="002A1AFB">
      <w:pPr>
        <w:spacing w:before="150" w:after="0"/>
        <w:rPr>
          <w:rFonts w:asciiTheme="minorHAnsi" w:hAnsiTheme="minorHAnsi" w:cstheme="minorHAnsi"/>
          <w:szCs w:val="20"/>
        </w:rPr>
      </w:pPr>
      <w:r w:rsidRPr="00F641CB">
        <w:rPr>
          <w:rFonts w:asciiTheme="minorHAnsi" w:hAnsiTheme="minorHAnsi" w:cstheme="minorHAnsi"/>
          <w:szCs w:val="20"/>
        </w:rPr>
        <w:t>The decision as to whether a measure is a Time of Sale or Early Replacement measure is critical to ensure the appropriate baseline is used to calculate the measure savings and the appropriate costs are applied. This decision could include consideration of:</w:t>
      </w:r>
    </w:p>
    <w:p w14:paraId="6AB03056" w14:textId="77777777"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539F7DE2">
        <w:rPr>
          <w:rFonts w:asciiTheme="minorHAnsi" w:hAnsiTheme="minorHAnsi" w:cstheme="minorBidi"/>
        </w:rPr>
        <w:t>The functionality of or required repair cost of the existing equipment</w:t>
      </w:r>
    </w:p>
    <w:p w14:paraId="043B3BC5" w14:textId="77777777"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539F7DE2">
        <w:rPr>
          <w:rFonts w:asciiTheme="minorHAnsi" w:hAnsiTheme="minorHAnsi" w:cstheme="minorBidi"/>
        </w:rPr>
        <w:t>The age of the existing equipment and it’s estimated remaining useful life</w:t>
      </w:r>
    </w:p>
    <w:p w14:paraId="6F70B6F3" w14:textId="77777777" w:rsidR="002A1AFB" w:rsidRPr="00F641CB" w:rsidRDefault="002A1AFB" w:rsidP="002A1AFB">
      <w:pPr>
        <w:widowControl/>
        <w:numPr>
          <w:ilvl w:val="0"/>
          <w:numId w:val="32"/>
        </w:numPr>
        <w:tabs>
          <w:tab w:val="left" w:pos="1080"/>
        </w:tabs>
        <w:spacing w:before="100" w:beforeAutospacing="1" w:after="100" w:afterAutospacing="1"/>
        <w:ind w:left="1080"/>
        <w:jc w:val="left"/>
        <w:rPr>
          <w:rFonts w:asciiTheme="minorHAnsi" w:hAnsiTheme="minorHAnsi" w:cstheme="minorHAnsi"/>
          <w:szCs w:val="20"/>
        </w:rPr>
      </w:pPr>
      <w:r w:rsidRPr="539F7DE2">
        <w:rPr>
          <w:rFonts w:asciiTheme="minorHAnsi" w:hAnsiTheme="minorHAnsi" w:cstheme="minorBidi"/>
        </w:rPr>
        <w:t>The role of the Program Administrator or a representative / contractor (referred herein as PA) in the decision to replace the equipment</w:t>
      </w:r>
    </w:p>
    <w:p w14:paraId="522785EE" w14:textId="11956D86"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539F7DE2">
        <w:rPr>
          <w:rFonts w:asciiTheme="minorHAnsi" w:hAnsiTheme="minorHAnsi" w:cstheme="minorBidi"/>
        </w:rPr>
        <w:t>The importance of the incentive and/</w:t>
      </w:r>
      <w:r w:rsidR="00BE2113" w:rsidRPr="539F7DE2">
        <w:rPr>
          <w:rFonts w:asciiTheme="minorHAnsi" w:hAnsiTheme="minorHAnsi" w:cstheme="minorBidi"/>
        </w:rPr>
        <w:t xml:space="preserve">or </w:t>
      </w:r>
      <w:r w:rsidRPr="539F7DE2">
        <w:rPr>
          <w:rFonts w:asciiTheme="minorHAnsi" w:hAnsiTheme="minorHAnsi" w:cstheme="minorBidi"/>
        </w:rPr>
        <w:t>contact with the PA in the decision to replace the equipment</w:t>
      </w:r>
    </w:p>
    <w:p w14:paraId="5149ECD4" w14:textId="77777777"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539F7DE2">
        <w:rPr>
          <w:rFonts w:asciiTheme="minorHAnsi" w:hAnsiTheme="minorHAnsi" w:cstheme="minorBidi"/>
        </w:rPr>
        <w:t>The timing of replacement in relation to regular maintenance or recapitalization upgrade schedules</w:t>
      </w:r>
    </w:p>
    <w:p w14:paraId="1C0F540A" w14:textId="2AE9CF2E" w:rsidR="002A1AFB" w:rsidRDefault="002A1AFB" w:rsidP="002A1AFB">
      <w:pPr>
        <w:spacing w:before="150" w:after="0"/>
        <w:rPr>
          <w:rFonts w:asciiTheme="minorHAnsi" w:hAnsiTheme="minorHAnsi" w:cstheme="minorHAnsi"/>
          <w:szCs w:val="20"/>
        </w:rPr>
      </w:pPr>
      <w:r w:rsidRPr="00F641CB">
        <w:rPr>
          <w:rFonts w:asciiTheme="minorHAnsi" w:hAnsiTheme="minorHAnsi" w:cstheme="minorHAnsi"/>
          <w:szCs w:val="20"/>
        </w:rPr>
        <w:t>The default position for measures in some common program designs are provided below, however diverging from this default is possible.</w:t>
      </w:r>
    </w:p>
    <w:p w14:paraId="66BDDBD2" w14:textId="77777777" w:rsidR="00986811" w:rsidRPr="00F641CB" w:rsidRDefault="00986811" w:rsidP="002A1AFB">
      <w:pPr>
        <w:spacing w:before="150" w:after="0"/>
        <w:rPr>
          <w:rFonts w:asciiTheme="minorHAnsi" w:hAnsiTheme="minorHAnsi" w:cstheme="minorHAnsi"/>
          <w:szCs w:val="20"/>
        </w:rPr>
      </w:pPr>
    </w:p>
    <w:tbl>
      <w:tblPr>
        <w:tblStyle w:val="TableGrid"/>
        <w:tblW w:w="6295" w:type="dxa"/>
        <w:jc w:val="center"/>
        <w:tblLook w:val="04A0" w:firstRow="1" w:lastRow="0" w:firstColumn="1" w:lastColumn="0" w:noHBand="0" w:noVBand="1"/>
      </w:tblPr>
      <w:tblGrid>
        <w:gridCol w:w="3415"/>
        <w:gridCol w:w="2880"/>
      </w:tblGrid>
      <w:tr w:rsidR="00B43438" w:rsidRPr="00B43438" w14:paraId="5BD5976D" w14:textId="77777777" w:rsidTr="001575E6">
        <w:trPr>
          <w:tblHeader/>
          <w:jc w:val="center"/>
        </w:trPr>
        <w:tc>
          <w:tcPr>
            <w:tcW w:w="3415" w:type="dxa"/>
            <w:shd w:val="clear" w:color="auto" w:fill="7F7F7F" w:themeFill="text1" w:themeFillTint="80"/>
          </w:tcPr>
          <w:p w14:paraId="1317C101" w14:textId="77777777" w:rsidR="002A1AFB" w:rsidRPr="00986811" w:rsidRDefault="002A1AFB" w:rsidP="000A45F8">
            <w:pPr>
              <w:spacing w:after="0"/>
              <w:rPr>
                <w:rFonts w:asciiTheme="minorHAnsi" w:hAnsiTheme="minorHAnsi" w:cstheme="minorHAnsi"/>
                <w:b/>
                <w:color w:val="FFFFFF" w:themeColor="background1"/>
              </w:rPr>
            </w:pPr>
            <w:r w:rsidRPr="00986811">
              <w:rPr>
                <w:rFonts w:asciiTheme="minorHAnsi" w:hAnsiTheme="minorHAnsi" w:cstheme="minorHAnsi"/>
                <w:b/>
                <w:color w:val="FFFFFF" w:themeColor="background1"/>
              </w:rPr>
              <w:t>Program Type</w:t>
            </w:r>
          </w:p>
        </w:tc>
        <w:tc>
          <w:tcPr>
            <w:tcW w:w="2880" w:type="dxa"/>
            <w:shd w:val="clear" w:color="auto" w:fill="7F7F7F" w:themeFill="text1" w:themeFillTint="80"/>
          </w:tcPr>
          <w:p w14:paraId="1153EDC7" w14:textId="77777777" w:rsidR="002A1AFB" w:rsidRPr="00986811" w:rsidRDefault="002A1AFB" w:rsidP="000A45F8">
            <w:pPr>
              <w:spacing w:after="0"/>
              <w:rPr>
                <w:rFonts w:asciiTheme="minorHAnsi" w:hAnsiTheme="minorHAnsi" w:cstheme="minorHAnsi"/>
                <w:b/>
                <w:color w:val="FFFFFF" w:themeColor="background1"/>
              </w:rPr>
            </w:pPr>
            <w:r w:rsidRPr="00986811">
              <w:rPr>
                <w:rFonts w:asciiTheme="minorHAnsi" w:hAnsiTheme="minorHAnsi" w:cstheme="minorHAnsi"/>
                <w:b/>
                <w:color w:val="FFFFFF" w:themeColor="background1"/>
              </w:rPr>
              <w:t>Default Measure Type</w:t>
            </w:r>
          </w:p>
        </w:tc>
      </w:tr>
      <w:tr w:rsidR="00B43438" w:rsidRPr="00B43438" w14:paraId="5A8B8993" w14:textId="77777777" w:rsidTr="005353F3">
        <w:trPr>
          <w:jc w:val="center"/>
        </w:trPr>
        <w:tc>
          <w:tcPr>
            <w:tcW w:w="3415" w:type="dxa"/>
          </w:tcPr>
          <w:p w14:paraId="2C1F09EA" w14:textId="4C40CDF1"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Direct Install</w:t>
            </w:r>
          </w:p>
        </w:tc>
        <w:tc>
          <w:tcPr>
            <w:tcW w:w="2880" w:type="dxa"/>
          </w:tcPr>
          <w:p w14:paraId="3DCC1D44" w14:textId="77777777"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 xml:space="preserve">Early Replacement </w:t>
            </w:r>
          </w:p>
        </w:tc>
      </w:tr>
      <w:tr w:rsidR="00B43438" w:rsidRPr="00B43438" w14:paraId="0F170A5A" w14:textId="77777777" w:rsidTr="005353F3">
        <w:trPr>
          <w:jc w:val="center"/>
        </w:trPr>
        <w:tc>
          <w:tcPr>
            <w:tcW w:w="3415" w:type="dxa"/>
          </w:tcPr>
          <w:p w14:paraId="3629BE5F" w14:textId="77777777"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Audits</w:t>
            </w:r>
          </w:p>
        </w:tc>
        <w:tc>
          <w:tcPr>
            <w:tcW w:w="2880" w:type="dxa"/>
          </w:tcPr>
          <w:p w14:paraId="7A79008D" w14:textId="77777777"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Early Replacement if results in replacing functioning equipment</w:t>
            </w:r>
          </w:p>
        </w:tc>
      </w:tr>
      <w:tr w:rsidR="00B43438" w:rsidRPr="00B43438" w14:paraId="530AF62B" w14:textId="77777777" w:rsidTr="005353F3">
        <w:trPr>
          <w:jc w:val="center"/>
        </w:trPr>
        <w:tc>
          <w:tcPr>
            <w:tcW w:w="3415" w:type="dxa"/>
          </w:tcPr>
          <w:p w14:paraId="01F4CC2E" w14:textId="7CE42D36" w:rsidR="002A1AFB" w:rsidRPr="00706DCB" w:rsidRDefault="002A1AFB" w:rsidP="000A45F8">
            <w:pPr>
              <w:spacing w:after="0"/>
              <w:rPr>
                <w:rFonts w:asciiTheme="minorHAnsi" w:hAnsiTheme="minorHAnsi" w:cstheme="minorHAnsi"/>
              </w:rPr>
            </w:pPr>
            <w:r w:rsidRPr="00706DCB">
              <w:rPr>
                <w:rFonts w:asciiTheme="minorHAnsi" w:hAnsiTheme="minorHAnsi" w:cstheme="minorHAnsi"/>
              </w:rPr>
              <w:t>Standard Rx</w:t>
            </w:r>
            <w:r w:rsidR="00BE2113">
              <w:rPr>
                <w:rFonts w:asciiTheme="minorHAnsi" w:hAnsiTheme="minorHAnsi" w:cstheme="minorHAnsi"/>
              </w:rPr>
              <w:t xml:space="preserve"> Lighting</w:t>
            </w:r>
            <w:r w:rsidRPr="00706DCB">
              <w:rPr>
                <w:rFonts w:asciiTheme="minorHAnsi" w:hAnsiTheme="minorHAnsi" w:cstheme="minorHAnsi"/>
              </w:rPr>
              <w:t xml:space="preserve"> Program</w:t>
            </w:r>
            <w:r w:rsidR="00F357B6">
              <w:rPr>
                <w:rFonts w:asciiTheme="minorHAnsi" w:hAnsiTheme="minorHAnsi" w:cstheme="minorHAnsi"/>
              </w:rPr>
              <w:t xml:space="preserve"> (one to one fixture replacement)</w:t>
            </w:r>
          </w:p>
        </w:tc>
        <w:tc>
          <w:tcPr>
            <w:tcW w:w="2880" w:type="dxa"/>
          </w:tcPr>
          <w:p w14:paraId="2749BE01" w14:textId="5396399A" w:rsidR="002A1AFB" w:rsidRPr="00706DCB" w:rsidRDefault="007F6DEB" w:rsidP="000A45F8">
            <w:pPr>
              <w:spacing w:after="0"/>
              <w:rPr>
                <w:rFonts w:asciiTheme="minorHAnsi" w:hAnsiTheme="minorHAnsi" w:cstheme="minorHAnsi"/>
              </w:rPr>
            </w:pPr>
            <w:r>
              <w:rPr>
                <w:rFonts w:asciiTheme="minorHAnsi" w:hAnsiTheme="minorHAnsi" w:cstheme="minorHAnsi"/>
              </w:rPr>
              <w:t>Time of Sale</w:t>
            </w:r>
          </w:p>
        </w:tc>
      </w:tr>
      <w:tr w:rsidR="008F7936" w:rsidRPr="00B43438" w14:paraId="384ADA61" w14:textId="77777777" w:rsidTr="005353F3">
        <w:trPr>
          <w:jc w:val="center"/>
        </w:trPr>
        <w:tc>
          <w:tcPr>
            <w:tcW w:w="3415" w:type="dxa"/>
          </w:tcPr>
          <w:p w14:paraId="568645D7" w14:textId="1EB55FF0" w:rsidR="008F7936" w:rsidRPr="00706DCB" w:rsidRDefault="008F7936" w:rsidP="008F7936">
            <w:pPr>
              <w:spacing w:after="0"/>
              <w:jc w:val="left"/>
              <w:rPr>
                <w:rFonts w:asciiTheme="minorHAnsi" w:hAnsiTheme="minorHAnsi" w:cstheme="minorHAnsi"/>
              </w:rPr>
            </w:pPr>
            <w:r w:rsidRPr="008F7936">
              <w:rPr>
                <w:rFonts w:asciiTheme="minorHAnsi" w:hAnsiTheme="minorHAnsi" w:cstheme="minorHAnsi"/>
              </w:rPr>
              <w:t>Standard Rx Lighting Program (lighting system redesign</w:t>
            </w:r>
            <w:r w:rsidR="005167E4">
              <w:rPr>
                <w:rFonts w:asciiTheme="minorHAnsi" w:hAnsiTheme="minorHAnsi" w:cstheme="minorHAnsi"/>
              </w:rPr>
              <w:t xml:space="preserve"> or delamping</w:t>
            </w:r>
            <w:r w:rsidRPr="008F7936">
              <w:rPr>
                <w:rFonts w:asciiTheme="minorHAnsi" w:hAnsiTheme="minorHAnsi" w:cstheme="minorHAnsi"/>
              </w:rPr>
              <w:t>)</w:t>
            </w:r>
          </w:p>
        </w:tc>
        <w:tc>
          <w:tcPr>
            <w:tcW w:w="2880" w:type="dxa"/>
          </w:tcPr>
          <w:p w14:paraId="78322F3B" w14:textId="6A021F71" w:rsidR="008F7936" w:rsidRDefault="005167E4" w:rsidP="008F7936">
            <w:pPr>
              <w:spacing w:after="0"/>
              <w:jc w:val="left"/>
              <w:rPr>
                <w:rFonts w:asciiTheme="minorHAnsi" w:hAnsiTheme="minorHAnsi" w:cstheme="minorHAnsi"/>
              </w:rPr>
            </w:pPr>
            <w:r w:rsidRPr="008F7936">
              <w:rPr>
                <w:rFonts w:asciiTheme="minorHAnsi" w:hAnsiTheme="minorHAnsi" w:cstheme="minorHAnsi"/>
              </w:rPr>
              <w:t xml:space="preserve">Early Replacement </w:t>
            </w:r>
            <w:r>
              <w:rPr>
                <w:rFonts w:asciiTheme="minorHAnsi" w:hAnsiTheme="minorHAnsi" w:cstheme="minorHAnsi"/>
              </w:rPr>
              <w:t xml:space="preserve">or </w:t>
            </w:r>
            <w:r w:rsidR="008F7936" w:rsidRPr="008F7936">
              <w:rPr>
                <w:rFonts w:asciiTheme="minorHAnsi" w:hAnsiTheme="minorHAnsi" w:cstheme="minorHAnsi"/>
              </w:rPr>
              <w:t xml:space="preserve">Early Retirement </w:t>
            </w:r>
          </w:p>
        </w:tc>
      </w:tr>
      <w:tr w:rsidR="008F7936" w:rsidRPr="00B43438" w14:paraId="1BBEEBA9" w14:textId="77777777" w:rsidTr="005353F3">
        <w:trPr>
          <w:jc w:val="center"/>
        </w:trPr>
        <w:tc>
          <w:tcPr>
            <w:tcW w:w="3415" w:type="dxa"/>
          </w:tcPr>
          <w:p w14:paraId="6692BD3D" w14:textId="68F4EB5D" w:rsidR="008F7936" w:rsidRPr="00706DCB" w:rsidRDefault="008F7936" w:rsidP="008F7936">
            <w:pPr>
              <w:spacing w:after="0"/>
              <w:rPr>
                <w:rFonts w:asciiTheme="minorHAnsi" w:hAnsiTheme="minorHAnsi" w:cstheme="minorHAnsi"/>
              </w:rPr>
            </w:pPr>
            <w:r>
              <w:rPr>
                <w:rFonts w:asciiTheme="minorHAnsi" w:hAnsiTheme="minorHAnsi" w:cstheme="minorHAnsi"/>
              </w:rPr>
              <w:t>Other Standard Rx Programs</w:t>
            </w:r>
          </w:p>
        </w:tc>
        <w:tc>
          <w:tcPr>
            <w:tcW w:w="2880" w:type="dxa"/>
          </w:tcPr>
          <w:p w14:paraId="2672C366" w14:textId="21786AC5"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Time of Sale</w:t>
            </w:r>
            <w:r>
              <w:rPr>
                <w:rFonts w:asciiTheme="minorHAnsi" w:hAnsiTheme="minorHAnsi" w:cstheme="minorHAnsi"/>
              </w:rPr>
              <w:t xml:space="preserve"> or Retrofit</w:t>
            </w:r>
          </w:p>
        </w:tc>
      </w:tr>
      <w:tr w:rsidR="008F7936" w:rsidRPr="00B43438" w14:paraId="5C80CBFA" w14:textId="77777777" w:rsidTr="005353F3">
        <w:trPr>
          <w:jc w:val="center"/>
        </w:trPr>
        <w:tc>
          <w:tcPr>
            <w:tcW w:w="3415" w:type="dxa"/>
          </w:tcPr>
          <w:p w14:paraId="6598477F" w14:textId="7C8BDF58" w:rsidR="008F7936" w:rsidRPr="00706DCB" w:rsidRDefault="008F7936" w:rsidP="008F7936">
            <w:pPr>
              <w:spacing w:after="0"/>
              <w:rPr>
                <w:rFonts w:asciiTheme="minorHAnsi" w:hAnsiTheme="minorHAnsi" w:cstheme="minorHAnsi"/>
              </w:rPr>
            </w:pPr>
            <w:r>
              <w:rPr>
                <w:rFonts w:asciiTheme="minorHAnsi" w:hAnsiTheme="minorHAnsi" w:cstheme="minorHAnsi"/>
              </w:rPr>
              <w:t>Downstream</w:t>
            </w:r>
          </w:p>
        </w:tc>
        <w:tc>
          <w:tcPr>
            <w:tcW w:w="2880" w:type="dxa"/>
          </w:tcPr>
          <w:p w14:paraId="1DFBB5F9" w14:textId="7F978A89" w:rsidR="008F7936" w:rsidRPr="00706DCB" w:rsidRDefault="008F7936" w:rsidP="008F7936">
            <w:pPr>
              <w:spacing w:after="0"/>
              <w:rPr>
                <w:rFonts w:asciiTheme="minorHAnsi" w:hAnsiTheme="minorHAnsi" w:cstheme="minorHAnsi"/>
              </w:rPr>
            </w:pPr>
            <w:r>
              <w:rPr>
                <w:rFonts w:asciiTheme="minorHAnsi" w:hAnsiTheme="minorHAnsi" w:cstheme="minorHAnsi"/>
              </w:rPr>
              <w:t>Time of Sale</w:t>
            </w:r>
          </w:p>
        </w:tc>
      </w:tr>
      <w:tr w:rsidR="008F7936" w:rsidRPr="00B43438" w14:paraId="553E7E8C" w14:textId="77777777" w:rsidTr="005353F3">
        <w:trPr>
          <w:jc w:val="center"/>
        </w:trPr>
        <w:tc>
          <w:tcPr>
            <w:tcW w:w="3415" w:type="dxa"/>
          </w:tcPr>
          <w:p w14:paraId="06637070"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Midstream</w:t>
            </w:r>
          </w:p>
        </w:tc>
        <w:tc>
          <w:tcPr>
            <w:tcW w:w="2880" w:type="dxa"/>
          </w:tcPr>
          <w:p w14:paraId="2FDD3B73"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Time of Sale</w:t>
            </w:r>
          </w:p>
        </w:tc>
      </w:tr>
      <w:tr w:rsidR="008F7936" w:rsidRPr="00B43438" w14:paraId="0315E244" w14:textId="77777777" w:rsidTr="005353F3">
        <w:trPr>
          <w:jc w:val="center"/>
        </w:trPr>
        <w:tc>
          <w:tcPr>
            <w:tcW w:w="3415" w:type="dxa"/>
          </w:tcPr>
          <w:p w14:paraId="59899D8B"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Upstream</w:t>
            </w:r>
          </w:p>
        </w:tc>
        <w:tc>
          <w:tcPr>
            <w:tcW w:w="2880" w:type="dxa"/>
          </w:tcPr>
          <w:p w14:paraId="0F6DD1CA"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Time of Sale</w:t>
            </w:r>
          </w:p>
        </w:tc>
      </w:tr>
    </w:tbl>
    <w:p w14:paraId="331B032A" w14:textId="77777777" w:rsidR="00673474" w:rsidRPr="00B43438" w:rsidRDefault="00673474" w:rsidP="00673474"/>
    <w:p w14:paraId="50914175" w14:textId="32286EC3" w:rsidR="0049496F" w:rsidRPr="00B43438" w:rsidRDefault="00673474" w:rsidP="00673474">
      <w:r w:rsidRPr="00B43438">
        <w:t xml:space="preserve">Diverging from the default could be based </w:t>
      </w:r>
      <w:r w:rsidR="0049496F" w:rsidRPr="00B43438">
        <w:t>up</w:t>
      </w:r>
      <w:r w:rsidRPr="00B43438">
        <w:t>on</w:t>
      </w:r>
      <w:r w:rsidR="0049496F" w:rsidRPr="00B43438">
        <w:t xml:space="preserve"> either:</w:t>
      </w:r>
    </w:p>
    <w:p w14:paraId="1A400A7F" w14:textId="39B329F5" w:rsidR="0049496F" w:rsidRPr="00B43438" w:rsidRDefault="006B5523" w:rsidP="000A45F8">
      <w:pPr>
        <w:pStyle w:val="CommentText"/>
        <w:numPr>
          <w:ilvl w:val="0"/>
          <w:numId w:val="34"/>
        </w:numPr>
      </w:pPr>
      <w:r>
        <w:t>A</w:t>
      </w:r>
      <w:r w:rsidR="00673474">
        <w:t xml:space="preserve"> unit by unit site specific basis as governed by guidance established</w:t>
      </w:r>
      <w:r w:rsidR="00510D04">
        <w:t xml:space="preserve"> by the TAC and clearly documented</w:t>
      </w:r>
      <w:r w:rsidR="00673474">
        <w:t xml:space="preserve"> in the TRM, </w:t>
      </w:r>
      <w:r w:rsidR="0049496F">
        <w:t xml:space="preserve">for example </w:t>
      </w:r>
      <w:r w:rsidR="008F59D9">
        <w:t xml:space="preserve">Residential HVAC early replacement </w:t>
      </w:r>
      <w:r>
        <w:t xml:space="preserve">measures </w:t>
      </w:r>
      <w:r w:rsidR="008F59D9">
        <w:t>require</w:t>
      </w:r>
      <w:r>
        <w:t xml:space="preserve"> </w:t>
      </w:r>
      <w:r w:rsidR="0049496F">
        <w:t>verifying the unit is functional or</w:t>
      </w:r>
      <w:r>
        <w:t xml:space="preserve"> that</w:t>
      </w:r>
      <w:r w:rsidR="0049496F">
        <w:t xml:space="preserve"> </w:t>
      </w:r>
      <w:r>
        <w:t xml:space="preserve">required </w:t>
      </w:r>
      <w:r w:rsidR="0049496F">
        <w:t>repairs cost less than 20% of the cost of a new baseline unit.</w:t>
      </w:r>
    </w:p>
    <w:p w14:paraId="27617BEE" w14:textId="397EC8CE" w:rsidR="00510D04" w:rsidRPr="00B43438" w:rsidRDefault="006B5523" w:rsidP="007F7330">
      <w:pPr>
        <w:pStyle w:val="ListParagraph"/>
        <w:numPr>
          <w:ilvl w:val="0"/>
          <w:numId w:val="33"/>
        </w:numPr>
      </w:pPr>
      <w:r>
        <w:t xml:space="preserve">A </w:t>
      </w:r>
      <w:r w:rsidR="00673474">
        <w:t xml:space="preserve">TAC agreed divergence could be established on a program/measure level </w:t>
      </w:r>
      <w:r w:rsidR="00510D04" w:rsidRPr="539F7DE2">
        <w:rPr>
          <w:rFonts w:asciiTheme="minorHAnsi" w:hAnsiTheme="minorHAnsi" w:cstheme="minorBidi"/>
        </w:rPr>
        <w:t>supported by an independent evaluation to demonstrate that the presence of the incentive and/or contact with the Program (for example via targeted marketing material), was significant enough to result in the participants replacing functioning equipment that they would not otherwise have done.</w:t>
      </w:r>
    </w:p>
    <w:p w14:paraId="3066ACB8" w14:textId="1AD17A9C" w:rsidR="00510D04" w:rsidRPr="00706DCB" w:rsidRDefault="00510D04" w:rsidP="00510D04">
      <w:pPr>
        <w:spacing w:before="150" w:after="0"/>
        <w:rPr>
          <w:rFonts w:asciiTheme="minorHAnsi" w:hAnsiTheme="minorHAnsi" w:cstheme="minorHAnsi"/>
          <w:szCs w:val="20"/>
        </w:rPr>
      </w:pPr>
      <w:r w:rsidRPr="00706DCB">
        <w:rPr>
          <w:rFonts w:asciiTheme="minorHAnsi" w:hAnsiTheme="minorHAnsi" w:cstheme="minorHAnsi"/>
          <w:szCs w:val="20"/>
        </w:rPr>
        <w:t>It may be appropriate to apply a deemed percent split of Time of Sale and Early Replacement assumptions based on these evaluation results, noting that it may be observed that different markets or participant groups have very different deemed percentages of early replacements (e.g.</w:t>
      </w:r>
      <w:r w:rsidR="000A45F8" w:rsidRPr="00706DCB">
        <w:rPr>
          <w:rFonts w:asciiTheme="minorHAnsi" w:hAnsiTheme="minorHAnsi" w:cstheme="minorHAnsi"/>
          <w:szCs w:val="20"/>
        </w:rPr>
        <w:t>,</w:t>
      </w:r>
      <w:r w:rsidRPr="00706DCB">
        <w:rPr>
          <w:rFonts w:asciiTheme="minorHAnsi" w:hAnsiTheme="minorHAnsi" w:cstheme="minorHAnsi"/>
          <w:szCs w:val="20"/>
        </w:rPr>
        <w:t xml:space="preserve"> low income populations are less likely to replace functioning units early without program involvement).</w:t>
      </w:r>
    </w:p>
    <w:p w14:paraId="6DFCEE26" w14:textId="77777777" w:rsidR="00510D04" w:rsidRPr="00FE75E3" w:rsidRDefault="00510D04" w:rsidP="00510D04">
      <w:pPr>
        <w:spacing w:before="150" w:after="0"/>
        <w:rPr>
          <w:rFonts w:asciiTheme="minorHAnsi" w:hAnsiTheme="minorHAnsi" w:cstheme="minorHAnsi"/>
          <w:color w:val="172B4D"/>
          <w:szCs w:val="20"/>
        </w:rPr>
      </w:pPr>
      <w:r w:rsidRPr="00706DCB">
        <w:rPr>
          <w:rFonts w:asciiTheme="minorHAnsi" w:hAnsiTheme="minorHAnsi" w:cstheme="minorHAnsi"/>
          <w:szCs w:val="20"/>
        </w:rPr>
        <w:t xml:space="preserve">It is also possible that a project within a property may include both Early Replacement </w:t>
      </w:r>
      <w:r w:rsidRPr="00706DCB">
        <w:rPr>
          <w:rFonts w:asciiTheme="minorHAnsi" w:hAnsiTheme="minorHAnsi" w:cstheme="minorHAnsi"/>
          <w:i/>
          <w:iCs/>
          <w:szCs w:val="20"/>
        </w:rPr>
        <w:t>and</w:t>
      </w:r>
      <w:r w:rsidRPr="00706DCB">
        <w:rPr>
          <w:rFonts w:asciiTheme="minorHAnsi" w:hAnsiTheme="minorHAnsi" w:cstheme="minorHAnsi"/>
          <w:szCs w:val="20"/>
        </w:rPr>
        <w:t xml:space="preserve"> Time of Sale measures.  Classification of part of a project as Early Replacement, as defined above, does not preclude classification of another portion of the project as Time of Sale and vice versa.  </w:t>
      </w:r>
    </w:p>
    <w:p w14:paraId="7377F555" w14:textId="61DC1B19" w:rsidR="00510D04" w:rsidRDefault="00510D04">
      <w:pPr>
        <w:sectPr w:rsidR="00510D04">
          <w:headerReference w:type="default" r:id="rId22"/>
          <w:pgSz w:w="12240" w:h="15840"/>
          <w:pgMar w:top="1440" w:right="1440" w:bottom="1440" w:left="1440" w:header="720" w:footer="720" w:gutter="0"/>
          <w:cols w:space="720"/>
          <w:docGrid w:linePitch="360"/>
        </w:sectPr>
      </w:pPr>
    </w:p>
    <w:p w14:paraId="6185DDC0" w14:textId="77777777" w:rsidR="00B55FE0" w:rsidRPr="00F432E6" w:rsidRDefault="00B55FE0" w:rsidP="00F432E6">
      <w:pPr>
        <w:pStyle w:val="Heading1"/>
      </w:pPr>
      <w:bookmarkStart w:id="2730" w:name="_Toc438040359"/>
      <w:bookmarkStart w:id="2731" w:name="_Toc113618419"/>
      <w:r w:rsidRPr="00F432E6">
        <w:t>Assumptions</w:t>
      </w:r>
      <w:bookmarkEnd w:id="2641"/>
      <w:bookmarkEnd w:id="2642"/>
      <w:bookmarkEnd w:id="2643"/>
      <w:bookmarkEnd w:id="2644"/>
      <w:bookmarkEnd w:id="2645"/>
      <w:bookmarkEnd w:id="2710"/>
      <w:bookmarkEnd w:id="2711"/>
      <w:bookmarkEnd w:id="2712"/>
      <w:bookmarkEnd w:id="2713"/>
      <w:bookmarkEnd w:id="2730"/>
      <w:bookmarkEnd w:id="2731"/>
    </w:p>
    <w:p w14:paraId="3588D8C1" w14:textId="77777777" w:rsidR="00A24242" w:rsidRDefault="00A24242" w:rsidP="00A24242">
      <w:r w:rsidRPr="00A41D5E">
        <w:t xml:space="preserve">The information contained in this </w:t>
      </w:r>
      <w:r>
        <w:t>TRM</w:t>
      </w:r>
      <w:r w:rsidRPr="00A41D5E">
        <w:t xml:space="preserve"> </w:t>
      </w:r>
      <w:r>
        <w:t>contains VEIC’s</w:t>
      </w:r>
      <w:r w:rsidRPr="00A41D5E">
        <w:t xml:space="preserve"> recommendations for the content </w:t>
      </w:r>
      <w:r>
        <w:t>of the</w:t>
      </w:r>
      <w:r w:rsidRPr="00A41D5E">
        <w:t xml:space="preserve"> </w:t>
      </w:r>
      <w:r>
        <w:t xml:space="preserve">Illinois </w:t>
      </w:r>
      <w:r w:rsidRPr="00A41D5E">
        <w:t>TRM</w:t>
      </w:r>
      <w:r>
        <w:t xml:space="preserve">.  Sources that are cited within the TRM have been chosen based on two priorities, geography and age.  Whenever possible and appropriate, VEIC has incorporated Illinois-specific information into each measure characterization.  The Business </w:t>
      </w:r>
      <w:r w:rsidRPr="002102CC">
        <w:t>TRM document</w:t>
      </w:r>
      <w:r>
        <w:t xml:space="preserve">s from Ameren and ComEd were reviewed, as well as program and measure specific data from evaluations, efficiency plans, and working documents. </w:t>
      </w:r>
    </w:p>
    <w:p w14:paraId="5DF0455E" w14:textId="77777777" w:rsidR="00A24242" w:rsidRDefault="00A24242" w:rsidP="00A24242">
      <w:r>
        <w:t>The</w:t>
      </w:r>
      <w:r w:rsidRPr="002102CC">
        <w:t xml:space="preserve"> assumptions for these characterizations rest on our understanding of the information available. </w:t>
      </w:r>
      <w:r>
        <w:t xml:space="preserve"> </w:t>
      </w:r>
      <w:r w:rsidRPr="002102CC">
        <w:t xml:space="preserve">In each case, </w:t>
      </w:r>
      <w:r>
        <w:t>the</w:t>
      </w:r>
      <w:r w:rsidRPr="002102CC">
        <w:t xml:space="preserve"> </w:t>
      </w:r>
      <w:r>
        <w:t>available Illinois and Midwest-</w:t>
      </w:r>
      <w:r w:rsidRPr="002102CC">
        <w:t>specific information</w:t>
      </w:r>
      <w:r>
        <w:t xml:space="preserve"> was reviewed</w:t>
      </w:r>
      <w:r w:rsidRPr="002102CC">
        <w:t xml:space="preserve">, including evaluations and support material provided by the </w:t>
      </w:r>
      <w:r>
        <w:t>Illinois</w:t>
      </w:r>
      <w:r w:rsidRPr="002102CC">
        <w:t xml:space="preserve"> </w:t>
      </w:r>
      <w:r>
        <w:t xml:space="preserve">Utilities. </w:t>
      </w:r>
    </w:p>
    <w:p w14:paraId="65A21E82" w14:textId="25575A3E" w:rsidR="00A24242" w:rsidRDefault="00A24242" w:rsidP="00A24242">
      <w:r w:rsidRPr="002102CC">
        <w:t xml:space="preserve">When </w:t>
      </w:r>
      <w:r>
        <w:t>Illinois or region</w:t>
      </w:r>
      <w:r w:rsidRPr="002102CC">
        <w:t>-specific evaluations o</w:t>
      </w:r>
      <w:r>
        <w:t>r</w:t>
      </w:r>
      <w:r w:rsidRPr="002102CC">
        <w:t xml:space="preserve"> </w:t>
      </w:r>
      <w:r>
        <w:t>data were</w:t>
      </w:r>
      <w:r w:rsidRPr="002102CC">
        <w:t xml:space="preserve"> not available, best practice research and data from other jurisdictions</w:t>
      </w:r>
      <w:r w:rsidR="0016646F">
        <w:t xml:space="preserve"> were</w:t>
      </w:r>
      <w:r>
        <w:t xml:space="preserve"> used</w:t>
      </w:r>
      <w:r w:rsidRPr="002102CC">
        <w:t>, often from west</w:t>
      </w:r>
      <w:r w:rsidR="0016646F">
        <w:t>-</w:t>
      </w:r>
      <w:r w:rsidRPr="002102CC">
        <w:t xml:space="preserve"> and east-coast states that have allocated large amounts of funding to evaluation work and </w:t>
      </w:r>
      <w:r>
        <w:t xml:space="preserve">to </w:t>
      </w:r>
      <w:r w:rsidRPr="002102CC">
        <w:t>refin</w:t>
      </w:r>
      <w:r>
        <w:t>ing</w:t>
      </w:r>
      <w:r w:rsidRPr="002102CC">
        <w:t xml:space="preserve"> </w:t>
      </w:r>
      <w:r>
        <w:t xml:space="preserve">their </w:t>
      </w:r>
      <w:r w:rsidRPr="002102CC">
        <w:t xml:space="preserve">measure characterization parameters. </w:t>
      </w:r>
      <w:r>
        <w:t xml:space="preserve"> </w:t>
      </w:r>
      <w:r w:rsidRPr="002102CC">
        <w:t xml:space="preserve">As a result, much of the most-defensible information originates from these regions. </w:t>
      </w:r>
      <w:r>
        <w:t xml:space="preserve"> </w:t>
      </w:r>
      <w:r w:rsidRPr="002102CC">
        <w:t>In every case</w:t>
      </w:r>
      <w:r>
        <w:t>,</w:t>
      </w:r>
      <w:r w:rsidRPr="002102CC">
        <w:t xml:space="preserve"> </w:t>
      </w:r>
      <w:r>
        <w:t>VEIC</w:t>
      </w:r>
      <w:r w:rsidRPr="002102CC">
        <w:t xml:space="preserve"> used the most</w:t>
      </w:r>
      <w:r w:rsidR="0016646F">
        <w:t>-</w:t>
      </w:r>
      <w:r w:rsidRPr="002102CC">
        <w:t>recent</w:t>
      </w:r>
      <w:r>
        <w:t>,</w:t>
      </w:r>
      <w:r w:rsidRPr="002102CC">
        <w:t xml:space="preserve"> well-designed</w:t>
      </w:r>
      <w:r>
        <w:t>,</w:t>
      </w:r>
      <w:r w:rsidRPr="002102CC">
        <w:t xml:space="preserve"> and</w:t>
      </w:r>
      <w:r>
        <w:t xml:space="preserve"> best-</w:t>
      </w:r>
      <w:r w:rsidRPr="002102CC">
        <w:t xml:space="preserve">supported studies and only if it was appropriate to generalize their conclusions to the </w:t>
      </w:r>
      <w:r>
        <w:t>Illinois</w:t>
      </w:r>
      <w:r w:rsidRPr="002102CC">
        <w:t xml:space="preserve"> programs.</w:t>
      </w:r>
    </w:p>
    <w:p w14:paraId="711FAFAD" w14:textId="77777777" w:rsidR="00B55FE0" w:rsidRDefault="00B55FE0" w:rsidP="000400C1">
      <w:pPr>
        <w:pStyle w:val="Heading2"/>
      </w:pPr>
      <w:bookmarkStart w:id="2732" w:name="_Toc319585405"/>
      <w:bookmarkStart w:id="2733" w:name="_Toc333218991"/>
      <w:bookmarkStart w:id="2734" w:name="_Toc437594086"/>
      <w:bookmarkStart w:id="2735" w:name="_Toc437856299"/>
      <w:bookmarkStart w:id="2736" w:name="_Toc437957197"/>
      <w:bookmarkStart w:id="2737" w:name="_Toc438040360"/>
      <w:bookmarkStart w:id="2738" w:name="_Toc113618420"/>
      <w:bookmarkStart w:id="2739" w:name="_Toc315354082"/>
      <w:r>
        <w:t>Footnotes &amp; Documentation of Sources</w:t>
      </w:r>
      <w:bookmarkEnd w:id="2732"/>
      <w:bookmarkEnd w:id="2733"/>
      <w:bookmarkEnd w:id="2734"/>
      <w:bookmarkEnd w:id="2735"/>
      <w:bookmarkEnd w:id="2736"/>
      <w:bookmarkEnd w:id="2737"/>
      <w:bookmarkEnd w:id="2738"/>
    </w:p>
    <w:p w14:paraId="5597E559" w14:textId="7A572483" w:rsidR="00A24242" w:rsidRDefault="00A24242" w:rsidP="00A24242">
      <w:r>
        <w:t>Each new and updated measure characterization is supported by a work paper, which is posted to the SharePoint web site (</w:t>
      </w:r>
      <w:r w:rsidRPr="00FB4240">
        <w:t>https://portal.veic.org</w:t>
      </w:r>
      <w:r>
        <w:t>).</w:t>
      </w:r>
      <w:r>
        <w:rPr>
          <w:rStyle w:val="FootnoteReference"/>
        </w:rPr>
        <w:footnoteReference w:id="23"/>
      </w:r>
      <w:r>
        <w:t xml:space="preserve"> Both the work paper and the measure characterizations themselves use footnotes to document the references that have been used to characterize the technology.  The reference documents are too numerous to include in an Appendix and have instead been posted to the TRM’s </w:t>
      </w:r>
      <w:r w:rsidR="003C5949">
        <w:t>SharePoint</w:t>
      </w:r>
      <w:r>
        <w:t xml:space="preserve"> website.  These files can be found in the ‘Sources and Reference Documents’ folder in the main directory, and are also posted to the SAG’s public web site </w:t>
      </w:r>
      <w:r w:rsidRPr="00AA3E74">
        <w:t>(</w:t>
      </w:r>
      <w:hyperlink r:id="rId23" w:history="1">
        <w:r w:rsidRPr="00376599">
          <w:rPr>
            <w:rStyle w:val="Hyperlink"/>
          </w:rPr>
          <w:t>http://www.ilsag.info/technical-reference-manual.html</w:t>
        </w:r>
      </w:hyperlink>
      <w:r w:rsidRPr="00AA3E74">
        <w:t>)</w:t>
      </w:r>
      <w:r>
        <w:t>.</w:t>
      </w:r>
    </w:p>
    <w:p w14:paraId="14258203" w14:textId="77777777" w:rsidR="00B55FE0" w:rsidRDefault="00B55FE0" w:rsidP="000400C1">
      <w:pPr>
        <w:pStyle w:val="Heading2"/>
      </w:pPr>
      <w:bookmarkStart w:id="2740" w:name="_Toc319585406"/>
      <w:bookmarkStart w:id="2741" w:name="_Toc333218992"/>
      <w:bookmarkStart w:id="2742" w:name="_Toc437594087"/>
      <w:bookmarkStart w:id="2743" w:name="_Toc437856300"/>
      <w:bookmarkStart w:id="2744" w:name="_Toc437957198"/>
      <w:bookmarkStart w:id="2745" w:name="_Toc438040361"/>
      <w:bookmarkStart w:id="2746" w:name="_Toc113618421"/>
      <w:r>
        <w:t>General Savings Assumptions</w:t>
      </w:r>
      <w:bookmarkEnd w:id="2739"/>
      <w:bookmarkEnd w:id="2740"/>
      <w:bookmarkEnd w:id="2741"/>
      <w:bookmarkEnd w:id="2742"/>
      <w:bookmarkEnd w:id="2743"/>
      <w:bookmarkEnd w:id="2744"/>
      <w:bookmarkEnd w:id="2745"/>
      <w:bookmarkEnd w:id="2746"/>
    </w:p>
    <w:p w14:paraId="52CEC808" w14:textId="77777777" w:rsidR="00A24242" w:rsidRDefault="00A24242" w:rsidP="00A24242">
      <w:r>
        <w:t>The TRM</w:t>
      </w:r>
      <w:r w:rsidRPr="00F117B2">
        <w:t xml:space="preserve"> savings estimates are expec</w:t>
      </w:r>
      <w:r>
        <w:t xml:space="preserve">ted to serve as average, representative </w:t>
      </w:r>
      <w:r w:rsidRPr="00F117B2">
        <w:t>value</w:t>
      </w:r>
      <w:r>
        <w:t>s</w:t>
      </w:r>
      <w:r w:rsidRPr="00F117B2">
        <w:t>, or ways to calculate savings based on program-specific information.  All information is presented on a per</w:t>
      </w:r>
      <w:r>
        <w:t>-</w:t>
      </w:r>
      <w:r w:rsidRPr="00F117B2">
        <w:t>measure basis.  In using the measure-specific information in the TRM, it is helpful to k</w:t>
      </w:r>
      <w:r>
        <w:t>eep the following notes in mind.</w:t>
      </w:r>
    </w:p>
    <w:p w14:paraId="61DCC6E0" w14:textId="450B31C1" w:rsidR="00A24242" w:rsidRDefault="00A24242" w:rsidP="00986C87">
      <w:pPr>
        <w:pStyle w:val="ListParagraph"/>
        <w:widowControl/>
        <w:numPr>
          <w:ilvl w:val="0"/>
          <w:numId w:val="2"/>
        </w:numPr>
        <w:spacing w:after="60"/>
        <w:contextualSpacing w:val="0"/>
      </w:pPr>
      <w:r>
        <w:t>All estimates of energy (kWh or therms) and peak (kW) savings are for first-year savings, not lifetime savings.</w:t>
      </w:r>
      <w:ins w:id="2747" w:author="Samuel Dent" w:date="2022-05-04T06:04:00Z">
        <w:r w:rsidR="00AE3F79">
          <w:t xml:space="preserve"> Note all fossil fuel savings are presented in therms, but may be converted to other fuels using the conversion factors provided in section 3.12.1.</w:t>
        </w:r>
      </w:ins>
    </w:p>
    <w:p w14:paraId="62DEB8E7" w14:textId="313AAAB9" w:rsidR="00027B81" w:rsidRPr="00F117B2" w:rsidRDefault="00A24242" w:rsidP="008D67AB">
      <w:pPr>
        <w:pStyle w:val="ListParagraph"/>
        <w:widowControl/>
        <w:numPr>
          <w:ilvl w:val="0"/>
          <w:numId w:val="2"/>
        </w:numPr>
        <w:spacing w:after="60"/>
        <w:contextualSpacing w:val="0"/>
      </w:pPr>
      <w:r>
        <w:t xml:space="preserve">Unless otherwise noted, measure life is defined </w:t>
      </w:r>
      <w:r w:rsidR="00AE4883">
        <w:t>by the</w:t>
      </w:r>
      <w:r w:rsidR="00027B81">
        <w:t xml:space="preserve"> </w:t>
      </w:r>
      <w:r w:rsidR="00D23C23">
        <w:t xml:space="preserve">detailed </w:t>
      </w:r>
      <w:r w:rsidR="008D67AB">
        <w:t>definition provided in 3.5 Glossary</w:t>
      </w:r>
      <w:r>
        <w:t xml:space="preserve">. </w:t>
      </w:r>
    </w:p>
    <w:p w14:paraId="75AB2EDF" w14:textId="77777777" w:rsidR="00A24242" w:rsidRPr="00F117B2" w:rsidRDefault="00A24242" w:rsidP="00986C87">
      <w:pPr>
        <w:pStyle w:val="ListParagraph"/>
        <w:widowControl/>
        <w:numPr>
          <w:ilvl w:val="0"/>
          <w:numId w:val="2"/>
        </w:numPr>
        <w:spacing w:after="60"/>
        <w:contextualSpacing w:val="0"/>
      </w:pPr>
      <w:r>
        <w:t xml:space="preserve">Where deemed values for savings are provided, they represent the average energy (kWh or therms) or peak (kW) savings that could be expected from the average of all measures that might be installed in Illinois in the program year.    </w:t>
      </w:r>
    </w:p>
    <w:p w14:paraId="73A73E84" w14:textId="77777777" w:rsidR="00A24242" w:rsidRDefault="00A24242" w:rsidP="00F613D9">
      <w:pPr>
        <w:pStyle w:val="ListParagraph"/>
        <w:widowControl/>
        <w:numPr>
          <w:ilvl w:val="0"/>
          <w:numId w:val="2"/>
        </w:numPr>
        <w:contextualSpacing w:val="0"/>
      </w:pPr>
      <w:r>
        <w:t xml:space="preserve">In general, the baselines included in the TRM are intended to represent average conditions in Illinois.  Some are based on data from the state, such as household consumption characteristics provided by the Energy Information Administration.  Some are extrapolated from other areas, when Illinois data are not available. </w:t>
      </w:r>
    </w:p>
    <w:p w14:paraId="726C296F" w14:textId="77777777" w:rsidR="00B55FE0" w:rsidRDefault="00B55FE0" w:rsidP="000400C1">
      <w:pPr>
        <w:pStyle w:val="Heading2"/>
      </w:pPr>
      <w:bookmarkStart w:id="2748" w:name="_Toc319585407"/>
      <w:bookmarkStart w:id="2749" w:name="_Toc333218993"/>
      <w:bookmarkStart w:id="2750" w:name="_Toc437594088"/>
      <w:bookmarkStart w:id="2751" w:name="_Toc437856301"/>
      <w:bookmarkStart w:id="2752" w:name="_Toc437957199"/>
      <w:bookmarkStart w:id="2753" w:name="_Toc438040362"/>
      <w:bookmarkStart w:id="2754" w:name="_Toc113618422"/>
      <w:r>
        <w:t>Shifting Baseline Assumptions</w:t>
      </w:r>
      <w:bookmarkEnd w:id="2748"/>
      <w:bookmarkEnd w:id="2749"/>
      <w:bookmarkEnd w:id="2750"/>
      <w:bookmarkEnd w:id="2751"/>
      <w:bookmarkEnd w:id="2752"/>
      <w:bookmarkEnd w:id="2753"/>
      <w:bookmarkEnd w:id="2754"/>
    </w:p>
    <w:p w14:paraId="218A30F9" w14:textId="3D634A92" w:rsidR="00A24242" w:rsidRDefault="00A24242" w:rsidP="00A24242">
      <w:bookmarkStart w:id="2755" w:name="_Toc319585408"/>
      <w:bookmarkStart w:id="2756" w:name="_Toc315354083"/>
      <w:r w:rsidRPr="00F117B2">
        <w:t xml:space="preserve">The TRM anticipates the effects of changes in efficiency </w:t>
      </w:r>
      <w:r>
        <w:t xml:space="preserve">codes and </w:t>
      </w:r>
      <w:r w:rsidRPr="00F117B2">
        <w:t xml:space="preserve">standards </w:t>
      </w:r>
      <w:r>
        <w:t xml:space="preserve">on affected measures.  When these changes take effect, a shift in the baseline is usually required. This complicates the measure savings estimation </w:t>
      </w:r>
      <w:r w:rsidR="00AB1902">
        <w:t>somewhat and</w:t>
      </w:r>
      <w:r>
        <w:t xml:space="preserve"> will be handled in future versions of the TRM by describing the choice of and reasoning behind a shifting baseline assumption.  In this version of the TRM, this applies to CFLs and T5/T8 Linear Fluorescents, Furnaces and Early Replacement Measures.</w:t>
      </w:r>
    </w:p>
    <w:p w14:paraId="0584E027" w14:textId="3A1FE8F3" w:rsidR="00B55FE0" w:rsidRDefault="00D41031" w:rsidP="00E94FFB">
      <w:pPr>
        <w:pStyle w:val="Heading3"/>
      </w:pPr>
      <w:bookmarkStart w:id="2757" w:name="_Toc333218994"/>
      <w:bookmarkStart w:id="2758" w:name="_Toc437594089"/>
      <w:bookmarkStart w:id="2759" w:name="_Toc437856302"/>
      <w:bookmarkStart w:id="2760" w:name="_Toc437957200"/>
      <w:bookmarkStart w:id="2761" w:name="_Toc438040363"/>
      <w:bookmarkStart w:id="2762" w:name="_Toc113618423"/>
      <w:del w:id="2763" w:author="Samuel Dent" w:date="2022-06-15T05:23:00Z">
        <w:r w:rsidDel="00781B1B">
          <w:delText xml:space="preserve">LED </w:delText>
        </w:r>
        <w:r w:rsidR="000D05D9" w:rsidDel="00781B1B">
          <w:delText xml:space="preserve">Lamp </w:delText>
        </w:r>
        <w:r w:rsidR="00B55FE0" w:rsidDel="00781B1B">
          <w:delText xml:space="preserve">and </w:delText>
        </w:r>
      </w:del>
      <w:r w:rsidR="00B55FE0">
        <w:t xml:space="preserve">Linear </w:t>
      </w:r>
      <w:bookmarkEnd w:id="2757"/>
      <w:r w:rsidR="00A03E11">
        <w:t xml:space="preserve">Fixture </w:t>
      </w:r>
      <w:r w:rsidR="00B55FE0">
        <w:t>Baseline Assumptions</w:t>
      </w:r>
      <w:bookmarkEnd w:id="2758"/>
      <w:bookmarkEnd w:id="2759"/>
      <w:bookmarkEnd w:id="2760"/>
      <w:bookmarkEnd w:id="2761"/>
      <w:bookmarkEnd w:id="2762"/>
    </w:p>
    <w:p w14:paraId="7E9E952F" w14:textId="1202F380" w:rsidR="00A03E11" w:rsidRPr="008060C3" w:rsidDel="00781B1B" w:rsidRDefault="00A03E11" w:rsidP="00A24242">
      <w:pPr>
        <w:rPr>
          <w:del w:id="2764" w:author="Samuel Dent" w:date="2022-06-15T05:23:00Z"/>
          <w:u w:val="single"/>
        </w:rPr>
      </w:pPr>
      <w:del w:id="2765" w:author="Samuel Dent" w:date="2022-06-15T05:23:00Z">
        <w:r w:rsidRPr="008060C3" w:rsidDel="00781B1B">
          <w:rPr>
            <w:u w:val="single"/>
          </w:rPr>
          <w:delText>LED Lamps</w:delText>
        </w:r>
      </w:del>
    </w:p>
    <w:p w14:paraId="3147F873" w14:textId="51B6452D" w:rsidR="00731D97" w:rsidDel="00781B1B" w:rsidRDefault="00A24242" w:rsidP="00A24242">
      <w:pPr>
        <w:rPr>
          <w:del w:id="2766" w:author="Samuel Dent" w:date="2022-06-15T05:23:00Z"/>
        </w:rPr>
      </w:pPr>
      <w:del w:id="2767" w:author="Samuel Dent" w:date="2022-06-15T05:23:00Z">
        <w:r w:rsidDel="00781B1B">
          <w:delText>Specific reductions in savings</w:delText>
        </w:r>
        <w:r w:rsidRPr="00F12DA6" w:rsidDel="00781B1B">
          <w:delText xml:space="preserve"> have</w:delText>
        </w:r>
        <w:r w:rsidDel="00781B1B">
          <w:delText xml:space="preserve"> been</w:delText>
        </w:r>
        <w:r w:rsidRPr="00F12DA6" w:rsidDel="00781B1B">
          <w:delText xml:space="preserve"> incorporated for </w:delText>
        </w:r>
        <w:r w:rsidR="0007145B" w:rsidDel="00781B1B">
          <w:delText xml:space="preserve">LED </w:delText>
        </w:r>
        <w:r w:rsidRPr="00F12DA6" w:rsidDel="00781B1B">
          <w:delText xml:space="preserve">measures that relate to the shift in appropriate baseline due to changes in Federal Standards for lighting products. Federal legislation (stemming from the </w:delText>
        </w:r>
        <w:r w:rsidRPr="0035028A" w:rsidDel="00781B1B">
          <w:delText xml:space="preserve">Energy Independence and Security Act of 2007) </w:delText>
        </w:r>
        <w:r w:rsidDel="00781B1B">
          <w:delText>mandate</w:delText>
        </w:r>
        <w:r w:rsidR="004E016D" w:rsidDel="00781B1B">
          <w:delText>d</w:delText>
        </w:r>
        <w:r w:rsidDel="00781B1B">
          <w:delText xml:space="preserve"> a phase-in process </w:delText>
        </w:r>
        <w:r w:rsidR="0007145B" w:rsidDel="00781B1B">
          <w:delText xml:space="preserve">that began </w:delText>
        </w:r>
        <w:r w:rsidDel="00781B1B">
          <w:delText xml:space="preserve">in 2012 for </w:delText>
        </w:r>
        <w:r w:rsidRPr="0035028A" w:rsidDel="00781B1B">
          <w:delText xml:space="preserve">all general-purpose light bulbs </w:delText>
        </w:r>
        <w:r w:rsidR="00D0704C" w:rsidDel="00781B1B">
          <w:delText xml:space="preserve">(defined as omnidirectional or A-lamps) </w:delText>
        </w:r>
        <w:r w:rsidRPr="0035028A" w:rsidDel="00781B1B">
          <w:delText>between 40</w:delText>
        </w:r>
        <w:r w:rsidDel="00781B1B">
          <w:delText>W</w:delText>
        </w:r>
        <w:r w:rsidRPr="0035028A" w:rsidDel="00781B1B">
          <w:delText xml:space="preserve"> and 100W to be approximately 30% more energy efficient than current incandescent bulbs, in essence beginning the phase-out of the current style, or “standard”, incandescent bulbs. </w:delText>
        </w:r>
        <w:r w:rsidR="0007145B" w:rsidDel="00781B1B">
          <w:delText>From</w:delText>
        </w:r>
        <w:r w:rsidRPr="0035028A" w:rsidDel="00781B1B">
          <w:delText xml:space="preserve"> 2012, standard 100W incandescent bulbs </w:delText>
        </w:r>
        <w:r w:rsidR="0007145B" w:rsidDel="00781B1B">
          <w:delText>could</w:delText>
        </w:r>
        <w:r w:rsidR="0007145B" w:rsidRPr="0035028A" w:rsidDel="00781B1B">
          <w:delText xml:space="preserve"> </w:delText>
        </w:r>
        <w:r w:rsidRPr="0035028A" w:rsidDel="00781B1B">
          <w:delText xml:space="preserve">no longer be manufactured, followed by restrictions on standard 75W bulbs in 2013 and 60W </w:delText>
        </w:r>
        <w:r w:rsidDel="00781B1B">
          <w:delText xml:space="preserve">and 40W </w:delText>
        </w:r>
        <w:r w:rsidRPr="0035028A" w:rsidDel="00781B1B">
          <w:delText xml:space="preserve">bulbs in 2014. The baseline for the CFL </w:delText>
        </w:r>
        <w:r w:rsidR="0007145B" w:rsidDel="00781B1B">
          <w:delText>and LED</w:delText>
        </w:r>
        <w:r w:rsidR="00D0704C" w:rsidDel="00781B1B">
          <w:delText xml:space="preserve"> Omnidirectional Lamp</w:delText>
        </w:r>
        <w:r w:rsidR="0007145B" w:rsidDel="00781B1B">
          <w:delText xml:space="preserve"> </w:delText>
        </w:r>
        <w:r w:rsidRPr="0035028A" w:rsidDel="00781B1B">
          <w:delText>measure in th</w:delText>
        </w:r>
        <w:r w:rsidDel="00781B1B">
          <w:delText>e</w:delText>
        </w:r>
        <w:r w:rsidRPr="0035028A" w:rsidDel="00781B1B">
          <w:delText xml:space="preserve"> </w:delText>
        </w:r>
        <w:r w:rsidDel="00781B1B">
          <w:delText xml:space="preserve">corresponding program </w:delText>
        </w:r>
        <w:r w:rsidRPr="0035028A" w:rsidDel="00781B1B">
          <w:delText>years</w:delText>
        </w:r>
        <w:r w:rsidDel="00781B1B">
          <w:delText xml:space="preserve"> </w:delText>
        </w:r>
        <w:r w:rsidRPr="0035028A" w:rsidDel="00781B1B">
          <w:delText>therefore bec</w:delText>
        </w:r>
        <w:r w:rsidR="004E016D" w:rsidDel="00781B1B">
          <w:delText>a</w:delText>
        </w:r>
        <w:r w:rsidRPr="0035028A" w:rsidDel="00781B1B">
          <w:delText>me bulbs (improved or “efficient” incandescent, or halogen) that met the new standard</w:delText>
        </w:r>
        <w:r w:rsidDel="00781B1B">
          <w:delText xml:space="preserve"> and have the same lumen equivalency. </w:delText>
        </w:r>
      </w:del>
    </w:p>
    <w:p w14:paraId="2E188FEC" w14:textId="4EBCF762" w:rsidR="005D21D1" w:rsidDel="00781B1B" w:rsidRDefault="0007145B" w:rsidP="005D21D1">
      <w:pPr>
        <w:rPr>
          <w:del w:id="2768" w:author="Samuel Dent" w:date="2022-06-15T05:23:00Z"/>
          <w:rFonts w:cstheme="minorHAnsi"/>
        </w:rPr>
      </w:pPr>
      <w:del w:id="2769" w:author="Samuel Dent" w:date="2022-06-15T05:23:00Z">
        <w:r w:rsidDel="00781B1B">
          <w:delText>In addition</w:delText>
        </w:r>
        <w:r w:rsidR="00D0704C" w:rsidDel="00781B1B">
          <w:delText>,</w:delText>
        </w:r>
        <w:r w:rsidDel="00781B1B">
          <w:delText xml:space="preserve"> a backstop provision </w:delText>
        </w:r>
        <w:r w:rsidR="005D21D1" w:rsidDel="00781B1B">
          <w:delText xml:space="preserve">was included that would require replacement baseline lamps to meet an efficacy requirement of 45 lumens/watt or higher beginning on 1/1/2020. </w:delText>
        </w:r>
        <w:r w:rsidR="005D21D1" w:rsidDel="00781B1B">
          <w:rPr>
            <w:rFonts w:cstheme="minorHAnsi"/>
          </w:rPr>
          <w:delText xml:space="preserve">However, in December 2019, DOE issued a final determination for General Service Incandescent Lamps (GSILs), finding that this more stringent standard was not economically justified. </w:delText>
        </w:r>
      </w:del>
    </w:p>
    <w:p w14:paraId="7F561F2E" w14:textId="3239F70B" w:rsidR="005D21D1" w:rsidDel="00781B1B" w:rsidRDefault="005D21D1" w:rsidP="005D21D1">
      <w:pPr>
        <w:rPr>
          <w:del w:id="2770" w:author="Samuel Dent" w:date="2022-06-15T05:23:00Z"/>
          <w:rFonts w:cstheme="minorHAnsi"/>
        </w:rPr>
      </w:pPr>
      <w:del w:id="2771" w:author="Samuel Dent" w:date="2022-06-15T05:23:00Z">
        <w:r w:rsidDel="00781B1B">
          <w:rPr>
            <w:rFonts w:cstheme="minorHAnsi"/>
          </w:rPr>
          <w:delText>The natural growth of LED market share however, has and will continue to grow over the lifetime of the LED measures installed. The TAC convened a Lamp Forecast Working Group to develop a forecast of the baseline growth of LED, based upon historical growth rates provided via CREED LightTracker data, comparisons of with and no-program states and review of projections provided by the Department of Energy</w:delText>
        </w:r>
        <w:r w:rsidR="00175BF6" w:rsidDel="00781B1B">
          <w:rPr>
            <w:rFonts w:cstheme="minorHAnsi"/>
          </w:rPr>
          <w:delText>.</w:delText>
        </w:r>
        <w:r w:rsidDel="00781B1B">
          <w:rPr>
            <w:rStyle w:val="FootnoteReference"/>
          </w:rPr>
          <w:footnoteReference w:id="24"/>
        </w:r>
      </w:del>
    </w:p>
    <w:p w14:paraId="25F72EBC" w14:textId="2CAD11F4" w:rsidR="005D21D1" w:rsidDel="00781B1B" w:rsidRDefault="005D21D1" w:rsidP="005D21D1">
      <w:pPr>
        <w:rPr>
          <w:del w:id="2774" w:author="Samuel Dent" w:date="2022-06-15T05:23:00Z"/>
        </w:rPr>
      </w:pPr>
      <w:del w:id="2775" w:author="Samuel Dent" w:date="2022-06-15T05:23:00Z">
        <w:r w:rsidDel="00781B1B">
          <w:rPr>
            <w:rFonts w:cstheme="minorHAnsi"/>
          </w:rPr>
          <w:delText xml:space="preserve">This baseline forecast was then used to estimate how replacement lamps would change over the lifetime of an LED. A single mid-life adjustment is calculated that results in an equivalent net present value of lifetime savings as the forecast decline in annual savings. </w:delText>
        </w:r>
      </w:del>
    </w:p>
    <w:p w14:paraId="04A068EA" w14:textId="61091724" w:rsidR="00D0704C" w:rsidDel="00781B1B" w:rsidRDefault="00D0704C" w:rsidP="005D21D1">
      <w:pPr>
        <w:rPr>
          <w:del w:id="2776" w:author="Samuel Dent" w:date="2022-06-15T05:23:00Z"/>
        </w:rPr>
      </w:pPr>
      <w:bookmarkStart w:id="2777" w:name="_Hlk524505915"/>
      <w:del w:id="2778" w:author="Samuel Dent" w:date="2022-06-15T05:23:00Z">
        <w:r w:rsidDel="00781B1B">
          <w:delText>Specialty and Directional lamps were not included in the original definition of General Service Lamps in the Energy Independence and Security Act of 2007 (EISA). Therefore, the initial baseline is an incandescent / halogen lamp described in that measure.</w:delText>
        </w:r>
      </w:del>
    </w:p>
    <w:p w14:paraId="28FE25D3" w14:textId="4C471C7D" w:rsidR="00912EA2" w:rsidDel="00781B1B" w:rsidRDefault="002A59D3" w:rsidP="00397188">
      <w:pPr>
        <w:rPr>
          <w:del w:id="2779" w:author="Samuel Dent" w:date="2022-06-15T05:23:00Z"/>
        </w:rPr>
      </w:pPr>
      <w:del w:id="2780" w:author="Samuel Dent" w:date="2022-06-15T05:23:00Z">
        <w:r w:rsidDel="00781B1B">
          <w:delText>A</w:delText>
        </w:r>
        <w:r w:rsidR="00D0704C" w:rsidDel="00781B1B">
          <w:delText xml:space="preserve"> DOE Final Rule released on 1/19/2017 updated the EISA regulations to remove the exemption for these lamp types such that they become subject to the backstop provision defined within the original legislation. </w:delText>
        </w:r>
        <w:r w:rsidDel="00781B1B">
          <w:delText>H</w:delText>
        </w:r>
        <w:r w:rsidR="00D0704C" w:rsidDel="00781B1B">
          <w:delText>owever,</w:delText>
        </w:r>
        <w:r w:rsidDel="00781B1B">
          <w:delText xml:space="preserve"> in September 2019 this decision was revoked</w:delText>
        </w:r>
        <w:r w:rsidR="00CC085E" w:rsidDel="00781B1B">
          <w:delText xml:space="preserve"> in a DOE Final Rule. </w:delText>
        </w:r>
        <w:r w:rsidR="001957F4" w:rsidDel="00781B1B">
          <w:delText xml:space="preserve">The </w:delText>
        </w:r>
        <w:r w:rsidR="001957F4" w:rsidDel="00781B1B">
          <w:rPr>
            <w:rFonts w:cstheme="minorHAnsi"/>
          </w:rPr>
          <w:delText>Lamp Forecast Working Group also developed forecasts for specialty and directional lamps and apply adjustments to account for the natural growth of LED market share.</w:delText>
        </w:r>
      </w:del>
    </w:p>
    <w:p w14:paraId="091A258E" w14:textId="6D652376" w:rsidR="00B22AB5" w:rsidRPr="00B22AB5" w:rsidDel="00781B1B" w:rsidRDefault="00B22AB5" w:rsidP="00B22AB5">
      <w:pPr>
        <w:rPr>
          <w:del w:id="2781" w:author="Samuel Dent" w:date="2022-06-15T05:23:00Z"/>
          <w:iCs/>
          <w:u w:val="single"/>
        </w:rPr>
      </w:pPr>
      <w:del w:id="2782" w:author="Samuel Dent" w:date="2022-06-15T05:23:00Z">
        <w:r w:rsidRPr="00B22AB5" w:rsidDel="00781B1B">
          <w:rPr>
            <w:iCs/>
            <w:u w:val="single"/>
          </w:rPr>
          <w:delText>Income Eligible Program Adjustments</w:delText>
        </w:r>
      </w:del>
    </w:p>
    <w:p w14:paraId="47E00D84" w14:textId="5B702A6E" w:rsidR="0050459F" w:rsidDel="00781B1B" w:rsidRDefault="0050459F" w:rsidP="0050459F">
      <w:pPr>
        <w:rPr>
          <w:del w:id="2783" w:author="Samuel Dent" w:date="2022-06-15T05:23:00Z"/>
        </w:rPr>
      </w:pPr>
      <w:del w:id="2784" w:author="Samuel Dent" w:date="2022-06-15T05:23:00Z">
        <w:r w:rsidDel="00781B1B">
          <w:delText xml:space="preserve">The </w:delText>
        </w:r>
        <w:r w:rsidDel="00781B1B">
          <w:rPr>
            <w:rFonts w:cstheme="minorHAnsi"/>
          </w:rPr>
          <w:delText xml:space="preserve">Lamp Forecast Working Group also developed forecasts for estimated Income Eligible market growth in LEDs. </w:delText>
        </w:r>
        <w:r w:rsidDel="00781B1B">
          <w:delText>These forecasts are used to provide a separate mid-life adjustment for programs supporting income eligible populations.</w:delText>
        </w:r>
      </w:del>
    </w:p>
    <w:p w14:paraId="5783B3FD" w14:textId="405372D6" w:rsidR="00A03E11" w:rsidRPr="009D3E66" w:rsidDel="00781B1B" w:rsidRDefault="00A03E11" w:rsidP="00A03E11">
      <w:pPr>
        <w:rPr>
          <w:del w:id="2785" w:author="Samuel Dent" w:date="2022-06-15T05:23:00Z"/>
          <w:i/>
          <w:u w:val="single"/>
        </w:rPr>
      </w:pPr>
      <w:del w:id="2786" w:author="Samuel Dent" w:date="2022-06-15T05:23:00Z">
        <w:r w:rsidRPr="009D3E66" w:rsidDel="00781B1B">
          <w:rPr>
            <w:u w:val="single"/>
          </w:rPr>
          <w:delText>New Construction Programs</w:delText>
        </w:r>
      </w:del>
    </w:p>
    <w:p w14:paraId="729CE6EB" w14:textId="0619EEDD" w:rsidR="00A03E11" w:rsidDel="00781B1B" w:rsidRDefault="00A03E11" w:rsidP="00A03E11">
      <w:pPr>
        <w:rPr>
          <w:del w:id="2787" w:author="Samuel Dent" w:date="2022-06-15T05:23:00Z"/>
          <w:szCs w:val="20"/>
        </w:rPr>
      </w:pPr>
      <w:del w:id="2788" w:author="Samuel Dent" w:date="2022-06-15T05:23:00Z">
        <w:r w:rsidDel="00781B1B">
          <w:rPr>
            <w:szCs w:val="20"/>
          </w:rPr>
          <w:delText xml:space="preserve">IECC 2015 has the following mandatory requirements for residential lighting in New Construction: </w:delText>
        </w:r>
        <w:r w:rsidRPr="009D3E66" w:rsidDel="00781B1B">
          <w:rPr>
            <w:i/>
            <w:iCs/>
            <w:szCs w:val="20"/>
          </w:rPr>
          <w:delText>“</w:delText>
        </w:r>
        <w:r w:rsidRPr="009D3E66" w:rsidDel="00781B1B">
          <w:rPr>
            <w:rFonts w:asciiTheme="minorHAnsi" w:hAnsiTheme="minorHAnsi"/>
            <w:i/>
            <w:iCs/>
            <w:szCs w:val="20"/>
          </w:rPr>
          <w:delText>Not less than 75 percent of the lamps in permanently installed lighting fixtures shall be high-efficacy lamps or not less than 75 percent of the permanently installed lighting fixtures shall contain only high-efficacy lamps”</w:delText>
        </w:r>
        <w:r w:rsidDel="00781B1B">
          <w:rPr>
            <w:szCs w:val="20"/>
          </w:rPr>
          <w:delText>. To meet the  ‘high efficacy’ requirements, lamps need to be CFL or LED, however since CFLs are no longer commonly purchased (only 1% baseline forecast) it is assumed that 75% of the New Construction baseline is an LED and therefore savings are reduced by 75% for bulbs provided in New Construction projects.</w:delText>
        </w:r>
      </w:del>
    </w:p>
    <w:p w14:paraId="7ECDB52D" w14:textId="2BED491C" w:rsidR="00A03E11" w:rsidDel="00781B1B" w:rsidRDefault="00A03E11" w:rsidP="0050459F">
      <w:pPr>
        <w:rPr>
          <w:del w:id="2789" w:author="Samuel Dent" w:date="2022-06-15T05:23:00Z"/>
        </w:rPr>
      </w:pPr>
    </w:p>
    <w:p w14:paraId="2948C9A7" w14:textId="4A51748A" w:rsidR="00A03E11" w:rsidRPr="008060C3" w:rsidRDefault="00A03E11" w:rsidP="0050459F">
      <w:pPr>
        <w:rPr>
          <w:u w:val="single"/>
        </w:rPr>
      </w:pPr>
      <w:r w:rsidRPr="008060C3">
        <w:rPr>
          <w:u w:val="single"/>
        </w:rPr>
        <w:t>Linear LED Fixtures</w:t>
      </w:r>
    </w:p>
    <w:bookmarkEnd w:id="2777"/>
    <w:p w14:paraId="74547044" w14:textId="45FBDA89" w:rsidR="00A24242" w:rsidRDefault="00A24242" w:rsidP="00A24242">
      <w:r>
        <w:t>In</w:t>
      </w:r>
      <w:r w:rsidRPr="00F12DA6">
        <w:t xml:space="preserve"> July 14, 2012, Federal </w:t>
      </w:r>
      <w:r>
        <w:t>S</w:t>
      </w:r>
      <w:r w:rsidRPr="00F12DA6">
        <w:t>tandards w</w:t>
      </w:r>
      <w:r>
        <w:t>ere enacted that</w:t>
      </w:r>
      <w:r w:rsidRPr="00F12DA6">
        <w:t xml:space="preserve"> </w:t>
      </w:r>
      <w:r>
        <w:t>were expected to eliminate T-12s as an option for linear fluorescent fixtures. Through v3.0 of the TRM, it was assumed that the T-12 would no longer be baseline for retrofits from 1/1/2016. However, due to significant loopholes in the legislation, T-12 compliant product is still freely available</w:t>
      </w:r>
      <w:r w:rsidR="001A0729">
        <w:t>,</w:t>
      </w:r>
      <w:r>
        <w:t xml:space="preserve"> and in Illinois T-12s continue to hold a significant share of the existing market. </w:t>
      </w:r>
      <w:r w:rsidR="00012399">
        <w:t>Therefore,</w:t>
      </w:r>
      <w:r w:rsidR="00AF0E16">
        <w:t xml:space="preserve"> measures allow T12 as an existing fixture for early replacements, with a midlife adjustment</w:t>
      </w:r>
      <w:r w:rsidR="009560F3">
        <w:t xml:space="preserve"> to a</w:t>
      </w:r>
      <w:r w:rsidR="004A3B7D">
        <w:t>n assumed</w:t>
      </w:r>
      <w:r w:rsidR="00821381">
        <w:t xml:space="preserve"> new</w:t>
      </w:r>
      <w:r w:rsidR="004A3B7D">
        <w:t xml:space="preserve"> baseline </w:t>
      </w:r>
      <w:r w:rsidR="00821381">
        <w:t xml:space="preserve">fixture </w:t>
      </w:r>
      <w:r w:rsidR="009560F3">
        <w:t>after the assumed burn out of the existing fixture.</w:t>
      </w:r>
      <w:r w:rsidR="00AF0E16">
        <w:t xml:space="preserve"> </w:t>
      </w:r>
      <w:r>
        <w:t xml:space="preserve"> </w:t>
      </w:r>
      <w:bookmarkStart w:id="2790" w:name="_Toc517864220"/>
      <w:bookmarkStart w:id="2791" w:name="_Toc517864356"/>
      <w:bookmarkEnd w:id="2790"/>
      <w:bookmarkEnd w:id="2791"/>
    </w:p>
    <w:p w14:paraId="273CBDD3" w14:textId="77777777" w:rsidR="00B55FE0" w:rsidRDefault="00B55FE0" w:rsidP="00E94FFB">
      <w:pPr>
        <w:pStyle w:val="Heading3"/>
      </w:pPr>
      <w:bookmarkStart w:id="2792" w:name="_Toc437594090"/>
      <w:bookmarkStart w:id="2793" w:name="_Toc437856303"/>
      <w:bookmarkStart w:id="2794" w:name="_Toc437957201"/>
      <w:bookmarkStart w:id="2795" w:name="_Toc438040364"/>
      <w:bookmarkStart w:id="2796" w:name="_Toc113618424"/>
      <w:r>
        <w:t>Early Replacement Baseline Assumptions</w:t>
      </w:r>
      <w:bookmarkEnd w:id="2792"/>
      <w:bookmarkEnd w:id="2793"/>
      <w:bookmarkEnd w:id="2794"/>
      <w:bookmarkEnd w:id="2795"/>
      <w:bookmarkEnd w:id="2796"/>
    </w:p>
    <w:p w14:paraId="7C4255A4" w14:textId="77777777" w:rsidR="00230497" w:rsidRDefault="00230497" w:rsidP="00A70047">
      <w:pPr>
        <w:spacing w:after="60"/>
      </w:pPr>
      <w:r>
        <w:t>A series of measures have an option to choose an Early Replacement Baseline if the following conditions are met:</w:t>
      </w:r>
    </w:p>
    <w:p w14:paraId="17DC6A71" w14:textId="77777777" w:rsidR="00230497" w:rsidRPr="006E4195" w:rsidRDefault="00230497" w:rsidP="006E4195">
      <w:pPr>
        <w:spacing w:after="60"/>
        <w:ind w:firstLine="720"/>
        <w:rPr>
          <w:rFonts w:cstheme="minorHAnsi"/>
        </w:rPr>
      </w:pPr>
      <w:r w:rsidRPr="006E4195">
        <w:rPr>
          <w:rFonts w:cstheme="minorHAnsi"/>
        </w:rPr>
        <w:t>Early Replacement determination will be based on meeting the following conditions:</w:t>
      </w:r>
    </w:p>
    <w:p w14:paraId="7DEC403F" w14:textId="77777777" w:rsidR="00230497" w:rsidRPr="00EC337A" w:rsidRDefault="00230497" w:rsidP="006E4195">
      <w:pPr>
        <w:pStyle w:val="ListParagraph"/>
        <w:numPr>
          <w:ilvl w:val="1"/>
          <w:numId w:val="20"/>
        </w:numPr>
        <w:spacing w:after="60"/>
        <w:contextualSpacing w:val="0"/>
        <w:rPr>
          <w:rFonts w:cstheme="minorHAnsi"/>
        </w:rPr>
      </w:pPr>
      <w:r w:rsidRPr="539F7DE2">
        <w:rPr>
          <w:rFonts w:cstheme="minorBidi"/>
        </w:rPr>
        <w:t>The existing unit is operational when replaced, or</w:t>
      </w:r>
    </w:p>
    <w:p w14:paraId="6B69B0DD" w14:textId="45247E9F" w:rsidR="00230497" w:rsidRDefault="00230497" w:rsidP="006E4195">
      <w:pPr>
        <w:pStyle w:val="ListParagraph"/>
        <w:numPr>
          <w:ilvl w:val="1"/>
          <w:numId w:val="20"/>
        </w:numPr>
        <w:spacing w:after="60"/>
        <w:contextualSpacing w:val="0"/>
        <w:rPr>
          <w:rFonts w:cstheme="minorHAnsi"/>
        </w:rPr>
      </w:pPr>
      <w:r w:rsidRPr="539F7DE2">
        <w:rPr>
          <w:rFonts w:cstheme="minorBidi"/>
        </w:rPr>
        <w:t>The existing unit requires minor repairs (see table below)</w:t>
      </w:r>
      <w:r w:rsidR="00356075" w:rsidRPr="539F7DE2">
        <w:rPr>
          <w:rFonts w:cstheme="minorBidi"/>
        </w:rPr>
        <w:t>.</w:t>
      </w:r>
      <w:r w:rsidRPr="00AD701A">
        <w:rPr>
          <w:rStyle w:val="Heading4Char"/>
        </w:rPr>
        <w:t xml:space="preserve"> </w:t>
      </w:r>
      <w:r w:rsidRPr="539F7DE2">
        <w:rPr>
          <w:rStyle w:val="FootnoteReference"/>
          <w:rFonts w:eastAsiaTheme="minorEastAsia"/>
        </w:rPr>
        <w:footnoteReference w:id="25"/>
      </w:r>
      <w:r w:rsidRPr="539F7DE2">
        <w:rPr>
          <w:rFonts w:cstheme="minorBidi"/>
        </w:rPr>
        <w:t xml:space="preserve"> </w:t>
      </w:r>
    </w:p>
    <w:tbl>
      <w:tblPr>
        <w:tblW w:w="4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18"/>
        <w:gridCol w:w="2061"/>
      </w:tblGrid>
      <w:tr w:rsidR="00230497" w:rsidRPr="00FD1AF1" w14:paraId="01AA9851" w14:textId="77777777" w:rsidTr="002722A7">
        <w:trPr>
          <w:trHeight w:val="20"/>
          <w:tblHeader/>
          <w:jc w:val="center"/>
        </w:trPr>
        <w:tc>
          <w:tcPr>
            <w:tcW w:w="2718" w:type="dxa"/>
            <w:shd w:val="clear" w:color="auto" w:fill="808080" w:themeFill="background1" w:themeFillShade="80"/>
            <w:tcMar>
              <w:top w:w="15" w:type="dxa"/>
              <w:left w:w="108" w:type="dxa"/>
              <w:bottom w:w="0" w:type="dxa"/>
              <w:right w:w="108" w:type="dxa"/>
            </w:tcMar>
            <w:vAlign w:val="center"/>
            <w:hideMark/>
          </w:tcPr>
          <w:p w14:paraId="50B2F16A" w14:textId="77777777" w:rsidR="00230497" w:rsidRPr="00FD1AF1" w:rsidRDefault="00230497" w:rsidP="00A70047">
            <w:pPr>
              <w:spacing w:after="0"/>
              <w:jc w:val="center"/>
              <w:rPr>
                <w:b/>
                <w:color w:val="FFFFFF" w:themeColor="background1"/>
              </w:rPr>
            </w:pPr>
            <w:r w:rsidRPr="00FD1AF1">
              <w:rPr>
                <w:b/>
                <w:color w:val="FFFFFF" w:themeColor="background1"/>
              </w:rPr>
              <w:t>Existing System</w:t>
            </w:r>
          </w:p>
        </w:tc>
        <w:tc>
          <w:tcPr>
            <w:tcW w:w="2061" w:type="dxa"/>
            <w:shd w:val="clear" w:color="auto" w:fill="808080" w:themeFill="background1" w:themeFillShade="80"/>
            <w:tcMar>
              <w:top w:w="15" w:type="dxa"/>
              <w:left w:w="108" w:type="dxa"/>
              <w:bottom w:w="0" w:type="dxa"/>
              <w:right w:w="108" w:type="dxa"/>
            </w:tcMar>
            <w:vAlign w:val="center"/>
            <w:hideMark/>
          </w:tcPr>
          <w:p w14:paraId="7BE45555" w14:textId="77777777" w:rsidR="00230497" w:rsidRPr="00FD1AF1" w:rsidRDefault="00230497" w:rsidP="00A70047">
            <w:pPr>
              <w:spacing w:after="0"/>
              <w:jc w:val="center"/>
              <w:rPr>
                <w:b/>
                <w:color w:val="FFFFFF" w:themeColor="background1"/>
              </w:rPr>
            </w:pPr>
            <w:r>
              <w:rPr>
                <w:b/>
                <w:color w:val="FFFFFF" w:themeColor="background1"/>
              </w:rPr>
              <w:t>Maximum repair cost</w:t>
            </w:r>
          </w:p>
        </w:tc>
      </w:tr>
      <w:tr w:rsidR="00230497" w:rsidRPr="00FD1AF1" w14:paraId="4FEA852C" w14:textId="77777777" w:rsidTr="002722A7">
        <w:trPr>
          <w:trHeight w:val="20"/>
          <w:jc w:val="center"/>
        </w:trPr>
        <w:tc>
          <w:tcPr>
            <w:tcW w:w="2718" w:type="dxa"/>
            <w:shd w:val="clear" w:color="auto" w:fill="auto"/>
            <w:tcMar>
              <w:top w:w="15" w:type="dxa"/>
              <w:left w:w="108" w:type="dxa"/>
              <w:bottom w:w="0" w:type="dxa"/>
              <w:right w:w="108" w:type="dxa"/>
            </w:tcMar>
            <w:hideMark/>
          </w:tcPr>
          <w:p w14:paraId="08A2076A" w14:textId="77777777" w:rsidR="00230497" w:rsidRPr="00FD1AF1" w:rsidRDefault="00230497" w:rsidP="00A70047">
            <w:pPr>
              <w:spacing w:after="0"/>
            </w:pPr>
            <w:r w:rsidRPr="00FD1AF1">
              <w:t xml:space="preserve">Air Source Heat Pump </w:t>
            </w:r>
          </w:p>
        </w:tc>
        <w:tc>
          <w:tcPr>
            <w:tcW w:w="2061" w:type="dxa"/>
            <w:shd w:val="clear" w:color="auto" w:fill="auto"/>
            <w:tcMar>
              <w:top w:w="15" w:type="dxa"/>
              <w:left w:w="108" w:type="dxa"/>
              <w:bottom w:w="0" w:type="dxa"/>
              <w:right w:w="108" w:type="dxa"/>
            </w:tcMar>
            <w:hideMark/>
          </w:tcPr>
          <w:p w14:paraId="4B031286" w14:textId="77777777" w:rsidR="00230497" w:rsidRPr="00FD1AF1" w:rsidRDefault="00230497" w:rsidP="00A70047">
            <w:pPr>
              <w:spacing w:after="0"/>
              <w:jc w:val="center"/>
            </w:pPr>
            <w:r>
              <w:t>$918</w:t>
            </w:r>
          </w:p>
        </w:tc>
      </w:tr>
      <w:tr w:rsidR="00230497" w:rsidRPr="00FD1AF1" w14:paraId="59257EE1" w14:textId="77777777" w:rsidTr="002722A7">
        <w:trPr>
          <w:trHeight w:val="20"/>
          <w:jc w:val="center"/>
        </w:trPr>
        <w:tc>
          <w:tcPr>
            <w:tcW w:w="2718" w:type="dxa"/>
            <w:shd w:val="clear" w:color="auto" w:fill="auto"/>
            <w:tcMar>
              <w:top w:w="15" w:type="dxa"/>
              <w:left w:w="108" w:type="dxa"/>
              <w:bottom w:w="0" w:type="dxa"/>
              <w:right w:w="108" w:type="dxa"/>
            </w:tcMar>
            <w:hideMark/>
          </w:tcPr>
          <w:p w14:paraId="7303C61E" w14:textId="77777777" w:rsidR="00230497" w:rsidRPr="00FD1AF1" w:rsidRDefault="00230497" w:rsidP="00A70047">
            <w:pPr>
              <w:spacing w:after="0"/>
            </w:pPr>
            <w:r w:rsidRPr="00FD1AF1">
              <w:t>Central Air Conditioner</w:t>
            </w:r>
          </w:p>
        </w:tc>
        <w:tc>
          <w:tcPr>
            <w:tcW w:w="2061" w:type="dxa"/>
            <w:shd w:val="clear" w:color="auto" w:fill="auto"/>
            <w:tcMar>
              <w:top w:w="15" w:type="dxa"/>
              <w:left w:w="108" w:type="dxa"/>
              <w:bottom w:w="0" w:type="dxa"/>
              <w:right w:w="108" w:type="dxa"/>
            </w:tcMar>
            <w:hideMark/>
          </w:tcPr>
          <w:p w14:paraId="72D464A2" w14:textId="77777777" w:rsidR="00230497" w:rsidRPr="00FD1AF1" w:rsidRDefault="00230497" w:rsidP="00A70047">
            <w:pPr>
              <w:spacing w:after="0"/>
              <w:jc w:val="center"/>
            </w:pPr>
            <w:r>
              <w:t>$734</w:t>
            </w:r>
          </w:p>
        </w:tc>
      </w:tr>
      <w:tr w:rsidR="00230497" w:rsidRPr="00FD1AF1" w14:paraId="7FC6D085" w14:textId="77777777" w:rsidTr="002722A7">
        <w:trPr>
          <w:trHeight w:val="20"/>
          <w:jc w:val="center"/>
        </w:trPr>
        <w:tc>
          <w:tcPr>
            <w:tcW w:w="2718" w:type="dxa"/>
            <w:shd w:val="clear" w:color="auto" w:fill="auto"/>
            <w:tcMar>
              <w:top w:w="15" w:type="dxa"/>
              <w:left w:w="108" w:type="dxa"/>
              <w:bottom w:w="0" w:type="dxa"/>
              <w:right w:w="108" w:type="dxa"/>
            </w:tcMar>
            <w:hideMark/>
          </w:tcPr>
          <w:p w14:paraId="0E816A76" w14:textId="77777777" w:rsidR="00230497" w:rsidRPr="00FD1AF1" w:rsidRDefault="00230497" w:rsidP="00A70047">
            <w:pPr>
              <w:spacing w:after="0"/>
            </w:pPr>
            <w:r w:rsidRPr="00FD1AF1">
              <w:t xml:space="preserve">Boiler </w:t>
            </w:r>
          </w:p>
        </w:tc>
        <w:tc>
          <w:tcPr>
            <w:tcW w:w="2061" w:type="dxa"/>
            <w:shd w:val="clear" w:color="auto" w:fill="auto"/>
            <w:tcMar>
              <w:top w:w="15" w:type="dxa"/>
              <w:left w:w="108" w:type="dxa"/>
              <w:bottom w:w="0" w:type="dxa"/>
              <w:right w:w="108" w:type="dxa"/>
            </w:tcMar>
            <w:hideMark/>
          </w:tcPr>
          <w:p w14:paraId="15DDF9DA" w14:textId="77777777" w:rsidR="00230497" w:rsidRPr="00FD1AF1" w:rsidRDefault="00230497" w:rsidP="00A70047">
            <w:pPr>
              <w:spacing w:after="0"/>
              <w:jc w:val="center"/>
            </w:pPr>
            <w:r w:rsidRPr="00FD1AF1">
              <w:t>$709</w:t>
            </w:r>
          </w:p>
        </w:tc>
      </w:tr>
      <w:tr w:rsidR="00230497" w:rsidRPr="00FD1AF1" w14:paraId="26AC9572" w14:textId="77777777" w:rsidTr="002722A7">
        <w:trPr>
          <w:trHeight w:val="20"/>
          <w:jc w:val="center"/>
        </w:trPr>
        <w:tc>
          <w:tcPr>
            <w:tcW w:w="2718" w:type="dxa"/>
            <w:shd w:val="clear" w:color="auto" w:fill="auto"/>
            <w:tcMar>
              <w:top w:w="15" w:type="dxa"/>
              <w:left w:w="108" w:type="dxa"/>
              <w:bottom w:w="0" w:type="dxa"/>
              <w:right w:w="108" w:type="dxa"/>
            </w:tcMar>
            <w:hideMark/>
          </w:tcPr>
          <w:p w14:paraId="093A8497" w14:textId="77777777" w:rsidR="00230497" w:rsidRPr="00FD1AF1" w:rsidRDefault="00230497" w:rsidP="00A70047">
            <w:pPr>
              <w:spacing w:after="0"/>
            </w:pPr>
            <w:r w:rsidRPr="00FD1AF1">
              <w:t>Furnace</w:t>
            </w:r>
          </w:p>
        </w:tc>
        <w:tc>
          <w:tcPr>
            <w:tcW w:w="2061" w:type="dxa"/>
            <w:shd w:val="clear" w:color="auto" w:fill="auto"/>
            <w:tcMar>
              <w:top w:w="15" w:type="dxa"/>
              <w:left w:w="108" w:type="dxa"/>
              <w:bottom w:w="0" w:type="dxa"/>
              <w:right w:w="108" w:type="dxa"/>
            </w:tcMar>
            <w:hideMark/>
          </w:tcPr>
          <w:p w14:paraId="24FD5B84" w14:textId="77777777" w:rsidR="00230497" w:rsidRPr="00FD1AF1" w:rsidRDefault="00230497" w:rsidP="00A70047">
            <w:pPr>
              <w:spacing w:after="0"/>
              <w:jc w:val="center"/>
            </w:pPr>
            <w:r w:rsidRPr="00FD1AF1">
              <w:t>$528</w:t>
            </w:r>
          </w:p>
        </w:tc>
      </w:tr>
      <w:tr w:rsidR="00230497" w:rsidRPr="00FD1AF1" w14:paraId="092DED8F" w14:textId="77777777" w:rsidTr="002722A7">
        <w:trPr>
          <w:trHeight w:val="20"/>
          <w:jc w:val="center"/>
        </w:trPr>
        <w:tc>
          <w:tcPr>
            <w:tcW w:w="2718" w:type="dxa"/>
            <w:shd w:val="clear" w:color="auto" w:fill="auto"/>
            <w:tcMar>
              <w:top w:w="15" w:type="dxa"/>
              <w:left w:w="108" w:type="dxa"/>
              <w:bottom w:w="0" w:type="dxa"/>
              <w:right w:w="108" w:type="dxa"/>
            </w:tcMar>
            <w:hideMark/>
          </w:tcPr>
          <w:p w14:paraId="45EDFC9F" w14:textId="77777777" w:rsidR="00230497" w:rsidRPr="00FD1AF1" w:rsidRDefault="00230497" w:rsidP="00A70047">
            <w:pPr>
              <w:spacing w:after="0"/>
            </w:pPr>
            <w:r w:rsidRPr="00FD1AF1">
              <w:t>Ground Source Heat Pump</w:t>
            </w:r>
          </w:p>
        </w:tc>
        <w:tc>
          <w:tcPr>
            <w:tcW w:w="2061" w:type="dxa"/>
            <w:shd w:val="clear" w:color="auto" w:fill="auto"/>
            <w:tcMar>
              <w:top w:w="15" w:type="dxa"/>
              <w:left w:w="108" w:type="dxa"/>
              <w:bottom w:w="0" w:type="dxa"/>
              <w:right w:w="108" w:type="dxa"/>
            </w:tcMar>
            <w:hideMark/>
          </w:tcPr>
          <w:p w14:paraId="5601412B" w14:textId="77777777" w:rsidR="00230497" w:rsidRPr="00FD1AF1" w:rsidRDefault="00230497" w:rsidP="00A70047">
            <w:pPr>
              <w:spacing w:after="0"/>
              <w:jc w:val="center"/>
            </w:pPr>
            <w:r w:rsidRPr="00FD1AF1">
              <w:t>&lt;$249 per ton</w:t>
            </w:r>
          </w:p>
        </w:tc>
      </w:tr>
    </w:tbl>
    <w:p w14:paraId="41FF3FBF" w14:textId="77777777" w:rsidR="00230497" w:rsidRPr="00EC337A" w:rsidRDefault="00230497" w:rsidP="00986C87">
      <w:pPr>
        <w:pStyle w:val="ListParagraph"/>
        <w:ind w:left="2160"/>
        <w:contextualSpacing w:val="0"/>
        <w:rPr>
          <w:rFonts w:cstheme="minorHAnsi"/>
        </w:rPr>
      </w:pPr>
    </w:p>
    <w:p w14:paraId="783D5016" w14:textId="77777777" w:rsidR="00230497" w:rsidRPr="00EC337A" w:rsidRDefault="00230497" w:rsidP="006E4195">
      <w:pPr>
        <w:pStyle w:val="ListParagraph"/>
        <w:numPr>
          <w:ilvl w:val="1"/>
          <w:numId w:val="20"/>
        </w:numPr>
        <w:contextualSpacing w:val="0"/>
        <w:rPr>
          <w:rFonts w:cstheme="minorHAnsi"/>
        </w:rPr>
      </w:pPr>
      <w:r w:rsidRPr="539F7DE2">
        <w:rPr>
          <w:rFonts w:cstheme="minorBidi"/>
        </w:rPr>
        <w:t>All other conditions will be considered Time of Sale.</w:t>
      </w:r>
    </w:p>
    <w:p w14:paraId="33CFC620" w14:textId="77777777" w:rsidR="00230497" w:rsidRPr="006E4195" w:rsidRDefault="00230497" w:rsidP="006E4195">
      <w:pPr>
        <w:ind w:firstLine="720"/>
        <w:rPr>
          <w:rFonts w:cstheme="minorHAnsi"/>
        </w:rPr>
      </w:pPr>
      <w:r w:rsidRPr="006E4195">
        <w:rPr>
          <w:rFonts w:cstheme="minorHAnsi"/>
        </w:rPr>
        <w:t>The Baseline efficiency of the existing unit replaced:</w:t>
      </w:r>
    </w:p>
    <w:p w14:paraId="44F097E3" w14:textId="77777777" w:rsidR="00230497" w:rsidRDefault="00230497" w:rsidP="006E4195">
      <w:pPr>
        <w:pStyle w:val="ListParagraph"/>
        <w:numPr>
          <w:ilvl w:val="1"/>
          <w:numId w:val="21"/>
        </w:numPr>
        <w:contextualSpacing w:val="0"/>
        <w:rPr>
          <w:rFonts w:cstheme="minorHAnsi"/>
        </w:rPr>
      </w:pPr>
      <w:r w:rsidRPr="539F7DE2">
        <w:rPr>
          <w:rFonts w:cstheme="minorBidi"/>
        </w:rPr>
        <w:t>If the efficiency of the existing unit is less than the maximum shown below, the Baseline efficiency is the actual efficiency value of the unit replaced. If the efficiency is greater than the maximum, the Baseline efficiency is shown in the “New Baseline” column below:</w:t>
      </w:r>
    </w:p>
    <w:tbl>
      <w:tblPr>
        <w:tblW w:w="6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18"/>
        <w:gridCol w:w="2061"/>
        <w:gridCol w:w="2061"/>
      </w:tblGrid>
      <w:tr w:rsidR="00230497" w:rsidRPr="00FD1AF1" w14:paraId="0D8336A0" w14:textId="77777777" w:rsidTr="002722A7">
        <w:trPr>
          <w:trHeight w:val="20"/>
          <w:tblHeader/>
          <w:jc w:val="center"/>
        </w:trPr>
        <w:tc>
          <w:tcPr>
            <w:tcW w:w="2718" w:type="dxa"/>
            <w:shd w:val="clear" w:color="auto" w:fill="808080" w:themeFill="background1" w:themeFillShade="80"/>
            <w:tcMar>
              <w:top w:w="15" w:type="dxa"/>
              <w:left w:w="108" w:type="dxa"/>
              <w:bottom w:w="0" w:type="dxa"/>
              <w:right w:w="108" w:type="dxa"/>
            </w:tcMar>
            <w:vAlign w:val="center"/>
            <w:hideMark/>
          </w:tcPr>
          <w:p w14:paraId="5CFFA645" w14:textId="77777777" w:rsidR="00230497" w:rsidRPr="00FD1AF1" w:rsidRDefault="00230497" w:rsidP="00F613D9">
            <w:pPr>
              <w:spacing w:after="0"/>
              <w:jc w:val="center"/>
              <w:rPr>
                <w:b/>
                <w:color w:val="FFFFFF" w:themeColor="background1"/>
              </w:rPr>
            </w:pPr>
            <w:r w:rsidRPr="00FD1AF1">
              <w:rPr>
                <w:b/>
                <w:color w:val="FFFFFF" w:themeColor="background1"/>
              </w:rPr>
              <w:t>Existing System</w:t>
            </w:r>
          </w:p>
        </w:tc>
        <w:tc>
          <w:tcPr>
            <w:tcW w:w="2061" w:type="dxa"/>
            <w:shd w:val="clear" w:color="auto" w:fill="808080" w:themeFill="background1" w:themeFillShade="80"/>
            <w:tcMar>
              <w:top w:w="15" w:type="dxa"/>
              <w:left w:w="108" w:type="dxa"/>
              <w:bottom w:w="0" w:type="dxa"/>
              <w:right w:w="108" w:type="dxa"/>
            </w:tcMar>
            <w:vAlign w:val="center"/>
            <w:hideMark/>
          </w:tcPr>
          <w:p w14:paraId="569A97DB" w14:textId="77777777" w:rsidR="00230497" w:rsidRPr="00FD1AF1" w:rsidRDefault="00230497" w:rsidP="00F613D9">
            <w:pPr>
              <w:spacing w:after="0"/>
              <w:jc w:val="center"/>
              <w:rPr>
                <w:b/>
                <w:color w:val="FFFFFF" w:themeColor="background1"/>
              </w:rPr>
            </w:pPr>
            <w:r>
              <w:rPr>
                <w:b/>
                <w:color w:val="FFFFFF" w:themeColor="background1"/>
              </w:rPr>
              <w:t>Maximum efficiency for Actual</w:t>
            </w:r>
          </w:p>
        </w:tc>
        <w:tc>
          <w:tcPr>
            <w:tcW w:w="2061" w:type="dxa"/>
            <w:shd w:val="clear" w:color="auto" w:fill="808080" w:themeFill="background1" w:themeFillShade="80"/>
            <w:vAlign w:val="center"/>
          </w:tcPr>
          <w:p w14:paraId="03C090E4" w14:textId="77777777" w:rsidR="00230497" w:rsidRDefault="00230497" w:rsidP="00F613D9">
            <w:pPr>
              <w:spacing w:after="0"/>
              <w:jc w:val="center"/>
              <w:rPr>
                <w:b/>
                <w:color w:val="FFFFFF" w:themeColor="background1"/>
              </w:rPr>
            </w:pPr>
            <w:r>
              <w:rPr>
                <w:b/>
                <w:color w:val="FFFFFF" w:themeColor="background1"/>
              </w:rPr>
              <w:t>New Baseline</w:t>
            </w:r>
          </w:p>
        </w:tc>
      </w:tr>
      <w:tr w:rsidR="00230497" w:rsidRPr="00FD1AF1" w14:paraId="108BE057" w14:textId="77777777" w:rsidTr="002722A7">
        <w:trPr>
          <w:trHeight w:val="20"/>
          <w:jc w:val="center"/>
        </w:trPr>
        <w:tc>
          <w:tcPr>
            <w:tcW w:w="2718" w:type="dxa"/>
            <w:shd w:val="clear" w:color="auto" w:fill="auto"/>
            <w:tcMar>
              <w:top w:w="15" w:type="dxa"/>
              <w:left w:w="108" w:type="dxa"/>
              <w:bottom w:w="0" w:type="dxa"/>
              <w:right w:w="108" w:type="dxa"/>
            </w:tcMar>
            <w:hideMark/>
          </w:tcPr>
          <w:p w14:paraId="7DD349A6" w14:textId="77777777" w:rsidR="00230497" w:rsidRPr="00FD1AF1" w:rsidRDefault="00230497" w:rsidP="00F613D9">
            <w:pPr>
              <w:spacing w:after="0"/>
            </w:pPr>
            <w:r w:rsidRPr="00FD1AF1">
              <w:t xml:space="preserve">Air Source Heat Pump </w:t>
            </w:r>
          </w:p>
        </w:tc>
        <w:tc>
          <w:tcPr>
            <w:tcW w:w="2061" w:type="dxa"/>
            <w:shd w:val="clear" w:color="auto" w:fill="auto"/>
            <w:tcMar>
              <w:top w:w="15" w:type="dxa"/>
              <w:left w:w="108" w:type="dxa"/>
              <w:bottom w:w="0" w:type="dxa"/>
              <w:right w:w="108" w:type="dxa"/>
            </w:tcMar>
            <w:hideMark/>
          </w:tcPr>
          <w:p w14:paraId="2DBD67FB" w14:textId="77777777" w:rsidR="00230497" w:rsidRPr="00FD1AF1" w:rsidRDefault="00230497" w:rsidP="00F613D9">
            <w:pPr>
              <w:spacing w:after="0"/>
              <w:jc w:val="center"/>
            </w:pPr>
            <w:r>
              <w:t>10 SEER</w:t>
            </w:r>
          </w:p>
        </w:tc>
        <w:tc>
          <w:tcPr>
            <w:tcW w:w="2061" w:type="dxa"/>
            <w:shd w:val="clear" w:color="auto" w:fill="auto"/>
          </w:tcPr>
          <w:p w14:paraId="564AD9A1" w14:textId="77777777" w:rsidR="00230497" w:rsidRDefault="00230497" w:rsidP="00F613D9">
            <w:pPr>
              <w:spacing w:after="0"/>
              <w:jc w:val="center"/>
            </w:pPr>
            <w:r>
              <w:t>14 SEER</w:t>
            </w:r>
          </w:p>
        </w:tc>
      </w:tr>
      <w:tr w:rsidR="00230497" w:rsidRPr="00FD1AF1" w14:paraId="3802570A" w14:textId="77777777" w:rsidTr="002722A7">
        <w:trPr>
          <w:trHeight w:val="20"/>
          <w:jc w:val="center"/>
        </w:trPr>
        <w:tc>
          <w:tcPr>
            <w:tcW w:w="2718" w:type="dxa"/>
            <w:shd w:val="clear" w:color="auto" w:fill="auto"/>
            <w:tcMar>
              <w:top w:w="15" w:type="dxa"/>
              <w:left w:w="108" w:type="dxa"/>
              <w:bottom w:w="0" w:type="dxa"/>
              <w:right w:w="108" w:type="dxa"/>
            </w:tcMar>
            <w:hideMark/>
          </w:tcPr>
          <w:p w14:paraId="612A1DD4" w14:textId="77777777" w:rsidR="00230497" w:rsidRPr="00FD1AF1" w:rsidRDefault="00230497" w:rsidP="00F613D9">
            <w:pPr>
              <w:spacing w:after="0"/>
            </w:pPr>
            <w:r w:rsidRPr="00FD1AF1">
              <w:t>Central Air Conditioner</w:t>
            </w:r>
          </w:p>
        </w:tc>
        <w:tc>
          <w:tcPr>
            <w:tcW w:w="2061" w:type="dxa"/>
            <w:shd w:val="clear" w:color="auto" w:fill="auto"/>
            <w:tcMar>
              <w:top w:w="15" w:type="dxa"/>
              <w:left w:w="108" w:type="dxa"/>
              <w:bottom w:w="0" w:type="dxa"/>
              <w:right w:w="108" w:type="dxa"/>
            </w:tcMar>
            <w:hideMark/>
          </w:tcPr>
          <w:p w14:paraId="27C73F02" w14:textId="77777777" w:rsidR="00230497" w:rsidRPr="00FD1AF1" w:rsidRDefault="00230497" w:rsidP="00F613D9">
            <w:pPr>
              <w:spacing w:after="0"/>
              <w:jc w:val="center"/>
            </w:pPr>
            <w:r>
              <w:t>10 SEER</w:t>
            </w:r>
          </w:p>
        </w:tc>
        <w:tc>
          <w:tcPr>
            <w:tcW w:w="2061" w:type="dxa"/>
            <w:shd w:val="clear" w:color="auto" w:fill="auto"/>
          </w:tcPr>
          <w:p w14:paraId="21C90645" w14:textId="77777777" w:rsidR="00230497" w:rsidRDefault="00230497" w:rsidP="00F613D9">
            <w:pPr>
              <w:spacing w:after="0"/>
              <w:jc w:val="center"/>
            </w:pPr>
            <w:r>
              <w:t>13 SEER</w:t>
            </w:r>
          </w:p>
        </w:tc>
      </w:tr>
      <w:tr w:rsidR="00230497" w:rsidRPr="00FD1AF1" w14:paraId="277ACC5D" w14:textId="77777777" w:rsidTr="002722A7">
        <w:trPr>
          <w:trHeight w:val="20"/>
          <w:jc w:val="center"/>
        </w:trPr>
        <w:tc>
          <w:tcPr>
            <w:tcW w:w="2718" w:type="dxa"/>
            <w:shd w:val="clear" w:color="auto" w:fill="auto"/>
            <w:tcMar>
              <w:top w:w="15" w:type="dxa"/>
              <w:left w:w="108" w:type="dxa"/>
              <w:bottom w:w="0" w:type="dxa"/>
              <w:right w:w="108" w:type="dxa"/>
            </w:tcMar>
            <w:hideMark/>
          </w:tcPr>
          <w:p w14:paraId="4CD1E988" w14:textId="77777777" w:rsidR="00230497" w:rsidRPr="00FD1AF1" w:rsidRDefault="00230497" w:rsidP="00F613D9">
            <w:pPr>
              <w:spacing w:after="0"/>
            </w:pPr>
            <w:r w:rsidRPr="00FD1AF1">
              <w:t xml:space="preserve">Boiler </w:t>
            </w:r>
          </w:p>
        </w:tc>
        <w:tc>
          <w:tcPr>
            <w:tcW w:w="2061" w:type="dxa"/>
            <w:shd w:val="clear" w:color="auto" w:fill="auto"/>
            <w:tcMar>
              <w:top w:w="15" w:type="dxa"/>
              <w:left w:w="108" w:type="dxa"/>
              <w:bottom w:w="0" w:type="dxa"/>
              <w:right w:w="108" w:type="dxa"/>
            </w:tcMar>
            <w:hideMark/>
          </w:tcPr>
          <w:p w14:paraId="2BF8EA83" w14:textId="77777777" w:rsidR="00230497" w:rsidRPr="00FD1AF1" w:rsidRDefault="00230497" w:rsidP="00F613D9">
            <w:pPr>
              <w:spacing w:after="0"/>
              <w:jc w:val="center"/>
            </w:pPr>
            <w:r>
              <w:t>75% AFUE</w:t>
            </w:r>
          </w:p>
        </w:tc>
        <w:tc>
          <w:tcPr>
            <w:tcW w:w="2061" w:type="dxa"/>
            <w:shd w:val="clear" w:color="auto" w:fill="auto"/>
          </w:tcPr>
          <w:p w14:paraId="074970D8" w14:textId="77777777" w:rsidR="00230497" w:rsidRDefault="00230497" w:rsidP="00F613D9">
            <w:pPr>
              <w:spacing w:after="0"/>
              <w:jc w:val="center"/>
            </w:pPr>
            <w:r>
              <w:t>82% AFUE</w:t>
            </w:r>
          </w:p>
        </w:tc>
      </w:tr>
      <w:tr w:rsidR="00230497" w:rsidRPr="00FD1AF1" w14:paraId="4029F38F" w14:textId="77777777" w:rsidTr="002722A7">
        <w:trPr>
          <w:trHeight w:val="20"/>
          <w:jc w:val="center"/>
        </w:trPr>
        <w:tc>
          <w:tcPr>
            <w:tcW w:w="2718" w:type="dxa"/>
            <w:shd w:val="clear" w:color="auto" w:fill="auto"/>
            <w:tcMar>
              <w:top w:w="15" w:type="dxa"/>
              <w:left w:w="108" w:type="dxa"/>
              <w:bottom w:w="0" w:type="dxa"/>
              <w:right w:w="108" w:type="dxa"/>
            </w:tcMar>
            <w:hideMark/>
          </w:tcPr>
          <w:p w14:paraId="2CFEC09C" w14:textId="77777777" w:rsidR="00230497" w:rsidRPr="00FD1AF1" w:rsidRDefault="00230497" w:rsidP="00F613D9">
            <w:pPr>
              <w:spacing w:after="0"/>
            </w:pPr>
            <w:r w:rsidRPr="00FD1AF1">
              <w:t>Furnace</w:t>
            </w:r>
          </w:p>
        </w:tc>
        <w:tc>
          <w:tcPr>
            <w:tcW w:w="2061" w:type="dxa"/>
            <w:shd w:val="clear" w:color="auto" w:fill="auto"/>
            <w:tcMar>
              <w:top w:w="15" w:type="dxa"/>
              <w:left w:w="108" w:type="dxa"/>
              <w:bottom w:w="0" w:type="dxa"/>
              <w:right w:w="108" w:type="dxa"/>
            </w:tcMar>
            <w:hideMark/>
          </w:tcPr>
          <w:p w14:paraId="442FFCAF" w14:textId="77777777" w:rsidR="00230497" w:rsidRPr="00FD1AF1" w:rsidRDefault="00230497" w:rsidP="00F613D9">
            <w:pPr>
              <w:spacing w:after="0"/>
              <w:jc w:val="center"/>
            </w:pPr>
            <w:r>
              <w:t>75% AFUE</w:t>
            </w:r>
          </w:p>
        </w:tc>
        <w:tc>
          <w:tcPr>
            <w:tcW w:w="2061" w:type="dxa"/>
            <w:shd w:val="clear" w:color="auto" w:fill="auto"/>
          </w:tcPr>
          <w:p w14:paraId="7FFDA182" w14:textId="77777777" w:rsidR="00230497" w:rsidRDefault="00230497" w:rsidP="00F613D9">
            <w:pPr>
              <w:spacing w:after="0"/>
              <w:jc w:val="center"/>
            </w:pPr>
            <w:r>
              <w:t>80% AFUE</w:t>
            </w:r>
          </w:p>
        </w:tc>
      </w:tr>
      <w:tr w:rsidR="00230497" w:rsidRPr="00FD1AF1" w14:paraId="520E53EC" w14:textId="77777777" w:rsidTr="002722A7">
        <w:trPr>
          <w:trHeight w:val="20"/>
          <w:jc w:val="center"/>
        </w:trPr>
        <w:tc>
          <w:tcPr>
            <w:tcW w:w="2718" w:type="dxa"/>
            <w:shd w:val="clear" w:color="auto" w:fill="auto"/>
            <w:tcMar>
              <w:top w:w="15" w:type="dxa"/>
              <w:left w:w="108" w:type="dxa"/>
              <w:bottom w:w="0" w:type="dxa"/>
              <w:right w:w="108" w:type="dxa"/>
            </w:tcMar>
            <w:hideMark/>
          </w:tcPr>
          <w:p w14:paraId="24718E31" w14:textId="77777777" w:rsidR="00230497" w:rsidRPr="00FD1AF1" w:rsidRDefault="00230497" w:rsidP="00F613D9">
            <w:pPr>
              <w:spacing w:after="0"/>
            </w:pPr>
            <w:r w:rsidRPr="00FD1AF1">
              <w:t>Ground Source Heat Pump</w:t>
            </w:r>
          </w:p>
        </w:tc>
        <w:tc>
          <w:tcPr>
            <w:tcW w:w="2061" w:type="dxa"/>
            <w:shd w:val="clear" w:color="auto" w:fill="auto"/>
            <w:tcMar>
              <w:top w:w="15" w:type="dxa"/>
              <w:left w:w="108" w:type="dxa"/>
              <w:bottom w:w="0" w:type="dxa"/>
              <w:right w:w="108" w:type="dxa"/>
            </w:tcMar>
            <w:hideMark/>
          </w:tcPr>
          <w:p w14:paraId="3368AE17" w14:textId="77777777" w:rsidR="00230497" w:rsidRPr="00FD1AF1" w:rsidRDefault="00230497" w:rsidP="00F613D9">
            <w:pPr>
              <w:spacing w:after="0"/>
              <w:jc w:val="center"/>
            </w:pPr>
            <w:r>
              <w:t>10 SEER</w:t>
            </w:r>
          </w:p>
        </w:tc>
        <w:tc>
          <w:tcPr>
            <w:tcW w:w="2061" w:type="dxa"/>
            <w:shd w:val="clear" w:color="auto" w:fill="auto"/>
          </w:tcPr>
          <w:p w14:paraId="51EB7C59" w14:textId="77777777" w:rsidR="00230497" w:rsidRDefault="00230497" w:rsidP="00F613D9">
            <w:pPr>
              <w:spacing w:after="0"/>
              <w:jc w:val="center"/>
            </w:pPr>
            <w:r>
              <w:t>13 SEER</w:t>
            </w:r>
          </w:p>
        </w:tc>
      </w:tr>
    </w:tbl>
    <w:p w14:paraId="0AB66CAA" w14:textId="77777777" w:rsidR="00230497" w:rsidRDefault="00230497" w:rsidP="00F613D9">
      <w:pPr>
        <w:pStyle w:val="ListParagraph"/>
        <w:ind w:left="2160"/>
        <w:rPr>
          <w:rFonts w:cstheme="minorHAnsi"/>
        </w:rPr>
      </w:pPr>
    </w:p>
    <w:p w14:paraId="137366C4" w14:textId="77777777" w:rsidR="00230497" w:rsidRPr="00EC337A" w:rsidRDefault="00230497" w:rsidP="006E4195">
      <w:pPr>
        <w:pStyle w:val="ListParagraph"/>
        <w:numPr>
          <w:ilvl w:val="1"/>
          <w:numId w:val="21"/>
        </w:numPr>
        <w:rPr>
          <w:rFonts w:cstheme="minorHAnsi"/>
        </w:rPr>
      </w:pPr>
      <w:r w:rsidRPr="539F7DE2">
        <w:rPr>
          <w:rFonts w:cstheme="minorBidi"/>
        </w:rPr>
        <w:t xml:space="preserve">If the operational status, repair cost or efficiency of the existing unit is unknown, the Baseline efficiency is the “New Baseline” column above.  </w:t>
      </w:r>
    </w:p>
    <w:p w14:paraId="3A30F8A6" w14:textId="77777777" w:rsidR="00B55FE0" w:rsidRPr="00931B9F" w:rsidRDefault="00B55FE0" w:rsidP="00E94FFB">
      <w:pPr>
        <w:pStyle w:val="Heading3"/>
      </w:pPr>
      <w:bookmarkStart w:id="2797" w:name="_Toc437594091"/>
      <w:bookmarkStart w:id="2798" w:name="_Toc437856304"/>
      <w:bookmarkStart w:id="2799" w:name="_Toc437957202"/>
      <w:bookmarkStart w:id="2800" w:name="_Toc438040365"/>
      <w:bookmarkStart w:id="2801" w:name="_Toc113618425"/>
      <w:r>
        <w:t>Furnace Baseline</w:t>
      </w:r>
      <w:bookmarkEnd w:id="2797"/>
      <w:bookmarkEnd w:id="2798"/>
      <w:bookmarkEnd w:id="2799"/>
      <w:bookmarkEnd w:id="2800"/>
      <w:bookmarkEnd w:id="2801"/>
    </w:p>
    <w:p w14:paraId="147DBFD6" w14:textId="40F2D767" w:rsidR="00230497" w:rsidRPr="009D4A5F" w:rsidRDefault="00230497" w:rsidP="004459FF">
      <w:pPr>
        <w:widowControl/>
        <w:shd w:val="clear" w:color="auto" w:fill="FFFFFF"/>
        <w:rPr>
          <w:rFonts w:cstheme="minorHAnsi"/>
          <w:color w:val="000000"/>
          <w:szCs w:val="20"/>
        </w:rPr>
      </w:pPr>
      <w:r w:rsidRPr="009D4A5F">
        <w:rPr>
          <w:rFonts w:cstheme="minorHAnsi"/>
          <w:color w:val="000000"/>
          <w:szCs w:val="20"/>
        </w:rPr>
        <w:t>The prior national standard for residential oil and gas furnaces was 78% AFUE. DOE raised the standard in 2007 to 80% AFUE, effective 2015. However, virtually all furnaces on the market have an AFUE of 80% or better, which prompted states and environmental and consumer groups to sue DOE over its 2007 decision. In April 2009, DOE accepted a “voluntary remand” in that litigation. In October 2009, manufacturers and efficiency advocates negotiated an agreement that, for the first time, included different standard levels in three climate regions: the North, South, and Southwest. DOE issued a direct final rule (DFR) in June 2011 reflecting the standard levels in the consensus agreement. The DFR became effective on October 25, 2011 establishing new standards: In the North, most furnaces will be required to have an AFUE of 90%.The 80% AFUE standard for the South and Southwest will remain unchanged at 80%. Oil furnaces will be required to have an AFUE of 83% in all three regions. The amended standards will become effective in May 2013 for non-weatherized furnaces and in January 2015 for weatherized furnaces. DOE estimates that the standards will save about 3.3 quads (quadrillion Btu) of energy over 30 years and yield a net present value of about $14 billion at a 3 percent discount rate.</w:t>
      </w:r>
    </w:p>
    <w:p w14:paraId="5E7760CD" w14:textId="77777777" w:rsidR="002C4241" w:rsidRDefault="00230497" w:rsidP="00C051EB">
      <w:pPr>
        <w:spacing w:after="60"/>
        <w:rPr>
          <w:rFonts w:cstheme="minorHAnsi"/>
          <w:color w:val="000000"/>
          <w:szCs w:val="20"/>
        </w:rPr>
      </w:pPr>
      <w:r w:rsidRPr="009D4A5F">
        <w:rPr>
          <w:rFonts w:cstheme="minorHAnsi"/>
          <w:color w:val="000000"/>
          <w:szCs w:val="20"/>
          <w:u w:val="single"/>
        </w:rPr>
        <w:t>Updat</w:t>
      </w:r>
      <w:r w:rsidRPr="002722A7">
        <w:rPr>
          <w:rFonts w:cstheme="minorHAnsi"/>
          <w:color w:val="000000"/>
          <w:szCs w:val="20"/>
          <w:u w:val="single"/>
        </w:rPr>
        <w:t>e</w:t>
      </w:r>
      <w:r w:rsidRPr="009D4A5F">
        <w:rPr>
          <w:rFonts w:cstheme="minorHAnsi"/>
          <w:i/>
          <w:iCs/>
          <w:color w:val="000000"/>
          <w:szCs w:val="20"/>
        </w:rPr>
        <w:t>: </w:t>
      </w:r>
      <w:r w:rsidRPr="009D4A5F">
        <w:rPr>
          <w:rFonts w:cstheme="minorHAnsi"/>
          <w:color w:val="000000"/>
          <w:szCs w:val="20"/>
        </w:rPr>
        <w:t>On January 14</w:t>
      </w:r>
      <w:r w:rsidRPr="009C362B">
        <w:rPr>
          <w:rFonts w:cstheme="minorHAnsi"/>
          <w:color w:val="000000"/>
          <w:szCs w:val="20"/>
          <w:vertAlign w:val="superscript"/>
        </w:rPr>
        <w:t>th</w:t>
      </w:r>
      <w:r w:rsidR="00AB1902">
        <w:rPr>
          <w:rFonts w:cstheme="minorHAnsi"/>
          <w:color w:val="000000"/>
          <w:szCs w:val="20"/>
        </w:rPr>
        <w:t>, 2013</w:t>
      </w:r>
      <w:r w:rsidRPr="009D4A5F">
        <w:rPr>
          <w:rFonts w:cstheme="minorHAnsi"/>
          <w:color w:val="000000"/>
          <w:szCs w:val="20"/>
        </w:rPr>
        <w:t xml:space="preserve">, the U.S. Department of Energy (DOE) proposed to settle a lawsuit brought by the American Public Gas Association (APGA) that seeks to roll back gas furnace efficiency standards. As a result, the new standards, completed in 2011 and slated to take effect in May 2013, would be eliminated in favor of yet another round of DOE hearings and studies. </w:t>
      </w:r>
    </w:p>
    <w:p w14:paraId="6F27E4AB" w14:textId="3980AA74" w:rsidR="00C051EB" w:rsidRDefault="00DE3432" w:rsidP="00C051EB">
      <w:pPr>
        <w:spacing w:after="60"/>
        <w:rPr>
          <w:rFonts w:asciiTheme="minorHAnsi" w:hAnsiTheme="minorHAnsi" w:cstheme="minorHAnsi"/>
        </w:rPr>
      </w:pPr>
      <w:r>
        <w:rPr>
          <w:rFonts w:cstheme="minorHAnsi"/>
          <w:color w:val="000000"/>
          <w:szCs w:val="20"/>
        </w:rPr>
        <w:t xml:space="preserve">A 2021 Final Interpretive Rule </w:t>
      </w:r>
      <w:r w:rsidR="00346DF8">
        <w:rPr>
          <w:rFonts w:cstheme="minorHAnsi"/>
          <w:color w:val="000000"/>
          <w:szCs w:val="20"/>
        </w:rPr>
        <w:t>(</w:t>
      </w:r>
      <w:r w:rsidR="002C4241">
        <w:rPr>
          <w:rFonts w:cstheme="minorHAnsi"/>
          <w:color w:val="000000"/>
          <w:szCs w:val="20"/>
        </w:rPr>
        <w:t>“</w:t>
      </w:r>
      <w:r w:rsidR="00C051EB" w:rsidRPr="00B5589A">
        <w:rPr>
          <w:rFonts w:asciiTheme="minorHAnsi" w:hAnsiTheme="minorHAnsi" w:cstheme="minorHAnsi"/>
        </w:rPr>
        <w:t>2021-01-15 Energy Conservation Program for Appliance Standards: Energy Conservation Standards for Residential Furnaces and Commercial Water Heaters; Notification of final interpretive rule</w:t>
      </w:r>
      <w:r w:rsidR="002C4241">
        <w:rPr>
          <w:rFonts w:asciiTheme="minorHAnsi" w:hAnsiTheme="minorHAnsi" w:cstheme="minorHAnsi"/>
        </w:rPr>
        <w:t>”</w:t>
      </w:r>
      <w:r w:rsidR="00C051EB">
        <w:rPr>
          <w:rFonts w:asciiTheme="minorHAnsi" w:hAnsiTheme="minorHAnsi" w:cstheme="minorHAnsi"/>
        </w:rPr>
        <w:t xml:space="preserve">) </w:t>
      </w:r>
      <w:r w:rsidR="002C4241">
        <w:rPr>
          <w:rFonts w:asciiTheme="minorHAnsi" w:hAnsiTheme="minorHAnsi" w:cstheme="minorHAnsi"/>
        </w:rPr>
        <w:t>provides the following language:</w:t>
      </w:r>
    </w:p>
    <w:p w14:paraId="098698DD" w14:textId="2FA3E9FD" w:rsidR="002C4241" w:rsidRPr="002C4241" w:rsidRDefault="002C4241" w:rsidP="002722A7">
      <w:pPr>
        <w:spacing w:after="60"/>
        <w:ind w:left="720"/>
        <w:rPr>
          <w:rFonts w:asciiTheme="minorHAnsi" w:hAnsiTheme="minorHAnsi" w:cstheme="minorHAnsi"/>
        </w:rPr>
      </w:pPr>
      <w:r w:rsidRPr="002C4241">
        <w:rPr>
          <w:rFonts w:asciiTheme="minorHAnsi" w:hAnsiTheme="minorHAnsi" w:cstheme="minorHAnsi"/>
          <w:i/>
          <w:iCs/>
        </w:rPr>
        <w:t>“..in the context of residential furnaces, commercial water heaters, and similarly-situated products</w:t>
      </w:r>
      <w:r w:rsidR="00F10C34">
        <w:rPr>
          <w:rFonts w:asciiTheme="minorHAnsi" w:hAnsiTheme="minorHAnsi" w:cstheme="minorHAnsi"/>
          <w:i/>
          <w:iCs/>
        </w:rPr>
        <w:t xml:space="preserve"> </w:t>
      </w:r>
      <w:r w:rsidRPr="002C4241">
        <w:rPr>
          <w:rFonts w:asciiTheme="minorHAnsi" w:hAnsiTheme="minorHAnsi" w:cstheme="minorHAnsi"/>
          <w:i/>
          <w:iCs/>
        </w:rPr>
        <w:t>/</w:t>
      </w:r>
      <w:r w:rsidR="00F10C34">
        <w:rPr>
          <w:rFonts w:asciiTheme="minorHAnsi" w:hAnsiTheme="minorHAnsi" w:cstheme="minorHAnsi"/>
          <w:i/>
          <w:iCs/>
        </w:rPr>
        <w:t xml:space="preserve"> </w:t>
      </w:r>
      <w:r w:rsidRPr="002C4241">
        <w:rPr>
          <w:rFonts w:asciiTheme="minorHAnsi" w:hAnsiTheme="minorHAnsi" w:cstheme="minorHAnsi"/>
          <w:i/>
          <w:iCs/>
        </w:rPr>
        <w:t>equipment, use of non-condensing technology (and associated venting) constitute a performance-related “feature” under the Energy Policy and Conservation Act (EPCA) that cannot be eliminated through adoption of an energy conservation standard.” </w:t>
      </w:r>
    </w:p>
    <w:p w14:paraId="1817E854" w14:textId="3D87C8A3" w:rsidR="002C4241" w:rsidRPr="00B5589A" w:rsidRDefault="001002E1" w:rsidP="00C051EB">
      <w:pPr>
        <w:spacing w:after="60"/>
        <w:rPr>
          <w:rFonts w:asciiTheme="minorHAnsi" w:hAnsiTheme="minorHAnsi" w:cstheme="minorHAnsi"/>
        </w:rPr>
      </w:pPr>
      <w:r>
        <w:rPr>
          <w:rFonts w:asciiTheme="minorHAnsi" w:hAnsiTheme="minorHAnsi" w:cstheme="minorHAnsi"/>
        </w:rPr>
        <w:t xml:space="preserve">Since setting a standard of 90% would require a condensing furnace and this language indicates that </w:t>
      </w:r>
      <w:r w:rsidR="00E34BA9">
        <w:rPr>
          <w:rFonts w:asciiTheme="minorHAnsi" w:hAnsiTheme="minorHAnsi" w:cstheme="minorHAnsi"/>
        </w:rPr>
        <w:t xml:space="preserve">non-condensing units cannot be eliminated through a standard – it is </w:t>
      </w:r>
      <w:r w:rsidR="003B5A92">
        <w:rPr>
          <w:rFonts w:asciiTheme="minorHAnsi" w:hAnsiTheme="minorHAnsi" w:cstheme="minorHAnsi"/>
        </w:rPr>
        <w:t xml:space="preserve">assumed that a future 90% AFUE standard is unlikely. Therefore in v10, a prior assumption that </w:t>
      </w:r>
      <w:r w:rsidR="00F10C34">
        <w:rPr>
          <w:rFonts w:asciiTheme="minorHAnsi" w:hAnsiTheme="minorHAnsi" w:cstheme="minorHAnsi"/>
        </w:rPr>
        <w:t>the 90% standard would be in place following the remaining useful life of an existing furnace has been removed.</w:t>
      </w:r>
    </w:p>
    <w:p w14:paraId="03DEE387" w14:textId="3FA34BDC" w:rsidR="00F31682" w:rsidRDefault="00F31682" w:rsidP="000400C1">
      <w:pPr>
        <w:pStyle w:val="Heading2"/>
        <w:rPr>
          <w:ins w:id="2802" w:author="Samuel Dent" w:date="2022-06-15T05:24:00Z"/>
        </w:rPr>
      </w:pPr>
      <w:bookmarkStart w:id="2803" w:name="_Toc442974687"/>
      <w:bookmarkStart w:id="2804" w:name="_Toc442974807"/>
      <w:bookmarkStart w:id="2805" w:name="_Toc113618426"/>
      <w:bookmarkStart w:id="2806" w:name="_Toc333218995"/>
      <w:bookmarkStart w:id="2807" w:name="_Toc437594092"/>
      <w:bookmarkStart w:id="2808" w:name="_Toc437856305"/>
      <w:bookmarkStart w:id="2809" w:name="_Toc437957203"/>
      <w:bookmarkStart w:id="2810" w:name="_Toc438040366"/>
      <w:bookmarkEnd w:id="2755"/>
      <w:bookmarkEnd w:id="2756"/>
      <w:bookmarkEnd w:id="2803"/>
      <w:bookmarkEnd w:id="2804"/>
      <w:ins w:id="2811" w:author="Samuel Dent" w:date="2022-06-15T05:24:00Z">
        <w:r>
          <w:t>Carryover Savings / Deferred Installs</w:t>
        </w:r>
        <w:bookmarkEnd w:id="2805"/>
      </w:ins>
    </w:p>
    <w:p w14:paraId="5A21F39E" w14:textId="77777777" w:rsidR="00DE18F3" w:rsidRPr="00DE18F3" w:rsidRDefault="00DE18F3" w:rsidP="00DE18F3">
      <w:pPr>
        <w:widowControl/>
        <w:spacing w:after="0"/>
        <w:jc w:val="left"/>
        <w:rPr>
          <w:ins w:id="2812" w:author="Samuel Dent" w:date="2022-06-15T05:24:00Z"/>
          <w:rFonts w:cstheme="minorHAnsi"/>
          <w:szCs w:val="20"/>
          <w:rPrChange w:id="2813" w:author="Samuel Dent" w:date="2022-06-15T05:24:00Z">
            <w:rPr>
              <w:ins w:id="2814" w:author="Samuel Dent" w:date="2022-06-15T05:24:00Z"/>
              <w:rFonts w:cstheme="minorHAnsi"/>
              <w:sz w:val="24"/>
              <w:szCs w:val="28"/>
            </w:rPr>
          </w:rPrChange>
        </w:rPr>
      </w:pPr>
      <w:ins w:id="2815" w:author="Samuel Dent" w:date="2022-06-15T05:24:00Z">
        <w:r w:rsidRPr="00DE18F3">
          <w:rPr>
            <w:rFonts w:cstheme="minorHAnsi"/>
            <w:szCs w:val="20"/>
            <w:rPrChange w:id="2816" w:author="Samuel Dent" w:date="2022-06-15T05:24:00Z">
              <w:rPr>
                <w:rFonts w:cstheme="minorHAnsi"/>
                <w:sz w:val="24"/>
                <w:szCs w:val="28"/>
              </w:rPr>
            </w:rPrChange>
          </w:rPr>
          <w:t>Carryover savings, or savings from deferred installs, are defined as savings counted in the current year from measures bought or distributed in previous years. Please see the measure specific sections of the TRM to determine if the relevant lighting measure and program delivery calls for deferred installations (year 2 and year 3 installations).</w:t>
        </w:r>
      </w:ins>
    </w:p>
    <w:p w14:paraId="638BD4FB" w14:textId="77777777" w:rsidR="00DE18F3" w:rsidRPr="00DE18F3" w:rsidRDefault="00DE18F3" w:rsidP="00DE18F3">
      <w:pPr>
        <w:widowControl/>
        <w:spacing w:after="0"/>
        <w:jc w:val="left"/>
        <w:rPr>
          <w:ins w:id="2817" w:author="Samuel Dent" w:date="2022-06-15T05:24:00Z"/>
          <w:rFonts w:cstheme="minorHAnsi"/>
          <w:szCs w:val="20"/>
          <w:rPrChange w:id="2818" w:author="Samuel Dent" w:date="2022-06-15T05:24:00Z">
            <w:rPr>
              <w:ins w:id="2819" w:author="Samuel Dent" w:date="2022-06-15T05:24:00Z"/>
              <w:rFonts w:cstheme="minorHAnsi"/>
              <w:sz w:val="24"/>
              <w:szCs w:val="28"/>
            </w:rPr>
          </w:rPrChange>
        </w:rPr>
      </w:pPr>
    </w:p>
    <w:p w14:paraId="06768032" w14:textId="38340262" w:rsidR="00DE18F3" w:rsidRPr="00DE18F3" w:rsidRDefault="00DE18F3" w:rsidP="00DE18F3">
      <w:pPr>
        <w:widowControl/>
        <w:autoSpaceDE w:val="0"/>
        <w:autoSpaceDN w:val="0"/>
        <w:adjustRightInd w:val="0"/>
        <w:spacing w:after="0"/>
        <w:jc w:val="left"/>
        <w:rPr>
          <w:ins w:id="2820" w:author="Samuel Dent" w:date="2022-06-15T05:24:00Z"/>
          <w:rFonts w:cstheme="minorHAnsi"/>
          <w:color w:val="000000"/>
          <w:szCs w:val="20"/>
          <w:rPrChange w:id="2821" w:author="Samuel Dent" w:date="2022-06-15T05:24:00Z">
            <w:rPr>
              <w:ins w:id="2822" w:author="Samuel Dent" w:date="2022-06-15T05:24:00Z"/>
              <w:rFonts w:cstheme="minorHAnsi"/>
              <w:color w:val="000000"/>
              <w:sz w:val="24"/>
              <w:szCs w:val="24"/>
            </w:rPr>
          </w:rPrChange>
        </w:rPr>
      </w:pPr>
      <w:ins w:id="2823" w:author="Samuel Dent" w:date="2022-06-15T05:24:00Z">
        <w:r w:rsidRPr="00DE18F3">
          <w:rPr>
            <w:rFonts w:cstheme="minorHAnsi"/>
            <w:color w:val="000000"/>
            <w:szCs w:val="20"/>
            <w:rPrChange w:id="2824" w:author="Samuel Dent" w:date="2022-06-15T05:24:00Z">
              <w:rPr>
                <w:rFonts w:cstheme="minorHAnsi"/>
                <w:color w:val="000000"/>
                <w:sz w:val="24"/>
                <w:szCs w:val="24"/>
              </w:rPr>
            </w:rPrChange>
          </w:rPr>
          <w:t xml:space="preserve">Deferred </w:t>
        </w:r>
        <w:r w:rsidRPr="00DE18F3">
          <w:rPr>
            <w:rFonts w:cstheme="minorHAnsi"/>
            <w:szCs w:val="20"/>
            <w:rPrChange w:id="2825" w:author="Samuel Dent" w:date="2022-06-15T05:24:00Z">
              <w:rPr>
                <w:rFonts w:cstheme="minorHAnsi"/>
                <w:sz w:val="24"/>
                <w:szCs w:val="28"/>
              </w:rPr>
            </w:rPrChange>
          </w:rPr>
          <w:t>installations</w:t>
        </w:r>
        <w:r w:rsidRPr="00DE18F3">
          <w:rPr>
            <w:rFonts w:cstheme="minorHAnsi"/>
            <w:color w:val="000000"/>
            <w:szCs w:val="20"/>
            <w:rPrChange w:id="2826" w:author="Samuel Dent" w:date="2022-06-15T05:24:00Z">
              <w:rPr>
                <w:rFonts w:cstheme="minorHAnsi"/>
                <w:color w:val="000000"/>
                <w:sz w:val="24"/>
                <w:szCs w:val="24"/>
              </w:rPr>
            </w:rPrChange>
          </w:rPr>
          <w:t xml:space="preserve"> from lighting measures are characterized in relevant sections of the TRM</w:t>
        </w:r>
      </w:ins>
      <w:ins w:id="2827" w:author="Samuel Dent" w:date="2022-06-15T05:25:00Z">
        <w:r>
          <w:rPr>
            <w:rFonts w:cstheme="minorHAnsi"/>
            <w:color w:val="000000"/>
            <w:szCs w:val="20"/>
          </w:rPr>
          <w:t xml:space="preserve"> (currently only </w:t>
        </w:r>
        <w:r w:rsidR="00B17A6E">
          <w:rPr>
            <w:rFonts w:cstheme="minorHAnsi"/>
            <w:color w:val="000000"/>
            <w:szCs w:val="20"/>
          </w:rPr>
          <w:t xml:space="preserve">applicable to TLEDs in </w:t>
        </w:r>
        <w:r w:rsidR="002D77C6">
          <w:rPr>
            <w:rFonts w:cstheme="minorHAnsi"/>
            <w:color w:val="000000"/>
            <w:szCs w:val="20"/>
          </w:rPr>
          <w:t>‘4.5.4 LED Bulbs and Fixtures’)</w:t>
        </w:r>
      </w:ins>
      <w:ins w:id="2828" w:author="Samuel Dent" w:date="2022-06-15T05:24:00Z">
        <w:r w:rsidRPr="00DE18F3">
          <w:rPr>
            <w:rFonts w:cstheme="minorHAnsi"/>
            <w:color w:val="000000"/>
            <w:szCs w:val="20"/>
            <w:rPrChange w:id="2829" w:author="Samuel Dent" w:date="2022-06-15T05:24:00Z">
              <w:rPr>
                <w:rFonts w:cstheme="minorHAnsi"/>
                <w:color w:val="000000"/>
                <w:sz w:val="24"/>
                <w:szCs w:val="24"/>
              </w:rPr>
            </w:rPrChange>
          </w:rPr>
          <w:t>. Broadly, the characterization is as follows:</w:t>
        </w:r>
      </w:ins>
    </w:p>
    <w:p w14:paraId="0B20BDEE" w14:textId="77777777" w:rsidR="00DE18F3" w:rsidRPr="00DE18F3" w:rsidRDefault="00DE18F3" w:rsidP="00DE18F3">
      <w:pPr>
        <w:widowControl/>
        <w:autoSpaceDE w:val="0"/>
        <w:autoSpaceDN w:val="0"/>
        <w:adjustRightInd w:val="0"/>
        <w:spacing w:after="0"/>
        <w:jc w:val="left"/>
        <w:rPr>
          <w:ins w:id="2830" w:author="Samuel Dent" w:date="2022-06-15T05:24:00Z"/>
          <w:rFonts w:cstheme="minorHAnsi"/>
          <w:color w:val="000000"/>
          <w:szCs w:val="20"/>
          <w:rPrChange w:id="2831" w:author="Samuel Dent" w:date="2022-06-15T05:24:00Z">
            <w:rPr>
              <w:ins w:id="2832" w:author="Samuel Dent" w:date="2022-06-15T05:24:00Z"/>
              <w:rFonts w:cstheme="minorHAnsi"/>
              <w:color w:val="000000"/>
              <w:sz w:val="24"/>
              <w:szCs w:val="24"/>
            </w:rPr>
          </w:rPrChange>
        </w:rPr>
      </w:pPr>
    </w:p>
    <w:p w14:paraId="02231D0B" w14:textId="77777777" w:rsidR="00DE18F3" w:rsidRPr="00DE18F3" w:rsidRDefault="00DE18F3" w:rsidP="00DE18F3">
      <w:pPr>
        <w:widowControl/>
        <w:autoSpaceDE w:val="0"/>
        <w:autoSpaceDN w:val="0"/>
        <w:adjustRightInd w:val="0"/>
        <w:spacing w:after="0"/>
        <w:jc w:val="left"/>
        <w:rPr>
          <w:ins w:id="2833" w:author="Samuel Dent" w:date="2022-06-15T05:24:00Z"/>
          <w:rFonts w:cstheme="minorHAnsi"/>
          <w:i/>
          <w:color w:val="000000"/>
          <w:szCs w:val="20"/>
          <w:rPrChange w:id="2834" w:author="Samuel Dent" w:date="2022-06-15T05:24:00Z">
            <w:rPr>
              <w:ins w:id="2835" w:author="Samuel Dent" w:date="2022-06-15T05:24:00Z"/>
              <w:rFonts w:cstheme="minorHAnsi"/>
              <w:i/>
              <w:color w:val="000000"/>
              <w:sz w:val="24"/>
              <w:szCs w:val="24"/>
            </w:rPr>
          </w:rPrChange>
        </w:rPr>
      </w:pPr>
      <w:ins w:id="2836" w:author="Samuel Dent" w:date="2022-06-15T05:24:00Z">
        <w:r w:rsidRPr="00DE18F3">
          <w:rPr>
            <w:rFonts w:cstheme="minorHAnsi"/>
            <w:i/>
            <w:color w:val="000000"/>
            <w:szCs w:val="20"/>
            <w:rPrChange w:id="2837" w:author="Samuel Dent" w:date="2022-06-15T05:24:00Z">
              <w:rPr>
                <w:rFonts w:cstheme="minorHAnsi"/>
                <w:i/>
                <w:color w:val="000000"/>
                <w:sz w:val="24"/>
                <w:szCs w:val="24"/>
              </w:rPr>
            </w:rPrChange>
          </w:rPr>
          <w:t xml:space="preserve">The characterization assumes that a percentage of bulbs purchased are not installed until Year 2 and Year 3 (see ISR assumption). The Illinois Technical Advisory Committee has determined the following methodology for calculating the savings of these future installs. </w:t>
        </w:r>
      </w:ins>
    </w:p>
    <w:p w14:paraId="181DF0B6" w14:textId="77777777" w:rsidR="00DE18F3" w:rsidRPr="00DE18F3" w:rsidRDefault="00DE18F3" w:rsidP="00DE18F3">
      <w:pPr>
        <w:widowControl/>
        <w:autoSpaceDE w:val="0"/>
        <w:autoSpaceDN w:val="0"/>
        <w:adjustRightInd w:val="0"/>
        <w:spacing w:after="0"/>
        <w:jc w:val="left"/>
        <w:rPr>
          <w:ins w:id="2838" w:author="Samuel Dent" w:date="2022-06-15T05:24:00Z"/>
          <w:rFonts w:cstheme="minorHAnsi"/>
          <w:i/>
          <w:color w:val="000000"/>
          <w:szCs w:val="20"/>
          <w:rPrChange w:id="2839" w:author="Samuel Dent" w:date="2022-06-15T05:24:00Z">
            <w:rPr>
              <w:ins w:id="2840" w:author="Samuel Dent" w:date="2022-06-15T05:24:00Z"/>
              <w:rFonts w:cstheme="minorHAnsi"/>
              <w:i/>
              <w:color w:val="000000"/>
              <w:sz w:val="24"/>
              <w:szCs w:val="24"/>
            </w:rPr>
          </w:rPrChange>
        </w:rPr>
      </w:pPr>
    </w:p>
    <w:p w14:paraId="4FA8350F" w14:textId="77777777" w:rsidR="00DE18F3" w:rsidRPr="00DE18F3" w:rsidRDefault="00DE18F3" w:rsidP="00DE18F3">
      <w:pPr>
        <w:widowControl/>
        <w:autoSpaceDE w:val="0"/>
        <w:autoSpaceDN w:val="0"/>
        <w:adjustRightInd w:val="0"/>
        <w:spacing w:after="0"/>
        <w:ind w:left="720"/>
        <w:jc w:val="left"/>
        <w:rPr>
          <w:ins w:id="2841" w:author="Samuel Dent" w:date="2022-06-15T05:24:00Z"/>
          <w:rFonts w:cstheme="minorHAnsi"/>
          <w:i/>
          <w:color w:val="000000"/>
          <w:szCs w:val="20"/>
          <w:rPrChange w:id="2842" w:author="Samuel Dent" w:date="2022-06-15T05:24:00Z">
            <w:rPr>
              <w:ins w:id="2843" w:author="Samuel Dent" w:date="2022-06-15T05:24:00Z"/>
              <w:rFonts w:cstheme="minorHAnsi"/>
              <w:i/>
              <w:color w:val="000000"/>
              <w:sz w:val="24"/>
              <w:szCs w:val="24"/>
            </w:rPr>
          </w:rPrChange>
        </w:rPr>
      </w:pPr>
      <w:ins w:id="2844" w:author="Samuel Dent" w:date="2022-06-15T05:24:00Z">
        <w:r w:rsidRPr="00DE18F3">
          <w:rPr>
            <w:rFonts w:cstheme="minorHAnsi"/>
            <w:b/>
            <w:i/>
            <w:color w:val="000000"/>
            <w:szCs w:val="20"/>
            <w:rPrChange w:id="2845" w:author="Samuel Dent" w:date="2022-06-15T05:24:00Z">
              <w:rPr>
                <w:rFonts w:cstheme="minorHAnsi"/>
                <w:b/>
                <w:i/>
                <w:color w:val="000000"/>
                <w:sz w:val="24"/>
                <w:szCs w:val="24"/>
              </w:rPr>
            </w:rPrChange>
          </w:rPr>
          <w:t>Year 1 (Purchase Year) installs:</w:t>
        </w:r>
        <w:r w:rsidRPr="00DE18F3">
          <w:rPr>
            <w:rFonts w:cstheme="minorHAnsi"/>
            <w:i/>
            <w:color w:val="000000"/>
            <w:szCs w:val="20"/>
            <w:rPrChange w:id="2846" w:author="Samuel Dent" w:date="2022-06-15T05:24:00Z">
              <w:rPr>
                <w:rFonts w:cstheme="minorHAnsi"/>
                <w:i/>
                <w:color w:val="000000"/>
                <w:sz w:val="24"/>
                <w:szCs w:val="24"/>
              </w:rPr>
            </w:rPrChange>
          </w:rPr>
          <w:t xml:space="preserve"> Characterized using assumptions active in the year current program year (assumptions from the year of purchase/current TRM).</w:t>
        </w:r>
      </w:ins>
    </w:p>
    <w:p w14:paraId="0308611C" w14:textId="77777777" w:rsidR="00DE18F3" w:rsidRPr="00DE18F3" w:rsidRDefault="00DE18F3" w:rsidP="00DE18F3">
      <w:pPr>
        <w:widowControl/>
        <w:autoSpaceDE w:val="0"/>
        <w:autoSpaceDN w:val="0"/>
        <w:adjustRightInd w:val="0"/>
        <w:spacing w:after="0"/>
        <w:ind w:left="720"/>
        <w:jc w:val="left"/>
        <w:rPr>
          <w:ins w:id="2847" w:author="Samuel Dent" w:date="2022-06-15T05:24:00Z"/>
          <w:rFonts w:cstheme="minorHAnsi"/>
          <w:i/>
          <w:color w:val="000000"/>
          <w:szCs w:val="20"/>
          <w:rPrChange w:id="2848" w:author="Samuel Dent" w:date="2022-06-15T05:24:00Z">
            <w:rPr>
              <w:ins w:id="2849" w:author="Samuel Dent" w:date="2022-06-15T05:24:00Z"/>
              <w:rFonts w:cstheme="minorHAnsi"/>
              <w:i/>
              <w:color w:val="000000"/>
              <w:sz w:val="24"/>
              <w:szCs w:val="24"/>
            </w:rPr>
          </w:rPrChange>
        </w:rPr>
      </w:pPr>
    </w:p>
    <w:p w14:paraId="73822EC8" w14:textId="77777777" w:rsidR="00DE18F3" w:rsidRPr="00DE18F3" w:rsidRDefault="00DE18F3" w:rsidP="00DE18F3">
      <w:pPr>
        <w:widowControl/>
        <w:autoSpaceDE w:val="0"/>
        <w:autoSpaceDN w:val="0"/>
        <w:adjustRightInd w:val="0"/>
        <w:spacing w:after="0"/>
        <w:ind w:left="720"/>
        <w:jc w:val="left"/>
        <w:rPr>
          <w:ins w:id="2850" w:author="Samuel Dent" w:date="2022-06-15T05:24:00Z"/>
          <w:rFonts w:cstheme="minorHAnsi"/>
          <w:i/>
          <w:color w:val="000000"/>
          <w:szCs w:val="20"/>
          <w:rPrChange w:id="2851" w:author="Samuel Dent" w:date="2022-06-15T05:24:00Z">
            <w:rPr>
              <w:ins w:id="2852" w:author="Samuel Dent" w:date="2022-06-15T05:24:00Z"/>
              <w:rFonts w:cstheme="minorHAnsi"/>
              <w:i/>
              <w:color w:val="000000"/>
              <w:sz w:val="24"/>
              <w:szCs w:val="24"/>
            </w:rPr>
          </w:rPrChange>
        </w:rPr>
      </w:pPr>
      <w:ins w:id="2853" w:author="Samuel Dent" w:date="2022-06-15T05:24:00Z">
        <w:r w:rsidRPr="00DE18F3">
          <w:rPr>
            <w:rFonts w:cstheme="minorHAnsi"/>
            <w:b/>
            <w:i/>
            <w:color w:val="000000"/>
            <w:szCs w:val="20"/>
            <w:rPrChange w:id="2854" w:author="Samuel Dent" w:date="2022-06-15T05:24:00Z">
              <w:rPr>
                <w:rFonts w:cstheme="minorHAnsi"/>
                <w:b/>
                <w:i/>
                <w:color w:val="000000"/>
                <w:sz w:val="24"/>
                <w:szCs w:val="24"/>
              </w:rPr>
            </w:rPrChange>
          </w:rPr>
          <w:t>Year 2 and 3 installs:</w:t>
        </w:r>
        <w:r w:rsidRPr="00DE18F3">
          <w:rPr>
            <w:rFonts w:cstheme="minorHAnsi"/>
            <w:i/>
            <w:color w:val="000000"/>
            <w:szCs w:val="20"/>
            <w:rPrChange w:id="2855" w:author="Samuel Dent" w:date="2022-06-15T05:24:00Z">
              <w:rPr>
                <w:rFonts w:cstheme="minorHAnsi"/>
                <w:i/>
                <w:color w:val="000000"/>
                <w:sz w:val="24"/>
                <w:szCs w:val="24"/>
              </w:rPr>
            </w:rPrChange>
          </w:rPr>
          <w:t xml:space="preserve"> Characterized using delta watts assumption, hours of use and interactive effects from the Install Year i.e. the actual deemed (or evaluated if available) assumptions active in Year 2 and 3 should be applied. </w:t>
        </w:r>
      </w:ins>
    </w:p>
    <w:p w14:paraId="6449B707" w14:textId="77777777" w:rsidR="00DE18F3" w:rsidRPr="00DE18F3" w:rsidRDefault="00DE18F3" w:rsidP="00DE18F3">
      <w:pPr>
        <w:widowControl/>
        <w:spacing w:after="0"/>
        <w:ind w:left="720"/>
        <w:jc w:val="left"/>
        <w:rPr>
          <w:ins w:id="2856" w:author="Samuel Dent" w:date="2022-06-15T05:24:00Z"/>
          <w:rFonts w:cstheme="minorHAnsi"/>
          <w:i/>
          <w:color w:val="000000"/>
          <w:szCs w:val="20"/>
          <w:rPrChange w:id="2857" w:author="Samuel Dent" w:date="2022-06-15T05:24:00Z">
            <w:rPr>
              <w:ins w:id="2858" w:author="Samuel Dent" w:date="2022-06-15T05:24:00Z"/>
              <w:rFonts w:cstheme="minorHAnsi"/>
              <w:i/>
              <w:color w:val="000000"/>
              <w:sz w:val="24"/>
              <w:szCs w:val="24"/>
            </w:rPr>
          </w:rPrChange>
        </w:rPr>
      </w:pPr>
    </w:p>
    <w:p w14:paraId="7AFF6892" w14:textId="77777777" w:rsidR="00DE18F3" w:rsidRPr="00DE18F3" w:rsidRDefault="00DE18F3" w:rsidP="00DE18F3">
      <w:pPr>
        <w:widowControl/>
        <w:spacing w:after="0"/>
        <w:ind w:left="720"/>
        <w:jc w:val="left"/>
        <w:rPr>
          <w:ins w:id="2859" w:author="Samuel Dent" w:date="2022-06-15T05:24:00Z"/>
          <w:rFonts w:cstheme="minorHAnsi"/>
          <w:i/>
          <w:color w:val="000000"/>
          <w:szCs w:val="20"/>
          <w:rPrChange w:id="2860" w:author="Samuel Dent" w:date="2022-06-15T05:24:00Z">
            <w:rPr>
              <w:ins w:id="2861" w:author="Samuel Dent" w:date="2022-06-15T05:24:00Z"/>
              <w:rFonts w:cstheme="minorHAnsi"/>
              <w:i/>
              <w:color w:val="000000"/>
              <w:sz w:val="24"/>
              <w:szCs w:val="24"/>
            </w:rPr>
          </w:rPrChange>
        </w:rPr>
      </w:pPr>
      <w:ins w:id="2862" w:author="Samuel Dent" w:date="2022-06-15T05:24:00Z">
        <w:r w:rsidRPr="00DE18F3">
          <w:rPr>
            <w:rFonts w:cstheme="minorHAnsi"/>
            <w:i/>
            <w:color w:val="000000"/>
            <w:szCs w:val="20"/>
            <w:rPrChange w:id="2863" w:author="Samuel Dent" w:date="2022-06-15T05:24:00Z">
              <w:rPr>
                <w:rFonts w:cstheme="minorHAnsi"/>
                <w:i/>
                <w:color w:val="000000"/>
                <w:sz w:val="24"/>
                <w:szCs w:val="24"/>
              </w:rPr>
            </w:rPrChange>
          </w:rPr>
          <w:t>The NTG factor from the Purchase Year should be applied.</w:t>
        </w:r>
      </w:ins>
    </w:p>
    <w:p w14:paraId="335BB1DC" w14:textId="77777777" w:rsidR="00DE18F3" w:rsidRPr="00DE18F3" w:rsidRDefault="00DE18F3" w:rsidP="00DE18F3">
      <w:pPr>
        <w:widowControl/>
        <w:spacing w:after="0"/>
        <w:ind w:left="720"/>
        <w:jc w:val="left"/>
        <w:rPr>
          <w:ins w:id="2864" w:author="Samuel Dent" w:date="2022-06-15T05:24:00Z"/>
          <w:rFonts w:cstheme="minorHAnsi"/>
          <w:i/>
          <w:color w:val="000000"/>
          <w:szCs w:val="20"/>
          <w:rPrChange w:id="2865" w:author="Samuel Dent" w:date="2022-06-15T05:24:00Z">
            <w:rPr>
              <w:ins w:id="2866" w:author="Samuel Dent" w:date="2022-06-15T05:24:00Z"/>
              <w:rFonts w:cstheme="minorHAnsi"/>
              <w:i/>
              <w:color w:val="000000"/>
              <w:sz w:val="24"/>
              <w:szCs w:val="24"/>
            </w:rPr>
          </w:rPrChange>
        </w:rPr>
      </w:pPr>
    </w:p>
    <w:p w14:paraId="5FC31279" w14:textId="77777777" w:rsidR="00DE18F3" w:rsidRPr="00DE18F3" w:rsidRDefault="00DE18F3" w:rsidP="00DE18F3">
      <w:pPr>
        <w:widowControl/>
        <w:spacing w:after="0"/>
        <w:rPr>
          <w:ins w:id="2867" w:author="Samuel Dent" w:date="2022-06-15T05:24:00Z"/>
          <w:rFonts w:cstheme="minorHAnsi"/>
          <w:iCs/>
          <w:color w:val="000000"/>
          <w:szCs w:val="20"/>
          <w:rPrChange w:id="2868" w:author="Samuel Dent" w:date="2022-06-15T05:24:00Z">
            <w:rPr>
              <w:ins w:id="2869" w:author="Samuel Dent" w:date="2022-06-15T05:24:00Z"/>
              <w:rFonts w:cstheme="minorHAnsi"/>
              <w:iCs/>
              <w:color w:val="000000"/>
              <w:sz w:val="24"/>
              <w:szCs w:val="24"/>
            </w:rPr>
          </w:rPrChange>
        </w:rPr>
      </w:pPr>
      <w:ins w:id="2870" w:author="Samuel Dent" w:date="2022-06-15T05:24:00Z">
        <w:r w:rsidRPr="00DE18F3">
          <w:rPr>
            <w:rFonts w:cstheme="minorHAnsi"/>
            <w:iCs/>
            <w:color w:val="000000"/>
            <w:szCs w:val="20"/>
            <w:rPrChange w:id="2871" w:author="Samuel Dent" w:date="2022-06-15T05:24:00Z">
              <w:rPr>
                <w:rFonts w:cstheme="minorHAnsi"/>
                <w:iCs/>
                <w:color w:val="000000"/>
                <w:sz w:val="24"/>
                <w:szCs w:val="24"/>
              </w:rPr>
            </w:rPrChange>
          </w:rPr>
          <w:t>Carryover savings for the current program year are derived from second year installations of program measures sold or distributed in the prior program year and third year program measure installations from two years prior to the current program year. For example, CY 2022 carryover savings result from second year installation of CY2021 lighting measures and 3</w:t>
        </w:r>
        <w:r w:rsidRPr="00DE18F3">
          <w:rPr>
            <w:rFonts w:cstheme="minorHAnsi"/>
            <w:iCs/>
            <w:color w:val="000000"/>
            <w:szCs w:val="20"/>
            <w:vertAlign w:val="superscript"/>
            <w:rPrChange w:id="2872" w:author="Samuel Dent" w:date="2022-06-15T05:24:00Z">
              <w:rPr>
                <w:rFonts w:cstheme="minorHAnsi"/>
                <w:iCs/>
                <w:color w:val="000000"/>
                <w:sz w:val="24"/>
                <w:szCs w:val="24"/>
                <w:vertAlign w:val="superscript"/>
              </w:rPr>
            </w:rPrChange>
          </w:rPr>
          <w:t>rd</w:t>
        </w:r>
        <w:r w:rsidRPr="00DE18F3">
          <w:rPr>
            <w:rFonts w:cstheme="minorHAnsi"/>
            <w:iCs/>
            <w:color w:val="000000"/>
            <w:szCs w:val="20"/>
            <w:rPrChange w:id="2873" w:author="Samuel Dent" w:date="2022-06-15T05:24:00Z">
              <w:rPr>
                <w:rFonts w:cstheme="minorHAnsi"/>
                <w:iCs/>
                <w:color w:val="000000"/>
                <w:sz w:val="24"/>
                <w:szCs w:val="24"/>
              </w:rPr>
            </w:rPrChange>
          </w:rPr>
          <w:t xml:space="preserve"> year installations of CY2020 lighting measures. </w:t>
        </w:r>
      </w:ins>
    </w:p>
    <w:p w14:paraId="59A885B8" w14:textId="77777777" w:rsidR="00DE18F3" w:rsidRPr="00DE18F3" w:rsidRDefault="00DE18F3" w:rsidP="00DE18F3">
      <w:pPr>
        <w:widowControl/>
        <w:spacing w:after="0"/>
        <w:rPr>
          <w:ins w:id="2874" w:author="Samuel Dent" w:date="2022-06-15T05:24:00Z"/>
          <w:rFonts w:cstheme="minorHAnsi"/>
          <w:iCs/>
          <w:color w:val="000000"/>
          <w:szCs w:val="20"/>
          <w:rPrChange w:id="2875" w:author="Samuel Dent" w:date="2022-06-15T05:24:00Z">
            <w:rPr>
              <w:ins w:id="2876" w:author="Samuel Dent" w:date="2022-06-15T05:24:00Z"/>
              <w:rFonts w:cstheme="minorHAnsi"/>
              <w:iCs/>
              <w:color w:val="000000"/>
              <w:sz w:val="24"/>
              <w:szCs w:val="24"/>
            </w:rPr>
          </w:rPrChange>
        </w:rPr>
      </w:pPr>
    </w:p>
    <w:p w14:paraId="311ED4E9" w14:textId="77777777" w:rsidR="00DE18F3" w:rsidRPr="00DE18F3" w:rsidRDefault="00DE18F3" w:rsidP="00DE18F3">
      <w:pPr>
        <w:widowControl/>
        <w:spacing w:after="0"/>
        <w:rPr>
          <w:ins w:id="2877" w:author="Samuel Dent" w:date="2022-06-15T05:24:00Z"/>
          <w:rFonts w:cstheme="minorHAnsi"/>
          <w:iCs/>
          <w:szCs w:val="20"/>
          <w:rPrChange w:id="2878" w:author="Samuel Dent" w:date="2022-06-15T05:24:00Z">
            <w:rPr>
              <w:ins w:id="2879" w:author="Samuel Dent" w:date="2022-06-15T05:24:00Z"/>
              <w:rFonts w:cstheme="minorHAnsi"/>
              <w:iCs/>
              <w:sz w:val="24"/>
              <w:szCs w:val="28"/>
            </w:rPr>
          </w:rPrChange>
        </w:rPr>
      </w:pPr>
      <w:ins w:id="2880" w:author="Samuel Dent" w:date="2022-06-15T05:24:00Z">
        <w:r w:rsidRPr="00DE18F3">
          <w:rPr>
            <w:rFonts w:cstheme="minorHAnsi"/>
            <w:iCs/>
            <w:color w:val="000000"/>
            <w:szCs w:val="20"/>
            <w:rPrChange w:id="2881" w:author="Samuel Dent" w:date="2022-06-15T05:24:00Z">
              <w:rPr>
                <w:rFonts w:cstheme="minorHAnsi"/>
                <w:iCs/>
                <w:color w:val="000000"/>
                <w:sz w:val="24"/>
                <w:szCs w:val="24"/>
              </w:rPr>
            </w:rPrChange>
          </w:rPr>
          <w:t xml:space="preserve">Parameters estimates used to determine the share of carryover lamps installed in the current program year should be taken from the TRM version relevant to the actual purchase year of the carryover lamp. These parameters include in-service rate, leakage, and res/non res splits. All other gross savings parameter estimates should be taken from version of the TRM for year which the program measure was installed. (For claimed carryover in the current program year, this is the current version of the TRM). </w:t>
        </w:r>
      </w:ins>
    </w:p>
    <w:p w14:paraId="76A20153" w14:textId="77777777" w:rsidR="00F31682" w:rsidRPr="00F31682" w:rsidRDefault="00F31682">
      <w:pPr>
        <w:rPr>
          <w:ins w:id="2882" w:author="Samuel Dent" w:date="2022-06-15T05:24:00Z"/>
        </w:rPr>
        <w:pPrChange w:id="2883" w:author="Samuel Dent" w:date="2022-06-15T05:24:00Z">
          <w:pPr>
            <w:pStyle w:val="Heading2"/>
          </w:pPr>
        </w:pPrChange>
      </w:pPr>
    </w:p>
    <w:p w14:paraId="3619544E" w14:textId="3FED0B7F" w:rsidR="00946397" w:rsidRDefault="001C6EC9" w:rsidP="000400C1">
      <w:pPr>
        <w:pStyle w:val="Heading2"/>
      </w:pPr>
      <w:bookmarkStart w:id="2884" w:name="_Toc113618427"/>
      <w:r>
        <w:t>P</w:t>
      </w:r>
      <w:r w:rsidR="000D2DF3">
        <w:t>rovisional</w:t>
      </w:r>
      <w:r w:rsidR="00946397">
        <w:t xml:space="preserve"> </w:t>
      </w:r>
      <w:r w:rsidR="00903CEC">
        <w:t>Measure</w:t>
      </w:r>
      <w:r w:rsidR="00B921B5">
        <w:t>s</w:t>
      </w:r>
      <w:r w:rsidR="00946397">
        <w:t xml:space="preserve"> Savings Assumptions</w:t>
      </w:r>
      <w:bookmarkEnd w:id="2884"/>
    </w:p>
    <w:p w14:paraId="1B258D50" w14:textId="3FCB25C9" w:rsidR="000A3E53" w:rsidRDefault="00946397" w:rsidP="00946397">
      <w:r>
        <w:t xml:space="preserve">As defined in the Glossary below, </w:t>
      </w:r>
      <w:r w:rsidR="000D2DF3">
        <w:t xml:space="preserve">the term Provisional </w:t>
      </w:r>
      <w:r w:rsidR="00903CEC">
        <w:t>Measure</w:t>
      </w:r>
      <w:r w:rsidR="00B921B5">
        <w:t>s</w:t>
      </w:r>
      <w:r w:rsidRPr="00024B1E">
        <w:t xml:space="preserve"> </w:t>
      </w:r>
      <w:r w:rsidR="000D2DF3">
        <w:t>refers to</w:t>
      </w:r>
      <w:r w:rsidRPr="00024B1E">
        <w:t xml:space="preserve"> energy-efficient technologies, </w:t>
      </w:r>
      <w:r w:rsidR="000D2DF3">
        <w:t>m</w:t>
      </w:r>
      <w:r w:rsidRPr="00024B1E">
        <w:t xml:space="preserve">easures, projects, </w:t>
      </w:r>
      <w:r w:rsidR="006908B7">
        <w:t>p</w:t>
      </w:r>
      <w:r w:rsidRPr="00024B1E">
        <w:t>rograms, and/or services that are generally nascent in Illinois or nationally, for which energy savings have not been validated through robust evaluation, measurement and verification (EM&amp;V) efforts</w:t>
      </w:r>
      <w:r>
        <w:t>,</w:t>
      </w:r>
      <w:r w:rsidRPr="00024B1E">
        <w:t xml:space="preserve"> and/or for which there is substantial uncertainty about their </w:t>
      </w:r>
      <w:r w:rsidR="00575B6B">
        <w:t>c</w:t>
      </w:r>
      <w:r w:rsidRPr="00024B1E">
        <w:t>ost-</w:t>
      </w:r>
      <w:r w:rsidR="00575B6B">
        <w:t>e</w:t>
      </w:r>
      <w:r w:rsidRPr="00024B1E">
        <w:t xml:space="preserve">ffectiveness, performance, and/or </w:t>
      </w:r>
      <w:r w:rsidR="00575B6B">
        <w:t>c</w:t>
      </w:r>
      <w:r w:rsidRPr="00024B1E">
        <w:t>ustomer acceptance.</w:t>
      </w:r>
      <w:r>
        <w:t xml:space="preserve"> </w:t>
      </w:r>
      <w:r w:rsidR="00F214BA">
        <w:t xml:space="preserve">Because, by definition, information on savings for such </w:t>
      </w:r>
      <w:r w:rsidR="00F214BA" w:rsidRPr="003054E2">
        <w:t xml:space="preserve">measures or services </w:t>
      </w:r>
      <w:r w:rsidR="00F214BA">
        <w:t>is lacking, is based on limited information, or is currently subject to uncertainties, the development of robust assumptions for the TRM challenging. In order to provide calculations for use as the final applicability of these measures is being determined, the TRM can include such measures on a provisional basis, with savings estimates based on the best currently available data or approach, as determined by the IL-TRM Administrator in consultation with the TAC.</w:t>
      </w:r>
      <w:r w:rsidR="006F1148">
        <w:t xml:space="preserve"> In such a case, the identifying tag “</w:t>
      </w:r>
      <w:r w:rsidR="00903CEC">
        <w:t>Provisional Measure</w:t>
      </w:r>
      <w:r w:rsidR="006F1148">
        <w:t xml:space="preserve">” will be added to the TRM measure name. </w:t>
      </w:r>
      <w:r w:rsidR="00936DFE">
        <w:t xml:space="preserve">Provisional </w:t>
      </w:r>
      <w:r w:rsidR="006F1148">
        <w:t xml:space="preserve">Measures will be given a one-year Review Deadline, meaning that </w:t>
      </w:r>
      <w:r w:rsidR="006F1148" w:rsidRPr="00CB4543">
        <w:t xml:space="preserve">the measure will undergo a review for reasonableness, continued program relevancy, and update of material assumptions during the </w:t>
      </w:r>
      <w:r w:rsidR="006F1148">
        <w:t xml:space="preserve">following </w:t>
      </w:r>
      <w:r w:rsidR="00936DFE">
        <w:t xml:space="preserve">TRM </w:t>
      </w:r>
      <w:r w:rsidR="006F1148" w:rsidRPr="00CB4543">
        <w:t>update cycle.</w:t>
      </w:r>
      <w:r w:rsidR="00D56A47">
        <w:t xml:space="preserve"> The tagging of </w:t>
      </w:r>
      <w:r w:rsidR="00E21D2F">
        <w:t xml:space="preserve">a </w:t>
      </w:r>
      <w:r w:rsidR="00D56A47">
        <w:t>measure in the TRM as “</w:t>
      </w:r>
      <w:r w:rsidR="00E21D2F">
        <w:t>Provisional Measure</w:t>
      </w:r>
      <w:r w:rsidR="00D56A47">
        <w:t>” will ultimately be a TAC decision, and any TRM measure which the TAC determines falls into this category may be assigned.</w:t>
      </w:r>
    </w:p>
    <w:p w14:paraId="1D7814E3" w14:textId="1480D31D" w:rsidR="00C6580A" w:rsidRDefault="00D8515C" w:rsidP="00946397">
      <w:r w:rsidRPr="00D8515C">
        <w:t>Expectations are that the Program Administrator will work with evaluators and the TRM Administrator to design and undertake pilot studies, evaluations, or other relevant activities on an appropriate number of installations</w:t>
      </w:r>
      <w:r w:rsidR="004177BC">
        <w:t xml:space="preserve"> of the Provisional Measure</w:t>
      </w:r>
      <w:r w:rsidRPr="00D8515C">
        <w:t xml:space="preserve"> within that year</w:t>
      </w:r>
      <w:r w:rsidR="004177BC">
        <w:t>,</w:t>
      </w:r>
      <w:r w:rsidRPr="00D8515C">
        <w:t xml:space="preserve"> with the goal of informing the development of more</w:t>
      </w:r>
      <w:r w:rsidR="009B2F86">
        <w:t>-</w:t>
      </w:r>
      <w:r w:rsidRPr="00D8515C">
        <w:t>robust and I</w:t>
      </w:r>
      <w:r w:rsidR="009B2F86">
        <w:t>llinois</w:t>
      </w:r>
      <w:r w:rsidRPr="00D8515C">
        <w:t>-specific savings assumptions.</w:t>
      </w:r>
      <w:r w:rsidR="004177BC">
        <w:t xml:space="preserve"> </w:t>
      </w:r>
      <w:r w:rsidR="00946397">
        <w:t>Including</w:t>
      </w:r>
      <w:r w:rsidR="00946397" w:rsidRPr="002F1988">
        <w:t xml:space="preserve"> savings estimates </w:t>
      </w:r>
      <w:r w:rsidR="00946397">
        <w:t xml:space="preserve">in the TRM for such </w:t>
      </w:r>
      <w:r w:rsidR="009B2F86">
        <w:t>Provisional Measures</w:t>
      </w:r>
      <w:r w:rsidR="00946397">
        <w:t xml:space="preserve"> provides a benchmark to assess effectiveness and allows for tracking and reporting on their value to the programs and customers, even as they are being studied. </w:t>
      </w:r>
      <w:r w:rsidR="005E158F" w:rsidRPr="005E158F">
        <w:t xml:space="preserve">Savings from any Provisional Measure will be verified by the evaluators as per the characterization included in the TRM for up to 1% of a Program Administrator’s portfolio of savings. If savings for any single Provisional Measure rises above 1% of portfolio savings, the additional savings above 1% would be subject to retroactive evaluation risk.  </w:t>
      </w:r>
    </w:p>
    <w:p w14:paraId="757CB273" w14:textId="77777777" w:rsidR="00B55FE0" w:rsidRDefault="00B55FE0" w:rsidP="000400C1">
      <w:pPr>
        <w:pStyle w:val="Heading2"/>
      </w:pPr>
      <w:bookmarkStart w:id="2885" w:name="_Toc113618428"/>
      <w:r>
        <w:t>Glossary</w:t>
      </w:r>
      <w:bookmarkEnd w:id="2806"/>
      <w:bookmarkEnd w:id="2807"/>
      <w:bookmarkEnd w:id="2808"/>
      <w:bookmarkEnd w:id="2809"/>
      <w:bookmarkEnd w:id="2810"/>
      <w:bookmarkEnd w:id="2885"/>
    </w:p>
    <w:p w14:paraId="4C866F9E" w14:textId="77777777" w:rsidR="00230497" w:rsidRPr="00AA7271" w:rsidRDefault="00230497" w:rsidP="00FE0970">
      <w:pPr>
        <w:rPr>
          <w:szCs w:val="20"/>
        </w:rPr>
      </w:pPr>
      <w:r w:rsidRPr="00AA7271">
        <w:rPr>
          <w:b/>
          <w:szCs w:val="20"/>
        </w:rPr>
        <w:t xml:space="preserve">Baseline Efficiency: </w:t>
      </w:r>
      <w:r w:rsidRPr="00AA7271">
        <w:rPr>
          <w:szCs w:val="20"/>
        </w:rPr>
        <w:t>The assumed standard efficiency of equipment, absent an efficiency program.</w:t>
      </w:r>
    </w:p>
    <w:p w14:paraId="5C74DD9C" w14:textId="4F281367" w:rsidR="00230497" w:rsidRDefault="00230497" w:rsidP="00F613D9">
      <w:pPr>
        <w:rPr>
          <w:b/>
          <w:szCs w:val="20"/>
        </w:rPr>
      </w:pPr>
      <w:r w:rsidRPr="00AA7271">
        <w:rPr>
          <w:b/>
          <w:szCs w:val="20"/>
        </w:rPr>
        <w:t>Building Types</w:t>
      </w:r>
      <w:r w:rsidR="00183C34">
        <w:rPr>
          <w:b/>
          <w:szCs w:val="20"/>
        </w:rPr>
        <w:t>:</w:t>
      </w:r>
      <w:r w:rsidRPr="00AA7271">
        <w:rPr>
          <w:rFonts w:ascii="Arial" w:hAnsi="Arial"/>
          <w:b/>
          <w:vertAlign w:val="superscript"/>
        </w:rPr>
        <w:footnoteReference w:id="26"/>
      </w:r>
    </w:p>
    <w:p w14:paraId="71A0F2AD" w14:textId="2B192F8C" w:rsidR="008E4D75" w:rsidRDefault="008E4D75" w:rsidP="00F613D9">
      <w:r>
        <w:t xml:space="preserve">Note where a measure installation is within a building or application that does not fit with any of the defined building types below, the user should apply custom assumptions where it is reasonable to estimate them, else the building of best fit should be </w:t>
      </w:r>
      <w:r w:rsidR="00CF3522">
        <w:t>used</w:t>
      </w:r>
      <w:r>
        <w:t xml:space="preserve">. </w:t>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1"/>
        <w:gridCol w:w="7359"/>
      </w:tblGrid>
      <w:tr w:rsidR="00230497" w:rsidRPr="00AA7271" w14:paraId="3FA63FEB" w14:textId="77777777" w:rsidTr="00384AA8">
        <w:trPr>
          <w:trHeight w:val="377"/>
          <w:tblHeader/>
          <w:jc w:val="center"/>
        </w:trPr>
        <w:tc>
          <w:tcPr>
            <w:tcW w:w="199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A668204" w14:textId="77777777" w:rsidR="00230497" w:rsidRPr="00AA7271" w:rsidRDefault="00230497" w:rsidP="00F613D9">
            <w:pPr>
              <w:spacing w:after="0"/>
              <w:jc w:val="center"/>
              <w:rPr>
                <w:b/>
                <w:color w:val="FFFFFF" w:themeColor="background1"/>
              </w:rPr>
            </w:pPr>
            <w:r w:rsidRPr="00AA7271">
              <w:rPr>
                <w:b/>
                <w:color w:val="FFFFFF" w:themeColor="background1"/>
              </w:rPr>
              <w:t>Building Type</w:t>
            </w:r>
          </w:p>
        </w:tc>
        <w:tc>
          <w:tcPr>
            <w:tcW w:w="73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9968CDA" w14:textId="77777777" w:rsidR="00230497" w:rsidRPr="00AA7271" w:rsidRDefault="00230497" w:rsidP="00F613D9">
            <w:pPr>
              <w:spacing w:after="0"/>
              <w:jc w:val="center"/>
              <w:rPr>
                <w:b/>
                <w:color w:val="FFFFFF" w:themeColor="background1"/>
              </w:rPr>
            </w:pPr>
            <w:r w:rsidRPr="00AA7271">
              <w:rPr>
                <w:b/>
                <w:color w:val="FFFFFF" w:themeColor="background1"/>
              </w:rPr>
              <w:t>Definition</w:t>
            </w:r>
          </w:p>
        </w:tc>
      </w:tr>
      <w:tr w:rsidR="00230497" w:rsidRPr="00AA7271" w14:paraId="44E4AF27"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67EEE11A" w14:textId="62F9F777" w:rsidR="00230497" w:rsidRPr="00AA7271" w:rsidRDefault="00230497" w:rsidP="00F613D9">
            <w:pPr>
              <w:spacing w:after="0"/>
              <w:jc w:val="left"/>
            </w:pPr>
            <w:r w:rsidRPr="00AA7271">
              <w:t>Assisted Living Multi</w:t>
            </w:r>
            <w:r w:rsidR="00736156">
              <w:t>f</w:t>
            </w:r>
            <w:r w:rsidRPr="00AA7271">
              <w:t>amily</w:t>
            </w:r>
          </w:p>
        </w:tc>
        <w:tc>
          <w:tcPr>
            <w:tcW w:w="7359" w:type="dxa"/>
            <w:tcBorders>
              <w:top w:val="single" w:sz="4" w:space="0" w:color="auto"/>
              <w:left w:val="single" w:sz="4" w:space="0" w:color="auto"/>
              <w:bottom w:val="single" w:sz="4" w:space="0" w:color="auto"/>
              <w:right w:val="single" w:sz="4" w:space="0" w:color="auto"/>
            </w:tcBorders>
            <w:hideMark/>
          </w:tcPr>
          <w:p w14:paraId="523E8E44" w14:textId="77777777" w:rsidR="00230497" w:rsidRPr="00AA7271" w:rsidRDefault="00230497" w:rsidP="00F613D9">
            <w:pPr>
              <w:spacing w:after="0"/>
              <w:rPr>
                <w:rFonts w:cstheme="minorHAnsi"/>
                <w:szCs w:val="16"/>
              </w:rPr>
            </w:pPr>
            <w:r w:rsidRPr="00AA7271">
              <w:rPr>
                <w:rFonts w:cstheme="minorHAnsi"/>
              </w:rPr>
              <w:t xml:space="preserve">Applies to residential buildings of three of more units with staff to assist the occupants. </w:t>
            </w:r>
            <w:r w:rsidRPr="00AA7271">
              <w:t>Gross Floor Area should include all fully-enclosed space within the exterior walls of the building(s) including individual rooms or units, wellness centers, exam rooms, community rooms, small shops or service areas for residents and visitors (e.g. hair salons, convenience stores), staff offices, lobbies, atriums, cafeterias, kitchens, storage areas, hallways, basements, stairways, corridors between buildings, and elevator shafts.</w:t>
            </w:r>
          </w:p>
        </w:tc>
      </w:tr>
      <w:tr w:rsidR="00230497" w:rsidRPr="00AA7271" w14:paraId="25C30DDB"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14204CF4" w14:textId="77777777" w:rsidR="00230497" w:rsidRPr="00AA7271" w:rsidRDefault="00230497" w:rsidP="00F613D9">
            <w:pPr>
              <w:spacing w:after="0"/>
              <w:jc w:val="left"/>
              <w:rPr>
                <w:szCs w:val="16"/>
              </w:rPr>
            </w:pPr>
            <w:r w:rsidRPr="00AA7271">
              <w:t>Auditorium/Assembly</w:t>
            </w:r>
          </w:p>
        </w:tc>
        <w:tc>
          <w:tcPr>
            <w:tcW w:w="7359" w:type="dxa"/>
            <w:tcBorders>
              <w:top w:val="single" w:sz="4" w:space="0" w:color="auto"/>
              <w:left w:val="single" w:sz="4" w:space="0" w:color="auto"/>
              <w:bottom w:val="single" w:sz="4" w:space="0" w:color="auto"/>
              <w:right w:val="single" w:sz="4" w:space="0" w:color="auto"/>
            </w:tcBorders>
            <w:hideMark/>
          </w:tcPr>
          <w:p w14:paraId="3634E1B1" w14:textId="77777777" w:rsidR="00230497" w:rsidRPr="00AA7271" w:rsidRDefault="00230497" w:rsidP="00F613D9">
            <w:pPr>
              <w:spacing w:after="0"/>
              <w:rPr>
                <w:rFonts w:cstheme="minorHAnsi"/>
                <w:szCs w:val="16"/>
              </w:rPr>
            </w:pPr>
            <w:r w:rsidRPr="00AA7271">
              <w:rPr>
                <w:rFonts w:cstheme="minorHAnsi"/>
              </w:rPr>
              <w:t xml:space="preserve">Applies to any performance space such as a theater, arena, or hall. </w:t>
            </w:r>
            <w:r w:rsidRPr="00AA7271">
              <w:t>Gross Floor Area should include all space within the building(s), including seating, stage and backstage areas, food service areas, retail areas, rehearsal studios, administrative/office space, mechanical rooms, storage areas, elevator shafts, and stairwells.</w:t>
            </w:r>
          </w:p>
        </w:tc>
      </w:tr>
      <w:tr w:rsidR="000828B8" w:rsidRPr="00AA7271" w14:paraId="1C043D28"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4DD787D" w14:textId="1EB4802D" w:rsidR="000828B8" w:rsidRDefault="000828B8" w:rsidP="00F613D9">
            <w:pPr>
              <w:spacing w:after="0"/>
              <w:jc w:val="left"/>
            </w:pPr>
            <w:r>
              <w:t>Auto Dealership</w:t>
            </w:r>
          </w:p>
        </w:tc>
        <w:tc>
          <w:tcPr>
            <w:tcW w:w="7359" w:type="dxa"/>
            <w:tcBorders>
              <w:top w:val="single" w:sz="4" w:space="0" w:color="auto"/>
              <w:left w:val="single" w:sz="4" w:space="0" w:color="auto"/>
              <w:bottom w:val="single" w:sz="4" w:space="0" w:color="auto"/>
              <w:right w:val="single" w:sz="4" w:space="0" w:color="auto"/>
            </w:tcBorders>
          </w:tcPr>
          <w:p w14:paraId="5F640AEE" w14:textId="155989B3" w:rsidR="000828B8" w:rsidRDefault="000828B8" w:rsidP="00F613D9">
            <w:pPr>
              <w:spacing w:after="0"/>
            </w:pPr>
            <w:r>
              <w:t>Applies to facility space used for the retail sale of new or used car</w:t>
            </w:r>
            <w:r w:rsidR="00C86DC9">
              <w:t xml:space="preserve">s or other vehicles. </w:t>
            </w:r>
            <w:r w:rsidR="00C86DC9" w:rsidRPr="00147A76">
              <w:t>The total gross floor area should include all supporting functions such as kitchens and break rooms used by staff, storage areas (refrigerated and non-refrigerated), and administrative areas.</w:t>
            </w:r>
          </w:p>
        </w:tc>
      </w:tr>
      <w:tr w:rsidR="006B630E" w:rsidRPr="00AA7271" w14:paraId="7E5195A8"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4D4A628" w14:textId="11EBDB14" w:rsidR="006B630E" w:rsidRPr="00AA7271" w:rsidRDefault="006B630E" w:rsidP="00F613D9">
            <w:pPr>
              <w:spacing w:after="0"/>
              <w:jc w:val="left"/>
            </w:pPr>
            <w:r>
              <w:t>Childcare/Pre-school</w:t>
            </w:r>
          </w:p>
        </w:tc>
        <w:tc>
          <w:tcPr>
            <w:tcW w:w="7359" w:type="dxa"/>
            <w:tcBorders>
              <w:top w:val="single" w:sz="4" w:space="0" w:color="auto"/>
              <w:left w:val="single" w:sz="4" w:space="0" w:color="auto"/>
              <w:bottom w:val="single" w:sz="4" w:space="0" w:color="auto"/>
              <w:right w:val="single" w:sz="4" w:space="0" w:color="auto"/>
            </w:tcBorders>
          </w:tcPr>
          <w:p w14:paraId="0CF7179D" w14:textId="797443B1" w:rsidR="006B630E" w:rsidRPr="00AA7271" w:rsidRDefault="006B630E" w:rsidP="00F613D9">
            <w:pPr>
              <w:spacing w:after="0"/>
            </w:pPr>
            <w:r>
              <w:t>Applies to any building providing childcare to pre-kindergarten age children.</w:t>
            </w:r>
          </w:p>
        </w:tc>
      </w:tr>
      <w:tr w:rsidR="00230497" w:rsidRPr="00AA7271" w14:paraId="159D03F1"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6F75A22" w14:textId="77777777" w:rsidR="00230497" w:rsidRPr="00AA7271" w:rsidRDefault="00230497" w:rsidP="00F613D9">
            <w:pPr>
              <w:spacing w:after="0"/>
              <w:jc w:val="left"/>
            </w:pPr>
            <w:r w:rsidRPr="00AA7271">
              <w:t>College/University</w:t>
            </w:r>
          </w:p>
        </w:tc>
        <w:tc>
          <w:tcPr>
            <w:tcW w:w="7359" w:type="dxa"/>
            <w:tcBorders>
              <w:top w:val="single" w:sz="4" w:space="0" w:color="auto"/>
              <w:left w:val="single" w:sz="4" w:space="0" w:color="auto"/>
              <w:bottom w:val="single" w:sz="4" w:space="0" w:color="auto"/>
              <w:right w:val="single" w:sz="4" w:space="0" w:color="auto"/>
            </w:tcBorders>
            <w:hideMark/>
          </w:tcPr>
          <w:p w14:paraId="1A49A072" w14:textId="77777777" w:rsidR="00230497" w:rsidRPr="00AA7271" w:rsidRDefault="00230497" w:rsidP="00F613D9">
            <w:pPr>
              <w:spacing w:after="0"/>
              <w:rPr>
                <w:szCs w:val="16"/>
              </w:rPr>
            </w:pPr>
            <w:r w:rsidRPr="00AA7271">
              <w:t xml:space="preserve">Applies to facility space used for higher education. Relevant buildings include administrative headquarters, residence halls, athletic and recreation facilities, laboratories, etc. The total gross floor area should include all supporting functions such as kitchens used by staff, lobbies, atria, conference rooms and auditoria, fitness areas for staff, storage areas, stairways, elevator shafts, etc. </w:t>
            </w:r>
          </w:p>
        </w:tc>
      </w:tr>
      <w:tr w:rsidR="00230497" w:rsidRPr="00AA7271" w14:paraId="22B90141"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3ACF5D0" w14:textId="77777777" w:rsidR="00230497" w:rsidRPr="00AA7271" w:rsidRDefault="00230497" w:rsidP="00F613D9">
            <w:pPr>
              <w:spacing w:after="0"/>
              <w:jc w:val="left"/>
              <w:rPr>
                <w:szCs w:val="16"/>
              </w:rPr>
            </w:pPr>
            <w:r w:rsidRPr="00AA7271">
              <w:t>Convenience Store</w:t>
            </w:r>
          </w:p>
        </w:tc>
        <w:tc>
          <w:tcPr>
            <w:tcW w:w="7359" w:type="dxa"/>
            <w:tcBorders>
              <w:top w:val="single" w:sz="4" w:space="0" w:color="auto"/>
              <w:left w:val="single" w:sz="4" w:space="0" w:color="auto"/>
              <w:bottom w:val="single" w:sz="4" w:space="0" w:color="auto"/>
              <w:right w:val="single" w:sz="4" w:space="0" w:color="auto"/>
            </w:tcBorders>
            <w:hideMark/>
          </w:tcPr>
          <w:p w14:paraId="5D5F0E6B" w14:textId="77777777" w:rsidR="00230497" w:rsidRPr="00AA7271" w:rsidRDefault="00230497" w:rsidP="00F613D9">
            <w:pPr>
              <w:spacing w:after="0"/>
              <w:rPr>
                <w:szCs w:val="16"/>
              </w:rPr>
            </w:pPr>
            <w:r w:rsidRPr="00AA7271">
              <w:t>Applies to facility space used for the retail sale of a limited selection of food and beverage products. The total gross floor area should include all supporting functions such as kitchens and break rooms used by staff, storage areas (refrigerated and non-refrigerated), and administrative areas.</w:t>
            </w:r>
          </w:p>
        </w:tc>
      </w:tr>
      <w:tr w:rsidR="00C85A1E" w:rsidRPr="00AA7271" w14:paraId="1ADFBEF6"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10092DD8" w14:textId="66369706" w:rsidR="00C85A1E" w:rsidRPr="00AA7271" w:rsidRDefault="00C85A1E" w:rsidP="00F613D9">
            <w:pPr>
              <w:spacing w:after="0"/>
              <w:jc w:val="left"/>
            </w:pPr>
            <w:r>
              <w:t>Drug Store</w:t>
            </w:r>
          </w:p>
        </w:tc>
        <w:tc>
          <w:tcPr>
            <w:tcW w:w="7359" w:type="dxa"/>
            <w:tcBorders>
              <w:top w:val="single" w:sz="4" w:space="0" w:color="auto"/>
              <w:left w:val="single" w:sz="4" w:space="0" w:color="auto"/>
              <w:bottom w:val="single" w:sz="4" w:space="0" w:color="auto"/>
              <w:right w:val="single" w:sz="4" w:space="0" w:color="auto"/>
            </w:tcBorders>
          </w:tcPr>
          <w:p w14:paraId="4B3066AC" w14:textId="45CF9D18" w:rsidR="00C85A1E" w:rsidRPr="00C85A1E" w:rsidRDefault="00C85A1E" w:rsidP="00C85A1E">
            <w:pPr>
              <w:spacing w:after="0"/>
            </w:pPr>
            <w:r w:rsidRPr="00147A76">
              <w:t>Applies to facility space used for the retail sale of a pharmaceutical products, toiletries</w:t>
            </w:r>
            <w:r w:rsidR="00147A76">
              <w:t>,</w:t>
            </w:r>
            <w:r w:rsidRPr="00147A76">
              <w:t xml:space="preserve"> and a limited selection of food and beverage products. The total gross floor area should include all supporting functions such as kitchens and break rooms used by staff, storage areas (refrigerated and non-refrigerated), and administrative areas.</w:t>
            </w:r>
          </w:p>
        </w:tc>
      </w:tr>
      <w:tr w:rsidR="00230497" w:rsidRPr="00AA7271" w14:paraId="0415FE46"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2E71E10C" w14:textId="77777777" w:rsidR="00230497" w:rsidRPr="00AA7271" w:rsidRDefault="00230497" w:rsidP="00F613D9">
            <w:pPr>
              <w:spacing w:after="0"/>
              <w:jc w:val="left"/>
            </w:pPr>
            <w:r w:rsidRPr="00AA7271">
              <w:t>Elementary School</w:t>
            </w:r>
          </w:p>
        </w:tc>
        <w:tc>
          <w:tcPr>
            <w:tcW w:w="7359" w:type="dxa"/>
            <w:tcBorders>
              <w:top w:val="single" w:sz="4" w:space="0" w:color="auto"/>
              <w:left w:val="single" w:sz="4" w:space="0" w:color="auto"/>
              <w:bottom w:val="single" w:sz="4" w:space="0" w:color="auto"/>
              <w:right w:val="single" w:sz="4" w:space="0" w:color="auto"/>
            </w:tcBorders>
            <w:hideMark/>
          </w:tcPr>
          <w:p w14:paraId="61D3594E" w14:textId="0E2ED73A" w:rsidR="00230497" w:rsidRPr="00AA7271" w:rsidRDefault="00230497" w:rsidP="00F613D9">
            <w:pPr>
              <w:spacing w:after="0"/>
              <w:rPr>
                <w:szCs w:val="16"/>
              </w:rPr>
            </w:pPr>
            <w:r w:rsidRPr="00AA7271">
              <w:t xml:space="preserve">Applies to a school serving children </w:t>
            </w:r>
            <w:r w:rsidR="00AB1902">
              <w:t>i</w:t>
            </w:r>
            <w:r w:rsidRPr="00AA7271">
              <w:t>n any grades from Kindergarten through sixth grade. The total gross floor area should include all supporting functions such as administrative space, conference rooms, kitchens used by staff, lobbies, cafeterias, gymnasiums, auditoria, laboratory classrooms, portable classrooms, greenhouses, stairways, atria, elevator shafts, small landscaping sheds, storage areas, etc.</w:t>
            </w:r>
          </w:p>
        </w:tc>
      </w:tr>
      <w:tr w:rsidR="00801EB8" w:rsidRPr="00AA7271" w14:paraId="4FAE24E4"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1A38F8D6" w14:textId="6B7C2739" w:rsidR="00801EB8" w:rsidRPr="00AA7271" w:rsidRDefault="00801EB8" w:rsidP="00801EB8">
            <w:pPr>
              <w:spacing w:after="0"/>
              <w:jc w:val="left"/>
            </w:pPr>
            <w:r>
              <w:t>Emergency Services</w:t>
            </w:r>
          </w:p>
        </w:tc>
        <w:tc>
          <w:tcPr>
            <w:tcW w:w="7359" w:type="dxa"/>
            <w:tcBorders>
              <w:top w:val="single" w:sz="4" w:space="0" w:color="auto"/>
              <w:left w:val="single" w:sz="4" w:space="0" w:color="auto"/>
              <w:bottom w:val="single" w:sz="4" w:space="0" w:color="auto"/>
              <w:right w:val="single" w:sz="4" w:space="0" w:color="auto"/>
            </w:tcBorders>
          </w:tcPr>
          <w:p w14:paraId="16AEEC5B" w14:textId="3631DEB0" w:rsidR="00801EB8" w:rsidRPr="00AA7271" w:rsidRDefault="00801EB8" w:rsidP="00801EB8">
            <w:pPr>
              <w:spacing w:after="0"/>
            </w:pPr>
            <w:r w:rsidRPr="00147A76">
              <w:t>Applies to a building representing office, administrative, and functional space for Police/Fire/EMT style buildings.  The building borrows many elements from the Low Rise Office definitions for size, envelope, occupant density, etc., but includes expanded occupancy schedules and increased equipment loads.</w:t>
            </w:r>
          </w:p>
        </w:tc>
      </w:tr>
      <w:tr w:rsidR="00801EB8" w:rsidRPr="00AA7271" w14:paraId="67C2C3A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5AC87D59" w14:textId="77777777" w:rsidR="00801EB8" w:rsidRPr="00AA7271" w:rsidRDefault="00801EB8" w:rsidP="00801EB8">
            <w:pPr>
              <w:spacing w:after="0"/>
              <w:jc w:val="left"/>
            </w:pPr>
            <w:r w:rsidRPr="00AA7271">
              <w:t>Exterior</w:t>
            </w:r>
          </w:p>
        </w:tc>
        <w:tc>
          <w:tcPr>
            <w:tcW w:w="7359" w:type="dxa"/>
            <w:tcBorders>
              <w:top w:val="single" w:sz="4" w:space="0" w:color="auto"/>
              <w:left w:val="single" w:sz="4" w:space="0" w:color="auto"/>
              <w:bottom w:val="single" w:sz="4" w:space="0" w:color="auto"/>
              <w:right w:val="single" w:sz="4" w:space="0" w:color="auto"/>
            </w:tcBorders>
            <w:hideMark/>
          </w:tcPr>
          <w:p w14:paraId="587DA8D4" w14:textId="77777777" w:rsidR="00801EB8" w:rsidRPr="00AA7271" w:rsidRDefault="00801EB8" w:rsidP="00801EB8">
            <w:pPr>
              <w:spacing w:after="0"/>
              <w:rPr>
                <w:szCs w:val="16"/>
              </w:rPr>
            </w:pPr>
            <w:r w:rsidRPr="00AA7271">
              <w:t>Applies to unconditioned spaces that are outside of the building envelope.</w:t>
            </w:r>
          </w:p>
        </w:tc>
      </w:tr>
      <w:tr w:rsidR="00801EB8" w:rsidRPr="00AA7271" w14:paraId="2C4EE3BE"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35D7BF92" w14:textId="77777777" w:rsidR="00801EB8" w:rsidRPr="00AA7271" w:rsidRDefault="00801EB8" w:rsidP="00801EB8">
            <w:pPr>
              <w:spacing w:after="0"/>
              <w:jc w:val="left"/>
            </w:pPr>
            <w:r w:rsidRPr="00AA7271">
              <w:t>Garage</w:t>
            </w:r>
          </w:p>
        </w:tc>
        <w:tc>
          <w:tcPr>
            <w:tcW w:w="7359" w:type="dxa"/>
            <w:tcBorders>
              <w:top w:val="single" w:sz="4" w:space="0" w:color="auto"/>
              <w:left w:val="single" w:sz="4" w:space="0" w:color="auto"/>
              <w:bottom w:val="single" w:sz="4" w:space="0" w:color="auto"/>
              <w:right w:val="single" w:sz="4" w:space="0" w:color="auto"/>
            </w:tcBorders>
            <w:hideMark/>
          </w:tcPr>
          <w:p w14:paraId="30DD13D7" w14:textId="77777777" w:rsidR="00801EB8" w:rsidRPr="00AA7271" w:rsidRDefault="00801EB8" w:rsidP="00801EB8">
            <w:pPr>
              <w:spacing w:after="0"/>
              <w:rPr>
                <w:szCs w:val="16"/>
              </w:rPr>
            </w:pPr>
            <w:r w:rsidRPr="00AA7271">
              <w:t>Applies to unconditioned spaces either attached or detached from the primary building envelope that are not used for living space.</w:t>
            </w:r>
          </w:p>
        </w:tc>
      </w:tr>
      <w:tr w:rsidR="00801EB8" w:rsidRPr="00AA7271" w14:paraId="484E7EF2"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6983B22F" w14:textId="77777777" w:rsidR="00801EB8" w:rsidRPr="00AA7271" w:rsidRDefault="00801EB8" w:rsidP="00801EB8">
            <w:pPr>
              <w:spacing w:after="0"/>
              <w:jc w:val="left"/>
            </w:pPr>
            <w:r w:rsidRPr="00AA7271">
              <w:t>Grocery</w:t>
            </w:r>
          </w:p>
        </w:tc>
        <w:tc>
          <w:tcPr>
            <w:tcW w:w="7359" w:type="dxa"/>
            <w:tcBorders>
              <w:top w:val="single" w:sz="4" w:space="0" w:color="auto"/>
              <w:left w:val="single" w:sz="4" w:space="0" w:color="auto"/>
              <w:bottom w:val="single" w:sz="4" w:space="0" w:color="auto"/>
              <w:right w:val="single" w:sz="4" w:space="0" w:color="auto"/>
            </w:tcBorders>
            <w:hideMark/>
          </w:tcPr>
          <w:p w14:paraId="7C579DD2" w14:textId="77777777" w:rsidR="00801EB8" w:rsidRPr="00AA7271" w:rsidRDefault="00801EB8" w:rsidP="00801EB8">
            <w:pPr>
              <w:spacing w:after="0"/>
              <w:rPr>
                <w:szCs w:val="16"/>
              </w:rPr>
            </w:pPr>
            <w:r w:rsidRPr="00AA7271">
              <w:t>Applies to facility space used for the retail sale of food and beverage products. It should not be used by restaurants. The total gross floor area should include all supporting functions such as kitchens and break rooms used by staff, storage areas (refrigerated and non-refrigerated), administrative areas, stairwells, atria, lobbies, etc.</w:t>
            </w:r>
          </w:p>
        </w:tc>
      </w:tr>
      <w:tr w:rsidR="00801EB8" w:rsidRPr="00AA7271" w14:paraId="35DDF60F"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0668D4EC" w14:textId="77777777" w:rsidR="00801EB8" w:rsidRPr="00AA7271" w:rsidRDefault="00801EB8" w:rsidP="00801EB8">
            <w:pPr>
              <w:spacing w:after="0"/>
              <w:jc w:val="left"/>
            </w:pPr>
            <w:r w:rsidRPr="00AA7271">
              <w:t>Healthcare Clinic</w:t>
            </w:r>
          </w:p>
        </w:tc>
        <w:tc>
          <w:tcPr>
            <w:tcW w:w="7359" w:type="dxa"/>
            <w:tcBorders>
              <w:top w:val="single" w:sz="4" w:space="0" w:color="auto"/>
              <w:left w:val="single" w:sz="4" w:space="0" w:color="auto"/>
              <w:bottom w:val="single" w:sz="4" w:space="0" w:color="auto"/>
              <w:right w:val="single" w:sz="4" w:space="0" w:color="auto"/>
            </w:tcBorders>
            <w:hideMark/>
          </w:tcPr>
          <w:p w14:paraId="7EBD0E63" w14:textId="77777777" w:rsidR="00801EB8" w:rsidRPr="00AA7271" w:rsidRDefault="00801EB8" w:rsidP="00801EB8">
            <w:pPr>
              <w:spacing w:after="0"/>
              <w:rPr>
                <w:rFonts w:cstheme="minorHAnsi"/>
                <w:szCs w:val="16"/>
              </w:rPr>
            </w:pPr>
            <w:r w:rsidRPr="00AA7271">
              <w:rPr>
                <w:rFonts w:cstheme="minorHAnsi"/>
              </w:rPr>
              <w:t xml:space="preserve">Applies to a facility space </w:t>
            </w:r>
            <w:r w:rsidRPr="00AA7271">
              <w:t>used to provide diagnosis and treatment for medical, dental, or psychiatric outpatient care. Gross Floor Area should include all space within the building(s) including offices, exam rooms, laboratories, lobbies, atriums, conference rooms and auditoriums, employee break rooms and kitchens, rest rooms, elevator shafts, stairways, mechanical rooms, and storage areas.</w:t>
            </w:r>
          </w:p>
        </w:tc>
      </w:tr>
      <w:tr w:rsidR="00801EB8" w:rsidRPr="00AA7271" w14:paraId="73D25FD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5A2C7B6" w14:textId="77777777" w:rsidR="00801EB8" w:rsidRPr="00AA7271" w:rsidRDefault="00801EB8" w:rsidP="00801EB8">
            <w:pPr>
              <w:spacing w:after="0"/>
              <w:jc w:val="left"/>
            </w:pPr>
            <w:r w:rsidRPr="00AA7271">
              <w:t>High School/Middle School</w:t>
            </w:r>
          </w:p>
        </w:tc>
        <w:tc>
          <w:tcPr>
            <w:tcW w:w="7359" w:type="dxa"/>
            <w:tcBorders>
              <w:top w:val="single" w:sz="4" w:space="0" w:color="auto"/>
              <w:left w:val="single" w:sz="4" w:space="0" w:color="auto"/>
              <w:bottom w:val="single" w:sz="4" w:space="0" w:color="auto"/>
              <w:right w:val="single" w:sz="4" w:space="0" w:color="auto"/>
            </w:tcBorders>
            <w:hideMark/>
          </w:tcPr>
          <w:p w14:paraId="00D483D6" w14:textId="360391E8" w:rsidR="00801EB8" w:rsidRPr="00AA7271" w:rsidRDefault="00801EB8" w:rsidP="00801EB8">
            <w:pPr>
              <w:spacing w:after="0"/>
              <w:rPr>
                <w:szCs w:val="16"/>
              </w:rPr>
            </w:pPr>
            <w:r w:rsidRPr="00AA7271">
              <w:t xml:space="preserve">Applies to facility space used as a school building for 7th through 12th grade students. This does not include college or university classroom facilities and laboratories, vocational, technical, or trade schools. The total gross floor area should include all supporting functions such as administrative space, conference rooms, kitchens used by staff, lobbies, cafeterias, gymnasiums, auditoria, laboratory classrooms, portable classrooms, greenhouses, stairways, atria, elevator shafts, small landscaping sheds, storage areas, etc.   </w:t>
            </w:r>
          </w:p>
        </w:tc>
      </w:tr>
      <w:tr w:rsidR="00801EB8" w:rsidRPr="00AA7271" w14:paraId="49B0354A"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68B29BCF" w14:textId="77777777" w:rsidR="00801EB8" w:rsidRPr="00AA7271" w:rsidRDefault="00801EB8" w:rsidP="00801EB8">
            <w:pPr>
              <w:spacing w:after="0"/>
              <w:jc w:val="left"/>
            </w:pPr>
            <w:r w:rsidRPr="00AA7271">
              <w:t>Hospital</w:t>
            </w:r>
          </w:p>
        </w:tc>
        <w:tc>
          <w:tcPr>
            <w:tcW w:w="7359" w:type="dxa"/>
            <w:tcBorders>
              <w:top w:val="single" w:sz="4" w:space="0" w:color="auto"/>
              <w:left w:val="single" w:sz="4" w:space="0" w:color="auto"/>
              <w:bottom w:val="single" w:sz="4" w:space="0" w:color="auto"/>
              <w:right w:val="single" w:sz="4" w:space="0" w:color="auto"/>
            </w:tcBorders>
            <w:hideMark/>
          </w:tcPr>
          <w:p w14:paraId="27103323" w14:textId="77777777" w:rsidR="00801EB8" w:rsidRPr="00AA7271" w:rsidRDefault="00801EB8" w:rsidP="00801EB8">
            <w:pPr>
              <w:spacing w:after="0"/>
              <w:rPr>
                <w:szCs w:val="16"/>
              </w:rPr>
            </w:pPr>
            <w:r w:rsidRPr="00AA7271">
              <w:t>Applies to a general medical and surgical hospital (including critical access hospitals and children’s hospitals) that is either a stand-alone building or a campus of buildings. Spaces more accurately characterized as a Healthcare Clinic should use that definition.</w:t>
            </w:r>
          </w:p>
          <w:p w14:paraId="33867E83" w14:textId="77777777" w:rsidR="00801EB8" w:rsidRPr="00AA7271" w:rsidRDefault="00801EB8" w:rsidP="00801EB8">
            <w:pPr>
              <w:spacing w:after="0"/>
              <w:rPr>
                <w:szCs w:val="16"/>
              </w:rPr>
            </w:pPr>
            <w:r w:rsidRPr="00AA7271">
              <w:t>The definition of Hospital accounts for all space types that are located within the Hospital building/campus, such as medical offices, administrative offices, and skilled nursing.  The total floor area should include the aggregate floor area of all buildings on the campus as well as all supporting functions such as: stairways, connecting corridors between buildings, medical offices, exam rooms, laboratories, lobbies, atria, cafeterias, storage areas, elevator shafts, and any space affiliated with emergency medical care, or diagnostic care.  </w:t>
            </w:r>
          </w:p>
        </w:tc>
      </w:tr>
      <w:tr w:rsidR="00801EB8" w:rsidRPr="00AA7271" w14:paraId="7300C1E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07F93F96" w14:textId="77777777" w:rsidR="00801EB8" w:rsidRPr="00AA7271" w:rsidRDefault="00801EB8" w:rsidP="00801EB8">
            <w:pPr>
              <w:spacing w:after="0"/>
              <w:jc w:val="left"/>
              <w:rPr>
                <w:szCs w:val="16"/>
              </w:rPr>
            </w:pPr>
            <w:r w:rsidRPr="00AA7271">
              <w:t xml:space="preserve">Hotel/Motel Combined </w:t>
            </w:r>
          </w:p>
          <w:p w14:paraId="00091FF5" w14:textId="77777777" w:rsidR="00801EB8" w:rsidRPr="00AA7271" w:rsidRDefault="00801EB8" w:rsidP="00801EB8">
            <w:pPr>
              <w:spacing w:after="0"/>
              <w:jc w:val="left"/>
              <w:rPr>
                <w:szCs w:val="16"/>
              </w:rPr>
            </w:pPr>
            <w:r w:rsidRPr="00AA7271">
              <w:t>(All Spaces)</w:t>
            </w:r>
          </w:p>
        </w:tc>
        <w:tc>
          <w:tcPr>
            <w:tcW w:w="7359" w:type="dxa"/>
            <w:tcBorders>
              <w:top w:val="single" w:sz="4" w:space="0" w:color="auto"/>
              <w:left w:val="single" w:sz="4" w:space="0" w:color="auto"/>
              <w:bottom w:val="single" w:sz="4" w:space="0" w:color="auto"/>
              <w:right w:val="single" w:sz="4" w:space="0" w:color="auto"/>
            </w:tcBorders>
            <w:hideMark/>
          </w:tcPr>
          <w:p w14:paraId="791BB1E6" w14:textId="77777777" w:rsidR="00801EB8" w:rsidRDefault="00801EB8" w:rsidP="00801EB8">
            <w:pPr>
              <w:spacing w:after="0"/>
            </w:pPr>
            <w:r w:rsidRPr="00AA7271">
              <w:t>Applies to buildings that rent overnight accommodations on a room/suite basis, typically including a bath/shower and other facilities in guest rooms.  The total gross floor area should include all interior space, including guestrooms, halls, lobbies, atria, food preparation and restaurant space, conference and banquet space, health clubs/spas, indoor pool areas, and laundry facilities, as well as all space used for supporting functions such as elevator shafts, stairways, mechanical rooms, storage areas, employee break rooms, back-of-house offices, etc.  Hotel does not apply to fractional ownership properties such as condominiums or vacation timeshares.  Hotel properties should be owned by a single entity and have rooms available on a nightly basis.</w:t>
            </w:r>
          </w:p>
          <w:p w14:paraId="3684B1BA" w14:textId="77777777" w:rsidR="00801EB8" w:rsidRDefault="00801EB8" w:rsidP="00801EB8">
            <w:pPr>
              <w:spacing w:after="0"/>
            </w:pPr>
            <w:r>
              <w:t>Where distinction between Hotel and Motel is necessary:</w:t>
            </w:r>
          </w:p>
          <w:p w14:paraId="1BA306B6" w14:textId="77777777" w:rsidR="00801EB8" w:rsidRDefault="00801EB8" w:rsidP="00801EB8">
            <w:pPr>
              <w:spacing w:after="0"/>
            </w:pPr>
            <w:r>
              <w:t xml:space="preserve">Hotel: Room entrances and Corridors are </w:t>
            </w:r>
            <w:r w:rsidRPr="00447701">
              <w:rPr>
                <w:iCs/>
              </w:rPr>
              <w:t>located in the</w:t>
            </w:r>
            <w:r w:rsidRPr="00447701">
              <w:rPr>
                <w:i/>
                <w:iCs/>
              </w:rPr>
              <w:t xml:space="preserve"> interior</w:t>
            </w:r>
            <w:r w:rsidRPr="003A7007">
              <w:t xml:space="preserve"> of</w:t>
            </w:r>
            <w:r>
              <w:t xml:space="preserve"> the building. Corridors are conditioned spaces. Building can be significantly larger in size/height. </w:t>
            </w:r>
          </w:p>
          <w:p w14:paraId="58453B4C" w14:textId="77777777" w:rsidR="00801EB8" w:rsidRPr="003A7007" w:rsidRDefault="00801EB8" w:rsidP="00801EB8">
            <w:pPr>
              <w:spacing w:after="0"/>
            </w:pPr>
            <w:r>
              <w:t xml:space="preserve">Motel: Room entrances and Corridors are </w:t>
            </w:r>
            <w:r w:rsidRPr="00447701">
              <w:rPr>
                <w:iCs/>
              </w:rPr>
              <w:t>located on the</w:t>
            </w:r>
            <w:r w:rsidRPr="00447701">
              <w:rPr>
                <w:i/>
                <w:iCs/>
              </w:rPr>
              <w:t xml:space="preserve"> exterior</w:t>
            </w:r>
            <w:r>
              <w:t xml:space="preserve"> of the building. Corridors are not conditioned spaces. Buildings tend to be two to three stories in height. </w:t>
            </w:r>
          </w:p>
        </w:tc>
      </w:tr>
      <w:tr w:rsidR="00801EB8" w:rsidRPr="00AA7271" w14:paraId="51F50BE9"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F1AA475" w14:textId="77777777" w:rsidR="00801EB8" w:rsidRPr="00AA7271" w:rsidRDefault="00801EB8" w:rsidP="00801EB8">
            <w:pPr>
              <w:spacing w:after="0"/>
              <w:jc w:val="left"/>
              <w:rPr>
                <w:szCs w:val="16"/>
              </w:rPr>
            </w:pPr>
            <w:r w:rsidRPr="00AA7271">
              <w:t>Hotel/Motel Common Areas</w:t>
            </w:r>
          </w:p>
        </w:tc>
        <w:tc>
          <w:tcPr>
            <w:tcW w:w="7359" w:type="dxa"/>
            <w:tcBorders>
              <w:top w:val="single" w:sz="4" w:space="0" w:color="auto"/>
              <w:left w:val="single" w:sz="4" w:space="0" w:color="auto"/>
              <w:bottom w:val="single" w:sz="4" w:space="0" w:color="auto"/>
              <w:right w:val="single" w:sz="4" w:space="0" w:color="auto"/>
            </w:tcBorders>
            <w:hideMark/>
          </w:tcPr>
          <w:p w14:paraId="3C2426E6" w14:textId="77777777" w:rsidR="00801EB8" w:rsidRPr="00AA7271" w:rsidRDefault="00801EB8" w:rsidP="00801EB8">
            <w:pPr>
              <w:spacing w:after="0"/>
              <w:rPr>
                <w:szCs w:val="16"/>
              </w:rPr>
            </w:pPr>
            <w:r w:rsidRPr="00AA7271">
              <w:t>All the common areas open to guests of the hotel such as the lobby, corridors and stairways, and other spaces that may have continuous or large lighting and HVAC hours.</w:t>
            </w:r>
          </w:p>
        </w:tc>
      </w:tr>
      <w:tr w:rsidR="00801EB8" w:rsidRPr="00AA7271" w14:paraId="333B4BDB"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0D6D8FD" w14:textId="77777777" w:rsidR="00801EB8" w:rsidRPr="00AA7271" w:rsidRDefault="00801EB8" w:rsidP="00801EB8">
            <w:pPr>
              <w:spacing w:after="0"/>
              <w:jc w:val="left"/>
              <w:rPr>
                <w:szCs w:val="16"/>
              </w:rPr>
            </w:pPr>
            <w:r w:rsidRPr="00AA7271">
              <w:t>Hotel/Motel Guest Room</w:t>
            </w:r>
          </w:p>
        </w:tc>
        <w:tc>
          <w:tcPr>
            <w:tcW w:w="7359" w:type="dxa"/>
            <w:tcBorders>
              <w:top w:val="single" w:sz="4" w:space="0" w:color="auto"/>
              <w:left w:val="single" w:sz="4" w:space="0" w:color="auto"/>
              <w:bottom w:val="single" w:sz="4" w:space="0" w:color="auto"/>
              <w:right w:val="single" w:sz="4" w:space="0" w:color="auto"/>
            </w:tcBorders>
            <w:hideMark/>
          </w:tcPr>
          <w:p w14:paraId="0D4F389B" w14:textId="3DFE8232" w:rsidR="00801EB8" w:rsidRPr="00AA7271" w:rsidRDefault="00801EB8" w:rsidP="00801EB8">
            <w:pPr>
              <w:spacing w:after="0"/>
              <w:rPr>
                <w:szCs w:val="16"/>
              </w:rPr>
            </w:pPr>
            <w:r w:rsidRPr="00AA7271">
              <w:t>Applies to the guest rooms of the hotel or motel. These spaces are occupied intermitt</w:t>
            </w:r>
            <w:r>
              <w:t>e</w:t>
            </w:r>
            <w:r w:rsidRPr="00AA7271">
              <w:t xml:space="preserve">ntly. </w:t>
            </w:r>
          </w:p>
        </w:tc>
      </w:tr>
      <w:tr w:rsidR="00801EB8" w:rsidRPr="00AA7271" w14:paraId="344DF563"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5B504BAF" w14:textId="77777777" w:rsidR="00801EB8" w:rsidRPr="00AA7271" w:rsidRDefault="00801EB8" w:rsidP="00801EB8">
            <w:pPr>
              <w:spacing w:after="0"/>
              <w:jc w:val="left"/>
            </w:pPr>
            <w:r>
              <w:t>Low-use Small Business</w:t>
            </w:r>
          </w:p>
        </w:tc>
        <w:tc>
          <w:tcPr>
            <w:tcW w:w="7359" w:type="dxa"/>
            <w:tcBorders>
              <w:top w:val="single" w:sz="4" w:space="0" w:color="auto"/>
              <w:left w:val="single" w:sz="4" w:space="0" w:color="auto"/>
              <w:bottom w:val="single" w:sz="4" w:space="0" w:color="auto"/>
              <w:right w:val="single" w:sz="4" w:space="0" w:color="auto"/>
            </w:tcBorders>
          </w:tcPr>
          <w:p w14:paraId="32745782" w14:textId="77777777" w:rsidR="00801EB8" w:rsidRPr="00AA7271" w:rsidRDefault="00801EB8" w:rsidP="00801EB8">
            <w:pPr>
              <w:spacing w:after="0"/>
            </w:pPr>
            <w:r>
              <w:t>Any business type with low (&lt;3000) operating hours (provided as option in lighting measures).</w:t>
            </w:r>
          </w:p>
        </w:tc>
      </w:tr>
      <w:tr w:rsidR="00801EB8" w:rsidRPr="00AA7271" w14:paraId="3FBC2C15"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50CB2032" w14:textId="0854CD21" w:rsidR="00801EB8" w:rsidRPr="00AA7271" w:rsidRDefault="00801EB8" w:rsidP="00801EB8">
            <w:pPr>
              <w:spacing w:after="0"/>
              <w:jc w:val="left"/>
            </w:pPr>
            <w:r>
              <w:t>Manufacturing</w:t>
            </w:r>
          </w:p>
        </w:tc>
        <w:tc>
          <w:tcPr>
            <w:tcW w:w="7359" w:type="dxa"/>
            <w:tcBorders>
              <w:top w:val="single" w:sz="4" w:space="0" w:color="auto"/>
              <w:left w:val="single" w:sz="4" w:space="0" w:color="auto"/>
              <w:bottom w:val="single" w:sz="4" w:space="0" w:color="auto"/>
              <w:right w:val="single" w:sz="4" w:space="0" w:color="auto"/>
            </w:tcBorders>
          </w:tcPr>
          <w:p w14:paraId="1B9F0CD6" w14:textId="47F0B60B" w:rsidR="00801EB8" w:rsidRPr="00AA7271" w:rsidRDefault="00801EB8" w:rsidP="00801EB8">
            <w:pPr>
              <w:spacing w:after="0"/>
            </w:pPr>
            <w:r>
              <w:t>Applies to buildings that are dedicated to manufacturing activities.  Includes light industry buildings characterized by consumer product and component manufacturing and heavy industry buildings typically characterized by a plant that includes a main production area that has high-ceilings and contains heavy equipment used for assembly line production. These building types may be distinguished by categorizing NAICS (SIC) codes according to the needs of the Program Administrator.</w:t>
            </w:r>
          </w:p>
        </w:tc>
      </w:tr>
      <w:tr w:rsidR="00801EB8" w:rsidRPr="00AA7271" w14:paraId="536D7254"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2DCBA4AB" w14:textId="77777777" w:rsidR="00801EB8" w:rsidRPr="00AA7271" w:rsidRDefault="00801EB8" w:rsidP="00801EB8">
            <w:pPr>
              <w:spacing w:after="0"/>
              <w:jc w:val="left"/>
              <w:rPr>
                <w:szCs w:val="16"/>
              </w:rPr>
            </w:pPr>
            <w:r w:rsidRPr="00AA7271">
              <w:t>Miscellaneous</w:t>
            </w:r>
          </w:p>
        </w:tc>
        <w:tc>
          <w:tcPr>
            <w:tcW w:w="7359" w:type="dxa"/>
            <w:tcBorders>
              <w:top w:val="single" w:sz="4" w:space="0" w:color="auto"/>
              <w:left w:val="single" w:sz="4" w:space="0" w:color="auto"/>
              <w:bottom w:val="single" w:sz="4" w:space="0" w:color="auto"/>
              <w:right w:val="single" w:sz="4" w:space="0" w:color="auto"/>
            </w:tcBorders>
            <w:hideMark/>
          </w:tcPr>
          <w:p w14:paraId="7878F575" w14:textId="77777777" w:rsidR="00801EB8" w:rsidRPr="00AA7271" w:rsidRDefault="00801EB8" w:rsidP="00801EB8">
            <w:pPr>
              <w:spacing w:after="0"/>
              <w:rPr>
                <w:szCs w:val="16"/>
              </w:rPr>
            </w:pPr>
            <w:r w:rsidRPr="00AA7271">
              <w:t>Applies to spaces that do not fit clearly within any available categories should be designated as “miscellaneous”.</w:t>
            </w:r>
          </w:p>
        </w:tc>
      </w:tr>
      <w:tr w:rsidR="00801EB8" w:rsidRPr="00AA7271" w14:paraId="1C883594"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65F251C3" w14:textId="4217E1A1" w:rsidR="00801EB8" w:rsidRPr="00AA7271" w:rsidRDefault="00801EB8" w:rsidP="00801EB8">
            <w:pPr>
              <w:spacing w:after="0"/>
              <w:jc w:val="left"/>
            </w:pPr>
            <w:r>
              <w:t>Mobile Home</w:t>
            </w:r>
          </w:p>
        </w:tc>
        <w:tc>
          <w:tcPr>
            <w:tcW w:w="7359" w:type="dxa"/>
            <w:tcBorders>
              <w:top w:val="single" w:sz="4" w:space="0" w:color="auto"/>
              <w:left w:val="single" w:sz="4" w:space="0" w:color="auto"/>
              <w:bottom w:val="single" w:sz="4" w:space="0" w:color="auto"/>
              <w:right w:val="single" w:sz="4" w:space="0" w:color="auto"/>
            </w:tcBorders>
          </w:tcPr>
          <w:p w14:paraId="6A4F6425" w14:textId="77777777" w:rsidR="00801EB8" w:rsidRDefault="00801EB8" w:rsidP="00801EB8">
            <w:pPr>
              <w:spacing w:after="0"/>
            </w:pPr>
            <w:r w:rsidRPr="0028042F">
              <w:t xml:space="preserve">A mobile home is a prefabricated structure, built in a factory on a permanently attached chassis before being transported to site. </w:t>
            </w:r>
          </w:p>
          <w:p w14:paraId="1C379CD4" w14:textId="7877DA58" w:rsidR="00801EB8" w:rsidRDefault="00801EB8" w:rsidP="00801EB8">
            <w:pPr>
              <w:spacing w:after="0"/>
            </w:pPr>
            <w:r>
              <w:t>Use single family assumptions throughout the TRM unless otherwise specified.</w:t>
            </w:r>
          </w:p>
        </w:tc>
      </w:tr>
      <w:tr w:rsidR="00801EB8" w:rsidRPr="00AA7271" w14:paraId="66AEA6DE"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D733B50" w14:textId="7638F0AC" w:rsidR="00801EB8" w:rsidRPr="00AA7271" w:rsidRDefault="00801EB8" w:rsidP="00801EB8">
            <w:pPr>
              <w:spacing w:after="0"/>
              <w:jc w:val="left"/>
            </w:pPr>
            <w:r w:rsidRPr="00AA7271">
              <w:t>Movie Theater</w:t>
            </w:r>
          </w:p>
        </w:tc>
        <w:tc>
          <w:tcPr>
            <w:tcW w:w="7359" w:type="dxa"/>
            <w:tcBorders>
              <w:top w:val="single" w:sz="4" w:space="0" w:color="auto"/>
              <w:left w:val="single" w:sz="4" w:space="0" w:color="auto"/>
              <w:bottom w:val="single" w:sz="4" w:space="0" w:color="auto"/>
              <w:right w:val="single" w:sz="4" w:space="0" w:color="auto"/>
            </w:tcBorders>
          </w:tcPr>
          <w:p w14:paraId="38B72FB9" w14:textId="0175F4AB" w:rsidR="00801EB8" w:rsidRDefault="00801EB8" w:rsidP="00801EB8">
            <w:pPr>
              <w:spacing w:after="0"/>
            </w:pPr>
            <w:r w:rsidRPr="00AA7271">
              <w:rPr>
                <w:rFonts w:cstheme="minorHAnsi"/>
              </w:rPr>
              <w:t xml:space="preserve">Applies </w:t>
            </w:r>
            <w:r w:rsidRPr="00AA7271">
              <w:t>to buildings used for public or private film screenings</w:t>
            </w:r>
            <w:r w:rsidRPr="00AA7271">
              <w:rPr>
                <w:rFonts w:cstheme="minorHAnsi"/>
              </w:rPr>
              <w:t xml:space="preserve">. </w:t>
            </w:r>
            <w:r w:rsidRPr="00AA7271">
              <w:t>Gross Floor Area should include all space within the building(s), including seating areas, lobbies, concession stands, bathrooms, administrative/office space, mechanical rooms, storage areas, elevator shafts, and stairwells.</w:t>
            </w:r>
          </w:p>
        </w:tc>
      </w:tr>
      <w:tr w:rsidR="00801EB8" w:rsidRPr="00AA7271" w14:paraId="7059FEC3"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28C7DEDA" w14:textId="77777777" w:rsidR="00801EB8" w:rsidRPr="00AA7271" w:rsidRDefault="00801EB8" w:rsidP="00801EB8">
            <w:pPr>
              <w:spacing w:after="0"/>
              <w:jc w:val="left"/>
              <w:rPr>
                <w:szCs w:val="16"/>
              </w:rPr>
            </w:pPr>
            <w:r w:rsidRPr="00AA7271">
              <w:t>Multifamily-Mid Rise</w:t>
            </w:r>
          </w:p>
        </w:tc>
        <w:tc>
          <w:tcPr>
            <w:tcW w:w="7359" w:type="dxa"/>
            <w:tcBorders>
              <w:top w:val="single" w:sz="4" w:space="0" w:color="auto"/>
              <w:left w:val="single" w:sz="4" w:space="0" w:color="auto"/>
              <w:bottom w:val="single" w:sz="4" w:space="0" w:color="auto"/>
              <w:right w:val="single" w:sz="4" w:space="0" w:color="auto"/>
            </w:tcBorders>
            <w:hideMark/>
          </w:tcPr>
          <w:p w14:paraId="16BD1EF9" w14:textId="77777777" w:rsidR="00801EB8" w:rsidRPr="00AA7271" w:rsidRDefault="00801EB8" w:rsidP="00801EB8">
            <w:pPr>
              <w:spacing w:after="0"/>
              <w:rPr>
                <w:szCs w:val="16"/>
              </w:rPr>
            </w:pPr>
            <w:r>
              <w:t>Applies to residential buildings with up to four floors, including all public and multiuse spaces within the building envelope. Small Multifamily buildings best described as a house should use the residential measure characterizations.</w:t>
            </w:r>
          </w:p>
        </w:tc>
      </w:tr>
      <w:tr w:rsidR="00801EB8" w:rsidRPr="00AA7271" w14:paraId="56E55466" w14:textId="77777777" w:rsidTr="00447701">
        <w:trPr>
          <w:trHeight w:val="300"/>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78F638B" w14:textId="77777777" w:rsidR="00801EB8" w:rsidRPr="00AA7271" w:rsidRDefault="00801EB8" w:rsidP="00801EB8">
            <w:pPr>
              <w:spacing w:after="0"/>
              <w:jc w:val="left"/>
              <w:rPr>
                <w:szCs w:val="16"/>
              </w:rPr>
            </w:pPr>
            <w:r w:rsidRPr="00AA7271">
              <w:t xml:space="preserve">Multifamily-High Rise Combined </w:t>
            </w:r>
          </w:p>
          <w:p w14:paraId="62EAAA21" w14:textId="77777777" w:rsidR="00801EB8" w:rsidRPr="00AA7271" w:rsidRDefault="00801EB8" w:rsidP="00801EB8">
            <w:pPr>
              <w:spacing w:after="0"/>
              <w:jc w:val="left"/>
              <w:rPr>
                <w:szCs w:val="16"/>
              </w:rPr>
            </w:pPr>
            <w:r w:rsidRPr="00AA7271">
              <w:t>(All Spaces)</w:t>
            </w:r>
          </w:p>
        </w:tc>
        <w:tc>
          <w:tcPr>
            <w:tcW w:w="7359" w:type="dxa"/>
            <w:tcBorders>
              <w:top w:val="single" w:sz="4" w:space="0" w:color="auto"/>
              <w:left w:val="single" w:sz="4" w:space="0" w:color="auto"/>
              <w:bottom w:val="single" w:sz="4" w:space="0" w:color="auto"/>
              <w:right w:val="single" w:sz="4" w:space="0" w:color="auto"/>
            </w:tcBorders>
            <w:hideMark/>
          </w:tcPr>
          <w:p w14:paraId="5F8D9DA3" w14:textId="77777777" w:rsidR="00801EB8" w:rsidRPr="00AA7271" w:rsidRDefault="00801EB8" w:rsidP="00801EB8">
            <w:pPr>
              <w:spacing w:after="0"/>
              <w:rPr>
                <w:szCs w:val="16"/>
              </w:rPr>
            </w:pPr>
            <w:r w:rsidRPr="00AA7271">
              <w:t>Applies to residential buildings with five or more floors, including all public and multiuse spaces within the building envelope. Gross Floor Area should include all fully-enclosed space within the exterior walls of the building(s) including living space in each unit (including occupied and unoccupied units), interior common areas (e.g. lobbies, offices, community rooms, common kitchens, fitness rooms, indoor pools), hallways, stairwells, elevator shafts, connecting corridors between buildings, storage areas, and mechanical space such as a boiler room. Open air stairwells, breezeways, and other similar areas that are not fully-enclosed should not be included in the Gross Floor Area.</w:t>
            </w:r>
          </w:p>
        </w:tc>
      </w:tr>
      <w:tr w:rsidR="00801EB8" w:rsidRPr="00AA7271" w14:paraId="2DF11788" w14:textId="77777777" w:rsidTr="00447701">
        <w:trPr>
          <w:trHeight w:val="300"/>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36E3B342" w14:textId="77777777" w:rsidR="00801EB8" w:rsidRPr="00AA7271" w:rsidRDefault="00801EB8" w:rsidP="00801EB8">
            <w:pPr>
              <w:spacing w:after="0"/>
              <w:jc w:val="left"/>
            </w:pPr>
            <w:r w:rsidRPr="00AA7271">
              <w:t>Multifamily-High Rise</w:t>
            </w:r>
          </w:p>
          <w:p w14:paraId="5860BB86" w14:textId="77777777" w:rsidR="00801EB8" w:rsidRPr="00AA7271" w:rsidRDefault="00801EB8" w:rsidP="00801EB8">
            <w:pPr>
              <w:spacing w:after="0"/>
              <w:jc w:val="left"/>
            </w:pPr>
            <w:r w:rsidRPr="00AA7271">
              <w:t>Common Areas</w:t>
            </w:r>
          </w:p>
        </w:tc>
        <w:tc>
          <w:tcPr>
            <w:tcW w:w="7359" w:type="dxa"/>
            <w:tcBorders>
              <w:top w:val="single" w:sz="4" w:space="0" w:color="auto"/>
              <w:left w:val="single" w:sz="4" w:space="0" w:color="auto"/>
              <w:bottom w:val="single" w:sz="4" w:space="0" w:color="auto"/>
              <w:right w:val="single" w:sz="4" w:space="0" w:color="auto"/>
            </w:tcBorders>
            <w:hideMark/>
          </w:tcPr>
          <w:p w14:paraId="1206E7A3" w14:textId="77777777" w:rsidR="00801EB8" w:rsidRPr="00AA7271" w:rsidRDefault="00801EB8" w:rsidP="00801EB8">
            <w:pPr>
              <w:spacing w:after="0"/>
              <w:rPr>
                <w:szCs w:val="16"/>
              </w:rPr>
            </w:pPr>
            <w:r w:rsidRPr="00AA7271">
              <w:t>All the common areas open to occupants of the building such as the lobby, corridors and stairways, and other spaces that may have continuous or high lighting and HVAC hours.</w:t>
            </w:r>
          </w:p>
        </w:tc>
      </w:tr>
      <w:tr w:rsidR="00801EB8" w:rsidRPr="00AA7271" w14:paraId="1BB7FD81" w14:textId="77777777" w:rsidTr="00447701">
        <w:trPr>
          <w:trHeight w:val="300"/>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1520828B" w14:textId="77777777" w:rsidR="00801EB8" w:rsidRPr="00AA7271" w:rsidRDefault="00801EB8" w:rsidP="00801EB8">
            <w:pPr>
              <w:spacing w:after="0"/>
              <w:jc w:val="left"/>
            </w:pPr>
            <w:r w:rsidRPr="00AA7271">
              <w:t>Multifamily-High Rise</w:t>
            </w:r>
          </w:p>
          <w:p w14:paraId="1B3CC293" w14:textId="77777777" w:rsidR="00801EB8" w:rsidRPr="00AA7271" w:rsidRDefault="00801EB8" w:rsidP="00801EB8">
            <w:pPr>
              <w:spacing w:after="0"/>
              <w:jc w:val="left"/>
            </w:pPr>
            <w:r w:rsidRPr="00AA7271">
              <w:t>Residential Units</w:t>
            </w:r>
          </w:p>
        </w:tc>
        <w:tc>
          <w:tcPr>
            <w:tcW w:w="7359" w:type="dxa"/>
            <w:tcBorders>
              <w:top w:val="single" w:sz="4" w:space="0" w:color="auto"/>
              <w:left w:val="single" w:sz="4" w:space="0" w:color="auto"/>
              <w:bottom w:val="single" w:sz="4" w:space="0" w:color="auto"/>
              <w:right w:val="single" w:sz="4" w:space="0" w:color="auto"/>
            </w:tcBorders>
            <w:hideMark/>
          </w:tcPr>
          <w:p w14:paraId="05013E19" w14:textId="77777777" w:rsidR="00801EB8" w:rsidRPr="00AA7271" w:rsidRDefault="00801EB8" w:rsidP="00801EB8">
            <w:pPr>
              <w:spacing w:after="0"/>
              <w:rPr>
                <w:szCs w:val="16"/>
              </w:rPr>
            </w:pPr>
            <w:r w:rsidRPr="00AA7271">
              <w:t>Applies to the residential units in the building only.</w:t>
            </w:r>
          </w:p>
        </w:tc>
      </w:tr>
      <w:tr w:rsidR="00801EB8" w:rsidRPr="00AA7271" w14:paraId="2FAF589C"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3D622AAB" w14:textId="77777777" w:rsidR="00801EB8" w:rsidRPr="00AA7271" w:rsidRDefault="00801EB8" w:rsidP="00801EB8">
            <w:pPr>
              <w:spacing w:after="0"/>
              <w:jc w:val="left"/>
            </w:pPr>
            <w:r w:rsidRPr="00AA7271">
              <w:t>Office-Low Rise</w:t>
            </w:r>
          </w:p>
        </w:tc>
        <w:tc>
          <w:tcPr>
            <w:tcW w:w="7359" w:type="dxa"/>
            <w:tcBorders>
              <w:top w:val="single" w:sz="4" w:space="0" w:color="auto"/>
              <w:left w:val="single" w:sz="4" w:space="0" w:color="auto"/>
              <w:bottom w:val="single" w:sz="4" w:space="0" w:color="auto"/>
              <w:right w:val="single" w:sz="4" w:space="0" w:color="auto"/>
            </w:tcBorders>
            <w:hideMark/>
          </w:tcPr>
          <w:p w14:paraId="7A0BBF1B" w14:textId="77777777" w:rsidR="00801EB8" w:rsidRPr="00AA7271" w:rsidRDefault="00801EB8" w:rsidP="00801EB8">
            <w:pPr>
              <w:spacing w:after="0"/>
            </w:pPr>
            <w:r w:rsidRPr="00AA7271">
              <w:t>Applies to facility spaces in buildings with four floors or fewer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801EB8" w:rsidRPr="00AA7271" w14:paraId="1CAC122F"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4E71E6D" w14:textId="77777777" w:rsidR="00801EB8" w:rsidRPr="00AA7271" w:rsidRDefault="00801EB8" w:rsidP="00801EB8">
            <w:pPr>
              <w:spacing w:after="0"/>
              <w:jc w:val="left"/>
            </w:pPr>
            <w:r w:rsidRPr="00AA7271">
              <w:t>Office-Mid Rise</w:t>
            </w:r>
          </w:p>
        </w:tc>
        <w:tc>
          <w:tcPr>
            <w:tcW w:w="7359" w:type="dxa"/>
            <w:tcBorders>
              <w:top w:val="single" w:sz="4" w:space="0" w:color="auto"/>
              <w:left w:val="single" w:sz="4" w:space="0" w:color="auto"/>
              <w:bottom w:val="single" w:sz="4" w:space="0" w:color="auto"/>
              <w:right w:val="single" w:sz="4" w:space="0" w:color="auto"/>
            </w:tcBorders>
            <w:hideMark/>
          </w:tcPr>
          <w:p w14:paraId="61873FEB" w14:textId="67D59C1E" w:rsidR="00801EB8" w:rsidRPr="00AA7271" w:rsidRDefault="00801EB8" w:rsidP="00801EB8">
            <w:pPr>
              <w:spacing w:after="0"/>
              <w:rPr>
                <w:szCs w:val="16"/>
              </w:rPr>
            </w:pPr>
            <w:r w:rsidRPr="00AA7271">
              <w:t>Applies to facility spaces in buildings with five to nine floors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801EB8" w:rsidRPr="00AA7271" w14:paraId="341281C3"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10425990" w14:textId="77777777" w:rsidR="00801EB8" w:rsidRPr="00AA7271" w:rsidRDefault="00801EB8" w:rsidP="00801EB8">
            <w:pPr>
              <w:spacing w:after="0"/>
              <w:jc w:val="left"/>
              <w:rPr>
                <w:szCs w:val="16"/>
              </w:rPr>
            </w:pPr>
            <w:r w:rsidRPr="00AA7271">
              <w:t>Office-High Rise</w:t>
            </w:r>
          </w:p>
        </w:tc>
        <w:tc>
          <w:tcPr>
            <w:tcW w:w="7359" w:type="dxa"/>
            <w:tcBorders>
              <w:top w:val="single" w:sz="4" w:space="0" w:color="auto"/>
              <w:left w:val="single" w:sz="4" w:space="0" w:color="auto"/>
              <w:bottom w:val="single" w:sz="4" w:space="0" w:color="auto"/>
              <w:right w:val="single" w:sz="4" w:space="0" w:color="auto"/>
            </w:tcBorders>
            <w:hideMark/>
          </w:tcPr>
          <w:p w14:paraId="5C729D89" w14:textId="77777777" w:rsidR="00801EB8" w:rsidRPr="00AA7271" w:rsidRDefault="00801EB8" w:rsidP="00801EB8">
            <w:pPr>
              <w:spacing w:after="0"/>
              <w:rPr>
                <w:szCs w:val="16"/>
              </w:rPr>
            </w:pPr>
            <w:r w:rsidRPr="00AA7271">
              <w:t>Applies to facility spaces in buildings with ten floors or more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801EB8" w:rsidRPr="00AA7271" w14:paraId="6783FF4D"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508EC62" w14:textId="42012FD9" w:rsidR="00801EB8" w:rsidRPr="00AA7271" w:rsidRDefault="00801EB8" w:rsidP="00801EB8">
            <w:pPr>
              <w:spacing w:after="0"/>
              <w:jc w:val="left"/>
              <w:rPr>
                <w:szCs w:val="16"/>
              </w:rPr>
            </w:pPr>
            <w:r w:rsidRPr="00AA7271">
              <w:t>Religious Wor</w:t>
            </w:r>
            <w:r>
              <w:t>s</w:t>
            </w:r>
            <w:r w:rsidRPr="00AA7271">
              <w:t>hip/Church</w:t>
            </w:r>
          </w:p>
        </w:tc>
        <w:tc>
          <w:tcPr>
            <w:tcW w:w="7359" w:type="dxa"/>
            <w:tcBorders>
              <w:top w:val="single" w:sz="4" w:space="0" w:color="auto"/>
              <w:left w:val="single" w:sz="4" w:space="0" w:color="auto"/>
              <w:bottom w:val="single" w:sz="4" w:space="0" w:color="auto"/>
              <w:right w:val="single" w:sz="4" w:space="0" w:color="auto"/>
            </w:tcBorders>
            <w:hideMark/>
          </w:tcPr>
          <w:p w14:paraId="02613D94" w14:textId="77777777" w:rsidR="00801EB8" w:rsidRPr="00AA7271" w:rsidRDefault="00801EB8" w:rsidP="00801EB8">
            <w:pPr>
              <w:spacing w:after="0"/>
              <w:rPr>
                <w:rFonts w:cstheme="minorHAnsi"/>
                <w:szCs w:val="16"/>
              </w:rPr>
            </w:pPr>
            <w:r w:rsidRPr="00AA7271">
              <w:t>Applies to buildings that are used as places of worship. This includes churches, temples, mosques, synagogues, meetinghouses, or any other buildings that primarily function as a place of religious worship. Gross Floor Area should include all areas inside the building that includes the primary worship area, including food preparation, community rooms, classrooms, and supporting areas such as restrooms, storage areas, hallways, and elevator shafts.</w:t>
            </w:r>
          </w:p>
        </w:tc>
      </w:tr>
      <w:tr w:rsidR="00801EB8" w:rsidRPr="00AA7271" w14:paraId="7EC8998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DE61114" w14:textId="77777777" w:rsidR="00801EB8" w:rsidRPr="00AA7271" w:rsidRDefault="00801EB8" w:rsidP="00801EB8">
            <w:pPr>
              <w:spacing w:after="0"/>
              <w:jc w:val="left"/>
              <w:rPr>
                <w:szCs w:val="16"/>
              </w:rPr>
            </w:pPr>
            <w:r w:rsidRPr="00AA7271">
              <w:t>Restaurant</w:t>
            </w:r>
          </w:p>
        </w:tc>
        <w:tc>
          <w:tcPr>
            <w:tcW w:w="7359" w:type="dxa"/>
            <w:tcBorders>
              <w:top w:val="single" w:sz="4" w:space="0" w:color="auto"/>
              <w:left w:val="single" w:sz="4" w:space="0" w:color="auto"/>
              <w:bottom w:val="single" w:sz="4" w:space="0" w:color="auto"/>
              <w:right w:val="single" w:sz="4" w:space="0" w:color="auto"/>
            </w:tcBorders>
            <w:hideMark/>
          </w:tcPr>
          <w:p w14:paraId="0E2A1086" w14:textId="77777777" w:rsidR="00801EB8" w:rsidRPr="00AA7271" w:rsidRDefault="00801EB8" w:rsidP="00801EB8">
            <w:pPr>
              <w:spacing w:after="0"/>
              <w:rPr>
                <w:szCs w:val="16"/>
              </w:rPr>
            </w:pPr>
            <w:r w:rsidRPr="00AA7271">
              <w:t>Applies to a subcategory of Retail/Service space that is used to provide commercial food services to individual customers, and includes kitchen, dining, and common areas.</w:t>
            </w:r>
          </w:p>
        </w:tc>
      </w:tr>
      <w:tr w:rsidR="00801EB8" w:rsidRPr="00AA7271" w14:paraId="27A2A3DE"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0B5C5DF" w14:textId="77777777" w:rsidR="00801EB8" w:rsidRPr="00AA7271" w:rsidRDefault="00801EB8" w:rsidP="00801EB8">
            <w:pPr>
              <w:spacing w:after="0"/>
              <w:jc w:val="left"/>
              <w:rPr>
                <w:szCs w:val="16"/>
              </w:rPr>
            </w:pPr>
            <w:r w:rsidRPr="00AA7271">
              <w:t>Retail/Service-</w:t>
            </w:r>
          </w:p>
          <w:p w14:paraId="0874FE51" w14:textId="77777777" w:rsidR="00801EB8" w:rsidRPr="00AA7271" w:rsidRDefault="00801EB8" w:rsidP="00801EB8">
            <w:pPr>
              <w:spacing w:after="0"/>
              <w:jc w:val="left"/>
              <w:rPr>
                <w:szCs w:val="16"/>
              </w:rPr>
            </w:pPr>
            <w:r w:rsidRPr="00AA7271">
              <w:t>Department store</w:t>
            </w:r>
          </w:p>
        </w:tc>
        <w:tc>
          <w:tcPr>
            <w:tcW w:w="7359" w:type="dxa"/>
            <w:tcBorders>
              <w:top w:val="single" w:sz="4" w:space="0" w:color="auto"/>
              <w:left w:val="single" w:sz="4" w:space="0" w:color="auto"/>
              <w:bottom w:val="single" w:sz="4" w:space="0" w:color="auto"/>
              <w:right w:val="single" w:sz="4" w:space="0" w:color="auto"/>
            </w:tcBorders>
            <w:hideMark/>
          </w:tcPr>
          <w:p w14:paraId="0B4D181C" w14:textId="42956502" w:rsidR="00801EB8" w:rsidRPr="00AA7271" w:rsidRDefault="00801EB8" w:rsidP="00801EB8">
            <w:pPr>
              <w:spacing w:after="0"/>
              <w:rPr>
                <w:szCs w:val="16"/>
              </w:rPr>
            </w:pPr>
            <w:r w:rsidRPr="00AA7271">
              <w:t xml:space="preserve">Applies to facility space used to conduct the retail sale of consumer product goods.  Stores must be at least 30,000 square feet and have an exterior entrance to the public. The total gross floor area should include all supporting functions such as kitchens and break rooms used by staff, storage areas, administrative areas, elevators, stairwells, etc. Retail segments typically included under this definition are: Department Stores, Discount Stores, Supercenters, Warehouse Clubs, Dollar Stores, Home Center/Hardware Stores, and Apparel/Hard Line Specialty Stores (e.g., books, clothing, office products, toys, home goods, electronics). Retail segments excluded under this definition are: Grocery, </w:t>
            </w:r>
            <w:r>
              <w:t xml:space="preserve">Drug Stores, </w:t>
            </w:r>
            <w:r w:rsidRPr="00AA7271">
              <w:t>Convenience Stores, Automobile Dealerships, and Restaurants.</w:t>
            </w:r>
          </w:p>
        </w:tc>
      </w:tr>
      <w:tr w:rsidR="00801EB8" w:rsidRPr="00AA7271" w14:paraId="276AA0DA"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0943723" w14:textId="70E09590" w:rsidR="00801EB8" w:rsidRPr="00986C87" w:rsidRDefault="00801EB8" w:rsidP="00801EB8">
            <w:pPr>
              <w:spacing w:after="0"/>
              <w:jc w:val="left"/>
              <w:rPr>
                <w:szCs w:val="16"/>
              </w:rPr>
            </w:pPr>
            <w:r w:rsidRPr="00AA7271">
              <w:t>Retail/Service- Strip Mall</w:t>
            </w:r>
          </w:p>
        </w:tc>
        <w:tc>
          <w:tcPr>
            <w:tcW w:w="7359" w:type="dxa"/>
            <w:tcBorders>
              <w:top w:val="single" w:sz="4" w:space="0" w:color="auto"/>
              <w:left w:val="single" w:sz="4" w:space="0" w:color="auto"/>
              <w:bottom w:val="single" w:sz="4" w:space="0" w:color="auto"/>
              <w:right w:val="single" w:sz="4" w:space="0" w:color="auto"/>
            </w:tcBorders>
            <w:hideMark/>
          </w:tcPr>
          <w:p w14:paraId="711400AB" w14:textId="603769ED" w:rsidR="00801EB8" w:rsidRPr="00AA7271" w:rsidRDefault="00801EB8" w:rsidP="00801EB8">
            <w:pPr>
              <w:spacing w:after="0"/>
              <w:rPr>
                <w:szCs w:val="16"/>
              </w:rPr>
            </w:pPr>
            <w:r w:rsidRPr="00AA7271">
              <w:t xml:space="preserve">Applies to facility space used to conduct the retail sale of consumer product goods.  Stores must less than 30,000 square feet and have an exterior entrance to the public. The total gross floor area should include all supporting functions such as kitchens and break rooms used by staff, storage areas, administrative areas, elevators, stairwells, etc. Retail segments excluded under this definition are: Grocery, </w:t>
            </w:r>
            <w:r>
              <w:t xml:space="preserve">Drug Stores, </w:t>
            </w:r>
            <w:r w:rsidRPr="00AA7271">
              <w:t>Convenience Stores, Automobile Dealerships, and Restaurants.</w:t>
            </w:r>
          </w:p>
        </w:tc>
      </w:tr>
      <w:tr w:rsidR="00801EB8" w:rsidRPr="00AA7271" w14:paraId="648F3A6C"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0A98112" w14:textId="77777777" w:rsidR="00801EB8" w:rsidRPr="00AA7271" w:rsidRDefault="00801EB8" w:rsidP="00801EB8">
            <w:pPr>
              <w:spacing w:after="0"/>
              <w:jc w:val="left"/>
              <w:rPr>
                <w:szCs w:val="16"/>
              </w:rPr>
            </w:pPr>
            <w:r w:rsidRPr="00AA7271">
              <w:t>Warehouse</w:t>
            </w:r>
          </w:p>
        </w:tc>
        <w:tc>
          <w:tcPr>
            <w:tcW w:w="7359" w:type="dxa"/>
            <w:tcBorders>
              <w:top w:val="single" w:sz="4" w:space="0" w:color="auto"/>
              <w:left w:val="single" w:sz="4" w:space="0" w:color="auto"/>
              <w:bottom w:val="single" w:sz="4" w:space="0" w:color="auto"/>
              <w:right w:val="single" w:sz="4" w:space="0" w:color="auto"/>
            </w:tcBorders>
            <w:hideMark/>
          </w:tcPr>
          <w:p w14:paraId="41C95A05" w14:textId="7850DB02" w:rsidR="00801EB8" w:rsidRPr="00AA7271" w:rsidRDefault="00801EB8" w:rsidP="00801EB8">
            <w:pPr>
              <w:spacing w:after="0"/>
              <w:rPr>
                <w:szCs w:val="16"/>
              </w:rPr>
            </w:pPr>
            <w:r w:rsidRPr="00AA7271">
              <w:t>Applies to unrefrigerated or refrigerated buildings that are used to store goods, manufactured products, merchandise or raw materials. The total gross floor area of Refrigerated Warehouses should include all temperature-controlled area designed to store perishable goods or merchandise under refrigeration at temperatures below 50 degrees Fahrenheit. The total gross floor area of Unrefrigerated Warehouses should include space designed to store non-perishable goods and merchandise. Unrefrigerated warehouses also include distribution centers. The total gross floor area of refrigerated and unrefrigerated warehouses should include all supporting functions such as offices, lobbies, stairways, rest rooms, equipment storage areas, elevator shafts, etc. Existing atriums or areas with high ceilings should only include the base floor area that they occupy. The total gross floor area of refrigerated or unrefrigerated warehouse should not include outside loading bays or docks. Self-storage facilities, or facilities that rent individual storage units, are not eligible for a rating using the warehouse model.</w:t>
            </w:r>
          </w:p>
        </w:tc>
      </w:tr>
    </w:tbl>
    <w:p w14:paraId="56660823" w14:textId="77777777" w:rsidR="00087188" w:rsidRDefault="00087188" w:rsidP="00F613D9">
      <w:pPr>
        <w:rPr>
          <w:b/>
          <w:szCs w:val="20"/>
        </w:rPr>
      </w:pPr>
    </w:p>
    <w:p w14:paraId="3C46D8EE" w14:textId="08DE6219" w:rsidR="00230497" w:rsidRPr="00AA7271" w:rsidRDefault="00230497" w:rsidP="00F613D9">
      <w:pPr>
        <w:rPr>
          <w:szCs w:val="20"/>
        </w:rPr>
      </w:pPr>
      <w:r w:rsidRPr="00AA7271">
        <w:rPr>
          <w:b/>
          <w:szCs w:val="20"/>
        </w:rPr>
        <w:t>Coincidence</w:t>
      </w:r>
      <w:r w:rsidRPr="00AA7271">
        <w:rPr>
          <w:szCs w:val="20"/>
        </w:rPr>
        <w:t xml:space="preserve"> </w:t>
      </w:r>
      <w:r w:rsidRPr="00AA7271">
        <w:rPr>
          <w:b/>
          <w:szCs w:val="20"/>
        </w:rPr>
        <w:t>Factor</w:t>
      </w:r>
      <w:r w:rsidRPr="00AA7271">
        <w:rPr>
          <w:szCs w:val="20"/>
        </w:rPr>
        <w:t xml:space="preserve"> (CF): Coincidence factors represent the fraction of connected load expected to be coincident with a particular system peak period, on a diversified basis. Coincidence factors are provided for summer peak periods.</w:t>
      </w:r>
    </w:p>
    <w:p w14:paraId="04FCE740" w14:textId="0EBFDC06" w:rsidR="00230497" w:rsidRPr="00AA7271" w:rsidRDefault="00230497" w:rsidP="00F613D9">
      <w:pPr>
        <w:rPr>
          <w:szCs w:val="20"/>
        </w:rPr>
      </w:pPr>
      <w:r w:rsidRPr="00AA7271">
        <w:rPr>
          <w:b/>
          <w:szCs w:val="20"/>
        </w:rPr>
        <w:t xml:space="preserve">Commercial &amp; Industrial: </w:t>
      </w:r>
      <w:r w:rsidRPr="00AA7271">
        <w:rPr>
          <w:szCs w:val="20"/>
        </w:rPr>
        <w:t>The market sector that includes measures that apply to any of the building types defined in this TRM, which includes multifamily common areas and public housing</w:t>
      </w:r>
      <w:r w:rsidR="00183C34">
        <w:rPr>
          <w:szCs w:val="20"/>
        </w:rPr>
        <w:t>.</w:t>
      </w:r>
      <w:r w:rsidRPr="00AA7271">
        <w:rPr>
          <w:rFonts w:ascii="Arial" w:hAnsi="Arial"/>
          <w:vertAlign w:val="superscript"/>
        </w:rPr>
        <w:footnoteReference w:id="27"/>
      </w:r>
      <w:r w:rsidRPr="00AA7271">
        <w:rPr>
          <w:szCs w:val="20"/>
        </w:rPr>
        <w:t xml:space="preserve">   </w:t>
      </w:r>
    </w:p>
    <w:p w14:paraId="75402BFB" w14:textId="77777777" w:rsidR="00230497" w:rsidRPr="00AA7271" w:rsidRDefault="00230497" w:rsidP="00F613D9">
      <w:pPr>
        <w:rPr>
          <w:szCs w:val="20"/>
        </w:rPr>
      </w:pPr>
      <w:r w:rsidRPr="00AA7271">
        <w:rPr>
          <w:b/>
          <w:szCs w:val="20"/>
        </w:rPr>
        <w:t>Connected Load</w:t>
      </w:r>
      <w:r w:rsidRPr="00AA7271">
        <w:rPr>
          <w:szCs w:val="20"/>
        </w:rPr>
        <w:t>: The maximum wattage of the equipment, under normal operating conditions.</w:t>
      </w:r>
    </w:p>
    <w:p w14:paraId="39E4430E" w14:textId="77777777" w:rsidR="00230497" w:rsidRPr="00AA7271" w:rsidRDefault="00230497" w:rsidP="00F613D9">
      <w:pPr>
        <w:rPr>
          <w:szCs w:val="20"/>
        </w:rPr>
      </w:pPr>
      <w:r w:rsidRPr="00AA7271">
        <w:rPr>
          <w:b/>
          <w:szCs w:val="20"/>
        </w:rPr>
        <w:t xml:space="preserve">Deemed Value: </w:t>
      </w:r>
      <w:r w:rsidRPr="00AA7271">
        <w:rPr>
          <w:szCs w:val="20"/>
        </w:rPr>
        <w:t xml:space="preserve">A value that has been assumed to be representative of the average condition of an input parameter.  </w:t>
      </w:r>
    </w:p>
    <w:p w14:paraId="04ED4821" w14:textId="50EEE166" w:rsidR="00230497" w:rsidRPr="00AA7271" w:rsidRDefault="00230497" w:rsidP="00F613D9">
      <w:pPr>
        <w:rPr>
          <w:szCs w:val="20"/>
        </w:rPr>
      </w:pPr>
      <w:r w:rsidRPr="00AA7271">
        <w:rPr>
          <w:b/>
          <w:szCs w:val="20"/>
        </w:rPr>
        <w:t>Default Value</w:t>
      </w:r>
      <w:r w:rsidRPr="00AA7271">
        <w:rPr>
          <w:szCs w:val="20"/>
        </w:rPr>
        <w:t xml:space="preserve">: When a measure indicates that an input to a prescriptive saving algorithm may take on a range of values, an average value is also provided in many cases.  This value is considered the default input to the </w:t>
      </w:r>
      <w:r w:rsidR="00AB1902" w:rsidRPr="00AA7271">
        <w:rPr>
          <w:szCs w:val="20"/>
        </w:rPr>
        <w:t>algorithm and</w:t>
      </w:r>
      <w:r w:rsidRPr="00AA7271">
        <w:rPr>
          <w:szCs w:val="20"/>
        </w:rPr>
        <w:t xml:space="preserve"> should be used when the other alternatives listed in the measure are not applicable.</w:t>
      </w:r>
    </w:p>
    <w:p w14:paraId="1DF4DDE0" w14:textId="417940F7" w:rsidR="00230497" w:rsidRPr="00AA7271" w:rsidRDefault="00230497" w:rsidP="00F613D9">
      <w:pPr>
        <w:rPr>
          <w:szCs w:val="20"/>
        </w:rPr>
      </w:pPr>
      <w:r w:rsidRPr="00AA7271">
        <w:rPr>
          <w:b/>
          <w:szCs w:val="20"/>
        </w:rPr>
        <w:t xml:space="preserve">End-use Category: </w:t>
      </w:r>
      <w:r w:rsidRPr="00AA7271">
        <w:rPr>
          <w:szCs w:val="20"/>
        </w:rPr>
        <w:t xml:space="preserve">A general term used to describe the categories of equipment that provide a service to an individual or building.  See </w:t>
      </w:r>
      <w:r w:rsidR="00CA4ECD" w:rsidRPr="00CA4ECD">
        <w:rPr>
          <w:szCs w:val="20"/>
        </w:rPr>
        <w:t>Table 2.1</w:t>
      </w:r>
      <w:r w:rsidRPr="00AA7271">
        <w:rPr>
          <w:szCs w:val="20"/>
        </w:rPr>
        <w:t xml:space="preserve"> for a list of the end-use categories that are incorporated in this TRM.</w:t>
      </w:r>
    </w:p>
    <w:p w14:paraId="55F0A394" w14:textId="51FF421B" w:rsidR="00230497" w:rsidRPr="00AA7271" w:rsidRDefault="00230497" w:rsidP="00F613D9">
      <w:pPr>
        <w:rPr>
          <w:szCs w:val="20"/>
        </w:rPr>
      </w:pPr>
      <w:r w:rsidRPr="00AA7271">
        <w:rPr>
          <w:b/>
          <w:szCs w:val="20"/>
        </w:rPr>
        <w:t>Energy Efficiency:</w:t>
      </w:r>
      <w:r w:rsidRPr="00AA7271">
        <w:rPr>
          <w:szCs w:val="20"/>
        </w:rPr>
        <w:t xml:space="preserve"> "Energy efficiency" means measures that reduce the amount of electricity or natural gas </w:t>
      </w:r>
      <w:r w:rsidR="00212474">
        <w:rPr>
          <w:szCs w:val="20"/>
        </w:rPr>
        <w:t>consumed in order</w:t>
      </w:r>
      <w:r w:rsidR="00212474" w:rsidRPr="00AA7271">
        <w:rPr>
          <w:szCs w:val="20"/>
        </w:rPr>
        <w:t xml:space="preserve"> </w:t>
      </w:r>
      <w:r w:rsidRPr="00AA7271">
        <w:rPr>
          <w:szCs w:val="20"/>
        </w:rPr>
        <w:t xml:space="preserve">to achieve a given end use. </w:t>
      </w:r>
      <w:r w:rsidR="00212474" w:rsidRPr="00AA7271">
        <w:rPr>
          <w:szCs w:val="20"/>
        </w:rPr>
        <w:t xml:space="preserve">"Energy efficiency" </w:t>
      </w:r>
      <w:r w:rsidR="00212474" w:rsidRPr="00302F85">
        <w:rPr>
          <w:szCs w:val="20"/>
        </w:rPr>
        <w:t xml:space="preserve">includes voltage optimization measures that optimize the voltage at points on the electric distribution voltage system and thereby reduce electricity consumption by electric customers' end use devices. </w:t>
      </w:r>
      <w:r w:rsidRPr="00AA7271">
        <w:rPr>
          <w:szCs w:val="20"/>
        </w:rPr>
        <w:t>"Energy efficiency" also includes measures that reduce the total Btus of electricity</w:t>
      </w:r>
      <w:r w:rsidR="00212474">
        <w:rPr>
          <w:szCs w:val="20"/>
        </w:rPr>
        <w:t>,</w:t>
      </w:r>
      <w:r w:rsidRPr="00AA7271">
        <w:rPr>
          <w:szCs w:val="20"/>
        </w:rPr>
        <w:t xml:space="preserve"> natural gas </w:t>
      </w:r>
      <w:r w:rsidR="00212474">
        <w:rPr>
          <w:szCs w:val="20"/>
        </w:rPr>
        <w:t>and other fuels</w:t>
      </w:r>
      <w:r w:rsidR="00212474" w:rsidRPr="00AA7271">
        <w:rPr>
          <w:szCs w:val="20"/>
        </w:rPr>
        <w:t xml:space="preserve"> </w:t>
      </w:r>
      <w:r w:rsidRPr="00AA7271">
        <w:rPr>
          <w:szCs w:val="20"/>
        </w:rPr>
        <w:t>needed to meet the end use or uses (20 ILCS 3855/1-10).  For purposes of this Section, "energy efficiency" means measures that reduce the amount of energy required to achieve a given end use. "Energy efficiency" also includes measures that reduce the total Btus of electricity and natural gas needed to meet the end use or uses (220 ILCS 5/8-104(b)).</w:t>
      </w:r>
    </w:p>
    <w:p w14:paraId="0BC0505E" w14:textId="77777777" w:rsidR="00230497" w:rsidRPr="00AA7271" w:rsidRDefault="00230497" w:rsidP="00F613D9">
      <w:pPr>
        <w:rPr>
          <w:szCs w:val="20"/>
        </w:rPr>
      </w:pPr>
      <w:r w:rsidRPr="00AA7271">
        <w:rPr>
          <w:b/>
          <w:szCs w:val="20"/>
        </w:rPr>
        <w:t>Equivalent Full Load Hours</w:t>
      </w:r>
      <w:r w:rsidRPr="00AA7271">
        <w:rPr>
          <w:szCs w:val="20"/>
        </w:rPr>
        <w:t xml:space="preserve"> (EFLH): The equivalent hours that equipment would need to operate at its peak capacity in order to consume its estimated annual kWh consumption (annual kWh/connected kW) or therms.</w:t>
      </w:r>
    </w:p>
    <w:p w14:paraId="6BD7D354" w14:textId="51637F96" w:rsidR="00230497" w:rsidRDefault="00230497" w:rsidP="00F613D9">
      <w:r w:rsidRPr="00AA7271">
        <w:rPr>
          <w:b/>
          <w:szCs w:val="20"/>
        </w:rPr>
        <w:t>High Efficiency</w:t>
      </w:r>
      <w:r w:rsidRPr="00AA7271">
        <w:rPr>
          <w:szCs w:val="20"/>
        </w:rPr>
        <w:t xml:space="preserve">: </w:t>
      </w:r>
      <w:r w:rsidRPr="00AA7271">
        <w:t xml:space="preserve">General term for technologies and processes that require less energy, water, or other inputs to operate. </w:t>
      </w:r>
    </w:p>
    <w:p w14:paraId="7122748E" w14:textId="7DB2C89E" w:rsidR="00836253" w:rsidRPr="00AA7271" w:rsidRDefault="00836253" w:rsidP="00F613D9">
      <w:pPr>
        <w:rPr>
          <w:szCs w:val="20"/>
        </w:rPr>
      </w:pPr>
      <w:r w:rsidRPr="00056F71">
        <w:rPr>
          <w:b/>
          <w:bCs/>
        </w:rPr>
        <w:t>Lifetime</w:t>
      </w:r>
      <w:r>
        <w:t xml:space="preserve">: </w:t>
      </w:r>
      <w:r w:rsidR="000C73EA">
        <w:t xml:space="preserve">Two </w:t>
      </w:r>
      <w:r w:rsidR="000C73EA" w:rsidRPr="00AA7271">
        <w:rPr>
          <w:szCs w:val="20"/>
        </w:rPr>
        <w:t>important distinctions fall under this definition</w:t>
      </w:r>
      <w:r w:rsidR="000C73EA">
        <w:rPr>
          <w:szCs w:val="20"/>
        </w:rPr>
        <w:t>:</w:t>
      </w:r>
    </w:p>
    <w:p w14:paraId="604CF315" w14:textId="77777777" w:rsidR="00C5509B" w:rsidRPr="00C5509B" w:rsidRDefault="00C5509B" w:rsidP="00056F71">
      <w:pPr>
        <w:ind w:left="720"/>
        <w:rPr>
          <w:b/>
          <w:szCs w:val="20"/>
        </w:rPr>
      </w:pPr>
      <w:r w:rsidRPr="00C5509B">
        <w:rPr>
          <w:b/>
          <w:bCs/>
          <w:szCs w:val="20"/>
        </w:rPr>
        <w:t xml:space="preserve">Technical </w:t>
      </w:r>
      <w:r w:rsidR="00230497" w:rsidRPr="00AA7271">
        <w:rPr>
          <w:b/>
          <w:szCs w:val="20"/>
        </w:rPr>
        <w:t>Lifetime</w:t>
      </w:r>
      <w:r w:rsidR="00230497" w:rsidRPr="00C5509B">
        <w:rPr>
          <w:b/>
          <w:szCs w:val="20"/>
        </w:rPr>
        <w:t xml:space="preserve">:  </w:t>
      </w:r>
      <w:r w:rsidR="00230497" w:rsidRPr="00AA7271">
        <w:rPr>
          <w:szCs w:val="20"/>
        </w:rPr>
        <w:t>The number of years (or hours) that the new high efficiency equipment is expected to function.</w:t>
      </w:r>
      <w:r w:rsidR="00230497" w:rsidRPr="00C5509B">
        <w:rPr>
          <w:b/>
          <w:szCs w:val="20"/>
        </w:rPr>
        <w:t xml:space="preserve"> </w:t>
      </w:r>
    </w:p>
    <w:p w14:paraId="4A52215D" w14:textId="64965633" w:rsidR="00D838B6" w:rsidRPr="00D838B6" w:rsidRDefault="00C5509B" w:rsidP="00056F71">
      <w:pPr>
        <w:widowControl/>
        <w:ind w:left="720"/>
        <w:jc w:val="left"/>
        <w:rPr>
          <w:szCs w:val="20"/>
        </w:rPr>
      </w:pPr>
      <w:r>
        <w:rPr>
          <w:b/>
          <w:szCs w:val="20"/>
        </w:rPr>
        <w:t xml:space="preserve">Measure </w:t>
      </w:r>
      <w:r w:rsidR="00230497" w:rsidRPr="00AA7271">
        <w:rPr>
          <w:b/>
          <w:szCs w:val="20"/>
        </w:rPr>
        <w:t>Lifetime</w:t>
      </w:r>
      <w:r w:rsidR="00230497" w:rsidRPr="00AA7271">
        <w:rPr>
          <w:szCs w:val="20"/>
        </w:rPr>
        <w:t xml:space="preserve">: </w:t>
      </w:r>
      <w:r w:rsidR="00CB6A95">
        <w:rPr>
          <w:szCs w:val="20"/>
        </w:rPr>
        <w:t xml:space="preserve"> </w:t>
      </w:r>
      <w:r w:rsidR="00CB6A95" w:rsidRPr="00922D4C">
        <w:rPr>
          <w:bCs/>
          <w:szCs w:val="20"/>
        </w:rPr>
        <w:t xml:space="preserve">The number of years (or hours) that the new high efficiency equipment is expected to </w:t>
      </w:r>
      <w:r w:rsidR="00CB6A95">
        <w:rPr>
          <w:bCs/>
          <w:szCs w:val="20"/>
        </w:rPr>
        <w:t>provide</w:t>
      </w:r>
      <w:r w:rsidR="000B6F59">
        <w:rPr>
          <w:bCs/>
          <w:szCs w:val="20"/>
        </w:rPr>
        <w:t xml:space="preserve"> the</w:t>
      </w:r>
      <w:r w:rsidR="00CB6A95">
        <w:rPr>
          <w:bCs/>
          <w:szCs w:val="20"/>
        </w:rPr>
        <w:t xml:space="preserve"> savings characterized in the measure</w:t>
      </w:r>
      <w:r w:rsidR="00CB6A95" w:rsidRPr="00922D4C">
        <w:rPr>
          <w:bCs/>
          <w:szCs w:val="20"/>
        </w:rPr>
        <w:t>.</w:t>
      </w:r>
      <w:r w:rsidR="000B6F59">
        <w:rPr>
          <w:bCs/>
          <w:szCs w:val="20"/>
        </w:rPr>
        <w:t xml:space="preserve"> This is the value provided </w:t>
      </w:r>
      <w:r w:rsidR="0059082B">
        <w:rPr>
          <w:bCs/>
          <w:szCs w:val="20"/>
        </w:rPr>
        <w:t xml:space="preserve">in the “Deemed Lifetime of Efficient Equipment” section of each characterization. </w:t>
      </w:r>
      <w:r w:rsidR="0059082B">
        <w:rPr>
          <w:szCs w:val="20"/>
        </w:rPr>
        <w:t>The measure lifetime is</w:t>
      </w:r>
      <w:r w:rsidR="00D838B6" w:rsidRPr="00D838B6">
        <w:rPr>
          <w:szCs w:val="20"/>
        </w:rPr>
        <w:t xml:space="preserve"> generally based on </w:t>
      </w:r>
      <w:r w:rsidR="00CB6A95">
        <w:rPr>
          <w:szCs w:val="20"/>
        </w:rPr>
        <w:t xml:space="preserve">the </w:t>
      </w:r>
      <w:r w:rsidR="00D838B6" w:rsidRPr="00D838B6">
        <w:rPr>
          <w:szCs w:val="20"/>
        </w:rPr>
        <w:t xml:space="preserve">technical </w:t>
      </w:r>
      <w:r w:rsidR="00CB6A95">
        <w:rPr>
          <w:szCs w:val="20"/>
        </w:rPr>
        <w:t>lifetime</w:t>
      </w:r>
      <w:r w:rsidR="00E6066C">
        <w:rPr>
          <w:szCs w:val="20"/>
        </w:rPr>
        <w:t xml:space="preserve"> but should represent a</w:t>
      </w:r>
      <w:r w:rsidR="00E6066C" w:rsidRPr="00AA7271">
        <w:t>n estimate of the median number of years that the measures installed under a program are still in place and operable.</w:t>
      </w:r>
      <w:r w:rsidR="0005283C">
        <w:rPr>
          <w:szCs w:val="20"/>
        </w:rPr>
        <w:t xml:space="preserve"> </w:t>
      </w:r>
      <w:r w:rsidR="00AB716E">
        <w:rPr>
          <w:szCs w:val="20"/>
        </w:rPr>
        <w:t>This</w:t>
      </w:r>
      <w:r w:rsidR="0005283C">
        <w:rPr>
          <w:szCs w:val="20"/>
        </w:rPr>
        <w:t xml:space="preserve"> may include consideration of </w:t>
      </w:r>
      <w:r w:rsidR="00CB6A95">
        <w:rPr>
          <w:szCs w:val="20"/>
        </w:rPr>
        <w:t>the potential for</w:t>
      </w:r>
      <w:r w:rsidR="004C26D4">
        <w:rPr>
          <w:szCs w:val="20"/>
        </w:rPr>
        <w:t xml:space="preserve"> users </w:t>
      </w:r>
      <w:r w:rsidR="00CB6A95">
        <w:rPr>
          <w:szCs w:val="20"/>
        </w:rPr>
        <w:t xml:space="preserve">to </w:t>
      </w:r>
      <w:r w:rsidR="004C26D4">
        <w:rPr>
          <w:szCs w:val="20"/>
        </w:rPr>
        <w:t>remov</w:t>
      </w:r>
      <w:r w:rsidR="00CB6A95">
        <w:rPr>
          <w:szCs w:val="20"/>
        </w:rPr>
        <w:t>e</w:t>
      </w:r>
      <w:r w:rsidR="004C26D4">
        <w:rPr>
          <w:szCs w:val="20"/>
        </w:rPr>
        <w:t xml:space="preserve"> or remodel</w:t>
      </w:r>
      <w:r w:rsidR="00327A7B">
        <w:rPr>
          <w:szCs w:val="20"/>
        </w:rPr>
        <w:t xml:space="preserve"> and </w:t>
      </w:r>
      <w:r w:rsidR="00820DA2">
        <w:rPr>
          <w:szCs w:val="20"/>
        </w:rPr>
        <w:t xml:space="preserve">to </w:t>
      </w:r>
      <w:r w:rsidR="0055088B">
        <w:rPr>
          <w:szCs w:val="20"/>
        </w:rPr>
        <w:t xml:space="preserve">allow </w:t>
      </w:r>
      <w:r w:rsidR="00327A7B">
        <w:rPr>
          <w:szCs w:val="20"/>
        </w:rPr>
        <w:t>for breakages</w:t>
      </w:r>
      <w:r w:rsidR="00A95D9F">
        <w:rPr>
          <w:szCs w:val="20"/>
        </w:rPr>
        <w:t xml:space="preserve"> or </w:t>
      </w:r>
      <w:r w:rsidR="006042A5">
        <w:rPr>
          <w:szCs w:val="20"/>
        </w:rPr>
        <w:t>imperfect</w:t>
      </w:r>
      <w:r w:rsidR="00F47FDA">
        <w:rPr>
          <w:szCs w:val="20"/>
        </w:rPr>
        <w:t xml:space="preserve"> operation</w:t>
      </w:r>
      <w:r w:rsidR="0055088B">
        <w:rPr>
          <w:szCs w:val="20"/>
        </w:rPr>
        <w:t>,</w:t>
      </w:r>
      <w:r w:rsidR="004C26D4">
        <w:rPr>
          <w:szCs w:val="20"/>
        </w:rPr>
        <w:t xml:space="preserve"> resulting in a shorter measure life</w:t>
      </w:r>
      <w:r w:rsidR="009F6E6E">
        <w:rPr>
          <w:szCs w:val="20"/>
        </w:rPr>
        <w:t>.</w:t>
      </w:r>
      <w:r w:rsidR="00D838B6" w:rsidRPr="00D838B6">
        <w:rPr>
          <w:szCs w:val="20"/>
        </w:rPr>
        <w:t xml:space="preserve"> </w:t>
      </w:r>
      <w:r w:rsidR="0070526C">
        <w:rPr>
          <w:szCs w:val="20"/>
        </w:rPr>
        <w:t>I</w:t>
      </w:r>
      <w:r w:rsidR="00D838B6">
        <w:rPr>
          <w:szCs w:val="20"/>
        </w:rPr>
        <w:t xml:space="preserve">f the savings of a population is expected to </w:t>
      </w:r>
      <w:r w:rsidR="00D838B6" w:rsidRPr="004B756B">
        <w:rPr>
          <w:i/>
          <w:iCs/>
          <w:szCs w:val="20"/>
        </w:rPr>
        <w:t>decline</w:t>
      </w:r>
      <w:r w:rsidR="00D838B6">
        <w:rPr>
          <w:szCs w:val="20"/>
        </w:rPr>
        <w:t xml:space="preserve"> due to</w:t>
      </w:r>
      <w:r w:rsidR="00D838B6" w:rsidRPr="00D838B6">
        <w:rPr>
          <w:szCs w:val="20"/>
        </w:rPr>
        <w:t xml:space="preserve"> </w:t>
      </w:r>
      <w:r w:rsidR="00603033">
        <w:rPr>
          <w:szCs w:val="20"/>
        </w:rPr>
        <w:t xml:space="preserve">issues such as the </w:t>
      </w:r>
      <w:r w:rsidR="004C26D4">
        <w:rPr>
          <w:szCs w:val="20"/>
        </w:rPr>
        <w:t>overriding</w:t>
      </w:r>
      <w:r w:rsidR="00F67B63">
        <w:rPr>
          <w:szCs w:val="20"/>
        </w:rPr>
        <w:t xml:space="preserve"> </w:t>
      </w:r>
      <w:r w:rsidR="004C26D4">
        <w:rPr>
          <w:szCs w:val="20"/>
        </w:rPr>
        <w:t xml:space="preserve">of </w:t>
      </w:r>
      <w:r w:rsidR="00F67B63">
        <w:rPr>
          <w:szCs w:val="20"/>
        </w:rPr>
        <w:t xml:space="preserve">settings or </w:t>
      </w:r>
      <w:r w:rsidR="00CB587D" w:rsidRPr="004B756B">
        <w:rPr>
          <w:szCs w:val="20"/>
        </w:rPr>
        <w:t>poorly maintain</w:t>
      </w:r>
      <w:r w:rsidR="00603033" w:rsidRPr="004B756B">
        <w:rPr>
          <w:szCs w:val="20"/>
        </w:rPr>
        <w:t>ing equipment, a midlife adjustment should be used to reduce the lifetime savings</w:t>
      </w:r>
      <w:r w:rsidR="0014725F">
        <w:rPr>
          <w:szCs w:val="20"/>
        </w:rPr>
        <w:t>;</w:t>
      </w:r>
      <w:r w:rsidR="006D2B03">
        <w:rPr>
          <w:rStyle w:val="FootnoteReference"/>
          <w:szCs w:val="20"/>
        </w:rPr>
        <w:footnoteReference w:id="28"/>
      </w:r>
      <w:r w:rsidR="009F6E6E" w:rsidRPr="004B756B">
        <w:rPr>
          <w:szCs w:val="20"/>
        </w:rPr>
        <w:t xml:space="preserve"> however</w:t>
      </w:r>
      <w:r w:rsidR="00293092">
        <w:rPr>
          <w:szCs w:val="20"/>
        </w:rPr>
        <w:t>,</w:t>
      </w:r>
      <w:r w:rsidR="009F6E6E" w:rsidRPr="004B756B">
        <w:rPr>
          <w:szCs w:val="20"/>
        </w:rPr>
        <w:t xml:space="preserve"> the measure lifetime should still reflect the </w:t>
      </w:r>
      <w:r w:rsidR="00974AD0" w:rsidRPr="004B756B">
        <w:rPr>
          <w:szCs w:val="20"/>
        </w:rPr>
        <w:t>technical lifetime</w:t>
      </w:r>
      <w:r w:rsidR="004A077D">
        <w:rPr>
          <w:szCs w:val="20"/>
        </w:rPr>
        <w:t xml:space="preserve"> (i.e.</w:t>
      </w:r>
      <w:r w:rsidR="0014725F">
        <w:rPr>
          <w:szCs w:val="20"/>
        </w:rPr>
        <w:t>,</w:t>
      </w:r>
      <w:r w:rsidR="004A077D">
        <w:rPr>
          <w:szCs w:val="20"/>
        </w:rPr>
        <w:t xml:space="preserve"> the total years any savings are expected to occur)</w:t>
      </w:r>
      <w:r w:rsidR="004C26D4" w:rsidRPr="004B756B">
        <w:rPr>
          <w:szCs w:val="20"/>
        </w:rPr>
        <w:t>.</w:t>
      </w:r>
      <w:r w:rsidR="00D838B6" w:rsidRPr="00D838B6">
        <w:rPr>
          <w:szCs w:val="20"/>
        </w:rPr>
        <w:t xml:space="preserve"> The Measure Lifetime should be used in lifetime savings and cost benefit calculations as well as in Weighted Average Measure Life (WAML) calculations.</w:t>
      </w:r>
    </w:p>
    <w:p w14:paraId="51D32BA9" w14:textId="4B12FC1E" w:rsidR="00230497" w:rsidRPr="00AA7271" w:rsidRDefault="00230497" w:rsidP="00056F71">
      <w:pPr>
        <w:ind w:left="720"/>
      </w:pPr>
      <w:r w:rsidRPr="00AA7271">
        <w:rPr>
          <w:szCs w:val="20"/>
        </w:rPr>
        <w:t xml:space="preserve">Two </w:t>
      </w:r>
      <w:r w:rsidR="00856A8B">
        <w:rPr>
          <w:szCs w:val="20"/>
        </w:rPr>
        <w:t xml:space="preserve">additional </w:t>
      </w:r>
      <w:r w:rsidR="00AF0634">
        <w:rPr>
          <w:szCs w:val="20"/>
        </w:rPr>
        <w:t xml:space="preserve">terms used when describing </w:t>
      </w:r>
      <w:r w:rsidR="006966D6">
        <w:rPr>
          <w:szCs w:val="20"/>
        </w:rPr>
        <w:t xml:space="preserve">a Measure Lifetime are: </w:t>
      </w:r>
    </w:p>
    <w:p w14:paraId="2D3ECCD6" w14:textId="2BB26749" w:rsidR="00230497" w:rsidRPr="00AA7271" w:rsidRDefault="00AF0634" w:rsidP="00056F71">
      <w:pPr>
        <w:spacing w:after="60"/>
        <w:ind w:left="1440"/>
      </w:pPr>
      <w:r>
        <w:rPr>
          <w:b/>
        </w:rPr>
        <w:t>Effective Useful Life (</w:t>
      </w:r>
      <w:r w:rsidR="00230497" w:rsidRPr="00AA7271">
        <w:rPr>
          <w:b/>
        </w:rPr>
        <w:t>EUL</w:t>
      </w:r>
      <w:r>
        <w:rPr>
          <w:b/>
        </w:rPr>
        <w:t>)</w:t>
      </w:r>
      <w:r w:rsidR="00230497" w:rsidRPr="00AA7271">
        <w:t xml:space="preserve"> – EUL </w:t>
      </w:r>
      <w:r w:rsidR="002744E1">
        <w:t>is consistent with the Measure Lifetime described above.</w:t>
      </w:r>
    </w:p>
    <w:p w14:paraId="5D44EA6F" w14:textId="1C794D83" w:rsidR="00230497" w:rsidRPr="00AA7271" w:rsidRDefault="00AF0634" w:rsidP="00056F71">
      <w:pPr>
        <w:ind w:left="1440"/>
      </w:pPr>
      <w:r>
        <w:rPr>
          <w:b/>
        </w:rPr>
        <w:t>Remaining Useful Life (</w:t>
      </w:r>
      <w:r w:rsidR="00230497" w:rsidRPr="00AA7271">
        <w:rPr>
          <w:b/>
        </w:rPr>
        <w:t>RUL</w:t>
      </w:r>
      <w:r>
        <w:rPr>
          <w:b/>
        </w:rPr>
        <w:t>)</w:t>
      </w:r>
      <w:r w:rsidR="00230497" w:rsidRPr="00AA7271">
        <w:t xml:space="preserve"> – Applies to retrofit or replacement measures.  For example, if an existing working refrigerator is replaced with a high efficiency unit, the RUL is an assumption of how many more years the existing unit would have lasted. As a general rule</w:t>
      </w:r>
      <w:r w:rsidR="00294BF3">
        <w:t>,</w:t>
      </w:r>
      <w:r w:rsidR="00230497" w:rsidRPr="00AA7271">
        <w:t xml:space="preserve"> the RUL is usually assumed to be 1/3 of the EUL.</w:t>
      </w:r>
    </w:p>
    <w:p w14:paraId="37E2831C" w14:textId="77777777" w:rsidR="00230497" w:rsidRPr="00AA7271" w:rsidRDefault="00230497" w:rsidP="00F613D9">
      <w:pPr>
        <w:rPr>
          <w:szCs w:val="20"/>
        </w:rPr>
      </w:pPr>
      <w:r w:rsidRPr="00AA7271">
        <w:rPr>
          <w:b/>
          <w:szCs w:val="20"/>
        </w:rPr>
        <w:t>Load Factor</w:t>
      </w:r>
      <w:r w:rsidRPr="00AA7271">
        <w:rPr>
          <w:szCs w:val="20"/>
        </w:rPr>
        <w:t xml:space="preserve"> (LF): The fraction of full load (wattage) for which the equipment is typically run.</w:t>
      </w:r>
    </w:p>
    <w:p w14:paraId="07CC9A66" w14:textId="77777777" w:rsidR="00230497" w:rsidRPr="00AA7271" w:rsidRDefault="00230497" w:rsidP="00F613D9">
      <w:r w:rsidRPr="00AA7271">
        <w:rPr>
          <w:b/>
        </w:rPr>
        <w:t>Measure Cost</w:t>
      </w:r>
      <w:r w:rsidRPr="00AA7271">
        <w:t>: The incremental (for time of sale measures) or full cost (both capital and labor for retrofit measures) of implementing the High Efficiency equipment.</w:t>
      </w:r>
      <w:r w:rsidRPr="00AD701A">
        <w:t xml:space="preserve"> </w:t>
      </w:r>
      <w:r>
        <w:t>See Section 3.8 Measure Incremental Cost Definition for full definition.</w:t>
      </w:r>
    </w:p>
    <w:p w14:paraId="4F4BEAA2" w14:textId="77777777" w:rsidR="00230497" w:rsidRPr="00AA7271" w:rsidRDefault="00230497" w:rsidP="00F613D9">
      <w:r w:rsidRPr="00AA7271">
        <w:rPr>
          <w:b/>
        </w:rPr>
        <w:t>Measure Description</w:t>
      </w:r>
      <w:r w:rsidRPr="00AA7271">
        <w:t>: A detailed description of the technology and the criteria it must meet to be eligible as an energy efficient measure.</w:t>
      </w:r>
    </w:p>
    <w:p w14:paraId="2E752FCE" w14:textId="77777777" w:rsidR="00230497" w:rsidRPr="00AA7271" w:rsidRDefault="00230497" w:rsidP="00F613D9">
      <w:r w:rsidRPr="00AA7271">
        <w:rPr>
          <w:b/>
        </w:rPr>
        <w:t xml:space="preserve">Measure: </w:t>
      </w:r>
      <w:r w:rsidRPr="00AA7271">
        <w:t>An efficient technology or procedure that results in energy savings as compared to the baseline efficiency.</w:t>
      </w:r>
    </w:p>
    <w:p w14:paraId="60B7BB57" w14:textId="77777777" w:rsidR="00230497" w:rsidRPr="00AA7271" w:rsidRDefault="00230497" w:rsidP="00F613D9">
      <w:pPr>
        <w:rPr>
          <w:b/>
          <w:szCs w:val="20"/>
        </w:rPr>
      </w:pPr>
      <w:r w:rsidRPr="00AA7271">
        <w:rPr>
          <w:b/>
          <w:szCs w:val="20"/>
        </w:rPr>
        <w:t xml:space="preserve">Residential: </w:t>
      </w:r>
      <w:r w:rsidRPr="00AA7271">
        <w:rPr>
          <w:szCs w:val="20"/>
        </w:rPr>
        <w:t xml:space="preserve">The market sector that includes measures that apply only to detached, residential buildings or duplexes.  </w:t>
      </w:r>
    </w:p>
    <w:p w14:paraId="039AD9B7" w14:textId="77777777" w:rsidR="00230497" w:rsidRPr="00AA7271" w:rsidRDefault="00230497" w:rsidP="00F613D9">
      <w:r w:rsidRPr="00AA7271">
        <w:rPr>
          <w:b/>
          <w:szCs w:val="20"/>
        </w:rPr>
        <w:t xml:space="preserve">Operation and Maintenance (O&amp;M) Cost Adjustments:  </w:t>
      </w:r>
      <w:r w:rsidRPr="00AA7271">
        <w:rPr>
          <w:szCs w:val="20"/>
        </w:rPr>
        <w:t>The dollar impact resulting from differences between baseline and efficient case Operation and Maintenance costs.</w:t>
      </w:r>
    </w:p>
    <w:p w14:paraId="669F048A" w14:textId="77777777" w:rsidR="00230497" w:rsidRPr="00AA7271" w:rsidRDefault="00230497" w:rsidP="00F613D9">
      <w:pPr>
        <w:rPr>
          <w:szCs w:val="20"/>
        </w:rPr>
      </w:pPr>
      <w:r w:rsidRPr="00AA7271">
        <w:rPr>
          <w:b/>
          <w:szCs w:val="20"/>
        </w:rPr>
        <w:t>Operating Hours</w:t>
      </w:r>
      <w:r w:rsidRPr="00AA7271">
        <w:rPr>
          <w:szCs w:val="20"/>
        </w:rPr>
        <w:t xml:space="preserve"> (HOURS): The annual hours that equipment is expected to operate.</w:t>
      </w:r>
    </w:p>
    <w:p w14:paraId="393BE021" w14:textId="5E3B5455" w:rsidR="00302B87" w:rsidRDefault="00740C45" w:rsidP="00F613D9">
      <w:pPr>
        <w:rPr>
          <w:b/>
          <w:szCs w:val="20"/>
        </w:rPr>
      </w:pPr>
      <w:r w:rsidRPr="00740C45">
        <w:rPr>
          <w:b/>
          <w:szCs w:val="20"/>
        </w:rPr>
        <w:t xml:space="preserve">Provisional Measures: </w:t>
      </w:r>
      <w:r w:rsidRPr="00740C45">
        <w:rPr>
          <w:szCs w:val="20"/>
        </w:rPr>
        <w:t>Energy-efficient technologies, measures, projects, programs, and/or services that are generally nascent in Illinois or nationally, for which energy savings have not been validated through robust evaluation, measurement, and verification (EM&amp;V) efforts, and/or for which there is substantial uncertainty about their cost-effectiveness, performance, and/or customer acceptance</w:t>
      </w:r>
      <w:r>
        <w:rPr>
          <w:szCs w:val="20"/>
        </w:rPr>
        <w:t>.</w:t>
      </w:r>
    </w:p>
    <w:p w14:paraId="7D7E11C6" w14:textId="76312D43" w:rsidR="00230497" w:rsidRPr="00AA7271" w:rsidRDefault="00230497" w:rsidP="00F613D9">
      <w:pPr>
        <w:rPr>
          <w:szCs w:val="20"/>
        </w:rPr>
      </w:pPr>
      <w:r w:rsidRPr="00AA7271">
        <w:rPr>
          <w:b/>
          <w:szCs w:val="20"/>
        </w:rPr>
        <w:t xml:space="preserve">Program: </w:t>
      </w:r>
      <w:r w:rsidRPr="00AA7271">
        <w:rPr>
          <w:szCs w:val="20"/>
        </w:rPr>
        <w:t xml:space="preserve">The mode of delivering a particular measure or set of measures to customers.  See </w:t>
      </w:r>
      <w:r w:rsidR="002126ED">
        <w:rPr>
          <w:szCs w:val="20"/>
        </w:rPr>
        <w:t>Section</w:t>
      </w:r>
      <w:r w:rsidR="002126ED" w:rsidRPr="00AA7271">
        <w:rPr>
          <w:szCs w:val="20"/>
        </w:rPr>
        <w:t xml:space="preserve"> </w:t>
      </w:r>
      <w:r w:rsidRPr="00AA7271">
        <w:rPr>
          <w:szCs w:val="20"/>
        </w:rPr>
        <w:t>2.4 for a list of program descriptions that are presently operating in Illinois.</w:t>
      </w:r>
    </w:p>
    <w:p w14:paraId="687CCB7E" w14:textId="77777777" w:rsidR="00230497" w:rsidRPr="00AA7271" w:rsidRDefault="00230497" w:rsidP="00F613D9">
      <w:pPr>
        <w:rPr>
          <w:szCs w:val="20"/>
        </w:rPr>
      </w:pPr>
      <w:r w:rsidRPr="00AA7271">
        <w:rPr>
          <w:b/>
          <w:szCs w:val="20"/>
        </w:rPr>
        <w:t>Rating Period Factor</w:t>
      </w:r>
      <w:r w:rsidRPr="00AA7271">
        <w:rPr>
          <w:szCs w:val="20"/>
        </w:rPr>
        <w:t xml:space="preserve"> (RPF): Percentages for defined times of the year that describe when energy savings will be realized for a specific measure.</w:t>
      </w:r>
    </w:p>
    <w:p w14:paraId="43D748CB" w14:textId="3F3E6994" w:rsidR="00B55FE0" w:rsidRDefault="00230497" w:rsidP="00F613D9">
      <w:pPr>
        <w:rPr>
          <w:szCs w:val="20"/>
        </w:rPr>
      </w:pPr>
      <w:r w:rsidRPr="00AA7271">
        <w:rPr>
          <w:b/>
          <w:szCs w:val="20"/>
        </w:rPr>
        <w:t xml:space="preserve">Stakeholder Advisory Group (SAG): </w:t>
      </w:r>
      <w:r w:rsidRPr="00AA7271">
        <w:rPr>
          <w:rFonts w:cstheme="minorHAnsi"/>
        </w:rPr>
        <w:t>The</w:t>
      </w:r>
      <w:r w:rsidRPr="00AA7271">
        <w:rPr>
          <w:rFonts w:cstheme="minorHAnsi"/>
          <w:szCs w:val="20"/>
        </w:rPr>
        <w:t xml:space="preserve"> Illinois </w:t>
      </w:r>
      <w:r w:rsidRPr="00AA7271">
        <w:t xml:space="preserve">Energy Efficiency </w:t>
      </w:r>
      <w:r w:rsidRPr="00AA7271">
        <w:rPr>
          <w:rFonts w:cstheme="minorHAnsi"/>
          <w:szCs w:val="20"/>
        </w:rPr>
        <w:t xml:space="preserve">Stakeholder Advisory Group </w:t>
      </w:r>
      <w:r w:rsidRPr="00AA7271">
        <w:t xml:space="preserve">(SAG) </w:t>
      </w:r>
      <w:r w:rsidRPr="00AA7271">
        <w:rPr>
          <w:rFonts w:cstheme="minorHAnsi"/>
          <w:szCs w:val="20"/>
        </w:rPr>
        <w:t xml:space="preserve">was first defined in the </w:t>
      </w:r>
      <w:r w:rsidRPr="00AA7271">
        <w:t xml:space="preserve">electric </w:t>
      </w:r>
      <w:r>
        <w:t>utilities’</w:t>
      </w:r>
      <w:r w:rsidRPr="00AA7271">
        <w:t xml:space="preserve"> first energy efficiency Plan Orders to include </w:t>
      </w:r>
      <w:r w:rsidRPr="00AA7271">
        <w:rPr>
          <w:rFonts w:cstheme="minorHAnsi"/>
          <w:szCs w:val="20"/>
        </w:rPr>
        <w:t>“…</w:t>
      </w:r>
      <w:r w:rsidRPr="00AA7271">
        <w:rPr>
          <w:rFonts w:cstheme="minorHAnsi"/>
        </w:rPr>
        <w:t xml:space="preserve"> </w:t>
      </w:r>
      <w:r w:rsidRPr="00AA7271">
        <w:t>the Utility, DCEO, Staff, the Attorney General, BOMA and CUB and representation from a variety of interests, including residential consumers, business consumers, environmental and energy advocacy organizations, trades and local government... [and] a representative from the ARES (alternative retail electric supplier) community should be included.”</w:t>
      </w:r>
      <w:r w:rsidRPr="00AA7271">
        <w:rPr>
          <w:rFonts w:ascii="Arial" w:hAnsi="Arial"/>
          <w:vertAlign w:val="superscript"/>
        </w:rPr>
        <w:footnoteReference w:id="29"/>
      </w:r>
      <w:r w:rsidRPr="00AA7271">
        <w:t xml:space="preserve">  </w:t>
      </w:r>
      <w:r w:rsidRPr="00AA7271">
        <w:rPr>
          <w:szCs w:val="20"/>
        </w:rPr>
        <w:t xml:space="preserve">A group of stakeholders who have an interest in Illinois’ energy efficiency programs and who meet regularly to share information and work toward consensus on various energy efficiency issues.  The </w:t>
      </w:r>
      <w:r>
        <w:rPr>
          <w:szCs w:val="20"/>
        </w:rPr>
        <w:t>Utilities</w:t>
      </w:r>
      <w:r w:rsidRPr="00AA7271">
        <w:rPr>
          <w:szCs w:val="20"/>
        </w:rPr>
        <w:t xml:space="preserve"> in Illinois have been directed by the ICC to work with the SAG on the development of a statewide TRM</w:t>
      </w:r>
      <w:r w:rsidR="00B55FE0" w:rsidRPr="00AA7271">
        <w:rPr>
          <w:szCs w:val="20"/>
        </w:rPr>
        <w:t xml:space="preserve">.  </w:t>
      </w:r>
    </w:p>
    <w:p w14:paraId="048BE6F7" w14:textId="77777777" w:rsidR="00B55FE0" w:rsidRDefault="00B55FE0" w:rsidP="000400C1">
      <w:pPr>
        <w:pStyle w:val="Heading2"/>
      </w:pPr>
      <w:bookmarkStart w:id="2886" w:name="_Toc333218996"/>
      <w:bookmarkStart w:id="2887" w:name="_Toc437594093"/>
      <w:bookmarkStart w:id="2888" w:name="_Toc437856307"/>
      <w:bookmarkStart w:id="2889" w:name="_Toc437957204"/>
      <w:bookmarkStart w:id="2890" w:name="_Toc438040367"/>
      <w:bookmarkStart w:id="2891" w:name="_Toc113618429"/>
      <w:r w:rsidRPr="007334E1">
        <w:t>Electrical Loadshapes (kWh)</w:t>
      </w:r>
      <w:bookmarkEnd w:id="2646"/>
      <w:bookmarkEnd w:id="2886"/>
      <w:bookmarkEnd w:id="2887"/>
      <w:bookmarkEnd w:id="2888"/>
      <w:bookmarkEnd w:id="2889"/>
      <w:bookmarkEnd w:id="2890"/>
      <w:bookmarkEnd w:id="2891"/>
      <w:r w:rsidRPr="007334E1">
        <w:t xml:space="preserve"> </w:t>
      </w:r>
      <w:bookmarkEnd w:id="2647"/>
    </w:p>
    <w:p w14:paraId="529A8C6D" w14:textId="77777777" w:rsidR="00B55FE0" w:rsidRPr="007334E1" w:rsidRDefault="00B55FE0" w:rsidP="00B55FE0">
      <w:pPr>
        <w:rPr>
          <w:rFonts w:cstheme="minorHAnsi"/>
          <w:szCs w:val="20"/>
        </w:rPr>
      </w:pPr>
      <w:bookmarkStart w:id="2892" w:name="_Toc316461820"/>
      <w:bookmarkEnd w:id="2892"/>
      <w:r w:rsidRPr="007334E1">
        <w:rPr>
          <w:rFonts w:cstheme="minorHAnsi"/>
          <w:szCs w:val="20"/>
        </w:rPr>
        <w:t xml:space="preserve">Loadshapes are an integral </w:t>
      </w:r>
      <w:r w:rsidRPr="009E1B37">
        <w:rPr>
          <w:rFonts w:cstheme="minorHAnsi"/>
          <w:szCs w:val="20"/>
        </w:rPr>
        <w:t xml:space="preserve">part of the measure </w:t>
      </w:r>
      <w:r w:rsidRPr="007334E1">
        <w:rPr>
          <w:rFonts w:cstheme="minorHAnsi"/>
          <w:szCs w:val="20"/>
        </w:rPr>
        <w:t xml:space="preserve">characterization and are used to divide energy savings into appropriate periods </w:t>
      </w:r>
      <w:r>
        <w:rPr>
          <w:rFonts w:cstheme="minorHAnsi"/>
          <w:szCs w:val="20"/>
        </w:rPr>
        <w:t xml:space="preserve">using Rating Period Factors (RPFs) such </w:t>
      </w:r>
      <w:r w:rsidRPr="007334E1">
        <w:rPr>
          <w:rFonts w:cstheme="minorHAnsi"/>
          <w:szCs w:val="20"/>
        </w:rPr>
        <w:t>that</w:t>
      </w:r>
      <w:r>
        <w:rPr>
          <w:rFonts w:cstheme="minorHAnsi"/>
          <w:szCs w:val="20"/>
        </w:rPr>
        <w:t xml:space="preserve"> each</w:t>
      </w:r>
      <w:r w:rsidRPr="007334E1">
        <w:rPr>
          <w:rFonts w:cstheme="minorHAnsi"/>
          <w:szCs w:val="20"/>
        </w:rPr>
        <w:t xml:space="preserve"> have variable avoided cost values allocated to them</w:t>
      </w:r>
      <w:r>
        <w:rPr>
          <w:rFonts w:cstheme="minorHAnsi"/>
          <w:szCs w:val="20"/>
        </w:rPr>
        <w:t xml:space="preserve"> for the purpose of estimating cost effectiveness</w:t>
      </w:r>
      <w:r w:rsidRPr="007334E1">
        <w:rPr>
          <w:rFonts w:cstheme="minorHAnsi"/>
          <w:szCs w:val="20"/>
        </w:rPr>
        <w:t>.</w:t>
      </w:r>
    </w:p>
    <w:p w14:paraId="4E0FD14A" w14:textId="57A26A0F" w:rsidR="006F1C82" w:rsidRDefault="00B55FE0" w:rsidP="004E3AF1">
      <w:r w:rsidRPr="007334E1">
        <w:rPr>
          <w:rFonts w:cstheme="minorHAnsi"/>
          <w:szCs w:val="20"/>
        </w:rPr>
        <w:t xml:space="preserve">For the purposes of </w:t>
      </w:r>
      <w:r>
        <w:rPr>
          <w:rFonts w:cstheme="minorHAnsi"/>
          <w:szCs w:val="20"/>
        </w:rPr>
        <w:t>assigning</w:t>
      </w:r>
      <w:r w:rsidRPr="007334E1">
        <w:rPr>
          <w:rFonts w:cstheme="minorHAnsi"/>
          <w:szCs w:val="20"/>
        </w:rPr>
        <w:t xml:space="preserve"> energy savings (kWh)</w:t>
      </w:r>
      <w:r>
        <w:rPr>
          <w:rFonts w:cstheme="minorHAnsi"/>
          <w:szCs w:val="20"/>
        </w:rPr>
        <w:t xml:space="preserve"> periods</w:t>
      </w:r>
      <w:r w:rsidRPr="007334E1">
        <w:rPr>
          <w:rFonts w:cstheme="minorHAnsi"/>
          <w:szCs w:val="20"/>
        </w:rPr>
        <w:t xml:space="preserve">, the </w:t>
      </w:r>
      <w:r>
        <w:rPr>
          <w:rFonts w:cstheme="minorHAnsi"/>
          <w:szCs w:val="20"/>
        </w:rPr>
        <w:t>TRM TAC</w:t>
      </w:r>
      <w:r w:rsidRPr="007334E1">
        <w:rPr>
          <w:rFonts w:cstheme="minorHAnsi"/>
          <w:szCs w:val="20"/>
        </w:rPr>
        <w:t xml:space="preserve"> has agreed to use the industry standards for wholesale power market transactions as shown in the following table.</w:t>
      </w:r>
      <w:bookmarkStart w:id="2893" w:name="_Toc335377230"/>
      <w:bookmarkStart w:id="2894" w:name="_Toc411514772"/>
      <w:bookmarkStart w:id="2895" w:name="_Toc411515472"/>
      <w:bookmarkStart w:id="2896" w:name="_Toc411599461"/>
    </w:p>
    <w:p w14:paraId="149DED5F" w14:textId="6ECED1EC" w:rsidR="00B55FE0" w:rsidRPr="007334E1" w:rsidRDefault="00B55FE0" w:rsidP="00CD3283">
      <w:pPr>
        <w:pStyle w:val="Captions"/>
      </w:pPr>
      <w:bookmarkStart w:id="2897" w:name="_Toc51846672"/>
      <w:r>
        <w:t xml:space="preserve">Table </w:t>
      </w:r>
      <w:r>
        <w:rPr>
          <w:noProof/>
        </w:rPr>
        <w:t>3</w:t>
      </w:r>
      <w:r>
        <w:t>.</w:t>
      </w:r>
      <w:r w:rsidR="0026285F">
        <w:rPr>
          <w:noProof/>
        </w:rPr>
        <w:t>2</w:t>
      </w:r>
      <w:r w:rsidRPr="007334E1">
        <w:t>: On</w:t>
      </w:r>
      <w:r w:rsidR="00F47564">
        <w:t>-</w:t>
      </w:r>
      <w:r w:rsidRPr="007334E1">
        <w:t xml:space="preserve"> and Off</w:t>
      </w:r>
      <w:r w:rsidR="00F47564">
        <w:t>-</w:t>
      </w:r>
      <w:r w:rsidRPr="007334E1">
        <w:t>Peak Energy Definitions</w:t>
      </w:r>
      <w:bookmarkEnd w:id="2893"/>
      <w:bookmarkEnd w:id="2894"/>
      <w:bookmarkEnd w:id="2895"/>
      <w:bookmarkEnd w:id="2896"/>
      <w:bookmarkEnd w:id="2897"/>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25"/>
        <w:gridCol w:w="5743"/>
      </w:tblGrid>
      <w:tr w:rsidR="00B55FE0" w:rsidRPr="00AA7271" w14:paraId="61A6634B" w14:textId="77777777" w:rsidTr="002722A7">
        <w:trPr>
          <w:trHeight w:hRule="exact" w:val="288"/>
          <w:tblHeader/>
        </w:trPr>
        <w:tc>
          <w:tcPr>
            <w:tcW w:w="3725" w:type="dxa"/>
            <w:shd w:val="clear" w:color="auto" w:fill="808080"/>
            <w:noWrap/>
            <w:tcMar>
              <w:top w:w="0" w:type="dxa"/>
              <w:left w:w="108" w:type="dxa"/>
              <w:bottom w:w="0" w:type="dxa"/>
              <w:right w:w="108" w:type="dxa"/>
            </w:tcMar>
            <w:vAlign w:val="center"/>
            <w:hideMark/>
          </w:tcPr>
          <w:p w14:paraId="09A81BA6" w14:textId="77777777" w:rsidR="00B55FE0" w:rsidRPr="00AA7271" w:rsidRDefault="00B55FE0" w:rsidP="00F613D9">
            <w:pPr>
              <w:spacing w:after="0"/>
              <w:jc w:val="center"/>
              <w:rPr>
                <w:b/>
                <w:color w:val="FFFFFF" w:themeColor="background1"/>
              </w:rPr>
            </w:pPr>
            <w:r w:rsidRPr="00AA7271">
              <w:rPr>
                <w:b/>
                <w:color w:val="FFFFFF" w:themeColor="background1"/>
              </w:rPr>
              <w:t>Period Category</w:t>
            </w:r>
          </w:p>
        </w:tc>
        <w:tc>
          <w:tcPr>
            <w:tcW w:w="5743" w:type="dxa"/>
            <w:shd w:val="clear" w:color="auto" w:fill="808080"/>
            <w:noWrap/>
            <w:tcMar>
              <w:top w:w="0" w:type="dxa"/>
              <w:left w:w="108" w:type="dxa"/>
              <w:bottom w:w="0" w:type="dxa"/>
              <w:right w:w="108" w:type="dxa"/>
            </w:tcMar>
            <w:vAlign w:val="center"/>
            <w:hideMark/>
          </w:tcPr>
          <w:p w14:paraId="11396362" w14:textId="77777777" w:rsidR="00B55FE0" w:rsidRPr="00AA7271" w:rsidRDefault="00B55FE0" w:rsidP="00F613D9">
            <w:pPr>
              <w:spacing w:after="0"/>
              <w:jc w:val="center"/>
              <w:rPr>
                <w:b/>
                <w:color w:val="FFFFFF" w:themeColor="background1"/>
              </w:rPr>
            </w:pPr>
            <w:r w:rsidRPr="00AA7271">
              <w:rPr>
                <w:b/>
                <w:color w:val="FFFFFF" w:themeColor="background1"/>
              </w:rPr>
              <w:t>Period Definition (Central Prevailing Time)</w:t>
            </w:r>
          </w:p>
        </w:tc>
      </w:tr>
      <w:tr w:rsidR="00B55FE0" w:rsidRPr="00AA7271" w14:paraId="78F326EE" w14:textId="77777777" w:rsidTr="002722A7">
        <w:trPr>
          <w:trHeight w:hRule="exact" w:val="288"/>
        </w:trPr>
        <w:tc>
          <w:tcPr>
            <w:tcW w:w="3725" w:type="dxa"/>
            <w:noWrap/>
            <w:tcMar>
              <w:top w:w="0" w:type="dxa"/>
              <w:left w:w="108" w:type="dxa"/>
              <w:bottom w:w="0" w:type="dxa"/>
              <w:right w:w="108" w:type="dxa"/>
            </w:tcMar>
            <w:vAlign w:val="center"/>
            <w:hideMark/>
          </w:tcPr>
          <w:p w14:paraId="473C1308" w14:textId="77777777" w:rsidR="00B55FE0" w:rsidRPr="00AA7271" w:rsidRDefault="00B55FE0" w:rsidP="000A45F8">
            <w:pPr>
              <w:spacing w:after="0"/>
              <w:jc w:val="left"/>
            </w:pPr>
            <w:r w:rsidRPr="00AA7271">
              <w:t>Winter On-Peak Energy  </w:t>
            </w:r>
          </w:p>
        </w:tc>
        <w:tc>
          <w:tcPr>
            <w:tcW w:w="5743" w:type="dxa"/>
            <w:noWrap/>
            <w:tcMar>
              <w:top w:w="0" w:type="dxa"/>
              <w:left w:w="108" w:type="dxa"/>
              <w:bottom w:w="0" w:type="dxa"/>
              <w:right w:w="108" w:type="dxa"/>
            </w:tcMar>
            <w:vAlign w:val="center"/>
            <w:hideMark/>
          </w:tcPr>
          <w:p w14:paraId="66B2EB20" w14:textId="77777777" w:rsidR="00B55FE0" w:rsidRPr="00AA7271" w:rsidRDefault="00B55FE0" w:rsidP="000A45F8">
            <w:pPr>
              <w:spacing w:after="0"/>
              <w:jc w:val="left"/>
            </w:pPr>
            <w:r w:rsidRPr="00AA7271">
              <w:t>8AM - 11PM, weekdays, Oct – Apr, No NERC holidays</w:t>
            </w:r>
          </w:p>
        </w:tc>
      </w:tr>
      <w:tr w:rsidR="00B55FE0" w:rsidRPr="00AA7271" w14:paraId="3DA426F0" w14:textId="77777777" w:rsidTr="002722A7">
        <w:trPr>
          <w:trHeight w:hRule="exact" w:val="288"/>
        </w:trPr>
        <w:tc>
          <w:tcPr>
            <w:tcW w:w="3725" w:type="dxa"/>
            <w:noWrap/>
            <w:tcMar>
              <w:top w:w="0" w:type="dxa"/>
              <w:left w:w="108" w:type="dxa"/>
              <w:bottom w:w="0" w:type="dxa"/>
              <w:right w:w="108" w:type="dxa"/>
            </w:tcMar>
            <w:vAlign w:val="center"/>
            <w:hideMark/>
          </w:tcPr>
          <w:p w14:paraId="23295F6A" w14:textId="77777777" w:rsidR="00B55FE0" w:rsidRPr="00AA7271" w:rsidRDefault="00B55FE0" w:rsidP="000A45F8">
            <w:pPr>
              <w:spacing w:after="0"/>
              <w:jc w:val="left"/>
            </w:pPr>
            <w:r w:rsidRPr="00AA7271">
              <w:t>Winter Off-Peak Energy</w:t>
            </w:r>
          </w:p>
        </w:tc>
        <w:tc>
          <w:tcPr>
            <w:tcW w:w="5743" w:type="dxa"/>
            <w:noWrap/>
            <w:tcMar>
              <w:top w:w="0" w:type="dxa"/>
              <w:left w:w="108" w:type="dxa"/>
              <w:bottom w:w="0" w:type="dxa"/>
              <w:right w:w="108" w:type="dxa"/>
            </w:tcMar>
            <w:vAlign w:val="center"/>
            <w:hideMark/>
          </w:tcPr>
          <w:p w14:paraId="053E2F2B" w14:textId="77777777" w:rsidR="00B55FE0" w:rsidRPr="00AA7271" w:rsidRDefault="00B55FE0" w:rsidP="000A45F8">
            <w:pPr>
              <w:spacing w:after="0"/>
              <w:jc w:val="left"/>
            </w:pPr>
            <w:r w:rsidRPr="00AA7271">
              <w:t>All other hours</w:t>
            </w:r>
          </w:p>
        </w:tc>
      </w:tr>
      <w:tr w:rsidR="00B55FE0" w:rsidRPr="00AA7271" w14:paraId="4B8D1DA8" w14:textId="77777777" w:rsidTr="002722A7">
        <w:trPr>
          <w:trHeight w:hRule="exact" w:val="288"/>
        </w:trPr>
        <w:tc>
          <w:tcPr>
            <w:tcW w:w="3725" w:type="dxa"/>
            <w:noWrap/>
            <w:tcMar>
              <w:top w:w="0" w:type="dxa"/>
              <w:left w:w="108" w:type="dxa"/>
              <w:bottom w:w="0" w:type="dxa"/>
              <w:right w:w="108" w:type="dxa"/>
            </w:tcMar>
            <w:vAlign w:val="center"/>
            <w:hideMark/>
          </w:tcPr>
          <w:p w14:paraId="5D76A65E" w14:textId="77777777" w:rsidR="00B55FE0" w:rsidRPr="00AA7271" w:rsidRDefault="00B55FE0" w:rsidP="000A45F8">
            <w:pPr>
              <w:spacing w:after="0"/>
              <w:jc w:val="left"/>
            </w:pPr>
            <w:r w:rsidRPr="00AA7271">
              <w:t xml:space="preserve">Summer On-Peak Energy     </w:t>
            </w:r>
          </w:p>
        </w:tc>
        <w:tc>
          <w:tcPr>
            <w:tcW w:w="5743" w:type="dxa"/>
            <w:noWrap/>
            <w:tcMar>
              <w:top w:w="0" w:type="dxa"/>
              <w:left w:w="108" w:type="dxa"/>
              <w:bottom w:w="0" w:type="dxa"/>
              <w:right w:w="108" w:type="dxa"/>
            </w:tcMar>
            <w:vAlign w:val="center"/>
            <w:hideMark/>
          </w:tcPr>
          <w:p w14:paraId="2BD9548B" w14:textId="77777777" w:rsidR="00B55FE0" w:rsidRPr="00AA7271" w:rsidRDefault="00B55FE0" w:rsidP="000A45F8">
            <w:pPr>
              <w:spacing w:after="0"/>
              <w:jc w:val="left"/>
            </w:pPr>
            <w:r w:rsidRPr="00AA7271">
              <w:t>8AM - 11PM, weekdays, May – Sept, No NERC holidays</w:t>
            </w:r>
          </w:p>
        </w:tc>
      </w:tr>
      <w:tr w:rsidR="00B55FE0" w:rsidRPr="00AA7271" w14:paraId="15DDEF65" w14:textId="77777777" w:rsidTr="002722A7">
        <w:trPr>
          <w:trHeight w:hRule="exact" w:val="288"/>
        </w:trPr>
        <w:tc>
          <w:tcPr>
            <w:tcW w:w="3725" w:type="dxa"/>
            <w:noWrap/>
            <w:tcMar>
              <w:top w:w="0" w:type="dxa"/>
              <w:left w:w="108" w:type="dxa"/>
              <w:bottom w:w="0" w:type="dxa"/>
              <w:right w:w="108" w:type="dxa"/>
            </w:tcMar>
            <w:vAlign w:val="center"/>
            <w:hideMark/>
          </w:tcPr>
          <w:p w14:paraId="7FB7829B" w14:textId="77777777" w:rsidR="00B55FE0" w:rsidRPr="00AA7271" w:rsidRDefault="00B55FE0" w:rsidP="000A45F8">
            <w:pPr>
              <w:spacing w:after="0"/>
              <w:jc w:val="left"/>
            </w:pPr>
            <w:r w:rsidRPr="00AA7271">
              <w:t>Summer Off-Peak Energy             </w:t>
            </w:r>
          </w:p>
        </w:tc>
        <w:tc>
          <w:tcPr>
            <w:tcW w:w="5743" w:type="dxa"/>
            <w:noWrap/>
            <w:tcMar>
              <w:top w:w="0" w:type="dxa"/>
              <w:left w:w="108" w:type="dxa"/>
              <w:bottom w:w="0" w:type="dxa"/>
              <w:right w:w="108" w:type="dxa"/>
            </w:tcMar>
            <w:vAlign w:val="center"/>
            <w:hideMark/>
          </w:tcPr>
          <w:p w14:paraId="3E1A6693" w14:textId="77777777" w:rsidR="00B55FE0" w:rsidRPr="00AA7271" w:rsidRDefault="00B55FE0" w:rsidP="000A45F8">
            <w:pPr>
              <w:spacing w:after="0"/>
              <w:jc w:val="left"/>
            </w:pPr>
            <w:r w:rsidRPr="00AA7271">
              <w:t>All other hours</w:t>
            </w:r>
          </w:p>
        </w:tc>
      </w:tr>
    </w:tbl>
    <w:p w14:paraId="6C84FE55" w14:textId="1C0ED0E1" w:rsidR="00B55FE0" w:rsidRDefault="00B55FE0" w:rsidP="00B55FE0">
      <w:pPr>
        <w:rPr>
          <w:rFonts w:cstheme="minorHAnsi"/>
          <w:szCs w:val="20"/>
        </w:rPr>
      </w:pPr>
      <w:r w:rsidRPr="007334E1">
        <w:rPr>
          <w:rFonts w:cstheme="minorHAnsi"/>
          <w:szCs w:val="20"/>
        </w:rPr>
        <w:t xml:space="preserve">Loadshapes have been developed </w:t>
      </w:r>
      <w:r>
        <w:rPr>
          <w:rFonts w:cstheme="minorHAnsi"/>
          <w:szCs w:val="20"/>
        </w:rPr>
        <w:t xml:space="preserve">for each end-use </w:t>
      </w:r>
      <w:r w:rsidRPr="007334E1">
        <w:rPr>
          <w:rFonts w:cstheme="minorHAnsi"/>
          <w:szCs w:val="20"/>
        </w:rPr>
        <w:t xml:space="preserve">by assigning </w:t>
      </w:r>
      <w:r>
        <w:rPr>
          <w:rFonts w:cstheme="minorHAnsi"/>
          <w:szCs w:val="20"/>
        </w:rPr>
        <w:t xml:space="preserve">Rating Period Factor </w:t>
      </w:r>
      <w:r w:rsidRPr="007334E1">
        <w:rPr>
          <w:rFonts w:cstheme="minorHAnsi"/>
          <w:szCs w:val="20"/>
        </w:rPr>
        <w:t xml:space="preserve">percentages to each of the four periods above. </w:t>
      </w:r>
      <w:r w:rsidR="002F3E80">
        <w:rPr>
          <w:rFonts w:cstheme="minorHAnsi"/>
          <w:szCs w:val="20"/>
        </w:rPr>
        <w:t>Three</w:t>
      </w:r>
      <w:r w:rsidR="002F3E80" w:rsidRPr="007334E1">
        <w:rPr>
          <w:rFonts w:cstheme="minorHAnsi"/>
          <w:szCs w:val="20"/>
        </w:rPr>
        <w:t xml:space="preserve"> </w:t>
      </w:r>
      <w:r w:rsidRPr="007334E1">
        <w:rPr>
          <w:rFonts w:cstheme="minorHAnsi"/>
          <w:szCs w:val="20"/>
        </w:rPr>
        <w:t>methodologies were used:</w:t>
      </w:r>
    </w:p>
    <w:p w14:paraId="451DF84B" w14:textId="46A08E64" w:rsidR="00B55FE0" w:rsidRPr="007334E1" w:rsidRDefault="00B55FE0" w:rsidP="00986C87">
      <w:pPr>
        <w:pStyle w:val="ListParagraph"/>
        <w:widowControl/>
        <w:numPr>
          <w:ilvl w:val="0"/>
          <w:numId w:val="5"/>
        </w:numPr>
        <w:spacing w:after="60"/>
        <w:contextualSpacing w:val="0"/>
        <w:rPr>
          <w:rFonts w:cstheme="minorHAnsi"/>
          <w:szCs w:val="20"/>
        </w:rPr>
      </w:pPr>
      <w:r w:rsidRPr="007334E1">
        <w:rPr>
          <w:rFonts w:cstheme="minorHAnsi"/>
          <w:szCs w:val="20"/>
        </w:rPr>
        <w:t xml:space="preserve">Itron eShapes data for Missouri, </w:t>
      </w:r>
      <w:r w:rsidR="00E65DB0" w:rsidRPr="007334E1">
        <w:rPr>
          <w:rFonts w:cstheme="minorHAnsi"/>
          <w:szCs w:val="20"/>
        </w:rPr>
        <w:t xml:space="preserve">provided by Ameren </w:t>
      </w:r>
      <w:r w:rsidR="00E65DB0">
        <w:rPr>
          <w:rFonts w:cstheme="minorHAnsi"/>
          <w:szCs w:val="20"/>
        </w:rPr>
        <w:t>and reconciled to Illinois loads</w:t>
      </w:r>
      <w:r w:rsidRPr="007334E1">
        <w:rPr>
          <w:rFonts w:cstheme="minorHAnsi"/>
          <w:szCs w:val="20"/>
        </w:rPr>
        <w:t xml:space="preserve">, were used to </w:t>
      </w:r>
      <w:r>
        <w:rPr>
          <w:rFonts w:cstheme="minorHAnsi"/>
          <w:szCs w:val="20"/>
        </w:rPr>
        <w:t>calculate</w:t>
      </w:r>
      <w:r w:rsidRPr="007334E1">
        <w:rPr>
          <w:rFonts w:cstheme="minorHAnsi"/>
          <w:szCs w:val="20"/>
        </w:rPr>
        <w:t xml:space="preserve"> the percentage of load in to the four categories above.</w:t>
      </w:r>
    </w:p>
    <w:p w14:paraId="70BDC8FA" w14:textId="6375C638" w:rsidR="00B55FE0" w:rsidRDefault="00B55FE0" w:rsidP="00986C87">
      <w:pPr>
        <w:pStyle w:val="ListParagraph"/>
        <w:widowControl/>
        <w:numPr>
          <w:ilvl w:val="0"/>
          <w:numId w:val="5"/>
        </w:numPr>
        <w:spacing w:after="60"/>
        <w:contextualSpacing w:val="0"/>
        <w:rPr>
          <w:rFonts w:cstheme="minorHAnsi"/>
          <w:szCs w:val="20"/>
        </w:rPr>
      </w:pPr>
      <w:r w:rsidRPr="007334E1">
        <w:rPr>
          <w:rFonts w:cstheme="minorHAnsi"/>
          <w:szCs w:val="20"/>
        </w:rPr>
        <w:t xml:space="preserve">Where the Itron eShapes data did not provide a particular </w:t>
      </w:r>
      <w:r>
        <w:rPr>
          <w:rFonts w:cstheme="minorHAnsi"/>
          <w:szCs w:val="20"/>
        </w:rPr>
        <w:t>end-use</w:t>
      </w:r>
      <w:r w:rsidRPr="007334E1">
        <w:rPr>
          <w:rFonts w:cstheme="minorHAnsi"/>
          <w:szCs w:val="20"/>
        </w:rPr>
        <w:t xml:space="preserve"> or specific measure load</w:t>
      </w:r>
      <w:r>
        <w:rPr>
          <w:rFonts w:cstheme="minorHAnsi"/>
          <w:szCs w:val="20"/>
        </w:rPr>
        <w:t xml:space="preserve"> profile</w:t>
      </w:r>
      <w:r w:rsidRPr="007334E1">
        <w:rPr>
          <w:rFonts w:cstheme="minorHAnsi"/>
          <w:szCs w:val="20"/>
        </w:rPr>
        <w:t xml:space="preserve">, loadshapes that have been developed over many years by Efficiency Vermont and that have </w:t>
      </w:r>
      <w:r>
        <w:rPr>
          <w:rFonts w:cstheme="minorHAnsi"/>
          <w:szCs w:val="20"/>
        </w:rPr>
        <w:t>been reviewed</w:t>
      </w:r>
      <w:r w:rsidRPr="007334E1">
        <w:rPr>
          <w:rFonts w:cstheme="minorHAnsi"/>
          <w:szCs w:val="20"/>
        </w:rPr>
        <w:t xml:space="preserve"> by the Vermont </w:t>
      </w:r>
      <w:r w:rsidR="00E65DB0">
        <w:rPr>
          <w:rFonts w:cstheme="minorHAnsi"/>
          <w:szCs w:val="20"/>
        </w:rPr>
        <w:t>Department of Public Service</w:t>
      </w:r>
      <w:r w:rsidRPr="007334E1">
        <w:rPr>
          <w:rFonts w:cstheme="minorHAnsi"/>
          <w:szCs w:val="20"/>
        </w:rPr>
        <w:t xml:space="preserve"> were </w:t>
      </w:r>
      <w:r>
        <w:rPr>
          <w:rFonts w:cstheme="minorHAnsi"/>
          <w:szCs w:val="20"/>
        </w:rPr>
        <w:t>adjusted</w:t>
      </w:r>
      <w:r w:rsidRPr="007334E1">
        <w:rPr>
          <w:rFonts w:cstheme="minorHAnsi"/>
          <w:szCs w:val="20"/>
        </w:rPr>
        <w:t xml:space="preserve"> to</w:t>
      </w:r>
      <w:r>
        <w:rPr>
          <w:rFonts w:cstheme="minorHAnsi"/>
          <w:szCs w:val="20"/>
        </w:rPr>
        <w:t xml:space="preserve"> match</w:t>
      </w:r>
      <w:r w:rsidRPr="007334E1">
        <w:rPr>
          <w:rFonts w:cstheme="minorHAnsi"/>
          <w:szCs w:val="20"/>
        </w:rPr>
        <w:t xml:space="preserve"> Illinois period definitions. Note – no weather sensitive loadshapes were based on this method. Any of these load profiles that relate to High Impact Measures should be an area of future evaluation.</w:t>
      </w:r>
    </w:p>
    <w:p w14:paraId="0CF21F69" w14:textId="33A6CC8C" w:rsidR="002F3E80" w:rsidRPr="006A1863" w:rsidRDefault="002F3E80" w:rsidP="002F3E80">
      <w:pPr>
        <w:pStyle w:val="ListParagraph"/>
        <w:widowControl/>
        <w:numPr>
          <w:ilvl w:val="0"/>
          <w:numId w:val="5"/>
        </w:numPr>
        <w:contextualSpacing w:val="0"/>
        <w:rPr>
          <w:rFonts w:cstheme="minorHAnsi"/>
          <w:szCs w:val="20"/>
        </w:rPr>
      </w:pPr>
      <w:r w:rsidRPr="006A1863">
        <w:rPr>
          <w:rFonts w:cstheme="minorHAnsi"/>
          <w:szCs w:val="20"/>
        </w:rPr>
        <w:t>Loadshapes have also been developed from primary research studies conducted in Illinois</w:t>
      </w:r>
      <w:r w:rsidR="00865813">
        <w:rPr>
          <w:rFonts w:cstheme="minorHAnsi"/>
          <w:szCs w:val="20"/>
        </w:rPr>
        <w:t xml:space="preserve"> or other jurisdictions</w:t>
      </w:r>
      <w:r>
        <w:rPr>
          <w:rFonts w:cstheme="minorHAnsi"/>
          <w:szCs w:val="20"/>
        </w:rPr>
        <w:t xml:space="preserve"> if robust datasets were available to support hourly analysis of end use consumption.</w:t>
      </w:r>
    </w:p>
    <w:p w14:paraId="3BD3FFB4" w14:textId="515E9084" w:rsidR="00B55FE0" w:rsidRDefault="00B55FE0" w:rsidP="00B55FE0">
      <w:pPr>
        <w:rPr>
          <w:rFonts w:cstheme="minorHAnsi"/>
          <w:szCs w:val="20"/>
        </w:rPr>
      </w:pPr>
      <w:r>
        <w:rPr>
          <w:rFonts w:cstheme="minorHAnsi"/>
          <w:szCs w:val="20"/>
        </w:rPr>
        <w:t>T</w:t>
      </w:r>
      <w:r w:rsidRPr="007334E1">
        <w:rPr>
          <w:rFonts w:cstheme="minorHAnsi"/>
          <w:szCs w:val="20"/>
        </w:rPr>
        <w:t xml:space="preserve">he following pages provide the loadshape values for </w:t>
      </w:r>
      <w:r>
        <w:rPr>
          <w:rFonts w:cstheme="minorHAnsi"/>
          <w:szCs w:val="20"/>
        </w:rPr>
        <w:t>most</w:t>
      </w:r>
      <w:r w:rsidRPr="007334E1">
        <w:rPr>
          <w:rFonts w:cstheme="minorHAnsi"/>
          <w:szCs w:val="20"/>
        </w:rPr>
        <w:t xml:space="preserve"> measures provided in the T</w:t>
      </w:r>
      <w:r>
        <w:rPr>
          <w:rFonts w:cstheme="minorHAnsi"/>
          <w:szCs w:val="20"/>
        </w:rPr>
        <w:t>RM</w:t>
      </w:r>
      <w:r w:rsidR="00EF095A">
        <w:rPr>
          <w:rFonts w:cstheme="minorHAnsi"/>
          <w:szCs w:val="20"/>
        </w:rPr>
        <w:t>.</w:t>
      </w:r>
      <w:r>
        <w:rPr>
          <w:rStyle w:val="FootnoteReference"/>
          <w:szCs w:val="20"/>
        </w:rPr>
        <w:footnoteReference w:id="30"/>
      </w:r>
      <w:r w:rsidRPr="007334E1">
        <w:rPr>
          <w:rFonts w:cstheme="minorHAnsi"/>
          <w:szCs w:val="20"/>
        </w:rPr>
        <w:t xml:space="preserve"> </w:t>
      </w:r>
      <w:bookmarkStart w:id="2898" w:name="_Hlk517957962"/>
      <w:r w:rsidR="002F3E80">
        <w:rPr>
          <w:rFonts w:cstheme="minorHAnsi"/>
          <w:szCs w:val="20"/>
        </w:rPr>
        <w:t>T</w:t>
      </w:r>
      <w:r w:rsidRPr="007334E1">
        <w:rPr>
          <w:rFonts w:cstheme="minorHAnsi"/>
          <w:szCs w:val="20"/>
        </w:rPr>
        <w:t>he source of the loadshape</w:t>
      </w:r>
      <w:r w:rsidR="002F3E80">
        <w:rPr>
          <w:rFonts w:cstheme="minorHAnsi"/>
          <w:szCs w:val="20"/>
        </w:rPr>
        <w:t xml:space="preserve"> is also provided</w:t>
      </w:r>
      <w:bookmarkEnd w:id="2898"/>
      <w:r w:rsidR="002F3E80">
        <w:rPr>
          <w:rFonts w:cstheme="minorHAnsi"/>
          <w:szCs w:val="20"/>
        </w:rPr>
        <w:t xml:space="preserve">. </w:t>
      </w:r>
    </w:p>
    <w:p w14:paraId="06915472" w14:textId="77777777" w:rsidR="00F613D9" w:rsidRDefault="00F613D9" w:rsidP="00B55FE0">
      <w:pPr>
        <w:rPr>
          <w:szCs w:val="20"/>
        </w:rPr>
      </w:pPr>
    </w:p>
    <w:p w14:paraId="1F2BFBDB" w14:textId="08980291" w:rsidR="008F1C00" w:rsidRDefault="008F1C00" w:rsidP="00B55FE0">
      <w:pPr>
        <w:rPr>
          <w:szCs w:val="20"/>
        </w:rPr>
        <w:sectPr w:rsidR="008F1C00">
          <w:headerReference w:type="default" r:id="rId24"/>
          <w:pgSz w:w="12240" w:h="15840"/>
          <w:pgMar w:top="1440" w:right="1440" w:bottom="1440" w:left="1440" w:header="720" w:footer="720" w:gutter="0"/>
          <w:cols w:space="720"/>
          <w:docGrid w:linePitch="360"/>
        </w:sectPr>
      </w:pPr>
    </w:p>
    <w:p w14:paraId="7569B48E" w14:textId="5A4A07FC" w:rsidR="00B55FE0" w:rsidRPr="00716A5A" w:rsidRDefault="00B55FE0" w:rsidP="00CD3283">
      <w:pPr>
        <w:pStyle w:val="Captions"/>
      </w:pPr>
      <w:bookmarkStart w:id="2899" w:name="_Toc335377231"/>
      <w:bookmarkStart w:id="2900" w:name="_Toc411514773"/>
      <w:bookmarkStart w:id="2901" w:name="_Toc411515473"/>
      <w:bookmarkStart w:id="2902" w:name="_Toc411599462"/>
      <w:bookmarkStart w:id="2903" w:name="_Toc51846673"/>
      <w:r>
        <w:t xml:space="preserve">Table </w:t>
      </w:r>
      <w:r>
        <w:rPr>
          <w:noProof/>
        </w:rPr>
        <w:t>3</w:t>
      </w:r>
      <w:r>
        <w:t>.</w:t>
      </w:r>
      <w:r w:rsidR="0026285F">
        <w:rPr>
          <w:noProof/>
        </w:rPr>
        <w:t>3</w:t>
      </w:r>
      <w:r w:rsidRPr="00716A5A">
        <w:t>: Loadshapes by Season</w:t>
      </w:r>
      <w:bookmarkEnd w:id="2899"/>
      <w:bookmarkEnd w:id="2900"/>
      <w:bookmarkEnd w:id="2901"/>
      <w:bookmarkEnd w:id="2902"/>
      <w:bookmarkEnd w:id="2903"/>
    </w:p>
    <w:tbl>
      <w:tblPr>
        <w:tblW w:w="13860" w:type="dxa"/>
        <w:jc w:val="center"/>
        <w:tblLayout w:type="fixed"/>
        <w:tblCellMar>
          <w:left w:w="30" w:type="dxa"/>
          <w:right w:w="30" w:type="dxa"/>
        </w:tblCellMar>
        <w:tblLook w:val="0000" w:firstRow="0" w:lastRow="0" w:firstColumn="0" w:lastColumn="0" w:noHBand="0" w:noVBand="0"/>
      </w:tblPr>
      <w:tblGrid>
        <w:gridCol w:w="3960"/>
        <w:gridCol w:w="990"/>
        <w:gridCol w:w="1800"/>
        <w:gridCol w:w="1350"/>
        <w:gridCol w:w="1710"/>
        <w:gridCol w:w="1440"/>
        <w:gridCol w:w="2610"/>
        <w:tblGridChange w:id="2904">
          <w:tblGrid>
            <w:gridCol w:w="3960"/>
            <w:gridCol w:w="990"/>
            <w:gridCol w:w="1800"/>
            <w:gridCol w:w="1350"/>
            <w:gridCol w:w="1710"/>
            <w:gridCol w:w="1440"/>
            <w:gridCol w:w="2610"/>
          </w:tblGrid>
        </w:tblGridChange>
      </w:tblGrid>
      <w:tr w:rsidR="0028042F" w:rsidRPr="007334E1" w14:paraId="2BB2669C" w14:textId="1C7BE2C4" w:rsidTr="002722A7">
        <w:trPr>
          <w:trHeight w:val="20"/>
          <w:tblHeader/>
          <w:jc w:val="center"/>
        </w:trPr>
        <w:tc>
          <w:tcPr>
            <w:tcW w:w="3960" w:type="dxa"/>
            <w:tcBorders>
              <w:top w:val="nil"/>
              <w:left w:val="nil"/>
              <w:bottom w:val="nil"/>
            </w:tcBorders>
            <w:vAlign w:val="center"/>
          </w:tcPr>
          <w:p w14:paraId="7340AE09" w14:textId="77777777" w:rsidR="002F3E80" w:rsidRPr="007334E1" w:rsidRDefault="002F3E80" w:rsidP="00986C87">
            <w:pPr>
              <w:pStyle w:val="TableText"/>
            </w:pPr>
          </w:p>
        </w:tc>
        <w:tc>
          <w:tcPr>
            <w:tcW w:w="990" w:type="dxa"/>
            <w:tcBorders>
              <w:bottom w:val="single" w:sz="4" w:space="0" w:color="auto"/>
              <w:right w:val="single" w:sz="4" w:space="0" w:color="auto"/>
            </w:tcBorders>
            <w:shd w:val="clear" w:color="auto" w:fill="auto"/>
            <w:vAlign w:val="center"/>
          </w:tcPr>
          <w:p w14:paraId="13617241" w14:textId="77777777" w:rsidR="002F3E80" w:rsidRPr="007334E1" w:rsidRDefault="002F3E80" w:rsidP="00986C87">
            <w:pPr>
              <w:pStyle w:val="TableText"/>
              <w:jc w:val="center"/>
            </w:pPr>
          </w:p>
        </w:tc>
        <w:tc>
          <w:tcPr>
            <w:tcW w:w="180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1C68D925" w14:textId="77777777" w:rsidR="002F3E80" w:rsidRPr="007334E1" w:rsidRDefault="002F3E80" w:rsidP="0028042F">
            <w:pPr>
              <w:pStyle w:val="TableHeading"/>
              <w:jc w:val="center"/>
            </w:pPr>
            <w:r w:rsidRPr="007334E1">
              <w:t>Winter Peak</w:t>
            </w:r>
          </w:p>
        </w:tc>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D5F1663" w14:textId="77777777" w:rsidR="002F3E80" w:rsidRPr="007334E1" w:rsidRDefault="002F3E80" w:rsidP="00986C87">
            <w:pPr>
              <w:pStyle w:val="TableHeading"/>
              <w:jc w:val="center"/>
            </w:pPr>
            <w:r w:rsidRPr="007334E1">
              <w:t>Winter</w:t>
            </w:r>
          </w:p>
          <w:p w14:paraId="43EACBC6" w14:textId="77777777" w:rsidR="002F3E80" w:rsidRPr="007334E1" w:rsidRDefault="002F3E80" w:rsidP="00986C87">
            <w:pPr>
              <w:pStyle w:val="TableHeading"/>
              <w:jc w:val="center"/>
            </w:pPr>
            <w:r w:rsidRPr="007334E1">
              <w:t>Off-peak</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219855DB" w14:textId="77777777" w:rsidR="002F3E80" w:rsidRPr="007334E1" w:rsidRDefault="002F3E80" w:rsidP="00986C87">
            <w:pPr>
              <w:pStyle w:val="TableHeading"/>
              <w:jc w:val="center"/>
            </w:pPr>
            <w:r w:rsidRPr="007334E1">
              <w:t>Summer</w:t>
            </w:r>
          </w:p>
          <w:p w14:paraId="6C226DC0" w14:textId="77777777" w:rsidR="002F3E80" w:rsidRPr="007334E1" w:rsidRDefault="002F3E80" w:rsidP="00986C87">
            <w:pPr>
              <w:pStyle w:val="TableHeading"/>
              <w:jc w:val="center"/>
            </w:pPr>
            <w:r w:rsidRPr="007334E1">
              <w:t>Peak</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FD94B9E" w14:textId="77777777" w:rsidR="002F3E80" w:rsidRPr="007334E1" w:rsidRDefault="002F3E80" w:rsidP="00986C87">
            <w:pPr>
              <w:pStyle w:val="TableHeading"/>
              <w:jc w:val="center"/>
            </w:pPr>
            <w:r w:rsidRPr="007334E1">
              <w:t>Summer</w:t>
            </w:r>
          </w:p>
          <w:p w14:paraId="4E36E9C1" w14:textId="77777777" w:rsidR="002F3E80" w:rsidRPr="007334E1" w:rsidRDefault="002F3E80" w:rsidP="00986C87">
            <w:pPr>
              <w:pStyle w:val="TableHeading"/>
              <w:jc w:val="center"/>
            </w:pPr>
            <w:r w:rsidRPr="007334E1">
              <w:t>Off-peak</w:t>
            </w:r>
          </w:p>
        </w:tc>
        <w:tc>
          <w:tcPr>
            <w:tcW w:w="2610" w:type="dxa"/>
            <w:tcBorders>
              <w:left w:val="single" w:sz="4" w:space="0" w:color="auto"/>
              <w:bottom w:val="single" w:sz="4" w:space="0" w:color="auto"/>
            </w:tcBorders>
            <w:shd w:val="clear" w:color="auto" w:fill="FFFFFF" w:themeFill="background1"/>
            <w:vAlign w:val="center"/>
          </w:tcPr>
          <w:p w14:paraId="57B72CFA" w14:textId="77777777" w:rsidR="002F3E80" w:rsidRPr="002F3E80" w:rsidRDefault="002F3E80" w:rsidP="00986C87">
            <w:pPr>
              <w:pStyle w:val="TableHeading"/>
              <w:jc w:val="center"/>
            </w:pPr>
          </w:p>
        </w:tc>
      </w:tr>
      <w:tr w:rsidR="0028042F" w:rsidRPr="007334E1" w14:paraId="033AA359" w14:textId="2945605E" w:rsidTr="002722A7">
        <w:trPr>
          <w:trHeight w:val="20"/>
          <w:tblHeader/>
          <w:jc w:val="center"/>
        </w:trPr>
        <w:tc>
          <w:tcPr>
            <w:tcW w:w="3960" w:type="dxa"/>
            <w:tcBorders>
              <w:top w:val="nil"/>
              <w:left w:val="nil"/>
              <w:bottom w:val="single" w:sz="4" w:space="0" w:color="auto"/>
              <w:right w:val="single" w:sz="4" w:space="0" w:color="auto"/>
            </w:tcBorders>
            <w:vAlign w:val="center"/>
          </w:tcPr>
          <w:p w14:paraId="76172BCF" w14:textId="77777777" w:rsidR="002F3E80" w:rsidRPr="007334E1" w:rsidRDefault="002F3E80" w:rsidP="00986C87">
            <w:pPr>
              <w:pStyle w:val="TableText"/>
            </w:pPr>
          </w:p>
        </w:tc>
        <w:tc>
          <w:tcPr>
            <w:tcW w:w="9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1F8ACCA" w14:textId="77777777" w:rsidR="002F3E80" w:rsidRPr="007334E1" w:rsidRDefault="002F3E80" w:rsidP="0028042F">
            <w:pPr>
              <w:pStyle w:val="TableHeading"/>
              <w:jc w:val="center"/>
            </w:pPr>
            <w:r>
              <w:t>Loadshape Reference Number</w:t>
            </w:r>
          </w:p>
        </w:tc>
        <w:tc>
          <w:tcPr>
            <w:tcW w:w="180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6C09C6AE" w14:textId="77777777" w:rsidR="002F3E80" w:rsidRPr="007334E1" w:rsidRDefault="002F3E80" w:rsidP="00986C87">
            <w:pPr>
              <w:pStyle w:val="TableHeading"/>
              <w:jc w:val="center"/>
            </w:pPr>
            <w:r w:rsidRPr="007334E1">
              <w:t>Oct-Apr, M-F, non-holiday, 8AM - 11PM</w:t>
            </w:r>
          </w:p>
        </w:tc>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4E17E072" w14:textId="77777777" w:rsidR="002F3E80" w:rsidRPr="007334E1" w:rsidRDefault="002F3E80" w:rsidP="00986C87">
            <w:pPr>
              <w:pStyle w:val="TableHeading"/>
              <w:jc w:val="center"/>
            </w:pPr>
            <w:r w:rsidRPr="007334E1">
              <w:t>Oct-Apr, All other time</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050A4A29" w14:textId="77777777" w:rsidR="002F3E80" w:rsidRPr="007334E1" w:rsidRDefault="002F3E80" w:rsidP="00986C87">
            <w:pPr>
              <w:pStyle w:val="TableHeading"/>
              <w:jc w:val="center"/>
            </w:pPr>
            <w:r w:rsidRPr="007334E1">
              <w:t>May-Sept, M-F, non-holiday, 8AM - 11PM</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6CBCB14" w14:textId="77777777" w:rsidR="002F3E80" w:rsidRPr="007334E1" w:rsidRDefault="002F3E80" w:rsidP="00986C87">
            <w:pPr>
              <w:pStyle w:val="TableHeading"/>
              <w:jc w:val="center"/>
            </w:pPr>
            <w:r w:rsidRPr="007334E1">
              <w:t>May- Sept, All other time</w:t>
            </w:r>
          </w:p>
        </w:tc>
        <w:tc>
          <w:tcPr>
            <w:tcW w:w="2610" w:type="dxa"/>
            <w:tcBorders>
              <w:top w:val="single" w:sz="4" w:space="0" w:color="auto"/>
              <w:left w:val="single" w:sz="4" w:space="0" w:color="auto"/>
              <w:bottom w:val="single" w:sz="4" w:space="0" w:color="auto"/>
              <w:right w:val="single" w:sz="6" w:space="0" w:color="auto"/>
            </w:tcBorders>
            <w:shd w:val="clear" w:color="auto" w:fill="7F7F7F" w:themeFill="text1" w:themeFillTint="80"/>
            <w:vAlign w:val="center"/>
          </w:tcPr>
          <w:p w14:paraId="658EBF0D" w14:textId="05167EEA" w:rsidR="002F3E80" w:rsidRPr="002F3E80" w:rsidRDefault="002F3E80" w:rsidP="00986C87">
            <w:pPr>
              <w:pStyle w:val="TableHeading"/>
              <w:jc w:val="center"/>
            </w:pPr>
            <w:r w:rsidRPr="002F3E80">
              <w:t>Loadshape Source</w:t>
            </w:r>
          </w:p>
        </w:tc>
      </w:tr>
      <w:tr w:rsidR="00B95F09" w:rsidRPr="007334E1" w14:paraId="02F62CE5" w14:textId="30444BD0"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vAlign w:val="center"/>
          </w:tcPr>
          <w:p w14:paraId="7B994227" w14:textId="77777777" w:rsidR="00B95F09" w:rsidRPr="007334E1" w:rsidRDefault="00B95F09" w:rsidP="00B95F09">
            <w:pPr>
              <w:pStyle w:val="TableText"/>
            </w:pPr>
            <w:r w:rsidRPr="007334E1">
              <w:t>Residential Clothes Washer</w:t>
            </w:r>
          </w:p>
        </w:tc>
        <w:tc>
          <w:tcPr>
            <w:tcW w:w="990" w:type="dxa"/>
            <w:tcBorders>
              <w:top w:val="single" w:sz="4" w:space="0" w:color="auto"/>
              <w:left w:val="single" w:sz="4" w:space="0" w:color="auto"/>
              <w:bottom w:val="single" w:sz="4" w:space="0" w:color="auto"/>
              <w:right w:val="single" w:sz="4" w:space="0" w:color="auto"/>
            </w:tcBorders>
            <w:vAlign w:val="center"/>
          </w:tcPr>
          <w:p w14:paraId="418BD48C" w14:textId="77777777" w:rsidR="00B95F09" w:rsidRPr="007334E1" w:rsidRDefault="00B95F09" w:rsidP="00B95F09">
            <w:pPr>
              <w:pStyle w:val="TableText"/>
              <w:jc w:val="center"/>
            </w:pPr>
            <w:r>
              <w:t>R01</w:t>
            </w:r>
          </w:p>
        </w:tc>
        <w:tc>
          <w:tcPr>
            <w:tcW w:w="1800" w:type="dxa"/>
            <w:tcBorders>
              <w:top w:val="single" w:sz="4" w:space="0" w:color="auto"/>
              <w:left w:val="single" w:sz="4" w:space="0" w:color="auto"/>
              <w:bottom w:val="single" w:sz="4" w:space="0" w:color="auto"/>
              <w:right w:val="single" w:sz="4" w:space="0" w:color="auto"/>
            </w:tcBorders>
            <w:vAlign w:val="center"/>
          </w:tcPr>
          <w:p w14:paraId="2C65CB83" w14:textId="0F584EB0" w:rsidR="00B95F09" w:rsidRPr="007334E1" w:rsidRDefault="00B95F09" w:rsidP="00B95F09">
            <w:pPr>
              <w:pStyle w:val="TableText"/>
              <w:jc w:val="center"/>
            </w:pPr>
            <w:r w:rsidRPr="00BA1DF1">
              <w:rPr>
                <w:rFonts w:asciiTheme="minorHAnsi" w:hAnsiTheme="minorHAnsi" w:cstheme="minorHAnsi"/>
                <w:color w:val="000000"/>
                <w:szCs w:val="20"/>
              </w:rPr>
              <w:t>30.1%</w:t>
            </w:r>
          </w:p>
        </w:tc>
        <w:tc>
          <w:tcPr>
            <w:tcW w:w="1350" w:type="dxa"/>
            <w:tcBorders>
              <w:top w:val="single" w:sz="4" w:space="0" w:color="auto"/>
              <w:left w:val="single" w:sz="4" w:space="0" w:color="auto"/>
              <w:bottom w:val="single" w:sz="4" w:space="0" w:color="auto"/>
              <w:right w:val="single" w:sz="4" w:space="0" w:color="auto"/>
            </w:tcBorders>
            <w:vAlign w:val="center"/>
          </w:tcPr>
          <w:p w14:paraId="583D3376" w14:textId="49CF6478" w:rsidR="00B95F09" w:rsidRPr="007334E1" w:rsidRDefault="00B95F09" w:rsidP="00B95F09">
            <w:pPr>
              <w:pStyle w:val="TableText"/>
              <w:jc w:val="center"/>
            </w:pPr>
            <w:r w:rsidRPr="00BA1DF1">
              <w:rPr>
                <w:rFonts w:asciiTheme="minorHAnsi" w:hAnsiTheme="minorHAnsi" w:cstheme="minorHAnsi"/>
                <w:color w:val="000000"/>
                <w:szCs w:val="20"/>
              </w:rPr>
              <w:t>27.1%</w:t>
            </w:r>
          </w:p>
        </w:tc>
        <w:tc>
          <w:tcPr>
            <w:tcW w:w="1710" w:type="dxa"/>
            <w:tcBorders>
              <w:top w:val="single" w:sz="4" w:space="0" w:color="auto"/>
              <w:left w:val="single" w:sz="4" w:space="0" w:color="auto"/>
              <w:bottom w:val="single" w:sz="4" w:space="0" w:color="auto"/>
              <w:right w:val="single" w:sz="4" w:space="0" w:color="auto"/>
            </w:tcBorders>
            <w:vAlign w:val="center"/>
          </w:tcPr>
          <w:p w14:paraId="3EEC0BA9" w14:textId="344E21B7" w:rsidR="00B95F09" w:rsidRPr="007334E1" w:rsidRDefault="00B95F09" w:rsidP="00B95F09">
            <w:pPr>
              <w:pStyle w:val="TableText"/>
              <w:jc w:val="center"/>
            </w:pPr>
            <w:r w:rsidRPr="00BA1DF1">
              <w:rPr>
                <w:rFonts w:asciiTheme="minorHAnsi" w:hAnsiTheme="minorHAnsi" w:cstheme="minorHAnsi"/>
                <w:color w:val="000000"/>
                <w:szCs w:val="20"/>
              </w:rPr>
              <w:t>23.1%</w:t>
            </w:r>
          </w:p>
        </w:tc>
        <w:tc>
          <w:tcPr>
            <w:tcW w:w="1440" w:type="dxa"/>
            <w:tcBorders>
              <w:top w:val="single" w:sz="4" w:space="0" w:color="auto"/>
              <w:left w:val="single" w:sz="4" w:space="0" w:color="auto"/>
              <w:bottom w:val="single" w:sz="4" w:space="0" w:color="auto"/>
              <w:right w:val="single" w:sz="4" w:space="0" w:color="auto"/>
            </w:tcBorders>
            <w:vAlign w:val="center"/>
          </w:tcPr>
          <w:p w14:paraId="00882B6A" w14:textId="34704651" w:rsidR="00B95F09" w:rsidRPr="007334E1" w:rsidRDefault="00B95F09" w:rsidP="00B95F09">
            <w:pPr>
              <w:pStyle w:val="TableText"/>
              <w:jc w:val="center"/>
            </w:pPr>
            <w:r w:rsidRPr="00BA1DF1">
              <w:rPr>
                <w:rFonts w:asciiTheme="minorHAnsi" w:hAnsiTheme="minorHAnsi" w:cstheme="minorHAnsi"/>
                <w:color w:val="000000"/>
                <w:szCs w:val="20"/>
              </w:rPr>
              <w:t>19.7%</w:t>
            </w:r>
          </w:p>
        </w:tc>
        <w:tc>
          <w:tcPr>
            <w:tcW w:w="2610" w:type="dxa"/>
            <w:tcBorders>
              <w:top w:val="single" w:sz="4" w:space="0" w:color="auto"/>
              <w:left w:val="single" w:sz="4" w:space="0" w:color="auto"/>
              <w:bottom w:val="single" w:sz="4" w:space="0" w:color="auto"/>
              <w:right w:val="single" w:sz="4" w:space="0" w:color="auto"/>
            </w:tcBorders>
            <w:vAlign w:val="center"/>
          </w:tcPr>
          <w:p w14:paraId="471D283A" w14:textId="0CCBB212"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r w:rsidR="00B95F09" w:rsidRPr="00BA1DF1">
              <w:rPr>
                <w:rStyle w:val="FootnoteReference"/>
                <w:rFonts w:asciiTheme="minorHAnsi" w:hAnsiTheme="minorHAnsi" w:cstheme="minorHAnsi"/>
              </w:rPr>
              <w:footnoteReference w:id="31"/>
            </w:r>
          </w:p>
        </w:tc>
      </w:tr>
      <w:tr w:rsidR="00B95F09" w:rsidRPr="007334E1" w14:paraId="3B9E99ED" w14:textId="449D25B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250730" w14:textId="77777777" w:rsidR="00B95F09" w:rsidRPr="007334E1" w:rsidRDefault="00B95F09" w:rsidP="00B95F09">
            <w:pPr>
              <w:pStyle w:val="TableText"/>
            </w:pPr>
            <w:r w:rsidRPr="007334E1">
              <w:t>Residential Dish Washer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91920A" w14:textId="77777777" w:rsidR="00B95F09" w:rsidRPr="007334E1" w:rsidRDefault="00B95F09" w:rsidP="00B95F09">
            <w:pPr>
              <w:pStyle w:val="TableText"/>
              <w:jc w:val="center"/>
            </w:pPr>
            <w:r>
              <w:t>R</w:t>
            </w:r>
            <w:r w:rsidRPr="00131549">
              <w:t>0</w:t>
            </w:r>
            <w:r>
              <w:t>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9C73CE" w14:textId="72DB7DE1" w:rsidR="00B95F09" w:rsidRPr="007334E1" w:rsidRDefault="00B95F09" w:rsidP="00B95F09">
            <w:pPr>
              <w:pStyle w:val="TableText"/>
              <w:jc w:val="center"/>
            </w:pPr>
            <w:r w:rsidRPr="00BA1DF1">
              <w:rPr>
                <w:rFonts w:asciiTheme="minorHAnsi" w:hAnsiTheme="minorHAnsi" w:cstheme="minorHAnsi"/>
                <w:color w:val="000000"/>
                <w:szCs w:val="20"/>
              </w:rPr>
              <w:t>32.2%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138E70" w14:textId="6979244F" w:rsidR="00B95F09" w:rsidRPr="007334E1" w:rsidRDefault="00B95F09" w:rsidP="00B95F09">
            <w:pPr>
              <w:pStyle w:val="TableText"/>
              <w:jc w:val="center"/>
            </w:pPr>
            <w:r w:rsidRPr="00BA1DF1">
              <w:rPr>
                <w:rFonts w:asciiTheme="minorHAnsi" w:hAnsiTheme="minorHAnsi" w:cstheme="minorHAnsi"/>
                <w:color w:val="000000"/>
                <w:szCs w:val="20"/>
              </w:rPr>
              <w:t>28.5%</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4C280C" w14:textId="6772E967" w:rsidR="00B95F09" w:rsidRPr="007334E1" w:rsidRDefault="00B95F09" w:rsidP="00B95F09">
            <w:pPr>
              <w:pStyle w:val="TableText"/>
              <w:jc w:val="center"/>
            </w:pPr>
            <w:r w:rsidRPr="00BA1DF1">
              <w:rPr>
                <w:rFonts w:asciiTheme="minorHAnsi" w:hAnsiTheme="minorHAnsi" w:cstheme="minorHAnsi"/>
                <w:color w:val="000000"/>
                <w:szCs w:val="20"/>
              </w:rPr>
              <w:t>20.6%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A9012B" w14:textId="3E70F42D" w:rsidR="00B95F09" w:rsidRPr="007334E1" w:rsidRDefault="00B95F09" w:rsidP="00B95F09">
            <w:pPr>
              <w:pStyle w:val="TableText"/>
              <w:jc w:val="center"/>
            </w:pPr>
            <w:r w:rsidRPr="00BA1DF1">
              <w:rPr>
                <w:rFonts w:asciiTheme="minorHAnsi" w:hAnsiTheme="minorHAnsi" w:cstheme="minorHAnsi"/>
                <w:color w:val="000000"/>
                <w:szCs w:val="20"/>
              </w:rPr>
              <w:t>18.7%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BCC5DB" w14:textId="7D7B103C"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p>
        </w:tc>
      </w:tr>
      <w:tr w:rsidR="00B95F09" w:rsidRPr="007334E1" w14:paraId="730F5E00" w14:textId="73FF3D5E"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83E1A1" w14:textId="77777777" w:rsidR="00B95F09" w:rsidRPr="007334E1" w:rsidRDefault="00B95F09" w:rsidP="00B95F09">
            <w:pPr>
              <w:pStyle w:val="TableText"/>
            </w:pPr>
            <w:r w:rsidRPr="007334E1">
              <w:t>Residential Electric DHW</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73B0BC" w14:textId="77777777" w:rsidR="00B95F09" w:rsidRPr="007334E1" w:rsidRDefault="00B95F09" w:rsidP="00B95F09">
            <w:pPr>
              <w:pStyle w:val="TableText"/>
              <w:jc w:val="center"/>
            </w:pPr>
            <w:r>
              <w:t>R</w:t>
            </w:r>
            <w:r w:rsidRPr="00131549">
              <w:t>0</w:t>
            </w:r>
            <w:r>
              <w:t>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4FEE91" w14:textId="515F060E" w:rsidR="00B95F09" w:rsidRPr="007334E1" w:rsidRDefault="00B95F09" w:rsidP="00B95F09">
            <w:pPr>
              <w:pStyle w:val="TableText"/>
              <w:jc w:val="center"/>
            </w:pPr>
            <w:r w:rsidRPr="00BA1DF1">
              <w:rPr>
                <w:rFonts w:asciiTheme="minorHAnsi" w:hAnsiTheme="minorHAnsi" w:cstheme="minorHAnsi"/>
                <w:color w:val="000000"/>
                <w:szCs w:val="20"/>
              </w:rPr>
              <w:t>33.8%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801B72" w14:textId="457832E8" w:rsidR="00B95F09" w:rsidRPr="007334E1" w:rsidRDefault="00B95F09" w:rsidP="00B95F09">
            <w:pPr>
              <w:pStyle w:val="TableText"/>
              <w:jc w:val="center"/>
            </w:pPr>
            <w:r w:rsidRPr="00BA1DF1">
              <w:rPr>
                <w:rFonts w:asciiTheme="minorHAnsi" w:hAnsiTheme="minorHAnsi" w:cstheme="minorHAnsi"/>
                <w:color w:val="000000"/>
                <w:szCs w:val="20"/>
              </w:rPr>
              <w:t>31.0%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A9DE66" w14:textId="2F45D6BC" w:rsidR="00B95F09" w:rsidRPr="007334E1" w:rsidRDefault="00B95F09" w:rsidP="00B95F09">
            <w:pPr>
              <w:pStyle w:val="TableText"/>
              <w:jc w:val="center"/>
            </w:pPr>
            <w:r w:rsidRPr="00BA1DF1">
              <w:rPr>
                <w:rFonts w:asciiTheme="minorHAnsi" w:hAnsiTheme="minorHAnsi" w:cstheme="minorHAnsi"/>
                <w:color w:val="000000"/>
                <w:szCs w:val="20"/>
              </w:rPr>
              <w:t>18.2%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C5BDCE" w14:textId="254BA5B8" w:rsidR="00B95F09" w:rsidRPr="007334E1" w:rsidRDefault="00B95F09" w:rsidP="00B95F09">
            <w:pPr>
              <w:pStyle w:val="TableText"/>
              <w:jc w:val="center"/>
            </w:pPr>
            <w:r w:rsidRPr="00BA1DF1">
              <w:rPr>
                <w:rFonts w:asciiTheme="minorHAnsi" w:hAnsiTheme="minorHAnsi" w:cstheme="minorHAnsi"/>
                <w:color w:val="000000"/>
                <w:szCs w:val="20"/>
              </w:rPr>
              <w:t>17.1%</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E2450C" w14:textId="752ADABC"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p>
        </w:tc>
      </w:tr>
      <w:tr w:rsidR="00B95F09" w:rsidRPr="007334E1" w14:paraId="7F3DBD45" w14:textId="007FA79E"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9621DC" w14:textId="77777777" w:rsidR="00B95F09" w:rsidRPr="007334E1" w:rsidRDefault="00B95F09" w:rsidP="00B95F09">
            <w:pPr>
              <w:pStyle w:val="TableText"/>
            </w:pPr>
            <w:r w:rsidRPr="007334E1">
              <w:t>Residential Freezer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9DB224" w14:textId="77777777" w:rsidR="00B95F09" w:rsidRPr="007334E1" w:rsidRDefault="00B95F09" w:rsidP="00B95F09">
            <w:pPr>
              <w:pStyle w:val="TableText"/>
              <w:jc w:val="center"/>
            </w:pPr>
            <w:r>
              <w:t>R</w:t>
            </w:r>
            <w:r w:rsidRPr="00131549">
              <w:t>0</w:t>
            </w:r>
            <w:r>
              <w:t>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C7D1EB" w14:textId="2F9073BF" w:rsidR="00B95F09" w:rsidRPr="007334E1" w:rsidRDefault="00B95F09" w:rsidP="00B95F09">
            <w:pPr>
              <w:pStyle w:val="TableText"/>
              <w:jc w:val="center"/>
            </w:pPr>
            <w:r w:rsidRPr="00BA1DF1">
              <w:rPr>
                <w:rFonts w:asciiTheme="minorHAnsi" w:hAnsiTheme="minorHAnsi" w:cstheme="minorHAnsi"/>
                <w:color w:val="000000"/>
                <w:szCs w:val="20"/>
              </w:rPr>
              <w:t>23.3%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CCD8BF" w14:textId="53B535F6" w:rsidR="00B95F09" w:rsidRPr="007334E1" w:rsidRDefault="00B95F09" w:rsidP="00B95F09">
            <w:pPr>
              <w:pStyle w:val="TableText"/>
              <w:jc w:val="center"/>
            </w:pPr>
            <w:r w:rsidRPr="00BA1DF1">
              <w:rPr>
                <w:rFonts w:asciiTheme="minorHAnsi" w:hAnsiTheme="minorHAnsi" w:cstheme="minorHAnsi"/>
                <w:color w:val="000000"/>
                <w:szCs w:val="20"/>
              </w:rPr>
              <w:t>30.2%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A3EFF4" w14:textId="69E3F475" w:rsidR="00B95F09" w:rsidRPr="007334E1" w:rsidRDefault="00B95F09" w:rsidP="00B95F09">
            <w:pPr>
              <w:pStyle w:val="TableText"/>
              <w:jc w:val="center"/>
            </w:pPr>
            <w:r w:rsidRPr="00BA1DF1">
              <w:rPr>
                <w:rFonts w:asciiTheme="minorHAnsi" w:hAnsiTheme="minorHAnsi" w:cstheme="minorHAnsi"/>
                <w:color w:val="000000"/>
                <w:szCs w:val="20"/>
              </w:rPr>
              <w:t>20.4%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3931F0" w14:textId="69262164" w:rsidR="00B95F09" w:rsidRPr="007334E1" w:rsidRDefault="00B95F09" w:rsidP="00B95F09">
            <w:pPr>
              <w:pStyle w:val="TableText"/>
              <w:jc w:val="center"/>
            </w:pPr>
            <w:r w:rsidRPr="00BA1DF1">
              <w:rPr>
                <w:rFonts w:asciiTheme="minorHAnsi" w:hAnsiTheme="minorHAnsi" w:cstheme="minorHAnsi"/>
                <w:color w:val="000000"/>
                <w:szCs w:val="20"/>
              </w:rPr>
              <w:t>26.0%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4E0C19" w14:textId="081651C4"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p>
        </w:tc>
      </w:tr>
      <w:tr w:rsidR="00B95F09" w:rsidRPr="007334E1" w14:paraId="03D4F424" w14:textId="193301AA"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92EE48" w14:textId="77777777" w:rsidR="00B95F09" w:rsidRPr="007334E1" w:rsidRDefault="00B95F09" w:rsidP="00B95F09">
            <w:pPr>
              <w:pStyle w:val="TableText"/>
            </w:pPr>
            <w:r w:rsidRPr="007334E1">
              <w:t>Residential Refrigerator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C47D9" w14:textId="77777777" w:rsidR="00B95F09" w:rsidRPr="007334E1" w:rsidRDefault="00B95F09" w:rsidP="00B95F09">
            <w:pPr>
              <w:pStyle w:val="TableText"/>
              <w:jc w:val="center"/>
            </w:pPr>
            <w:r>
              <w:t>R05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ED4E3C" w14:textId="6C51D27F" w:rsidR="00B95F09" w:rsidRPr="007334E1" w:rsidRDefault="00B95F09" w:rsidP="00B95F09">
            <w:pPr>
              <w:pStyle w:val="TableText"/>
              <w:jc w:val="center"/>
            </w:pPr>
            <w:r w:rsidRPr="00BA1DF1">
              <w:rPr>
                <w:rFonts w:asciiTheme="minorHAnsi" w:hAnsiTheme="minorHAnsi" w:cstheme="minorHAnsi"/>
                <w:color w:val="000000"/>
                <w:szCs w:val="20"/>
              </w:rPr>
              <w:t>23.7%</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DF3E0B" w14:textId="1A0534AC" w:rsidR="00B95F09" w:rsidRPr="007334E1" w:rsidRDefault="00B95F09" w:rsidP="00B95F09">
            <w:pPr>
              <w:pStyle w:val="TableText"/>
              <w:jc w:val="center"/>
            </w:pPr>
            <w:r w:rsidRPr="00BA1DF1">
              <w:rPr>
                <w:rFonts w:asciiTheme="minorHAnsi" w:hAnsiTheme="minorHAnsi" w:cstheme="minorHAnsi"/>
                <w:color w:val="000000"/>
                <w:szCs w:val="20"/>
              </w:rPr>
              <w:t>28.7%</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5C1B90" w14:textId="54C25890" w:rsidR="00B95F09" w:rsidRPr="007334E1" w:rsidRDefault="00B95F09" w:rsidP="00B95F09">
            <w:pPr>
              <w:pStyle w:val="TableText"/>
              <w:jc w:val="center"/>
            </w:pPr>
            <w:r w:rsidRPr="00BA1DF1">
              <w:rPr>
                <w:rFonts w:asciiTheme="minorHAnsi" w:hAnsiTheme="minorHAnsi" w:cstheme="minorHAnsi"/>
                <w:color w:val="000000"/>
                <w:szCs w:val="20"/>
              </w:rPr>
              <w:t>21.7%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9A4EFC" w14:textId="3ECC815A" w:rsidR="00B95F09" w:rsidRPr="007334E1" w:rsidRDefault="00B95F09" w:rsidP="00B95F09">
            <w:pPr>
              <w:pStyle w:val="TableText"/>
              <w:jc w:val="center"/>
            </w:pPr>
            <w:r w:rsidRPr="00BA1DF1">
              <w:rPr>
                <w:rFonts w:asciiTheme="minorHAnsi" w:hAnsiTheme="minorHAnsi" w:cstheme="minorHAnsi"/>
                <w:color w:val="000000"/>
                <w:szCs w:val="20"/>
              </w:rPr>
              <w:t>25.9%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D388E2" w14:textId="5B4B7C3B"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p>
        </w:tc>
      </w:tr>
      <w:tr w:rsidR="002145B2" w:rsidRPr="007334E1" w14:paraId="5CA072C2" w14:textId="523733CC"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A6AD59" w14:textId="77777777" w:rsidR="002145B2" w:rsidRPr="007334E1" w:rsidRDefault="002145B2" w:rsidP="00986C87">
            <w:pPr>
              <w:pStyle w:val="TableText"/>
            </w:pPr>
            <w:r w:rsidRPr="007334E1">
              <w:t>Residential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54DF82" w14:textId="77777777" w:rsidR="002145B2" w:rsidRPr="007334E1" w:rsidRDefault="002145B2" w:rsidP="00986C87">
            <w:pPr>
              <w:pStyle w:val="TableText"/>
              <w:jc w:val="center"/>
            </w:pPr>
            <w:r>
              <w:t>R06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0F7690" w14:textId="4F2D72EC" w:rsidR="002145B2" w:rsidRPr="007334E1" w:rsidRDefault="002145B2" w:rsidP="00986C87">
            <w:pPr>
              <w:pStyle w:val="TableText"/>
              <w:jc w:val="center"/>
            </w:pPr>
            <w:r>
              <w:rPr>
                <w:color w:val="000000"/>
                <w:szCs w:val="20"/>
              </w:rPr>
              <w:t>35.1%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444137" w14:textId="1D9EAE3D" w:rsidR="002145B2" w:rsidRPr="007334E1" w:rsidRDefault="002145B2" w:rsidP="00986C87">
            <w:pPr>
              <w:pStyle w:val="TableText"/>
              <w:jc w:val="center"/>
            </w:pPr>
            <w:r>
              <w:rPr>
                <w:color w:val="000000"/>
                <w:szCs w:val="20"/>
              </w:rPr>
              <w:t>26.1%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8698B9" w14:textId="6B8F2037" w:rsidR="002145B2" w:rsidRPr="007334E1" w:rsidRDefault="002145B2" w:rsidP="00986C87">
            <w:pPr>
              <w:pStyle w:val="TableText"/>
              <w:jc w:val="center"/>
            </w:pPr>
            <w:r>
              <w:rPr>
                <w:color w:val="000000"/>
                <w:szCs w:val="20"/>
              </w:rPr>
              <w:t>22.0%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9DBE76" w14:textId="6CD3D7D0" w:rsidR="002145B2" w:rsidRPr="007334E1" w:rsidRDefault="002145B2" w:rsidP="00986C87">
            <w:pPr>
              <w:pStyle w:val="TableText"/>
              <w:jc w:val="center"/>
            </w:pPr>
            <w:r>
              <w:rPr>
                <w:color w:val="000000"/>
                <w:szCs w:val="20"/>
              </w:rPr>
              <w:t>16.8%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CAEFF4" w14:textId="5CA2B76D" w:rsidR="002145B2" w:rsidRPr="007334E1" w:rsidRDefault="002145B2" w:rsidP="00986C87">
            <w:pPr>
              <w:pStyle w:val="TableText"/>
            </w:pPr>
            <w:r>
              <w:t xml:space="preserve">Opinion Dynamics </w:t>
            </w:r>
            <w:r w:rsidR="004E016D">
              <w:t xml:space="preserve">IL </w:t>
            </w:r>
            <w:r>
              <w:t>Metering Study</w:t>
            </w:r>
            <w:r w:rsidR="00EE13AD">
              <w:rPr>
                <w:rStyle w:val="FootnoteReference"/>
              </w:rPr>
              <w:footnoteReference w:id="32"/>
            </w:r>
          </w:p>
        </w:tc>
      </w:tr>
      <w:tr w:rsidR="002F3E80" w:rsidRPr="007334E1" w14:paraId="7C1B1936" w14:textId="46642B1F"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5F57AB" w14:textId="77777777" w:rsidR="002F3E80" w:rsidRPr="007334E1" w:rsidRDefault="002F3E80" w:rsidP="00986C87">
            <w:pPr>
              <w:pStyle w:val="TableText"/>
            </w:pPr>
            <w:r w:rsidRPr="007334E1">
              <w:t>Residential Outdoor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B2F0C4" w14:textId="77777777" w:rsidR="002F3E80" w:rsidRPr="007334E1" w:rsidRDefault="002F3E80" w:rsidP="00986C87">
            <w:pPr>
              <w:pStyle w:val="TableText"/>
              <w:jc w:val="center"/>
            </w:pPr>
            <w:r>
              <w:t>R07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CB9180" w14:textId="77777777" w:rsidR="002F3E80" w:rsidRPr="007334E1" w:rsidRDefault="002F3E80" w:rsidP="00986C87">
            <w:pPr>
              <w:pStyle w:val="TableText"/>
              <w:jc w:val="center"/>
            </w:pPr>
            <w:r w:rsidRPr="007334E1">
              <w:t>18.0%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99D6E8" w14:textId="77777777" w:rsidR="002F3E80" w:rsidRPr="007334E1" w:rsidRDefault="002F3E80" w:rsidP="00986C87">
            <w:pPr>
              <w:pStyle w:val="TableText"/>
              <w:jc w:val="center"/>
            </w:pPr>
            <w:r w:rsidRPr="007334E1">
              <w:t>44.1%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D66256" w14:textId="77777777" w:rsidR="002F3E80" w:rsidRPr="007334E1" w:rsidRDefault="002F3E80" w:rsidP="00986C87">
            <w:pPr>
              <w:pStyle w:val="TableText"/>
              <w:jc w:val="center"/>
            </w:pPr>
            <w:r w:rsidRPr="007334E1">
              <w:t>9.4%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877834" w14:textId="77777777" w:rsidR="002F3E80" w:rsidRPr="007334E1" w:rsidRDefault="002F3E80" w:rsidP="00986C87">
            <w:pPr>
              <w:pStyle w:val="TableText"/>
              <w:jc w:val="center"/>
            </w:pPr>
            <w:r w:rsidRPr="007334E1">
              <w:t>28.4%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D7290B" w14:textId="4EE5B08C" w:rsidR="002F3E80" w:rsidRPr="007334E1" w:rsidRDefault="002F3E80" w:rsidP="00986C87">
            <w:pPr>
              <w:pStyle w:val="TableText"/>
            </w:pPr>
            <w:r>
              <w:t>Efficiency Vermont</w:t>
            </w:r>
          </w:p>
        </w:tc>
      </w:tr>
      <w:tr w:rsidR="002F3E80" w:rsidRPr="007334E1" w14:paraId="4563B045" w14:textId="584E4A3C"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A320E8" w14:textId="77777777" w:rsidR="002F3E80" w:rsidRPr="007334E1" w:rsidRDefault="002F3E80" w:rsidP="00986C87">
            <w:pPr>
              <w:pStyle w:val="TableText"/>
            </w:pPr>
            <w:r w:rsidRPr="007334E1">
              <w:t>Residential Cooling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323A86" w14:textId="77777777" w:rsidR="002F3E80" w:rsidRPr="007334E1" w:rsidRDefault="002F3E80" w:rsidP="00986C87">
            <w:pPr>
              <w:pStyle w:val="TableText"/>
              <w:jc w:val="center"/>
            </w:pPr>
            <w:r>
              <w:t>R08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FC0324" w14:textId="77777777" w:rsidR="002F3E80" w:rsidRPr="007334E1" w:rsidRDefault="002F3E80" w:rsidP="00986C87">
            <w:pPr>
              <w:pStyle w:val="TableText"/>
              <w:jc w:val="center"/>
            </w:pPr>
            <w:r w:rsidRPr="007334E1">
              <w:t>4.1%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115B77" w14:textId="77777777" w:rsidR="002F3E80" w:rsidRPr="007334E1" w:rsidRDefault="002F3E80" w:rsidP="00986C87">
            <w:pPr>
              <w:pStyle w:val="TableText"/>
              <w:jc w:val="center"/>
            </w:pPr>
            <w:r w:rsidRPr="007334E1">
              <w:t>0.7%</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EEA078" w14:textId="77777777" w:rsidR="002F3E80" w:rsidRPr="007334E1" w:rsidRDefault="002F3E80" w:rsidP="00986C87">
            <w:pPr>
              <w:pStyle w:val="TableText"/>
              <w:jc w:val="center"/>
            </w:pPr>
            <w:r w:rsidRPr="007334E1">
              <w:t>71.3%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8F1D4C" w14:textId="77777777" w:rsidR="002F3E80" w:rsidRPr="007334E1" w:rsidRDefault="002F3E80" w:rsidP="00986C87">
            <w:pPr>
              <w:pStyle w:val="TableText"/>
              <w:jc w:val="center"/>
            </w:pPr>
            <w:r w:rsidRPr="007334E1">
              <w:t>23.9%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82C553" w14:textId="3E134E7B" w:rsidR="002F3E80" w:rsidRPr="007334E1" w:rsidRDefault="002F3E80" w:rsidP="00986C87">
            <w:pPr>
              <w:pStyle w:val="TableText"/>
            </w:pPr>
            <w:r w:rsidRPr="00344C36">
              <w:t>Itron eShapes</w:t>
            </w:r>
          </w:p>
        </w:tc>
      </w:tr>
      <w:tr w:rsidR="002F3E80" w:rsidRPr="007334E1" w14:paraId="2FBD009A" w14:textId="09D8DFB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6E21BB" w14:textId="77777777" w:rsidR="002F3E80" w:rsidRPr="007334E1" w:rsidRDefault="002F3E80" w:rsidP="00986C87">
            <w:pPr>
              <w:pStyle w:val="TableText"/>
            </w:pPr>
            <w:r w:rsidRPr="007334E1">
              <w:t>Residential Electric Space Heat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10D488" w14:textId="77777777" w:rsidR="002F3E80" w:rsidRPr="007334E1" w:rsidRDefault="002F3E80" w:rsidP="00986C87">
            <w:pPr>
              <w:pStyle w:val="TableText"/>
              <w:jc w:val="center"/>
            </w:pPr>
            <w:r>
              <w:t>R09</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B637D4" w14:textId="77777777" w:rsidR="002F3E80" w:rsidRPr="007334E1" w:rsidRDefault="002F3E80" w:rsidP="00986C87">
            <w:pPr>
              <w:pStyle w:val="TableText"/>
              <w:jc w:val="center"/>
            </w:pPr>
            <w:r w:rsidRPr="007334E1">
              <w:t>57.8%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88925D" w14:textId="77777777" w:rsidR="002F3E80" w:rsidRPr="007334E1" w:rsidRDefault="002F3E80" w:rsidP="00986C87">
            <w:pPr>
              <w:pStyle w:val="TableText"/>
              <w:jc w:val="center"/>
            </w:pPr>
            <w:r w:rsidRPr="007334E1">
              <w:t>38.8%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63C52A" w14:textId="77777777" w:rsidR="002F3E80" w:rsidRPr="007334E1" w:rsidRDefault="002F3E80" w:rsidP="00986C87">
            <w:pPr>
              <w:pStyle w:val="TableText"/>
              <w:jc w:val="center"/>
            </w:pPr>
            <w:r w:rsidRPr="007334E1">
              <w:t>1.7%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8FABC1" w14:textId="77777777" w:rsidR="002F3E80" w:rsidRPr="007334E1" w:rsidRDefault="002F3E80" w:rsidP="00986C87">
            <w:pPr>
              <w:pStyle w:val="TableText"/>
              <w:jc w:val="center"/>
            </w:pPr>
            <w:r w:rsidRPr="007334E1">
              <w:t>1.7%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0B2BCC" w14:textId="05B695FC" w:rsidR="002F3E80" w:rsidRPr="007334E1" w:rsidRDefault="002F3E80" w:rsidP="00986C87">
            <w:pPr>
              <w:pStyle w:val="TableText"/>
            </w:pPr>
            <w:r w:rsidRPr="00344C36">
              <w:t>Itron eShapes</w:t>
            </w:r>
          </w:p>
        </w:tc>
      </w:tr>
      <w:tr w:rsidR="002F3E80" w:rsidRPr="007334E1" w14:paraId="474A7112" w14:textId="279C136B"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CCE698" w14:textId="77777777" w:rsidR="002F3E80" w:rsidRPr="007334E1" w:rsidRDefault="002F3E80" w:rsidP="00986C87">
            <w:pPr>
              <w:pStyle w:val="TableText"/>
            </w:pPr>
            <w:r w:rsidRPr="007334E1">
              <w:t xml:space="preserve">Residential Electric Heating and Cooling </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B7161B" w14:textId="77777777" w:rsidR="002F3E80" w:rsidRPr="007334E1" w:rsidRDefault="002F3E80" w:rsidP="00986C87">
            <w:pPr>
              <w:pStyle w:val="TableText"/>
              <w:jc w:val="center"/>
            </w:pPr>
            <w:r>
              <w:t>R10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D7EF30" w14:textId="77777777" w:rsidR="002F3E80" w:rsidRPr="007334E1" w:rsidRDefault="002F3E80" w:rsidP="00986C87">
            <w:pPr>
              <w:pStyle w:val="TableText"/>
              <w:jc w:val="center"/>
            </w:pPr>
            <w:r w:rsidRPr="007334E1">
              <w:t>35.2%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FFE087" w14:textId="77777777" w:rsidR="002F3E80" w:rsidRPr="007334E1" w:rsidRDefault="002F3E80" w:rsidP="00986C87">
            <w:pPr>
              <w:pStyle w:val="TableText"/>
              <w:jc w:val="center"/>
            </w:pPr>
            <w:r w:rsidRPr="007334E1">
              <w:t>22.8%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555796" w14:textId="77777777" w:rsidR="002F3E80" w:rsidRPr="007334E1" w:rsidRDefault="002F3E80" w:rsidP="00986C87">
            <w:pPr>
              <w:pStyle w:val="TableText"/>
              <w:jc w:val="center"/>
            </w:pPr>
            <w:r w:rsidRPr="007334E1">
              <w:t>31.0%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0DE658" w14:textId="77777777" w:rsidR="002F3E80" w:rsidRPr="007334E1" w:rsidRDefault="002F3E80" w:rsidP="00986C87">
            <w:pPr>
              <w:pStyle w:val="TableText"/>
              <w:jc w:val="center"/>
            </w:pPr>
            <w:r w:rsidRPr="007334E1">
              <w:t>11.0%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A1AF56" w14:textId="48A49B18" w:rsidR="002F3E80" w:rsidRPr="007334E1" w:rsidRDefault="002F3E80" w:rsidP="00986C87">
            <w:pPr>
              <w:pStyle w:val="TableText"/>
            </w:pPr>
            <w:r w:rsidRPr="00344C36">
              <w:t>Itron eShapes</w:t>
            </w:r>
          </w:p>
        </w:tc>
      </w:tr>
      <w:tr w:rsidR="002F3E80" w:rsidRPr="007334E1" w14:paraId="08FFE592" w14:textId="3AD04A50"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E094BD" w14:textId="77777777" w:rsidR="002F3E80" w:rsidRPr="007334E1" w:rsidRDefault="002F3E80" w:rsidP="00986C87">
            <w:pPr>
              <w:pStyle w:val="TableText"/>
            </w:pPr>
            <w:r w:rsidRPr="007334E1">
              <w:t>Residential Ventilation</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B6CEEE" w14:textId="77777777" w:rsidR="002F3E80" w:rsidRPr="007334E1" w:rsidRDefault="002F3E80" w:rsidP="00986C87">
            <w:pPr>
              <w:pStyle w:val="TableText"/>
              <w:jc w:val="center"/>
            </w:pPr>
            <w:r>
              <w:t>R11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2D6A1C"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4C9281"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9D5301"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8615D2"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BFB142" w14:textId="16F5B864" w:rsidR="002F3E80" w:rsidRPr="007334E1" w:rsidRDefault="002F3E80" w:rsidP="00986C87">
            <w:pPr>
              <w:pStyle w:val="TableText"/>
            </w:pPr>
            <w:r w:rsidRPr="001A6BB4">
              <w:t>Efficiency Vermont</w:t>
            </w:r>
          </w:p>
        </w:tc>
      </w:tr>
      <w:tr w:rsidR="002F3E80" w:rsidRPr="007334E1" w14:paraId="5DAD5B3C" w14:textId="4C0014C8"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16C211" w14:textId="77777777" w:rsidR="002F3E80" w:rsidRPr="007334E1" w:rsidRDefault="002F3E80" w:rsidP="00986C87">
            <w:pPr>
              <w:pStyle w:val="TableText"/>
            </w:pPr>
            <w:r w:rsidRPr="007334E1">
              <w:t>Residential - Dehumidifier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1FF092" w14:textId="77777777" w:rsidR="002F3E80" w:rsidRPr="007334E1" w:rsidRDefault="002F3E80" w:rsidP="00986C87">
            <w:pPr>
              <w:pStyle w:val="TableText"/>
              <w:jc w:val="center"/>
            </w:pPr>
            <w:r>
              <w:t>R12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5D0E8C" w14:textId="77777777" w:rsidR="002F3E80" w:rsidRPr="007334E1" w:rsidRDefault="002F3E80" w:rsidP="00986C87">
            <w:pPr>
              <w:pStyle w:val="TableText"/>
              <w:jc w:val="center"/>
            </w:pPr>
            <w:r w:rsidRPr="007334E1">
              <w:t>12.9%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03CDED" w14:textId="77777777" w:rsidR="002F3E80" w:rsidRPr="007334E1" w:rsidRDefault="002F3E80" w:rsidP="00986C87">
            <w:pPr>
              <w:pStyle w:val="TableText"/>
              <w:jc w:val="center"/>
            </w:pPr>
            <w:r w:rsidRPr="007334E1">
              <w:t>16.2%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FFD85D" w14:textId="77777777" w:rsidR="002F3E80" w:rsidRPr="007334E1" w:rsidRDefault="002F3E80" w:rsidP="00986C87">
            <w:pPr>
              <w:pStyle w:val="TableText"/>
              <w:jc w:val="center"/>
            </w:pPr>
            <w:r w:rsidRPr="007334E1">
              <w:t>31.7%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1C2468" w14:textId="77777777" w:rsidR="002F3E80" w:rsidRPr="007334E1" w:rsidRDefault="002F3E80" w:rsidP="00986C87">
            <w:pPr>
              <w:pStyle w:val="TableText"/>
              <w:jc w:val="center"/>
            </w:pPr>
            <w:r w:rsidRPr="007334E1">
              <w:t>39.2%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2A1466" w14:textId="6BAF9DC1" w:rsidR="002F3E80" w:rsidRPr="007334E1" w:rsidRDefault="002F3E80" w:rsidP="00986C87">
            <w:pPr>
              <w:pStyle w:val="TableText"/>
            </w:pPr>
            <w:r w:rsidRPr="001A6BB4">
              <w:t>Efficiency Vermont</w:t>
            </w:r>
          </w:p>
        </w:tc>
      </w:tr>
      <w:tr w:rsidR="003046AC" w:rsidRPr="007334E1" w14:paraId="5148F4E5" w14:textId="7B5D5B6D"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91E223" w14:textId="77777777" w:rsidR="003046AC" w:rsidRPr="007334E1" w:rsidRDefault="003046AC" w:rsidP="003046AC">
            <w:pPr>
              <w:pStyle w:val="TableText"/>
            </w:pPr>
            <w:r w:rsidRPr="007334E1">
              <w:t>Residential Standby Losses - Entertainment Center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9D54A6" w14:textId="77777777" w:rsidR="003046AC" w:rsidRPr="007334E1" w:rsidRDefault="003046AC" w:rsidP="003046AC">
            <w:pPr>
              <w:pStyle w:val="TableText"/>
              <w:jc w:val="center"/>
            </w:pPr>
            <w:r>
              <w:t>R13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C5286A" w14:textId="63ACB2CE" w:rsidR="003046AC" w:rsidRPr="007334E1" w:rsidRDefault="003046AC" w:rsidP="003046AC">
            <w:pPr>
              <w:pStyle w:val="TableText"/>
              <w:jc w:val="center"/>
            </w:pPr>
            <w:r w:rsidRPr="00BA1DF1">
              <w:rPr>
                <w:rFonts w:asciiTheme="minorHAnsi" w:hAnsiTheme="minorHAnsi" w:cstheme="minorHAnsi"/>
                <w:color w:val="000000"/>
                <w:szCs w:val="20"/>
              </w:rPr>
              <w:t>28.3%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AC489F" w14:textId="73546BF7" w:rsidR="003046AC" w:rsidRPr="007334E1" w:rsidRDefault="003046AC" w:rsidP="003046AC">
            <w:pPr>
              <w:pStyle w:val="TableText"/>
              <w:jc w:val="center"/>
            </w:pPr>
            <w:r w:rsidRPr="00BA1DF1">
              <w:rPr>
                <w:rFonts w:asciiTheme="minorHAnsi" w:hAnsiTheme="minorHAnsi" w:cstheme="minorHAnsi"/>
                <w:color w:val="000000"/>
                <w:szCs w:val="20"/>
              </w:rPr>
              <w:t>30.3%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6AB4A1" w14:textId="08BEC87D" w:rsidR="003046AC" w:rsidRPr="007334E1" w:rsidRDefault="003046AC" w:rsidP="003046AC">
            <w:pPr>
              <w:pStyle w:val="TableText"/>
              <w:jc w:val="center"/>
            </w:pPr>
            <w:r w:rsidRPr="00BA1DF1">
              <w:rPr>
                <w:rFonts w:asciiTheme="minorHAnsi" w:hAnsiTheme="minorHAnsi" w:cstheme="minorHAnsi"/>
                <w:color w:val="000000"/>
                <w:szCs w:val="20"/>
              </w:rPr>
              <w:t>19.7%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A07F85" w14:textId="1A1E0A4D" w:rsidR="003046AC" w:rsidRPr="007334E1" w:rsidRDefault="003046AC" w:rsidP="003046AC">
            <w:pPr>
              <w:pStyle w:val="TableText"/>
              <w:jc w:val="center"/>
            </w:pPr>
            <w:r w:rsidRPr="00BA1DF1">
              <w:rPr>
                <w:rFonts w:asciiTheme="minorHAnsi" w:hAnsiTheme="minorHAnsi" w:cstheme="minorHAnsi"/>
                <w:color w:val="000000"/>
                <w:szCs w:val="20"/>
              </w:rPr>
              <w:t>21.7%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8964A6" w14:textId="79E9CDD4" w:rsidR="003046AC" w:rsidRPr="007334E1" w:rsidRDefault="00F77F1F" w:rsidP="003046AC">
            <w:pPr>
              <w:pStyle w:val="TableText"/>
            </w:pPr>
            <w:r>
              <w:t>Guidehouse</w:t>
            </w:r>
            <w:r w:rsidR="003046AC">
              <w:t xml:space="preserve"> MA Baseline Study</w:t>
            </w:r>
          </w:p>
        </w:tc>
      </w:tr>
      <w:tr w:rsidR="003046AC" w:rsidRPr="007334E1" w14:paraId="26137710" w14:textId="7CE71E7A"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E7DE63" w14:textId="77777777" w:rsidR="003046AC" w:rsidRPr="007334E1" w:rsidRDefault="003046AC" w:rsidP="003046AC">
            <w:pPr>
              <w:pStyle w:val="TableText"/>
            </w:pPr>
            <w:r w:rsidRPr="007334E1">
              <w:t>Residential Standby Losses - Home Office</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4B7D11" w14:textId="77777777" w:rsidR="003046AC" w:rsidRPr="007334E1" w:rsidRDefault="003046AC" w:rsidP="003046AC">
            <w:pPr>
              <w:pStyle w:val="TableText"/>
              <w:jc w:val="center"/>
            </w:pPr>
            <w:r>
              <w:t>R14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09CDD1" w14:textId="32819E79" w:rsidR="003046AC" w:rsidRPr="007334E1" w:rsidRDefault="003046AC" w:rsidP="003046AC">
            <w:pPr>
              <w:pStyle w:val="TableText"/>
              <w:jc w:val="center"/>
            </w:pPr>
            <w:r w:rsidRPr="00BA1DF1">
              <w:rPr>
                <w:rFonts w:asciiTheme="minorHAnsi" w:hAnsiTheme="minorHAnsi" w:cstheme="minorHAnsi"/>
                <w:color w:val="000000"/>
                <w:szCs w:val="20"/>
              </w:rPr>
              <w:t>28.8%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29A031" w14:textId="31A963F8" w:rsidR="003046AC" w:rsidRPr="007334E1" w:rsidRDefault="003046AC" w:rsidP="003046AC">
            <w:pPr>
              <w:pStyle w:val="TableText"/>
              <w:jc w:val="center"/>
            </w:pPr>
            <w:r w:rsidRPr="00BA1DF1">
              <w:rPr>
                <w:rFonts w:asciiTheme="minorHAnsi" w:hAnsiTheme="minorHAnsi" w:cstheme="minorHAnsi"/>
                <w:color w:val="000000"/>
                <w:szCs w:val="20"/>
              </w:rPr>
              <w:t>28.3%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F36CC3" w14:textId="4A6CFD08" w:rsidR="003046AC" w:rsidRPr="007334E1" w:rsidRDefault="003046AC" w:rsidP="003046AC">
            <w:pPr>
              <w:pStyle w:val="TableText"/>
              <w:jc w:val="center"/>
            </w:pPr>
            <w:r w:rsidRPr="00BA1DF1">
              <w:rPr>
                <w:rFonts w:asciiTheme="minorHAnsi" w:hAnsiTheme="minorHAnsi" w:cstheme="minorHAnsi"/>
                <w:color w:val="000000"/>
                <w:szCs w:val="20"/>
              </w:rPr>
              <w:t>21.4%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A0636F" w14:textId="5233F0E0" w:rsidR="003046AC" w:rsidRPr="007334E1" w:rsidRDefault="003046AC" w:rsidP="003046AC">
            <w:pPr>
              <w:pStyle w:val="TableText"/>
              <w:jc w:val="center"/>
            </w:pPr>
            <w:r w:rsidRPr="00BA1DF1">
              <w:rPr>
                <w:rFonts w:asciiTheme="minorHAnsi" w:hAnsiTheme="minorHAnsi" w:cstheme="minorHAnsi"/>
                <w:color w:val="000000"/>
                <w:szCs w:val="20"/>
              </w:rPr>
              <w:t>21.4%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8916EC" w14:textId="198A3B86" w:rsidR="003046AC" w:rsidRPr="007334E1" w:rsidRDefault="00F77F1F" w:rsidP="003046AC">
            <w:pPr>
              <w:pStyle w:val="TableText"/>
            </w:pPr>
            <w:r>
              <w:t>Guidehouse</w:t>
            </w:r>
            <w:r w:rsidR="003046AC">
              <w:t xml:space="preserve"> MA Baseline Study</w:t>
            </w:r>
          </w:p>
        </w:tc>
      </w:tr>
      <w:tr w:rsidR="0028042F" w:rsidRPr="007334E1" w14:paraId="6FB2E82E" w14:textId="2B41251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AA3ADB" w14:textId="0BC18E78" w:rsidR="002F3E80" w:rsidRPr="007334E1" w:rsidRDefault="002F3E80" w:rsidP="00986C87">
            <w:pPr>
              <w:pStyle w:val="TableText"/>
            </w:pPr>
            <w:r>
              <w:t>Residential Pool Pumps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A0CB1C" w14:textId="1B834380" w:rsidR="002F3E80" w:rsidRDefault="002F3E80" w:rsidP="00986C87">
            <w:pPr>
              <w:pStyle w:val="TableText"/>
              <w:jc w:val="center"/>
            </w:pPr>
            <w:r>
              <w:t>R15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CCC0F" w14:textId="256F6381" w:rsidR="002F3E80" w:rsidRPr="007334E1" w:rsidRDefault="002F3E80" w:rsidP="00986C87">
            <w:pPr>
              <w:pStyle w:val="TableText"/>
              <w:jc w:val="center"/>
            </w:pPr>
            <w:r>
              <w:t>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4D41F3" w14:textId="361C2B66" w:rsidR="002F3E80" w:rsidRPr="007334E1" w:rsidRDefault="002F3E80" w:rsidP="00986C87">
            <w:pPr>
              <w:pStyle w:val="TableText"/>
              <w:jc w:val="center"/>
            </w:pPr>
            <w:r>
              <w:t>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E7F3B3" w14:textId="0DC399C0" w:rsidR="002F3E80" w:rsidRPr="007334E1" w:rsidRDefault="002F3E80" w:rsidP="00986C87">
            <w:pPr>
              <w:pStyle w:val="TableText"/>
              <w:jc w:val="center"/>
            </w:pPr>
            <w:r>
              <w:t>58.9%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7CED92" w14:textId="23EE24B5" w:rsidR="002F3E80" w:rsidRPr="007334E1" w:rsidRDefault="002F3E80" w:rsidP="00986C87">
            <w:pPr>
              <w:pStyle w:val="TableText"/>
              <w:jc w:val="center"/>
            </w:pPr>
            <w:r>
              <w:t>41.1%</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38B686" w14:textId="6FD87DE7" w:rsidR="002F3E80" w:rsidRDefault="002F3E80" w:rsidP="00986C87">
            <w:pPr>
              <w:pStyle w:val="TableText"/>
            </w:pPr>
            <w:r w:rsidRPr="001A6BB4">
              <w:t>Efficiency Vermont</w:t>
            </w:r>
          </w:p>
        </w:tc>
      </w:tr>
      <w:tr w:rsidR="0028042F" w:rsidRPr="007334E1" w14:paraId="6C142397"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E88C58" w14:textId="20B6A74A" w:rsidR="00595F41" w:rsidRDefault="00595F41" w:rsidP="00986C87">
            <w:pPr>
              <w:pStyle w:val="TableText"/>
            </w:pPr>
            <w:r>
              <w:t>Residential Holiday String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5CE2F7" w14:textId="1A3C859F" w:rsidR="00595F41" w:rsidRDefault="00595F41" w:rsidP="00986C87">
            <w:pPr>
              <w:pStyle w:val="TableText"/>
              <w:jc w:val="center"/>
            </w:pPr>
            <w:r>
              <w:t>R16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7BCCC9" w14:textId="6B8F6265" w:rsidR="00595F41" w:rsidRDefault="00595F41" w:rsidP="00986C87">
            <w:pPr>
              <w:pStyle w:val="TableText"/>
              <w:jc w:val="center"/>
            </w:pPr>
            <w:r>
              <w:t>43.1%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6C178F" w14:textId="67456061" w:rsidR="00595F41" w:rsidRDefault="00595F41" w:rsidP="00986C87">
            <w:pPr>
              <w:pStyle w:val="TableText"/>
              <w:jc w:val="center"/>
            </w:pPr>
            <w:r>
              <w:t>56.9%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D088F0" w14:textId="76BEB1E0" w:rsidR="00595F41" w:rsidRDefault="00595F41" w:rsidP="00986C87">
            <w:pPr>
              <w:pStyle w:val="TableText"/>
              <w:jc w:val="center"/>
            </w:pPr>
            <w:r>
              <w:t>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223DAC" w14:textId="0CBAE1E1" w:rsidR="00595F41" w:rsidRDefault="00595F41" w:rsidP="00986C87">
            <w:pPr>
              <w:pStyle w:val="TableText"/>
              <w:jc w:val="center"/>
            </w:pPr>
            <w:r>
              <w:t>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A4CB33" w14:textId="3369A623" w:rsidR="00595F41" w:rsidRPr="001A6BB4" w:rsidRDefault="00595F41" w:rsidP="00986C87">
            <w:pPr>
              <w:pStyle w:val="TableText"/>
            </w:pPr>
            <w:r>
              <w:t>Estimate</w:t>
            </w:r>
            <w:r>
              <w:rPr>
                <w:rStyle w:val="FootnoteReference"/>
              </w:rPr>
              <w:footnoteReference w:id="33"/>
            </w:r>
          </w:p>
        </w:tc>
      </w:tr>
      <w:tr w:rsidR="00E55A75" w:rsidRPr="007334E1" w14:paraId="2E73A5F9"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092703" w14:textId="60DCBD39" w:rsidR="00E55A75" w:rsidRDefault="00E55A75" w:rsidP="00E55A75">
            <w:pPr>
              <w:pStyle w:val="TableText"/>
            </w:pPr>
            <w:r w:rsidRPr="003A2D79">
              <w:rPr>
                <w:rFonts w:asciiTheme="minorHAnsi" w:hAnsiTheme="minorHAnsi" w:cstheme="minorHAnsi"/>
              </w:rPr>
              <w:t>Residential Electric Dryer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2A9933" w14:textId="0F540CA6" w:rsidR="00E55A75" w:rsidRDefault="00E55A75" w:rsidP="00E55A75">
            <w:pPr>
              <w:pStyle w:val="TableText"/>
              <w:jc w:val="center"/>
            </w:pPr>
            <w:r w:rsidRPr="00BA1DF1">
              <w:rPr>
                <w:rFonts w:asciiTheme="minorHAnsi" w:hAnsiTheme="minorHAnsi" w:cstheme="minorHAnsi"/>
              </w:rPr>
              <w:t>R17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43FDCA" w14:textId="26760716" w:rsidR="00E55A75" w:rsidRDefault="00E55A75" w:rsidP="00E55A75">
            <w:pPr>
              <w:pStyle w:val="TableText"/>
              <w:jc w:val="center"/>
            </w:pPr>
            <w:r w:rsidRPr="00BA1DF1">
              <w:rPr>
                <w:rFonts w:asciiTheme="minorHAnsi" w:hAnsiTheme="minorHAnsi" w:cstheme="minorHAnsi"/>
                <w:color w:val="000000"/>
                <w:szCs w:val="20"/>
              </w:rPr>
              <w:t>34.0%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6BF412" w14:textId="18FA951C" w:rsidR="00E55A75" w:rsidRDefault="00E55A75" w:rsidP="00E55A75">
            <w:pPr>
              <w:pStyle w:val="TableText"/>
              <w:jc w:val="center"/>
            </w:pPr>
            <w:r w:rsidRPr="00BA1DF1">
              <w:rPr>
                <w:rFonts w:asciiTheme="minorHAnsi" w:hAnsiTheme="minorHAnsi" w:cstheme="minorHAnsi"/>
                <w:color w:val="000000"/>
                <w:szCs w:val="20"/>
              </w:rPr>
              <w:t>26.0%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7F072B" w14:textId="60371CE6" w:rsidR="00E55A75" w:rsidRDefault="00E55A75" w:rsidP="00E55A75">
            <w:pPr>
              <w:pStyle w:val="TableText"/>
              <w:jc w:val="center"/>
            </w:pPr>
            <w:r w:rsidRPr="00BA1DF1">
              <w:rPr>
                <w:rFonts w:asciiTheme="minorHAnsi" w:hAnsiTheme="minorHAnsi" w:cstheme="minorHAnsi"/>
                <w:color w:val="000000"/>
                <w:szCs w:val="20"/>
              </w:rPr>
              <w:t>22.3%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42D20A" w14:textId="3D5C9991" w:rsidR="00E55A75" w:rsidRDefault="00E55A75" w:rsidP="00E55A75">
            <w:pPr>
              <w:pStyle w:val="TableText"/>
              <w:jc w:val="center"/>
            </w:pPr>
            <w:r w:rsidRPr="00BA1DF1">
              <w:rPr>
                <w:rFonts w:asciiTheme="minorHAnsi" w:hAnsiTheme="minorHAnsi" w:cstheme="minorHAnsi"/>
                <w:color w:val="000000"/>
                <w:szCs w:val="20"/>
              </w:rPr>
              <w:t>17.7%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80A62B" w14:textId="671A40BF" w:rsidR="00E55A75" w:rsidRDefault="00F77F1F" w:rsidP="00E55A75">
            <w:pPr>
              <w:pStyle w:val="TableText"/>
            </w:pPr>
            <w:r>
              <w:rPr>
                <w:rFonts w:asciiTheme="minorHAnsi" w:hAnsiTheme="minorHAnsi" w:cstheme="minorHAnsi"/>
              </w:rPr>
              <w:t>Guidehouse</w:t>
            </w:r>
            <w:r w:rsidR="00E55A75" w:rsidRPr="00BA1DF1">
              <w:rPr>
                <w:rFonts w:asciiTheme="minorHAnsi" w:hAnsiTheme="minorHAnsi" w:cstheme="minorHAnsi"/>
              </w:rPr>
              <w:t xml:space="preserve"> MA Baseline Study</w:t>
            </w:r>
          </w:p>
        </w:tc>
      </w:tr>
      <w:tr w:rsidR="00E55A75" w:rsidRPr="007334E1" w14:paraId="428EAB6D"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D9BFE0" w14:textId="4ACD1910" w:rsidR="00E55A75" w:rsidRDefault="00E55A75" w:rsidP="00E55A75">
            <w:pPr>
              <w:pStyle w:val="TableText"/>
            </w:pPr>
            <w:r w:rsidRPr="003A2D79">
              <w:rPr>
                <w:rFonts w:asciiTheme="minorHAnsi" w:hAnsiTheme="minorHAnsi" w:cstheme="minorHAnsi"/>
              </w:rPr>
              <w:t>Residential Heat Pump DHW</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A2B6D6" w14:textId="394762D0" w:rsidR="00E55A75" w:rsidRDefault="00E55A75" w:rsidP="00E55A75">
            <w:pPr>
              <w:pStyle w:val="TableText"/>
              <w:jc w:val="center"/>
            </w:pPr>
            <w:r w:rsidRPr="00BA1DF1">
              <w:rPr>
                <w:rFonts w:asciiTheme="minorHAnsi" w:hAnsiTheme="minorHAnsi" w:cstheme="minorHAnsi"/>
              </w:rPr>
              <w:t>R18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D0E01" w14:textId="02A6A3E7" w:rsidR="00E55A75" w:rsidRDefault="00E55A75" w:rsidP="00E55A75">
            <w:pPr>
              <w:pStyle w:val="TableText"/>
              <w:jc w:val="center"/>
            </w:pPr>
            <w:r w:rsidRPr="00BA1DF1">
              <w:rPr>
                <w:rFonts w:asciiTheme="minorHAnsi" w:hAnsiTheme="minorHAnsi" w:cstheme="minorHAnsi"/>
                <w:color w:val="000000"/>
                <w:szCs w:val="20"/>
              </w:rPr>
              <w:t>32.8%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1F032C" w14:textId="4DEA7C54" w:rsidR="00E55A75" w:rsidRDefault="00E55A75" w:rsidP="00E55A75">
            <w:pPr>
              <w:pStyle w:val="TableText"/>
              <w:jc w:val="center"/>
            </w:pPr>
            <w:r w:rsidRPr="00BA1DF1">
              <w:rPr>
                <w:rFonts w:asciiTheme="minorHAnsi" w:hAnsiTheme="minorHAnsi" w:cstheme="minorHAnsi"/>
                <w:color w:val="000000"/>
                <w:szCs w:val="20"/>
              </w:rPr>
              <w:t>31.1%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97B69" w14:textId="37B09130" w:rsidR="00E55A75" w:rsidRDefault="00E55A75" w:rsidP="00E55A75">
            <w:pPr>
              <w:pStyle w:val="TableText"/>
              <w:jc w:val="center"/>
            </w:pPr>
            <w:r w:rsidRPr="00BA1DF1">
              <w:rPr>
                <w:rFonts w:asciiTheme="minorHAnsi" w:hAnsiTheme="minorHAnsi" w:cstheme="minorHAnsi"/>
                <w:color w:val="000000"/>
                <w:szCs w:val="20"/>
              </w:rPr>
              <w:t>18.2%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904F7A" w14:textId="0BBEB3C9" w:rsidR="00E55A75" w:rsidRDefault="00E55A75" w:rsidP="00E55A75">
            <w:pPr>
              <w:pStyle w:val="TableText"/>
              <w:jc w:val="center"/>
            </w:pPr>
            <w:r w:rsidRPr="00BA1DF1">
              <w:rPr>
                <w:rFonts w:asciiTheme="minorHAnsi" w:hAnsiTheme="minorHAnsi" w:cstheme="minorHAnsi"/>
                <w:color w:val="000000"/>
                <w:szCs w:val="20"/>
              </w:rPr>
              <w:t>17.9%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45B71D" w14:textId="7532BAA5" w:rsidR="00E55A75" w:rsidRDefault="00F77F1F" w:rsidP="00E55A75">
            <w:pPr>
              <w:pStyle w:val="TableText"/>
            </w:pPr>
            <w:r>
              <w:rPr>
                <w:rFonts w:asciiTheme="minorHAnsi" w:hAnsiTheme="minorHAnsi" w:cstheme="minorHAnsi"/>
              </w:rPr>
              <w:t>Guidehouse</w:t>
            </w:r>
            <w:r w:rsidR="00E55A75" w:rsidRPr="00BA1DF1">
              <w:rPr>
                <w:rFonts w:asciiTheme="minorHAnsi" w:hAnsiTheme="minorHAnsi" w:cstheme="minorHAnsi"/>
              </w:rPr>
              <w:t xml:space="preserve"> MA Baseline Study</w:t>
            </w:r>
          </w:p>
        </w:tc>
      </w:tr>
      <w:tr w:rsidR="003B1B6B" w:rsidRPr="007334E1" w14:paraId="3C82832A" w14:textId="77777777" w:rsidTr="004049BC">
        <w:tblPrEx>
          <w:tblW w:w="13860" w:type="dxa"/>
          <w:jc w:val="center"/>
          <w:tblLayout w:type="fixed"/>
          <w:tblCellMar>
            <w:left w:w="30" w:type="dxa"/>
            <w:right w:w="30" w:type="dxa"/>
          </w:tblCellMar>
          <w:tblLook w:val="0000" w:firstRow="0" w:lastRow="0" w:firstColumn="0" w:lastColumn="0" w:noHBand="0" w:noVBand="0"/>
          <w:tblPrExChange w:id="2905" w:author="Samuel Dent" w:date="2022-06-10T08:38:00Z">
            <w:tblPrEx>
              <w:tblW w:w="13860" w:type="dxa"/>
              <w:jc w:val="center"/>
              <w:tblLayout w:type="fixed"/>
              <w:tblCellMar>
                <w:left w:w="30" w:type="dxa"/>
                <w:right w:w="30" w:type="dxa"/>
              </w:tblCellMar>
              <w:tblLook w:val="0000" w:firstRow="0" w:lastRow="0" w:firstColumn="0" w:lastColumn="0" w:noHBand="0" w:noVBand="0"/>
            </w:tblPrEx>
          </w:tblPrExChange>
        </w:tblPrEx>
        <w:trPr>
          <w:trHeight w:val="20"/>
          <w:jc w:val="center"/>
          <w:trPrChange w:id="2906" w:author="Samuel Dent" w:date="2022-06-10T08:38: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Change w:id="2907" w:author="Samuel Dent" w:date="2022-06-10T08:38:00Z">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tcPrChange>
          </w:tcPr>
          <w:p w14:paraId="3824D858" w14:textId="6907CC18" w:rsidR="003B1B6B" w:rsidRPr="007334E1" w:rsidRDefault="003B1B6B" w:rsidP="00986C87">
            <w:pPr>
              <w:pStyle w:val="TableText"/>
            </w:pPr>
            <w:r>
              <w:t>Residential Electric Vehicle Charger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Change w:id="2908" w:author="Samuel Dent" w:date="2022-06-10T08:38:00Z">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tcPrChange>
          </w:tcPr>
          <w:p w14:paraId="788C84E0" w14:textId="1CA78740" w:rsidR="003B1B6B" w:rsidRPr="007334E1" w:rsidRDefault="003B1B6B" w:rsidP="00986C87">
            <w:pPr>
              <w:pStyle w:val="TableText"/>
              <w:jc w:val="center"/>
            </w:pPr>
            <w:r>
              <w:t>R19</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Change w:id="2909" w:author="Samuel Dent" w:date="2022-06-10T08:38:00Z">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tcPrChange>
          </w:tcPr>
          <w:p w14:paraId="41D28E92" w14:textId="7C842F47" w:rsidR="003B1B6B" w:rsidRPr="007334E1" w:rsidRDefault="00694053" w:rsidP="00986C87">
            <w:pPr>
              <w:pStyle w:val="TableText"/>
              <w:jc w:val="center"/>
            </w:pPr>
            <w:r>
              <w:t>2</w:t>
            </w:r>
            <w:r w:rsidR="00F77F1F">
              <w:t>5.6</w:t>
            </w:r>
            <w:r>
              <w:t>%</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910" w:author="Samuel Dent" w:date="2022-06-10T08:38:00Z">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tcPrChange>
          </w:tcPr>
          <w:p w14:paraId="45B440FE" w14:textId="767A0947" w:rsidR="003B1B6B" w:rsidRPr="007334E1" w:rsidRDefault="00694053" w:rsidP="00986C87">
            <w:pPr>
              <w:pStyle w:val="TableText"/>
              <w:jc w:val="center"/>
            </w:pPr>
            <w:r>
              <w:t>3</w:t>
            </w:r>
            <w:r w:rsidR="00F77F1F">
              <w:t>4.7%</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Change w:id="2911" w:author="Samuel Dent" w:date="2022-06-10T08:38:00Z">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tcPrChange>
          </w:tcPr>
          <w:p w14:paraId="2F2E34D4" w14:textId="176EA4C3" w:rsidR="003B1B6B" w:rsidRPr="007334E1" w:rsidRDefault="00F77F1F" w:rsidP="00986C87">
            <w:pPr>
              <w:pStyle w:val="TableText"/>
              <w:jc w:val="center"/>
            </w:pPr>
            <w:r>
              <w:t>16.7%</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Change w:id="2912" w:author="Samuel Dent" w:date="2022-06-10T08:38:00Z">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tcPrChange>
          </w:tcPr>
          <w:p w14:paraId="1AAD79B7" w14:textId="4BCD5651" w:rsidR="003B1B6B" w:rsidRPr="007334E1" w:rsidRDefault="00F77F1F" w:rsidP="00986C87">
            <w:pPr>
              <w:pStyle w:val="TableText"/>
              <w:jc w:val="center"/>
            </w:pPr>
            <w:r>
              <w:t>23.1%</w:t>
            </w:r>
          </w:p>
        </w:tc>
        <w:tc>
          <w:tcPr>
            <w:tcW w:w="2610" w:type="dxa"/>
            <w:tcBorders>
              <w:top w:val="single" w:sz="4" w:space="0" w:color="auto"/>
              <w:left w:val="nil"/>
              <w:bottom w:val="single" w:sz="4" w:space="0" w:color="auto"/>
              <w:right w:val="single" w:sz="4" w:space="0" w:color="auto"/>
            </w:tcBorders>
            <w:shd w:val="clear" w:color="auto" w:fill="auto"/>
            <w:vAlign w:val="center"/>
            <w:tcPrChange w:id="2913" w:author="Samuel Dent" w:date="2022-06-10T08:38:00Z">
              <w:tcPr>
                <w:tcW w:w="2610" w:type="dxa"/>
                <w:tcBorders>
                  <w:top w:val="single" w:sz="4" w:space="0" w:color="auto"/>
                  <w:left w:val="nil"/>
                  <w:bottom w:val="single" w:sz="4" w:space="0" w:color="auto"/>
                  <w:right w:val="single" w:sz="4" w:space="0" w:color="auto"/>
                </w:tcBorders>
                <w:shd w:val="clear" w:color="auto" w:fill="D9D9D9" w:themeFill="background1" w:themeFillShade="D9"/>
                <w:vAlign w:val="center"/>
              </w:tcPr>
            </w:tcPrChange>
          </w:tcPr>
          <w:p w14:paraId="0C232D03" w14:textId="00753F7A" w:rsidR="003B1B6B" w:rsidRPr="007334E1" w:rsidRDefault="00962542" w:rsidP="00986C87">
            <w:pPr>
              <w:pStyle w:val="TableText"/>
            </w:pPr>
            <w:r w:rsidRPr="003D25C7">
              <w:rPr>
                <w:rFonts w:asciiTheme="minorHAnsi" w:hAnsiTheme="minorHAnsi" w:cstheme="minorHAnsi"/>
              </w:rPr>
              <w:t>Guidehouse Vehicle Analytics and Simulation Tool (TM), 2020</w:t>
            </w:r>
          </w:p>
        </w:tc>
      </w:tr>
      <w:tr w:rsidR="004049BC" w:rsidRPr="007334E1" w14:paraId="337C6395" w14:textId="77777777" w:rsidTr="004049BC">
        <w:trPr>
          <w:trHeight w:val="20"/>
          <w:jc w:val="center"/>
          <w:ins w:id="2914" w:author="Samuel Dent" w:date="2022-06-10T08:39:00Z"/>
        </w:trPr>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
          <w:p w14:paraId="3E015E86" w14:textId="24487A0C" w:rsidR="004049BC" w:rsidRDefault="004049BC" w:rsidP="00986C87">
            <w:pPr>
              <w:pStyle w:val="TableText"/>
              <w:rPr>
                <w:ins w:id="2915" w:author="Samuel Dent" w:date="2022-06-10T08:39:00Z"/>
              </w:rPr>
            </w:pPr>
            <w:ins w:id="2916" w:author="Samuel Dent" w:date="2022-06-10T08:39:00Z">
              <w:r>
                <w:t>Residential Induction Cooktop</w:t>
              </w:r>
            </w:ins>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594198A" w14:textId="49CB6EA9" w:rsidR="004049BC" w:rsidRDefault="00AA0651" w:rsidP="00986C87">
            <w:pPr>
              <w:pStyle w:val="TableText"/>
              <w:jc w:val="center"/>
              <w:rPr>
                <w:ins w:id="2917" w:author="Samuel Dent" w:date="2022-06-10T08:39:00Z"/>
              </w:rPr>
            </w:pPr>
            <w:ins w:id="2918" w:author="Samuel Dent" w:date="2022-06-10T08:39:00Z">
              <w:r>
                <w:t>R20</w:t>
              </w:r>
            </w:ins>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2DA49B53" w14:textId="0B5C88FC" w:rsidR="004049BC" w:rsidRDefault="00844FCA" w:rsidP="00986C87">
            <w:pPr>
              <w:pStyle w:val="TableText"/>
              <w:jc w:val="center"/>
              <w:rPr>
                <w:ins w:id="2919" w:author="Samuel Dent" w:date="2022-06-10T08:39:00Z"/>
              </w:rPr>
            </w:pPr>
            <w:ins w:id="2920" w:author="Samuel Dent" w:date="2022-06-10T08:39:00Z">
              <w:r>
                <w:t>18.0%</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1EE790FA" w14:textId="673BF5EC" w:rsidR="004049BC" w:rsidRDefault="00844FCA" w:rsidP="00986C87">
            <w:pPr>
              <w:pStyle w:val="TableText"/>
              <w:jc w:val="center"/>
              <w:rPr>
                <w:ins w:id="2921" w:author="Samuel Dent" w:date="2022-06-10T08:39:00Z"/>
              </w:rPr>
            </w:pPr>
            <w:ins w:id="2922" w:author="Samuel Dent" w:date="2022-06-10T08:39:00Z">
              <w:r>
                <w:t>23.4%</w:t>
              </w:r>
            </w:ins>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4B187C9" w14:textId="3F5D10C8" w:rsidR="004049BC" w:rsidRDefault="00844FCA" w:rsidP="00986C87">
            <w:pPr>
              <w:pStyle w:val="TableText"/>
              <w:jc w:val="center"/>
              <w:rPr>
                <w:ins w:id="2923" w:author="Samuel Dent" w:date="2022-06-10T08:39:00Z"/>
              </w:rPr>
            </w:pPr>
            <w:ins w:id="2924" w:author="Samuel Dent" w:date="2022-06-10T08:39:00Z">
              <w:r>
                <w:t>26.0%</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9B2F001" w14:textId="0705FC9C" w:rsidR="004049BC" w:rsidRDefault="00844FCA" w:rsidP="00986C87">
            <w:pPr>
              <w:pStyle w:val="TableText"/>
              <w:jc w:val="center"/>
              <w:rPr>
                <w:ins w:id="2925" w:author="Samuel Dent" w:date="2022-06-10T08:39:00Z"/>
              </w:rPr>
            </w:pPr>
            <w:ins w:id="2926" w:author="Samuel Dent" w:date="2022-06-10T08:39:00Z">
              <w:r>
                <w:t>32.6%</w:t>
              </w:r>
            </w:ins>
          </w:p>
        </w:tc>
        <w:tc>
          <w:tcPr>
            <w:tcW w:w="2610" w:type="dxa"/>
            <w:tcBorders>
              <w:top w:val="single" w:sz="4" w:space="0" w:color="auto"/>
              <w:left w:val="nil"/>
              <w:bottom w:val="single" w:sz="4" w:space="0" w:color="auto"/>
              <w:right w:val="single" w:sz="4" w:space="0" w:color="auto"/>
            </w:tcBorders>
            <w:shd w:val="clear" w:color="auto" w:fill="auto"/>
            <w:vAlign w:val="center"/>
          </w:tcPr>
          <w:p w14:paraId="00AE22DF" w14:textId="4E4A651B" w:rsidR="004049BC" w:rsidRPr="003D25C7" w:rsidRDefault="00844FCA" w:rsidP="00986C87">
            <w:pPr>
              <w:pStyle w:val="TableText"/>
              <w:rPr>
                <w:ins w:id="2927" w:author="Samuel Dent" w:date="2022-06-10T08:39:00Z"/>
                <w:rFonts w:asciiTheme="minorHAnsi" w:hAnsiTheme="minorHAnsi" w:cstheme="minorHAnsi"/>
              </w:rPr>
            </w:pPr>
            <w:ins w:id="2928" w:author="Samuel Dent" w:date="2022-06-10T08:39:00Z">
              <w:r>
                <w:rPr>
                  <w:rFonts w:asciiTheme="minorHAnsi" w:hAnsiTheme="minorHAnsi" w:cstheme="minorHAnsi"/>
                </w:rPr>
                <w:t>Estimate</w:t>
              </w:r>
            </w:ins>
          </w:p>
        </w:tc>
      </w:tr>
      <w:tr w:rsidR="0028042F" w:rsidRPr="007334E1" w14:paraId="0841B5DB" w14:textId="03BF245A"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CB5D34" w14:textId="77777777" w:rsidR="002F3E80" w:rsidRPr="007334E1" w:rsidRDefault="002F3E80" w:rsidP="00986C87">
            <w:pPr>
              <w:pStyle w:val="TableText"/>
            </w:pP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C37D2A" w14:textId="77777777" w:rsidR="002F3E80" w:rsidRPr="007334E1" w:rsidRDefault="002F3E80" w:rsidP="00986C87">
            <w:pPr>
              <w:pStyle w:val="TableText"/>
              <w:jc w:val="center"/>
            </w:pP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A595F7" w14:textId="77777777" w:rsidR="002F3E80" w:rsidRPr="007334E1" w:rsidRDefault="002F3E80" w:rsidP="00986C87">
            <w:pPr>
              <w:pStyle w:val="TableText"/>
              <w:jc w:val="center"/>
            </w:pP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76F92D" w14:textId="77777777" w:rsidR="002F3E80" w:rsidRPr="007334E1" w:rsidRDefault="002F3E80" w:rsidP="00986C87">
            <w:pPr>
              <w:pStyle w:val="TableText"/>
              <w:jc w:val="center"/>
            </w:pP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420207" w14:textId="77777777" w:rsidR="002F3E80" w:rsidRPr="007334E1" w:rsidRDefault="002F3E80" w:rsidP="00986C87">
            <w:pPr>
              <w:pStyle w:val="TableText"/>
              <w:jc w:val="center"/>
            </w:pP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546F60" w14:textId="77777777" w:rsidR="002F3E80" w:rsidRPr="007334E1" w:rsidRDefault="002F3E80" w:rsidP="00986C87">
            <w:pPr>
              <w:pStyle w:val="TableText"/>
              <w:jc w:val="center"/>
            </w:pPr>
          </w:p>
        </w:tc>
        <w:tc>
          <w:tcPr>
            <w:tcW w:w="26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E232F0" w14:textId="77777777" w:rsidR="002F3E80" w:rsidRPr="007334E1" w:rsidRDefault="002F3E80" w:rsidP="00986C87">
            <w:pPr>
              <w:pStyle w:val="TableText"/>
            </w:pPr>
          </w:p>
        </w:tc>
      </w:tr>
      <w:tr w:rsidR="0028042F" w:rsidRPr="007334E1" w14:paraId="2B554247" w14:textId="3EC8FB67" w:rsidTr="002722A7">
        <w:trPr>
          <w:trHeight w:val="20"/>
          <w:jc w:val="center"/>
        </w:trPr>
        <w:tc>
          <w:tcPr>
            <w:tcW w:w="396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BEA4F53" w14:textId="77777777" w:rsidR="002F3E80" w:rsidRPr="007334E1" w:rsidRDefault="002F3E80" w:rsidP="00986C87">
            <w:pPr>
              <w:pStyle w:val="TableText"/>
            </w:pPr>
            <w:r>
              <w:t>Commercial</w:t>
            </w:r>
            <w:r w:rsidRPr="007334E1">
              <w:t xml:space="preserve"> Electric Cooking</w:t>
            </w:r>
          </w:p>
        </w:tc>
        <w:tc>
          <w:tcPr>
            <w:tcW w:w="99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46F208E8" w14:textId="77777777" w:rsidR="002F3E80" w:rsidRPr="007334E1" w:rsidRDefault="002F3E80" w:rsidP="00986C87">
            <w:pPr>
              <w:pStyle w:val="TableText"/>
              <w:jc w:val="center"/>
            </w:pPr>
            <w:r>
              <w:t>C01</w:t>
            </w:r>
          </w:p>
        </w:tc>
        <w:tc>
          <w:tcPr>
            <w:tcW w:w="180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4E4C7962" w14:textId="77777777" w:rsidR="002F3E80" w:rsidRPr="007334E1" w:rsidRDefault="002F3E80" w:rsidP="00986C87">
            <w:pPr>
              <w:pStyle w:val="TableText"/>
              <w:jc w:val="center"/>
            </w:pPr>
            <w:r w:rsidRPr="007334E1">
              <w:t>40.6%</w:t>
            </w:r>
          </w:p>
        </w:tc>
        <w:tc>
          <w:tcPr>
            <w:tcW w:w="135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6D97AEB" w14:textId="77777777" w:rsidR="002F3E80" w:rsidRPr="007334E1" w:rsidRDefault="002F3E80" w:rsidP="00986C87">
            <w:pPr>
              <w:pStyle w:val="TableText"/>
              <w:jc w:val="center"/>
            </w:pPr>
            <w:r w:rsidRPr="007334E1">
              <w:t>18.2%</w:t>
            </w:r>
          </w:p>
        </w:tc>
        <w:tc>
          <w:tcPr>
            <w:tcW w:w="1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404D6CCD" w14:textId="77777777" w:rsidR="002F3E80" w:rsidRPr="007334E1" w:rsidRDefault="002F3E80" w:rsidP="00986C87">
            <w:pPr>
              <w:pStyle w:val="TableText"/>
              <w:jc w:val="center"/>
            </w:pPr>
            <w:r w:rsidRPr="007334E1">
              <w:t>28.7%</w:t>
            </w:r>
          </w:p>
        </w:tc>
        <w:tc>
          <w:tcPr>
            <w:tcW w:w="14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553CFBB" w14:textId="77777777" w:rsidR="002F3E80" w:rsidRPr="007334E1" w:rsidRDefault="002F3E80" w:rsidP="00986C87">
            <w:pPr>
              <w:pStyle w:val="TableText"/>
              <w:jc w:val="center"/>
            </w:pPr>
            <w:r w:rsidRPr="007334E1">
              <w:t>12.6%</w:t>
            </w:r>
          </w:p>
        </w:tc>
        <w:tc>
          <w:tcPr>
            <w:tcW w:w="26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F616C92" w14:textId="6F04E40A" w:rsidR="002F3E80" w:rsidRPr="007334E1" w:rsidRDefault="002F3E80" w:rsidP="00986C87">
            <w:pPr>
              <w:pStyle w:val="TableText"/>
            </w:pPr>
            <w:r w:rsidRPr="00524B66">
              <w:t>Itron eShapes</w:t>
            </w:r>
          </w:p>
        </w:tc>
      </w:tr>
      <w:tr w:rsidR="002F3E80" w:rsidRPr="007334E1" w14:paraId="1304FEFE" w14:textId="178EE1D3"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DC75B0" w14:textId="77777777" w:rsidR="002F3E80" w:rsidRPr="007334E1" w:rsidRDefault="002F3E80" w:rsidP="00986C87">
            <w:pPr>
              <w:pStyle w:val="TableText"/>
            </w:pPr>
            <w:r>
              <w:t>Commercial</w:t>
            </w:r>
            <w:r w:rsidRPr="007334E1">
              <w:t xml:space="preserve"> Electric DHW</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9B96E3" w14:textId="77777777" w:rsidR="002F3E80" w:rsidRPr="007334E1" w:rsidRDefault="002F3E80" w:rsidP="00986C87">
            <w:pPr>
              <w:pStyle w:val="TableText"/>
              <w:jc w:val="center"/>
            </w:pPr>
            <w:r>
              <w:t>C02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F853E9" w14:textId="77777777" w:rsidR="002F3E80" w:rsidRPr="007334E1" w:rsidRDefault="002F3E80" w:rsidP="00986C87">
            <w:pPr>
              <w:pStyle w:val="TableText"/>
              <w:jc w:val="center"/>
            </w:pPr>
            <w:r w:rsidRPr="007334E1">
              <w:t>40.5%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B807FE" w14:textId="77777777" w:rsidR="002F3E80" w:rsidRPr="007334E1" w:rsidRDefault="002F3E80" w:rsidP="00986C87">
            <w:pPr>
              <w:pStyle w:val="TableText"/>
              <w:jc w:val="center"/>
            </w:pPr>
            <w:r w:rsidRPr="007334E1">
              <w:t>18.2%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17848C" w14:textId="77777777" w:rsidR="002F3E80" w:rsidRPr="007334E1" w:rsidRDefault="002F3E80" w:rsidP="00986C87">
            <w:pPr>
              <w:pStyle w:val="TableText"/>
              <w:jc w:val="center"/>
            </w:pPr>
            <w:r w:rsidRPr="007334E1">
              <w:t>28.5%</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4D0A4" w14:textId="77777777" w:rsidR="002F3E80" w:rsidRPr="007334E1" w:rsidRDefault="002F3E80" w:rsidP="00986C87">
            <w:pPr>
              <w:pStyle w:val="TableText"/>
              <w:jc w:val="center"/>
            </w:pPr>
            <w:r w:rsidRPr="007334E1">
              <w:t>12.8%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7A2BC0" w14:textId="29AD435A" w:rsidR="002F3E80" w:rsidRPr="007334E1" w:rsidRDefault="002F3E80" w:rsidP="00986C87">
            <w:pPr>
              <w:pStyle w:val="TableText"/>
            </w:pPr>
            <w:r w:rsidRPr="00524B66">
              <w:t>Itron eShapes</w:t>
            </w:r>
          </w:p>
        </w:tc>
      </w:tr>
      <w:tr w:rsidR="002F3E80" w:rsidRPr="007334E1" w14:paraId="74562BB7" w14:textId="6CED4541"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B720D4" w14:textId="77777777" w:rsidR="002F3E80" w:rsidRPr="007334E1" w:rsidRDefault="002F3E80" w:rsidP="00986C87">
            <w:pPr>
              <w:pStyle w:val="TableText"/>
            </w:pPr>
            <w:r>
              <w:t>Commercial</w:t>
            </w:r>
            <w:r w:rsidRPr="007334E1">
              <w:t xml:space="preserve"> Cooling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733497" w14:textId="77777777" w:rsidR="002F3E80" w:rsidRPr="007334E1" w:rsidRDefault="002F3E80" w:rsidP="00986C87">
            <w:pPr>
              <w:pStyle w:val="TableText"/>
              <w:jc w:val="center"/>
            </w:pPr>
            <w:r>
              <w:t>C03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B55AF3" w14:textId="77777777" w:rsidR="002F3E80" w:rsidRPr="007334E1" w:rsidRDefault="002F3E80" w:rsidP="00986C87">
            <w:pPr>
              <w:pStyle w:val="TableText"/>
              <w:jc w:val="center"/>
            </w:pPr>
            <w:r w:rsidRPr="007334E1">
              <w:t>4.9%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6EEACE" w14:textId="77777777" w:rsidR="002F3E80" w:rsidRPr="007334E1" w:rsidRDefault="002F3E80" w:rsidP="00986C87">
            <w:pPr>
              <w:pStyle w:val="TableText"/>
              <w:jc w:val="center"/>
            </w:pPr>
            <w:r w:rsidRPr="007334E1">
              <w:t>0.8%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32A218" w14:textId="77777777" w:rsidR="002F3E80" w:rsidRPr="007334E1" w:rsidRDefault="002F3E80" w:rsidP="00986C87">
            <w:pPr>
              <w:pStyle w:val="TableText"/>
              <w:jc w:val="center"/>
            </w:pPr>
            <w:r w:rsidRPr="007334E1">
              <w:t>66.4%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817AF1" w14:textId="77777777" w:rsidR="002F3E80" w:rsidRPr="007334E1" w:rsidRDefault="002F3E80" w:rsidP="00986C87">
            <w:pPr>
              <w:pStyle w:val="TableText"/>
              <w:jc w:val="center"/>
            </w:pPr>
            <w:r w:rsidRPr="007334E1">
              <w:t>27.9%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86CD04" w14:textId="76FDA6F0" w:rsidR="002F3E80" w:rsidRPr="007334E1" w:rsidRDefault="002F3E80" w:rsidP="00986C87">
            <w:pPr>
              <w:pStyle w:val="TableText"/>
            </w:pPr>
            <w:r w:rsidRPr="00524B66">
              <w:t>Itron eShapes</w:t>
            </w:r>
          </w:p>
        </w:tc>
      </w:tr>
      <w:tr w:rsidR="002F3E80" w:rsidRPr="007334E1" w14:paraId="6EA8134E" w14:textId="7F73FCC6"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D80637" w14:textId="77777777" w:rsidR="002F3E80" w:rsidRPr="007334E1" w:rsidRDefault="002F3E80" w:rsidP="00986C87">
            <w:pPr>
              <w:pStyle w:val="TableText"/>
            </w:pPr>
            <w:r>
              <w:t>Commercial</w:t>
            </w:r>
            <w:r w:rsidRPr="007334E1">
              <w:t xml:space="preserve"> Electric Heating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7333D7" w14:textId="77777777" w:rsidR="002F3E80" w:rsidRPr="007334E1" w:rsidRDefault="002F3E80" w:rsidP="00986C87">
            <w:pPr>
              <w:pStyle w:val="TableText"/>
              <w:jc w:val="center"/>
            </w:pPr>
            <w:r>
              <w:t>C04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987A00" w14:textId="77777777" w:rsidR="002F3E80" w:rsidRPr="007334E1" w:rsidRDefault="002F3E80" w:rsidP="00986C87">
            <w:pPr>
              <w:pStyle w:val="TableText"/>
              <w:jc w:val="center"/>
            </w:pPr>
            <w:r w:rsidRPr="007334E1">
              <w:t>53.5%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D2300" w14:textId="77777777" w:rsidR="002F3E80" w:rsidRPr="007334E1" w:rsidRDefault="002F3E80" w:rsidP="00986C87">
            <w:pPr>
              <w:pStyle w:val="TableText"/>
              <w:jc w:val="center"/>
            </w:pPr>
            <w:r w:rsidRPr="007334E1">
              <w:t>43.2%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848F0B" w14:textId="77777777" w:rsidR="002F3E80" w:rsidRPr="007334E1" w:rsidRDefault="002F3E80" w:rsidP="00986C87">
            <w:pPr>
              <w:pStyle w:val="TableText"/>
              <w:jc w:val="center"/>
            </w:pPr>
            <w:r w:rsidRPr="007334E1">
              <w:t>1.9%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705CE2" w14:textId="77777777" w:rsidR="002F3E80" w:rsidRPr="007334E1" w:rsidRDefault="002F3E80" w:rsidP="00986C87">
            <w:pPr>
              <w:pStyle w:val="TableText"/>
              <w:jc w:val="center"/>
            </w:pPr>
            <w:r w:rsidRPr="007334E1">
              <w:t>1.4%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B52E78" w14:textId="7BFA3DD2" w:rsidR="002F3E80" w:rsidRPr="007334E1" w:rsidRDefault="002F3E80" w:rsidP="00986C87">
            <w:pPr>
              <w:pStyle w:val="TableText"/>
            </w:pPr>
            <w:r w:rsidRPr="00524B66">
              <w:t>Itron eShapes</w:t>
            </w:r>
          </w:p>
        </w:tc>
      </w:tr>
      <w:tr w:rsidR="002F3E80" w:rsidRPr="007334E1" w14:paraId="3903D402" w14:textId="04C472DC"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F982EF" w14:textId="77777777" w:rsidR="002F3E80" w:rsidRPr="007334E1" w:rsidRDefault="002F3E80" w:rsidP="00986C87">
            <w:pPr>
              <w:pStyle w:val="TableText"/>
            </w:pPr>
            <w:r>
              <w:t>Commercial</w:t>
            </w:r>
            <w:r w:rsidRPr="007334E1">
              <w:t xml:space="preserve"> Electric Heating and Cooling </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0DE5F" w14:textId="77777777" w:rsidR="002F3E80" w:rsidRPr="007334E1" w:rsidRDefault="002F3E80" w:rsidP="00986C87">
            <w:pPr>
              <w:pStyle w:val="TableText"/>
              <w:jc w:val="center"/>
            </w:pPr>
            <w:r>
              <w:t>C05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FFAA4A" w14:textId="77777777" w:rsidR="002F3E80" w:rsidRPr="007334E1" w:rsidRDefault="002F3E80" w:rsidP="00986C87">
            <w:pPr>
              <w:pStyle w:val="TableText"/>
              <w:jc w:val="center"/>
            </w:pPr>
            <w:r w:rsidRPr="007334E1">
              <w:t>19.4%</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34D988" w14:textId="77777777" w:rsidR="002F3E80" w:rsidRPr="007334E1" w:rsidRDefault="002F3E80" w:rsidP="00986C87">
            <w:pPr>
              <w:pStyle w:val="TableText"/>
              <w:jc w:val="center"/>
            </w:pPr>
            <w:r w:rsidRPr="007334E1">
              <w:t>13.5%</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8A31F7" w14:textId="77777777" w:rsidR="002F3E80" w:rsidRPr="007334E1" w:rsidRDefault="002F3E80" w:rsidP="00986C87">
            <w:pPr>
              <w:pStyle w:val="TableText"/>
              <w:jc w:val="center"/>
            </w:pPr>
            <w:r w:rsidRPr="007334E1">
              <w:t>47.1%</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AB9871" w14:textId="77777777" w:rsidR="002F3E80" w:rsidRPr="007334E1" w:rsidRDefault="002F3E80" w:rsidP="00986C87">
            <w:pPr>
              <w:pStyle w:val="TableText"/>
              <w:jc w:val="center"/>
            </w:pPr>
            <w:r w:rsidRPr="007334E1">
              <w:t>19.9%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771D69" w14:textId="4A228C36" w:rsidR="002F3E80" w:rsidRPr="007334E1" w:rsidRDefault="002F3E80" w:rsidP="00986C87">
            <w:pPr>
              <w:pStyle w:val="TableText"/>
            </w:pPr>
            <w:r w:rsidRPr="00524B66">
              <w:t>Itron eShapes</w:t>
            </w:r>
          </w:p>
        </w:tc>
      </w:tr>
      <w:tr w:rsidR="00D709A1" w:rsidRPr="007334E1" w14:paraId="17DCFF2C" w14:textId="17B04DE4"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E929F7" w14:textId="77777777" w:rsidR="00D709A1" w:rsidRPr="007334E1" w:rsidRDefault="00D709A1" w:rsidP="00D709A1">
            <w:pPr>
              <w:pStyle w:val="TableText"/>
            </w:pPr>
            <w:r>
              <w:t>Commercial</w:t>
            </w:r>
            <w:r w:rsidRPr="007334E1">
              <w:t xml:space="preserv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FBCF62" w14:textId="77777777" w:rsidR="00D709A1" w:rsidRPr="007334E1" w:rsidRDefault="00D709A1" w:rsidP="00D709A1">
            <w:pPr>
              <w:pStyle w:val="TableText"/>
              <w:jc w:val="center"/>
            </w:pPr>
            <w:r>
              <w:t>C06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FB699" w14:textId="45EC49E3" w:rsidR="00D709A1" w:rsidRPr="007334E1" w:rsidRDefault="00D709A1" w:rsidP="00D709A1">
            <w:pPr>
              <w:pStyle w:val="TableText"/>
              <w:jc w:val="center"/>
            </w:pPr>
            <w:r w:rsidRPr="00021135">
              <w:rPr>
                <w:rFonts w:cstheme="minorHAnsi"/>
                <w:color w:val="000000"/>
                <w:szCs w:val="20"/>
                <w:lang w:eastAsia="zh-CN"/>
              </w:rPr>
              <w:t>30.1%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1CD6D0" w14:textId="3E892400" w:rsidR="00D709A1" w:rsidRPr="007334E1" w:rsidRDefault="00D709A1" w:rsidP="00D709A1">
            <w:pPr>
              <w:pStyle w:val="TableText"/>
              <w:jc w:val="center"/>
            </w:pPr>
            <w:r w:rsidRPr="00021135">
              <w:rPr>
                <w:rFonts w:cstheme="minorHAnsi"/>
                <w:color w:val="000000"/>
                <w:szCs w:val="20"/>
                <w:lang w:eastAsia="zh-CN"/>
              </w:rPr>
              <w:t>27.5%</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69AB20" w14:textId="0CFE7AE4" w:rsidR="00D709A1" w:rsidRPr="007334E1" w:rsidRDefault="00D709A1" w:rsidP="00D709A1">
            <w:pPr>
              <w:pStyle w:val="TableText"/>
              <w:jc w:val="center"/>
            </w:pPr>
            <w:r w:rsidRPr="00021135">
              <w:rPr>
                <w:rFonts w:cstheme="minorHAnsi"/>
                <w:color w:val="000000"/>
                <w:szCs w:val="20"/>
                <w:lang w:eastAsia="zh-CN"/>
              </w:rPr>
              <w:t>22.8%</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D6C1FE" w14:textId="0C73F52C" w:rsidR="00D709A1" w:rsidRPr="007334E1" w:rsidRDefault="00D709A1" w:rsidP="00D709A1">
            <w:pPr>
              <w:pStyle w:val="TableText"/>
              <w:jc w:val="center"/>
            </w:pPr>
            <w:r w:rsidRPr="00021135">
              <w:rPr>
                <w:rFonts w:cstheme="minorHAnsi"/>
                <w:color w:val="000000"/>
                <w:szCs w:val="20"/>
                <w:lang w:eastAsia="zh-CN"/>
              </w:rPr>
              <w:t>19.7%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A8EA55" w14:textId="362F5549" w:rsidR="00D709A1" w:rsidRPr="007334E1" w:rsidRDefault="00F77F1F" w:rsidP="00D709A1">
            <w:pPr>
              <w:pStyle w:val="TableText"/>
            </w:pPr>
            <w:r>
              <w:t>Guidehouse</w:t>
            </w:r>
            <w:r w:rsidR="00D709A1">
              <w:t xml:space="preserve"> EmPOWER study</w:t>
            </w:r>
            <w:r w:rsidR="00EE13AD">
              <w:rPr>
                <w:rStyle w:val="FootnoteReference"/>
              </w:rPr>
              <w:footnoteReference w:id="34"/>
            </w:r>
          </w:p>
        </w:tc>
      </w:tr>
      <w:tr w:rsidR="00D709A1" w:rsidRPr="007334E1" w14:paraId="29E47C29" w14:textId="2832BC29"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3602EB" w14:textId="77777777" w:rsidR="00D709A1" w:rsidRPr="007334E1" w:rsidRDefault="00D709A1" w:rsidP="00D709A1">
            <w:pPr>
              <w:pStyle w:val="TableText"/>
            </w:pPr>
            <w:r w:rsidRPr="007334E1">
              <w:t>Grocery/Conv. Store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1AB33B" w14:textId="77777777" w:rsidR="00D709A1" w:rsidRPr="007334E1" w:rsidRDefault="00D709A1" w:rsidP="00D709A1">
            <w:pPr>
              <w:pStyle w:val="TableText"/>
              <w:jc w:val="center"/>
            </w:pPr>
            <w:r>
              <w:t>C07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5AD1AC" w14:textId="7C5FFA56" w:rsidR="00D709A1" w:rsidRPr="007334E1" w:rsidRDefault="00D709A1" w:rsidP="00D709A1">
            <w:pPr>
              <w:pStyle w:val="TableText"/>
              <w:jc w:val="center"/>
            </w:pPr>
            <w:r w:rsidRPr="00021135">
              <w:rPr>
                <w:rFonts w:cstheme="minorHAnsi"/>
                <w:color w:val="000000"/>
                <w:szCs w:val="20"/>
                <w:lang w:eastAsia="zh-CN"/>
              </w:rPr>
              <w:t>28.0%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2A9B68" w14:textId="55133D80" w:rsidR="00D709A1" w:rsidRPr="007334E1" w:rsidRDefault="00D709A1" w:rsidP="00D709A1">
            <w:pPr>
              <w:pStyle w:val="TableText"/>
              <w:jc w:val="center"/>
            </w:pPr>
            <w:r w:rsidRPr="00021135">
              <w:rPr>
                <w:rFonts w:cstheme="minorHAnsi"/>
                <w:color w:val="000000"/>
                <w:szCs w:val="20"/>
                <w:lang w:eastAsia="zh-CN"/>
              </w:rPr>
              <w:t>30.2%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98E282" w14:textId="3C91AB70" w:rsidR="00D709A1" w:rsidRPr="007334E1" w:rsidRDefault="00D709A1" w:rsidP="00D709A1">
            <w:pPr>
              <w:pStyle w:val="TableText"/>
              <w:jc w:val="center"/>
            </w:pPr>
            <w:r w:rsidRPr="00021135">
              <w:rPr>
                <w:rFonts w:cstheme="minorHAnsi"/>
                <w:color w:val="000000"/>
                <w:szCs w:val="20"/>
                <w:lang w:eastAsia="zh-CN"/>
              </w:rPr>
              <w:t>20.3%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368DA3" w14:textId="09C00785" w:rsidR="00D709A1" w:rsidRPr="007334E1" w:rsidRDefault="00D709A1" w:rsidP="00D709A1">
            <w:pPr>
              <w:pStyle w:val="TableText"/>
              <w:jc w:val="center"/>
            </w:pPr>
            <w:r w:rsidRPr="00021135">
              <w:rPr>
                <w:rFonts w:cstheme="minorHAnsi"/>
                <w:color w:val="000000"/>
                <w:szCs w:val="20"/>
                <w:lang w:eastAsia="zh-CN"/>
              </w:rPr>
              <w:t>21.5%</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693F58" w14:textId="50E7A969" w:rsidR="00D709A1" w:rsidRPr="007334E1" w:rsidRDefault="00F77F1F" w:rsidP="00D709A1">
            <w:pPr>
              <w:pStyle w:val="TableText"/>
            </w:pPr>
            <w:r>
              <w:t>Guidehouse</w:t>
            </w:r>
            <w:r w:rsidR="00D709A1">
              <w:t xml:space="preserve"> EmPOWER study</w:t>
            </w:r>
          </w:p>
        </w:tc>
      </w:tr>
      <w:tr w:rsidR="00D709A1" w:rsidRPr="007334E1" w14:paraId="5303E08D" w14:textId="09AFF3A1"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7BF17C" w14:textId="26ED3303" w:rsidR="00D709A1" w:rsidRPr="007334E1" w:rsidRDefault="00D709A1" w:rsidP="00D709A1">
            <w:pPr>
              <w:pStyle w:val="TableText"/>
            </w:pPr>
            <w:r>
              <w:t>Health</w:t>
            </w:r>
            <w:r w:rsidRPr="007334E1">
              <w:t xml:space="preserv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EBEB8D" w14:textId="77777777" w:rsidR="00D709A1" w:rsidRPr="007334E1" w:rsidRDefault="00D709A1" w:rsidP="00D709A1">
            <w:pPr>
              <w:pStyle w:val="TableText"/>
              <w:jc w:val="center"/>
            </w:pPr>
            <w:r>
              <w:t>C08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B86155" w14:textId="2367EC30" w:rsidR="00D709A1" w:rsidRPr="007334E1" w:rsidRDefault="00D709A1" w:rsidP="00D709A1">
            <w:pPr>
              <w:pStyle w:val="TableText"/>
              <w:jc w:val="center"/>
            </w:pPr>
            <w:r w:rsidRPr="00021135">
              <w:rPr>
                <w:rFonts w:cstheme="minorHAnsi"/>
                <w:color w:val="000000"/>
                <w:szCs w:val="20"/>
                <w:lang w:eastAsia="zh-CN"/>
              </w:rPr>
              <w:t>29.1%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ABCF1" w14:textId="0201610F" w:rsidR="00D709A1" w:rsidRPr="007334E1" w:rsidRDefault="00D709A1" w:rsidP="00D709A1">
            <w:pPr>
              <w:pStyle w:val="TableText"/>
              <w:jc w:val="center"/>
            </w:pPr>
            <w:r w:rsidRPr="00021135">
              <w:rPr>
                <w:rFonts w:cstheme="minorHAnsi"/>
                <w:color w:val="000000"/>
                <w:szCs w:val="20"/>
                <w:lang w:eastAsia="zh-CN"/>
              </w:rPr>
              <w:t>28.9%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AF32D4" w14:textId="1E92A4E5" w:rsidR="00D709A1" w:rsidRPr="007334E1" w:rsidRDefault="00D709A1" w:rsidP="00D709A1">
            <w:pPr>
              <w:pStyle w:val="TableText"/>
              <w:jc w:val="center"/>
            </w:pPr>
            <w:r w:rsidRPr="00021135">
              <w:rPr>
                <w:rFonts w:cstheme="minorHAnsi"/>
                <w:color w:val="000000"/>
                <w:szCs w:val="20"/>
                <w:lang w:eastAsia="zh-CN"/>
              </w:rPr>
              <w:t>21.6%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DE195" w14:textId="1822D5A3" w:rsidR="00D709A1" w:rsidRPr="007334E1" w:rsidRDefault="00D709A1" w:rsidP="00D709A1">
            <w:pPr>
              <w:pStyle w:val="TableText"/>
              <w:jc w:val="center"/>
            </w:pPr>
            <w:r w:rsidRPr="00021135">
              <w:rPr>
                <w:rFonts w:cstheme="minorHAnsi"/>
                <w:color w:val="000000"/>
                <w:szCs w:val="20"/>
                <w:lang w:eastAsia="zh-CN"/>
              </w:rPr>
              <w:t>20.3%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22271A" w14:textId="625AFD74" w:rsidR="00D709A1" w:rsidRPr="007334E1" w:rsidRDefault="00F77F1F" w:rsidP="00D709A1">
            <w:pPr>
              <w:pStyle w:val="TableText"/>
            </w:pPr>
            <w:r>
              <w:t>Guidehouse</w:t>
            </w:r>
            <w:r w:rsidR="00D709A1">
              <w:t xml:space="preserve"> EmPOWER study</w:t>
            </w:r>
          </w:p>
        </w:tc>
      </w:tr>
      <w:tr w:rsidR="00D709A1" w:rsidRPr="007334E1" w14:paraId="5144F762" w14:textId="3F42F274"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CA6FBE" w14:textId="77777777" w:rsidR="00D709A1" w:rsidRPr="007334E1" w:rsidRDefault="00D709A1" w:rsidP="00D709A1">
            <w:pPr>
              <w:pStyle w:val="TableText"/>
            </w:pPr>
            <w:r w:rsidRPr="007334E1">
              <w:t>Office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2DA2CB" w14:textId="77777777" w:rsidR="00D709A1" w:rsidRPr="007334E1" w:rsidRDefault="00D709A1" w:rsidP="00D709A1">
            <w:pPr>
              <w:pStyle w:val="TableText"/>
              <w:jc w:val="center"/>
            </w:pPr>
            <w:r>
              <w:t>C09</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CB0643" w14:textId="12821802" w:rsidR="00D709A1" w:rsidRPr="007334E1" w:rsidRDefault="00D709A1" w:rsidP="00D709A1">
            <w:pPr>
              <w:pStyle w:val="TableText"/>
              <w:jc w:val="center"/>
            </w:pPr>
            <w:r w:rsidRPr="00021135">
              <w:rPr>
                <w:rFonts w:cstheme="minorHAnsi"/>
                <w:color w:val="000000"/>
                <w:szCs w:val="20"/>
                <w:lang w:eastAsia="zh-CN"/>
              </w:rPr>
              <w:t>29.9%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BBFADF" w14:textId="583D397A" w:rsidR="00D709A1" w:rsidRPr="007334E1" w:rsidRDefault="00D709A1" w:rsidP="00D709A1">
            <w:pPr>
              <w:pStyle w:val="TableText"/>
              <w:jc w:val="center"/>
            </w:pPr>
            <w:r w:rsidRPr="00021135">
              <w:rPr>
                <w:rFonts w:cstheme="minorHAnsi"/>
                <w:color w:val="000000"/>
                <w:szCs w:val="20"/>
                <w:lang w:eastAsia="zh-CN"/>
              </w:rPr>
              <w:t>28.2%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94489A" w14:textId="16FC8CEA" w:rsidR="00D709A1" w:rsidRPr="007334E1" w:rsidRDefault="00D709A1" w:rsidP="00D709A1">
            <w:pPr>
              <w:pStyle w:val="TableText"/>
              <w:jc w:val="center"/>
            </w:pPr>
            <w:r w:rsidRPr="00021135">
              <w:rPr>
                <w:rFonts w:cstheme="minorHAnsi"/>
                <w:color w:val="000000"/>
                <w:szCs w:val="20"/>
                <w:lang w:eastAsia="zh-CN"/>
              </w:rPr>
              <w:t>22.3%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B22512" w14:textId="06E9BEB4" w:rsidR="00D709A1" w:rsidRPr="007334E1" w:rsidRDefault="00D709A1" w:rsidP="00D709A1">
            <w:pPr>
              <w:pStyle w:val="TableText"/>
              <w:jc w:val="center"/>
            </w:pPr>
            <w:r w:rsidRPr="00021135">
              <w:rPr>
                <w:rFonts w:cstheme="minorHAnsi"/>
                <w:color w:val="000000"/>
                <w:szCs w:val="20"/>
                <w:lang w:eastAsia="zh-CN"/>
              </w:rPr>
              <w:t>19.6%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5C1619" w14:textId="57BA42F3" w:rsidR="00D709A1" w:rsidRPr="007334E1" w:rsidRDefault="00F77F1F" w:rsidP="00D709A1">
            <w:pPr>
              <w:pStyle w:val="TableText"/>
            </w:pPr>
            <w:r>
              <w:t>Guidehouse</w:t>
            </w:r>
            <w:r w:rsidR="00D709A1">
              <w:t xml:space="preserve"> EmPOWER study</w:t>
            </w:r>
          </w:p>
        </w:tc>
      </w:tr>
      <w:tr w:rsidR="00D709A1" w:rsidRPr="007334E1" w14:paraId="1363DB98" w14:textId="15C87B4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D34E41" w14:textId="77777777" w:rsidR="00D709A1" w:rsidRPr="007334E1" w:rsidRDefault="00D709A1" w:rsidP="00D709A1">
            <w:pPr>
              <w:pStyle w:val="TableText"/>
            </w:pPr>
            <w:r w:rsidRPr="007334E1">
              <w:t>Restaurant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6E03C9" w14:textId="77777777" w:rsidR="00D709A1" w:rsidRPr="007334E1" w:rsidRDefault="00D709A1" w:rsidP="00D709A1">
            <w:pPr>
              <w:pStyle w:val="TableText"/>
              <w:jc w:val="center"/>
            </w:pPr>
            <w:r>
              <w:t>C10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93E646" w14:textId="5F771DD3" w:rsidR="00D709A1" w:rsidRPr="007334E1" w:rsidRDefault="00D709A1" w:rsidP="00D709A1">
            <w:pPr>
              <w:pStyle w:val="TableText"/>
              <w:jc w:val="center"/>
            </w:pPr>
            <w:r w:rsidRPr="007334E1">
              <w:t>32.1%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F5E45F" w14:textId="20A65B2A" w:rsidR="00D709A1" w:rsidRPr="007334E1" w:rsidRDefault="00D709A1" w:rsidP="00D709A1">
            <w:pPr>
              <w:pStyle w:val="TableText"/>
              <w:jc w:val="center"/>
            </w:pPr>
            <w:r w:rsidRPr="007334E1">
              <w:t>25.7%</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46DB49" w14:textId="1FC88658" w:rsidR="00D709A1" w:rsidRPr="007334E1" w:rsidRDefault="00D709A1" w:rsidP="00D709A1">
            <w:pPr>
              <w:pStyle w:val="TableText"/>
              <w:jc w:val="center"/>
            </w:pPr>
            <w:r w:rsidRPr="007334E1">
              <w:t>23.4%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578A5D" w14:textId="48062C83" w:rsidR="00D709A1" w:rsidRPr="007334E1" w:rsidRDefault="00D709A1" w:rsidP="00D709A1">
            <w:pPr>
              <w:pStyle w:val="TableText"/>
              <w:jc w:val="center"/>
            </w:pPr>
            <w:r w:rsidRPr="007334E1">
              <w:t>18.8%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DFD21" w14:textId="757657B1" w:rsidR="00D709A1" w:rsidRPr="007334E1" w:rsidRDefault="00D709A1" w:rsidP="00D709A1">
            <w:pPr>
              <w:pStyle w:val="TableText"/>
            </w:pPr>
            <w:r w:rsidRPr="004A59FA">
              <w:t>Efficiency Vermont</w:t>
            </w:r>
          </w:p>
        </w:tc>
      </w:tr>
      <w:tr w:rsidR="00D709A1" w:rsidRPr="007334E1" w14:paraId="7E5F2B5A" w14:textId="4A54A684"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EC0678" w14:textId="77777777" w:rsidR="00D709A1" w:rsidRPr="007334E1" w:rsidRDefault="00D709A1" w:rsidP="00D709A1">
            <w:pPr>
              <w:pStyle w:val="TableText"/>
            </w:pPr>
            <w:r w:rsidRPr="007334E1">
              <w:t>Retail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C128E6" w14:textId="77777777" w:rsidR="00D709A1" w:rsidRPr="007334E1" w:rsidRDefault="00D709A1" w:rsidP="00D709A1">
            <w:pPr>
              <w:pStyle w:val="TableText"/>
              <w:jc w:val="center"/>
            </w:pPr>
            <w:r>
              <w:t>C11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4ACA69" w14:textId="1ECEAA99" w:rsidR="00D709A1" w:rsidRPr="007334E1" w:rsidRDefault="00D709A1" w:rsidP="00D709A1">
            <w:pPr>
              <w:pStyle w:val="TableText"/>
              <w:jc w:val="center"/>
            </w:pPr>
            <w:r w:rsidRPr="00021135">
              <w:rPr>
                <w:rFonts w:cstheme="minorHAnsi"/>
                <w:color w:val="000000"/>
                <w:szCs w:val="20"/>
                <w:lang w:eastAsia="zh-CN"/>
              </w:rPr>
              <w:t>32.6%</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43E33A" w14:textId="5A55CC00" w:rsidR="00D709A1" w:rsidRPr="007334E1" w:rsidRDefault="00D709A1" w:rsidP="00D709A1">
            <w:pPr>
              <w:pStyle w:val="TableText"/>
              <w:jc w:val="center"/>
            </w:pPr>
            <w:r w:rsidRPr="00021135">
              <w:rPr>
                <w:rFonts w:cstheme="minorHAnsi"/>
                <w:color w:val="000000"/>
                <w:szCs w:val="20"/>
                <w:lang w:eastAsia="zh-CN"/>
              </w:rPr>
              <w:t>25.4%</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71140A" w14:textId="513D7CCF" w:rsidR="00D709A1" w:rsidRPr="007334E1" w:rsidRDefault="00D709A1" w:rsidP="00D709A1">
            <w:pPr>
              <w:pStyle w:val="TableText"/>
              <w:jc w:val="center"/>
            </w:pPr>
            <w:r w:rsidRPr="00021135">
              <w:rPr>
                <w:rFonts w:cstheme="minorHAnsi"/>
                <w:color w:val="000000"/>
                <w:szCs w:val="20"/>
                <w:lang w:eastAsia="zh-CN"/>
              </w:rPr>
              <w:t>24.2%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1ABA05" w14:textId="3123D6B3" w:rsidR="00D709A1" w:rsidRPr="007334E1" w:rsidRDefault="00D709A1" w:rsidP="00D709A1">
            <w:pPr>
              <w:pStyle w:val="TableText"/>
              <w:jc w:val="center"/>
            </w:pPr>
            <w:r w:rsidRPr="00021135">
              <w:rPr>
                <w:rFonts w:cstheme="minorHAnsi"/>
                <w:color w:val="000000"/>
                <w:szCs w:val="20"/>
                <w:lang w:eastAsia="zh-CN"/>
              </w:rPr>
              <w:t>17.9%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4F364" w14:textId="1FA74F21" w:rsidR="00D709A1" w:rsidRPr="007334E1" w:rsidRDefault="00F77F1F" w:rsidP="00D709A1">
            <w:pPr>
              <w:pStyle w:val="TableText"/>
            </w:pPr>
            <w:r>
              <w:t>Guidehouse</w:t>
            </w:r>
            <w:r w:rsidR="00D709A1">
              <w:t xml:space="preserve"> EmPOWER study</w:t>
            </w:r>
          </w:p>
        </w:tc>
      </w:tr>
      <w:tr w:rsidR="00D709A1" w:rsidRPr="007334E1" w14:paraId="2BA476C1" w14:textId="037A0A3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0F1E39" w14:textId="77777777" w:rsidR="00D709A1" w:rsidRPr="007334E1" w:rsidRDefault="00D709A1" w:rsidP="00D709A1">
            <w:pPr>
              <w:pStyle w:val="TableText"/>
            </w:pPr>
            <w:r w:rsidRPr="007334E1">
              <w:t>Warehouse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07345D" w14:textId="77777777" w:rsidR="00D709A1" w:rsidRPr="007334E1" w:rsidRDefault="00D709A1" w:rsidP="00D709A1">
            <w:pPr>
              <w:pStyle w:val="TableText"/>
              <w:jc w:val="center"/>
            </w:pPr>
            <w:r>
              <w:t>C12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70D4CF" w14:textId="0EA2AAF2" w:rsidR="00D709A1" w:rsidRPr="007334E1" w:rsidRDefault="00D709A1" w:rsidP="00D709A1">
            <w:pPr>
              <w:pStyle w:val="TableText"/>
              <w:jc w:val="center"/>
            </w:pPr>
            <w:r w:rsidRPr="00021135">
              <w:rPr>
                <w:rFonts w:cstheme="minorHAnsi"/>
                <w:color w:val="000000"/>
                <w:szCs w:val="20"/>
                <w:lang w:eastAsia="zh-CN"/>
              </w:rPr>
              <w:t>26.0%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A1014F" w14:textId="2E69A4BD" w:rsidR="00D709A1" w:rsidRPr="007334E1" w:rsidRDefault="00D709A1" w:rsidP="00D709A1">
            <w:pPr>
              <w:pStyle w:val="TableText"/>
              <w:jc w:val="center"/>
            </w:pPr>
            <w:r w:rsidRPr="00021135">
              <w:rPr>
                <w:rFonts w:cstheme="minorHAnsi"/>
                <w:color w:val="000000"/>
                <w:szCs w:val="20"/>
                <w:lang w:eastAsia="zh-CN"/>
              </w:rPr>
              <w:t>29.0%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BC1421" w14:textId="5FC84A00" w:rsidR="00D709A1" w:rsidRPr="007334E1" w:rsidRDefault="00D709A1" w:rsidP="00D709A1">
            <w:pPr>
              <w:pStyle w:val="TableText"/>
              <w:jc w:val="center"/>
            </w:pPr>
            <w:r w:rsidRPr="00021135">
              <w:rPr>
                <w:rFonts w:cstheme="minorHAnsi"/>
                <w:color w:val="000000"/>
                <w:szCs w:val="20"/>
                <w:lang w:eastAsia="zh-CN"/>
              </w:rPr>
              <w:t>22.4%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5D2D6C" w14:textId="20D22EB1" w:rsidR="00D709A1" w:rsidRPr="007334E1" w:rsidRDefault="00D709A1" w:rsidP="00D709A1">
            <w:pPr>
              <w:pStyle w:val="TableText"/>
              <w:jc w:val="center"/>
            </w:pPr>
            <w:r w:rsidRPr="00021135">
              <w:rPr>
                <w:rFonts w:cstheme="minorHAnsi"/>
                <w:color w:val="000000"/>
                <w:szCs w:val="20"/>
                <w:lang w:eastAsia="zh-CN"/>
              </w:rPr>
              <w:t>22.6%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E68D02" w14:textId="70935936" w:rsidR="00D709A1" w:rsidRPr="007334E1" w:rsidRDefault="00F77F1F" w:rsidP="00D709A1">
            <w:pPr>
              <w:pStyle w:val="TableText"/>
            </w:pPr>
            <w:r>
              <w:t>Guidehouse</w:t>
            </w:r>
            <w:r w:rsidR="00D709A1">
              <w:t xml:space="preserve"> EmPOWER study</w:t>
            </w:r>
          </w:p>
        </w:tc>
      </w:tr>
      <w:tr w:rsidR="00D709A1" w:rsidRPr="007334E1" w14:paraId="2A1684BE" w14:textId="56BC8C4C"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6CA0E1" w14:textId="3A560728" w:rsidR="00D709A1" w:rsidRPr="007334E1" w:rsidRDefault="00D709A1" w:rsidP="00D709A1">
            <w:pPr>
              <w:pStyle w:val="TableText"/>
            </w:pPr>
            <w:r>
              <w:t>Education</w:t>
            </w:r>
            <w:r w:rsidRPr="007334E1">
              <w:t xml:space="preserv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64BE9D" w14:textId="77777777" w:rsidR="00D709A1" w:rsidRPr="007334E1" w:rsidRDefault="00D709A1" w:rsidP="00D709A1">
            <w:pPr>
              <w:pStyle w:val="TableText"/>
              <w:jc w:val="center"/>
            </w:pPr>
            <w:r>
              <w:t>C13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F175EF" w14:textId="439DC902" w:rsidR="00D709A1" w:rsidRPr="007334E1" w:rsidRDefault="00D709A1" w:rsidP="00D709A1">
            <w:pPr>
              <w:pStyle w:val="TableText"/>
              <w:jc w:val="center"/>
            </w:pPr>
            <w:r w:rsidRPr="00FB043D">
              <w:rPr>
                <w:rFonts w:cstheme="minorHAnsi"/>
                <w:color w:val="000000"/>
                <w:szCs w:val="20"/>
                <w:lang w:eastAsia="zh-CN"/>
              </w:rPr>
              <w:t>34.7%</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46370E" w14:textId="6C5C9C49" w:rsidR="00D709A1" w:rsidRPr="007334E1" w:rsidRDefault="00D709A1" w:rsidP="00D709A1">
            <w:pPr>
              <w:pStyle w:val="TableText"/>
              <w:jc w:val="center"/>
            </w:pPr>
            <w:r w:rsidRPr="00FB043D">
              <w:rPr>
                <w:rFonts w:cstheme="minorHAnsi"/>
                <w:color w:val="000000"/>
                <w:szCs w:val="20"/>
                <w:lang w:eastAsia="zh-CN"/>
              </w:rPr>
              <w:t>26.2%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BAD6C7" w14:textId="58B65305" w:rsidR="00D709A1" w:rsidRPr="007334E1" w:rsidRDefault="00D709A1" w:rsidP="00D709A1">
            <w:pPr>
              <w:pStyle w:val="TableText"/>
              <w:jc w:val="center"/>
            </w:pPr>
            <w:r w:rsidRPr="00FB043D">
              <w:rPr>
                <w:rFonts w:cstheme="minorHAnsi"/>
                <w:color w:val="000000"/>
                <w:szCs w:val="20"/>
                <w:lang w:eastAsia="zh-CN"/>
              </w:rPr>
              <w:t>23.6%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CE36BB" w14:textId="235A5D48" w:rsidR="00D709A1" w:rsidRPr="007334E1" w:rsidRDefault="00D709A1" w:rsidP="00D709A1">
            <w:pPr>
              <w:pStyle w:val="TableText"/>
              <w:jc w:val="center"/>
            </w:pPr>
            <w:r w:rsidRPr="00FB043D">
              <w:rPr>
                <w:rFonts w:cstheme="minorHAnsi"/>
                <w:color w:val="000000"/>
                <w:szCs w:val="20"/>
                <w:lang w:eastAsia="zh-CN"/>
              </w:rPr>
              <w:t>15.5%</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5F2225" w14:textId="5FD25D9C" w:rsidR="00D709A1" w:rsidRPr="007334E1" w:rsidRDefault="00F77F1F" w:rsidP="00D709A1">
            <w:pPr>
              <w:pStyle w:val="TableText"/>
            </w:pPr>
            <w:r>
              <w:t>Guidehouse</w:t>
            </w:r>
            <w:r w:rsidR="00D709A1">
              <w:t xml:space="preserve"> EmPOWER study</w:t>
            </w:r>
          </w:p>
        </w:tc>
      </w:tr>
      <w:tr w:rsidR="00D709A1" w:rsidRPr="007334E1" w14:paraId="1C4A6A80" w14:textId="4EAD9372"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EF3A93" w14:textId="77777777" w:rsidR="00D709A1" w:rsidRPr="007334E1" w:rsidRDefault="00D709A1" w:rsidP="00D709A1">
            <w:pPr>
              <w:pStyle w:val="TableText"/>
            </w:pPr>
            <w:r w:rsidRPr="007334E1">
              <w:t>Indust. 1-shift (8/5) (e.g., comp. air, lights)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A6F32B" w14:textId="77777777" w:rsidR="00D709A1" w:rsidRPr="007334E1" w:rsidRDefault="00D709A1" w:rsidP="00D709A1">
            <w:pPr>
              <w:pStyle w:val="TableText"/>
              <w:jc w:val="center"/>
            </w:pPr>
            <w:r>
              <w:t>C14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CB8353" w14:textId="1A8AD6D0" w:rsidR="00D709A1" w:rsidRPr="007334E1" w:rsidRDefault="00D709A1" w:rsidP="00D709A1">
            <w:pPr>
              <w:pStyle w:val="TableText"/>
              <w:jc w:val="center"/>
            </w:pPr>
            <w:r w:rsidRPr="007334E1">
              <w:t>50.5%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79E4AA" w14:textId="00881E3F" w:rsidR="00D709A1" w:rsidRPr="007334E1" w:rsidRDefault="00D709A1" w:rsidP="00D709A1">
            <w:pPr>
              <w:pStyle w:val="TableText"/>
              <w:jc w:val="center"/>
            </w:pPr>
            <w:r w:rsidRPr="007334E1">
              <w:t>7.2%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461B9B" w14:textId="04A918CD" w:rsidR="00D709A1" w:rsidRPr="007334E1" w:rsidRDefault="00D709A1" w:rsidP="00D709A1">
            <w:pPr>
              <w:pStyle w:val="TableText"/>
              <w:jc w:val="center"/>
            </w:pPr>
            <w:r w:rsidRPr="007334E1">
              <w:t>37.0%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9DFEF2" w14:textId="53678B1D" w:rsidR="00D709A1" w:rsidRPr="007334E1" w:rsidRDefault="00D709A1" w:rsidP="00D709A1">
            <w:pPr>
              <w:pStyle w:val="TableText"/>
              <w:jc w:val="center"/>
            </w:pPr>
            <w:r w:rsidRPr="007334E1">
              <w:t>5.3%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FE6A7B" w14:textId="01DEA9C3" w:rsidR="00D709A1" w:rsidRPr="007334E1" w:rsidRDefault="00D709A1" w:rsidP="00D709A1">
            <w:pPr>
              <w:pStyle w:val="TableText"/>
            </w:pPr>
            <w:r w:rsidRPr="004A59FA">
              <w:t>Efficiency Vermont</w:t>
            </w:r>
          </w:p>
        </w:tc>
      </w:tr>
      <w:tr w:rsidR="00D709A1" w:rsidRPr="007334E1" w14:paraId="460C27A6" w14:textId="0247EA5F"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E46925" w14:textId="77777777" w:rsidR="00D709A1" w:rsidRPr="007334E1" w:rsidRDefault="00D709A1" w:rsidP="00D709A1">
            <w:pPr>
              <w:pStyle w:val="TableText"/>
            </w:pPr>
            <w:r w:rsidRPr="007334E1">
              <w:t>Indust. 2-shift (16/5) (e.g., comp. air, lights)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A29691" w14:textId="77777777" w:rsidR="00D709A1" w:rsidRPr="007334E1" w:rsidRDefault="00D709A1" w:rsidP="00D709A1">
            <w:pPr>
              <w:pStyle w:val="TableText"/>
              <w:jc w:val="center"/>
            </w:pPr>
            <w:r>
              <w:t>C15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7728B1" w14:textId="2321457C" w:rsidR="00D709A1" w:rsidRPr="007334E1" w:rsidRDefault="00D709A1" w:rsidP="00D709A1">
            <w:pPr>
              <w:pStyle w:val="TableText"/>
              <w:jc w:val="center"/>
            </w:pPr>
            <w:r w:rsidRPr="007334E1">
              <w:t>47.5%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60FD6B" w14:textId="3E23AE7A" w:rsidR="00D709A1" w:rsidRPr="007334E1" w:rsidRDefault="00D709A1" w:rsidP="00D709A1">
            <w:pPr>
              <w:pStyle w:val="TableText"/>
              <w:jc w:val="center"/>
            </w:pPr>
            <w:r w:rsidRPr="007334E1">
              <w:t>10.2%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6DA18" w14:textId="06416195" w:rsidR="00D709A1" w:rsidRPr="007334E1" w:rsidRDefault="00D709A1" w:rsidP="00D709A1">
            <w:pPr>
              <w:pStyle w:val="TableText"/>
              <w:jc w:val="center"/>
            </w:pPr>
            <w:r w:rsidRPr="007334E1">
              <w:t>34.8%</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49BE09" w14:textId="3597CE77" w:rsidR="00D709A1" w:rsidRPr="007334E1" w:rsidRDefault="00D709A1" w:rsidP="00D709A1">
            <w:pPr>
              <w:pStyle w:val="TableText"/>
              <w:jc w:val="center"/>
            </w:pPr>
            <w:r w:rsidRPr="007334E1">
              <w:t>7.4%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F6F164" w14:textId="56234F97" w:rsidR="00D709A1" w:rsidRPr="007334E1" w:rsidRDefault="00D709A1" w:rsidP="00D709A1">
            <w:pPr>
              <w:pStyle w:val="TableText"/>
            </w:pPr>
            <w:r w:rsidRPr="004A59FA">
              <w:t>Efficiency Vermont</w:t>
            </w:r>
          </w:p>
        </w:tc>
      </w:tr>
      <w:tr w:rsidR="00D709A1" w:rsidRPr="007334E1" w14:paraId="174C1D9F" w14:textId="6B97499E"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59F6FA" w14:textId="77777777" w:rsidR="00D709A1" w:rsidRPr="007334E1" w:rsidRDefault="00D709A1" w:rsidP="00D709A1">
            <w:pPr>
              <w:pStyle w:val="TableText"/>
            </w:pPr>
            <w:r w:rsidRPr="007334E1">
              <w:t>Indust. 3-shift (24/5) (e.g., comp. air, lights)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64AF56" w14:textId="77777777" w:rsidR="00D709A1" w:rsidRPr="007334E1" w:rsidRDefault="00D709A1" w:rsidP="00D709A1">
            <w:pPr>
              <w:pStyle w:val="TableText"/>
              <w:jc w:val="center"/>
            </w:pPr>
            <w:r>
              <w:t>C16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A739E8" w14:textId="5C9293EB" w:rsidR="00D709A1" w:rsidRPr="007334E1" w:rsidRDefault="00D709A1" w:rsidP="00D709A1">
            <w:pPr>
              <w:pStyle w:val="TableText"/>
              <w:jc w:val="center"/>
            </w:pPr>
            <w:r w:rsidRPr="007334E1">
              <w:t>34.8%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652D96" w14:textId="302F06FB" w:rsidR="00D709A1" w:rsidRPr="007334E1" w:rsidRDefault="00D709A1" w:rsidP="00D709A1">
            <w:pPr>
              <w:pStyle w:val="TableText"/>
              <w:jc w:val="center"/>
            </w:pPr>
            <w:r w:rsidRPr="007334E1">
              <w:t>23.2%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927EBA" w14:textId="7EC8BB79" w:rsidR="00D709A1" w:rsidRPr="007334E1" w:rsidRDefault="00D709A1" w:rsidP="00D709A1">
            <w:pPr>
              <w:pStyle w:val="TableText"/>
              <w:jc w:val="center"/>
            </w:pPr>
            <w:r w:rsidRPr="007334E1">
              <w:t>25.5%</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1477FD" w14:textId="53F90798" w:rsidR="00D709A1" w:rsidRPr="007334E1" w:rsidRDefault="00D709A1" w:rsidP="00D709A1">
            <w:pPr>
              <w:pStyle w:val="TableText"/>
              <w:jc w:val="center"/>
            </w:pPr>
            <w:r w:rsidRPr="007334E1">
              <w:t>16.6%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F01D66" w14:textId="23B14514" w:rsidR="00D709A1" w:rsidRPr="007334E1" w:rsidRDefault="00D709A1" w:rsidP="00D709A1">
            <w:pPr>
              <w:pStyle w:val="TableText"/>
            </w:pPr>
            <w:r w:rsidRPr="004A59FA">
              <w:t>Efficiency Vermont</w:t>
            </w:r>
          </w:p>
        </w:tc>
      </w:tr>
      <w:tr w:rsidR="00D709A1" w:rsidRPr="007334E1" w14:paraId="124A095E" w14:textId="07A49438"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192823" w14:textId="77777777" w:rsidR="00D709A1" w:rsidRPr="007334E1" w:rsidRDefault="00D709A1" w:rsidP="00D709A1">
            <w:pPr>
              <w:pStyle w:val="TableText"/>
            </w:pPr>
            <w:r w:rsidRPr="007334E1">
              <w:t>Indust. 4-shift (24/7) (e.g., comp. air, lights)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25BC95" w14:textId="77777777" w:rsidR="00D709A1" w:rsidRPr="007334E1" w:rsidRDefault="00D709A1" w:rsidP="00D709A1">
            <w:pPr>
              <w:pStyle w:val="TableText"/>
              <w:jc w:val="center"/>
            </w:pPr>
            <w:r>
              <w:t>C17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C048E3" w14:textId="42CBCACB" w:rsidR="00D709A1" w:rsidRPr="007334E1" w:rsidRDefault="00D709A1" w:rsidP="00D709A1">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B9257A" w14:textId="028D738C" w:rsidR="00D709A1" w:rsidRPr="007334E1" w:rsidRDefault="00D709A1" w:rsidP="00D709A1">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DF7A49" w14:textId="32037736" w:rsidR="00D709A1" w:rsidRPr="007334E1" w:rsidRDefault="00D709A1" w:rsidP="00D709A1">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630881" w14:textId="2821B094" w:rsidR="00D709A1" w:rsidRPr="007334E1" w:rsidRDefault="00D709A1" w:rsidP="00D709A1">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D6EABB" w14:textId="62B3C5FD" w:rsidR="00D709A1" w:rsidRPr="007334E1" w:rsidRDefault="00D709A1" w:rsidP="00D709A1">
            <w:pPr>
              <w:pStyle w:val="TableText"/>
            </w:pPr>
            <w:r w:rsidRPr="004A59FA">
              <w:t>Efficiency Vermont</w:t>
            </w:r>
          </w:p>
        </w:tc>
      </w:tr>
      <w:tr w:rsidR="00D709A1" w:rsidRPr="007334E1" w14:paraId="2265C3C0" w14:textId="02F7DF3B"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562015" w14:textId="77777777" w:rsidR="00D709A1" w:rsidRPr="007334E1" w:rsidRDefault="00D709A1" w:rsidP="00D709A1">
            <w:pPr>
              <w:pStyle w:val="TableText"/>
            </w:pPr>
            <w:r w:rsidRPr="007334E1">
              <w:t>Industrial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19A3AA" w14:textId="77777777" w:rsidR="00D709A1" w:rsidRPr="007334E1" w:rsidRDefault="00D709A1" w:rsidP="00D709A1">
            <w:pPr>
              <w:pStyle w:val="TableText"/>
              <w:jc w:val="center"/>
            </w:pPr>
            <w:r>
              <w:t>C18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A88905" w14:textId="56292215" w:rsidR="00D709A1" w:rsidRPr="007334E1" w:rsidRDefault="00D709A1" w:rsidP="00D709A1">
            <w:pPr>
              <w:pStyle w:val="TableText"/>
              <w:jc w:val="center"/>
            </w:pPr>
            <w:r w:rsidRPr="007334E1">
              <w:t>44.3%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9D83F8" w14:textId="32A3FCF7" w:rsidR="00D709A1" w:rsidRPr="007334E1" w:rsidRDefault="00D709A1" w:rsidP="00D709A1">
            <w:pPr>
              <w:pStyle w:val="TableText"/>
              <w:jc w:val="center"/>
            </w:pPr>
            <w:r w:rsidRPr="007334E1">
              <w:t>13.6%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DCA45F" w14:textId="3876AA43" w:rsidR="00D709A1" w:rsidRPr="007334E1" w:rsidRDefault="00D709A1" w:rsidP="00D709A1">
            <w:pPr>
              <w:pStyle w:val="TableText"/>
              <w:jc w:val="center"/>
            </w:pPr>
            <w:r w:rsidRPr="007334E1">
              <w:t>32.4%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9AC433" w14:textId="1CCD9CB3" w:rsidR="00D709A1" w:rsidRPr="007334E1" w:rsidRDefault="00D709A1" w:rsidP="00D709A1">
            <w:pPr>
              <w:pStyle w:val="TableText"/>
              <w:jc w:val="center"/>
            </w:pPr>
            <w:r w:rsidRPr="007334E1">
              <w:t>9.8%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3B7EFF" w14:textId="25BF5DD1" w:rsidR="00D709A1" w:rsidRPr="007334E1" w:rsidRDefault="00D709A1" w:rsidP="00D709A1">
            <w:pPr>
              <w:pStyle w:val="TableText"/>
            </w:pPr>
            <w:r w:rsidRPr="004A59FA">
              <w:t>Efficiency Vermont</w:t>
            </w:r>
          </w:p>
        </w:tc>
      </w:tr>
      <w:tr w:rsidR="00D709A1" w:rsidRPr="007334E1" w14:paraId="518D4704" w14:textId="5783EF0E"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1373D1" w14:textId="77777777" w:rsidR="00D709A1" w:rsidRPr="007334E1" w:rsidRDefault="00D709A1" w:rsidP="00D709A1">
            <w:pPr>
              <w:pStyle w:val="TableText"/>
            </w:pPr>
            <w:r w:rsidRPr="007334E1">
              <w:t>Industrial Outdoor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EF550" w14:textId="77777777" w:rsidR="00D709A1" w:rsidRPr="007334E1" w:rsidRDefault="00D709A1" w:rsidP="00D709A1">
            <w:pPr>
              <w:pStyle w:val="TableText"/>
              <w:jc w:val="center"/>
            </w:pPr>
            <w:r>
              <w:t>C19</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5D67A" w14:textId="25098461" w:rsidR="00D709A1" w:rsidRPr="007334E1" w:rsidRDefault="00D709A1" w:rsidP="00D709A1">
            <w:pPr>
              <w:pStyle w:val="TableText"/>
              <w:jc w:val="center"/>
            </w:pPr>
            <w:r w:rsidRPr="007334E1">
              <w:t>18.0%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A1ED0B" w14:textId="1B00732F" w:rsidR="00D709A1" w:rsidRPr="007334E1" w:rsidRDefault="00D709A1" w:rsidP="00D709A1">
            <w:pPr>
              <w:pStyle w:val="TableText"/>
              <w:jc w:val="center"/>
            </w:pPr>
            <w:r w:rsidRPr="007334E1">
              <w:t>44.1%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0FC053" w14:textId="34CEC361" w:rsidR="00D709A1" w:rsidRPr="007334E1" w:rsidRDefault="00D709A1" w:rsidP="00D709A1">
            <w:pPr>
              <w:pStyle w:val="TableText"/>
              <w:jc w:val="center"/>
            </w:pPr>
            <w:r w:rsidRPr="007334E1">
              <w:t>9.4%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51F769" w14:textId="1B7EFFE9" w:rsidR="00D709A1" w:rsidRPr="007334E1" w:rsidRDefault="00D709A1" w:rsidP="00D709A1">
            <w:pPr>
              <w:pStyle w:val="TableText"/>
              <w:jc w:val="center"/>
            </w:pPr>
            <w:r w:rsidRPr="007334E1">
              <w:t>28.4%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76C493" w14:textId="397EEBC6" w:rsidR="00D709A1" w:rsidRPr="007334E1" w:rsidRDefault="00D709A1" w:rsidP="00D709A1">
            <w:pPr>
              <w:pStyle w:val="TableText"/>
            </w:pPr>
            <w:r w:rsidRPr="004A59FA">
              <w:t>Efficiency Vermont</w:t>
            </w:r>
          </w:p>
        </w:tc>
      </w:tr>
      <w:tr w:rsidR="00D709A1" w:rsidRPr="007334E1" w14:paraId="0160BF4F" w14:textId="1660291A"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EA566C" w14:textId="77777777" w:rsidR="00D709A1" w:rsidRPr="00B57AE6" w:rsidRDefault="00D709A1" w:rsidP="00D709A1">
            <w:pPr>
              <w:pStyle w:val="TableText"/>
            </w:pPr>
            <w:r>
              <w:t>Commercial</w:t>
            </w:r>
            <w:r w:rsidRPr="007334E1">
              <w:t xml:space="preserve"> </w:t>
            </w:r>
            <w:r w:rsidRPr="00B57AE6">
              <w:t>Outdoor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022B46" w14:textId="77777777" w:rsidR="00D709A1" w:rsidRPr="00B57AE6" w:rsidRDefault="00D709A1" w:rsidP="00D709A1">
            <w:pPr>
              <w:pStyle w:val="TableText"/>
              <w:jc w:val="center"/>
            </w:pPr>
            <w:r w:rsidRPr="00B57AE6">
              <w:t>C2</w:t>
            </w:r>
            <w:r>
              <w:t>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43058E" w14:textId="4F7AB11C" w:rsidR="00D709A1" w:rsidRPr="00B57AE6" w:rsidRDefault="00D709A1" w:rsidP="00D709A1">
            <w:pPr>
              <w:pStyle w:val="TableText"/>
              <w:jc w:val="center"/>
            </w:pPr>
            <w:r w:rsidRPr="00021135">
              <w:rPr>
                <w:rFonts w:cstheme="minorHAnsi"/>
                <w:color w:val="000000"/>
                <w:szCs w:val="20"/>
                <w:lang w:eastAsia="zh-CN"/>
              </w:rPr>
              <w:t>16.8%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38EC5B" w14:textId="069D9083" w:rsidR="00D709A1" w:rsidRPr="00B57AE6" w:rsidRDefault="00D709A1" w:rsidP="00D709A1">
            <w:pPr>
              <w:pStyle w:val="TableText"/>
              <w:jc w:val="center"/>
            </w:pPr>
            <w:r w:rsidRPr="00021135">
              <w:rPr>
                <w:rFonts w:cstheme="minorHAnsi"/>
                <w:color w:val="000000"/>
                <w:szCs w:val="20"/>
                <w:lang w:eastAsia="zh-CN"/>
              </w:rPr>
              <w:t>44.6%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D03BC0" w14:textId="35D74158" w:rsidR="00D709A1" w:rsidRPr="00B57AE6" w:rsidRDefault="00D709A1" w:rsidP="00D709A1">
            <w:pPr>
              <w:pStyle w:val="TableText"/>
              <w:jc w:val="center"/>
            </w:pPr>
            <w:r w:rsidRPr="00021135">
              <w:rPr>
                <w:rFonts w:cstheme="minorHAnsi"/>
                <w:color w:val="000000"/>
                <w:szCs w:val="20"/>
                <w:lang w:eastAsia="zh-CN"/>
              </w:rPr>
              <w:t>9.3%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90DC4F" w14:textId="7D38EFEF" w:rsidR="00D709A1" w:rsidRPr="00B57AE6" w:rsidRDefault="00D709A1" w:rsidP="00D709A1">
            <w:pPr>
              <w:pStyle w:val="TableText"/>
              <w:jc w:val="center"/>
            </w:pPr>
            <w:r w:rsidRPr="00021135">
              <w:rPr>
                <w:rFonts w:cstheme="minorHAnsi"/>
                <w:color w:val="000000"/>
                <w:szCs w:val="20"/>
                <w:lang w:eastAsia="zh-CN"/>
              </w:rPr>
              <w:t>29.3%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57AEE" w14:textId="245E0037" w:rsidR="00D709A1" w:rsidRPr="00B57AE6" w:rsidRDefault="00F77F1F" w:rsidP="00D709A1">
            <w:pPr>
              <w:pStyle w:val="TableText"/>
            </w:pPr>
            <w:r>
              <w:t>Guidehouse</w:t>
            </w:r>
            <w:r w:rsidR="00D709A1">
              <w:t xml:space="preserve"> EmPOWER study</w:t>
            </w:r>
          </w:p>
        </w:tc>
      </w:tr>
      <w:tr w:rsidR="002F3E80" w:rsidRPr="007334E1" w14:paraId="35F76D3E" w14:textId="0D199D95"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97EFCB" w14:textId="77777777" w:rsidR="002F3E80" w:rsidRPr="007334E1" w:rsidRDefault="002F3E80" w:rsidP="00986C87">
            <w:pPr>
              <w:pStyle w:val="TableText"/>
            </w:pPr>
            <w:r>
              <w:t>Commercial</w:t>
            </w:r>
            <w:r w:rsidRPr="007334E1">
              <w:t xml:space="preserve"> Office Equipment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D7447F" w14:textId="77777777" w:rsidR="002F3E80" w:rsidRPr="007334E1" w:rsidRDefault="002F3E80" w:rsidP="00986C87">
            <w:pPr>
              <w:pStyle w:val="TableText"/>
              <w:jc w:val="center"/>
            </w:pPr>
            <w:r w:rsidRPr="00B57AE6">
              <w:t>C21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6B83FE" w14:textId="77777777" w:rsidR="002F3E80" w:rsidRPr="007334E1" w:rsidRDefault="002F3E80" w:rsidP="00986C87">
            <w:pPr>
              <w:pStyle w:val="TableText"/>
              <w:jc w:val="center"/>
            </w:pPr>
            <w:r w:rsidRPr="007334E1">
              <w:t>37.7%</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B38887" w14:textId="77777777" w:rsidR="002F3E80" w:rsidRPr="007334E1" w:rsidRDefault="002F3E80" w:rsidP="00986C87">
            <w:pPr>
              <w:pStyle w:val="TableText"/>
              <w:jc w:val="center"/>
            </w:pPr>
            <w:r w:rsidRPr="007334E1">
              <w:t>20.9%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899A68" w14:textId="77777777" w:rsidR="002F3E80" w:rsidRPr="007334E1" w:rsidRDefault="002F3E80" w:rsidP="00986C87">
            <w:pPr>
              <w:pStyle w:val="TableText"/>
              <w:jc w:val="center"/>
            </w:pPr>
            <w:r w:rsidRPr="007334E1">
              <w:t>26.7%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F548D2" w14:textId="77777777" w:rsidR="002F3E80" w:rsidRPr="007334E1" w:rsidRDefault="002F3E80" w:rsidP="00986C87">
            <w:pPr>
              <w:pStyle w:val="TableText"/>
              <w:jc w:val="center"/>
            </w:pPr>
            <w:r w:rsidRPr="007334E1">
              <w:t>14.7%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BF1B8C" w14:textId="558A1358" w:rsidR="002F3E80" w:rsidRPr="007334E1" w:rsidRDefault="002F3E80" w:rsidP="00986C87">
            <w:pPr>
              <w:pStyle w:val="TableText"/>
            </w:pPr>
            <w:r w:rsidRPr="003064D5">
              <w:t>Itron eShapes</w:t>
            </w:r>
          </w:p>
        </w:tc>
      </w:tr>
      <w:tr w:rsidR="002F3E80" w:rsidRPr="007334E1" w14:paraId="178609B6" w14:textId="0090A019"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26ABE7" w14:textId="77777777" w:rsidR="002F3E80" w:rsidRPr="007334E1" w:rsidRDefault="002F3E80" w:rsidP="00986C87">
            <w:pPr>
              <w:pStyle w:val="TableText"/>
            </w:pPr>
            <w:r>
              <w:t>Commercial</w:t>
            </w:r>
            <w:r w:rsidRPr="007334E1">
              <w:t xml:space="preserve"> Refrigeration</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9DA898" w14:textId="77777777" w:rsidR="002F3E80" w:rsidRPr="007334E1" w:rsidRDefault="002F3E80" w:rsidP="00986C87">
            <w:pPr>
              <w:pStyle w:val="TableText"/>
              <w:jc w:val="center"/>
            </w:pPr>
            <w:r>
              <w:t>C22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98372" w14:textId="77777777" w:rsidR="002F3E80" w:rsidRPr="007334E1" w:rsidRDefault="002F3E80" w:rsidP="00986C87">
            <w:pPr>
              <w:pStyle w:val="TableText"/>
              <w:jc w:val="center"/>
            </w:pPr>
            <w:r w:rsidRPr="007334E1">
              <w:t>38.5%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14770B" w14:textId="77777777" w:rsidR="002F3E80" w:rsidRPr="007334E1" w:rsidRDefault="002F3E80" w:rsidP="00986C87">
            <w:pPr>
              <w:pStyle w:val="TableText"/>
              <w:jc w:val="center"/>
            </w:pPr>
            <w:r w:rsidRPr="007334E1">
              <w:t>20.6%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27B78A" w14:textId="77777777" w:rsidR="002F3E80" w:rsidRPr="007334E1" w:rsidRDefault="002F3E80" w:rsidP="00986C87">
            <w:pPr>
              <w:pStyle w:val="TableText"/>
              <w:jc w:val="center"/>
            </w:pPr>
            <w:r w:rsidRPr="007334E1">
              <w:t>26.7%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B8FB1B" w14:textId="77777777" w:rsidR="002F3E80" w:rsidRPr="007334E1" w:rsidRDefault="002F3E80" w:rsidP="00986C87">
            <w:pPr>
              <w:pStyle w:val="TableText"/>
              <w:jc w:val="center"/>
            </w:pPr>
            <w:r w:rsidRPr="007334E1">
              <w:t>14.2%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5A85EF" w14:textId="2D14EE30" w:rsidR="002F3E80" w:rsidRPr="007334E1" w:rsidRDefault="002F3E80" w:rsidP="00986C87">
            <w:pPr>
              <w:pStyle w:val="TableText"/>
            </w:pPr>
            <w:r w:rsidRPr="003064D5">
              <w:t>Itron eShapes</w:t>
            </w:r>
          </w:p>
        </w:tc>
      </w:tr>
      <w:tr w:rsidR="002F3E80" w:rsidRPr="007334E1" w14:paraId="30A7C404" w14:textId="76D0EF69"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F48DD" w14:textId="77777777" w:rsidR="002F3E80" w:rsidRPr="007334E1" w:rsidRDefault="002F3E80" w:rsidP="00986C87">
            <w:pPr>
              <w:pStyle w:val="TableText"/>
            </w:pPr>
            <w:r>
              <w:t>Commercial</w:t>
            </w:r>
            <w:r w:rsidRPr="007334E1">
              <w:t xml:space="preserve"> Ventilation</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0AED2D" w14:textId="77777777" w:rsidR="002F3E80" w:rsidRPr="007334E1" w:rsidRDefault="002F3E80" w:rsidP="00986C87">
            <w:pPr>
              <w:pStyle w:val="TableText"/>
              <w:jc w:val="center"/>
            </w:pPr>
            <w:r>
              <w:t>C23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39953C" w14:textId="77777777" w:rsidR="002F3E80" w:rsidRPr="007334E1" w:rsidRDefault="002F3E80" w:rsidP="00986C87">
            <w:pPr>
              <w:pStyle w:val="TableText"/>
              <w:jc w:val="center"/>
            </w:pPr>
            <w:r w:rsidRPr="007334E1">
              <w:t>38.1%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1F2058" w14:textId="77777777" w:rsidR="002F3E80" w:rsidRPr="007334E1" w:rsidRDefault="002F3E80" w:rsidP="00986C87">
            <w:pPr>
              <w:pStyle w:val="TableText"/>
              <w:jc w:val="center"/>
            </w:pPr>
            <w:r w:rsidRPr="007334E1">
              <w:t>20.6%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28D26C" w14:textId="77777777" w:rsidR="002F3E80" w:rsidRPr="007334E1" w:rsidRDefault="002F3E80" w:rsidP="00986C87">
            <w:pPr>
              <w:pStyle w:val="TableText"/>
              <w:jc w:val="center"/>
            </w:pPr>
            <w:r w:rsidRPr="007334E1">
              <w:t>29.7%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1D35DA" w14:textId="77777777" w:rsidR="002F3E80" w:rsidRPr="007334E1" w:rsidRDefault="002F3E80" w:rsidP="00986C87">
            <w:pPr>
              <w:pStyle w:val="TableText"/>
              <w:jc w:val="center"/>
            </w:pPr>
            <w:r w:rsidRPr="007334E1">
              <w:t>11.6%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7D8B13" w14:textId="17026B66" w:rsidR="002F3E80" w:rsidRPr="007334E1" w:rsidRDefault="002F3E80" w:rsidP="00986C87">
            <w:pPr>
              <w:pStyle w:val="TableText"/>
            </w:pPr>
            <w:r w:rsidRPr="003064D5">
              <w:t>Itron eShapes</w:t>
            </w:r>
          </w:p>
        </w:tc>
      </w:tr>
      <w:tr w:rsidR="002F3E80" w:rsidRPr="007334E1" w14:paraId="783913DF" w14:textId="134D428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178AD2" w14:textId="77777777" w:rsidR="002F3E80" w:rsidRPr="007334E1" w:rsidRDefault="002F3E80" w:rsidP="00986C87">
            <w:pPr>
              <w:pStyle w:val="TableText"/>
            </w:pPr>
            <w:r w:rsidRPr="007334E1">
              <w:t>Traffic Signal - Red Balls, always changing or flashing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356B10" w14:textId="77777777" w:rsidR="002F3E80" w:rsidRPr="007334E1" w:rsidRDefault="002F3E80" w:rsidP="00986C87">
            <w:pPr>
              <w:pStyle w:val="TableText"/>
              <w:jc w:val="center"/>
            </w:pPr>
            <w:r>
              <w:t>C24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59174F"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00B04"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135FB5"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4B98FE"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FDFABB" w14:textId="04E79969" w:rsidR="002F3E80" w:rsidRPr="007334E1" w:rsidRDefault="002F3E80" w:rsidP="00986C87">
            <w:pPr>
              <w:pStyle w:val="TableText"/>
            </w:pPr>
            <w:r w:rsidRPr="00A7648F">
              <w:t>Efficiency Vermont</w:t>
            </w:r>
          </w:p>
        </w:tc>
      </w:tr>
      <w:tr w:rsidR="002F3E80" w:rsidRPr="007334E1" w14:paraId="56049578" w14:textId="4B888890"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BC5CC7" w14:textId="77777777" w:rsidR="002F3E80" w:rsidRPr="007334E1" w:rsidRDefault="002F3E80" w:rsidP="00986C87">
            <w:pPr>
              <w:pStyle w:val="TableText"/>
            </w:pPr>
            <w:r w:rsidRPr="007334E1">
              <w:t>Traffic Signal - Red Balls, changing day, off night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40276C" w14:textId="77777777" w:rsidR="002F3E80" w:rsidRPr="007334E1" w:rsidRDefault="002F3E80" w:rsidP="00986C87">
            <w:pPr>
              <w:pStyle w:val="TableText"/>
              <w:jc w:val="center"/>
            </w:pPr>
            <w:r>
              <w:t>C25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3507A4" w14:textId="77777777" w:rsidR="002F3E80" w:rsidRPr="007334E1" w:rsidRDefault="002F3E80" w:rsidP="00986C87">
            <w:pPr>
              <w:pStyle w:val="TableText"/>
              <w:jc w:val="center"/>
            </w:pPr>
            <w:r w:rsidRPr="007334E1">
              <w:t>37.0%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72FB43" w14:textId="77777777" w:rsidR="002F3E80" w:rsidRPr="007334E1" w:rsidRDefault="002F3E80" w:rsidP="00986C87">
            <w:pPr>
              <w:pStyle w:val="TableText"/>
              <w:jc w:val="center"/>
            </w:pPr>
            <w:r w:rsidRPr="007334E1">
              <w:t>20.9%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1E2DA0" w14:textId="77777777" w:rsidR="002F3E80" w:rsidRPr="007334E1" w:rsidRDefault="002F3E80" w:rsidP="00986C87">
            <w:pPr>
              <w:pStyle w:val="TableText"/>
              <w:jc w:val="center"/>
            </w:pPr>
            <w:r w:rsidRPr="007334E1">
              <w:t>27.1%</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C94FBB" w14:textId="77777777" w:rsidR="002F3E80" w:rsidRPr="007334E1" w:rsidRDefault="002F3E80" w:rsidP="00986C87">
            <w:pPr>
              <w:pStyle w:val="TableText"/>
              <w:jc w:val="center"/>
            </w:pPr>
            <w:r w:rsidRPr="007334E1">
              <w:t>14.9%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EBD1BB" w14:textId="43F5031F" w:rsidR="002F3E80" w:rsidRPr="007334E1" w:rsidRDefault="002F3E80" w:rsidP="00986C87">
            <w:pPr>
              <w:pStyle w:val="TableText"/>
            </w:pPr>
            <w:r w:rsidRPr="00A7648F">
              <w:t>Efficiency Vermont</w:t>
            </w:r>
          </w:p>
        </w:tc>
      </w:tr>
      <w:tr w:rsidR="002F3E80" w:rsidRPr="007334E1" w14:paraId="78D5629E" w14:textId="24D9CF79"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E702F3" w14:textId="77777777" w:rsidR="002F3E80" w:rsidRPr="007334E1" w:rsidRDefault="002F3E80" w:rsidP="00986C87">
            <w:pPr>
              <w:pStyle w:val="TableText"/>
            </w:pPr>
            <w:r w:rsidRPr="007334E1">
              <w:t>Traffic Signal - Green Balls, always changing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68DC67" w14:textId="77777777" w:rsidR="002F3E80" w:rsidRPr="007334E1" w:rsidRDefault="002F3E80" w:rsidP="00986C87">
            <w:pPr>
              <w:pStyle w:val="TableText"/>
              <w:jc w:val="center"/>
            </w:pPr>
            <w:r>
              <w:t>C26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DC10C4"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7C15A1"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56A6F2"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4F434B"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F914F2" w14:textId="29859C06" w:rsidR="002F3E80" w:rsidRPr="007334E1" w:rsidRDefault="002F3E80" w:rsidP="00986C87">
            <w:pPr>
              <w:pStyle w:val="TableText"/>
            </w:pPr>
            <w:r w:rsidRPr="00A7648F">
              <w:t>Efficiency Vermont</w:t>
            </w:r>
          </w:p>
        </w:tc>
      </w:tr>
      <w:tr w:rsidR="002F3E80" w:rsidRPr="007334E1" w14:paraId="1D78A8A0" w14:textId="38A56666"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354774" w14:textId="77777777" w:rsidR="002F3E80" w:rsidRPr="007334E1" w:rsidRDefault="002F3E80" w:rsidP="00986C87">
            <w:pPr>
              <w:pStyle w:val="TableText"/>
            </w:pPr>
            <w:r w:rsidRPr="007334E1">
              <w:t>Traffic Signal - Green Balls, changing day, off night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02F0F3" w14:textId="77777777" w:rsidR="002F3E80" w:rsidRPr="007334E1" w:rsidRDefault="002F3E80" w:rsidP="00986C87">
            <w:pPr>
              <w:pStyle w:val="TableText"/>
              <w:jc w:val="center"/>
            </w:pPr>
            <w:r>
              <w:t>C27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E282E1" w14:textId="77777777" w:rsidR="002F3E80" w:rsidRPr="007334E1" w:rsidRDefault="002F3E80" w:rsidP="00986C87">
            <w:pPr>
              <w:pStyle w:val="TableText"/>
              <w:jc w:val="center"/>
            </w:pPr>
            <w:r w:rsidRPr="007334E1">
              <w:t>37.0%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C3BB17" w14:textId="77777777" w:rsidR="002F3E80" w:rsidRPr="007334E1" w:rsidRDefault="002F3E80" w:rsidP="00986C87">
            <w:pPr>
              <w:pStyle w:val="TableText"/>
              <w:jc w:val="center"/>
            </w:pPr>
            <w:r w:rsidRPr="007334E1">
              <w:t>20.9%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ED5AE4" w14:textId="77777777" w:rsidR="002F3E80" w:rsidRPr="007334E1" w:rsidRDefault="002F3E80" w:rsidP="00986C87">
            <w:pPr>
              <w:pStyle w:val="TableText"/>
              <w:jc w:val="center"/>
            </w:pPr>
            <w:r w:rsidRPr="007334E1">
              <w:t>27.1%</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C4A849" w14:textId="77777777" w:rsidR="002F3E80" w:rsidRPr="007334E1" w:rsidRDefault="002F3E80" w:rsidP="00986C87">
            <w:pPr>
              <w:pStyle w:val="TableText"/>
              <w:jc w:val="center"/>
            </w:pPr>
            <w:r w:rsidRPr="007334E1">
              <w:t>14.9%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632C4" w14:textId="05BF4AE7" w:rsidR="002F3E80" w:rsidRPr="007334E1" w:rsidRDefault="002F3E80" w:rsidP="00986C87">
            <w:pPr>
              <w:pStyle w:val="TableText"/>
            </w:pPr>
            <w:r w:rsidRPr="00A7648F">
              <w:t>Efficiency Vermont</w:t>
            </w:r>
          </w:p>
        </w:tc>
      </w:tr>
      <w:tr w:rsidR="002F3E80" w:rsidRPr="007334E1" w14:paraId="29FAA4BB" w14:textId="51E66FA1"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E9CD21" w14:textId="77777777" w:rsidR="002F3E80" w:rsidRPr="007334E1" w:rsidRDefault="002F3E80" w:rsidP="00986C87">
            <w:pPr>
              <w:pStyle w:val="TableText"/>
            </w:pPr>
            <w:r w:rsidRPr="007334E1">
              <w:t>Traffic Signal - Red Arrows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6F3E01" w14:textId="77777777" w:rsidR="002F3E80" w:rsidRPr="007334E1" w:rsidRDefault="002F3E80" w:rsidP="00986C87">
            <w:pPr>
              <w:pStyle w:val="TableText"/>
              <w:jc w:val="center"/>
            </w:pPr>
            <w:r>
              <w:t>C28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AAB675"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267759"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BD9129"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76A73C"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5558F2" w14:textId="16A946A7" w:rsidR="002F3E80" w:rsidRPr="007334E1" w:rsidRDefault="002F3E80" w:rsidP="00986C87">
            <w:pPr>
              <w:pStyle w:val="TableText"/>
            </w:pPr>
            <w:r w:rsidRPr="00A7648F">
              <w:t>Efficiency Vermont</w:t>
            </w:r>
          </w:p>
        </w:tc>
      </w:tr>
      <w:tr w:rsidR="002F3E80" w:rsidRPr="007334E1" w14:paraId="6555E9F7" w14:textId="3541ED25" w:rsidTr="002722A7">
        <w:trPr>
          <w:trHeight w:val="20"/>
          <w:jc w:val="center"/>
        </w:trPr>
        <w:tc>
          <w:tcPr>
            <w:tcW w:w="396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F8E5E32" w14:textId="77777777" w:rsidR="002F3E80" w:rsidRPr="007334E1" w:rsidRDefault="002F3E80" w:rsidP="00986C87">
            <w:pPr>
              <w:pStyle w:val="TableText"/>
            </w:pPr>
            <w:r w:rsidRPr="007334E1">
              <w:t>Traffic Signal - Green Arrows</w:t>
            </w:r>
          </w:p>
        </w:tc>
        <w:tc>
          <w:tcPr>
            <w:tcW w:w="99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3C069D8" w14:textId="77777777" w:rsidR="002F3E80" w:rsidRPr="007334E1" w:rsidRDefault="002F3E80" w:rsidP="00986C87">
            <w:pPr>
              <w:pStyle w:val="TableText"/>
              <w:jc w:val="center"/>
            </w:pPr>
            <w:r>
              <w:t>C29</w:t>
            </w:r>
          </w:p>
        </w:tc>
        <w:tc>
          <w:tcPr>
            <w:tcW w:w="180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7A980D2" w14:textId="77777777" w:rsidR="002F3E80" w:rsidRPr="007334E1" w:rsidRDefault="002F3E80" w:rsidP="00986C87">
            <w:pPr>
              <w:pStyle w:val="TableText"/>
              <w:jc w:val="center"/>
            </w:pPr>
            <w:r w:rsidRPr="007334E1">
              <w:t>25.8%</w:t>
            </w:r>
          </w:p>
        </w:tc>
        <w:tc>
          <w:tcPr>
            <w:tcW w:w="135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CBFF411" w14:textId="77777777" w:rsidR="002F3E80" w:rsidRPr="007334E1" w:rsidRDefault="002F3E80" w:rsidP="00986C87">
            <w:pPr>
              <w:pStyle w:val="TableText"/>
              <w:jc w:val="center"/>
            </w:pPr>
            <w:r w:rsidRPr="007334E1">
              <w:t>32.3%</w:t>
            </w:r>
          </w:p>
        </w:tc>
        <w:tc>
          <w:tcPr>
            <w:tcW w:w="1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B033314" w14:textId="77777777" w:rsidR="002F3E80" w:rsidRPr="007334E1" w:rsidRDefault="002F3E80" w:rsidP="00986C87">
            <w:pPr>
              <w:pStyle w:val="TableText"/>
              <w:jc w:val="center"/>
            </w:pPr>
            <w:r w:rsidRPr="007334E1">
              <w:t>18.9%</w:t>
            </w:r>
          </w:p>
        </w:tc>
        <w:tc>
          <w:tcPr>
            <w:tcW w:w="14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4CB4654" w14:textId="77777777" w:rsidR="002F3E80" w:rsidRPr="007334E1" w:rsidRDefault="002F3E80" w:rsidP="00986C87">
            <w:pPr>
              <w:pStyle w:val="TableText"/>
              <w:jc w:val="center"/>
            </w:pPr>
            <w:r w:rsidRPr="007334E1">
              <w:t>23.0%</w:t>
            </w:r>
          </w:p>
        </w:tc>
        <w:tc>
          <w:tcPr>
            <w:tcW w:w="26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D3364E1" w14:textId="77083A20" w:rsidR="002F3E80" w:rsidRPr="007334E1" w:rsidRDefault="002F3E80" w:rsidP="00986C87">
            <w:pPr>
              <w:pStyle w:val="TableText"/>
            </w:pPr>
            <w:r w:rsidRPr="00A7648F">
              <w:t>Efficiency Vermont</w:t>
            </w:r>
          </w:p>
        </w:tc>
      </w:tr>
      <w:tr w:rsidR="002F3E80" w:rsidRPr="007334E1" w14:paraId="3926E69B" w14:textId="77B1EDAB"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FDA6B0" w14:textId="77777777" w:rsidR="002F3E80" w:rsidRPr="007334E1" w:rsidRDefault="002F3E80" w:rsidP="00986C87">
            <w:pPr>
              <w:pStyle w:val="TableText"/>
            </w:pPr>
            <w:r w:rsidRPr="007334E1">
              <w:t>Traffic Signal - Flashing Yellows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F06E60" w14:textId="77777777" w:rsidR="002F3E80" w:rsidRPr="007334E1" w:rsidRDefault="002F3E80" w:rsidP="00986C87">
            <w:pPr>
              <w:pStyle w:val="TableText"/>
              <w:jc w:val="center"/>
            </w:pPr>
            <w:r>
              <w:t>C30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C73ACE"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27DA2F"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EA25E6"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BCC6E3"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F7A277" w14:textId="11AAC614" w:rsidR="002F3E80" w:rsidRPr="007334E1" w:rsidRDefault="002F3E80" w:rsidP="00986C87">
            <w:pPr>
              <w:pStyle w:val="TableText"/>
            </w:pPr>
            <w:r w:rsidRPr="00A7648F">
              <w:t>Efficiency Vermont</w:t>
            </w:r>
          </w:p>
        </w:tc>
      </w:tr>
      <w:tr w:rsidR="002F3E80" w:rsidRPr="007334E1" w14:paraId="7AC422D3" w14:textId="5A20BE6B"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69909E" w14:textId="77777777" w:rsidR="002F3E80" w:rsidRPr="007334E1" w:rsidRDefault="002F3E80" w:rsidP="00986C87">
            <w:pPr>
              <w:pStyle w:val="TableText"/>
            </w:pPr>
            <w:r w:rsidRPr="007334E1">
              <w:t>Traffic Signal - “Hand” Don’t Walk Signal</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DDBBBE" w14:textId="77777777" w:rsidR="002F3E80" w:rsidRPr="007334E1" w:rsidRDefault="002F3E80" w:rsidP="00986C87">
            <w:pPr>
              <w:pStyle w:val="TableText"/>
              <w:jc w:val="center"/>
            </w:pPr>
            <w:r>
              <w:t>C31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78204B"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7BC6E5"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8A28D7"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4D9E70"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35ED35" w14:textId="5F7DA8D5" w:rsidR="002F3E80" w:rsidRPr="007334E1" w:rsidRDefault="002F3E80" w:rsidP="00986C87">
            <w:pPr>
              <w:pStyle w:val="TableText"/>
            </w:pPr>
            <w:r w:rsidRPr="00A7648F">
              <w:t>Efficiency Vermont</w:t>
            </w:r>
          </w:p>
        </w:tc>
      </w:tr>
      <w:tr w:rsidR="002F3E80" w:rsidRPr="007334E1" w14:paraId="000AE466" w14:textId="70D9D80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78E752" w14:textId="77777777" w:rsidR="002F3E80" w:rsidRPr="007334E1" w:rsidRDefault="002F3E80" w:rsidP="00986C87">
            <w:pPr>
              <w:pStyle w:val="TableText"/>
            </w:pPr>
            <w:r w:rsidRPr="007334E1">
              <w:t>Traffic Signal - “Man” Walk Signal</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4F1992" w14:textId="77777777" w:rsidR="002F3E80" w:rsidRPr="007334E1" w:rsidRDefault="002F3E80" w:rsidP="00986C87">
            <w:pPr>
              <w:pStyle w:val="TableText"/>
              <w:jc w:val="center"/>
            </w:pPr>
            <w:r>
              <w:t>C32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4B547"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FB4A52"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5F0A59"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1CDB03"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417336" w14:textId="72C2DCBA" w:rsidR="002F3E80" w:rsidRPr="007334E1" w:rsidRDefault="002F3E80" w:rsidP="00986C87">
            <w:pPr>
              <w:pStyle w:val="TableText"/>
            </w:pPr>
            <w:r w:rsidRPr="00A7648F">
              <w:t>Efficiency Vermont</w:t>
            </w:r>
          </w:p>
        </w:tc>
      </w:tr>
      <w:tr w:rsidR="002F3E80" w:rsidRPr="007334E1" w14:paraId="21F71B66" w14:textId="19EDC366"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E8DC85" w14:textId="77777777" w:rsidR="002F3E80" w:rsidRPr="007334E1" w:rsidRDefault="002F3E80" w:rsidP="00986C87">
            <w:pPr>
              <w:pStyle w:val="TableText"/>
            </w:pPr>
            <w:r w:rsidRPr="007334E1">
              <w:t>Traffic Signal - Bi-Modal Walk/Don’t Walk</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60AE63" w14:textId="77777777" w:rsidR="002F3E80" w:rsidRPr="007334E1" w:rsidRDefault="002F3E80" w:rsidP="00986C87">
            <w:pPr>
              <w:pStyle w:val="TableText"/>
              <w:jc w:val="center"/>
            </w:pPr>
            <w:r>
              <w:t>C33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0EEBCD"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78D72A"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E328DF"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A3B8D9"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6DDF5E" w14:textId="389AB43F" w:rsidR="002F3E80" w:rsidRPr="007334E1" w:rsidRDefault="002F3E80" w:rsidP="00986C87">
            <w:pPr>
              <w:pStyle w:val="TableText"/>
            </w:pPr>
            <w:r w:rsidRPr="00A7648F">
              <w:t>Efficiency Vermont</w:t>
            </w:r>
          </w:p>
        </w:tc>
      </w:tr>
      <w:tr w:rsidR="002F3E80" w:rsidRPr="007334E1" w14:paraId="14CCDD82" w14:textId="7F1F05A4"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E2E53C" w14:textId="77777777" w:rsidR="002F3E80" w:rsidRPr="007334E1" w:rsidRDefault="002F3E80" w:rsidP="00986C87">
            <w:pPr>
              <w:pStyle w:val="TableText"/>
            </w:pPr>
            <w:r w:rsidRPr="007334E1">
              <w:t>Industrial Motor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80E5B8" w14:textId="77777777" w:rsidR="002F3E80" w:rsidRPr="007334E1" w:rsidRDefault="002F3E80" w:rsidP="00986C87">
            <w:pPr>
              <w:pStyle w:val="TableText"/>
              <w:jc w:val="center"/>
            </w:pPr>
            <w:r>
              <w:t>C34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F9A328" w14:textId="77777777" w:rsidR="002F3E80" w:rsidRPr="007334E1" w:rsidRDefault="002F3E80" w:rsidP="00986C87">
            <w:pPr>
              <w:pStyle w:val="TableText"/>
              <w:jc w:val="center"/>
            </w:pPr>
            <w:r w:rsidRPr="007334E1">
              <w:t>47.5%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F4EACE" w14:textId="77777777" w:rsidR="002F3E80" w:rsidRPr="007334E1" w:rsidRDefault="002F3E80" w:rsidP="00986C87">
            <w:pPr>
              <w:pStyle w:val="TableText"/>
              <w:jc w:val="center"/>
            </w:pPr>
            <w:r w:rsidRPr="007334E1">
              <w:t>10.2%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E0C04C" w14:textId="77777777" w:rsidR="002F3E80" w:rsidRPr="007334E1" w:rsidRDefault="002F3E80" w:rsidP="00986C87">
            <w:pPr>
              <w:pStyle w:val="TableText"/>
              <w:jc w:val="center"/>
            </w:pPr>
            <w:r w:rsidRPr="007334E1">
              <w:t>34.8%</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3DE6D2" w14:textId="77777777" w:rsidR="002F3E80" w:rsidRPr="007334E1" w:rsidRDefault="002F3E80" w:rsidP="00986C87">
            <w:pPr>
              <w:pStyle w:val="TableText"/>
              <w:jc w:val="center"/>
            </w:pPr>
            <w:r w:rsidRPr="007334E1">
              <w:t>7.4%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286561" w14:textId="2201A549" w:rsidR="002F3E80" w:rsidRPr="007334E1" w:rsidRDefault="002F3E80" w:rsidP="00986C87">
            <w:pPr>
              <w:pStyle w:val="TableText"/>
            </w:pPr>
            <w:r w:rsidRPr="00A7648F">
              <w:t>Efficiency Vermont</w:t>
            </w:r>
          </w:p>
        </w:tc>
      </w:tr>
      <w:tr w:rsidR="002F3E80" w:rsidRPr="007334E1" w14:paraId="5E441ACD" w14:textId="7CC61D5D"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5A8831" w14:textId="77777777" w:rsidR="002F3E80" w:rsidRPr="007334E1" w:rsidRDefault="002F3E80" w:rsidP="00986C87">
            <w:pPr>
              <w:pStyle w:val="TableText"/>
            </w:pPr>
            <w:r w:rsidRPr="007334E1">
              <w:t>Industrial Process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27699D" w14:textId="77777777" w:rsidR="002F3E80" w:rsidRPr="007334E1" w:rsidRDefault="002F3E80" w:rsidP="00986C87">
            <w:pPr>
              <w:pStyle w:val="TableText"/>
              <w:jc w:val="center"/>
            </w:pPr>
            <w:r>
              <w:t>C35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0B6D26" w14:textId="77777777" w:rsidR="002F3E80" w:rsidRPr="007334E1" w:rsidRDefault="002F3E80" w:rsidP="00986C87">
            <w:pPr>
              <w:pStyle w:val="TableText"/>
              <w:jc w:val="center"/>
            </w:pPr>
            <w:r w:rsidRPr="007334E1">
              <w:t>47.5%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671EB9" w14:textId="77777777" w:rsidR="002F3E80" w:rsidRPr="007334E1" w:rsidRDefault="002F3E80" w:rsidP="00986C87">
            <w:pPr>
              <w:pStyle w:val="TableText"/>
              <w:jc w:val="center"/>
            </w:pPr>
            <w:r w:rsidRPr="007334E1">
              <w:t>10.2%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1289D4" w14:textId="77777777" w:rsidR="002F3E80" w:rsidRPr="007334E1" w:rsidRDefault="002F3E80" w:rsidP="00986C87">
            <w:pPr>
              <w:pStyle w:val="TableText"/>
              <w:jc w:val="center"/>
            </w:pPr>
            <w:r w:rsidRPr="007334E1">
              <w:t>34.8%</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3E7611" w14:textId="77777777" w:rsidR="002F3E80" w:rsidRPr="007334E1" w:rsidRDefault="002F3E80" w:rsidP="00986C87">
            <w:pPr>
              <w:pStyle w:val="TableText"/>
              <w:jc w:val="center"/>
            </w:pPr>
            <w:r w:rsidRPr="007334E1">
              <w:t>7.4%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6184E6" w14:textId="342EB78A" w:rsidR="002F3E80" w:rsidRPr="007334E1" w:rsidRDefault="002F3E80" w:rsidP="00986C87">
            <w:pPr>
              <w:pStyle w:val="TableText"/>
            </w:pPr>
            <w:r w:rsidRPr="00A7648F">
              <w:t>Efficiency Vermont</w:t>
            </w:r>
          </w:p>
        </w:tc>
      </w:tr>
      <w:tr w:rsidR="002F3E80" w:rsidRPr="007334E1" w14:paraId="0F7A5166" w14:textId="53345F2B"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C52640" w14:textId="77777777" w:rsidR="002F3E80" w:rsidRPr="007334E1" w:rsidRDefault="002F3E80" w:rsidP="00986C87">
            <w:pPr>
              <w:pStyle w:val="TableText"/>
            </w:pPr>
            <w:r w:rsidRPr="007334E1">
              <w:t>HVAC Pump Motor (heating)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596827" w14:textId="77777777" w:rsidR="002F3E80" w:rsidRPr="007334E1" w:rsidRDefault="002F3E80" w:rsidP="00986C87">
            <w:pPr>
              <w:pStyle w:val="TableText"/>
              <w:jc w:val="center"/>
            </w:pPr>
            <w:r>
              <w:t>C36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FD603C" w14:textId="77777777" w:rsidR="002F3E80" w:rsidRPr="007334E1" w:rsidRDefault="002F3E80" w:rsidP="00986C87">
            <w:pPr>
              <w:pStyle w:val="TableText"/>
              <w:jc w:val="center"/>
            </w:pPr>
            <w:r w:rsidRPr="007334E1">
              <w:t>38.7%</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619CE3" w14:textId="77777777" w:rsidR="002F3E80" w:rsidRPr="007334E1" w:rsidRDefault="002F3E80" w:rsidP="00986C87">
            <w:pPr>
              <w:pStyle w:val="TableText"/>
              <w:jc w:val="center"/>
            </w:pPr>
            <w:r w:rsidRPr="007334E1">
              <w:t>48.6%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C880E" w14:textId="77777777" w:rsidR="002F3E80" w:rsidRPr="007334E1" w:rsidRDefault="002F3E80" w:rsidP="00986C87">
            <w:pPr>
              <w:pStyle w:val="TableText"/>
              <w:jc w:val="center"/>
            </w:pPr>
            <w:r w:rsidRPr="007334E1">
              <w:t>5.9%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8C67E3" w14:textId="77777777" w:rsidR="002F3E80" w:rsidRPr="007334E1" w:rsidRDefault="002F3E80" w:rsidP="00986C87">
            <w:pPr>
              <w:pStyle w:val="TableText"/>
              <w:jc w:val="center"/>
            </w:pPr>
            <w:r w:rsidRPr="007334E1">
              <w:t>6.8%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33D8E1" w14:textId="7F43F0B0" w:rsidR="002F3E80" w:rsidRPr="007334E1" w:rsidRDefault="002F3E80" w:rsidP="00986C87">
            <w:pPr>
              <w:pStyle w:val="TableText"/>
            </w:pPr>
            <w:r w:rsidRPr="00A7648F">
              <w:t>Efficiency Vermont</w:t>
            </w:r>
          </w:p>
        </w:tc>
      </w:tr>
      <w:tr w:rsidR="002F3E80" w:rsidRPr="007334E1" w14:paraId="64B9F316" w14:textId="2F13E490"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91791D" w14:textId="77777777" w:rsidR="002F3E80" w:rsidRPr="007334E1" w:rsidRDefault="002F3E80" w:rsidP="00986C87">
            <w:pPr>
              <w:pStyle w:val="TableText"/>
            </w:pPr>
            <w:r w:rsidRPr="007334E1">
              <w:t>HVAC Pump Motor (cooling)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E03D2F" w14:textId="77777777" w:rsidR="002F3E80" w:rsidRPr="007334E1" w:rsidRDefault="002F3E80" w:rsidP="00986C87">
            <w:pPr>
              <w:pStyle w:val="TableText"/>
              <w:jc w:val="center"/>
            </w:pPr>
            <w:r>
              <w:t>C37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97D9EB" w14:textId="77777777" w:rsidR="002F3E80" w:rsidRPr="007334E1" w:rsidRDefault="002F3E80" w:rsidP="00986C87">
            <w:pPr>
              <w:pStyle w:val="TableText"/>
              <w:jc w:val="center"/>
            </w:pPr>
            <w:r w:rsidRPr="007334E1">
              <w:t>7.8%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8FB56F" w14:textId="77777777" w:rsidR="002F3E80" w:rsidRPr="007334E1" w:rsidRDefault="002F3E80" w:rsidP="00986C87">
            <w:pPr>
              <w:pStyle w:val="TableText"/>
              <w:jc w:val="center"/>
            </w:pPr>
            <w:r w:rsidRPr="007334E1">
              <w:t>9.8%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30427C" w14:textId="77777777" w:rsidR="002F3E80" w:rsidRPr="007334E1" w:rsidRDefault="002F3E80" w:rsidP="00986C87">
            <w:pPr>
              <w:pStyle w:val="TableText"/>
              <w:jc w:val="center"/>
            </w:pPr>
            <w:r w:rsidRPr="007334E1">
              <w:t>36.8%</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735CC0" w14:textId="77777777" w:rsidR="002F3E80" w:rsidRPr="007334E1" w:rsidRDefault="002F3E80" w:rsidP="00986C87">
            <w:pPr>
              <w:pStyle w:val="TableText"/>
              <w:jc w:val="center"/>
            </w:pPr>
            <w:r w:rsidRPr="007334E1">
              <w:t>45.6%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344453" w14:textId="6EA5A6C4" w:rsidR="002F3E80" w:rsidRPr="007334E1" w:rsidRDefault="002F3E80" w:rsidP="00986C87">
            <w:pPr>
              <w:pStyle w:val="TableText"/>
            </w:pPr>
            <w:r w:rsidRPr="005722EF">
              <w:t>Efficiency Vermont</w:t>
            </w:r>
          </w:p>
        </w:tc>
      </w:tr>
      <w:tr w:rsidR="002F3E80" w:rsidRPr="007334E1" w14:paraId="23CFD135" w14:textId="552E001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AF7BD1" w14:textId="77777777" w:rsidR="002F3E80" w:rsidRPr="007334E1" w:rsidRDefault="002F3E80" w:rsidP="00986C87">
            <w:pPr>
              <w:pStyle w:val="TableText"/>
            </w:pPr>
            <w:r w:rsidRPr="007334E1">
              <w:t>HVAC Pump Motor (unknown use)</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2DEAA7" w14:textId="77777777" w:rsidR="002F3E80" w:rsidRPr="007334E1" w:rsidRDefault="002F3E80" w:rsidP="00986C87">
            <w:pPr>
              <w:pStyle w:val="TableText"/>
              <w:jc w:val="center"/>
            </w:pPr>
            <w:r>
              <w:t>C38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8FC776" w14:textId="77777777" w:rsidR="002F3E80" w:rsidRPr="007334E1" w:rsidRDefault="002F3E80" w:rsidP="00986C87">
            <w:pPr>
              <w:pStyle w:val="TableText"/>
              <w:jc w:val="center"/>
            </w:pPr>
            <w:r w:rsidRPr="007334E1">
              <w:t>23.2%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E3B597" w14:textId="77777777" w:rsidR="002F3E80" w:rsidRPr="007334E1" w:rsidRDefault="002F3E80" w:rsidP="00986C87">
            <w:pPr>
              <w:pStyle w:val="TableText"/>
              <w:jc w:val="center"/>
            </w:pPr>
            <w:r w:rsidRPr="007334E1">
              <w:t>29.2%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BA236A" w14:textId="77777777" w:rsidR="002F3E80" w:rsidRPr="007334E1" w:rsidRDefault="002F3E80" w:rsidP="00986C87">
            <w:pPr>
              <w:pStyle w:val="TableText"/>
              <w:jc w:val="center"/>
            </w:pPr>
            <w:r w:rsidRPr="007334E1">
              <w:t>21.4%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ED973D" w14:textId="77777777" w:rsidR="002F3E80" w:rsidRPr="007334E1" w:rsidRDefault="002F3E80" w:rsidP="00986C87">
            <w:pPr>
              <w:pStyle w:val="TableText"/>
              <w:jc w:val="center"/>
            </w:pPr>
            <w:r w:rsidRPr="007334E1">
              <w:t>26.2%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C64753" w14:textId="63FBAB28" w:rsidR="002F3E80" w:rsidRPr="007334E1" w:rsidRDefault="002F3E80" w:rsidP="00986C87">
            <w:pPr>
              <w:pStyle w:val="TableText"/>
            </w:pPr>
            <w:r w:rsidRPr="005722EF">
              <w:t>Efficiency Vermont</w:t>
            </w:r>
          </w:p>
        </w:tc>
      </w:tr>
      <w:tr w:rsidR="002F3E80" w:rsidRPr="007334E1" w14:paraId="4C9524CE" w14:textId="31AB143E"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99B41E" w14:textId="77777777" w:rsidR="002F3E80" w:rsidRPr="007334E1" w:rsidRDefault="002F3E80" w:rsidP="00986C87">
            <w:pPr>
              <w:pStyle w:val="TableText"/>
            </w:pPr>
            <w:r w:rsidRPr="007334E1">
              <w:t>VFD - Supply fans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9FE940" w14:textId="77777777" w:rsidR="002F3E80" w:rsidRPr="007334E1" w:rsidRDefault="002F3E80" w:rsidP="00986C87">
            <w:pPr>
              <w:pStyle w:val="TableText"/>
              <w:jc w:val="center"/>
            </w:pPr>
            <w:r>
              <w:t>C39</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C3E396" w14:textId="77777777" w:rsidR="002F3E80" w:rsidRPr="007334E1" w:rsidRDefault="002F3E80" w:rsidP="00986C87">
            <w:pPr>
              <w:pStyle w:val="TableText"/>
              <w:jc w:val="center"/>
            </w:pPr>
            <w:r w:rsidRPr="007334E1">
              <w:t>38.8%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FED931" w14:textId="77777777" w:rsidR="002F3E80" w:rsidRPr="007334E1" w:rsidRDefault="002F3E80" w:rsidP="00986C87">
            <w:pPr>
              <w:pStyle w:val="TableText"/>
              <w:jc w:val="center"/>
            </w:pPr>
            <w:r w:rsidRPr="007334E1">
              <w:t>16.1%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F212B" w14:textId="77777777" w:rsidR="002F3E80" w:rsidRPr="007334E1" w:rsidRDefault="002F3E80" w:rsidP="00986C87">
            <w:pPr>
              <w:pStyle w:val="TableText"/>
              <w:jc w:val="center"/>
            </w:pPr>
            <w:r w:rsidRPr="007334E1">
              <w:t>28.4%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08258B" w14:textId="77777777" w:rsidR="002F3E80" w:rsidRPr="007334E1" w:rsidRDefault="002F3E80" w:rsidP="00986C87">
            <w:pPr>
              <w:pStyle w:val="TableText"/>
              <w:jc w:val="center"/>
            </w:pPr>
            <w:r w:rsidRPr="007334E1">
              <w:t>16.7%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34673E" w14:textId="48E20468" w:rsidR="002F3E80" w:rsidRPr="007334E1" w:rsidRDefault="002F3E80" w:rsidP="00986C87">
            <w:pPr>
              <w:pStyle w:val="TableText"/>
            </w:pPr>
            <w:r w:rsidRPr="005722EF">
              <w:t>Efficiency Vermont</w:t>
            </w:r>
          </w:p>
        </w:tc>
      </w:tr>
      <w:tr w:rsidR="002F3E80" w:rsidRPr="007334E1" w14:paraId="7F4F98D8" w14:textId="74696B65"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B1CE7A" w14:textId="77777777" w:rsidR="002F3E80" w:rsidRPr="007334E1" w:rsidRDefault="002F3E80" w:rsidP="00986C87">
            <w:pPr>
              <w:pStyle w:val="TableText"/>
            </w:pPr>
            <w:r w:rsidRPr="007334E1">
              <w:t>VFD - Return fans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4AD76B" w14:textId="77777777" w:rsidR="002F3E80" w:rsidRPr="007334E1" w:rsidRDefault="002F3E80" w:rsidP="00986C87">
            <w:pPr>
              <w:pStyle w:val="TableText"/>
              <w:jc w:val="center"/>
            </w:pPr>
            <w:r>
              <w:t>C40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36E715" w14:textId="77777777" w:rsidR="002F3E80" w:rsidRPr="007334E1" w:rsidRDefault="002F3E80" w:rsidP="00986C87">
            <w:pPr>
              <w:pStyle w:val="TableText"/>
              <w:jc w:val="center"/>
            </w:pPr>
            <w:r w:rsidRPr="007334E1">
              <w:t>38.8%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BE7D9" w14:textId="77777777" w:rsidR="002F3E80" w:rsidRPr="007334E1" w:rsidRDefault="002F3E80" w:rsidP="00986C87">
            <w:pPr>
              <w:pStyle w:val="TableText"/>
              <w:jc w:val="center"/>
            </w:pPr>
            <w:r w:rsidRPr="007334E1">
              <w:t>16.1%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0A33CC" w14:textId="77777777" w:rsidR="002F3E80" w:rsidRPr="007334E1" w:rsidRDefault="002F3E80" w:rsidP="00986C87">
            <w:pPr>
              <w:pStyle w:val="TableText"/>
              <w:jc w:val="center"/>
            </w:pPr>
            <w:r w:rsidRPr="007334E1">
              <w:t>28.4%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71C2EC" w14:textId="77777777" w:rsidR="002F3E80" w:rsidRPr="007334E1" w:rsidRDefault="002F3E80" w:rsidP="00986C87">
            <w:pPr>
              <w:pStyle w:val="TableText"/>
              <w:jc w:val="center"/>
            </w:pPr>
            <w:r w:rsidRPr="007334E1">
              <w:t>16.7%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49F289" w14:textId="21CFF2AF" w:rsidR="002F3E80" w:rsidRPr="007334E1" w:rsidRDefault="002F3E80" w:rsidP="00986C87">
            <w:pPr>
              <w:pStyle w:val="TableText"/>
            </w:pPr>
            <w:r w:rsidRPr="005722EF">
              <w:t>Efficiency Vermont</w:t>
            </w:r>
          </w:p>
        </w:tc>
      </w:tr>
      <w:tr w:rsidR="002F3E80" w:rsidRPr="007334E1" w14:paraId="759132EA" w14:textId="2EEA3A8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A790C1" w14:textId="77777777" w:rsidR="002F3E80" w:rsidRPr="007334E1" w:rsidRDefault="002F3E80" w:rsidP="00986C87">
            <w:pPr>
              <w:pStyle w:val="TableText"/>
            </w:pPr>
            <w:r w:rsidRPr="007334E1">
              <w:t>VFD - Exhaust fans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69005F" w14:textId="77777777" w:rsidR="002F3E80" w:rsidRPr="007334E1" w:rsidRDefault="002F3E80" w:rsidP="00986C87">
            <w:pPr>
              <w:pStyle w:val="TableText"/>
              <w:jc w:val="center"/>
            </w:pPr>
            <w:r>
              <w:t>C41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402890" w14:textId="77777777" w:rsidR="002F3E80" w:rsidRPr="007334E1" w:rsidRDefault="002F3E80" w:rsidP="00986C87">
            <w:pPr>
              <w:pStyle w:val="TableText"/>
              <w:jc w:val="center"/>
            </w:pPr>
            <w:r w:rsidRPr="007334E1">
              <w:t>34.8%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60CCF1" w14:textId="77777777" w:rsidR="002F3E80" w:rsidRPr="007334E1" w:rsidRDefault="002F3E80" w:rsidP="00986C87">
            <w:pPr>
              <w:pStyle w:val="TableText"/>
              <w:jc w:val="center"/>
            </w:pPr>
            <w:r w:rsidRPr="007334E1">
              <w:t>23.2%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A30EF7" w14:textId="77777777" w:rsidR="002F3E80" w:rsidRPr="007334E1" w:rsidRDefault="002F3E80" w:rsidP="00986C87">
            <w:pPr>
              <w:pStyle w:val="TableText"/>
              <w:jc w:val="center"/>
            </w:pPr>
            <w:r w:rsidRPr="007334E1">
              <w:t>20.3%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821CA2" w14:textId="77777777" w:rsidR="002F3E80" w:rsidRPr="007334E1" w:rsidRDefault="002F3E80" w:rsidP="00986C87">
            <w:pPr>
              <w:pStyle w:val="TableText"/>
              <w:jc w:val="center"/>
            </w:pPr>
            <w:r w:rsidRPr="007334E1">
              <w:t>21.7%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D40ED4" w14:textId="419DE270" w:rsidR="002F3E80" w:rsidRPr="007334E1" w:rsidRDefault="002F3E80" w:rsidP="00986C87">
            <w:pPr>
              <w:pStyle w:val="TableText"/>
            </w:pPr>
            <w:r w:rsidRPr="005722EF">
              <w:t>Efficiency Vermont</w:t>
            </w:r>
          </w:p>
        </w:tc>
      </w:tr>
      <w:tr w:rsidR="002F3E80" w:rsidRPr="007334E1" w14:paraId="3AC23F31" w14:textId="6449C749"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5B2076" w14:textId="77777777" w:rsidR="002F3E80" w:rsidRPr="007334E1" w:rsidRDefault="002F3E80" w:rsidP="00986C87">
            <w:pPr>
              <w:pStyle w:val="TableText"/>
            </w:pPr>
            <w:r w:rsidRPr="007334E1">
              <w:t>VFD - Boiler feedwater pumps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F9269B" w14:textId="77777777" w:rsidR="002F3E80" w:rsidRPr="007334E1" w:rsidRDefault="002F3E80" w:rsidP="00986C87">
            <w:pPr>
              <w:pStyle w:val="TableText"/>
              <w:jc w:val="center"/>
            </w:pPr>
            <w:r>
              <w:t>C42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4AFD0C" w14:textId="77777777" w:rsidR="002F3E80" w:rsidRPr="007334E1" w:rsidRDefault="002F3E80" w:rsidP="00986C87">
            <w:pPr>
              <w:pStyle w:val="TableText"/>
              <w:jc w:val="center"/>
            </w:pPr>
            <w:r w:rsidRPr="007334E1">
              <w:t>42.9%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DA8F0D" w14:textId="77777777" w:rsidR="002F3E80" w:rsidRPr="007334E1" w:rsidRDefault="002F3E80" w:rsidP="00986C87">
            <w:pPr>
              <w:pStyle w:val="TableText"/>
              <w:jc w:val="center"/>
            </w:pPr>
            <w:r w:rsidRPr="007334E1">
              <w:t>44.2%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AEA975" w14:textId="77777777" w:rsidR="002F3E80" w:rsidRPr="007334E1" w:rsidRDefault="002F3E80" w:rsidP="00986C87">
            <w:pPr>
              <w:pStyle w:val="TableText"/>
              <w:jc w:val="center"/>
            </w:pPr>
            <w:r w:rsidRPr="007334E1">
              <w:t>6.6%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A7CF23" w14:textId="77777777" w:rsidR="002F3E80" w:rsidRPr="007334E1" w:rsidRDefault="002F3E80" w:rsidP="00986C87">
            <w:pPr>
              <w:pStyle w:val="TableText"/>
              <w:jc w:val="center"/>
            </w:pPr>
            <w:r w:rsidRPr="007334E1">
              <w:t>6.3%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6F277D" w14:textId="6104CBBC" w:rsidR="002F3E80" w:rsidRPr="007334E1" w:rsidRDefault="002F3E80" w:rsidP="00986C87">
            <w:pPr>
              <w:pStyle w:val="TableText"/>
            </w:pPr>
            <w:r w:rsidRPr="005722EF">
              <w:t>Efficiency Vermont</w:t>
            </w:r>
          </w:p>
        </w:tc>
      </w:tr>
      <w:tr w:rsidR="002F3E80" w:rsidRPr="007334E1" w14:paraId="48630DF2" w14:textId="2C4ADCCC"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FF0D99" w14:textId="77777777" w:rsidR="002F3E80" w:rsidRPr="007334E1" w:rsidRDefault="002F3E80" w:rsidP="00986C87">
            <w:pPr>
              <w:pStyle w:val="TableText"/>
            </w:pPr>
            <w:r w:rsidRPr="007334E1">
              <w:t>VFD - Chilled water pumps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B97567" w14:textId="77777777" w:rsidR="002F3E80" w:rsidRPr="007334E1" w:rsidRDefault="002F3E80" w:rsidP="00986C87">
            <w:pPr>
              <w:pStyle w:val="TableText"/>
              <w:jc w:val="center"/>
            </w:pPr>
            <w:r>
              <w:t>C43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D9F3EC" w14:textId="77777777" w:rsidR="002F3E80" w:rsidRPr="007334E1" w:rsidRDefault="002F3E80" w:rsidP="00986C87">
            <w:pPr>
              <w:pStyle w:val="TableText"/>
              <w:jc w:val="center"/>
            </w:pPr>
            <w:r w:rsidRPr="007334E1">
              <w:t>11.2%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6F4FD2" w14:textId="77777777" w:rsidR="002F3E80" w:rsidRPr="007334E1" w:rsidRDefault="002F3E80" w:rsidP="00986C87">
            <w:pPr>
              <w:pStyle w:val="TableText"/>
              <w:jc w:val="center"/>
            </w:pPr>
            <w:r w:rsidRPr="007334E1">
              <w:t>5.5%</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55EFC6" w14:textId="77777777" w:rsidR="002F3E80" w:rsidRPr="007334E1" w:rsidRDefault="002F3E80" w:rsidP="00986C87">
            <w:pPr>
              <w:pStyle w:val="TableText"/>
              <w:jc w:val="center"/>
            </w:pPr>
            <w:r w:rsidRPr="007334E1">
              <w:t>40.7%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DC5985" w14:textId="77777777" w:rsidR="002F3E80" w:rsidRPr="007334E1" w:rsidRDefault="002F3E80" w:rsidP="00986C87">
            <w:pPr>
              <w:pStyle w:val="TableText"/>
              <w:jc w:val="center"/>
            </w:pPr>
            <w:r w:rsidRPr="007334E1">
              <w:t>42.6%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0557A6" w14:textId="1008DE77" w:rsidR="002F3E80" w:rsidRPr="007334E1" w:rsidRDefault="002F3E80" w:rsidP="00986C87">
            <w:pPr>
              <w:pStyle w:val="TableText"/>
            </w:pPr>
            <w:r w:rsidRPr="005722EF">
              <w:t>Efficiency Vermont</w:t>
            </w:r>
          </w:p>
        </w:tc>
      </w:tr>
      <w:tr w:rsidR="002F3E80" w:rsidRPr="007334E1" w14:paraId="48358464" w14:textId="1B005778"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1AD375" w14:textId="77777777" w:rsidR="002F3E80" w:rsidRPr="007334E1" w:rsidRDefault="002F3E80" w:rsidP="00986C87">
            <w:pPr>
              <w:pStyle w:val="TableText"/>
            </w:pPr>
            <w:r w:rsidRPr="007334E1">
              <w:t>VFD Boiler circulation pumps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2F0179" w14:textId="77777777" w:rsidR="002F3E80" w:rsidRPr="007334E1" w:rsidRDefault="002F3E80" w:rsidP="00986C87">
            <w:pPr>
              <w:pStyle w:val="TableText"/>
              <w:jc w:val="center"/>
            </w:pPr>
            <w:r>
              <w:t>C44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587437" w14:textId="77777777" w:rsidR="002F3E80" w:rsidRPr="007334E1" w:rsidRDefault="002F3E80" w:rsidP="00986C87">
            <w:pPr>
              <w:pStyle w:val="TableText"/>
              <w:jc w:val="center"/>
            </w:pPr>
            <w:r w:rsidRPr="007334E1">
              <w:t>42.9%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6F6C86" w14:textId="77777777" w:rsidR="002F3E80" w:rsidRPr="007334E1" w:rsidRDefault="002F3E80" w:rsidP="00986C87">
            <w:pPr>
              <w:pStyle w:val="TableText"/>
              <w:jc w:val="center"/>
            </w:pPr>
            <w:r w:rsidRPr="007334E1">
              <w:t>44.2%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A324FA" w14:textId="77777777" w:rsidR="002F3E80" w:rsidRPr="007334E1" w:rsidRDefault="002F3E80" w:rsidP="00986C87">
            <w:pPr>
              <w:pStyle w:val="TableText"/>
              <w:jc w:val="center"/>
            </w:pPr>
            <w:r w:rsidRPr="007334E1">
              <w:t>6.6%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CE4B90" w14:textId="77777777" w:rsidR="002F3E80" w:rsidRPr="007334E1" w:rsidRDefault="002F3E80" w:rsidP="00986C87">
            <w:pPr>
              <w:pStyle w:val="TableText"/>
              <w:jc w:val="center"/>
            </w:pPr>
            <w:r w:rsidRPr="007334E1">
              <w:t>6.3%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285A1A" w14:textId="3F4B35AD" w:rsidR="002F3E80" w:rsidRPr="007334E1" w:rsidRDefault="002F3E80" w:rsidP="00986C87">
            <w:pPr>
              <w:pStyle w:val="TableText"/>
            </w:pPr>
            <w:r w:rsidRPr="005722EF">
              <w:t>Efficiency Vermont</w:t>
            </w:r>
          </w:p>
        </w:tc>
      </w:tr>
      <w:tr w:rsidR="002F3E80" w:rsidRPr="007334E1" w14:paraId="27FCB42E" w14:textId="62158A89"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24C931" w14:textId="77777777" w:rsidR="002F3E80" w:rsidRPr="007334E1" w:rsidRDefault="002F3E80" w:rsidP="00986C87">
            <w:pPr>
              <w:pStyle w:val="TableText"/>
            </w:pPr>
            <w:r w:rsidRPr="007334E1">
              <w:t>Refrigeration Economizer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746F9" w14:textId="77777777" w:rsidR="002F3E80" w:rsidRPr="007334E1" w:rsidRDefault="002F3E80" w:rsidP="00986C87">
            <w:pPr>
              <w:pStyle w:val="TableText"/>
              <w:jc w:val="center"/>
            </w:pPr>
            <w:r>
              <w:t>C45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7AA70F" w14:textId="77777777" w:rsidR="002F3E80" w:rsidRPr="007334E1" w:rsidRDefault="002F3E80" w:rsidP="00986C87">
            <w:pPr>
              <w:pStyle w:val="TableText"/>
              <w:jc w:val="center"/>
            </w:pPr>
            <w:r w:rsidRPr="007334E1">
              <w:t>36.3%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67B3CD" w14:textId="77777777" w:rsidR="002F3E80" w:rsidRPr="007334E1" w:rsidRDefault="002F3E80" w:rsidP="00986C87">
            <w:pPr>
              <w:pStyle w:val="TableText"/>
              <w:jc w:val="center"/>
            </w:pPr>
            <w:r w:rsidRPr="007334E1">
              <w:t>50.8%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69B901" w14:textId="77777777" w:rsidR="002F3E80" w:rsidRPr="007334E1" w:rsidRDefault="002F3E80" w:rsidP="00986C87">
            <w:pPr>
              <w:pStyle w:val="TableText"/>
              <w:jc w:val="center"/>
            </w:pPr>
            <w:r w:rsidRPr="007334E1">
              <w:t>5.6%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EB4D2E" w14:textId="77777777" w:rsidR="002F3E80" w:rsidRPr="007334E1" w:rsidRDefault="002F3E80" w:rsidP="00986C87">
            <w:pPr>
              <w:pStyle w:val="TableText"/>
              <w:jc w:val="center"/>
            </w:pPr>
            <w:r w:rsidRPr="007334E1">
              <w:t>7.3%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70839B" w14:textId="4356FB66" w:rsidR="002F3E80" w:rsidRPr="007334E1" w:rsidRDefault="002F3E80" w:rsidP="00986C87">
            <w:pPr>
              <w:pStyle w:val="TableText"/>
            </w:pPr>
            <w:r w:rsidRPr="005722EF">
              <w:t>Efficiency Vermont</w:t>
            </w:r>
          </w:p>
        </w:tc>
      </w:tr>
      <w:tr w:rsidR="002F3E80" w:rsidRPr="007334E1" w14:paraId="480E596F" w14:textId="4A75C958"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9913B7" w14:textId="77777777" w:rsidR="002F3E80" w:rsidRPr="007334E1" w:rsidRDefault="002F3E80" w:rsidP="00986C87">
            <w:pPr>
              <w:pStyle w:val="TableText"/>
            </w:pPr>
            <w:r w:rsidRPr="007334E1">
              <w:t>Evaporator Fan Control</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962681" w14:textId="77777777" w:rsidR="002F3E80" w:rsidRPr="007334E1" w:rsidRDefault="002F3E80" w:rsidP="00986C87">
            <w:pPr>
              <w:pStyle w:val="TableText"/>
              <w:jc w:val="center"/>
            </w:pPr>
            <w:r>
              <w:t>C46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4FE03A" w14:textId="77777777" w:rsidR="002F3E80" w:rsidRPr="007334E1" w:rsidRDefault="002F3E80" w:rsidP="00986C87">
            <w:pPr>
              <w:pStyle w:val="TableText"/>
              <w:jc w:val="center"/>
            </w:pPr>
            <w:r w:rsidRPr="007334E1">
              <w:t>24.0%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A0835" w14:textId="77777777" w:rsidR="002F3E80" w:rsidRPr="007334E1" w:rsidRDefault="002F3E80" w:rsidP="00986C87">
            <w:pPr>
              <w:pStyle w:val="TableText"/>
              <w:jc w:val="center"/>
            </w:pPr>
            <w:r w:rsidRPr="007334E1">
              <w:t>35.9%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F9ABC0" w14:textId="77777777" w:rsidR="002F3E80" w:rsidRPr="007334E1" w:rsidRDefault="002F3E80" w:rsidP="00986C87">
            <w:pPr>
              <w:pStyle w:val="TableText"/>
              <w:jc w:val="center"/>
            </w:pPr>
            <w:r w:rsidRPr="007334E1">
              <w:t>16.7%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3EBE10" w14:textId="77777777" w:rsidR="002F3E80" w:rsidRPr="007334E1" w:rsidRDefault="002F3E80" w:rsidP="00986C87">
            <w:pPr>
              <w:pStyle w:val="TableText"/>
              <w:jc w:val="center"/>
            </w:pPr>
            <w:r w:rsidRPr="007334E1">
              <w:t>23.4%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BA0E83" w14:textId="7AF751D1" w:rsidR="002F3E80" w:rsidRPr="007334E1" w:rsidRDefault="002F3E80" w:rsidP="00986C87">
            <w:pPr>
              <w:pStyle w:val="TableText"/>
            </w:pPr>
            <w:r w:rsidRPr="005722EF">
              <w:t>Efficiency Vermont</w:t>
            </w:r>
          </w:p>
        </w:tc>
      </w:tr>
      <w:tr w:rsidR="002F3E80" w:rsidRPr="007334E1" w14:paraId="2059811C" w14:textId="33CB6D64"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89C745" w14:textId="77777777" w:rsidR="002F3E80" w:rsidRPr="007334E1" w:rsidRDefault="002F3E80" w:rsidP="00986C87">
            <w:pPr>
              <w:pStyle w:val="TableText"/>
            </w:pPr>
            <w:r w:rsidRPr="007334E1">
              <w:t>Standby Losses - Commercial Office</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AE9B00" w14:textId="77777777" w:rsidR="002F3E80" w:rsidRPr="007334E1" w:rsidRDefault="002F3E80" w:rsidP="00986C87">
            <w:pPr>
              <w:pStyle w:val="TableText"/>
              <w:jc w:val="center"/>
            </w:pPr>
            <w:r>
              <w:t>C47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7D2F48" w14:textId="77777777" w:rsidR="002F3E80" w:rsidRPr="007334E1" w:rsidRDefault="002F3E80" w:rsidP="00986C87">
            <w:pPr>
              <w:pStyle w:val="TableText"/>
              <w:jc w:val="center"/>
            </w:pPr>
            <w:r w:rsidRPr="007334E1">
              <w:t>8.2%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8BC6A8" w14:textId="77777777" w:rsidR="002F3E80" w:rsidRPr="007334E1" w:rsidRDefault="002F3E80" w:rsidP="00986C87">
            <w:pPr>
              <w:pStyle w:val="TableText"/>
              <w:jc w:val="center"/>
            </w:pPr>
            <w:r w:rsidRPr="007334E1">
              <w:t>50.5%</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50EB47" w14:textId="77777777" w:rsidR="002F3E80" w:rsidRPr="007334E1" w:rsidRDefault="002F3E80" w:rsidP="00986C87">
            <w:pPr>
              <w:pStyle w:val="TableText"/>
              <w:jc w:val="center"/>
            </w:pPr>
            <w:r w:rsidRPr="007334E1">
              <w:t>5.6%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5EF13D" w14:textId="77777777" w:rsidR="002F3E80" w:rsidRPr="007334E1" w:rsidRDefault="002F3E80" w:rsidP="00986C87">
            <w:pPr>
              <w:pStyle w:val="TableText"/>
              <w:jc w:val="center"/>
            </w:pPr>
            <w:r w:rsidRPr="007334E1">
              <w:t>35.7%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3058D7" w14:textId="7D0AAFFD" w:rsidR="002F3E80" w:rsidRPr="007334E1" w:rsidRDefault="002F3E80" w:rsidP="00986C87">
            <w:pPr>
              <w:pStyle w:val="TableText"/>
            </w:pPr>
            <w:r w:rsidRPr="005722EF">
              <w:t>Efficiency Vermont</w:t>
            </w:r>
          </w:p>
        </w:tc>
      </w:tr>
      <w:tr w:rsidR="002F3E80" w:rsidRPr="007334E1" w14:paraId="6F186A8E" w14:textId="3FCCFCD5"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BAE1BF" w14:textId="77777777" w:rsidR="002F3E80" w:rsidRPr="007334E1" w:rsidRDefault="002F3E80" w:rsidP="00986C87">
            <w:pPr>
              <w:pStyle w:val="TableText"/>
            </w:pPr>
            <w:r w:rsidRPr="007334E1">
              <w:t>VFD Boiler draft fans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73164F" w14:textId="77777777" w:rsidR="002F3E80" w:rsidRPr="007334E1" w:rsidRDefault="002F3E80" w:rsidP="00986C87">
            <w:pPr>
              <w:pStyle w:val="TableText"/>
              <w:jc w:val="center"/>
            </w:pPr>
            <w:r>
              <w:t>C48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2B97D6" w14:textId="77777777" w:rsidR="002F3E80" w:rsidRPr="007334E1" w:rsidRDefault="002F3E80" w:rsidP="00986C87">
            <w:pPr>
              <w:pStyle w:val="TableText"/>
              <w:jc w:val="center"/>
            </w:pPr>
            <w:r w:rsidRPr="007334E1">
              <w:t>37.3%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6CBCFF" w14:textId="77777777" w:rsidR="002F3E80" w:rsidRPr="007334E1" w:rsidRDefault="002F3E80" w:rsidP="00986C87">
            <w:pPr>
              <w:pStyle w:val="TableText"/>
              <w:jc w:val="center"/>
            </w:pPr>
            <w:r w:rsidRPr="007334E1">
              <w:t>48.9%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9B245B" w14:textId="77777777" w:rsidR="002F3E80" w:rsidRPr="007334E1" w:rsidRDefault="002F3E80" w:rsidP="00986C87">
            <w:pPr>
              <w:pStyle w:val="TableText"/>
              <w:jc w:val="center"/>
            </w:pPr>
            <w:r w:rsidRPr="007334E1">
              <w:t>6.4%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CE86DB" w14:textId="77777777" w:rsidR="002F3E80" w:rsidRPr="007334E1" w:rsidRDefault="002F3E80" w:rsidP="00986C87">
            <w:pPr>
              <w:pStyle w:val="TableText"/>
              <w:jc w:val="center"/>
            </w:pPr>
            <w:r w:rsidRPr="007334E1">
              <w:t>7.3%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0C5138" w14:textId="1E0E80DC" w:rsidR="002F3E80" w:rsidRPr="007334E1" w:rsidRDefault="002F3E80" w:rsidP="00986C87">
            <w:pPr>
              <w:pStyle w:val="TableText"/>
            </w:pPr>
            <w:r w:rsidRPr="005722EF">
              <w:t>Efficiency Vermont</w:t>
            </w:r>
          </w:p>
        </w:tc>
      </w:tr>
      <w:tr w:rsidR="002F3E80" w:rsidRPr="007334E1" w14:paraId="5F3B38D4" w14:textId="1194A305"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BCB21D" w14:textId="77777777" w:rsidR="002F3E80" w:rsidRPr="007334E1" w:rsidRDefault="002F3E80" w:rsidP="00986C87">
            <w:pPr>
              <w:pStyle w:val="TableText"/>
            </w:pPr>
            <w:r w:rsidRPr="007334E1">
              <w:t>VFD Cooling Tower Fans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09C4FF" w14:textId="77777777" w:rsidR="002F3E80" w:rsidRPr="007334E1" w:rsidRDefault="002F3E80" w:rsidP="00986C87">
            <w:pPr>
              <w:pStyle w:val="TableText"/>
              <w:jc w:val="center"/>
            </w:pPr>
            <w:r>
              <w:t>C49</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D748E5" w14:textId="77777777" w:rsidR="002F3E80" w:rsidRPr="007334E1" w:rsidRDefault="002F3E80" w:rsidP="00986C87">
            <w:pPr>
              <w:pStyle w:val="TableText"/>
              <w:jc w:val="center"/>
            </w:pPr>
            <w:r w:rsidRPr="007334E1">
              <w:t>7.9%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14665C" w14:textId="77777777" w:rsidR="002F3E80" w:rsidRPr="007334E1" w:rsidRDefault="002F3E80" w:rsidP="00986C87">
            <w:pPr>
              <w:pStyle w:val="TableText"/>
              <w:jc w:val="center"/>
            </w:pPr>
            <w:r w:rsidRPr="007334E1">
              <w:t>5.2%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A7CA4A" w14:textId="77777777" w:rsidR="002F3E80" w:rsidRPr="007334E1" w:rsidRDefault="002F3E80" w:rsidP="00986C87">
            <w:pPr>
              <w:pStyle w:val="TableText"/>
              <w:jc w:val="center"/>
            </w:pPr>
            <w:r w:rsidRPr="007334E1">
              <w:t>54.0%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083DE5" w14:textId="77777777" w:rsidR="002F3E80" w:rsidRPr="007334E1" w:rsidRDefault="002F3E80" w:rsidP="00986C87">
            <w:pPr>
              <w:pStyle w:val="TableText"/>
              <w:jc w:val="center"/>
            </w:pPr>
            <w:r w:rsidRPr="007334E1">
              <w:t>32.9%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3EA9D9" w14:textId="2D724CD1" w:rsidR="002F3E80" w:rsidRPr="007334E1" w:rsidRDefault="002F3E80" w:rsidP="00986C87">
            <w:pPr>
              <w:pStyle w:val="TableText"/>
            </w:pPr>
            <w:r w:rsidRPr="005722EF">
              <w:t>Efficiency Vermont</w:t>
            </w:r>
          </w:p>
        </w:tc>
      </w:tr>
      <w:tr w:rsidR="002F3E80" w:rsidRPr="007334E1" w14:paraId="647D41E6" w14:textId="150691B2"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001785" w14:textId="77777777" w:rsidR="002F3E80" w:rsidRPr="007334E1" w:rsidRDefault="002F3E80" w:rsidP="00986C87">
            <w:pPr>
              <w:pStyle w:val="TableText"/>
            </w:pPr>
            <w:r w:rsidRPr="007334E1">
              <w:t>Engine Block Heater Timer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9348D8" w14:textId="77777777" w:rsidR="002F3E80" w:rsidRPr="007334E1" w:rsidRDefault="002F3E80" w:rsidP="00986C87">
            <w:pPr>
              <w:pStyle w:val="TableText"/>
              <w:jc w:val="center"/>
            </w:pPr>
            <w:r>
              <w:t>C50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5E664E" w14:textId="77777777" w:rsidR="002F3E80" w:rsidRPr="007334E1" w:rsidRDefault="002F3E80" w:rsidP="00986C87">
            <w:pPr>
              <w:pStyle w:val="TableText"/>
              <w:jc w:val="center"/>
            </w:pPr>
            <w:r w:rsidRPr="007334E1">
              <w:t>26.5%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877E07" w14:textId="77777777" w:rsidR="002F3E80" w:rsidRPr="007334E1" w:rsidRDefault="002F3E80" w:rsidP="00986C87">
            <w:pPr>
              <w:pStyle w:val="TableText"/>
              <w:jc w:val="center"/>
            </w:pPr>
            <w:r w:rsidRPr="007334E1">
              <w:t>61.0%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FA9527" w14:textId="77777777" w:rsidR="002F3E80" w:rsidRPr="007334E1" w:rsidRDefault="002F3E80" w:rsidP="00986C87">
            <w:pPr>
              <w:pStyle w:val="TableText"/>
              <w:jc w:val="center"/>
            </w:pPr>
            <w:r w:rsidRPr="007334E1">
              <w:t>4.1%</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38F0DE" w14:textId="77777777" w:rsidR="002F3E80" w:rsidRPr="007334E1" w:rsidRDefault="002F3E80" w:rsidP="00986C87">
            <w:pPr>
              <w:pStyle w:val="TableText"/>
              <w:jc w:val="center"/>
            </w:pPr>
            <w:r w:rsidRPr="007334E1">
              <w:t>8.5%</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10256B" w14:textId="14F9C00D" w:rsidR="002F3E80" w:rsidRPr="007334E1" w:rsidRDefault="002F3E80" w:rsidP="00986C87">
            <w:pPr>
              <w:pStyle w:val="TableText"/>
            </w:pPr>
            <w:r w:rsidRPr="005722EF">
              <w:t>Efficiency Vermont</w:t>
            </w:r>
          </w:p>
        </w:tc>
      </w:tr>
      <w:tr w:rsidR="002F3E80" w:rsidRPr="007334E1" w14:paraId="44A6CC95" w14:textId="5E7845D9"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55F8CF" w14:textId="77777777" w:rsidR="002F3E80" w:rsidRPr="007334E1" w:rsidRDefault="002F3E80" w:rsidP="00986C87">
            <w:pPr>
              <w:pStyle w:val="TableText"/>
            </w:pPr>
            <w:r w:rsidRPr="007334E1">
              <w:t>Door Heater Control</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36F863" w14:textId="77777777" w:rsidR="002F3E80" w:rsidRPr="007334E1" w:rsidRDefault="002F3E80" w:rsidP="00986C87">
            <w:pPr>
              <w:pStyle w:val="TableText"/>
              <w:jc w:val="center"/>
            </w:pPr>
            <w:r>
              <w:t>C51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E3C9FB" w14:textId="77777777" w:rsidR="002F3E80" w:rsidRPr="007334E1" w:rsidRDefault="002F3E80" w:rsidP="00986C87">
            <w:pPr>
              <w:pStyle w:val="TableText"/>
              <w:jc w:val="center"/>
            </w:pPr>
            <w:r w:rsidRPr="007334E1">
              <w:t>30.4%</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C857C3" w14:textId="77777777" w:rsidR="002F3E80" w:rsidRPr="007334E1" w:rsidRDefault="002F3E80" w:rsidP="00986C87">
            <w:pPr>
              <w:pStyle w:val="TableText"/>
              <w:jc w:val="center"/>
            </w:pPr>
            <w:r w:rsidRPr="007334E1">
              <w:t>69.6%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DB8271" w14:textId="77777777" w:rsidR="002F3E80" w:rsidRPr="007334E1" w:rsidRDefault="002F3E80" w:rsidP="00986C87">
            <w:pPr>
              <w:pStyle w:val="TableText"/>
              <w:jc w:val="center"/>
            </w:pPr>
            <w:r w:rsidRPr="007334E1">
              <w:t>0.0%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282881" w14:textId="77777777" w:rsidR="002F3E80" w:rsidRPr="007334E1" w:rsidRDefault="002F3E80" w:rsidP="00986C87">
            <w:pPr>
              <w:pStyle w:val="TableText"/>
              <w:jc w:val="center"/>
            </w:pPr>
            <w:r w:rsidRPr="007334E1">
              <w:t>0.0%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1C76B7" w14:textId="4C496932" w:rsidR="002F3E80" w:rsidRPr="007334E1" w:rsidRDefault="002F3E80" w:rsidP="00986C87">
            <w:pPr>
              <w:pStyle w:val="TableText"/>
            </w:pPr>
            <w:r w:rsidRPr="005722EF">
              <w:t>Efficiency Vermont</w:t>
            </w:r>
          </w:p>
        </w:tc>
      </w:tr>
      <w:tr w:rsidR="002F3E80" w:rsidRPr="007334E1" w14:paraId="39DFF3B8" w14:textId="2A031F00"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03434C" w14:textId="77777777" w:rsidR="002F3E80" w:rsidRPr="007334E1" w:rsidRDefault="002F3E80" w:rsidP="00986C87">
            <w:pPr>
              <w:pStyle w:val="TableText"/>
            </w:pPr>
            <w:r w:rsidRPr="005410A5">
              <w:t>Beverage and Snack Machine Controls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39AC46" w14:textId="77777777" w:rsidR="002F3E80" w:rsidRPr="007334E1" w:rsidRDefault="002F3E80" w:rsidP="00986C87">
            <w:pPr>
              <w:pStyle w:val="TableText"/>
              <w:jc w:val="center"/>
            </w:pPr>
            <w:r>
              <w:t>C52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92E853" w14:textId="77777777" w:rsidR="002F3E80" w:rsidRPr="007334E1" w:rsidRDefault="002F3E80" w:rsidP="00986C87">
            <w:pPr>
              <w:pStyle w:val="TableText"/>
              <w:jc w:val="center"/>
            </w:pPr>
            <w:r w:rsidRPr="005410A5">
              <w:t>10.0%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78B65" w14:textId="77777777" w:rsidR="002F3E80" w:rsidRPr="007334E1" w:rsidRDefault="002F3E80" w:rsidP="00986C87">
            <w:pPr>
              <w:pStyle w:val="TableText"/>
              <w:jc w:val="center"/>
            </w:pPr>
            <w:r w:rsidRPr="005410A5">
              <w:t>48.3%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DB9A53" w14:textId="77777777" w:rsidR="002F3E80" w:rsidRPr="007334E1" w:rsidRDefault="002F3E80" w:rsidP="00986C87">
            <w:pPr>
              <w:pStyle w:val="TableText"/>
              <w:jc w:val="center"/>
            </w:pPr>
            <w:r w:rsidRPr="005410A5">
              <w:t>7.4%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BC4CEE" w14:textId="77777777" w:rsidR="002F3E80" w:rsidRPr="007334E1" w:rsidRDefault="002F3E80" w:rsidP="00986C87">
            <w:pPr>
              <w:pStyle w:val="TableText"/>
              <w:jc w:val="center"/>
            </w:pPr>
            <w:r w:rsidRPr="005410A5">
              <w:t>34.3%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C918A4" w14:textId="37557F07" w:rsidR="002F3E80" w:rsidRPr="005410A5" w:rsidRDefault="002F3E80" w:rsidP="00986C87">
            <w:pPr>
              <w:pStyle w:val="TableText"/>
            </w:pPr>
            <w:r w:rsidRPr="005722EF">
              <w:t>Efficiency Vermont</w:t>
            </w:r>
          </w:p>
        </w:tc>
      </w:tr>
      <w:tr w:rsidR="002F3E80" w:rsidRPr="007334E1" w14:paraId="495BAD7A" w14:textId="41C33D05"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95A897" w14:textId="77777777" w:rsidR="002F3E80" w:rsidRPr="007334E1" w:rsidRDefault="002F3E80" w:rsidP="00986C87">
            <w:pPr>
              <w:pStyle w:val="TableText"/>
            </w:pPr>
            <w:r w:rsidRPr="007334E1">
              <w:t>Flat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71A564" w14:textId="77777777" w:rsidR="002F3E80" w:rsidRPr="007334E1" w:rsidRDefault="002F3E80" w:rsidP="00986C87">
            <w:pPr>
              <w:pStyle w:val="TableText"/>
              <w:jc w:val="center"/>
            </w:pPr>
            <w:r>
              <w:t>C53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E29C76" w14:textId="77777777" w:rsidR="002F3E80" w:rsidRPr="007334E1" w:rsidRDefault="002F3E80" w:rsidP="00986C87">
            <w:pPr>
              <w:pStyle w:val="TableText"/>
              <w:jc w:val="center"/>
            </w:pPr>
            <w:r w:rsidRPr="007334E1">
              <w:t>36.3%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991803" w14:textId="77777777" w:rsidR="002F3E80" w:rsidRPr="007334E1" w:rsidRDefault="002F3E80" w:rsidP="00986C87">
            <w:pPr>
              <w:pStyle w:val="TableText"/>
              <w:jc w:val="center"/>
            </w:pPr>
            <w:r w:rsidRPr="007334E1">
              <w:t>21.8%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3AE6F5" w14:textId="77777777" w:rsidR="002F3E80" w:rsidRPr="007334E1" w:rsidRDefault="002F3E80" w:rsidP="00986C87">
            <w:pPr>
              <w:pStyle w:val="TableText"/>
              <w:jc w:val="center"/>
            </w:pPr>
            <w:r w:rsidRPr="007334E1">
              <w:t>26.2%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BB23DC" w14:textId="77777777" w:rsidR="002F3E80" w:rsidRPr="007334E1" w:rsidRDefault="002F3E80" w:rsidP="00986C87">
            <w:pPr>
              <w:pStyle w:val="TableText"/>
              <w:jc w:val="center"/>
            </w:pPr>
            <w:r w:rsidRPr="007334E1">
              <w:t>15.7%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08C2CD" w14:textId="52DEF83A" w:rsidR="002F3E80" w:rsidRPr="007334E1" w:rsidRDefault="002F3E80" w:rsidP="00986C87">
            <w:pPr>
              <w:pStyle w:val="TableText"/>
            </w:pPr>
            <w:r>
              <w:t>Itron eShapes</w:t>
            </w:r>
          </w:p>
        </w:tc>
      </w:tr>
      <w:tr w:rsidR="002F3E80" w:rsidRPr="00C62A3F" w14:paraId="64889F14" w14:textId="3D263872"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1AF337" w14:textId="77777777" w:rsidR="002F3E80" w:rsidRPr="00C62A3F" w:rsidRDefault="002F3E80" w:rsidP="00986C87">
            <w:pPr>
              <w:pStyle w:val="TableText"/>
            </w:pPr>
            <w:r w:rsidRPr="00C62A3F">
              <w:t>Religious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F17346" w14:textId="77777777" w:rsidR="002F3E80" w:rsidRPr="00C62A3F" w:rsidRDefault="002F3E80" w:rsidP="00986C87">
            <w:pPr>
              <w:pStyle w:val="TableText"/>
              <w:jc w:val="center"/>
            </w:pPr>
            <w:r w:rsidRPr="00C62A3F">
              <w:t>C54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E02CA7" w14:textId="77777777" w:rsidR="002F3E80" w:rsidRPr="00C62A3F" w:rsidRDefault="002F3E80" w:rsidP="00986C87">
            <w:pPr>
              <w:pStyle w:val="TableText"/>
              <w:jc w:val="center"/>
            </w:pPr>
            <w:r w:rsidRPr="00C62A3F">
              <w:t>26.8%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1DF5FB" w14:textId="77777777" w:rsidR="002F3E80" w:rsidRPr="00C62A3F" w:rsidRDefault="002F3E80" w:rsidP="00986C87">
            <w:pPr>
              <w:pStyle w:val="TableText"/>
              <w:jc w:val="center"/>
            </w:pPr>
            <w:r w:rsidRPr="00C62A3F">
              <w:t>31.4%</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728CEE" w14:textId="77777777" w:rsidR="002F3E80" w:rsidRPr="00C62A3F" w:rsidRDefault="002F3E80" w:rsidP="00986C87">
            <w:pPr>
              <w:pStyle w:val="TableText"/>
              <w:jc w:val="center"/>
            </w:pPr>
            <w:r w:rsidRPr="00C62A3F">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954BC4" w14:textId="77777777" w:rsidR="002F3E80" w:rsidRPr="00C62A3F" w:rsidRDefault="002F3E80" w:rsidP="00986C87">
            <w:pPr>
              <w:pStyle w:val="TableText"/>
              <w:jc w:val="center"/>
            </w:pPr>
            <w:r w:rsidRPr="00C62A3F">
              <w:t>22.8%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503E8F" w14:textId="65F6FD8B" w:rsidR="002F3E80" w:rsidRPr="00C62A3F" w:rsidRDefault="002F3E80" w:rsidP="00986C87">
            <w:pPr>
              <w:pStyle w:val="TableText"/>
            </w:pPr>
            <w:r>
              <w:t>Efficiency Vermont</w:t>
            </w:r>
          </w:p>
        </w:tc>
      </w:tr>
      <w:tr w:rsidR="00BE77A4" w:rsidRPr="00C62A3F" w14:paraId="358462A5"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2F681D" w14:textId="4B975D79" w:rsidR="00BE77A4" w:rsidRPr="00C62A3F" w:rsidRDefault="00BE77A4" w:rsidP="00986C87">
            <w:pPr>
              <w:pStyle w:val="TableText"/>
            </w:pPr>
            <w:r>
              <w:t>Commercial</w:t>
            </w:r>
            <w:r w:rsidRPr="007334E1">
              <w:t xml:space="preserve"> Clothes Washer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BA0A7C" w14:textId="0AB3FD59" w:rsidR="00BE77A4" w:rsidRPr="00C62A3F" w:rsidRDefault="00BE77A4" w:rsidP="00986C87">
            <w:pPr>
              <w:pStyle w:val="TableText"/>
              <w:jc w:val="center"/>
            </w:pPr>
            <w:r>
              <w:t>C55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310AE5" w14:textId="38221B69" w:rsidR="00BE77A4" w:rsidRPr="00C62A3F" w:rsidRDefault="00BE77A4" w:rsidP="00986C87">
            <w:pPr>
              <w:pStyle w:val="TableText"/>
              <w:jc w:val="center"/>
            </w:pPr>
            <w:r w:rsidRPr="007334E1">
              <w:t>47.0%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7BB07D" w14:textId="0F8259AC" w:rsidR="00BE77A4" w:rsidRPr="00C62A3F" w:rsidRDefault="00BE77A4" w:rsidP="00986C87">
            <w:pPr>
              <w:pStyle w:val="TableText"/>
              <w:jc w:val="center"/>
            </w:pPr>
            <w:r w:rsidRPr="007334E1">
              <w:t>11.1%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2E4ED9" w14:textId="16B6DCC0" w:rsidR="00BE77A4" w:rsidRPr="00C62A3F" w:rsidRDefault="00BE77A4" w:rsidP="00986C87">
            <w:pPr>
              <w:pStyle w:val="TableText"/>
              <w:jc w:val="center"/>
            </w:pPr>
            <w:r w:rsidRPr="007334E1">
              <w:t>34.0%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93D7D0" w14:textId="003F6D3F" w:rsidR="00BE77A4" w:rsidRPr="00C62A3F" w:rsidRDefault="00BE77A4" w:rsidP="00986C87">
            <w:pPr>
              <w:pStyle w:val="TableText"/>
              <w:jc w:val="center"/>
            </w:pPr>
            <w:r w:rsidRPr="007334E1">
              <w:t>8.0%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CB1F81" w14:textId="360AE3C0" w:rsidR="00BE77A4" w:rsidRDefault="00BE77A4" w:rsidP="00986C87">
            <w:pPr>
              <w:pStyle w:val="TableText"/>
            </w:pPr>
            <w:r>
              <w:t>Itron eShapes</w:t>
            </w:r>
            <w:r>
              <w:rPr>
                <w:rStyle w:val="FootnoteReference"/>
              </w:rPr>
              <w:footnoteReference w:id="35"/>
            </w:r>
          </w:p>
        </w:tc>
      </w:tr>
      <w:tr w:rsidR="00F6188B" w:rsidRPr="00C62A3F" w14:paraId="3D0830E3"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0ECEF8" w14:textId="76C1BBD0" w:rsidR="00F6188B" w:rsidRDefault="00025553" w:rsidP="00986C87">
            <w:pPr>
              <w:pStyle w:val="TableText"/>
            </w:pPr>
            <w:r>
              <w:t>Dairy Farm Combined End Uses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26B345" w14:textId="6FEFDD90" w:rsidR="00F6188B" w:rsidRDefault="00CC2635" w:rsidP="00986C87">
            <w:pPr>
              <w:pStyle w:val="TableText"/>
              <w:jc w:val="center"/>
            </w:pPr>
            <w:r>
              <w:t>C56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B83A3A" w14:textId="1A1309CC" w:rsidR="00F6188B" w:rsidRPr="007334E1" w:rsidRDefault="00CC2635" w:rsidP="00986C87">
            <w:pPr>
              <w:pStyle w:val="TableText"/>
              <w:jc w:val="center"/>
            </w:pPr>
            <w:r>
              <w:t>34.2%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9EACF1" w14:textId="4C4F3BE6" w:rsidR="00F6188B" w:rsidRPr="007334E1" w:rsidRDefault="00CC2635" w:rsidP="00986C87">
            <w:pPr>
              <w:pStyle w:val="TableText"/>
              <w:jc w:val="center"/>
            </w:pPr>
            <w:r>
              <w:t>23.9%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5D8CA4" w14:textId="24E56A5A" w:rsidR="00F6188B" w:rsidRPr="007334E1" w:rsidRDefault="00CC2635" w:rsidP="00986C87">
            <w:pPr>
              <w:pStyle w:val="TableText"/>
              <w:jc w:val="center"/>
            </w:pPr>
            <w:r>
              <w:t>24.9%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9496A" w14:textId="73E67FF2" w:rsidR="00F6188B" w:rsidRPr="007334E1" w:rsidRDefault="00B57479" w:rsidP="00986C87">
            <w:pPr>
              <w:pStyle w:val="TableText"/>
              <w:jc w:val="center"/>
            </w:pPr>
            <w:r>
              <w:t>17.0%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B25F8C" w14:textId="42EA79C3" w:rsidR="00F6188B" w:rsidRDefault="00B57479" w:rsidP="00986C87">
            <w:pPr>
              <w:pStyle w:val="TableText"/>
            </w:pPr>
            <w:r>
              <w:t>Efficiency Vermont</w:t>
            </w:r>
          </w:p>
        </w:tc>
      </w:tr>
      <w:tr w:rsidR="00F6188B" w:rsidRPr="00C62A3F" w14:paraId="6F5A1661"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3A8563" w14:textId="4FC5A39B" w:rsidR="00F6188B" w:rsidRDefault="00025553" w:rsidP="00986C87">
            <w:pPr>
              <w:pStyle w:val="TableText"/>
            </w:pPr>
            <w:r>
              <w:t>Milk Pump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1C2B11" w14:textId="3858C8D0" w:rsidR="00F6188B" w:rsidRDefault="00CC2635" w:rsidP="00986C87">
            <w:pPr>
              <w:pStyle w:val="TableText"/>
              <w:jc w:val="center"/>
            </w:pPr>
            <w:r>
              <w:t>C57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ACE7A4" w14:textId="1FC6E893" w:rsidR="00F6188B" w:rsidRPr="007334E1" w:rsidRDefault="00B57479" w:rsidP="00986C87">
            <w:pPr>
              <w:pStyle w:val="TableText"/>
              <w:jc w:val="center"/>
            </w:pPr>
            <w:r>
              <w:t>29.5%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3F6ED2" w14:textId="54569198" w:rsidR="00F6188B" w:rsidRPr="007334E1" w:rsidRDefault="00B57479" w:rsidP="00986C87">
            <w:pPr>
              <w:pStyle w:val="TableText"/>
              <w:jc w:val="center"/>
            </w:pPr>
            <w:r>
              <w:t>28.9%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8B4BE0" w14:textId="4CA64F43" w:rsidR="00F6188B" w:rsidRPr="007334E1" w:rsidRDefault="00B57479" w:rsidP="00986C87">
            <w:pPr>
              <w:pStyle w:val="TableText"/>
              <w:jc w:val="center"/>
            </w:pPr>
            <w:r>
              <w:t>21.3%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EAA533" w14:textId="0607A238" w:rsidR="00F6188B" w:rsidRPr="007334E1" w:rsidRDefault="00B57479" w:rsidP="00986C87">
            <w:pPr>
              <w:pStyle w:val="TableText"/>
              <w:jc w:val="center"/>
            </w:pPr>
            <w:r>
              <w:t>20.3%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D03A52" w14:textId="4F1CB4B0" w:rsidR="00F6188B" w:rsidRDefault="00B57479" w:rsidP="00986C87">
            <w:pPr>
              <w:pStyle w:val="TableText"/>
            </w:pPr>
            <w:r>
              <w:t>Efficiency Vermont</w:t>
            </w:r>
          </w:p>
        </w:tc>
      </w:tr>
      <w:tr w:rsidR="00F6188B" w:rsidRPr="00C62A3F" w14:paraId="23932BA8"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28080B" w14:textId="07327161" w:rsidR="00F6188B" w:rsidRDefault="00025553" w:rsidP="00986C87">
            <w:pPr>
              <w:pStyle w:val="TableText"/>
            </w:pPr>
            <w:r>
              <w:t>Farm Plate Cooler / Heat Recovery Unit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C9771F" w14:textId="3BE5F5AC" w:rsidR="00F6188B" w:rsidRDefault="00CC2635" w:rsidP="00986C87">
            <w:pPr>
              <w:pStyle w:val="TableText"/>
              <w:jc w:val="center"/>
            </w:pPr>
            <w:r>
              <w:t>C58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EBB409" w14:textId="685B13F6" w:rsidR="00F6188B" w:rsidRPr="007334E1" w:rsidRDefault="00B57479" w:rsidP="00986C87">
            <w:pPr>
              <w:pStyle w:val="TableText"/>
              <w:jc w:val="center"/>
            </w:pPr>
            <w:r>
              <w:t>22.8%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67399" w14:textId="60BC71F9" w:rsidR="00F6188B" w:rsidRPr="007334E1" w:rsidRDefault="00B57479" w:rsidP="00986C87">
            <w:pPr>
              <w:pStyle w:val="TableText"/>
              <w:jc w:val="center"/>
            </w:pPr>
            <w:r>
              <w:t>16.7%</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6D5C25" w14:textId="04065187" w:rsidR="00F6188B" w:rsidRPr="007334E1" w:rsidRDefault="00B57479" w:rsidP="00986C87">
            <w:pPr>
              <w:pStyle w:val="TableText"/>
              <w:jc w:val="center"/>
            </w:pPr>
            <w:r>
              <w:t>32.4%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74CDAF" w14:textId="12FCED5C" w:rsidR="00F6188B" w:rsidRPr="007334E1" w:rsidRDefault="00B57479" w:rsidP="00986C87">
            <w:pPr>
              <w:pStyle w:val="TableText"/>
              <w:jc w:val="center"/>
            </w:pPr>
            <w:r>
              <w:t>28.1%</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038F0A" w14:textId="22222AE6" w:rsidR="00F6188B" w:rsidRDefault="00B57479" w:rsidP="00986C87">
            <w:pPr>
              <w:pStyle w:val="TableText"/>
            </w:pPr>
            <w:r>
              <w:t>Efficiency Vermont</w:t>
            </w:r>
          </w:p>
        </w:tc>
      </w:tr>
      <w:tr w:rsidR="00BA39D3" w:rsidRPr="00C62A3F" w14:paraId="091D29FA" w14:textId="77777777" w:rsidTr="002722A7">
        <w:trPr>
          <w:trHeight w:val="20"/>
          <w:jc w:val="center"/>
        </w:trPr>
        <w:tc>
          <w:tcPr>
            <w:tcW w:w="396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C911B8A" w14:textId="70D41AAE" w:rsidR="00BA39D3" w:rsidRDefault="00AC4E3D" w:rsidP="00986C87">
            <w:pPr>
              <w:pStyle w:val="TableText"/>
            </w:pPr>
            <w:r>
              <w:t>Agriculture and Water Pumping</w:t>
            </w:r>
          </w:p>
        </w:tc>
        <w:tc>
          <w:tcPr>
            <w:tcW w:w="99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5DA69B4" w14:textId="67A6CA7C" w:rsidR="00BA39D3" w:rsidRDefault="00AC4E3D" w:rsidP="00986C87">
            <w:pPr>
              <w:pStyle w:val="TableText"/>
              <w:jc w:val="center"/>
            </w:pPr>
            <w:r>
              <w:t>C59</w:t>
            </w:r>
          </w:p>
        </w:tc>
        <w:tc>
          <w:tcPr>
            <w:tcW w:w="180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715FFE0" w14:textId="04CD85DC" w:rsidR="00BA39D3" w:rsidRDefault="000B36E2" w:rsidP="00986C87">
            <w:pPr>
              <w:pStyle w:val="TableText"/>
              <w:jc w:val="center"/>
            </w:pPr>
            <w:r>
              <w:t>23.7%</w:t>
            </w:r>
          </w:p>
        </w:tc>
        <w:tc>
          <w:tcPr>
            <w:tcW w:w="135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205F3E9" w14:textId="5BBDCE45" w:rsidR="00BA39D3" w:rsidRDefault="000B36E2" w:rsidP="00986C87">
            <w:pPr>
              <w:pStyle w:val="TableText"/>
              <w:jc w:val="center"/>
            </w:pPr>
            <w:r>
              <w:t>36.0%</w:t>
            </w:r>
          </w:p>
        </w:tc>
        <w:tc>
          <w:tcPr>
            <w:tcW w:w="1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96B330B" w14:textId="38C1DCEB" w:rsidR="00BA39D3" w:rsidRDefault="000B36E2" w:rsidP="00986C87">
            <w:pPr>
              <w:pStyle w:val="TableText"/>
              <w:jc w:val="center"/>
            </w:pPr>
            <w:r>
              <w:t>18.3%</w:t>
            </w:r>
          </w:p>
        </w:tc>
        <w:tc>
          <w:tcPr>
            <w:tcW w:w="14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0922182" w14:textId="32B06981" w:rsidR="00BA39D3" w:rsidRDefault="00085099" w:rsidP="00986C87">
            <w:pPr>
              <w:pStyle w:val="TableText"/>
              <w:jc w:val="center"/>
            </w:pPr>
            <w:r>
              <w:t>22.0%</w:t>
            </w:r>
          </w:p>
        </w:tc>
        <w:tc>
          <w:tcPr>
            <w:tcW w:w="26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11C6361" w14:textId="579F3FB6" w:rsidR="00BA39D3" w:rsidRDefault="000C1A80" w:rsidP="00986C87">
            <w:pPr>
              <w:pStyle w:val="TableText"/>
            </w:pPr>
            <w:r>
              <w:t>DEER 2008</w:t>
            </w:r>
          </w:p>
        </w:tc>
      </w:tr>
      <w:tr w:rsidR="000476E7" w:rsidRPr="00C62A3F" w14:paraId="7191151A"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D3A53F" w14:textId="2F55E616" w:rsidR="000476E7" w:rsidRDefault="000476E7" w:rsidP="00986C87">
            <w:pPr>
              <w:pStyle w:val="TableText"/>
            </w:pPr>
            <w:r>
              <w:t>Non-Residential Agriculture Lighting – 6 Hours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771E82" w14:textId="2BF86F77" w:rsidR="000476E7" w:rsidRDefault="00B52901" w:rsidP="00986C87">
            <w:pPr>
              <w:pStyle w:val="TableText"/>
              <w:jc w:val="center"/>
            </w:pPr>
            <w:r>
              <w:t>C60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DA12AE" w14:textId="0B5213D1" w:rsidR="000476E7" w:rsidRDefault="00B52901" w:rsidP="00986C87">
            <w:pPr>
              <w:pStyle w:val="TableText"/>
              <w:jc w:val="center"/>
            </w:pPr>
            <w:r>
              <w:t>42%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B728D" w14:textId="505FB26E" w:rsidR="000476E7" w:rsidRDefault="00B52901" w:rsidP="00986C87">
            <w:pPr>
              <w:pStyle w:val="TableText"/>
              <w:jc w:val="center"/>
            </w:pPr>
            <w:r>
              <w:t>16%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368727" w14:textId="20C4DD3B" w:rsidR="000476E7" w:rsidRDefault="00B52901" w:rsidP="00986C87">
            <w:pPr>
              <w:pStyle w:val="TableText"/>
              <w:jc w:val="center"/>
            </w:pPr>
            <w:r>
              <w:t>30%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EBCDCA" w14:textId="2205A826" w:rsidR="000476E7" w:rsidRDefault="00B52901" w:rsidP="00986C87">
            <w:pPr>
              <w:pStyle w:val="TableText"/>
              <w:jc w:val="center"/>
            </w:pPr>
            <w:r>
              <w:t>12%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42AA6E" w14:textId="0489717E" w:rsidR="000476E7" w:rsidRDefault="003F120D" w:rsidP="00986C87">
            <w:pPr>
              <w:pStyle w:val="TableText"/>
            </w:pPr>
            <w:r>
              <w:t>Franklin Energy</w:t>
            </w:r>
          </w:p>
        </w:tc>
      </w:tr>
      <w:tr w:rsidR="000476E7" w:rsidRPr="00C62A3F" w14:paraId="41E179AB"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DE3EF" w14:textId="09382FD3" w:rsidR="000476E7" w:rsidRDefault="000476E7" w:rsidP="00986C87">
            <w:pPr>
              <w:pStyle w:val="TableText"/>
            </w:pPr>
            <w:r>
              <w:t>Non-Residential Agriculture Lighting – 8 Hours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DE4481" w14:textId="1753C526" w:rsidR="000476E7" w:rsidRDefault="00B52901" w:rsidP="00986C87">
            <w:pPr>
              <w:pStyle w:val="TableText"/>
              <w:jc w:val="center"/>
            </w:pPr>
            <w:r>
              <w:t>C61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F6EC4C" w14:textId="15AEEF54" w:rsidR="000476E7" w:rsidRDefault="00D97F66" w:rsidP="00986C87">
            <w:pPr>
              <w:pStyle w:val="TableText"/>
              <w:jc w:val="center"/>
            </w:pPr>
            <w:r>
              <w:t>36%</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D3D483" w14:textId="1AB46D96" w:rsidR="000476E7" w:rsidRDefault="00D97F66" w:rsidP="00986C87">
            <w:pPr>
              <w:pStyle w:val="TableText"/>
              <w:jc w:val="center"/>
            </w:pPr>
            <w:r>
              <w:t>22%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8C6235" w14:textId="3E097CF6" w:rsidR="000476E7" w:rsidRDefault="00D97F66" w:rsidP="00986C87">
            <w:pPr>
              <w:pStyle w:val="TableText"/>
              <w:jc w:val="center"/>
            </w:pPr>
            <w:r>
              <w:t>26%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A06312" w14:textId="691E623B" w:rsidR="000476E7" w:rsidRDefault="00D97F66" w:rsidP="00986C87">
            <w:pPr>
              <w:pStyle w:val="TableText"/>
              <w:jc w:val="center"/>
            </w:pPr>
            <w:r>
              <w:t>16%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057EE1" w14:textId="6C5E2531" w:rsidR="000476E7" w:rsidRDefault="003F120D" w:rsidP="00986C87">
            <w:pPr>
              <w:pStyle w:val="TableText"/>
            </w:pPr>
            <w:r>
              <w:t>Franklin Energy</w:t>
            </w:r>
          </w:p>
        </w:tc>
      </w:tr>
      <w:tr w:rsidR="000476E7" w:rsidRPr="00C62A3F" w14:paraId="64AA7E47"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B6278E" w14:textId="67439F4F" w:rsidR="000476E7" w:rsidRDefault="000476E7" w:rsidP="00986C87">
            <w:pPr>
              <w:pStyle w:val="TableText"/>
            </w:pPr>
            <w:r>
              <w:t>Non-Residential Agriculture Lighting – 12 Hours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186201" w14:textId="6C551493" w:rsidR="000476E7" w:rsidRDefault="00B52901" w:rsidP="00986C87">
            <w:pPr>
              <w:pStyle w:val="TableText"/>
              <w:jc w:val="center"/>
            </w:pPr>
            <w:r>
              <w:t>C62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749E1A" w14:textId="7E1AF68A" w:rsidR="000476E7" w:rsidRDefault="00D97F66" w:rsidP="00986C87">
            <w:pPr>
              <w:pStyle w:val="TableText"/>
              <w:jc w:val="center"/>
            </w:pPr>
            <w:r>
              <w:t>38%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E207D7" w14:textId="2353DDD1" w:rsidR="000476E7" w:rsidRDefault="00D97F66" w:rsidP="00986C87">
            <w:pPr>
              <w:pStyle w:val="TableText"/>
              <w:jc w:val="center"/>
            </w:pPr>
            <w:r>
              <w:t>20%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538605" w14:textId="19E37CCA" w:rsidR="000476E7" w:rsidRDefault="00D97F66" w:rsidP="00986C87">
            <w:pPr>
              <w:pStyle w:val="TableText"/>
              <w:jc w:val="center"/>
            </w:pPr>
            <w:r>
              <w:t>27%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492929" w14:textId="114ACABA" w:rsidR="000476E7" w:rsidRDefault="00D97F66" w:rsidP="00986C87">
            <w:pPr>
              <w:pStyle w:val="TableText"/>
              <w:jc w:val="center"/>
            </w:pPr>
            <w:r>
              <w:t>15%</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BCDE57" w14:textId="0499F362" w:rsidR="000476E7" w:rsidRDefault="003F120D" w:rsidP="00986C87">
            <w:pPr>
              <w:pStyle w:val="TableText"/>
            </w:pPr>
            <w:r>
              <w:t>Franklin Energy</w:t>
            </w:r>
          </w:p>
        </w:tc>
      </w:tr>
      <w:tr w:rsidR="000476E7" w:rsidRPr="00C62A3F" w14:paraId="3081C3F9"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28111" w14:textId="60C66651" w:rsidR="000476E7" w:rsidRDefault="00135775" w:rsidP="00986C87">
            <w:pPr>
              <w:pStyle w:val="TableText"/>
            </w:pPr>
            <w:r>
              <w:t>Non-Residential Dairy Long Day Lighting – 17 Hours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9E2EC9" w14:textId="0B602140" w:rsidR="000476E7" w:rsidRDefault="00B52901" w:rsidP="00986C87">
            <w:pPr>
              <w:pStyle w:val="TableText"/>
              <w:jc w:val="center"/>
            </w:pPr>
            <w:r>
              <w:t>C63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75A50A" w14:textId="6EEEDEAF" w:rsidR="000476E7" w:rsidRDefault="000A7425" w:rsidP="00986C87">
            <w:pPr>
              <w:pStyle w:val="TableText"/>
              <w:jc w:val="center"/>
            </w:pPr>
            <w:r>
              <w:t>34%</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497088" w14:textId="237CF0C5" w:rsidR="000476E7" w:rsidRDefault="000A7425" w:rsidP="00986C87">
            <w:pPr>
              <w:pStyle w:val="TableText"/>
              <w:jc w:val="center"/>
            </w:pPr>
            <w:r>
              <w:t>24%</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6F1401" w14:textId="2E848E20" w:rsidR="000476E7" w:rsidRDefault="000A7425" w:rsidP="00986C87">
            <w:pPr>
              <w:pStyle w:val="TableText"/>
              <w:jc w:val="center"/>
            </w:pPr>
            <w:r>
              <w:t>25%</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5F5B47" w14:textId="1A09881C" w:rsidR="000476E7" w:rsidRDefault="000A7425" w:rsidP="00986C87">
            <w:pPr>
              <w:pStyle w:val="TableText"/>
              <w:jc w:val="center"/>
            </w:pPr>
            <w:r>
              <w:t>17%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3DA8CE" w14:textId="49AF9C8B" w:rsidR="000476E7" w:rsidRDefault="003F120D" w:rsidP="00986C87">
            <w:pPr>
              <w:pStyle w:val="TableText"/>
            </w:pPr>
            <w:r>
              <w:t>Franklin Energy</w:t>
            </w:r>
          </w:p>
        </w:tc>
      </w:tr>
      <w:tr w:rsidR="000476E7" w:rsidRPr="00C62A3F" w14:paraId="457D8FAF"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1A6CCC" w14:textId="7773ED08" w:rsidR="000476E7" w:rsidRDefault="00135775" w:rsidP="00986C87">
            <w:pPr>
              <w:pStyle w:val="TableText"/>
            </w:pPr>
            <w:r>
              <w:t>Non-Residential Agriculture Lighting – 24 Hours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CCA088" w14:textId="60A00AB8" w:rsidR="000476E7" w:rsidRDefault="00B52901" w:rsidP="00986C87">
            <w:pPr>
              <w:pStyle w:val="TableText"/>
              <w:jc w:val="center"/>
            </w:pPr>
            <w:r>
              <w:t>C64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3753C0" w14:textId="2302444E" w:rsidR="000476E7" w:rsidRDefault="000A7425" w:rsidP="00986C87">
            <w:pPr>
              <w:pStyle w:val="TableText"/>
              <w:jc w:val="center"/>
            </w:pPr>
            <w:r>
              <w:t>26%</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94DE7E" w14:textId="2B5E240F" w:rsidR="000476E7" w:rsidRDefault="000A7425" w:rsidP="00986C87">
            <w:pPr>
              <w:pStyle w:val="TableText"/>
              <w:jc w:val="center"/>
            </w:pPr>
            <w:r>
              <w:t>33%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285746" w14:textId="4B1EF138" w:rsidR="000476E7" w:rsidRDefault="000A7425" w:rsidP="00986C87">
            <w:pPr>
              <w:pStyle w:val="TableText"/>
              <w:jc w:val="center"/>
            </w:pPr>
            <w:r>
              <w:t>19%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A8E78E" w14:textId="22583B0E" w:rsidR="000476E7" w:rsidRDefault="000A7425" w:rsidP="00986C87">
            <w:pPr>
              <w:pStyle w:val="TableText"/>
              <w:jc w:val="center"/>
            </w:pPr>
            <w:r>
              <w:t>22%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8053B" w14:textId="3293A135" w:rsidR="000476E7" w:rsidRDefault="003F120D" w:rsidP="00986C87">
            <w:pPr>
              <w:pStyle w:val="TableText"/>
            </w:pPr>
            <w:r>
              <w:t>Franklin Energy</w:t>
            </w:r>
          </w:p>
        </w:tc>
      </w:tr>
      <w:tr w:rsidR="000476E7" w:rsidRPr="00C62A3F" w14:paraId="4375DA26"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FE11F3" w14:textId="5F5721D2" w:rsidR="000476E7" w:rsidRDefault="00135775" w:rsidP="00986C87">
            <w:pPr>
              <w:pStyle w:val="TableText"/>
            </w:pPr>
            <w:r>
              <w:t>Non-Residential</w:t>
            </w:r>
            <w:r w:rsidR="00B52901">
              <w:t xml:space="preserve"> Indoor Agriculture Vegetative Room</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038E44" w14:textId="4A3AFCE0" w:rsidR="000476E7" w:rsidRDefault="00B52901" w:rsidP="00986C87">
            <w:pPr>
              <w:pStyle w:val="TableText"/>
              <w:jc w:val="center"/>
            </w:pPr>
            <w:r>
              <w:t>C65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758B43" w14:textId="526003BF" w:rsidR="000476E7" w:rsidRDefault="000A7425" w:rsidP="00986C87">
            <w:pPr>
              <w:pStyle w:val="TableText"/>
              <w:jc w:val="center"/>
            </w:pPr>
            <w:r>
              <w:t>32%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6C6AE5" w14:textId="4980155C" w:rsidR="000476E7" w:rsidRDefault="000A7425" w:rsidP="00986C87">
            <w:pPr>
              <w:pStyle w:val="TableText"/>
              <w:jc w:val="center"/>
            </w:pPr>
            <w:r>
              <w:t>26%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4DC010" w14:textId="73BCB604" w:rsidR="000476E7" w:rsidRDefault="000A7425" w:rsidP="00986C87">
            <w:pPr>
              <w:pStyle w:val="TableText"/>
              <w:jc w:val="center"/>
            </w:pPr>
            <w:r>
              <w:t>23%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CDFCCD" w14:textId="17B75A23" w:rsidR="000476E7" w:rsidRDefault="000A7425" w:rsidP="00986C87">
            <w:pPr>
              <w:pStyle w:val="TableText"/>
              <w:jc w:val="center"/>
            </w:pPr>
            <w:r>
              <w:t>19%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684042" w14:textId="649C3A14" w:rsidR="000476E7" w:rsidRDefault="003F120D" w:rsidP="00986C87">
            <w:pPr>
              <w:pStyle w:val="TableText"/>
            </w:pPr>
            <w:r>
              <w:t>Franklin Energy</w:t>
            </w:r>
          </w:p>
        </w:tc>
      </w:tr>
      <w:tr w:rsidR="000476E7" w:rsidRPr="00C62A3F" w14:paraId="295854F9"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3ECA29" w14:textId="1B8D1DD5" w:rsidR="000476E7" w:rsidRDefault="00B52901" w:rsidP="00986C87">
            <w:pPr>
              <w:pStyle w:val="TableText"/>
            </w:pPr>
            <w:r>
              <w:t>Non-Residential Indoor Agriculture Flowering Room</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DE3F04" w14:textId="7C65B1BF" w:rsidR="000476E7" w:rsidRDefault="00B52901" w:rsidP="00986C87">
            <w:pPr>
              <w:pStyle w:val="TableText"/>
              <w:jc w:val="center"/>
            </w:pPr>
            <w:r>
              <w:t>C66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24582B" w14:textId="51FF2E89" w:rsidR="000476E7" w:rsidRDefault="003F120D" w:rsidP="00986C87">
            <w:pPr>
              <w:pStyle w:val="TableText"/>
              <w:jc w:val="center"/>
            </w:pPr>
            <w:r>
              <w:t>31%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5729B0" w14:textId="5C3C68C7" w:rsidR="000476E7" w:rsidRDefault="003F120D" w:rsidP="00986C87">
            <w:pPr>
              <w:pStyle w:val="TableText"/>
              <w:jc w:val="center"/>
            </w:pPr>
            <w:r>
              <w:t>27%</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E70406" w14:textId="6CF5B8ED" w:rsidR="000476E7" w:rsidRDefault="003F120D" w:rsidP="00986C87">
            <w:pPr>
              <w:pStyle w:val="TableText"/>
              <w:jc w:val="center"/>
            </w:pPr>
            <w:r>
              <w:t>23%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925823" w14:textId="453B0FF4" w:rsidR="000476E7" w:rsidRDefault="00656867" w:rsidP="00986C87">
            <w:pPr>
              <w:pStyle w:val="TableText"/>
              <w:jc w:val="center"/>
            </w:pPr>
            <w:r>
              <w:t>19</w:t>
            </w:r>
            <w:r w:rsidR="003F120D">
              <w:t>%</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4BF73B" w14:textId="586D0A93" w:rsidR="000476E7" w:rsidRDefault="003F120D" w:rsidP="00986C87">
            <w:pPr>
              <w:pStyle w:val="TableText"/>
            </w:pPr>
            <w:r>
              <w:t>Franklin Energy</w:t>
            </w:r>
          </w:p>
        </w:tc>
      </w:tr>
      <w:tr w:rsidR="002E21BE" w:rsidRPr="00C62A3F" w14:paraId="685DFA58"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CF9F11" w14:textId="5DED7150" w:rsidR="002E21BE" w:rsidRDefault="002E21BE" w:rsidP="00986C87">
            <w:pPr>
              <w:pStyle w:val="TableText"/>
            </w:pPr>
            <w:r>
              <w:t>Voltage Optimization</w:t>
            </w:r>
            <w:r w:rsidR="00CA2CF7">
              <w:t xml:space="preserve"> – Ameren</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162199" w14:textId="11609899" w:rsidR="002E21BE" w:rsidRDefault="00CA2CF7" w:rsidP="00986C87">
            <w:pPr>
              <w:pStyle w:val="TableText"/>
              <w:jc w:val="center"/>
            </w:pPr>
            <w:r>
              <w:t>C67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13BCEE" w14:textId="31A0D082" w:rsidR="002E21BE" w:rsidRDefault="00CA2CF7" w:rsidP="00986C87">
            <w:pPr>
              <w:pStyle w:val="TableText"/>
              <w:jc w:val="center"/>
            </w:pPr>
            <w:r>
              <w:t>26%</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3C1D7" w14:textId="1D7685B5" w:rsidR="002E21BE" w:rsidRDefault="00CA2CF7" w:rsidP="00986C87">
            <w:pPr>
              <w:pStyle w:val="TableText"/>
              <w:jc w:val="center"/>
            </w:pPr>
            <w:r>
              <w:t>30%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70249A" w14:textId="49310760" w:rsidR="002E21BE" w:rsidRDefault="0083204B" w:rsidP="00986C87">
            <w:pPr>
              <w:pStyle w:val="TableText"/>
              <w:jc w:val="center"/>
            </w:pPr>
            <w:r>
              <w:t>22%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391D6F" w14:textId="2DC00DD7" w:rsidR="002E21BE" w:rsidRDefault="0083204B" w:rsidP="00986C87">
            <w:pPr>
              <w:pStyle w:val="TableText"/>
              <w:jc w:val="center"/>
            </w:pPr>
            <w:r>
              <w:t>22%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AFDF9" w14:textId="65CB9E4B" w:rsidR="002E21BE" w:rsidRDefault="0083204B" w:rsidP="00986C87">
            <w:pPr>
              <w:pStyle w:val="TableText"/>
            </w:pPr>
            <w:r>
              <w:t>2017-2019 average utility system load for MISO Central region</w:t>
            </w:r>
          </w:p>
        </w:tc>
      </w:tr>
      <w:tr w:rsidR="002E21BE" w:rsidRPr="00C62A3F" w14:paraId="37B2D3AB"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21C8C" w14:textId="62574311" w:rsidR="002E21BE" w:rsidRDefault="00112238" w:rsidP="00986C87">
            <w:pPr>
              <w:pStyle w:val="TableText"/>
            </w:pPr>
            <w:r>
              <w:t>Voltage Optimization – ComEd</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DDE67A" w14:textId="41637937" w:rsidR="002E21BE" w:rsidRDefault="00112238" w:rsidP="00986C87">
            <w:pPr>
              <w:pStyle w:val="TableText"/>
              <w:jc w:val="center"/>
            </w:pPr>
            <w:r>
              <w:t>C68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DF91F7" w14:textId="5430E686" w:rsidR="002E21BE" w:rsidRDefault="00C52F32" w:rsidP="00986C87">
            <w:pPr>
              <w:pStyle w:val="TableText"/>
              <w:jc w:val="center"/>
            </w:pPr>
            <w:r>
              <w:t>27%</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EF7AB0" w14:textId="4E081F74" w:rsidR="002E21BE" w:rsidRDefault="00C52F32" w:rsidP="00986C87">
            <w:pPr>
              <w:pStyle w:val="TableText"/>
              <w:jc w:val="center"/>
            </w:pPr>
            <w:r>
              <w:t>29%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427021" w14:textId="3C54FB20" w:rsidR="002E21BE" w:rsidRDefault="00C52F32" w:rsidP="00986C87">
            <w:pPr>
              <w:pStyle w:val="TableText"/>
              <w:jc w:val="center"/>
            </w:pPr>
            <w:r>
              <w:t>22%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D472AF" w14:textId="18177121" w:rsidR="002E21BE" w:rsidRDefault="00C52F32" w:rsidP="00986C87">
            <w:pPr>
              <w:pStyle w:val="TableText"/>
              <w:jc w:val="center"/>
            </w:pPr>
            <w:r>
              <w:t>22%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409577" w14:textId="4C8F3885" w:rsidR="002E21BE" w:rsidRDefault="0083204B" w:rsidP="00986C87">
            <w:pPr>
              <w:pStyle w:val="TableText"/>
            </w:pPr>
            <w:r>
              <w:t xml:space="preserve">2017-2019 average utility system load for PJM </w:t>
            </w:r>
            <w:r w:rsidR="00112238">
              <w:t>ComEd</w:t>
            </w:r>
            <w:r>
              <w:t xml:space="preserve"> region</w:t>
            </w:r>
          </w:p>
        </w:tc>
      </w:tr>
    </w:tbl>
    <w:p w14:paraId="158CDFFC" w14:textId="77777777" w:rsidR="006B1F31" w:rsidRDefault="006B1F31" w:rsidP="00CD3283">
      <w:pPr>
        <w:pStyle w:val="Captions"/>
      </w:pPr>
      <w:bookmarkStart w:id="2929" w:name="_Toc335377232"/>
      <w:bookmarkStart w:id="2930" w:name="_Toc411514774"/>
      <w:bookmarkStart w:id="2931" w:name="_Toc411515474"/>
      <w:bookmarkStart w:id="2932" w:name="_Toc411599463"/>
    </w:p>
    <w:p w14:paraId="760A75EE" w14:textId="77777777" w:rsidR="008F1C00" w:rsidRDefault="008F1C00" w:rsidP="008F1C00">
      <w:bookmarkStart w:id="2933" w:name="_Toc315354084"/>
      <w:bookmarkStart w:id="2934" w:name="_Toc315447615"/>
      <w:bookmarkStart w:id="2935" w:name="_Toc319585410"/>
      <w:bookmarkStart w:id="2936" w:name="_Toc333218997"/>
      <w:bookmarkStart w:id="2937" w:name="_Toc437594094"/>
      <w:bookmarkStart w:id="2938" w:name="_Toc437856308"/>
      <w:bookmarkStart w:id="2939" w:name="_Toc437957205"/>
      <w:bookmarkEnd w:id="2929"/>
      <w:bookmarkEnd w:id="2930"/>
      <w:bookmarkEnd w:id="2931"/>
      <w:bookmarkEnd w:id="2932"/>
    </w:p>
    <w:p w14:paraId="0A5B15A3" w14:textId="77777777" w:rsidR="008F1C00" w:rsidRDefault="008F1C00" w:rsidP="008F1C00"/>
    <w:p w14:paraId="6359D086" w14:textId="77777777" w:rsidR="008F1C00" w:rsidRDefault="008F1C00" w:rsidP="008F1C00">
      <w:pPr>
        <w:sectPr w:rsidR="008F1C00" w:rsidSect="008F1C00">
          <w:pgSz w:w="15840" w:h="12240" w:orient="landscape"/>
          <w:pgMar w:top="1440" w:right="1440" w:bottom="1440" w:left="1440" w:header="720" w:footer="720" w:gutter="0"/>
          <w:cols w:space="720"/>
          <w:docGrid w:linePitch="360"/>
        </w:sectPr>
      </w:pPr>
    </w:p>
    <w:p w14:paraId="07A19B5F" w14:textId="77777777" w:rsidR="008F1C00" w:rsidRPr="008F1C00" w:rsidRDefault="00B55FE0" w:rsidP="000400C1">
      <w:pPr>
        <w:pStyle w:val="Heading2"/>
      </w:pPr>
      <w:bookmarkStart w:id="2940" w:name="_Toc438040368"/>
      <w:bookmarkStart w:id="2941" w:name="_Toc113618430"/>
      <w:r>
        <w:t>Summer Peak Period Definition (kW)</w:t>
      </w:r>
      <w:bookmarkEnd w:id="2933"/>
      <w:bookmarkEnd w:id="2934"/>
      <w:bookmarkEnd w:id="2935"/>
      <w:bookmarkEnd w:id="2936"/>
      <w:bookmarkEnd w:id="2937"/>
      <w:bookmarkEnd w:id="2938"/>
      <w:bookmarkEnd w:id="2939"/>
      <w:bookmarkEnd w:id="2940"/>
      <w:bookmarkEnd w:id="2941"/>
    </w:p>
    <w:p w14:paraId="7A2588AE" w14:textId="5A7FC660" w:rsidR="00177C0E" w:rsidRDefault="00177C0E" w:rsidP="00177C0E">
      <w:pPr>
        <w:rPr>
          <w:rFonts w:cstheme="minorHAnsi"/>
          <w:szCs w:val="20"/>
        </w:rPr>
      </w:pPr>
      <w:bookmarkStart w:id="2942" w:name="_Toc442974691"/>
      <w:bookmarkStart w:id="2943" w:name="_Toc442974811"/>
      <w:bookmarkStart w:id="2944" w:name="_Toc319585411"/>
      <w:bookmarkStart w:id="2945" w:name="_Toc333218998"/>
      <w:bookmarkStart w:id="2946" w:name="_Toc437594095"/>
      <w:bookmarkStart w:id="2947" w:name="_Toc437856309"/>
      <w:bookmarkStart w:id="2948" w:name="_Toc437957206"/>
      <w:bookmarkStart w:id="2949" w:name="_Toc438040369"/>
      <w:bookmarkEnd w:id="2942"/>
      <w:bookmarkEnd w:id="2943"/>
      <w:r w:rsidRPr="007334E1">
        <w:rPr>
          <w:rFonts w:cstheme="minorHAnsi"/>
          <w:szCs w:val="20"/>
        </w:rPr>
        <w:t xml:space="preserve">To estimate the impact that an efficiency measure has on a </w:t>
      </w:r>
      <w:r>
        <w:rPr>
          <w:rFonts w:cstheme="minorHAnsi"/>
          <w:szCs w:val="20"/>
        </w:rPr>
        <w:t>utility</w:t>
      </w:r>
      <w:r w:rsidRPr="007334E1">
        <w:rPr>
          <w:rFonts w:cstheme="minorHAnsi"/>
          <w:szCs w:val="20"/>
        </w:rPr>
        <w:t xml:space="preserve">’s system peak, the peak itself needs to be defined. </w:t>
      </w:r>
      <w:r>
        <w:rPr>
          <w:rFonts w:cstheme="minorHAnsi"/>
          <w:szCs w:val="20"/>
        </w:rPr>
        <w:t>Because Illinois currently is a</w:t>
      </w:r>
      <w:r w:rsidRPr="007334E1">
        <w:rPr>
          <w:rFonts w:cstheme="minorHAnsi"/>
          <w:szCs w:val="20"/>
        </w:rPr>
        <w:t xml:space="preserve"> summer peaking state, only the summer peak period is defined for the purpose of this TRM.  </w:t>
      </w:r>
    </w:p>
    <w:p w14:paraId="0CF97F2A" w14:textId="731F898B" w:rsidR="00177C0E" w:rsidRDefault="00177C0E" w:rsidP="00177C0E">
      <w:pPr>
        <w:rPr>
          <w:rFonts w:cstheme="minorHAnsi"/>
          <w:szCs w:val="20"/>
        </w:rPr>
      </w:pPr>
      <w:r>
        <w:rPr>
          <w:rFonts w:cstheme="minorHAnsi"/>
          <w:szCs w:val="20"/>
        </w:rPr>
        <w:t xml:space="preserve">Note that </w:t>
      </w:r>
      <w:r w:rsidRPr="007334E1">
        <w:rPr>
          <w:rFonts w:cstheme="minorHAnsi"/>
          <w:szCs w:val="20"/>
        </w:rPr>
        <w:t>Illinois spans two different electrical control areas, the Pennsylvania – Jersey – Maryland (PJM)</w:t>
      </w:r>
      <w:r>
        <w:rPr>
          <w:rFonts w:cstheme="minorHAnsi"/>
          <w:szCs w:val="20"/>
        </w:rPr>
        <w:t xml:space="preserve"> Interconnection (which includes ComEd), </w:t>
      </w:r>
      <w:r w:rsidRPr="007334E1">
        <w:rPr>
          <w:rFonts w:cstheme="minorHAnsi"/>
          <w:szCs w:val="20"/>
        </w:rPr>
        <w:t>and the Mid</w:t>
      </w:r>
      <w:r>
        <w:rPr>
          <w:rFonts w:cstheme="minorHAnsi"/>
          <w:szCs w:val="20"/>
        </w:rPr>
        <w:t>continent</w:t>
      </w:r>
      <w:r w:rsidRPr="007334E1">
        <w:rPr>
          <w:rFonts w:cstheme="minorHAnsi"/>
          <w:szCs w:val="20"/>
        </w:rPr>
        <w:t xml:space="preserve"> Independent System Operator (MISO)</w:t>
      </w:r>
      <w:r>
        <w:rPr>
          <w:rFonts w:cstheme="minorHAnsi"/>
          <w:szCs w:val="20"/>
        </w:rPr>
        <w:t xml:space="preserve"> (which includes Ameren).</w:t>
      </w:r>
      <w:r w:rsidRPr="007334E1">
        <w:rPr>
          <w:rFonts w:cstheme="minorHAnsi"/>
          <w:szCs w:val="20"/>
        </w:rPr>
        <w:t xml:space="preserve">  As a result, there is some disparity in the</w:t>
      </w:r>
      <w:r>
        <w:rPr>
          <w:rFonts w:cstheme="minorHAnsi"/>
          <w:szCs w:val="20"/>
        </w:rPr>
        <w:t xml:space="preserve"> actual</w:t>
      </w:r>
      <w:r w:rsidRPr="007334E1">
        <w:rPr>
          <w:rFonts w:cstheme="minorHAnsi"/>
          <w:szCs w:val="20"/>
        </w:rPr>
        <w:t xml:space="preserve"> </w:t>
      </w:r>
      <w:r>
        <w:rPr>
          <w:rFonts w:cstheme="minorHAnsi"/>
          <w:szCs w:val="20"/>
        </w:rPr>
        <w:t xml:space="preserve">system </w:t>
      </w:r>
      <w:r w:rsidRPr="007334E1">
        <w:rPr>
          <w:rFonts w:cstheme="minorHAnsi"/>
          <w:szCs w:val="20"/>
        </w:rPr>
        <w:t xml:space="preserve">peak across the state.  However, only PJM has a </w:t>
      </w:r>
      <w:r>
        <w:rPr>
          <w:rFonts w:cstheme="minorHAnsi"/>
          <w:szCs w:val="20"/>
        </w:rPr>
        <w:t xml:space="preserve">forward </w:t>
      </w:r>
      <w:r w:rsidRPr="007334E1">
        <w:rPr>
          <w:rFonts w:cstheme="minorHAnsi"/>
          <w:szCs w:val="20"/>
        </w:rPr>
        <w:t>capacity market where an efficiency program can potentially participate.</w:t>
      </w:r>
      <w:r>
        <w:rPr>
          <w:rFonts w:cstheme="minorHAnsi"/>
          <w:szCs w:val="20"/>
        </w:rPr>
        <w:t xml:space="preserve"> </w:t>
      </w:r>
      <w:r w:rsidRPr="007334E1">
        <w:rPr>
          <w:rFonts w:cstheme="minorHAnsi"/>
          <w:szCs w:val="20"/>
        </w:rPr>
        <w:t xml:space="preserve"> Because ComEd is part of the PJM control area, </w:t>
      </w:r>
      <w:r>
        <w:rPr>
          <w:rFonts w:cstheme="minorHAnsi"/>
          <w:szCs w:val="20"/>
        </w:rPr>
        <w:t>their definition of the summer peak period is typically used in this TRM to support accurate quantification of demand savings for PJM Forward Capacity Market purposes.</w:t>
      </w:r>
    </w:p>
    <w:p w14:paraId="5A901CC9" w14:textId="77777777" w:rsidR="00177C0E" w:rsidRDefault="00177C0E" w:rsidP="00177C0E">
      <w:pPr>
        <w:rPr>
          <w:rFonts w:cstheme="minorHAnsi"/>
          <w:szCs w:val="20"/>
        </w:rPr>
      </w:pPr>
      <w:r w:rsidRPr="007334E1">
        <w:rPr>
          <w:rFonts w:cstheme="minorHAnsi"/>
          <w:szCs w:val="20"/>
        </w:rPr>
        <w:t>Th</w:t>
      </w:r>
      <w:r>
        <w:rPr>
          <w:rFonts w:cstheme="minorHAnsi"/>
          <w:szCs w:val="20"/>
        </w:rPr>
        <w:t>at</w:t>
      </w:r>
      <w:r w:rsidRPr="007334E1">
        <w:rPr>
          <w:rFonts w:cstheme="minorHAnsi"/>
          <w:szCs w:val="20"/>
        </w:rPr>
        <w:t xml:space="preserve"> coincident summer peak period is defined as </w:t>
      </w:r>
      <w:r w:rsidRPr="005C0E41">
        <w:rPr>
          <w:rFonts w:cstheme="minorHAnsi"/>
          <w:szCs w:val="20"/>
        </w:rPr>
        <w:t xml:space="preserve">1:00-5:00 </w:t>
      </w:r>
      <w:r w:rsidRPr="005C0E41">
        <w:rPr>
          <w:rFonts w:cstheme="minorHAnsi"/>
          <w:smallCaps/>
          <w:szCs w:val="20"/>
        </w:rPr>
        <w:t>pm</w:t>
      </w:r>
      <w:r w:rsidRPr="005C0E41">
        <w:rPr>
          <w:rFonts w:cstheme="minorHAnsi"/>
          <w:szCs w:val="20"/>
        </w:rPr>
        <w:t xml:space="preserve"> Central Prevailing Time on non-holiday weekdays, June through August</w:t>
      </w:r>
      <w:r w:rsidRPr="00945CE1">
        <w:rPr>
          <w:rFonts w:cstheme="minorHAnsi"/>
          <w:szCs w:val="20"/>
        </w:rPr>
        <w:t>.</w:t>
      </w:r>
    </w:p>
    <w:p w14:paraId="430388B3" w14:textId="1BEC87CB" w:rsidR="00177C0E" w:rsidRDefault="00177C0E" w:rsidP="00177C0E">
      <w:pPr>
        <w:rPr>
          <w:rFonts w:cstheme="minorHAnsi"/>
          <w:szCs w:val="20"/>
        </w:rPr>
      </w:pPr>
      <w:r w:rsidRPr="007334E1">
        <w:rPr>
          <w:rFonts w:cstheme="minorHAnsi"/>
          <w:szCs w:val="20"/>
        </w:rPr>
        <w:t xml:space="preserve">Summer peak coincidence factors can be found within each measure characterization. </w:t>
      </w:r>
      <w:r>
        <w:rPr>
          <w:rFonts w:cstheme="minorHAnsi"/>
          <w:szCs w:val="20"/>
        </w:rPr>
        <w:t xml:space="preserve">The source is provided and is based upon evaluation results, analysis of load shape data, or through a calculation using stated assumptions. </w:t>
      </w:r>
    </w:p>
    <w:p w14:paraId="79A016E3" w14:textId="27E2858D" w:rsidR="00177C0E" w:rsidRDefault="00177C0E" w:rsidP="00177C0E">
      <w:pPr>
        <w:rPr>
          <w:rFonts w:cstheme="minorHAnsi"/>
          <w:szCs w:val="20"/>
        </w:rPr>
      </w:pPr>
      <w:r w:rsidRPr="007334E1">
        <w:rPr>
          <w:rFonts w:cstheme="minorHAnsi"/>
          <w:szCs w:val="20"/>
        </w:rPr>
        <w:t xml:space="preserve">For measures that are not weather-sensitive, </w:t>
      </w:r>
      <w:r>
        <w:rPr>
          <w:rFonts w:cstheme="minorHAnsi"/>
          <w:szCs w:val="20"/>
        </w:rPr>
        <w:t>the summer peak coincidence factor is</w:t>
      </w:r>
      <w:r w:rsidRPr="007334E1">
        <w:rPr>
          <w:rFonts w:cstheme="minorHAnsi"/>
          <w:szCs w:val="20"/>
        </w:rPr>
        <w:t xml:space="preserve"> estimated whenever possible as the </w:t>
      </w:r>
      <w:r w:rsidRPr="007A79A4">
        <w:rPr>
          <w:rFonts w:cstheme="minorHAnsi"/>
          <w:szCs w:val="20"/>
        </w:rPr>
        <w:t>average</w:t>
      </w:r>
      <w:r w:rsidRPr="007334E1">
        <w:rPr>
          <w:rFonts w:cstheme="minorHAnsi"/>
          <w:szCs w:val="20"/>
        </w:rPr>
        <w:t xml:space="preserve"> of savings within the peak period defined above. For weather sensitive </w:t>
      </w:r>
      <w:r>
        <w:rPr>
          <w:rFonts w:cstheme="minorHAnsi"/>
          <w:szCs w:val="20"/>
        </w:rPr>
        <w:t>measures such as cooling,</w:t>
      </w:r>
      <w:r w:rsidRPr="007334E1">
        <w:rPr>
          <w:rFonts w:cstheme="minorHAnsi"/>
          <w:szCs w:val="20"/>
        </w:rPr>
        <w:t xml:space="preserve"> </w:t>
      </w:r>
      <w:r>
        <w:rPr>
          <w:rFonts w:cstheme="minorHAnsi"/>
          <w:szCs w:val="20"/>
        </w:rPr>
        <w:t xml:space="preserve">the summer peak coincidence factor is provided </w:t>
      </w:r>
      <w:r w:rsidRPr="007334E1">
        <w:rPr>
          <w:rFonts w:cstheme="minorHAnsi"/>
          <w:szCs w:val="20"/>
        </w:rPr>
        <w:t xml:space="preserve">in two different ways. The </w:t>
      </w:r>
      <w:r>
        <w:rPr>
          <w:rFonts w:cstheme="minorHAnsi"/>
          <w:szCs w:val="20"/>
        </w:rPr>
        <w:t>first</w:t>
      </w:r>
      <w:r w:rsidRPr="007334E1">
        <w:rPr>
          <w:rFonts w:cstheme="minorHAnsi"/>
          <w:szCs w:val="20"/>
        </w:rPr>
        <w:t xml:space="preserve"> </w:t>
      </w:r>
      <w:r>
        <w:rPr>
          <w:rFonts w:cstheme="minorHAnsi"/>
          <w:szCs w:val="20"/>
        </w:rPr>
        <w:t>method</w:t>
      </w:r>
      <w:r w:rsidRPr="007334E1">
        <w:rPr>
          <w:rFonts w:cstheme="minorHAnsi"/>
          <w:szCs w:val="20"/>
        </w:rPr>
        <w:t xml:space="preserve"> is to estimate </w:t>
      </w:r>
      <w:r>
        <w:rPr>
          <w:rFonts w:cstheme="minorHAnsi"/>
          <w:szCs w:val="20"/>
        </w:rPr>
        <w:t>demand</w:t>
      </w:r>
      <w:r w:rsidRPr="007334E1">
        <w:rPr>
          <w:rFonts w:cstheme="minorHAnsi"/>
          <w:szCs w:val="20"/>
        </w:rPr>
        <w:t xml:space="preserve"> savings during the </w:t>
      </w:r>
      <w:r>
        <w:rPr>
          <w:rFonts w:cstheme="minorHAnsi"/>
          <w:szCs w:val="20"/>
        </w:rPr>
        <w:t>utility’s</w:t>
      </w:r>
      <w:r w:rsidRPr="007A79A4">
        <w:rPr>
          <w:rFonts w:cstheme="minorHAnsi"/>
          <w:szCs w:val="20"/>
        </w:rPr>
        <w:t xml:space="preserve"> peak hour (</w:t>
      </w:r>
      <w:r w:rsidR="004D10F2">
        <w:rPr>
          <w:rFonts w:cstheme="minorHAnsi"/>
          <w:szCs w:val="20"/>
        </w:rPr>
        <w:t xml:space="preserve">defined as </w:t>
      </w:r>
      <w:r w:rsidR="00223052">
        <w:rPr>
          <w:rFonts w:cstheme="minorHAnsi"/>
          <w:szCs w:val="20"/>
        </w:rPr>
        <w:t>3-</w:t>
      </w:r>
      <w:r w:rsidR="004D10F2">
        <w:rPr>
          <w:rFonts w:cstheme="minorHAnsi"/>
          <w:szCs w:val="20"/>
        </w:rPr>
        <w:t xml:space="preserve">4pm </w:t>
      </w:r>
      <w:r w:rsidR="00A6554C">
        <w:rPr>
          <w:rFonts w:cstheme="minorHAnsi"/>
          <w:szCs w:val="20"/>
        </w:rPr>
        <w:t>on June 20</w:t>
      </w:r>
      <w:r w:rsidR="00A6554C" w:rsidRPr="002722A7">
        <w:rPr>
          <w:rFonts w:cstheme="minorHAnsi"/>
          <w:szCs w:val="20"/>
          <w:vertAlign w:val="superscript"/>
        </w:rPr>
        <w:t>th</w:t>
      </w:r>
      <w:r w:rsidR="00A6554C">
        <w:rPr>
          <w:rFonts w:cstheme="minorHAnsi"/>
          <w:szCs w:val="20"/>
        </w:rPr>
        <w:t xml:space="preserve">, </w:t>
      </w:r>
      <w:r w:rsidRPr="007A79A4">
        <w:rPr>
          <w:rFonts w:cstheme="minorHAnsi"/>
          <w:szCs w:val="20"/>
        </w:rPr>
        <w:t>as provided by Ameren)</w:t>
      </w:r>
      <w:r w:rsidRPr="007334E1">
        <w:rPr>
          <w:rFonts w:cstheme="minorHAnsi"/>
          <w:szCs w:val="20"/>
        </w:rPr>
        <w:t xml:space="preserve">.  This is </w:t>
      </w:r>
      <w:r>
        <w:rPr>
          <w:rFonts w:cstheme="minorHAnsi"/>
          <w:szCs w:val="20"/>
        </w:rPr>
        <w:t xml:space="preserve">likely to be the </w:t>
      </w:r>
      <w:r w:rsidRPr="007334E1">
        <w:rPr>
          <w:rFonts w:cstheme="minorHAnsi"/>
          <w:szCs w:val="20"/>
        </w:rPr>
        <w:t xml:space="preserve">most indicative of actual peak benefits. The second way </w:t>
      </w:r>
      <w:r w:rsidRPr="007A79A4">
        <w:rPr>
          <w:rFonts w:cstheme="minorHAnsi"/>
          <w:szCs w:val="20"/>
        </w:rPr>
        <w:t>represents the average savings over the summer peak period, consistent with the non-weather sensitive end uses</w:t>
      </w:r>
      <w:r>
        <w:rPr>
          <w:rFonts w:cstheme="minorHAnsi"/>
          <w:szCs w:val="20"/>
        </w:rPr>
        <w:t>,</w:t>
      </w:r>
      <w:r w:rsidRPr="007A79A4">
        <w:rPr>
          <w:rFonts w:cstheme="minorHAnsi"/>
          <w:szCs w:val="20"/>
        </w:rPr>
        <w:t xml:space="preserve"> and is presented so that savings can be bid into PJM’s Forward Capacity Market.  </w:t>
      </w:r>
    </w:p>
    <w:p w14:paraId="424DA8B6" w14:textId="77777777" w:rsidR="00B55FE0" w:rsidRDefault="00B55FE0" w:rsidP="000400C1">
      <w:pPr>
        <w:pStyle w:val="Heading2"/>
      </w:pPr>
      <w:bookmarkStart w:id="2950" w:name="_Toc113618431"/>
      <w:r>
        <w:t>Heating and Cooling Degree-Day Data</w:t>
      </w:r>
      <w:bookmarkEnd w:id="2648"/>
      <w:bookmarkEnd w:id="2944"/>
      <w:bookmarkEnd w:id="2945"/>
      <w:bookmarkEnd w:id="2946"/>
      <w:bookmarkEnd w:id="2947"/>
      <w:bookmarkEnd w:id="2948"/>
      <w:bookmarkEnd w:id="2949"/>
      <w:bookmarkEnd w:id="2950"/>
      <w:r>
        <w:t xml:space="preserve"> </w:t>
      </w:r>
    </w:p>
    <w:p w14:paraId="384E264F" w14:textId="463BDFD3" w:rsidR="00B55FE0" w:rsidRDefault="00B55FE0" w:rsidP="00F613D9">
      <w:r>
        <w:t>Many measures are weather sensitive. Because there is a range of climactic conditions across the state, VEIC engaged the Utilities to provide their preferences for what airports and cities are the best proxies for the weather in their service territories.  The result of this engagement is in the table below.  All of the data represents 30-year normals</w:t>
      </w:r>
      <w:r w:rsidR="0049405B" w:rsidRPr="0049405B">
        <w:t xml:space="preserve"> </w:t>
      </w:r>
      <w:r w:rsidR="0049405B">
        <w:t>from the National Climactic Data Center (NCDC).</w:t>
      </w:r>
      <w:r>
        <w:rPr>
          <w:rStyle w:val="FootnoteReference"/>
        </w:rPr>
        <w:footnoteReference w:id="36"/>
      </w:r>
      <w:r>
        <w:t xml:space="preserve"> Note that the base temperature for the calculation of heating degree-days in this document does not follow the historical 65F degree base temperature convention.  Instead VEIC used several different temperatures in this TRM to more accurately reflect the outdoor temperature when a heating or cooling system turns on.  </w:t>
      </w:r>
    </w:p>
    <w:p w14:paraId="29207686" w14:textId="0B44FDBC" w:rsidR="00B55FE0" w:rsidRPr="00090CB4" w:rsidRDefault="00B55FE0" w:rsidP="00F613D9">
      <w:r>
        <w:t xml:space="preserve">Residential heating is based on 60F, in accordance with regression analysis of heating fuel use and weather by state by the Pacific Northwest National </w:t>
      </w:r>
      <w:r w:rsidRPr="003F5ED9">
        <w:t>Laboratory</w:t>
      </w:r>
      <w:r w:rsidR="00597897">
        <w:t>.</w:t>
      </w:r>
      <w:r w:rsidRPr="003F5ED9">
        <w:rPr>
          <w:rStyle w:val="FootnoteReference"/>
        </w:rPr>
        <w:footnoteReference w:id="37"/>
      </w:r>
      <w:r w:rsidR="00E65DB0">
        <w:t xml:space="preserve"> </w:t>
      </w:r>
      <w:r>
        <w:t>Residential cooling is based on 65F in agreement with a field study in Wisconsin</w:t>
      </w:r>
      <w:r w:rsidR="00597897">
        <w:t>.</w:t>
      </w:r>
      <w:r>
        <w:rPr>
          <w:rStyle w:val="FootnoteReference"/>
        </w:rPr>
        <w:footnoteReference w:id="38"/>
      </w:r>
      <w:r w:rsidR="00E65DB0">
        <w:t xml:space="preserve"> </w:t>
      </w:r>
      <w:r>
        <w:t>These are lower than typical thermostat set points because internal gains</w:t>
      </w:r>
      <w:r w:rsidR="00E65DB0">
        <w:t>,</w:t>
      </w:r>
      <w:r>
        <w:t xml:space="preserve"> such as appliances, lighting, and people</w:t>
      </w:r>
      <w:r w:rsidR="00E65DB0">
        <w:t>,</w:t>
      </w:r>
      <w:r>
        <w:t xml:space="preserve"> provide some heating. In C&amp;I settings, internal gains are often much higher; the base temperatures for both heating and cooling is 55F</w:t>
      </w:r>
      <w:r w:rsidR="00597897">
        <w:t>.</w:t>
      </w:r>
      <w:r>
        <w:rPr>
          <w:rStyle w:val="FootnoteReference"/>
        </w:rPr>
        <w:footnoteReference w:id="39"/>
      </w:r>
      <w:r>
        <w:t xml:space="preserve">  C</w:t>
      </w:r>
      <w:r w:rsidR="00E65DB0">
        <w:t>ustom degree-days with building-</w:t>
      </w:r>
      <w:r>
        <w:t>specific base temperatures are recommended for large C&amp;I projects.</w:t>
      </w:r>
    </w:p>
    <w:p w14:paraId="214B86ED" w14:textId="2BD57588" w:rsidR="00B55FE0" w:rsidRDefault="00B55FE0" w:rsidP="00CD3283">
      <w:pPr>
        <w:pStyle w:val="Captions"/>
      </w:pPr>
      <w:bookmarkStart w:id="2951" w:name="_Toc335377233"/>
      <w:bookmarkStart w:id="2952" w:name="_Toc411514775"/>
      <w:bookmarkStart w:id="2953" w:name="_Toc411515475"/>
      <w:bookmarkStart w:id="2954" w:name="_Toc411599464"/>
      <w:bookmarkStart w:id="2955" w:name="_Toc51846675"/>
      <w:r>
        <w:t xml:space="preserve">Table </w:t>
      </w:r>
      <w:r>
        <w:rPr>
          <w:noProof/>
        </w:rPr>
        <w:t>3</w:t>
      </w:r>
      <w:r>
        <w:t>.</w:t>
      </w:r>
      <w:r w:rsidR="0026285F">
        <w:rPr>
          <w:noProof/>
        </w:rPr>
        <w:t>5</w:t>
      </w:r>
      <w:r>
        <w:t>: Degree-Day Zones and Values by Market Sector</w:t>
      </w:r>
      <w:bookmarkEnd w:id="2951"/>
      <w:bookmarkEnd w:id="2952"/>
      <w:bookmarkEnd w:id="2953"/>
      <w:bookmarkEnd w:id="2954"/>
      <w:bookmarkEnd w:id="2955"/>
    </w:p>
    <w:tbl>
      <w:tblPr>
        <w:tblW w:w="4369" w:type="pct"/>
        <w:jc w:val="center"/>
        <w:tblLayout w:type="fixed"/>
        <w:tblLook w:val="04A0" w:firstRow="1" w:lastRow="0" w:firstColumn="1" w:lastColumn="0" w:noHBand="0" w:noVBand="1"/>
      </w:tblPr>
      <w:tblGrid>
        <w:gridCol w:w="1323"/>
        <w:gridCol w:w="919"/>
        <w:gridCol w:w="919"/>
        <w:gridCol w:w="919"/>
        <w:gridCol w:w="919"/>
        <w:gridCol w:w="3180"/>
      </w:tblGrid>
      <w:tr w:rsidR="00B55FE0" w:rsidRPr="00090CB4" w14:paraId="4019DDF4" w14:textId="77777777" w:rsidTr="002722A7">
        <w:trPr>
          <w:trHeight w:hRule="exact" w:val="288"/>
          <w:tblHeader/>
          <w:jc w:val="center"/>
        </w:trPr>
        <w:tc>
          <w:tcPr>
            <w:tcW w:w="1354" w:type="dxa"/>
            <w:tcBorders>
              <w:bottom w:val="single" w:sz="4" w:space="0" w:color="auto"/>
              <w:right w:val="single" w:sz="4" w:space="0" w:color="auto"/>
            </w:tcBorders>
            <w:shd w:val="clear" w:color="auto" w:fill="auto"/>
            <w:vAlign w:val="center"/>
          </w:tcPr>
          <w:p w14:paraId="6983FE99" w14:textId="77777777" w:rsidR="00B55FE0" w:rsidRPr="004B2377" w:rsidRDefault="00B55FE0" w:rsidP="00881EA9">
            <w:pPr>
              <w:spacing w:after="0"/>
              <w:jc w:val="center"/>
              <w:rPr>
                <w:b/>
                <w:color w:val="FFFFFF" w:themeColor="background1"/>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tcPr>
          <w:p w14:paraId="07CB1EE2" w14:textId="77777777" w:rsidR="00B55FE0" w:rsidRPr="004B2377" w:rsidRDefault="00B55FE0" w:rsidP="00881EA9">
            <w:pPr>
              <w:spacing w:after="0"/>
              <w:jc w:val="center"/>
              <w:rPr>
                <w:b/>
                <w:color w:val="FFFFFF" w:themeColor="background1"/>
              </w:rPr>
            </w:pPr>
            <w:r>
              <w:rPr>
                <w:b/>
                <w:color w:val="FFFFFF" w:themeColor="background1"/>
              </w:rPr>
              <w:t>Residential</w:t>
            </w:r>
          </w:p>
        </w:tc>
        <w:tc>
          <w:tcPr>
            <w:tcW w:w="1876"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66C7BC7" w14:textId="77777777" w:rsidR="00B55FE0" w:rsidRDefault="00B55FE0" w:rsidP="00881EA9">
            <w:pPr>
              <w:spacing w:after="0"/>
              <w:jc w:val="center"/>
              <w:rPr>
                <w:b/>
                <w:color w:val="FFFFFF" w:themeColor="background1"/>
              </w:rPr>
            </w:pPr>
            <w:r>
              <w:rPr>
                <w:b/>
                <w:color w:val="FFFFFF" w:themeColor="background1"/>
              </w:rPr>
              <w:t>C&amp;I</w:t>
            </w:r>
          </w:p>
        </w:tc>
        <w:tc>
          <w:tcPr>
            <w:tcW w:w="3262" w:type="dxa"/>
            <w:tcBorders>
              <w:left w:val="single" w:sz="4" w:space="0" w:color="auto"/>
              <w:bottom w:val="single" w:sz="4" w:space="0" w:color="auto"/>
            </w:tcBorders>
            <w:shd w:val="clear" w:color="auto" w:fill="auto"/>
            <w:noWrap/>
            <w:vAlign w:val="center"/>
          </w:tcPr>
          <w:p w14:paraId="5AD53332" w14:textId="77777777" w:rsidR="00B55FE0" w:rsidRDefault="00B55FE0" w:rsidP="00881EA9">
            <w:pPr>
              <w:spacing w:after="0"/>
              <w:jc w:val="center"/>
              <w:rPr>
                <w:b/>
                <w:color w:val="FFFFFF" w:themeColor="background1"/>
              </w:rPr>
            </w:pPr>
          </w:p>
        </w:tc>
      </w:tr>
      <w:tr w:rsidR="00B55FE0" w:rsidRPr="00090CB4" w14:paraId="14CE9C54" w14:textId="77777777" w:rsidTr="002722A7">
        <w:trPr>
          <w:trHeight w:hRule="exact" w:val="288"/>
          <w:tblHeader/>
          <w:jc w:val="center"/>
        </w:trPr>
        <w:tc>
          <w:tcPr>
            <w:tcW w:w="135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B64BCD9" w14:textId="77777777" w:rsidR="00B55FE0" w:rsidRPr="004B2377" w:rsidRDefault="00B55FE0" w:rsidP="00881EA9">
            <w:pPr>
              <w:spacing w:after="0"/>
              <w:jc w:val="center"/>
              <w:rPr>
                <w:b/>
                <w:color w:val="FFFFFF" w:themeColor="background1"/>
              </w:rPr>
            </w:pPr>
            <w:r w:rsidRPr="004B2377">
              <w:rPr>
                <w:b/>
                <w:color w:val="FFFFFF" w:themeColor="background1"/>
              </w:rPr>
              <w:t>Zone</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22AD9731" w14:textId="77777777" w:rsidR="00B55FE0" w:rsidRPr="004B2377" w:rsidRDefault="00B55FE0" w:rsidP="00881EA9">
            <w:pPr>
              <w:spacing w:after="0"/>
              <w:jc w:val="center"/>
              <w:rPr>
                <w:b/>
                <w:color w:val="FFFFFF" w:themeColor="background1"/>
              </w:rPr>
            </w:pPr>
            <w:r w:rsidRPr="004B2377">
              <w:rPr>
                <w:b/>
                <w:color w:val="FFFFFF" w:themeColor="background1"/>
              </w:rPr>
              <w:t>HDD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788DFBC7" w14:textId="77777777" w:rsidR="00B55FE0" w:rsidRPr="004B2377" w:rsidRDefault="00B55FE0" w:rsidP="00881EA9">
            <w:pPr>
              <w:spacing w:after="0"/>
              <w:jc w:val="center"/>
              <w:rPr>
                <w:b/>
                <w:color w:val="FFFFFF" w:themeColor="background1"/>
              </w:rPr>
            </w:pPr>
            <w:r w:rsidRPr="004B2377">
              <w:rPr>
                <w:b/>
                <w:color w:val="FFFFFF" w:themeColor="background1"/>
              </w:rPr>
              <w:t>CDD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A00FE58" w14:textId="77777777" w:rsidR="00B55FE0" w:rsidRDefault="00B55FE0" w:rsidP="00881EA9">
            <w:pPr>
              <w:spacing w:after="0"/>
              <w:jc w:val="center"/>
              <w:rPr>
                <w:b/>
                <w:color w:val="FFFFFF" w:themeColor="background1"/>
              </w:rPr>
            </w:pPr>
            <w:r>
              <w:rPr>
                <w:b/>
                <w:color w:val="FFFFFF" w:themeColor="background1"/>
              </w:rPr>
              <w:t>HDD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32A7C51" w14:textId="77777777" w:rsidR="00B55FE0" w:rsidRDefault="00B55FE0" w:rsidP="00881EA9">
            <w:pPr>
              <w:spacing w:after="0"/>
              <w:jc w:val="center"/>
              <w:rPr>
                <w:b/>
                <w:color w:val="FFFFFF" w:themeColor="background1"/>
              </w:rPr>
            </w:pPr>
            <w:r>
              <w:rPr>
                <w:b/>
                <w:color w:val="FFFFFF" w:themeColor="background1"/>
              </w:rPr>
              <w:t>CDD</w:t>
            </w:r>
          </w:p>
        </w:tc>
        <w:tc>
          <w:tcPr>
            <w:tcW w:w="3262"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5FEFFD20" w14:textId="77777777" w:rsidR="00B55FE0" w:rsidRPr="004B2377" w:rsidRDefault="00B55FE0" w:rsidP="00881EA9">
            <w:pPr>
              <w:spacing w:after="0"/>
              <w:jc w:val="left"/>
              <w:rPr>
                <w:b/>
                <w:color w:val="FFFFFF" w:themeColor="background1"/>
              </w:rPr>
            </w:pPr>
            <w:r>
              <w:rPr>
                <w:b/>
                <w:color w:val="FFFFFF" w:themeColor="background1"/>
              </w:rPr>
              <w:t>Weather Station / City</w:t>
            </w:r>
          </w:p>
        </w:tc>
      </w:tr>
      <w:tr w:rsidR="00B55FE0" w:rsidRPr="00090CB4" w14:paraId="473F4709"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555004FA" w14:textId="77777777" w:rsidR="00B55FE0" w:rsidRPr="00090CB4" w:rsidRDefault="00B55FE0" w:rsidP="00881EA9">
            <w:pPr>
              <w:spacing w:after="0"/>
              <w:jc w:val="center"/>
            </w:pPr>
            <w:r>
              <w:t>1</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BC914" w14:textId="77777777" w:rsidR="00B55FE0" w:rsidRPr="00090CB4" w:rsidRDefault="00B55FE0" w:rsidP="00881EA9">
            <w:pPr>
              <w:spacing w:after="0"/>
              <w:jc w:val="center"/>
            </w:pPr>
            <w:r w:rsidRPr="00090CB4">
              <w:t>5</w:t>
            </w:r>
            <w:r>
              <w:t>,</w:t>
            </w:r>
            <w:r w:rsidRPr="00090CB4">
              <w:t>352</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7FBDF16F" w14:textId="77777777" w:rsidR="00B55FE0" w:rsidRPr="00090CB4" w:rsidRDefault="00B55FE0" w:rsidP="00881EA9">
            <w:pPr>
              <w:spacing w:after="0"/>
              <w:jc w:val="center"/>
            </w:pPr>
            <w:r w:rsidRPr="00090CB4">
              <w:t>820</w:t>
            </w:r>
          </w:p>
        </w:tc>
        <w:tc>
          <w:tcPr>
            <w:tcW w:w="938" w:type="dxa"/>
            <w:tcBorders>
              <w:top w:val="single" w:sz="4" w:space="0" w:color="auto"/>
              <w:left w:val="nil"/>
              <w:bottom w:val="single" w:sz="4" w:space="0" w:color="auto"/>
              <w:right w:val="single" w:sz="4" w:space="0" w:color="auto"/>
            </w:tcBorders>
            <w:vAlign w:val="center"/>
          </w:tcPr>
          <w:p w14:paraId="34E42231" w14:textId="77777777" w:rsidR="00B55FE0" w:rsidRPr="00090CB4" w:rsidDel="00E6786B" w:rsidRDefault="00B55FE0" w:rsidP="00881EA9">
            <w:pPr>
              <w:spacing w:after="0"/>
              <w:jc w:val="center"/>
            </w:pPr>
            <w:r w:rsidRPr="00EA6CD5">
              <w:t>4,272</w:t>
            </w:r>
          </w:p>
        </w:tc>
        <w:tc>
          <w:tcPr>
            <w:tcW w:w="938" w:type="dxa"/>
            <w:tcBorders>
              <w:top w:val="single" w:sz="4" w:space="0" w:color="auto"/>
              <w:left w:val="nil"/>
              <w:bottom w:val="single" w:sz="4" w:space="0" w:color="auto"/>
              <w:right w:val="single" w:sz="4" w:space="0" w:color="auto"/>
            </w:tcBorders>
            <w:vAlign w:val="center"/>
          </w:tcPr>
          <w:p w14:paraId="2F0076D0" w14:textId="77777777" w:rsidR="00B55FE0" w:rsidRPr="00090CB4" w:rsidDel="00E6786B" w:rsidRDefault="00B55FE0" w:rsidP="00881EA9">
            <w:pPr>
              <w:spacing w:after="0"/>
              <w:jc w:val="center"/>
            </w:pPr>
            <w:r w:rsidRPr="00FA6C47">
              <w:t>2,173</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AC834" w14:textId="77777777" w:rsidR="00B55FE0" w:rsidRPr="00090CB4" w:rsidRDefault="00B55FE0" w:rsidP="00881EA9">
            <w:pPr>
              <w:spacing w:after="0"/>
              <w:jc w:val="left"/>
            </w:pPr>
            <w:r w:rsidRPr="00090CB4">
              <w:t>Rockford AP</w:t>
            </w:r>
            <w:r>
              <w:t xml:space="preserve"> / Rockford</w:t>
            </w:r>
          </w:p>
        </w:tc>
      </w:tr>
      <w:tr w:rsidR="00B55FE0" w:rsidRPr="00090CB4" w14:paraId="42A7D7AA"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6194FD6F" w14:textId="77777777" w:rsidR="00B55FE0" w:rsidRPr="00090CB4" w:rsidRDefault="00B55FE0" w:rsidP="00881EA9">
            <w:pPr>
              <w:spacing w:after="0"/>
              <w:jc w:val="center"/>
            </w:pPr>
            <w:r>
              <w:t>2</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B6B02" w14:textId="77777777" w:rsidR="00B55FE0" w:rsidRPr="00090CB4" w:rsidRDefault="00B55FE0" w:rsidP="00881EA9">
            <w:pPr>
              <w:spacing w:after="0"/>
              <w:jc w:val="center"/>
            </w:pPr>
            <w:r w:rsidRPr="00090CB4">
              <w:t>5</w:t>
            </w:r>
            <w:r>
              <w:t>,</w:t>
            </w:r>
            <w:r w:rsidRPr="00090CB4">
              <w:t>113</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35D503D8" w14:textId="77777777" w:rsidR="00B55FE0" w:rsidRPr="00090CB4" w:rsidRDefault="00B55FE0" w:rsidP="00881EA9">
            <w:pPr>
              <w:spacing w:after="0"/>
              <w:jc w:val="center"/>
            </w:pPr>
            <w:r w:rsidRPr="00090CB4">
              <w:t>842</w:t>
            </w:r>
          </w:p>
        </w:tc>
        <w:tc>
          <w:tcPr>
            <w:tcW w:w="938" w:type="dxa"/>
            <w:tcBorders>
              <w:top w:val="single" w:sz="4" w:space="0" w:color="auto"/>
              <w:left w:val="nil"/>
              <w:bottom w:val="single" w:sz="4" w:space="0" w:color="auto"/>
              <w:right w:val="single" w:sz="4" w:space="0" w:color="auto"/>
            </w:tcBorders>
            <w:vAlign w:val="center"/>
          </w:tcPr>
          <w:p w14:paraId="48014052" w14:textId="77777777" w:rsidR="00B55FE0" w:rsidRPr="00090CB4" w:rsidDel="00E6786B" w:rsidRDefault="00B55FE0" w:rsidP="00881EA9">
            <w:pPr>
              <w:spacing w:after="0"/>
              <w:jc w:val="center"/>
            </w:pPr>
            <w:r w:rsidRPr="00EA6CD5">
              <w:t>4,029</w:t>
            </w:r>
          </w:p>
        </w:tc>
        <w:tc>
          <w:tcPr>
            <w:tcW w:w="938" w:type="dxa"/>
            <w:tcBorders>
              <w:top w:val="single" w:sz="4" w:space="0" w:color="auto"/>
              <w:left w:val="nil"/>
              <w:bottom w:val="single" w:sz="4" w:space="0" w:color="auto"/>
              <w:right w:val="single" w:sz="4" w:space="0" w:color="auto"/>
            </w:tcBorders>
            <w:vAlign w:val="center"/>
          </w:tcPr>
          <w:p w14:paraId="730D753C" w14:textId="77777777" w:rsidR="00B55FE0" w:rsidRPr="00090CB4" w:rsidDel="00E6786B" w:rsidRDefault="00B55FE0" w:rsidP="00881EA9">
            <w:pPr>
              <w:spacing w:after="0"/>
              <w:jc w:val="center"/>
            </w:pPr>
            <w:r w:rsidRPr="00FA6C47">
              <w:t>3,357</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76AC4" w14:textId="77777777" w:rsidR="00B55FE0" w:rsidRPr="00090CB4" w:rsidRDefault="00B55FE0" w:rsidP="00881EA9">
            <w:pPr>
              <w:spacing w:after="0"/>
              <w:jc w:val="left"/>
            </w:pPr>
            <w:r w:rsidRPr="00090CB4">
              <w:t>Chicago O'Hare AP</w:t>
            </w:r>
            <w:r>
              <w:t xml:space="preserve"> / Chicago</w:t>
            </w:r>
          </w:p>
        </w:tc>
      </w:tr>
      <w:tr w:rsidR="00B55FE0" w:rsidRPr="00090CB4" w14:paraId="5E4EF2EF"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3C097544" w14:textId="77777777" w:rsidR="00B55FE0" w:rsidRPr="00090CB4" w:rsidRDefault="00B55FE0" w:rsidP="00881EA9">
            <w:pPr>
              <w:spacing w:after="0"/>
              <w:jc w:val="center"/>
            </w:pPr>
            <w:r>
              <w:t>3</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489BE" w14:textId="77777777" w:rsidR="00B55FE0" w:rsidRPr="00090CB4" w:rsidRDefault="00B55FE0" w:rsidP="00881EA9">
            <w:pPr>
              <w:spacing w:after="0"/>
              <w:jc w:val="center"/>
            </w:pPr>
            <w:r w:rsidRPr="00090CB4">
              <w:t>4</w:t>
            </w:r>
            <w:r>
              <w:t>,</w:t>
            </w:r>
            <w:r w:rsidRPr="00090CB4">
              <w:t>379</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47852846" w14:textId="77777777" w:rsidR="00B55FE0" w:rsidRPr="00090CB4" w:rsidRDefault="00B55FE0" w:rsidP="00881EA9">
            <w:pPr>
              <w:spacing w:after="0"/>
              <w:jc w:val="center"/>
            </w:pPr>
            <w:r w:rsidRPr="00090CB4">
              <w:t>1</w:t>
            </w:r>
            <w:r>
              <w:t>,</w:t>
            </w:r>
            <w:r w:rsidRPr="00090CB4">
              <w:t>108</w:t>
            </w:r>
          </w:p>
        </w:tc>
        <w:tc>
          <w:tcPr>
            <w:tcW w:w="938" w:type="dxa"/>
            <w:tcBorders>
              <w:top w:val="single" w:sz="4" w:space="0" w:color="auto"/>
              <w:left w:val="nil"/>
              <w:bottom w:val="single" w:sz="4" w:space="0" w:color="auto"/>
              <w:right w:val="single" w:sz="4" w:space="0" w:color="auto"/>
            </w:tcBorders>
            <w:vAlign w:val="center"/>
          </w:tcPr>
          <w:p w14:paraId="5A66CEA2" w14:textId="77777777" w:rsidR="00B55FE0" w:rsidRPr="00090CB4" w:rsidDel="00E6786B" w:rsidRDefault="00B55FE0" w:rsidP="00881EA9">
            <w:pPr>
              <w:spacing w:after="0"/>
              <w:jc w:val="center"/>
            </w:pPr>
            <w:r w:rsidRPr="00EA6CD5">
              <w:t>3,406</w:t>
            </w:r>
          </w:p>
        </w:tc>
        <w:tc>
          <w:tcPr>
            <w:tcW w:w="938" w:type="dxa"/>
            <w:tcBorders>
              <w:top w:val="single" w:sz="4" w:space="0" w:color="auto"/>
              <w:left w:val="nil"/>
              <w:bottom w:val="single" w:sz="4" w:space="0" w:color="auto"/>
              <w:right w:val="single" w:sz="4" w:space="0" w:color="auto"/>
            </w:tcBorders>
            <w:vAlign w:val="center"/>
          </w:tcPr>
          <w:p w14:paraId="35120873" w14:textId="77777777" w:rsidR="00B55FE0" w:rsidRPr="00090CB4" w:rsidDel="00E6786B" w:rsidRDefault="00B55FE0" w:rsidP="00881EA9">
            <w:pPr>
              <w:spacing w:after="0"/>
              <w:jc w:val="center"/>
            </w:pPr>
            <w:r w:rsidRPr="00FA6C47">
              <w:t>2,666</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AF753" w14:textId="77777777" w:rsidR="00B55FE0" w:rsidRPr="00090CB4" w:rsidRDefault="00B55FE0" w:rsidP="00881EA9">
            <w:pPr>
              <w:spacing w:after="0"/>
              <w:jc w:val="left"/>
            </w:pPr>
            <w:r w:rsidRPr="00090CB4">
              <w:t>Springfield #2</w:t>
            </w:r>
            <w:r>
              <w:t xml:space="preserve"> / Springfield</w:t>
            </w:r>
          </w:p>
        </w:tc>
      </w:tr>
      <w:tr w:rsidR="00B55FE0" w:rsidRPr="00090CB4" w14:paraId="7C342DC5"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15CA951E" w14:textId="77777777" w:rsidR="00B55FE0" w:rsidRPr="00090CB4" w:rsidRDefault="00B55FE0" w:rsidP="00881EA9">
            <w:pPr>
              <w:spacing w:after="0"/>
              <w:jc w:val="center"/>
            </w:pPr>
            <w:r>
              <w:t>4</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74EA8" w14:textId="77777777" w:rsidR="00B55FE0" w:rsidRPr="00090CB4" w:rsidRDefault="00B55FE0" w:rsidP="00881EA9">
            <w:pPr>
              <w:spacing w:after="0"/>
              <w:jc w:val="center"/>
            </w:pPr>
            <w:r w:rsidRPr="00090CB4">
              <w:t>3</w:t>
            </w:r>
            <w:r>
              <w:t>,</w:t>
            </w:r>
            <w:r w:rsidRPr="00090CB4">
              <w:t>378</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542143B2" w14:textId="77777777" w:rsidR="00B55FE0" w:rsidRPr="00090CB4" w:rsidRDefault="00B55FE0" w:rsidP="00881EA9">
            <w:pPr>
              <w:spacing w:after="0"/>
              <w:jc w:val="center"/>
            </w:pPr>
            <w:r w:rsidRPr="00090CB4">
              <w:t>1</w:t>
            </w:r>
            <w:r>
              <w:t>,</w:t>
            </w:r>
            <w:r w:rsidRPr="00090CB4">
              <w:t>570</w:t>
            </w:r>
          </w:p>
        </w:tc>
        <w:tc>
          <w:tcPr>
            <w:tcW w:w="938" w:type="dxa"/>
            <w:tcBorders>
              <w:top w:val="single" w:sz="4" w:space="0" w:color="auto"/>
              <w:left w:val="nil"/>
              <w:bottom w:val="single" w:sz="4" w:space="0" w:color="auto"/>
              <w:right w:val="single" w:sz="4" w:space="0" w:color="auto"/>
            </w:tcBorders>
            <w:vAlign w:val="center"/>
          </w:tcPr>
          <w:p w14:paraId="1B2ED424" w14:textId="77777777" w:rsidR="00B55FE0" w:rsidRPr="00090CB4" w:rsidDel="00E6786B" w:rsidRDefault="00B55FE0" w:rsidP="00881EA9">
            <w:pPr>
              <w:spacing w:after="0"/>
              <w:jc w:val="center"/>
            </w:pPr>
            <w:r w:rsidRPr="00EA6CD5">
              <w:t>2,515</w:t>
            </w:r>
          </w:p>
        </w:tc>
        <w:tc>
          <w:tcPr>
            <w:tcW w:w="938" w:type="dxa"/>
            <w:tcBorders>
              <w:top w:val="single" w:sz="4" w:space="0" w:color="auto"/>
              <w:left w:val="nil"/>
              <w:bottom w:val="single" w:sz="4" w:space="0" w:color="auto"/>
              <w:right w:val="single" w:sz="4" w:space="0" w:color="auto"/>
            </w:tcBorders>
            <w:vAlign w:val="center"/>
          </w:tcPr>
          <w:p w14:paraId="6E8D1FB3" w14:textId="77777777" w:rsidR="00B55FE0" w:rsidRPr="00090CB4" w:rsidDel="00E6786B" w:rsidRDefault="00B55FE0" w:rsidP="00881EA9">
            <w:pPr>
              <w:spacing w:after="0"/>
              <w:jc w:val="center"/>
            </w:pPr>
            <w:r w:rsidRPr="00FA6C47">
              <w:t>3,090</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5FFD4" w14:textId="77777777" w:rsidR="00B55FE0" w:rsidRPr="00090CB4" w:rsidRDefault="00B55FE0" w:rsidP="00881EA9">
            <w:pPr>
              <w:spacing w:after="0"/>
              <w:jc w:val="left"/>
            </w:pPr>
            <w:r w:rsidRPr="00090CB4">
              <w:t>Belleville SIU RSCH</w:t>
            </w:r>
            <w:r>
              <w:t xml:space="preserve"> / Belleville</w:t>
            </w:r>
          </w:p>
        </w:tc>
      </w:tr>
      <w:tr w:rsidR="00B55FE0" w:rsidRPr="00090CB4" w14:paraId="2E107F2A"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78CCE2E3" w14:textId="77777777" w:rsidR="00B55FE0" w:rsidRPr="00090CB4" w:rsidRDefault="00B55FE0" w:rsidP="00881EA9">
            <w:pPr>
              <w:spacing w:after="0"/>
              <w:jc w:val="center"/>
            </w:pPr>
            <w:r>
              <w:t>5</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91646" w14:textId="77777777" w:rsidR="00B55FE0" w:rsidRPr="00090CB4" w:rsidRDefault="00B55FE0" w:rsidP="00881EA9">
            <w:pPr>
              <w:spacing w:after="0"/>
              <w:jc w:val="center"/>
            </w:pPr>
            <w:r w:rsidRPr="00090CB4">
              <w:t>3</w:t>
            </w:r>
            <w:r>
              <w:t>,</w:t>
            </w:r>
            <w:r w:rsidRPr="00090CB4">
              <w:t>438</w:t>
            </w:r>
          </w:p>
        </w:tc>
        <w:tc>
          <w:tcPr>
            <w:tcW w:w="938" w:type="dxa"/>
            <w:tcBorders>
              <w:top w:val="single" w:sz="4" w:space="0" w:color="auto"/>
              <w:left w:val="nil"/>
              <w:bottom w:val="single" w:sz="4" w:space="0" w:color="auto"/>
              <w:right w:val="single" w:sz="4" w:space="0" w:color="auto"/>
            </w:tcBorders>
            <w:shd w:val="clear" w:color="auto" w:fill="auto"/>
            <w:vAlign w:val="center"/>
            <w:hideMark/>
          </w:tcPr>
          <w:p w14:paraId="2E48665B" w14:textId="77777777" w:rsidR="00B55FE0" w:rsidRPr="00090CB4" w:rsidRDefault="00B55FE0" w:rsidP="00881EA9">
            <w:pPr>
              <w:spacing w:after="0"/>
              <w:jc w:val="center"/>
            </w:pPr>
            <w:r w:rsidRPr="00090CB4">
              <w:t>1</w:t>
            </w:r>
            <w:r>
              <w:t>,</w:t>
            </w:r>
            <w:r w:rsidRPr="00090CB4">
              <w:t>370</w:t>
            </w:r>
          </w:p>
        </w:tc>
        <w:tc>
          <w:tcPr>
            <w:tcW w:w="938" w:type="dxa"/>
            <w:tcBorders>
              <w:top w:val="single" w:sz="4" w:space="0" w:color="auto"/>
              <w:left w:val="nil"/>
              <w:bottom w:val="single" w:sz="4" w:space="0" w:color="auto"/>
              <w:right w:val="single" w:sz="4" w:space="0" w:color="auto"/>
            </w:tcBorders>
            <w:vAlign w:val="center"/>
          </w:tcPr>
          <w:p w14:paraId="2A8B6C41" w14:textId="77777777" w:rsidR="00B55FE0" w:rsidRPr="00090CB4" w:rsidDel="00E6786B" w:rsidRDefault="00B55FE0" w:rsidP="00881EA9">
            <w:pPr>
              <w:spacing w:after="0"/>
              <w:jc w:val="center"/>
            </w:pPr>
            <w:r w:rsidRPr="00EA6CD5">
              <w:t>2,546</w:t>
            </w:r>
          </w:p>
        </w:tc>
        <w:tc>
          <w:tcPr>
            <w:tcW w:w="938" w:type="dxa"/>
            <w:tcBorders>
              <w:top w:val="single" w:sz="4" w:space="0" w:color="auto"/>
              <w:left w:val="nil"/>
              <w:bottom w:val="single" w:sz="4" w:space="0" w:color="auto"/>
              <w:right w:val="single" w:sz="4" w:space="0" w:color="auto"/>
            </w:tcBorders>
            <w:vAlign w:val="center"/>
          </w:tcPr>
          <w:p w14:paraId="41C4C01F" w14:textId="77777777" w:rsidR="00B55FE0" w:rsidRPr="00090CB4" w:rsidDel="00E6786B" w:rsidRDefault="00B55FE0" w:rsidP="00881EA9">
            <w:pPr>
              <w:spacing w:after="0"/>
              <w:jc w:val="center"/>
            </w:pPr>
            <w:r w:rsidRPr="00FA6C47">
              <w:t>2,182</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B3C2E" w14:textId="77777777" w:rsidR="00B55FE0" w:rsidRPr="00090CB4" w:rsidRDefault="00B55FE0" w:rsidP="00881EA9">
            <w:pPr>
              <w:spacing w:after="0"/>
              <w:jc w:val="left"/>
            </w:pPr>
            <w:r w:rsidRPr="00090CB4">
              <w:t>Carbondale Southern IL AP</w:t>
            </w:r>
            <w:r>
              <w:t xml:space="preserve"> / Marion</w:t>
            </w:r>
          </w:p>
        </w:tc>
      </w:tr>
      <w:tr w:rsidR="00B55FE0" w:rsidRPr="00090CB4" w14:paraId="07F62DE1"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49EB288D" w14:textId="77777777" w:rsidR="00B55FE0" w:rsidRPr="00090CB4" w:rsidRDefault="00B55FE0" w:rsidP="00881EA9">
            <w:pPr>
              <w:spacing w:after="0"/>
              <w:jc w:val="center"/>
            </w:pPr>
            <w:r w:rsidRPr="00090CB4">
              <w:t>Average</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F8F33" w14:textId="77777777" w:rsidR="00B55FE0" w:rsidRPr="00090CB4" w:rsidRDefault="00B55FE0" w:rsidP="00881EA9">
            <w:pPr>
              <w:spacing w:after="0"/>
              <w:jc w:val="center"/>
            </w:pPr>
            <w:r w:rsidRPr="00090CB4">
              <w:t>4</w:t>
            </w:r>
            <w:r>
              <w:t>,860</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01A5798A" w14:textId="77777777" w:rsidR="00B55FE0" w:rsidRPr="00090CB4" w:rsidRDefault="00B55FE0" w:rsidP="00881EA9">
            <w:pPr>
              <w:spacing w:after="0"/>
              <w:jc w:val="center"/>
            </w:pPr>
            <w:r>
              <w:t>947</w:t>
            </w:r>
          </w:p>
        </w:tc>
        <w:tc>
          <w:tcPr>
            <w:tcW w:w="938" w:type="dxa"/>
            <w:tcBorders>
              <w:top w:val="single" w:sz="4" w:space="0" w:color="auto"/>
              <w:left w:val="nil"/>
              <w:bottom w:val="single" w:sz="4" w:space="0" w:color="auto"/>
              <w:right w:val="single" w:sz="4" w:space="0" w:color="auto"/>
            </w:tcBorders>
            <w:vAlign w:val="center"/>
          </w:tcPr>
          <w:p w14:paraId="443446B9" w14:textId="77777777" w:rsidR="00B55FE0" w:rsidRPr="00090CB4" w:rsidDel="00E6786B" w:rsidRDefault="00B55FE0" w:rsidP="00881EA9">
            <w:pPr>
              <w:spacing w:after="0"/>
              <w:jc w:val="center"/>
            </w:pPr>
            <w:r>
              <w:t>3,812</w:t>
            </w:r>
          </w:p>
        </w:tc>
        <w:tc>
          <w:tcPr>
            <w:tcW w:w="938" w:type="dxa"/>
            <w:tcBorders>
              <w:top w:val="single" w:sz="4" w:space="0" w:color="auto"/>
              <w:left w:val="single" w:sz="4" w:space="0" w:color="auto"/>
              <w:bottom w:val="single" w:sz="4" w:space="0" w:color="auto"/>
              <w:right w:val="single" w:sz="4" w:space="0" w:color="auto"/>
            </w:tcBorders>
            <w:vAlign w:val="center"/>
          </w:tcPr>
          <w:p w14:paraId="248A0BC4" w14:textId="77777777" w:rsidR="00B55FE0" w:rsidRPr="00090CB4" w:rsidDel="00E6786B" w:rsidRDefault="00B55FE0" w:rsidP="00881EA9">
            <w:pPr>
              <w:spacing w:after="0"/>
              <w:jc w:val="center"/>
            </w:pPr>
            <w:r>
              <w:t>3,051</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21400" w14:textId="77777777" w:rsidR="00B55FE0" w:rsidRPr="00090CB4" w:rsidRDefault="00B55FE0" w:rsidP="00881EA9">
            <w:pPr>
              <w:spacing w:after="0"/>
              <w:jc w:val="left"/>
            </w:pPr>
            <w:r>
              <w:t>Weighted by occupied housing units</w:t>
            </w:r>
          </w:p>
        </w:tc>
      </w:tr>
      <w:tr w:rsidR="00B55FE0" w:rsidRPr="00090CB4" w14:paraId="148EE6BD"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0A4AB71B" w14:textId="77777777" w:rsidR="00B55FE0" w:rsidRPr="00090CB4" w:rsidRDefault="00B55FE0" w:rsidP="00881EA9">
            <w:pPr>
              <w:spacing w:after="0"/>
              <w:jc w:val="center"/>
            </w:pPr>
            <w:r>
              <w:t>Base Temp</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F3A48" w14:textId="77777777" w:rsidR="00B55FE0" w:rsidRPr="00090CB4" w:rsidRDefault="00B55FE0" w:rsidP="00881EA9">
            <w:pPr>
              <w:spacing w:after="0"/>
              <w:jc w:val="center"/>
            </w:pPr>
            <w:r w:rsidRPr="00090CB4">
              <w:t>60F</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334BD431" w14:textId="77777777" w:rsidR="00B55FE0" w:rsidRPr="00090CB4" w:rsidRDefault="00B55FE0" w:rsidP="00881EA9">
            <w:pPr>
              <w:spacing w:after="0"/>
              <w:jc w:val="center"/>
            </w:pPr>
            <w:r w:rsidRPr="00090CB4">
              <w:t>65F</w:t>
            </w:r>
          </w:p>
        </w:tc>
        <w:tc>
          <w:tcPr>
            <w:tcW w:w="938" w:type="dxa"/>
            <w:tcBorders>
              <w:top w:val="single" w:sz="4" w:space="0" w:color="auto"/>
              <w:left w:val="nil"/>
              <w:bottom w:val="single" w:sz="4" w:space="0" w:color="auto"/>
              <w:right w:val="single" w:sz="4" w:space="0" w:color="auto"/>
            </w:tcBorders>
            <w:vAlign w:val="center"/>
          </w:tcPr>
          <w:p w14:paraId="7F183556" w14:textId="77777777" w:rsidR="00B55FE0" w:rsidRPr="00090CB4" w:rsidRDefault="00B55FE0" w:rsidP="00881EA9">
            <w:pPr>
              <w:spacing w:after="0"/>
              <w:jc w:val="center"/>
            </w:pPr>
            <w:r>
              <w:t>55F</w:t>
            </w:r>
          </w:p>
        </w:tc>
        <w:tc>
          <w:tcPr>
            <w:tcW w:w="938" w:type="dxa"/>
            <w:tcBorders>
              <w:top w:val="single" w:sz="4" w:space="0" w:color="auto"/>
              <w:left w:val="nil"/>
              <w:bottom w:val="single" w:sz="4" w:space="0" w:color="auto"/>
              <w:right w:val="single" w:sz="4" w:space="0" w:color="auto"/>
            </w:tcBorders>
            <w:vAlign w:val="center"/>
          </w:tcPr>
          <w:p w14:paraId="5EC326C4" w14:textId="77777777" w:rsidR="00B55FE0" w:rsidRPr="00090CB4" w:rsidRDefault="00B55FE0" w:rsidP="00881EA9">
            <w:pPr>
              <w:spacing w:after="0"/>
              <w:jc w:val="center"/>
            </w:pPr>
            <w:r>
              <w:t>55F</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31739" w14:textId="77777777" w:rsidR="00B55FE0" w:rsidRPr="00090CB4" w:rsidRDefault="00B55FE0" w:rsidP="00881EA9">
            <w:pPr>
              <w:spacing w:after="0"/>
              <w:jc w:val="left"/>
            </w:pPr>
            <w:r w:rsidRPr="00090CB4">
              <w:t>30 year climate normals, 1981-2010</w:t>
            </w:r>
          </w:p>
        </w:tc>
      </w:tr>
    </w:tbl>
    <w:p w14:paraId="49368C0B" w14:textId="77777777" w:rsidR="00B55FE0" w:rsidRDefault="00B55FE0" w:rsidP="00B55FE0"/>
    <w:p w14:paraId="1791059E" w14:textId="7AB9DD68" w:rsidR="0017618E" w:rsidRDefault="00B55FE0" w:rsidP="0017618E">
      <w:r>
        <w:t>This table assigns each of the proxy cities to one of five climate zones.  The following graphics from the Illinois State Water Survey show isobars (lines of equal degree-days)</w:t>
      </w:r>
      <w:r w:rsidR="00E65DB0">
        <w:t>,</w:t>
      </w:r>
      <w:r>
        <w:t xml:space="preserve"> and we have color-coded the counties in each of these graphics using those isobars as a dividing line.  Using this approach, the state divides into five cooling degree-day zones and five heating degree-day zones.  Note that although the heating and cooling degree-day maps are similar, they are not the same, and the result is that there </w:t>
      </w:r>
      <w:r w:rsidR="00634672">
        <w:t>is</w:t>
      </w:r>
      <w:r>
        <w:t xml:space="preserve"> a total of 10 climate zones in the state. The counties are listed in the tables following the figures for ease of reference. </w:t>
      </w:r>
      <w:r w:rsidR="0058076D">
        <w:t>In addition, a</w:t>
      </w:r>
      <w:r w:rsidR="004E016D">
        <w:t>n</w:t>
      </w:r>
      <w:r w:rsidR="0058076D">
        <w:t xml:space="preserve"> Excel file containing all Illinois Zip Codes with the corresponding Heating and Cooling Degree-day zones is provided on the Share</w:t>
      </w:r>
      <w:r w:rsidR="006A26CD">
        <w:t>P</w:t>
      </w:r>
      <w:r w:rsidR="0058076D">
        <w:t>oint site within the ‘TRM Reference Documents’ section.</w:t>
      </w:r>
      <w:bookmarkStart w:id="2956" w:name="_Toc333219128"/>
      <w:bookmarkStart w:id="2957" w:name="_Toc411514281"/>
      <w:bookmarkStart w:id="2958" w:name="_Toc411515159"/>
      <w:bookmarkStart w:id="2959" w:name="_Toc411599505"/>
    </w:p>
    <w:p w14:paraId="6D82786B" w14:textId="3276EDE4" w:rsidR="00B55FE0" w:rsidRDefault="00B55FE0" w:rsidP="00CD3283">
      <w:pPr>
        <w:pStyle w:val="Captions"/>
      </w:pPr>
      <w:bookmarkStart w:id="2960" w:name="_Toc51846676"/>
      <w:r>
        <w:t xml:space="preserve">Figure </w:t>
      </w:r>
      <w:r>
        <w:rPr>
          <w:noProof/>
        </w:rPr>
        <w:t>3</w:t>
      </w:r>
      <w:r>
        <w:t>.</w:t>
      </w:r>
      <w:r>
        <w:rPr>
          <w:noProof/>
        </w:rPr>
        <w:t>1</w:t>
      </w:r>
      <w:r>
        <w:t>: Cooling Degree-Day Zones by County</w:t>
      </w:r>
      <w:bookmarkEnd w:id="2956"/>
      <w:bookmarkEnd w:id="2957"/>
      <w:bookmarkEnd w:id="2958"/>
      <w:bookmarkEnd w:id="2959"/>
      <w:bookmarkEnd w:id="2960"/>
    </w:p>
    <w:p w14:paraId="58E2580D" w14:textId="0D24EDF2" w:rsidR="008F1C00" w:rsidRDefault="00B55FE0" w:rsidP="0017618E">
      <w:pPr>
        <w:jc w:val="center"/>
        <w:sectPr w:rsidR="008F1C00">
          <w:headerReference w:type="default" r:id="rId25"/>
          <w:pgSz w:w="12240" w:h="15840"/>
          <w:pgMar w:top="1440" w:right="1440" w:bottom="1440" w:left="1440" w:header="720" w:footer="720" w:gutter="0"/>
          <w:cols w:space="720"/>
          <w:docGrid w:linePitch="360"/>
        </w:sectPr>
      </w:pPr>
      <w:r>
        <w:rPr>
          <w:noProof/>
        </w:rPr>
        <mc:AlternateContent>
          <mc:Choice Requires="wps">
            <w:drawing>
              <wp:anchor distT="0" distB="0" distL="114300" distR="114300" simplePos="0" relativeHeight="251658240" behindDoc="0" locked="0" layoutInCell="1" allowOverlap="1" wp14:anchorId="76362657" wp14:editId="36658E8A">
                <wp:simplePos x="0" y="0"/>
                <wp:positionH relativeFrom="column">
                  <wp:posOffset>3095625</wp:posOffset>
                </wp:positionH>
                <wp:positionV relativeFrom="paragraph">
                  <wp:posOffset>565785</wp:posOffset>
                </wp:positionV>
                <wp:extent cx="1125855" cy="40481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4048125"/>
                        </a:xfrm>
                        <a:prstGeom prst="rect">
                          <a:avLst/>
                        </a:prstGeom>
                        <a:noFill/>
                        <a:ln w="9525">
                          <a:noFill/>
                          <a:miter lim="800000"/>
                          <a:headEnd/>
                          <a:tailEnd/>
                        </a:ln>
                      </wps:spPr>
                      <wps:txbx>
                        <w:txbxContent>
                          <w:p w14:paraId="79194A45" w14:textId="77777777" w:rsidR="00B43A19" w:rsidRPr="008A25F7" w:rsidRDefault="00B43A19" w:rsidP="00B55FE0">
                            <w:pPr>
                              <w:rPr>
                                <w:b/>
                              </w:rPr>
                            </w:pPr>
                            <w:r w:rsidRPr="008A25F7">
                              <w:rPr>
                                <w:b/>
                              </w:rPr>
                              <w:t>Zone 1</w:t>
                            </w:r>
                          </w:p>
                          <w:p w14:paraId="5A433DFD" w14:textId="711A1DF8" w:rsidR="00B43A19" w:rsidRDefault="00B43A19" w:rsidP="00B55FE0">
                            <w:pPr>
                              <w:rPr>
                                <w:b/>
                              </w:rPr>
                            </w:pPr>
                          </w:p>
                          <w:p w14:paraId="11FCAB22" w14:textId="77777777" w:rsidR="00B43A19" w:rsidRPr="00CF2524" w:rsidRDefault="00B43A19" w:rsidP="00B55FE0">
                            <w:pPr>
                              <w:rPr>
                                <w:b/>
                                <w:sz w:val="6"/>
                              </w:rPr>
                            </w:pPr>
                          </w:p>
                          <w:p w14:paraId="60ADF5BD" w14:textId="77777777" w:rsidR="00B43A19" w:rsidRPr="008A25F7" w:rsidRDefault="00B43A19" w:rsidP="00B55FE0">
                            <w:pPr>
                              <w:rPr>
                                <w:b/>
                              </w:rPr>
                            </w:pPr>
                            <w:r w:rsidRPr="008A25F7">
                              <w:rPr>
                                <w:b/>
                              </w:rPr>
                              <w:t>Zone 2</w:t>
                            </w:r>
                          </w:p>
                          <w:p w14:paraId="0CB943E8" w14:textId="77777777" w:rsidR="00B43A19" w:rsidRPr="008A25F7" w:rsidRDefault="00B43A19" w:rsidP="00B55FE0">
                            <w:pPr>
                              <w:rPr>
                                <w:b/>
                              </w:rPr>
                            </w:pPr>
                          </w:p>
                          <w:p w14:paraId="3A6ED281" w14:textId="253DEA88" w:rsidR="00B43A19" w:rsidRDefault="00B43A19" w:rsidP="00B55FE0">
                            <w:pPr>
                              <w:rPr>
                                <w:b/>
                              </w:rPr>
                            </w:pPr>
                          </w:p>
                          <w:p w14:paraId="535B1934" w14:textId="77777777" w:rsidR="00B43A19" w:rsidRPr="00CF2524" w:rsidRDefault="00B43A19" w:rsidP="00B55FE0">
                            <w:pPr>
                              <w:rPr>
                                <w:b/>
                                <w:sz w:val="4"/>
                              </w:rPr>
                            </w:pPr>
                          </w:p>
                          <w:p w14:paraId="488E73AF" w14:textId="77777777" w:rsidR="00B43A19" w:rsidRPr="008A25F7" w:rsidRDefault="00B43A19" w:rsidP="00B55FE0">
                            <w:pPr>
                              <w:rPr>
                                <w:b/>
                              </w:rPr>
                            </w:pPr>
                            <w:r w:rsidRPr="008A25F7">
                              <w:rPr>
                                <w:b/>
                              </w:rPr>
                              <w:t>Zone 3</w:t>
                            </w:r>
                          </w:p>
                          <w:p w14:paraId="1BF8CBBB" w14:textId="77777777" w:rsidR="00B43A19" w:rsidRPr="008A25F7" w:rsidRDefault="00B43A19" w:rsidP="00B55FE0">
                            <w:pPr>
                              <w:rPr>
                                <w:b/>
                              </w:rPr>
                            </w:pPr>
                          </w:p>
                          <w:p w14:paraId="32AC7F87" w14:textId="68E2C9C3" w:rsidR="00B43A19" w:rsidRDefault="00B43A19" w:rsidP="00B55FE0">
                            <w:pPr>
                              <w:rPr>
                                <w:b/>
                              </w:rPr>
                            </w:pPr>
                          </w:p>
                          <w:p w14:paraId="5F6330EE" w14:textId="77777777" w:rsidR="00B43A19" w:rsidRPr="008A25F7" w:rsidRDefault="00B43A19" w:rsidP="00B55FE0">
                            <w:pPr>
                              <w:rPr>
                                <w:b/>
                              </w:rPr>
                            </w:pPr>
                          </w:p>
                          <w:p w14:paraId="1EA53988" w14:textId="77777777" w:rsidR="00B43A19" w:rsidRPr="008A25F7" w:rsidRDefault="00B43A19" w:rsidP="00B55FE0">
                            <w:pPr>
                              <w:rPr>
                                <w:b/>
                              </w:rPr>
                            </w:pPr>
                            <w:r w:rsidRPr="008A25F7">
                              <w:rPr>
                                <w:b/>
                              </w:rPr>
                              <w:t>Zone 4</w:t>
                            </w:r>
                          </w:p>
                          <w:p w14:paraId="439CE7EE" w14:textId="77777777" w:rsidR="00B43A19" w:rsidRPr="008A25F7" w:rsidRDefault="00B43A19" w:rsidP="00B55FE0">
                            <w:pPr>
                              <w:rPr>
                                <w:b/>
                              </w:rPr>
                            </w:pPr>
                          </w:p>
                          <w:p w14:paraId="757A60E9" w14:textId="1C935B77" w:rsidR="00B43A19" w:rsidRDefault="00B43A19" w:rsidP="00B55FE0">
                            <w:pPr>
                              <w:rPr>
                                <w:b/>
                              </w:rPr>
                            </w:pPr>
                          </w:p>
                          <w:p w14:paraId="5C2899F4" w14:textId="77777777" w:rsidR="00B43A19" w:rsidRPr="00CF2524" w:rsidRDefault="00B43A19" w:rsidP="00B55FE0">
                            <w:pPr>
                              <w:rPr>
                                <w:b/>
                                <w:sz w:val="12"/>
                              </w:rPr>
                            </w:pPr>
                          </w:p>
                          <w:p w14:paraId="72E4C779" w14:textId="77777777" w:rsidR="00B43A19" w:rsidRPr="008A25F7" w:rsidRDefault="00B43A19" w:rsidP="00B55FE0">
                            <w:pPr>
                              <w:rPr>
                                <w:b/>
                              </w:rPr>
                            </w:pPr>
                            <w:r w:rsidRPr="008A25F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362657" id="_x0000_t202" coordsize="21600,21600" o:spt="202" path="m,l,21600r21600,l21600,xe">
                <v:stroke joinstyle="miter"/>
                <v:path gradientshapeok="t" o:connecttype="rect"/>
              </v:shapetype>
              <v:shape id="Text Box 2" o:spid="_x0000_s1026" type="#_x0000_t202" style="position:absolute;left:0;text-align:left;margin-left:243.75pt;margin-top:44.55pt;width:88.65pt;height:3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" filled="f" stroked="f">
                <v:textbox>
                  <w:txbxContent>
                    <w:p w14:paraId="79194A45" w14:textId="77777777" w:rsidR="00B43A19" w:rsidRPr="008A25F7" w:rsidRDefault="00B43A19" w:rsidP="00B55FE0">
                      <w:pPr>
                        <w:rPr>
                          <w:b/>
                        </w:rPr>
                      </w:pPr>
                      <w:r w:rsidRPr="008A25F7">
                        <w:rPr>
                          <w:b/>
                        </w:rPr>
                        <w:t>Zone 1</w:t>
                      </w:r>
                    </w:p>
                    <w:p w14:paraId="5A433DFD" w14:textId="711A1DF8" w:rsidR="00B43A19" w:rsidRDefault="00B43A19" w:rsidP="00B55FE0">
                      <w:pPr>
                        <w:rPr>
                          <w:b/>
                        </w:rPr>
                      </w:pPr>
                    </w:p>
                    <w:p w14:paraId="11FCAB22" w14:textId="77777777" w:rsidR="00B43A19" w:rsidRPr="00CF2524" w:rsidRDefault="00B43A19" w:rsidP="00B55FE0">
                      <w:pPr>
                        <w:rPr>
                          <w:b/>
                          <w:sz w:val="6"/>
                        </w:rPr>
                      </w:pPr>
                    </w:p>
                    <w:p w14:paraId="60ADF5BD" w14:textId="77777777" w:rsidR="00B43A19" w:rsidRPr="008A25F7" w:rsidRDefault="00B43A19" w:rsidP="00B55FE0">
                      <w:pPr>
                        <w:rPr>
                          <w:b/>
                        </w:rPr>
                      </w:pPr>
                      <w:r w:rsidRPr="008A25F7">
                        <w:rPr>
                          <w:b/>
                        </w:rPr>
                        <w:t>Zone 2</w:t>
                      </w:r>
                    </w:p>
                    <w:p w14:paraId="0CB943E8" w14:textId="77777777" w:rsidR="00B43A19" w:rsidRPr="008A25F7" w:rsidRDefault="00B43A19" w:rsidP="00B55FE0">
                      <w:pPr>
                        <w:rPr>
                          <w:b/>
                        </w:rPr>
                      </w:pPr>
                    </w:p>
                    <w:p w14:paraId="3A6ED281" w14:textId="253DEA88" w:rsidR="00B43A19" w:rsidRDefault="00B43A19" w:rsidP="00B55FE0">
                      <w:pPr>
                        <w:rPr>
                          <w:b/>
                        </w:rPr>
                      </w:pPr>
                    </w:p>
                    <w:p w14:paraId="535B1934" w14:textId="77777777" w:rsidR="00B43A19" w:rsidRPr="00CF2524" w:rsidRDefault="00B43A19" w:rsidP="00B55FE0">
                      <w:pPr>
                        <w:rPr>
                          <w:b/>
                          <w:sz w:val="4"/>
                        </w:rPr>
                      </w:pPr>
                    </w:p>
                    <w:p w14:paraId="488E73AF" w14:textId="77777777" w:rsidR="00B43A19" w:rsidRPr="008A25F7" w:rsidRDefault="00B43A19" w:rsidP="00B55FE0">
                      <w:pPr>
                        <w:rPr>
                          <w:b/>
                        </w:rPr>
                      </w:pPr>
                      <w:r w:rsidRPr="008A25F7">
                        <w:rPr>
                          <w:b/>
                        </w:rPr>
                        <w:t>Zone 3</w:t>
                      </w:r>
                    </w:p>
                    <w:p w14:paraId="1BF8CBBB" w14:textId="77777777" w:rsidR="00B43A19" w:rsidRPr="008A25F7" w:rsidRDefault="00B43A19" w:rsidP="00B55FE0">
                      <w:pPr>
                        <w:rPr>
                          <w:b/>
                        </w:rPr>
                      </w:pPr>
                    </w:p>
                    <w:p w14:paraId="32AC7F87" w14:textId="68E2C9C3" w:rsidR="00B43A19" w:rsidRDefault="00B43A19" w:rsidP="00B55FE0">
                      <w:pPr>
                        <w:rPr>
                          <w:b/>
                        </w:rPr>
                      </w:pPr>
                    </w:p>
                    <w:p w14:paraId="5F6330EE" w14:textId="77777777" w:rsidR="00B43A19" w:rsidRPr="008A25F7" w:rsidRDefault="00B43A19" w:rsidP="00B55FE0">
                      <w:pPr>
                        <w:rPr>
                          <w:b/>
                        </w:rPr>
                      </w:pPr>
                    </w:p>
                    <w:p w14:paraId="1EA53988" w14:textId="77777777" w:rsidR="00B43A19" w:rsidRPr="008A25F7" w:rsidRDefault="00B43A19" w:rsidP="00B55FE0">
                      <w:pPr>
                        <w:rPr>
                          <w:b/>
                        </w:rPr>
                      </w:pPr>
                      <w:r w:rsidRPr="008A25F7">
                        <w:rPr>
                          <w:b/>
                        </w:rPr>
                        <w:t>Zone 4</w:t>
                      </w:r>
                    </w:p>
                    <w:p w14:paraId="439CE7EE" w14:textId="77777777" w:rsidR="00B43A19" w:rsidRPr="008A25F7" w:rsidRDefault="00B43A19" w:rsidP="00B55FE0">
                      <w:pPr>
                        <w:rPr>
                          <w:b/>
                        </w:rPr>
                      </w:pPr>
                    </w:p>
                    <w:p w14:paraId="757A60E9" w14:textId="1C935B77" w:rsidR="00B43A19" w:rsidRDefault="00B43A19" w:rsidP="00B55FE0">
                      <w:pPr>
                        <w:rPr>
                          <w:b/>
                        </w:rPr>
                      </w:pPr>
                    </w:p>
                    <w:p w14:paraId="5C2899F4" w14:textId="77777777" w:rsidR="00B43A19" w:rsidRPr="00CF2524" w:rsidRDefault="00B43A19" w:rsidP="00B55FE0">
                      <w:pPr>
                        <w:rPr>
                          <w:b/>
                          <w:sz w:val="12"/>
                        </w:rPr>
                      </w:pPr>
                    </w:p>
                    <w:p w14:paraId="72E4C779" w14:textId="77777777" w:rsidR="00B43A19" w:rsidRPr="008A25F7" w:rsidRDefault="00B43A19" w:rsidP="00B55FE0">
                      <w:pPr>
                        <w:rPr>
                          <w:b/>
                        </w:rPr>
                      </w:pPr>
                      <w:r w:rsidRPr="008A25F7">
                        <w:rPr>
                          <w:b/>
                        </w:rPr>
                        <w:t>Zone 5</w:t>
                      </w:r>
                    </w:p>
                  </w:txbxContent>
                </v:textbox>
              </v:shape>
            </w:pict>
          </mc:Fallback>
        </mc:AlternateContent>
      </w:r>
      <w:r>
        <w:rPr>
          <w:noProof/>
        </w:rPr>
        <w:drawing>
          <wp:inline distT="0" distB="0" distL="0" distR="0" wp14:anchorId="76E7A22A" wp14:editId="2F4527EF">
            <wp:extent cx="5943600" cy="4457700"/>
            <wp:effectExtent l="19050" t="19050" r="19050" b="190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d13.gif"/>
                    <pic:cNvPicPr/>
                  </pic:nvPicPr>
                  <pic:blipFill>
                    <a:blip r:embed="rId26">
                      <a:extLst>
                        <a:ext uri="{28A0092B-C50C-407E-A947-70E740481C1C}">
                          <a14:useLocalDpi xmlns:a14="http://schemas.microsoft.com/office/drawing/2010/main" val="0"/>
                        </a:ext>
                      </a:extLst>
                    </a:blip>
                    <a:stretch>
                      <a:fillRect/>
                    </a:stretch>
                  </pic:blipFill>
                  <pic:spPr>
                    <a:xfrm>
                      <a:off x="0" y="0"/>
                      <a:ext cx="5943600" cy="4457700"/>
                    </a:xfrm>
                    <a:prstGeom prst="rect">
                      <a:avLst/>
                    </a:prstGeom>
                    <a:ln>
                      <a:solidFill>
                        <a:schemeClr val="tx1"/>
                      </a:solidFill>
                    </a:ln>
                  </pic:spPr>
                </pic:pic>
              </a:graphicData>
            </a:graphic>
          </wp:inline>
        </w:drawing>
      </w:r>
    </w:p>
    <w:p w14:paraId="7E58CED3" w14:textId="77777777" w:rsidR="00B55FE0" w:rsidRDefault="00B55FE0" w:rsidP="00CD3283">
      <w:pPr>
        <w:pStyle w:val="Captions"/>
      </w:pPr>
      <w:bookmarkStart w:id="2961" w:name="_Toc333219129"/>
      <w:bookmarkStart w:id="2962" w:name="_Toc411514282"/>
      <w:bookmarkStart w:id="2963" w:name="_Toc411515160"/>
      <w:bookmarkStart w:id="2964" w:name="_Toc411599506"/>
      <w:bookmarkStart w:id="2965" w:name="_Toc51846677"/>
      <w:r>
        <w:t xml:space="preserve">Figure </w:t>
      </w:r>
      <w:r>
        <w:rPr>
          <w:noProof/>
        </w:rPr>
        <w:t>3</w:t>
      </w:r>
      <w:r>
        <w:t>.</w:t>
      </w:r>
      <w:r>
        <w:rPr>
          <w:noProof/>
        </w:rPr>
        <w:t>2</w:t>
      </w:r>
      <w:r>
        <w:t>: Heating Degree-Day Zones by County</w:t>
      </w:r>
      <w:bookmarkEnd w:id="2961"/>
      <w:bookmarkEnd w:id="2962"/>
      <w:bookmarkEnd w:id="2963"/>
      <w:bookmarkEnd w:id="2964"/>
      <w:bookmarkEnd w:id="2965"/>
    </w:p>
    <w:p w14:paraId="30036845" w14:textId="77777777" w:rsidR="00B55FE0" w:rsidRDefault="00B55FE0" w:rsidP="00B55FE0">
      <w:pPr>
        <w:jc w:val="center"/>
      </w:pPr>
      <w:r>
        <w:rPr>
          <w:noProof/>
        </w:rPr>
        <mc:AlternateContent>
          <mc:Choice Requires="wps">
            <w:drawing>
              <wp:anchor distT="0" distB="0" distL="114300" distR="114300" simplePos="0" relativeHeight="251658241" behindDoc="0" locked="0" layoutInCell="1" allowOverlap="1" wp14:anchorId="0B19CD46" wp14:editId="77E4BAE9">
                <wp:simplePos x="0" y="0"/>
                <wp:positionH relativeFrom="column">
                  <wp:posOffset>2876550</wp:posOffset>
                </wp:positionH>
                <wp:positionV relativeFrom="paragraph">
                  <wp:posOffset>441960</wp:posOffset>
                </wp:positionV>
                <wp:extent cx="1125855" cy="390525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3905250"/>
                        </a:xfrm>
                        <a:prstGeom prst="rect">
                          <a:avLst/>
                        </a:prstGeom>
                        <a:noFill/>
                        <a:ln w="9525">
                          <a:noFill/>
                          <a:miter lim="800000"/>
                          <a:headEnd/>
                          <a:tailEnd/>
                        </a:ln>
                      </wps:spPr>
                      <wps:txbx>
                        <w:txbxContent>
                          <w:p w14:paraId="27C628FE" w14:textId="77777777" w:rsidR="00B43A19" w:rsidRPr="00FE79D7" w:rsidRDefault="00B43A19" w:rsidP="00B55FE0">
                            <w:pPr>
                              <w:rPr>
                                <w:b/>
                              </w:rPr>
                            </w:pPr>
                            <w:r w:rsidRPr="00FE79D7">
                              <w:rPr>
                                <w:b/>
                              </w:rPr>
                              <w:t>Zone 1</w:t>
                            </w:r>
                          </w:p>
                          <w:p w14:paraId="781F545D" w14:textId="429E0038" w:rsidR="00B43A19" w:rsidRDefault="00B43A19" w:rsidP="00B55FE0">
                            <w:pPr>
                              <w:rPr>
                                <w:b/>
                              </w:rPr>
                            </w:pPr>
                          </w:p>
                          <w:p w14:paraId="427B398A" w14:textId="77777777" w:rsidR="00B43A19" w:rsidRPr="003B5555" w:rsidRDefault="00B43A19" w:rsidP="00B55FE0">
                            <w:pPr>
                              <w:rPr>
                                <w:b/>
                                <w:sz w:val="12"/>
                              </w:rPr>
                            </w:pPr>
                          </w:p>
                          <w:p w14:paraId="64F4678C" w14:textId="77777777" w:rsidR="00B43A19" w:rsidRPr="00FE79D7" w:rsidRDefault="00B43A19" w:rsidP="00B55FE0">
                            <w:pPr>
                              <w:rPr>
                                <w:b/>
                              </w:rPr>
                            </w:pPr>
                            <w:r w:rsidRPr="00FE79D7">
                              <w:rPr>
                                <w:b/>
                              </w:rPr>
                              <w:t>Zone 2</w:t>
                            </w:r>
                          </w:p>
                          <w:p w14:paraId="0F355821" w14:textId="77777777" w:rsidR="00B43A19" w:rsidRPr="00FE79D7" w:rsidRDefault="00B43A19" w:rsidP="00B55FE0">
                            <w:pPr>
                              <w:rPr>
                                <w:b/>
                              </w:rPr>
                            </w:pPr>
                          </w:p>
                          <w:p w14:paraId="0C829D8B" w14:textId="0C5B2AC5" w:rsidR="00B43A19" w:rsidRDefault="00B43A19" w:rsidP="00B55FE0">
                            <w:pPr>
                              <w:rPr>
                                <w:b/>
                              </w:rPr>
                            </w:pPr>
                          </w:p>
                          <w:p w14:paraId="20846D8F" w14:textId="136BBDF3" w:rsidR="00B43A19" w:rsidRDefault="00B43A19" w:rsidP="00B55FE0">
                            <w:pPr>
                              <w:rPr>
                                <w:b/>
                              </w:rPr>
                            </w:pPr>
                          </w:p>
                          <w:p w14:paraId="2762D331" w14:textId="77777777" w:rsidR="00B43A19" w:rsidRPr="003B5555" w:rsidRDefault="00B43A19" w:rsidP="00B55FE0">
                            <w:pPr>
                              <w:rPr>
                                <w:b/>
                                <w:sz w:val="10"/>
                              </w:rPr>
                            </w:pPr>
                          </w:p>
                          <w:p w14:paraId="09E28FC7" w14:textId="77777777" w:rsidR="00B43A19" w:rsidRPr="00FE79D7" w:rsidRDefault="00B43A19" w:rsidP="00B55FE0">
                            <w:pPr>
                              <w:rPr>
                                <w:b/>
                              </w:rPr>
                            </w:pPr>
                            <w:r w:rsidRPr="00FE79D7">
                              <w:rPr>
                                <w:b/>
                              </w:rPr>
                              <w:t>Zone 3</w:t>
                            </w:r>
                          </w:p>
                          <w:p w14:paraId="53B27432" w14:textId="154CD652" w:rsidR="00B43A19" w:rsidRDefault="00B43A19" w:rsidP="00B55FE0">
                            <w:pPr>
                              <w:rPr>
                                <w:b/>
                              </w:rPr>
                            </w:pPr>
                          </w:p>
                          <w:p w14:paraId="3FC6C142" w14:textId="77777777" w:rsidR="00B43A19" w:rsidRPr="00FE79D7" w:rsidRDefault="00B43A19" w:rsidP="00B55FE0">
                            <w:pPr>
                              <w:rPr>
                                <w:b/>
                              </w:rPr>
                            </w:pPr>
                          </w:p>
                          <w:p w14:paraId="00209722" w14:textId="77777777" w:rsidR="00B43A19" w:rsidRPr="00FE79D7" w:rsidRDefault="00B43A19" w:rsidP="00B55FE0">
                            <w:pPr>
                              <w:rPr>
                                <w:b/>
                              </w:rPr>
                            </w:pPr>
                          </w:p>
                          <w:p w14:paraId="7D529537" w14:textId="77777777" w:rsidR="00B43A19" w:rsidRPr="00FE79D7" w:rsidRDefault="00B43A19" w:rsidP="00B55FE0">
                            <w:pPr>
                              <w:rPr>
                                <w:b/>
                              </w:rPr>
                            </w:pPr>
                            <w:r w:rsidRPr="00FE79D7">
                              <w:rPr>
                                <w:b/>
                              </w:rPr>
                              <w:t>Zone 4</w:t>
                            </w:r>
                          </w:p>
                          <w:p w14:paraId="64336314" w14:textId="77777777" w:rsidR="00B43A19" w:rsidRPr="00FE79D7" w:rsidRDefault="00B43A19" w:rsidP="00B55FE0">
                            <w:pPr>
                              <w:rPr>
                                <w:b/>
                              </w:rPr>
                            </w:pPr>
                          </w:p>
                          <w:p w14:paraId="226CE77C" w14:textId="77777777" w:rsidR="00B43A19" w:rsidRPr="00FE79D7" w:rsidRDefault="00B43A19" w:rsidP="00B55FE0">
                            <w:pPr>
                              <w:rPr>
                                <w:b/>
                              </w:rPr>
                            </w:pPr>
                          </w:p>
                          <w:p w14:paraId="46F94521" w14:textId="77777777" w:rsidR="00B43A19" w:rsidRPr="00FE79D7" w:rsidRDefault="00B43A19" w:rsidP="00B55FE0">
                            <w:pPr>
                              <w:rPr>
                                <w:b/>
                              </w:rPr>
                            </w:pPr>
                            <w:r w:rsidRPr="00FE79D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19CD46" id="_x0000_s1027" type="#_x0000_t202" style="position:absolute;left:0;text-align:left;margin-left:226.5pt;margin-top:34.8pt;width:88.65pt;height:30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" filled="f" stroked="f">
                <v:textbox>
                  <w:txbxContent>
                    <w:p w14:paraId="27C628FE" w14:textId="77777777" w:rsidR="00B43A19" w:rsidRPr="00FE79D7" w:rsidRDefault="00B43A19" w:rsidP="00B55FE0">
                      <w:pPr>
                        <w:rPr>
                          <w:b/>
                        </w:rPr>
                      </w:pPr>
                      <w:r w:rsidRPr="00FE79D7">
                        <w:rPr>
                          <w:b/>
                        </w:rPr>
                        <w:t>Zone 1</w:t>
                      </w:r>
                    </w:p>
                    <w:p w14:paraId="781F545D" w14:textId="429E0038" w:rsidR="00B43A19" w:rsidRDefault="00B43A19" w:rsidP="00B55FE0">
                      <w:pPr>
                        <w:rPr>
                          <w:b/>
                        </w:rPr>
                      </w:pPr>
                    </w:p>
                    <w:p w14:paraId="427B398A" w14:textId="77777777" w:rsidR="00B43A19" w:rsidRPr="003B5555" w:rsidRDefault="00B43A19" w:rsidP="00B55FE0">
                      <w:pPr>
                        <w:rPr>
                          <w:b/>
                          <w:sz w:val="12"/>
                        </w:rPr>
                      </w:pPr>
                    </w:p>
                    <w:p w14:paraId="64F4678C" w14:textId="77777777" w:rsidR="00B43A19" w:rsidRPr="00FE79D7" w:rsidRDefault="00B43A19" w:rsidP="00B55FE0">
                      <w:pPr>
                        <w:rPr>
                          <w:b/>
                        </w:rPr>
                      </w:pPr>
                      <w:r w:rsidRPr="00FE79D7">
                        <w:rPr>
                          <w:b/>
                        </w:rPr>
                        <w:t>Zone 2</w:t>
                      </w:r>
                    </w:p>
                    <w:p w14:paraId="0F355821" w14:textId="77777777" w:rsidR="00B43A19" w:rsidRPr="00FE79D7" w:rsidRDefault="00B43A19" w:rsidP="00B55FE0">
                      <w:pPr>
                        <w:rPr>
                          <w:b/>
                        </w:rPr>
                      </w:pPr>
                    </w:p>
                    <w:p w14:paraId="0C829D8B" w14:textId="0C5B2AC5" w:rsidR="00B43A19" w:rsidRDefault="00B43A19" w:rsidP="00B55FE0">
                      <w:pPr>
                        <w:rPr>
                          <w:b/>
                        </w:rPr>
                      </w:pPr>
                    </w:p>
                    <w:p w14:paraId="20846D8F" w14:textId="136BBDF3" w:rsidR="00B43A19" w:rsidRDefault="00B43A19" w:rsidP="00B55FE0">
                      <w:pPr>
                        <w:rPr>
                          <w:b/>
                        </w:rPr>
                      </w:pPr>
                    </w:p>
                    <w:p w14:paraId="2762D331" w14:textId="77777777" w:rsidR="00B43A19" w:rsidRPr="003B5555" w:rsidRDefault="00B43A19" w:rsidP="00B55FE0">
                      <w:pPr>
                        <w:rPr>
                          <w:b/>
                          <w:sz w:val="10"/>
                        </w:rPr>
                      </w:pPr>
                    </w:p>
                    <w:p w14:paraId="09E28FC7" w14:textId="77777777" w:rsidR="00B43A19" w:rsidRPr="00FE79D7" w:rsidRDefault="00B43A19" w:rsidP="00B55FE0">
                      <w:pPr>
                        <w:rPr>
                          <w:b/>
                        </w:rPr>
                      </w:pPr>
                      <w:r w:rsidRPr="00FE79D7">
                        <w:rPr>
                          <w:b/>
                        </w:rPr>
                        <w:t>Zone 3</w:t>
                      </w:r>
                    </w:p>
                    <w:p w14:paraId="53B27432" w14:textId="154CD652" w:rsidR="00B43A19" w:rsidRDefault="00B43A19" w:rsidP="00B55FE0">
                      <w:pPr>
                        <w:rPr>
                          <w:b/>
                        </w:rPr>
                      </w:pPr>
                    </w:p>
                    <w:p w14:paraId="3FC6C142" w14:textId="77777777" w:rsidR="00B43A19" w:rsidRPr="00FE79D7" w:rsidRDefault="00B43A19" w:rsidP="00B55FE0">
                      <w:pPr>
                        <w:rPr>
                          <w:b/>
                        </w:rPr>
                      </w:pPr>
                    </w:p>
                    <w:p w14:paraId="00209722" w14:textId="77777777" w:rsidR="00B43A19" w:rsidRPr="00FE79D7" w:rsidRDefault="00B43A19" w:rsidP="00B55FE0">
                      <w:pPr>
                        <w:rPr>
                          <w:b/>
                        </w:rPr>
                      </w:pPr>
                    </w:p>
                    <w:p w14:paraId="7D529537" w14:textId="77777777" w:rsidR="00B43A19" w:rsidRPr="00FE79D7" w:rsidRDefault="00B43A19" w:rsidP="00B55FE0">
                      <w:pPr>
                        <w:rPr>
                          <w:b/>
                        </w:rPr>
                      </w:pPr>
                      <w:r w:rsidRPr="00FE79D7">
                        <w:rPr>
                          <w:b/>
                        </w:rPr>
                        <w:t>Zone 4</w:t>
                      </w:r>
                    </w:p>
                    <w:p w14:paraId="64336314" w14:textId="77777777" w:rsidR="00B43A19" w:rsidRPr="00FE79D7" w:rsidRDefault="00B43A19" w:rsidP="00B55FE0">
                      <w:pPr>
                        <w:rPr>
                          <w:b/>
                        </w:rPr>
                      </w:pPr>
                    </w:p>
                    <w:p w14:paraId="226CE77C" w14:textId="77777777" w:rsidR="00B43A19" w:rsidRPr="00FE79D7" w:rsidRDefault="00B43A19" w:rsidP="00B55FE0">
                      <w:pPr>
                        <w:rPr>
                          <w:b/>
                        </w:rPr>
                      </w:pPr>
                    </w:p>
                    <w:p w14:paraId="46F94521" w14:textId="77777777" w:rsidR="00B43A19" w:rsidRPr="00FE79D7" w:rsidRDefault="00B43A19" w:rsidP="00B55FE0">
                      <w:pPr>
                        <w:rPr>
                          <w:b/>
                        </w:rPr>
                      </w:pPr>
                      <w:r w:rsidRPr="00FE79D7">
                        <w:rPr>
                          <w:b/>
                        </w:rPr>
                        <w:t>Zone 5</w:t>
                      </w:r>
                    </w:p>
                  </w:txbxContent>
                </v:textbox>
              </v:shape>
            </w:pict>
          </mc:Fallback>
        </mc:AlternateContent>
      </w:r>
      <w:r>
        <w:rPr>
          <w:noProof/>
        </w:rPr>
        <w:drawing>
          <wp:inline distT="0" distB="0" distL="0" distR="0" wp14:anchorId="1CE37D99" wp14:editId="5E562149">
            <wp:extent cx="5981700" cy="4486275"/>
            <wp:effectExtent l="19050" t="19050" r="19050" b="285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d13.gif"/>
                    <pic:cNvPicPr/>
                  </pic:nvPicPr>
                  <pic:blipFill>
                    <a:blip r:embed="rId27">
                      <a:extLst>
                        <a:ext uri="{28A0092B-C50C-407E-A947-70E740481C1C}">
                          <a14:useLocalDpi xmlns:a14="http://schemas.microsoft.com/office/drawing/2010/main" val="0"/>
                        </a:ext>
                      </a:extLst>
                    </a:blip>
                    <a:stretch>
                      <a:fillRect/>
                    </a:stretch>
                  </pic:blipFill>
                  <pic:spPr>
                    <a:xfrm>
                      <a:off x="0" y="0"/>
                      <a:ext cx="5992856" cy="4494642"/>
                    </a:xfrm>
                    <a:prstGeom prst="rect">
                      <a:avLst/>
                    </a:prstGeom>
                    <a:ln>
                      <a:solidFill>
                        <a:schemeClr val="tx1"/>
                      </a:solidFill>
                    </a:ln>
                  </pic:spPr>
                </pic:pic>
              </a:graphicData>
            </a:graphic>
          </wp:inline>
        </w:drawing>
      </w:r>
    </w:p>
    <w:p w14:paraId="71C9CCB3" w14:textId="35174F4E" w:rsidR="00B55FE0" w:rsidRDefault="00B55FE0" w:rsidP="00CD3283">
      <w:pPr>
        <w:pStyle w:val="Captions"/>
      </w:pPr>
      <w:bookmarkStart w:id="2966" w:name="_Toc335377234"/>
      <w:bookmarkStart w:id="2967" w:name="_Toc411514776"/>
      <w:bookmarkStart w:id="2968" w:name="_Toc411515476"/>
      <w:bookmarkStart w:id="2969" w:name="_Toc411599465"/>
      <w:bookmarkStart w:id="2970" w:name="_Toc51846678"/>
      <w:r>
        <w:t xml:space="preserve">Table </w:t>
      </w:r>
      <w:r>
        <w:rPr>
          <w:noProof/>
        </w:rPr>
        <w:t>3</w:t>
      </w:r>
      <w:r>
        <w:t>.</w:t>
      </w:r>
      <w:r w:rsidR="0026285F">
        <w:rPr>
          <w:noProof/>
        </w:rPr>
        <w:t>6</w:t>
      </w:r>
      <w:r>
        <w:t>: Heating Degree-Day Zones by County</w:t>
      </w:r>
      <w:bookmarkEnd w:id="2966"/>
      <w:bookmarkEnd w:id="2967"/>
      <w:bookmarkEnd w:id="2968"/>
      <w:bookmarkEnd w:id="2969"/>
      <w:bookmarkEnd w:id="2970"/>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B55FE0" w:rsidRPr="003302EA" w14:paraId="35CC5479" w14:textId="77777777" w:rsidTr="0017618E">
        <w:trPr>
          <w:trHeight w:hRule="exact" w:val="259"/>
          <w:tblHeader/>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65BEE6D6" w14:textId="77777777" w:rsidR="00B55FE0" w:rsidRPr="00F613D9" w:rsidRDefault="00B55FE0" w:rsidP="00F613D9">
            <w:pPr>
              <w:jc w:val="center"/>
              <w:rPr>
                <w:b/>
                <w:color w:val="FFFFFF" w:themeColor="background1"/>
              </w:rPr>
            </w:pPr>
            <w:r w:rsidRPr="00F613D9">
              <w:rPr>
                <w:b/>
                <w:color w:val="FFFFFF" w:themeColor="background1"/>
              </w:rPr>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7AA8AAA" w14:textId="77777777" w:rsidR="00B55FE0" w:rsidRPr="00F613D9" w:rsidRDefault="00B55FE0" w:rsidP="00F613D9">
            <w:pPr>
              <w:jc w:val="center"/>
              <w:rPr>
                <w:b/>
                <w:color w:val="FFFFFF" w:themeColor="background1"/>
              </w:rPr>
            </w:pPr>
            <w:r w:rsidRPr="00F613D9">
              <w:rPr>
                <w:b/>
                <w:color w:val="FFFFFF" w:themeColor="background1"/>
              </w:rPr>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4967D51" w14:textId="77777777" w:rsidR="00B55FE0" w:rsidRPr="00F613D9" w:rsidRDefault="00B55FE0" w:rsidP="00F613D9">
            <w:pPr>
              <w:jc w:val="center"/>
              <w:rPr>
                <w:b/>
                <w:color w:val="FFFFFF" w:themeColor="background1"/>
              </w:rPr>
            </w:pPr>
            <w:r w:rsidRPr="00F613D9">
              <w:rPr>
                <w:b/>
                <w:color w:val="FFFFFF" w:themeColor="background1"/>
              </w:rPr>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C5252EE" w14:textId="77777777" w:rsidR="00B55FE0" w:rsidRPr="00F613D9" w:rsidRDefault="00B55FE0" w:rsidP="00F613D9">
            <w:pPr>
              <w:jc w:val="center"/>
              <w:rPr>
                <w:b/>
                <w:color w:val="FFFFFF" w:themeColor="background1"/>
              </w:rPr>
            </w:pPr>
            <w:r w:rsidRPr="00F613D9">
              <w:rPr>
                <w:b/>
                <w:color w:val="FFFFFF" w:themeColor="background1"/>
              </w:rPr>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2D4471BE" w14:textId="77777777" w:rsidR="00B55FE0" w:rsidRPr="00F613D9" w:rsidRDefault="00B55FE0" w:rsidP="00F613D9">
            <w:pPr>
              <w:jc w:val="center"/>
              <w:rPr>
                <w:b/>
                <w:color w:val="FFFFFF" w:themeColor="background1"/>
              </w:rPr>
            </w:pPr>
            <w:r w:rsidRPr="00F613D9">
              <w:rPr>
                <w:b/>
                <w:color w:val="FFFFFF" w:themeColor="background1"/>
              </w:rPr>
              <w:t>Zone 5</w:t>
            </w:r>
          </w:p>
        </w:tc>
      </w:tr>
      <w:tr w:rsidR="00B55FE0" w:rsidRPr="003302EA" w14:paraId="53772DA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7AD1869C" w14:textId="77777777" w:rsidR="00B55FE0" w:rsidRPr="003302EA" w:rsidRDefault="00B55FE0" w:rsidP="00F613D9">
            <w:r>
              <w:t>Boone County</w:t>
            </w:r>
          </w:p>
        </w:tc>
        <w:tc>
          <w:tcPr>
            <w:tcW w:w="1857" w:type="dxa"/>
            <w:tcBorders>
              <w:top w:val="nil"/>
              <w:left w:val="nil"/>
              <w:bottom w:val="single" w:sz="4" w:space="0" w:color="auto"/>
              <w:right w:val="single" w:sz="4" w:space="0" w:color="auto"/>
            </w:tcBorders>
            <w:shd w:val="clear" w:color="auto" w:fill="auto"/>
            <w:noWrap/>
            <w:vAlign w:val="center"/>
            <w:hideMark/>
          </w:tcPr>
          <w:p w14:paraId="53261B03" w14:textId="77777777" w:rsidR="00B55FE0" w:rsidRPr="003302EA" w:rsidRDefault="00B55FE0" w:rsidP="00F613D9">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14:paraId="77E7242B" w14:textId="77777777" w:rsidR="00B55FE0" w:rsidRPr="003302EA" w:rsidRDefault="00B55FE0" w:rsidP="00F613D9">
            <w:r>
              <w:t>Adams County</w:t>
            </w:r>
          </w:p>
        </w:tc>
        <w:tc>
          <w:tcPr>
            <w:tcW w:w="1857" w:type="dxa"/>
            <w:tcBorders>
              <w:top w:val="nil"/>
              <w:left w:val="nil"/>
              <w:bottom w:val="single" w:sz="4" w:space="0" w:color="auto"/>
              <w:right w:val="single" w:sz="4" w:space="0" w:color="auto"/>
            </w:tcBorders>
            <w:shd w:val="clear" w:color="auto" w:fill="auto"/>
            <w:noWrap/>
            <w:vAlign w:val="center"/>
            <w:hideMark/>
          </w:tcPr>
          <w:p w14:paraId="79637CE7" w14:textId="77777777" w:rsidR="00B55FE0" w:rsidRPr="003302EA" w:rsidRDefault="00B55FE0" w:rsidP="00F613D9">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14:paraId="78BBB0B6" w14:textId="77777777" w:rsidR="00B55FE0" w:rsidRPr="003302EA" w:rsidRDefault="00B55FE0" w:rsidP="00F613D9">
            <w:r>
              <w:t>Alexander County</w:t>
            </w:r>
          </w:p>
        </w:tc>
      </w:tr>
      <w:tr w:rsidR="00B55FE0" w:rsidRPr="003302EA" w14:paraId="4233273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1E1E488A" w14:textId="77777777" w:rsidR="00B55FE0" w:rsidRPr="003302EA" w:rsidRDefault="00B55FE0" w:rsidP="00F613D9">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14:paraId="0AD1A1D0" w14:textId="77777777" w:rsidR="00B55FE0" w:rsidRPr="003302EA" w:rsidRDefault="00B55FE0" w:rsidP="00F613D9">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14:paraId="27396D93" w14:textId="77777777" w:rsidR="00B55FE0" w:rsidRPr="003302EA" w:rsidRDefault="00B55FE0" w:rsidP="00F613D9">
            <w:r>
              <w:t>Bond County</w:t>
            </w:r>
          </w:p>
        </w:tc>
        <w:tc>
          <w:tcPr>
            <w:tcW w:w="1857" w:type="dxa"/>
            <w:tcBorders>
              <w:top w:val="nil"/>
              <w:left w:val="nil"/>
              <w:bottom w:val="single" w:sz="4" w:space="0" w:color="auto"/>
              <w:right w:val="single" w:sz="4" w:space="0" w:color="auto"/>
            </w:tcBorders>
            <w:shd w:val="clear" w:color="auto" w:fill="auto"/>
            <w:noWrap/>
            <w:vAlign w:val="center"/>
            <w:hideMark/>
          </w:tcPr>
          <w:p w14:paraId="612D5F0A" w14:textId="77777777" w:rsidR="00B55FE0" w:rsidRPr="003302EA" w:rsidRDefault="00B55FE0" w:rsidP="00F613D9">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14:paraId="24A3FD24" w14:textId="77777777" w:rsidR="00B55FE0" w:rsidRPr="003302EA" w:rsidRDefault="00B55FE0" w:rsidP="00F613D9">
            <w:r>
              <w:t>Massac County</w:t>
            </w:r>
          </w:p>
        </w:tc>
      </w:tr>
      <w:tr w:rsidR="00B55FE0" w:rsidRPr="003302EA" w14:paraId="609D1CC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3F755535" w14:textId="77777777" w:rsidR="00B55FE0" w:rsidRPr="003302EA" w:rsidRDefault="00B55FE0" w:rsidP="00F613D9">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14:paraId="1352AA5F" w14:textId="77777777" w:rsidR="00B55FE0" w:rsidRPr="003302EA" w:rsidRDefault="00B55FE0" w:rsidP="00F613D9">
            <w:r>
              <w:t>Cook County</w:t>
            </w:r>
          </w:p>
        </w:tc>
        <w:tc>
          <w:tcPr>
            <w:tcW w:w="1857" w:type="dxa"/>
            <w:tcBorders>
              <w:top w:val="nil"/>
              <w:left w:val="nil"/>
              <w:bottom w:val="single" w:sz="4" w:space="0" w:color="auto"/>
              <w:right w:val="single" w:sz="4" w:space="0" w:color="auto"/>
            </w:tcBorders>
            <w:shd w:val="clear" w:color="auto" w:fill="auto"/>
            <w:noWrap/>
            <w:vAlign w:val="center"/>
            <w:hideMark/>
          </w:tcPr>
          <w:p w14:paraId="655EC95D" w14:textId="77777777" w:rsidR="00B55FE0" w:rsidRPr="003302EA" w:rsidRDefault="00B55FE0" w:rsidP="00F613D9">
            <w:r>
              <w:t>Brown County</w:t>
            </w:r>
          </w:p>
        </w:tc>
        <w:tc>
          <w:tcPr>
            <w:tcW w:w="1857" w:type="dxa"/>
            <w:tcBorders>
              <w:top w:val="nil"/>
              <w:left w:val="nil"/>
              <w:bottom w:val="single" w:sz="4" w:space="0" w:color="auto"/>
              <w:right w:val="single" w:sz="4" w:space="0" w:color="auto"/>
            </w:tcBorders>
            <w:shd w:val="clear" w:color="auto" w:fill="auto"/>
            <w:noWrap/>
            <w:vAlign w:val="center"/>
            <w:hideMark/>
          </w:tcPr>
          <w:p w14:paraId="005FE03D" w14:textId="77777777" w:rsidR="00B55FE0" w:rsidRPr="003302EA" w:rsidRDefault="00B55FE0" w:rsidP="00F613D9">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14:paraId="792A2367" w14:textId="77777777" w:rsidR="00B55FE0" w:rsidRPr="003302EA" w:rsidRDefault="00B55FE0" w:rsidP="00F613D9">
            <w:r>
              <w:t>Pulaski County</w:t>
            </w:r>
          </w:p>
        </w:tc>
      </w:tr>
      <w:tr w:rsidR="00B55FE0" w:rsidRPr="003302EA" w14:paraId="603BD79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666F2C4" w14:textId="77777777" w:rsidR="00B55FE0" w:rsidRPr="003302EA" w:rsidRDefault="00B55FE0" w:rsidP="00F613D9">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14:paraId="367BFA35" w14:textId="77777777" w:rsidR="00B55FE0" w:rsidRPr="003302EA" w:rsidRDefault="00B55FE0" w:rsidP="00F613D9">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14:paraId="4D3A9526" w14:textId="77777777" w:rsidR="00B55FE0" w:rsidRPr="003302EA" w:rsidRDefault="00B55FE0" w:rsidP="00F613D9">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14:paraId="5B78C119" w14:textId="77777777" w:rsidR="00B55FE0" w:rsidRPr="003302EA" w:rsidRDefault="00B55FE0" w:rsidP="00F613D9">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14:paraId="4294C44F" w14:textId="77777777" w:rsidR="00B55FE0" w:rsidRPr="003302EA" w:rsidRDefault="00B55FE0" w:rsidP="00F613D9">
            <w:r>
              <w:t>Union County</w:t>
            </w:r>
          </w:p>
        </w:tc>
      </w:tr>
      <w:tr w:rsidR="00B55FE0" w:rsidRPr="003302EA" w14:paraId="42089F0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2CA0A2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BF55024" w14:textId="77777777" w:rsidR="00B55FE0" w:rsidRPr="003302EA" w:rsidRDefault="00B55FE0" w:rsidP="00F613D9">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14:paraId="1D104F38" w14:textId="77777777" w:rsidR="00B55FE0" w:rsidRPr="003302EA" w:rsidRDefault="00B55FE0" w:rsidP="00F613D9">
            <w:r>
              <w:t>Cass County</w:t>
            </w:r>
          </w:p>
        </w:tc>
        <w:tc>
          <w:tcPr>
            <w:tcW w:w="1857" w:type="dxa"/>
            <w:tcBorders>
              <w:top w:val="nil"/>
              <w:left w:val="nil"/>
              <w:bottom w:val="single" w:sz="4" w:space="0" w:color="auto"/>
              <w:right w:val="single" w:sz="4" w:space="0" w:color="auto"/>
            </w:tcBorders>
            <w:shd w:val="clear" w:color="auto" w:fill="auto"/>
            <w:noWrap/>
            <w:vAlign w:val="center"/>
            <w:hideMark/>
          </w:tcPr>
          <w:p w14:paraId="15BBDE87" w14:textId="77777777" w:rsidR="00B55FE0" w:rsidRPr="003302EA" w:rsidRDefault="00B55FE0" w:rsidP="00F613D9">
            <w:r>
              <w:t>Hamilton County</w:t>
            </w:r>
          </w:p>
        </w:tc>
        <w:tc>
          <w:tcPr>
            <w:tcW w:w="1857" w:type="dxa"/>
            <w:tcBorders>
              <w:top w:val="nil"/>
              <w:left w:val="nil"/>
              <w:bottom w:val="single" w:sz="4" w:space="0" w:color="auto"/>
              <w:right w:val="single" w:sz="4" w:space="0" w:color="auto"/>
            </w:tcBorders>
            <w:shd w:val="clear" w:color="auto" w:fill="auto"/>
            <w:noWrap/>
            <w:vAlign w:val="bottom"/>
            <w:hideMark/>
          </w:tcPr>
          <w:p w14:paraId="6354A9F2" w14:textId="77777777" w:rsidR="00B55FE0" w:rsidRPr="003302EA" w:rsidRDefault="00B55FE0" w:rsidP="00F613D9">
            <w:r>
              <w:t> </w:t>
            </w:r>
          </w:p>
        </w:tc>
      </w:tr>
      <w:tr w:rsidR="00B55FE0" w:rsidRPr="003302EA" w14:paraId="04B8975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FC8A70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FBCA431" w14:textId="77777777" w:rsidR="00B55FE0" w:rsidRPr="003302EA" w:rsidRDefault="00B55FE0" w:rsidP="00F613D9">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14:paraId="72F3ADCF" w14:textId="77777777" w:rsidR="00B55FE0" w:rsidRPr="003302EA" w:rsidRDefault="00B55FE0" w:rsidP="00F613D9">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14:paraId="095FDF61" w14:textId="77777777" w:rsidR="00B55FE0" w:rsidRPr="003302EA" w:rsidRDefault="00B55FE0" w:rsidP="00F613D9">
            <w:r>
              <w:t>Hardin County</w:t>
            </w:r>
          </w:p>
        </w:tc>
        <w:tc>
          <w:tcPr>
            <w:tcW w:w="1857" w:type="dxa"/>
            <w:tcBorders>
              <w:top w:val="nil"/>
              <w:left w:val="nil"/>
              <w:bottom w:val="single" w:sz="4" w:space="0" w:color="auto"/>
              <w:right w:val="single" w:sz="4" w:space="0" w:color="auto"/>
            </w:tcBorders>
            <w:shd w:val="clear" w:color="auto" w:fill="auto"/>
            <w:noWrap/>
            <w:vAlign w:val="bottom"/>
            <w:hideMark/>
          </w:tcPr>
          <w:p w14:paraId="3E094569" w14:textId="77777777" w:rsidR="00B55FE0" w:rsidRPr="003302EA" w:rsidRDefault="00B55FE0" w:rsidP="00F613D9">
            <w:r>
              <w:t> </w:t>
            </w:r>
          </w:p>
        </w:tc>
      </w:tr>
      <w:tr w:rsidR="00B55FE0" w:rsidRPr="003302EA" w14:paraId="3E88F65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8921E4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89F4195" w14:textId="77777777" w:rsidR="00B55FE0" w:rsidRPr="003302EA" w:rsidRDefault="00B55FE0" w:rsidP="00F613D9">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14:paraId="70A3E424" w14:textId="77777777" w:rsidR="00B55FE0" w:rsidRPr="003302EA" w:rsidRDefault="00B55FE0" w:rsidP="00F613D9">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14:paraId="5A743250" w14:textId="77777777" w:rsidR="00B55FE0" w:rsidRPr="003302EA" w:rsidRDefault="00B55FE0" w:rsidP="00F613D9">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6BAFD02" w14:textId="77777777" w:rsidR="00B55FE0" w:rsidRPr="003302EA" w:rsidRDefault="00B55FE0" w:rsidP="00F613D9">
            <w:r>
              <w:t> </w:t>
            </w:r>
          </w:p>
        </w:tc>
      </w:tr>
      <w:tr w:rsidR="00B55FE0" w:rsidRPr="003302EA" w14:paraId="3FE5292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75E4AE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76D6D91" w14:textId="77777777" w:rsidR="00B55FE0" w:rsidRPr="003302EA" w:rsidRDefault="00B55FE0" w:rsidP="00F613D9">
            <w:r>
              <w:t>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6C113D19" w14:textId="77777777" w:rsidR="00B55FE0" w:rsidRPr="003302EA" w:rsidRDefault="00B55FE0" w:rsidP="00F613D9">
            <w:r>
              <w:t>Clark County</w:t>
            </w:r>
          </w:p>
        </w:tc>
        <w:tc>
          <w:tcPr>
            <w:tcW w:w="1857" w:type="dxa"/>
            <w:tcBorders>
              <w:top w:val="nil"/>
              <w:left w:val="nil"/>
              <w:bottom w:val="single" w:sz="4" w:space="0" w:color="auto"/>
              <w:right w:val="single" w:sz="4" w:space="0" w:color="auto"/>
            </w:tcBorders>
            <w:shd w:val="clear" w:color="auto" w:fill="auto"/>
            <w:noWrap/>
            <w:vAlign w:val="center"/>
            <w:hideMark/>
          </w:tcPr>
          <w:p w14:paraId="6C61D7B9" w14:textId="77777777" w:rsidR="00B55FE0" w:rsidRPr="003302EA" w:rsidRDefault="00B55FE0" w:rsidP="00F613D9">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14:paraId="009DC6ED" w14:textId="77777777" w:rsidR="00B55FE0" w:rsidRPr="003302EA" w:rsidRDefault="00B55FE0" w:rsidP="00F613D9">
            <w:r>
              <w:t> </w:t>
            </w:r>
          </w:p>
        </w:tc>
      </w:tr>
      <w:tr w:rsidR="00B55FE0" w:rsidRPr="003302EA" w14:paraId="4B1EE279"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56943DE"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25D7A82" w14:textId="77777777" w:rsidR="00B55FE0" w:rsidRPr="003302EA" w:rsidRDefault="00B55FE0" w:rsidP="00F613D9">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14:paraId="1731A56C" w14:textId="77777777" w:rsidR="00B55FE0" w:rsidRPr="003302EA" w:rsidRDefault="00B55FE0" w:rsidP="00F613D9">
            <w:r>
              <w:t>Clay County</w:t>
            </w:r>
          </w:p>
        </w:tc>
        <w:tc>
          <w:tcPr>
            <w:tcW w:w="1857" w:type="dxa"/>
            <w:tcBorders>
              <w:top w:val="nil"/>
              <w:left w:val="nil"/>
              <w:bottom w:val="single" w:sz="4" w:space="0" w:color="auto"/>
              <w:right w:val="single" w:sz="4" w:space="0" w:color="auto"/>
            </w:tcBorders>
            <w:shd w:val="clear" w:color="auto" w:fill="auto"/>
            <w:noWrap/>
            <w:vAlign w:val="center"/>
            <w:hideMark/>
          </w:tcPr>
          <w:p w14:paraId="66A3CBB1" w14:textId="77777777" w:rsidR="00B55FE0" w:rsidRPr="003302EA" w:rsidRDefault="00B55FE0" w:rsidP="00F613D9">
            <w:r>
              <w:t>Johnson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4CA2CA1" w14:textId="77777777" w:rsidR="00B55FE0" w:rsidRPr="003302EA" w:rsidRDefault="00B55FE0" w:rsidP="00F613D9">
            <w:r>
              <w:t> </w:t>
            </w:r>
          </w:p>
        </w:tc>
      </w:tr>
      <w:tr w:rsidR="00B55FE0" w:rsidRPr="003302EA" w14:paraId="196CD769"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AE3087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2C85BCC" w14:textId="77777777" w:rsidR="00B55FE0" w:rsidRPr="003302EA" w:rsidRDefault="00B55FE0" w:rsidP="00F613D9">
            <w:r>
              <w:t>Kane County</w:t>
            </w:r>
          </w:p>
        </w:tc>
        <w:tc>
          <w:tcPr>
            <w:tcW w:w="1857" w:type="dxa"/>
            <w:tcBorders>
              <w:top w:val="nil"/>
              <w:left w:val="nil"/>
              <w:bottom w:val="single" w:sz="4" w:space="0" w:color="auto"/>
              <w:right w:val="single" w:sz="4" w:space="0" w:color="auto"/>
            </w:tcBorders>
            <w:shd w:val="clear" w:color="auto" w:fill="auto"/>
            <w:noWrap/>
            <w:vAlign w:val="center"/>
            <w:hideMark/>
          </w:tcPr>
          <w:p w14:paraId="0B76A583" w14:textId="77777777" w:rsidR="00B55FE0" w:rsidRPr="003302EA" w:rsidRDefault="00B55FE0" w:rsidP="00F613D9">
            <w:r>
              <w:t>Coles County</w:t>
            </w:r>
          </w:p>
        </w:tc>
        <w:tc>
          <w:tcPr>
            <w:tcW w:w="1857" w:type="dxa"/>
            <w:tcBorders>
              <w:top w:val="nil"/>
              <w:left w:val="nil"/>
              <w:bottom w:val="single" w:sz="4" w:space="0" w:color="auto"/>
              <w:right w:val="single" w:sz="4" w:space="0" w:color="auto"/>
            </w:tcBorders>
            <w:shd w:val="clear" w:color="auto" w:fill="auto"/>
            <w:noWrap/>
            <w:vAlign w:val="center"/>
            <w:hideMark/>
          </w:tcPr>
          <w:p w14:paraId="61B84491" w14:textId="77777777" w:rsidR="00B55FE0" w:rsidRPr="003302EA" w:rsidRDefault="00B55FE0" w:rsidP="00F613D9">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14:paraId="752B4E6E" w14:textId="77777777" w:rsidR="00B55FE0" w:rsidRPr="003302EA" w:rsidRDefault="00B55FE0" w:rsidP="00F613D9">
            <w:r>
              <w:t> </w:t>
            </w:r>
          </w:p>
        </w:tc>
      </w:tr>
      <w:tr w:rsidR="00B55FE0" w:rsidRPr="003302EA" w14:paraId="2A1A7C1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909DF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A086611" w14:textId="77777777" w:rsidR="00B55FE0" w:rsidRPr="003302EA" w:rsidRDefault="00B55FE0" w:rsidP="00F613D9">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14:paraId="5F407E81" w14:textId="77777777" w:rsidR="00B55FE0" w:rsidRPr="003302EA" w:rsidRDefault="00B55FE0" w:rsidP="00F613D9">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4841FD05" w14:textId="77777777" w:rsidR="00B55FE0" w:rsidRPr="003302EA" w:rsidRDefault="00B55FE0" w:rsidP="00F613D9">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14:paraId="269480B6" w14:textId="77777777" w:rsidR="00B55FE0" w:rsidRPr="003302EA" w:rsidRDefault="00B55FE0" w:rsidP="00F613D9">
            <w:r>
              <w:t> </w:t>
            </w:r>
          </w:p>
        </w:tc>
      </w:tr>
      <w:tr w:rsidR="00B55FE0" w:rsidRPr="003302EA" w14:paraId="74D92D2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516699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7DEE39C" w14:textId="77777777" w:rsidR="00B55FE0" w:rsidRPr="003302EA" w:rsidRDefault="00B55FE0" w:rsidP="00F613D9">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14:paraId="1CCEB243" w14:textId="77777777" w:rsidR="00B55FE0" w:rsidRPr="003302EA" w:rsidRDefault="00B55FE0" w:rsidP="00F613D9">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40997EF8" w14:textId="77777777" w:rsidR="00B55FE0" w:rsidRPr="003302EA" w:rsidRDefault="00B55FE0" w:rsidP="00F613D9">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14:paraId="5BA8C6A2" w14:textId="77777777" w:rsidR="00B55FE0" w:rsidRPr="003302EA" w:rsidRDefault="00B55FE0" w:rsidP="00F613D9">
            <w:r>
              <w:t> </w:t>
            </w:r>
          </w:p>
        </w:tc>
      </w:tr>
      <w:tr w:rsidR="00B55FE0" w:rsidRPr="003302EA" w14:paraId="53889DC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AA7595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11B1C6D" w14:textId="77777777" w:rsidR="00B55FE0" w:rsidRPr="003302EA" w:rsidRDefault="00B55FE0" w:rsidP="00F613D9">
            <w:r>
              <w:t>Knox County</w:t>
            </w:r>
          </w:p>
        </w:tc>
        <w:tc>
          <w:tcPr>
            <w:tcW w:w="1857" w:type="dxa"/>
            <w:tcBorders>
              <w:top w:val="nil"/>
              <w:left w:val="nil"/>
              <w:bottom w:val="single" w:sz="4" w:space="0" w:color="auto"/>
              <w:right w:val="single" w:sz="4" w:space="0" w:color="auto"/>
            </w:tcBorders>
            <w:shd w:val="clear" w:color="auto" w:fill="auto"/>
            <w:noWrap/>
            <w:vAlign w:val="center"/>
            <w:hideMark/>
          </w:tcPr>
          <w:p w14:paraId="581E2F74" w14:textId="77777777" w:rsidR="00B55FE0" w:rsidRPr="003302EA" w:rsidRDefault="00B55FE0" w:rsidP="00F613D9">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14:paraId="190F5547" w14:textId="77777777" w:rsidR="00B55FE0" w:rsidRPr="003302EA" w:rsidRDefault="00B55FE0" w:rsidP="00F613D9">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14:paraId="7C4739FD" w14:textId="77777777" w:rsidR="00B55FE0" w:rsidRPr="003302EA" w:rsidRDefault="00B55FE0" w:rsidP="00F613D9">
            <w:r>
              <w:t> </w:t>
            </w:r>
          </w:p>
        </w:tc>
      </w:tr>
      <w:tr w:rsidR="00B55FE0" w:rsidRPr="003302EA" w14:paraId="3C73E23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B192F9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044517B" w14:textId="77777777" w:rsidR="00B55FE0" w:rsidRPr="003302EA" w:rsidRDefault="00B55FE0" w:rsidP="00F613D9">
            <w:r>
              <w:t>Lake County</w:t>
            </w:r>
          </w:p>
        </w:tc>
        <w:tc>
          <w:tcPr>
            <w:tcW w:w="1857" w:type="dxa"/>
            <w:tcBorders>
              <w:top w:val="nil"/>
              <w:left w:val="nil"/>
              <w:bottom w:val="single" w:sz="4" w:space="0" w:color="auto"/>
              <w:right w:val="single" w:sz="4" w:space="0" w:color="auto"/>
            </w:tcBorders>
            <w:shd w:val="clear" w:color="auto" w:fill="auto"/>
            <w:noWrap/>
            <w:vAlign w:val="center"/>
            <w:hideMark/>
          </w:tcPr>
          <w:p w14:paraId="67F6C568" w14:textId="77777777" w:rsidR="00B55FE0" w:rsidRPr="003302EA" w:rsidRDefault="00B55FE0" w:rsidP="00F613D9">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14:paraId="01000BF0" w14:textId="77777777" w:rsidR="00B55FE0" w:rsidRPr="003302EA" w:rsidRDefault="00B55FE0" w:rsidP="00F613D9">
            <w:r>
              <w:t>Perry County</w:t>
            </w:r>
          </w:p>
        </w:tc>
        <w:tc>
          <w:tcPr>
            <w:tcW w:w="1857" w:type="dxa"/>
            <w:tcBorders>
              <w:top w:val="nil"/>
              <w:left w:val="nil"/>
              <w:bottom w:val="single" w:sz="4" w:space="0" w:color="auto"/>
              <w:right w:val="single" w:sz="4" w:space="0" w:color="auto"/>
            </w:tcBorders>
            <w:shd w:val="clear" w:color="auto" w:fill="auto"/>
            <w:noWrap/>
            <w:vAlign w:val="bottom"/>
            <w:hideMark/>
          </w:tcPr>
          <w:p w14:paraId="79D6B1E7" w14:textId="77777777" w:rsidR="00B55FE0" w:rsidRPr="003302EA" w:rsidRDefault="00B55FE0" w:rsidP="00F613D9">
            <w:r>
              <w:t> </w:t>
            </w:r>
          </w:p>
        </w:tc>
      </w:tr>
      <w:tr w:rsidR="00B55FE0" w:rsidRPr="003302EA" w14:paraId="74281B7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4B9D0D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78E7E4F" w14:textId="77777777" w:rsidR="00B55FE0" w:rsidRPr="003302EA" w:rsidRDefault="00B55FE0" w:rsidP="00F613D9">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14:paraId="2090763E" w14:textId="77777777" w:rsidR="00B55FE0" w:rsidRPr="003302EA" w:rsidRDefault="00B55FE0" w:rsidP="00F613D9">
            <w:r>
              <w:t>Edgar County</w:t>
            </w:r>
          </w:p>
        </w:tc>
        <w:tc>
          <w:tcPr>
            <w:tcW w:w="1857" w:type="dxa"/>
            <w:tcBorders>
              <w:top w:val="nil"/>
              <w:left w:val="nil"/>
              <w:bottom w:val="single" w:sz="4" w:space="0" w:color="auto"/>
              <w:right w:val="single" w:sz="4" w:space="0" w:color="auto"/>
            </w:tcBorders>
            <w:shd w:val="clear" w:color="auto" w:fill="auto"/>
            <w:noWrap/>
            <w:vAlign w:val="center"/>
            <w:hideMark/>
          </w:tcPr>
          <w:p w14:paraId="6114DE52" w14:textId="77777777" w:rsidR="00B55FE0" w:rsidRPr="003302EA" w:rsidRDefault="00B55FE0" w:rsidP="00F613D9">
            <w:r>
              <w:t>Pope County</w:t>
            </w:r>
          </w:p>
        </w:tc>
        <w:tc>
          <w:tcPr>
            <w:tcW w:w="1857" w:type="dxa"/>
            <w:tcBorders>
              <w:top w:val="nil"/>
              <w:left w:val="nil"/>
              <w:bottom w:val="single" w:sz="4" w:space="0" w:color="auto"/>
              <w:right w:val="single" w:sz="4" w:space="0" w:color="auto"/>
            </w:tcBorders>
            <w:shd w:val="clear" w:color="auto" w:fill="auto"/>
            <w:noWrap/>
            <w:vAlign w:val="bottom"/>
            <w:hideMark/>
          </w:tcPr>
          <w:p w14:paraId="78A1D9A9" w14:textId="77777777" w:rsidR="00B55FE0" w:rsidRPr="003302EA" w:rsidRDefault="00B55FE0" w:rsidP="00F613D9">
            <w:r>
              <w:t> </w:t>
            </w:r>
          </w:p>
        </w:tc>
      </w:tr>
      <w:tr w:rsidR="00B55FE0" w:rsidRPr="003302EA" w14:paraId="0BA9CB8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1B33D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459FF37" w14:textId="77777777" w:rsidR="00B55FE0" w:rsidRPr="003302EA" w:rsidRDefault="00B55FE0" w:rsidP="00F613D9">
            <w:r>
              <w:t>Lee County</w:t>
            </w:r>
          </w:p>
        </w:tc>
        <w:tc>
          <w:tcPr>
            <w:tcW w:w="1857" w:type="dxa"/>
            <w:tcBorders>
              <w:top w:val="nil"/>
              <w:left w:val="nil"/>
              <w:bottom w:val="single" w:sz="4" w:space="0" w:color="auto"/>
              <w:right w:val="single" w:sz="4" w:space="0" w:color="auto"/>
            </w:tcBorders>
            <w:shd w:val="clear" w:color="auto" w:fill="auto"/>
            <w:noWrap/>
            <w:vAlign w:val="center"/>
            <w:hideMark/>
          </w:tcPr>
          <w:p w14:paraId="5BA09AF9" w14:textId="77777777" w:rsidR="00B55FE0" w:rsidRPr="003302EA" w:rsidRDefault="00B55FE0" w:rsidP="00F613D9">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14:paraId="3B6632ED" w14:textId="77777777" w:rsidR="00B55FE0" w:rsidRPr="003302EA" w:rsidRDefault="00B55FE0" w:rsidP="00F613D9">
            <w:r>
              <w:t>Randolph County</w:t>
            </w:r>
          </w:p>
        </w:tc>
        <w:tc>
          <w:tcPr>
            <w:tcW w:w="1857" w:type="dxa"/>
            <w:tcBorders>
              <w:top w:val="nil"/>
              <w:left w:val="nil"/>
              <w:bottom w:val="single" w:sz="4" w:space="0" w:color="auto"/>
              <w:right w:val="single" w:sz="4" w:space="0" w:color="auto"/>
            </w:tcBorders>
            <w:shd w:val="clear" w:color="auto" w:fill="auto"/>
            <w:noWrap/>
            <w:vAlign w:val="bottom"/>
            <w:hideMark/>
          </w:tcPr>
          <w:p w14:paraId="5ABC7A39" w14:textId="77777777" w:rsidR="00B55FE0" w:rsidRPr="003302EA" w:rsidRDefault="00B55FE0" w:rsidP="00F613D9">
            <w:r>
              <w:t> </w:t>
            </w:r>
          </w:p>
        </w:tc>
      </w:tr>
      <w:tr w:rsidR="00B55FE0" w:rsidRPr="003302EA" w14:paraId="3925C72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BF1C65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5520E2E" w14:textId="77777777" w:rsidR="00B55FE0" w:rsidRPr="003302EA" w:rsidRDefault="00B55FE0" w:rsidP="00F613D9">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7F6E51C" w14:textId="77777777" w:rsidR="00B55FE0" w:rsidRPr="003302EA" w:rsidRDefault="00B55FE0" w:rsidP="00F613D9">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14:paraId="65C03A50" w14:textId="77777777" w:rsidR="00B55FE0" w:rsidRPr="003302EA" w:rsidRDefault="00B55FE0" w:rsidP="00F613D9">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14:paraId="1A89F26C" w14:textId="77777777" w:rsidR="00B55FE0" w:rsidRPr="003302EA" w:rsidRDefault="00B55FE0" w:rsidP="00F613D9">
            <w:r>
              <w:t> </w:t>
            </w:r>
          </w:p>
        </w:tc>
      </w:tr>
      <w:tr w:rsidR="00B55FE0" w:rsidRPr="003302EA" w14:paraId="48B2AAC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9567D5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61409DE" w14:textId="77777777" w:rsidR="00B55FE0" w:rsidRPr="003302EA" w:rsidRDefault="00B55FE0" w:rsidP="00F613D9">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14:paraId="49CB3C3A" w14:textId="77777777" w:rsidR="00B55FE0" w:rsidRPr="003302EA" w:rsidRDefault="00B55FE0" w:rsidP="00F613D9">
            <w:r>
              <w:t>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14D247DA" w14:textId="77777777" w:rsidR="00B55FE0" w:rsidRPr="003302EA" w:rsidRDefault="00B55FE0" w:rsidP="00F613D9">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14:paraId="621B344F" w14:textId="77777777" w:rsidR="00B55FE0" w:rsidRPr="003302EA" w:rsidRDefault="00B55FE0" w:rsidP="00F613D9">
            <w:r>
              <w:t> </w:t>
            </w:r>
          </w:p>
        </w:tc>
      </w:tr>
      <w:tr w:rsidR="00B55FE0" w:rsidRPr="003302EA" w14:paraId="4CB8979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94EFD6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65BE8C1" w14:textId="77777777" w:rsidR="00B55FE0" w:rsidRPr="003302EA" w:rsidRDefault="00B55FE0" w:rsidP="00F613D9">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7EFCFE83" w14:textId="77777777" w:rsidR="00B55FE0" w:rsidRPr="003302EA" w:rsidRDefault="00B55FE0" w:rsidP="00F613D9">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ABCF5F4" w14:textId="77777777" w:rsidR="00B55FE0" w:rsidRPr="003302EA" w:rsidRDefault="00B55FE0" w:rsidP="00F613D9">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14:paraId="4E346FFA" w14:textId="77777777" w:rsidR="00B55FE0" w:rsidRPr="003302EA" w:rsidRDefault="00B55FE0" w:rsidP="00F613D9">
            <w:r>
              <w:t> </w:t>
            </w:r>
          </w:p>
        </w:tc>
      </w:tr>
      <w:tr w:rsidR="00B55FE0" w:rsidRPr="003302EA" w14:paraId="67DAE4C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09C90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16F392A" w14:textId="77777777" w:rsidR="00B55FE0" w:rsidRPr="003302EA" w:rsidRDefault="00B55FE0" w:rsidP="00F613D9">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14:paraId="52F10541" w14:textId="77777777" w:rsidR="00B55FE0" w:rsidRPr="003302EA" w:rsidRDefault="00B55FE0" w:rsidP="00F613D9">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14:paraId="03637857" w14:textId="77777777" w:rsidR="00B55FE0" w:rsidRPr="003302EA" w:rsidRDefault="00B55FE0" w:rsidP="00F613D9">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14:paraId="1A0C6066" w14:textId="77777777" w:rsidR="00B55FE0" w:rsidRPr="003302EA" w:rsidRDefault="00B55FE0" w:rsidP="00F613D9">
            <w:r>
              <w:t> </w:t>
            </w:r>
          </w:p>
        </w:tc>
      </w:tr>
      <w:tr w:rsidR="00B55FE0" w:rsidRPr="003302EA" w14:paraId="78F3A28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38750D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9359BA2" w14:textId="77777777" w:rsidR="00B55FE0" w:rsidRPr="003302EA" w:rsidRDefault="00B55FE0" w:rsidP="00F613D9">
            <w:r>
              <w:t>Ogle County</w:t>
            </w:r>
          </w:p>
        </w:tc>
        <w:tc>
          <w:tcPr>
            <w:tcW w:w="1857" w:type="dxa"/>
            <w:tcBorders>
              <w:top w:val="nil"/>
              <w:left w:val="nil"/>
              <w:bottom w:val="single" w:sz="4" w:space="0" w:color="auto"/>
              <w:right w:val="single" w:sz="4" w:space="0" w:color="auto"/>
            </w:tcBorders>
            <w:shd w:val="clear" w:color="auto" w:fill="auto"/>
            <w:noWrap/>
            <w:vAlign w:val="center"/>
            <w:hideMark/>
          </w:tcPr>
          <w:p w14:paraId="68A0408F" w14:textId="77777777" w:rsidR="00B55FE0" w:rsidRPr="003302EA" w:rsidRDefault="00B55FE0" w:rsidP="00F613D9">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14:paraId="66D99C51" w14:textId="77777777" w:rsidR="00B55FE0" w:rsidRPr="003302EA" w:rsidRDefault="00B55FE0" w:rsidP="00F613D9">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14:paraId="454EBE9F" w14:textId="77777777" w:rsidR="00B55FE0" w:rsidRPr="003302EA" w:rsidRDefault="00B55FE0" w:rsidP="00F613D9">
            <w:r>
              <w:t> </w:t>
            </w:r>
          </w:p>
        </w:tc>
      </w:tr>
      <w:tr w:rsidR="00B55FE0" w:rsidRPr="003302EA" w14:paraId="73553DC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5AE8A1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3F4F3DF" w14:textId="77777777" w:rsidR="00B55FE0" w:rsidRPr="003302EA" w:rsidRDefault="00B55FE0" w:rsidP="00F613D9">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14:paraId="673C5F1E" w14:textId="77777777" w:rsidR="00B55FE0" w:rsidRPr="003302EA" w:rsidRDefault="00B55FE0" w:rsidP="00F613D9">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14:paraId="1219E914" w14:textId="77777777" w:rsidR="00B55FE0" w:rsidRPr="003302EA" w:rsidRDefault="00B55FE0" w:rsidP="00F613D9">
            <w:r>
              <w:t>Wayne County</w:t>
            </w:r>
          </w:p>
        </w:tc>
        <w:tc>
          <w:tcPr>
            <w:tcW w:w="1857" w:type="dxa"/>
            <w:tcBorders>
              <w:top w:val="nil"/>
              <w:left w:val="nil"/>
              <w:bottom w:val="single" w:sz="4" w:space="0" w:color="auto"/>
              <w:right w:val="single" w:sz="4" w:space="0" w:color="auto"/>
            </w:tcBorders>
            <w:shd w:val="clear" w:color="auto" w:fill="auto"/>
            <w:noWrap/>
            <w:vAlign w:val="bottom"/>
            <w:hideMark/>
          </w:tcPr>
          <w:p w14:paraId="070F5C51" w14:textId="77777777" w:rsidR="00B55FE0" w:rsidRPr="003302EA" w:rsidRDefault="00B55FE0" w:rsidP="00F613D9">
            <w:r>
              <w:t> </w:t>
            </w:r>
          </w:p>
        </w:tc>
      </w:tr>
      <w:tr w:rsidR="00B55FE0" w:rsidRPr="003302EA" w14:paraId="43D0B8D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830F26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CF7ED4" w14:textId="77777777" w:rsidR="00B55FE0" w:rsidRPr="003302EA" w:rsidRDefault="00B55FE0" w:rsidP="00F613D9">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14:paraId="4B417411" w14:textId="77777777" w:rsidR="00B55FE0" w:rsidRPr="003302EA" w:rsidRDefault="00B55FE0" w:rsidP="00F613D9">
            <w:r>
              <w:t>Jersey County</w:t>
            </w:r>
          </w:p>
        </w:tc>
        <w:tc>
          <w:tcPr>
            <w:tcW w:w="1857" w:type="dxa"/>
            <w:tcBorders>
              <w:top w:val="nil"/>
              <w:left w:val="nil"/>
              <w:bottom w:val="single" w:sz="4" w:space="0" w:color="auto"/>
              <w:right w:val="single" w:sz="4" w:space="0" w:color="auto"/>
            </w:tcBorders>
            <w:shd w:val="clear" w:color="auto" w:fill="auto"/>
            <w:noWrap/>
            <w:vAlign w:val="center"/>
            <w:hideMark/>
          </w:tcPr>
          <w:p w14:paraId="290E7D21" w14:textId="77777777" w:rsidR="00B55FE0" w:rsidRPr="003302EA" w:rsidRDefault="00B55FE0" w:rsidP="00F613D9">
            <w:r>
              <w:t>White County</w:t>
            </w:r>
          </w:p>
        </w:tc>
        <w:tc>
          <w:tcPr>
            <w:tcW w:w="1857" w:type="dxa"/>
            <w:tcBorders>
              <w:top w:val="nil"/>
              <w:left w:val="nil"/>
              <w:bottom w:val="single" w:sz="4" w:space="0" w:color="auto"/>
              <w:right w:val="single" w:sz="4" w:space="0" w:color="auto"/>
            </w:tcBorders>
            <w:shd w:val="clear" w:color="auto" w:fill="auto"/>
            <w:noWrap/>
            <w:vAlign w:val="bottom"/>
            <w:hideMark/>
          </w:tcPr>
          <w:p w14:paraId="2BE3235F" w14:textId="77777777" w:rsidR="00B55FE0" w:rsidRPr="003302EA" w:rsidRDefault="00B55FE0" w:rsidP="00F613D9">
            <w:r>
              <w:t> </w:t>
            </w:r>
          </w:p>
        </w:tc>
      </w:tr>
      <w:tr w:rsidR="00B55FE0" w:rsidRPr="003302EA" w14:paraId="1D9C8BB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94F2ACE"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D29E47F" w14:textId="77777777" w:rsidR="00B55FE0" w:rsidRPr="003302EA" w:rsidRDefault="00B55FE0" w:rsidP="00F613D9">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3B2FB6CD" w14:textId="77777777" w:rsidR="00B55FE0" w:rsidRPr="003302EA" w:rsidRDefault="00B55FE0" w:rsidP="00F613D9">
            <w:r>
              <w:t>Logan County</w:t>
            </w:r>
          </w:p>
        </w:tc>
        <w:tc>
          <w:tcPr>
            <w:tcW w:w="1857" w:type="dxa"/>
            <w:tcBorders>
              <w:top w:val="nil"/>
              <w:left w:val="nil"/>
              <w:bottom w:val="single" w:sz="4" w:space="0" w:color="auto"/>
              <w:right w:val="single" w:sz="4" w:space="0" w:color="auto"/>
            </w:tcBorders>
            <w:shd w:val="clear" w:color="auto" w:fill="auto"/>
            <w:noWrap/>
            <w:vAlign w:val="center"/>
            <w:hideMark/>
          </w:tcPr>
          <w:p w14:paraId="3084A812" w14:textId="77777777" w:rsidR="00B55FE0" w:rsidRPr="003302EA" w:rsidRDefault="00B55FE0" w:rsidP="00F613D9">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C308CF5" w14:textId="77777777" w:rsidR="00B55FE0" w:rsidRPr="003302EA" w:rsidRDefault="00B55FE0" w:rsidP="00F613D9">
            <w:r>
              <w:t> </w:t>
            </w:r>
          </w:p>
        </w:tc>
      </w:tr>
      <w:tr w:rsidR="00B55FE0" w:rsidRPr="003302EA" w14:paraId="20D315C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9A8B6F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7EC54A" w14:textId="77777777" w:rsidR="00B55FE0" w:rsidRPr="003302EA" w:rsidRDefault="00B55FE0" w:rsidP="00F613D9">
            <w:r>
              <w:t>Stark County</w:t>
            </w:r>
          </w:p>
        </w:tc>
        <w:tc>
          <w:tcPr>
            <w:tcW w:w="1857" w:type="dxa"/>
            <w:tcBorders>
              <w:top w:val="nil"/>
              <w:left w:val="nil"/>
              <w:bottom w:val="single" w:sz="4" w:space="0" w:color="auto"/>
              <w:right w:val="single" w:sz="4" w:space="0" w:color="auto"/>
            </w:tcBorders>
            <w:shd w:val="clear" w:color="auto" w:fill="auto"/>
            <w:noWrap/>
            <w:vAlign w:val="center"/>
            <w:hideMark/>
          </w:tcPr>
          <w:p w14:paraId="32639940" w14:textId="77777777" w:rsidR="00B55FE0" w:rsidRPr="003302EA" w:rsidRDefault="00B55FE0" w:rsidP="00F613D9">
            <w:r>
              <w:t>Macon County</w:t>
            </w:r>
          </w:p>
        </w:tc>
        <w:tc>
          <w:tcPr>
            <w:tcW w:w="1857" w:type="dxa"/>
            <w:tcBorders>
              <w:top w:val="nil"/>
              <w:left w:val="nil"/>
              <w:bottom w:val="single" w:sz="4" w:space="0" w:color="auto"/>
              <w:right w:val="single" w:sz="4" w:space="0" w:color="auto"/>
            </w:tcBorders>
            <w:shd w:val="clear" w:color="auto" w:fill="auto"/>
            <w:noWrap/>
            <w:vAlign w:val="bottom"/>
            <w:hideMark/>
          </w:tcPr>
          <w:p w14:paraId="31FAFF5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522BDAC" w14:textId="77777777" w:rsidR="00B55FE0" w:rsidRPr="003302EA" w:rsidRDefault="00B55FE0" w:rsidP="00F613D9">
            <w:r>
              <w:t> </w:t>
            </w:r>
          </w:p>
        </w:tc>
      </w:tr>
      <w:tr w:rsidR="00B55FE0" w:rsidRPr="003302EA" w14:paraId="00634E1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CF71FC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F8BD145" w14:textId="77777777" w:rsidR="00B55FE0" w:rsidRPr="003302EA" w:rsidRDefault="00B55FE0" w:rsidP="00F613D9">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14:paraId="01E7F6B9" w14:textId="77777777" w:rsidR="00B55FE0" w:rsidRPr="003302EA" w:rsidRDefault="00B55FE0" w:rsidP="00F613D9">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14:paraId="3AF0C29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165FB37" w14:textId="77777777" w:rsidR="00B55FE0" w:rsidRPr="003302EA" w:rsidRDefault="00B55FE0" w:rsidP="00F613D9">
            <w:r>
              <w:t> </w:t>
            </w:r>
          </w:p>
        </w:tc>
      </w:tr>
      <w:tr w:rsidR="00B55FE0" w:rsidRPr="003302EA" w14:paraId="1E4288A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CB78B6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86C5127" w14:textId="77777777" w:rsidR="00B55FE0" w:rsidRPr="003302EA" w:rsidRDefault="00B55FE0" w:rsidP="00F613D9">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14:paraId="5E721FC1" w14:textId="77777777" w:rsidR="00B55FE0" w:rsidRPr="003302EA" w:rsidRDefault="00B55FE0" w:rsidP="00F613D9">
            <w:r>
              <w:t>Mason County</w:t>
            </w:r>
          </w:p>
        </w:tc>
        <w:tc>
          <w:tcPr>
            <w:tcW w:w="1857" w:type="dxa"/>
            <w:tcBorders>
              <w:top w:val="nil"/>
              <w:left w:val="nil"/>
              <w:bottom w:val="single" w:sz="4" w:space="0" w:color="auto"/>
              <w:right w:val="single" w:sz="4" w:space="0" w:color="auto"/>
            </w:tcBorders>
            <w:shd w:val="clear" w:color="auto" w:fill="auto"/>
            <w:noWrap/>
            <w:vAlign w:val="bottom"/>
            <w:hideMark/>
          </w:tcPr>
          <w:p w14:paraId="5B39201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991825A" w14:textId="77777777" w:rsidR="00B55FE0" w:rsidRPr="003302EA" w:rsidRDefault="00B55FE0" w:rsidP="00F613D9">
            <w:r>
              <w:t> </w:t>
            </w:r>
          </w:p>
        </w:tc>
      </w:tr>
      <w:tr w:rsidR="00B55FE0" w:rsidRPr="003302EA" w14:paraId="7D6CA56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981D70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522BEED" w14:textId="77777777" w:rsidR="00B55FE0" w:rsidRPr="003302EA" w:rsidRDefault="00B55FE0" w:rsidP="00F613D9">
            <w:r>
              <w:t>Will County</w:t>
            </w:r>
          </w:p>
        </w:tc>
        <w:tc>
          <w:tcPr>
            <w:tcW w:w="1857" w:type="dxa"/>
            <w:tcBorders>
              <w:top w:val="nil"/>
              <w:left w:val="nil"/>
              <w:bottom w:val="single" w:sz="4" w:space="0" w:color="auto"/>
              <w:right w:val="single" w:sz="4" w:space="0" w:color="auto"/>
            </w:tcBorders>
            <w:shd w:val="clear" w:color="auto" w:fill="auto"/>
            <w:noWrap/>
            <w:vAlign w:val="center"/>
            <w:hideMark/>
          </w:tcPr>
          <w:p w14:paraId="210330FD" w14:textId="77777777" w:rsidR="00B55FE0" w:rsidRPr="003302EA" w:rsidRDefault="00B55FE0" w:rsidP="00F613D9">
            <w:r>
              <w:t>McDonough County</w:t>
            </w:r>
          </w:p>
        </w:tc>
        <w:tc>
          <w:tcPr>
            <w:tcW w:w="1857" w:type="dxa"/>
            <w:tcBorders>
              <w:top w:val="nil"/>
              <w:left w:val="nil"/>
              <w:bottom w:val="single" w:sz="4" w:space="0" w:color="auto"/>
              <w:right w:val="single" w:sz="4" w:space="0" w:color="auto"/>
            </w:tcBorders>
            <w:shd w:val="clear" w:color="auto" w:fill="auto"/>
            <w:noWrap/>
            <w:vAlign w:val="bottom"/>
            <w:hideMark/>
          </w:tcPr>
          <w:p w14:paraId="127B17CE"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74CEEAA" w14:textId="77777777" w:rsidR="00B55FE0" w:rsidRPr="003302EA" w:rsidRDefault="00B55FE0" w:rsidP="00F613D9">
            <w:r>
              <w:t> </w:t>
            </w:r>
          </w:p>
        </w:tc>
      </w:tr>
      <w:tr w:rsidR="00B55FE0" w:rsidRPr="003302EA" w14:paraId="22C328B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C1262B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6201E2" w14:textId="77777777" w:rsidR="00B55FE0" w:rsidRPr="003302EA" w:rsidRDefault="00B55FE0" w:rsidP="00F613D9">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62EF4185" w14:textId="77777777" w:rsidR="00B55FE0" w:rsidRPr="003302EA" w:rsidRDefault="00B55FE0" w:rsidP="00F613D9">
            <w:r>
              <w:t>McLean County</w:t>
            </w:r>
          </w:p>
        </w:tc>
        <w:tc>
          <w:tcPr>
            <w:tcW w:w="1857" w:type="dxa"/>
            <w:tcBorders>
              <w:top w:val="nil"/>
              <w:left w:val="nil"/>
              <w:bottom w:val="single" w:sz="4" w:space="0" w:color="auto"/>
              <w:right w:val="single" w:sz="4" w:space="0" w:color="auto"/>
            </w:tcBorders>
            <w:shd w:val="clear" w:color="auto" w:fill="auto"/>
            <w:noWrap/>
            <w:vAlign w:val="bottom"/>
            <w:hideMark/>
          </w:tcPr>
          <w:p w14:paraId="0FB1866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87EC7C9" w14:textId="77777777" w:rsidR="00B55FE0" w:rsidRPr="003302EA" w:rsidRDefault="00B55FE0" w:rsidP="00F613D9">
            <w:r>
              <w:t> </w:t>
            </w:r>
          </w:p>
        </w:tc>
      </w:tr>
      <w:tr w:rsidR="00B55FE0" w:rsidRPr="003302EA" w14:paraId="3DFBB0D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3FE8F6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7D0843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56C057F" w14:textId="77777777" w:rsidR="00B55FE0" w:rsidRPr="003302EA" w:rsidRDefault="00B55FE0" w:rsidP="00F613D9">
            <w:r>
              <w:t>Menard County</w:t>
            </w:r>
          </w:p>
        </w:tc>
        <w:tc>
          <w:tcPr>
            <w:tcW w:w="1857" w:type="dxa"/>
            <w:tcBorders>
              <w:top w:val="nil"/>
              <w:left w:val="nil"/>
              <w:bottom w:val="single" w:sz="4" w:space="0" w:color="auto"/>
              <w:right w:val="single" w:sz="4" w:space="0" w:color="auto"/>
            </w:tcBorders>
            <w:shd w:val="clear" w:color="auto" w:fill="auto"/>
            <w:noWrap/>
            <w:vAlign w:val="bottom"/>
            <w:hideMark/>
          </w:tcPr>
          <w:p w14:paraId="3C1BADB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CE4BB8C" w14:textId="77777777" w:rsidR="00B55FE0" w:rsidRPr="003302EA" w:rsidRDefault="00B55FE0" w:rsidP="00F613D9">
            <w:r>
              <w:t> </w:t>
            </w:r>
          </w:p>
        </w:tc>
      </w:tr>
      <w:tr w:rsidR="00B55FE0" w:rsidRPr="003302EA" w14:paraId="7348BE0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BBB1C4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4391EF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E65F313" w14:textId="77777777" w:rsidR="00B55FE0" w:rsidRPr="003302EA" w:rsidRDefault="00B55FE0" w:rsidP="00F613D9">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14:paraId="182AF7B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36E2330" w14:textId="77777777" w:rsidR="00B55FE0" w:rsidRPr="003302EA" w:rsidRDefault="00B55FE0" w:rsidP="00F613D9">
            <w:r>
              <w:t> </w:t>
            </w:r>
          </w:p>
        </w:tc>
      </w:tr>
      <w:tr w:rsidR="00B55FE0" w:rsidRPr="003302EA" w14:paraId="2DACBFB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8AE16D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9AEEDE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6EA834D" w14:textId="77777777" w:rsidR="00B55FE0" w:rsidRPr="003302EA" w:rsidRDefault="00B55FE0" w:rsidP="00F613D9">
            <w:r>
              <w:t>Morgan County</w:t>
            </w:r>
          </w:p>
        </w:tc>
        <w:tc>
          <w:tcPr>
            <w:tcW w:w="1857" w:type="dxa"/>
            <w:tcBorders>
              <w:top w:val="nil"/>
              <w:left w:val="nil"/>
              <w:bottom w:val="single" w:sz="4" w:space="0" w:color="auto"/>
              <w:right w:val="single" w:sz="4" w:space="0" w:color="auto"/>
            </w:tcBorders>
            <w:shd w:val="clear" w:color="auto" w:fill="auto"/>
            <w:noWrap/>
            <w:vAlign w:val="bottom"/>
            <w:hideMark/>
          </w:tcPr>
          <w:p w14:paraId="0DBBF18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7E2D5F44" w14:textId="77777777" w:rsidR="00B55FE0" w:rsidRPr="003302EA" w:rsidRDefault="00B55FE0" w:rsidP="00F613D9">
            <w:r>
              <w:t> </w:t>
            </w:r>
          </w:p>
        </w:tc>
      </w:tr>
      <w:tr w:rsidR="00B55FE0" w:rsidRPr="003302EA" w14:paraId="0A99F53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744C89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4D050A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6B1E90F" w14:textId="77777777" w:rsidR="00B55FE0" w:rsidRPr="003302EA" w:rsidRDefault="00B55FE0" w:rsidP="00F613D9">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14:paraId="3246C39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FCB055F" w14:textId="77777777" w:rsidR="00B55FE0" w:rsidRPr="003302EA" w:rsidRDefault="00B55FE0" w:rsidP="00F613D9">
            <w:r>
              <w:t> </w:t>
            </w:r>
          </w:p>
        </w:tc>
      </w:tr>
      <w:tr w:rsidR="00B55FE0" w:rsidRPr="003302EA" w14:paraId="1C949C9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F61017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7812A4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14105DF" w14:textId="77777777" w:rsidR="00B55FE0" w:rsidRPr="003302EA" w:rsidRDefault="00B55FE0" w:rsidP="00F613D9">
            <w:r>
              <w:t>Piatt County</w:t>
            </w:r>
          </w:p>
        </w:tc>
        <w:tc>
          <w:tcPr>
            <w:tcW w:w="1857" w:type="dxa"/>
            <w:tcBorders>
              <w:top w:val="nil"/>
              <w:left w:val="nil"/>
              <w:bottom w:val="single" w:sz="4" w:space="0" w:color="auto"/>
              <w:right w:val="single" w:sz="4" w:space="0" w:color="auto"/>
            </w:tcBorders>
            <w:shd w:val="clear" w:color="auto" w:fill="auto"/>
            <w:noWrap/>
            <w:vAlign w:val="bottom"/>
            <w:hideMark/>
          </w:tcPr>
          <w:p w14:paraId="068B087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ECF9505" w14:textId="77777777" w:rsidR="00B55FE0" w:rsidRPr="003302EA" w:rsidRDefault="00B55FE0" w:rsidP="00F613D9">
            <w:r>
              <w:t> </w:t>
            </w:r>
          </w:p>
        </w:tc>
      </w:tr>
      <w:tr w:rsidR="00B55FE0" w:rsidRPr="003302EA" w14:paraId="5BC8C4B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C48E49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375449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4D67F93" w14:textId="77777777" w:rsidR="00B55FE0" w:rsidRPr="003302EA" w:rsidRDefault="00B55FE0" w:rsidP="00F613D9">
            <w:r>
              <w:t>Pike County</w:t>
            </w:r>
          </w:p>
        </w:tc>
        <w:tc>
          <w:tcPr>
            <w:tcW w:w="1857" w:type="dxa"/>
            <w:tcBorders>
              <w:top w:val="nil"/>
              <w:left w:val="nil"/>
              <w:bottom w:val="single" w:sz="4" w:space="0" w:color="auto"/>
              <w:right w:val="single" w:sz="4" w:space="0" w:color="auto"/>
            </w:tcBorders>
            <w:shd w:val="clear" w:color="auto" w:fill="auto"/>
            <w:noWrap/>
            <w:vAlign w:val="bottom"/>
            <w:hideMark/>
          </w:tcPr>
          <w:p w14:paraId="53E8EE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A21550E" w14:textId="77777777" w:rsidR="00B55FE0" w:rsidRPr="003302EA" w:rsidRDefault="00B55FE0" w:rsidP="00F613D9">
            <w:r>
              <w:t> </w:t>
            </w:r>
          </w:p>
        </w:tc>
      </w:tr>
      <w:tr w:rsidR="00B55FE0" w:rsidRPr="003302EA" w14:paraId="199354E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02F770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77F5F32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17DEE12" w14:textId="77777777" w:rsidR="00B55FE0" w:rsidRPr="003302EA" w:rsidRDefault="00B55FE0" w:rsidP="00F613D9">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14:paraId="4722E65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0EC0548" w14:textId="77777777" w:rsidR="00B55FE0" w:rsidRPr="003302EA" w:rsidRDefault="00B55FE0" w:rsidP="00F613D9">
            <w:r>
              <w:t> </w:t>
            </w:r>
          </w:p>
        </w:tc>
      </w:tr>
      <w:tr w:rsidR="00B55FE0" w:rsidRPr="003302EA" w14:paraId="3012630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42DE3A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F83A2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80CA5CB" w14:textId="77777777" w:rsidR="00B55FE0" w:rsidRPr="003302EA" w:rsidRDefault="00B55FE0" w:rsidP="00F613D9">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14:paraId="484159F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E24AD20" w14:textId="77777777" w:rsidR="00B55FE0" w:rsidRPr="003302EA" w:rsidRDefault="00B55FE0" w:rsidP="00F613D9">
            <w:r>
              <w:t> </w:t>
            </w:r>
          </w:p>
        </w:tc>
      </w:tr>
      <w:tr w:rsidR="00B55FE0" w:rsidRPr="003302EA" w14:paraId="748A595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C6E5C3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0D54F5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25101B6" w14:textId="77777777" w:rsidR="00B55FE0" w:rsidRPr="003302EA" w:rsidRDefault="00B55FE0" w:rsidP="00F613D9">
            <w:r>
              <w:t>Scott County</w:t>
            </w:r>
          </w:p>
        </w:tc>
        <w:tc>
          <w:tcPr>
            <w:tcW w:w="1857" w:type="dxa"/>
            <w:tcBorders>
              <w:top w:val="nil"/>
              <w:left w:val="nil"/>
              <w:bottom w:val="single" w:sz="4" w:space="0" w:color="auto"/>
              <w:right w:val="single" w:sz="4" w:space="0" w:color="auto"/>
            </w:tcBorders>
            <w:shd w:val="clear" w:color="auto" w:fill="auto"/>
            <w:noWrap/>
            <w:vAlign w:val="bottom"/>
            <w:hideMark/>
          </w:tcPr>
          <w:p w14:paraId="08BB85C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D08C56B" w14:textId="77777777" w:rsidR="00B55FE0" w:rsidRPr="003302EA" w:rsidRDefault="00B55FE0" w:rsidP="00F613D9">
            <w:r>
              <w:t> </w:t>
            </w:r>
          </w:p>
        </w:tc>
      </w:tr>
      <w:tr w:rsidR="00B55FE0" w:rsidRPr="003302EA" w14:paraId="04EFFD9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A920C4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FEF2B6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5612699" w14:textId="77777777" w:rsidR="00B55FE0" w:rsidRPr="003302EA" w:rsidRDefault="00B55FE0" w:rsidP="00F613D9">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14:paraId="1B12920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279C7BA" w14:textId="77777777" w:rsidR="00B55FE0" w:rsidRPr="003302EA" w:rsidRDefault="00B55FE0" w:rsidP="00F613D9">
            <w:r>
              <w:t> </w:t>
            </w:r>
          </w:p>
        </w:tc>
      </w:tr>
      <w:tr w:rsidR="00B55FE0" w:rsidRPr="003302EA" w14:paraId="6105788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5E06D9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DD8E44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4B9D733" w14:textId="77777777" w:rsidR="00B55FE0" w:rsidRPr="003302EA" w:rsidRDefault="00B55FE0" w:rsidP="00F613D9">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14:paraId="788198D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ED15DBA" w14:textId="77777777" w:rsidR="00B55FE0" w:rsidRPr="003302EA" w:rsidRDefault="00B55FE0" w:rsidP="00F613D9">
            <w:r>
              <w:t> </w:t>
            </w:r>
          </w:p>
        </w:tc>
      </w:tr>
      <w:tr w:rsidR="00B55FE0" w:rsidRPr="003302EA" w14:paraId="152C004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9ED58E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177DCC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E5C74E3" w14:textId="77777777" w:rsidR="00B55FE0" w:rsidRPr="003302EA" w:rsidRDefault="00B55FE0" w:rsidP="00F613D9">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14:paraId="7BFCF8B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2DE4C90" w14:textId="77777777" w:rsidR="00B55FE0" w:rsidRPr="003302EA" w:rsidRDefault="00B55FE0" w:rsidP="00F613D9">
            <w:r>
              <w:t> </w:t>
            </w:r>
          </w:p>
        </w:tc>
      </w:tr>
    </w:tbl>
    <w:p w14:paraId="72B1B6ED" w14:textId="77777777" w:rsidR="00B55FE0" w:rsidRDefault="00B55FE0" w:rsidP="00CD3283">
      <w:pPr>
        <w:pStyle w:val="Captions"/>
      </w:pPr>
    </w:p>
    <w:p w14:paraId="26C38B99" w14:textId="67811880" w:rsidR="00B55FE0" w:rsidRDefault="00B55FE0" w:rsidP="00CD3283">
      <w:pPr>
        <w:pStyle w:val="Captions"/>
      </w:pPr>
      <w:bookmarkStart w:id="2971" w:name="_Toc335377235"/>
      <w:bookmarkStart w:id="2972" w:name="_Toc411514777"/>
      <w:bookmarkStart w:id="2973" w:name="_Toc411515477"/>
      <w:bookmarkStart w:id="2974" w:name="_Toc411599466"/>
      <w:bookmarkStart w:id="2975" w:name="_Toc51846679"/>
      <w:r>
        <w:t xml:space="preserve">Table </w:t>
      </w:r>
      <w:r>
        <w:rPr>
          <w:noProof/>
        </w:rPr>
        <w:t>3</w:t>
      </w:r>
      <w:r>
        <w:t>.</w:t>
      </w:r>
      <w:r w:rsidR="0026285F">
        <w:rPr>
          <w:noProof/>
        </w:rPr>
        <w:t>7</w:t>
      </w:r>
      <w:r>
        <w:t>: Cooling Degree-day Zones by County</w:t>
      </w:r>
      <w:bookmarkEnd w:id="2971"/>
      <w:bookmarkEnd w:id="2972"/>
      <w:bookmarkEnd w:id="2973"/>
      <w:bookmarkEnd w:id="2974"/>
      <w:bookmarkEnd w:id="2975"/>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B55FE0" w:rsidRPr="003302EA" w14:paraId="693E02F6" w14:textId="77777777" w:rsidTr="00F613D9">
        <w:trPr>
          <w:trHeight w:hRule="exact" w:val="259"/>
          <w:tblHeader/>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36CF3CD5" w14:textId="77777777" w:rsidR="00B55FE0" w:rsidRPr="00F613D9" w:rsidRDefault="00B55FE0" w:rsidP="00F613D9">
            <w:pPr>
              <w:jc w:val="center"/>
              <w:rPr>
                <w:b/>
                <w:color w:val="FFFFFF" w:themeColor="background1"/>
              </w:rPr>
            </w:pPr>
            <w:r w:rsidRPr="00F613D9">
              <w:rPr>
                <w:b/>
                <w:color w:val="FFFFFF" w:themeColor="background1"/>
              </w:rPr>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75D7F76" w14:textId="77777777" w:rsidR="00B55FE0" w:rsidRPr="00F613D9" w:rsidRDefault="00B55FE0" w:rsidP="00F613D9">
            <w:pPr>
              <w:jc w:val="center"/>
              <w:rPr>
                <w:b/>
                <w:color w:val="FFFFFF" w:themeColor="background1"/>
              </w:rPr>
            </w:pPr>
            <w:r w:rsidRPr="00F613D9">
              <w:rPr>
                <w:b/>
                <w:color w:val="FFFFFF" w:themeColor="background1"/>
              </w:rPr>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8EFA1AA" w14:textId="77777777" w:rsidR="00B55FE0" w:rsidRPr="00F613D9" w:rsidRDefault="00B55FE0" w:rsidP="00F613D9">
            <w:pPr>
              <w:jc w:val="center"/>
              <w:rPr>
                <w:b/>
                <w:color w:val="FFFFFF" w:themeColor="background1"/>
              </w:rPr>
            </w:pPr>
            <w:r w:rsidRPr="00F613D9">
              <w:rPr>
                <w:b/>
                <w:color w:val="FFFFFF" w:themeColor="background1"/>
              </w:rPr>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C19E1C1" w14:textId="77777777" w:rsidR="00B55FE0" w:rsidRPr="00F613D9" w:rsidRDefault="00B55FE0" w:rsidP="00F613D9">
            <w:pPr>
              <w:jc w:val="center"/>
              <w:rPr>
                <w:b/>
                <w:color w:val="FFFFFF" w:themeColor="background1"/>
              </w:rPr>
            </w:pPr>
            <w:r w:rsidRPr="00F613D9">
              <w:rPr>
                <w:b/>
                <w:color w:val="FFFFFF" w:themeColor="background1"/>
              </w:rPr>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7F691A4" w14:textId="77777777" w:rsidR="00B55FE0" w:rsidRPr="00F613D9" w:rsidRDefault="00B55FE0" w:rsidP="00F613D9">
            <w:pPr>
              <w:jc w:val="center"/>
              <w:rPr>
                <w:b/>
                <w:color w:val="FFFFFF" w:themeColor="background1"/>
              </w:rPr>
            </w:pPr>
            <w:r w:rsidRPr="00F613D9">
              <w:rPr>
                <w:b/>
                <w:color w:val="FFFFFF" w:themeColor="background1"/>
              </w:rPr>
              <w:t>Zone 5</w:t>
            </w:r>
          </w:p>
        </w:tc>
      </w:tr>
      <w:tr w:rsidR="00B55FE0" w:rsidRPr="003302EA" w14:paraId="69929C6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B049507" w14:textId="77777777" w:rsidR="00B55FE0" w:rsidRPr="003302EA" w:rsidRDefault="00B55FE0" w:rsidP="00F613D9">
            <w:r>
              <w:t>Boone County</w:t>
            </w:r>
          </w:p>
        </w:tc>
        <w:tc>
          <w:tcPr>
            <w:tcW w:w="1857" w:type="dxa"/>
            <w:tcBorders>
              <w:top w:val="nil"/>
              <w:left w:val="nil"/>
              <w:bottom w:val="single" w:sz="4" w:space="0" w:color="auto"/>
              <w:right w:val="single" w:sz="4" w:space="0" w:color="auto"/>
            </w:tcBorders>
            <w:shd w:val="clear" w:color="auto" w:fill="auto"/>
            <w:noWrap/>
            <w:vAlign w:val="center"/>
            <w:hideMark/>
          </w:tcPr>
          <w:p w14:paraId="49D5D21C" w14:textId="77777777" w:rsidR="00B55FE0" w:rsidRPr="003302EA" w:rsidRDefault="00B55FE0" w:rsidP="00F613D9">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14:paraId="2AEA483A" w14:textId="77777777" w:rsidR="00B55FE0" w:rsidRPr="003302EA" w:rsidRDefault="00B55FE0" w:rsidP="00F613D9">
            <w:r>
              <w:t>Adams County</w:t>
            </w:r>
          </w:p>
        </w:tc>
        <w:tc>
          <w:tcPr>
            <w:tcW w:w="1857" w:type="dxa"/>
            <w:tcBorders>
              <w:top w:val="nil"/>
              <w:left w:val="nil"/>
              <w:bottom w:val="single" w:sz="4" w:space="0" w:color="auto"/>
              <w:right w:val="single" w:sz="4" w:space="0" w:color="auto"/>
            </w:tcBorders>
            <w:shd w:val="clear" w:color="auto" w:fill="auto"/>
            <w:noWrap/>
            <w:vAlign w:val="center"/>
            <w:hideMark/>
          </w:tcPr>
          <w:p w14:paraId="78E19A8E" w14:textId="77777777" w:rsidR="00B55FE0" w:rsidRPr="003302EA" w:rsidRDefault="00B55FE0" w:rsidP="00F613D9">
            <w:r>
              <w:t>Bond County</w:t>
            </w:r>
          </w:p>
        </w:tc>
        <w:tc>
          <w:tcPr>
            <w:tcW w:w="1857" w:type="dxa"/>
            <w:tcBorders>
              <w:top w:val="nil"/>
              <w:left w:val="nil"/>
              <w:bottom w:val="single" w:sz="4" w:space="0" w:color="auto"/>
              <w:right w:val="single" w:sz="4" w:space="0" w:color="auto"/>
            </w:tcBorders>
            <w:shd w:val="clear" w:color="auto" w:fill="auto"/>
            <w:noWrap/>
            <w:vAlign w:val="center"/>
            <w:hideMark/>
          </w:tcPr>
          <w:p w14:paraId="01F3305A" w14:textId="77777777" w:rsidR="00B55FE0" w:rsidRPr="003302EA" w:rsidRDefault="00B55FE0" w:rsidP="00F613D9">
            <w:r>
              <w:t>Alexander County</w:t>
            </w:r>
          </w:p>
        </w:tc>
      </w:tr>
      <w:tr w:rsidR="00B55FE0" w:rsidRPr="003302EA" w14:paraId="4CF92B2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3887D020" w14:textId="77777777" w:rsidR="00B55FE0" w:rsidRPr="003302EA" w:rsidRDefault="00B55FE0" w:rsidP="00F613D9">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14:paraId="4D4833E4" w14:textId="77777777" w:rsidR="00B55FE0" w:rsidRPr="003302EA" w:rsidRDefault="00B55FE0" w:rsidP="00F613D9">
            <w:r>
              <w:t>Cook County</w:t>
            </w:r>
          </w:p>
        </w:tc>
        <w:tc>
          <w:tcPr>
            <w:tcW w:w="1857" w:type="dxa"/>
            <w:tcBorders>
              <w:top w:val="nil"/>
              <w:left w:val="nil"/>
              <w:bottom w:val="single" w:sz="4" w:space="0" w:color="auto"/>
              <w:right w:val="single" w:sz="4" w:space="0" w:color="auto"/>
            </w:tcBorders>
            <w:shd w:val="clear" w:color="auto" w:fill="auto"/>
            <w:noWrap/>
            <w:vAlign w:val="center"/>
            <w:hideMark/>
          </w:tcPr>
          <w:p w14:paraId="65FB8A9E" w14:textId="77777777" w:rsidR="00B55FE0" w:rsidRPr="003302EA" w:rsidRDefault="00B55FE0" w:rsidP="00F613D9">
            <w:r>
              <w:t>Brown County</w:t>
            </w:r>
          </w:p>
        </w:tc>
        <w:tc>
          <w:tcPr>
            <w:tcW w:w="1857" w:type="dxa"/>
            <w:tcBorders>
              <w:top w:val="nil"/>
              <w:left w:val="nil"/>
              <w:bottom w:val="single" w:sz="4" w:space="0" w:color="auto"/>
              <w:right w:val="single" w:sz="4" w:space="0" w:color="auto"/>
            </w:tcBorders>
            <w:shd w:val="clear" w:color="auto" w:fill="auto"/>
            <w:noWrap/>
            <w:vAlign w:val="center"/>
            <w:hideMark/>
          </w:tcPr>
          <w:p w14:paraId="7E01B29A" w14:textId="77777777" w:rsidR="00B55FE0" w:rsidRPr="003302EA" w:rsidRDefault="00B55FE0" w:rsidP="00F613D9">
            <w:r>
              <w:t>Clay County</w:t>
            </w:r>
          </w:p>
        </w:tc>
        <w:tc>
          <w:tcPr>
            <w:tcW w:w="1857" w:type="dxa"/>
            <w:tcBorders>
              <w:top w:val="nil"/>
              <w:left w:val="nil"/>
              <w:bottom w:val="single" w:sz="4" w:space="0" w:color="auto"/>
              <w:right w:val="single" w:sz="4" w:space="0" w:color="auto"/>
            </w:tcBorders>
            <w:shd w:val="clear" w:color="auto" w:fill="auto"/>
            <w:noWrap/>
            <w:vAlign w:val="center"/>
            <w:hideMark/>
          </w:tcPr>
          <w:p w14:paraId="222DAAAB" w14:textId="77777777" w:rsidR="00B55FE0" w:rsidRPr="003302EA" w:rsidRDefault="00B55FE0" w:rsidP="00F613D9">
            <w:r>
              <w:t>Hardin County</w:t>
            </w:r>
          </w:p>
        </w:tc>
      </w:tr>
      <w:tr w:rsidR="00B55FE0" w:rsidRPr="003302EA" w14:paraId="2D87A0D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DFA3B03" w14:textId="77777777" w:rsidR="00B55FE0" w:rsidRPr="003302EA" w:rsidRDefault="00B55FE0" w:rsidP="00F613D9">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14:paraId="53B69783" w14:textId="77777777" w:rsidR="00B55FE0" w:rsidRPr="003302EA" w:rsidRDefault="00B55FE0" w:rsidP="00F613D9">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14:paraId="1EDF69FD" w14:textId="77777777" w:rsidR="00B55FE0" w:rsidRPr="003302EA" w:rsidRDefault="00B55FE0" w:rsidP="00F613D9">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14:paraId="7BF1C9E0" w14:textId="77777777" w:rsidR="00B55FE0" w:rsidRPr="003302EA" w:rsidRDefault="00B55FE0" w:rsidP="00F613D9">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14:paraId="05DA94B5" w14:textId="77777777" w:rsidR="00B55FE0" w:rsidRPr="003302EA" w:rsidRDefault="00B55FE0" w:rsidP="00F613D9">
            <w:r>
              <w:t>Johnson County</w:t>
            </w:r>
          </w:p>
        </w:tc>
      </w:tr>
      <w:tr w:rsidR="00B55FE0" w:rsidRPr="003302EA" w14:paraId="68F7D0C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731738D" w14:textId="77777777" w:rsidR="00B55FE0" w:rsidRPr="003302EA" w:rsidRDefault="00B55FE0" w:rsidP="00F613D9">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14:paraId="4F2ACB34" w14:textId="77777777" w:rsidR="00B55FE0" w:rsidRPr="003302EA" w:rsidRDefault="00B55FE0" w:rsidP="00F613D9">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14:paraId="37C261B5" w14:textId="77777777" w:rsidR="00B55FE0" w:rsidRPr="003302EA" w:rsidRDefault="00B55FE0" w:rsidP="00F613D9">
            <w:r>
              <w:t>Cass County</w:t>
            </w:r>
          </w:p>
        </w:tc>
        <w:tc>
          <w:tcPr>
            <w:tcW w:w="1857" w:type="dxa"/>
            <w:tcBorders>
              <w:top w:val="nil"/>
              <w:left w:val="nil"/>
              <w:bottom w:val="single" w:sz="4" w:space="0" w:color="auto"/>
              <w:right w:val="single" w:sz="4" w:space="0" w:color="auto"/>
            </w:tcBorders>
            <w:shd w:val="clear" w:color="auto" w:fill="auto"/>
            <w:noWrap/>
            <w:vAlign w:val="center"/>
            <w:hideMark/>
          </w:tcPr>
          <w:p w14:paraId="372B3219" w14:textId="77777777" w:rsidR="00B55FE0" w:rsidRPr="003302EA" w:rsidRDefault="00B55FE0" w:rsidP="00F613D9">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14:paraId="0F2DBEA7" w14:textId="77777777" w:rsidR="00B55FE0" w:rsidRPr="003302EA" w:rsidRDefault="00B55FE0" w:rsidP="00F613D9">
            <w:r>
              <w:t>Massac County</w:t>
            </w:r>
          </w:p>
        </w:tc>
      </w:tr>
      <w:tr w:rsidR="00B55FE0" w:rsidRPr="003302EA" w14:paraId="435A7E2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6114068" w14:textId="77777777" w:rsidR="00B55FE0" w:rsidRPr="003302EA" w:rsidRDefault="00B55FE0" w:rsidP="00F613D9">
            <w:r>
              <w:t>Kane County</w:t>
            </w:r>
          </w:p>
        </w:tc>
        <w:tc>
          <w:tcPr>
            <w:tcW w:w="1857" w:type="dxa"/>
            <w:tcBorders>
              <w:top w:val="nil"/>
              <w:left w:val="nil"/>
              <w:bottom w:val="single" w:sz="4" w:space="0" w:color="auto"/>
              <w:right w:val="single" w:sz="4" w:space="0" w:color="auto"/>
            </w:tcBorders>
            <w:shd w:val="clear" w:color="auto" w:fill="auto"/>
            <w:noWrap/>
            <w:vAlign w:val="center"/>
            <w:hideMark/>
          </w:tcPr>
          <w:p w14:paraId="5EE08EA6" w14:textId="77777777" w:rsidR="00B55FE0" w:rsidRPr="003302EA" w:rsidRDefault="00B55FE0" w:rsidP="00F613D9">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14:paraId="67CD7156" w14:textId="77777777" w:rsidR="00B55FE0" w:rsidRPr="003302EA" w:rsidRDefault="00B55FE0" w:rsidP="00F613D9">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14:paraId="4F81D3D2" w14:textId="77777777" w:rsidR="00B55FE0" w:rsidRPr="003302EA" w:rsidRDefault="00B55FE0" w:rsidP="00F613D9">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14:paraId="42A8087D" w14:textId="77777777" w:rsidR="00B55FE0" w:rsidRPr="003302EA" w:rsidRDefault="00B55FE0" w:rsidP="00F613D9">
            <w:r>
              <w:t>Pope County</w:t>
            </w:r>
          </w:p>
        </w:tc>
      </w:tr>
      <w:tr w:rsidR="00B55FE0" w:rsidRPr="003302EA" w14:paraId="04BB8EA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1A65060" w14:textId="77777777" w:rsidR="00B55FE0" w:rsidRPr="003302EA" w:rsidRDefault="00B55FE0" w:rsidP="00F613D9">
            <w:r>
              <w:t>Lake County</w:t>
            </w:r>
          </w:p>
        </w:tc>
        <w:tc>
          <w:tcPr>
            <w:tcW w:w="1857" w:type="dxa"/>
            <w:tcBorders>
              <w:top w:val="nil"/>
              <w:left w:val="nil"/>
              <w:bottom w:val="single" w:sz="4" w:space="0" w:color="auto"/>
              <w:right w:val="single" w:sz="4" w:space="0" w:color="auto"/>
            </w:tcBorders>
            <w:shd w:val="clear" w:color="auto" w:fill="auto"/>
            <w:noWrap/>
            <w:vAlign w:val="center"/>
            <w:hideMark/>
          </w:tcPr>
          <w:p w14:paraId="64661ACF" w14:textId="77777777" w:rsidR="00B55FE0" w:rsidRPr="003302EA" w:rsidRDefault="00B55FE0" w:rsidP="00F613D9">
            <w:r>
              <w:t>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3C1F7049" w14:textId="77777777" w:rsidR="00B55FE0" w:rsidRPr="003302EA" w:rsidRDefault="00B55FE0" w:rsidP="00F613D9">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14:paraId="1D2373D8" w14:textId="77777777" w:rsidR="00B55FE0" w:rsidRPr="003302EA" w:rsidRDefault="00B55FE0" w:rsidP="00F613D9">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14:paraId="741FD858" w14:textId="77777777" w:rsidR="00B55FE0" w:rsidRPr="003302EA" w:rsidRDefault="00B55FE0" w:rsidP="00F613D9">
            <w:r>
              <w:t>Pulaski County</w:t>
            </w:r>
          </w:p>
        </w:tc>
      </w:tr>
      <w:tr w:rsidR="00B55FE0" w:rsidRPr="003302EA" w14:paraId="27CEC5C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2A5B3DE8" w14:textId="77777777" w:rsidR="00B55FE0" w:rsidRPr="003302EA" w:rsidRDefault="00B55FE0" w:rsidP="00F613D9">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0962C673" w14:textId="77777777" w:rsidR="00B55FE0" w:rsidRPr="003302EA" w:rsidRDefault="00B55FE0" w:rsidP="00F613D9">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14:paraId="2D63E319" w14:textId="77777777" w:rsidR="00B55FE0" w:rsidRPr="003302EA" w:rsidRDefault="00B55FE0" w:rsidP="00F613D9">
            <w:r>
              <w:t>Clark County</w:t>
            </w:r>
          </w:p>
        </w:tc>
        <w:tc>
          <w:tcPr>
            <w:tcW w:w="1857" w:type="dxa"/>
            <w:tcBorders>
              <w:top w:val="nil"/>
              <w:left w:val="nil"/>
              <w:bottom w:val="single" w:sz="4" w:space="0" w:color="auto"/>
              <w:right w:val="single" w:sz="4" w:space="0" w:color="auto"/>
            </w:tcBorders>
            <w:shd w:val="clear" w:color="auto" w:fill="auto"/>
            <w:noWrap/>
            <w:vAlign w:val="center"/>
            <w:hideMark/>
          </w:tcPr>
          <w:p w14:paraId="6C0C0E32" w14:textId="77777777" w:rsidR="00B55FE0" w:rsidRPr="003302EA" w:rsidRDefault="00B55FE0" w:rsidP="00F613D9">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14:paraId="25898562" w14:textId="77777777" w:rsidR="00B55FE0" w:rsidRPr="003302EA" w:rsidRDefault="00B55FE0" w:rsidP="00F613D9">
            <w:r>
              <w:t>Randolph County</w:t>
            </w:r>
          </w:p>
        </w:tc>
      </w:tr>
      <w:tr w:rsidR="00B55FE0" w:rsidRPr="003302EA" w14:paraId="76D80E1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285966B" w14:textId="77777777" w:rsidR="00B55FE0" w:rsidRPr="003302EA" w:rsidRDefault="00B55FE0" w:rsidP="00F613D9">
            <w:r>
              <w:t>Ogle County</w:t>
            </w:r>
          </w:p>
        </w:tc>
        <w:tc>
          <w:tcPr>
            <w:tcW w:w="1857" w:type="dxa"/>
            <w:tcBorders>
              <w:top w:val="nil"/>
              <w:left w:val="nil"/>
              <w:bottom w:val="single" w:sz="4" w:space="0" w:color="auto"/>
              <w:right w:val="single" w:sz="4" w:space="0" w:color="auto"/>
            </w:tcBorders>
            <w:shd w:val="clear" w:color="auto" w:fill="auto"/>
            <w:noWrap/>
            <w:vAlign w:val="center"/>
            <w:hideMark/>
          </w:tcPr>
          <w:p w14:paraId="19E852C7" w14:textId="77777777" w:rsidR="00B55FE0" w:rsidRPr="003302EA" w:rsidRDefault="00B55FE0" w:rsidP="00F613D9">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14:paraId="00BC4FD9" w14:textId="77777777" w:rsidR="00B55FE0" w:rsidRPr="003302EA" w:rsidRDefault="00B55FE0" w:rsidP="00F613D9">
            <w:r>
              <w:t>Coles County</w:t>
            </w:r>
          </w:p>
        </w:tc>
        <w:tc>
          <w:tcPr>
            <w:tcW w:w="1857" w:type="dxa"/>
            <w:tcBorders>
              <w:top w:val="nil"/>
              <w:left w:val="nil"/>
              <w:bottom w:val="single" w:sz="4" w:space="0" w:color="auto"/>
              <w:right w:val="single" w:sz="4" w:space="0" w:color="auto"/>
            </w:tcBorders>
            <w:shd w:val="clear" w:color="auto" w:fill="auto"/>
            <w:noWrap/>
            <w:vAlign w:val="center"/>
            <w:hideMark/>
          </w:tcPr>
          <w:p w14:paraId="534FEA1C" w14:textId="77777777" w:rsidR="00B55FE0" w:rsidRPr="003302EA" w:rsidRDefault="00B55FE0" w:rsidP="00F613D9">
            <w:r>
              <w:t>Hamilton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3BD50971" w14:textId="77777777" w:rsidR="00B55FE0" w:rsidRPr="003302EA" w:rsidRDefault="00B55FE0" w:rsidP="00F613D9">
            <w:r>
              <w:t>Union County</w:t>
            </w:r>
          </w:p>
        </w:tc>
      </w:tr>
      <w:tr w:rsidR="00B55FE0" w:rsidRPr="003302EA" w14:paraId="3188BB5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59A2551C" w14:textId="77777777" w:rsidR="00B55FE0" w:rsidRPr="003302EA" w:rsidRDefault="00B55FE0" w:rsidP="00F613D9">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14:paraId="43A806A3" w14:textId="77777777" w:rsidR="00B55FE0" w:rsidRPr="003302EA" w:rsidRDefault="00B55FE0" w:rsidP="00F613D9">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14:paraId="20137189" w14:textId="77777777" w:rsidR="00B55FE0" w:rsidRPr="003302EA" w:rsidRDefault="00B55FE0" w:rsidP="00F613D9">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24F751D7" w14:textId="77777777" w:rsidR="00B55FE0" w:rsidRPr="003302EA" w:rsidRDefault="00B55FE0" w:rsidP="00F613D9">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F0B5A01" w14:textId="77777777" w:rsidR="00B55FE0" w:rsidRPr="003302EA" w:rsidRDefault="00B55FE0" w:rsidP="00F613D9">
            <w:r>
              <w:t> </w:t>
            </w:r>
          </w:p>
        </w:tc>
      </w:tr>
      <w:tr w:rsidR="00B55FE0" w:rsidRPr="003302EA" w14:paraId="3FE1221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6587F6C8" w14:textId="77777777" w:rsidR="00B55FE0" w:rsidRPr="003302EA" w:rsidRDefault="00B55FE0" w:rsidP="00F613D9">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14:paraId="2C13525D" w14:textId="77777777" w:rsidR="00B55FE0" w:rsidRPr="003302EA" w:rsidRDefault="00B55FE0" w:rsidP="00F613D9">
            <w:r>
              <w:t>Knox County</w:t>
            </w:r>
          </w:p>
        </w:tc>
        <w:tc>
          <w:tcPr>
            <w:tcW w:w="1857" w:type="dxa"/>
            <w:tcBorders>
              <w:top w:val="nil"/>
              <w:left w:val="nil"/>
              <w:bottom w:val="single" w:sz="4" w:space="0" w:color="auto"/>
              <w:right w:val="single" w:sz="4" w:space="0" w:color="auto"/>
            </w:tcBorders>
            <w:shd w:val="clear" w:color="auto" w:fill="auto"/>
            <w:noWrap/>
            <w:vAlign w:val="center"/>
            <w:hideMark/>
          </w:tcPr>
          <w:p w14:paraId="7C4B8F5A" w14:textId="77777777" w:rsidR="00B55FE0" w:rsidRPr="003302EA" w:rsidRDefault="00B55FE0" w:rsidP="00F613D9">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79C75A2A" w14:textId="77777777" w:rsidR="00B55FE0" w:rsidRPr="003302EA" w:rsidRDefault="00B55FE0" w:rsidP="00F613D9">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FDB01CE" w14:textId="77777777" w:rsidR="00B55FE0" w:rsidRPr="003302EA" w:rsidRDefault="00B55FE0" w:rsidP="00F613D9">
            <w:r>
              <w:t> </w:t>
            </w:r>
          </w:p>
        </w:tc>
      </w:tr>
      <w:tr w:rsidR="00B55FE0" w:rsidRPr="003302EA" w14:paraId="012C526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AE68A2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94DD46D" w14:textId="77777777" w:rsidR="00B55FE0" w:rsidRPr="003302EA" w:rsidRDefault="00B55FE0" w:rsidP="00F613D9">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14:paraId="79DB3B87" w14:textId="77777777" w:rsidR="00B55FE0" w:rsidRPr="003302EA" w:rsidRDefault="00B55FE0" w:rsidP="00F613D9">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14:paraId="6A879364" w14:textId="77777777" w:rsidR="00B55FE0" w:rsidRPr="003302EA" w:rsidRDefault="00B55FE0" w:rsidP="00F613D9">
            <w:r>
              <w:t>Jersey County</w:t>
            </w:r>
          </w:p>
        </w:tc>
        <w:tc>
          <w:tcPr>
            <w:tcW w:w="1857" w:type="dxa"/>
            <w:tcBorders>
              <w:top w:val="nil"/>
              <w:left w:val="nil"/>
              <w:bottom w:val="single" w:sz="4" w:space="0" w:color="auto"/>
              <w:right w:val="single" w:sz="4" w:space="0" w:color="auto"/>
            </w:tcBorders>
            <w:shd w:val="clear" w:color="auto" w:fill="auto"/>
            <w:noWrap/>
            <w:vAlign w:val="bottom"/>
            <w:hideMark/>
          </w:tcPr>
          <w:p w14:paraId="6E2E4C26" w14:textId="77777777" w:rsidR="00B55FE0" w:rsidRPr="003302EA" w:rsidRDefault="00B55FE0" w:rsidP="00F613D9">
            <w:r>
              <w:t> </w:t>
            </w:r>
          </w:p>
        </w:tc>
      </w:tr>
      <w:tr w:rsidR="00B55FE0" w:rsidRPr="003302EA" w14:paraId="106A9C6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C630CE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EF36DBD" w14:textId="77777777" w:rsidR="00B55FE0" w:rsidRPr="003302EA" w:rsidRDefault="00B55FE0" w:rsidP="00F613D9">
            <w:r>
              <w:t>Lee County</w:t>
            </w:r>
          </w:p>
        </w:tc>
        <w:tc>
          <w:tcPr>
            <w:tcW w:w="1857" w:type="dxa"/>
            <w:tcBorders>
              <w:top w:val="nil"/>
              <w:left w:val="nil"/>
              <w:bottom w:val="single" w:sz="4" w:space="0" w:color="auto"/>
              <w:right w:val="single" w:sz="4" w:space="0" w:color="auto"/>
            </w:tcBorders>
            <w:shd w:val="clear" w:color="auto" w:fill="auto"/>
            <w:noWrap/>
            <w:vAlign w:val="center"/>
            <w:hideMark/>
          </w:tcPr>
          <w:p w14:paraId="7BC5ACE2" w14:textId="77777777" w:rsidR="00B55FE0" w:rsidRPr="003302EA" w:rsidRDefault="00B55FE0" w:rsidP="00F613D9">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14:paraId="69864BA7" w14:textId="77777777" w:rsidR="00B55FE0" w:rsidRPr="003302EA" w:rsidRDefault="00B55FE0" w:rsidP="00F613D9">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14:paraId="60113D54" w14:textId="77777777" w:rsidR="00B55FE0" w:rsidRPr="003302EA" w:rsidRDefault="00B55FE0" w:rsidP="00F613D9">
            <w:r>
              <w:t> </w:t>
            </w:r>
          </w:p>
        </w:tc>
      </w:tr>
      <w:tr w:rsidR="00B55FE0" w:rsidRPr="003302EA" w14:paraId="496FB87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4FFE46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7EB19D7" w14:textId="77777777" w:rsidR="00B55FE0" w:rsidRPr="003302EA" w:rsidRDefault="00B55FE0" w:rsidP="00F613D9">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14:paraId="214B2AB1" w14:textId="77777777" w:rsidR="00B55FE0" w:rsidRPr="003302EA" w:rsidRDefault="00B55FE0" w:rsidP="00F613D9">
            <w:r>
              <w:t>Edgar County</w:t>
            </w:r>
          </w:p>
        </w:tc>
        <w:tc>
          <w:tcPr>
            <w:tcW w:w="1857" w:type="dxa"/>
            <w:tcBorders>
              <w:top w:val="nil"/>
              <w:left w:val="nil"/>
              <w:bottom w:val="single" w:sz="4" w:space="0" w:color="auto"/>
              <w:right w:val="single" w:sz="4" w:space="0" w:color="auto"/>
            </w:tcBorders>
            <w:shd w:val="clear" w:color="auto" w:fill="auto"/>
            <w:noWrap/>
            <w:vAlign w:val="center"/>
            <w:hideMark/>
          </w:tcPr>
          <w:p w14:paraId="5BB19D1E" w14:textId="77777777" w:rsidR="00B55FE0" w:rsidRPr="003302EA" w:rsidRDefault="00B55FE0" w:rsidP="00F613D9">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14:paraId="47E5796A" w14:textId="77777777" w:rsidR="00B55FE0" w:rsidRPr="003302EA" w:rsidRDefault="00B55FE0" w:rsidP="00F613D9">
            <w:r>
              <w:t> </w:t>
            </w:r>
          </w:p>
        </w:tc>
      </w:tr>
      <w:tr w:rsidR="00B55FE0" w:rsidRPr="003302EA" w14:paraId="420A628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E0488B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EFDCC5D" w14:textId="77777777" w:rsidR="00B55FE0" w:rsidRPr="003302EA" w:rsidRDefault="00B55FE0" w:rsidP="00F613D9">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14:paraId="1995FD9B" w14:textId="77777777" w:rsidR="00B55FE0" w:rsidRPr="003302EA" w:rsidRDefault="00B55FE0" w:rsidP="00F613D9">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14:paraId="2A2ED37D" w14:textId="77777777" w:rsidR="00B55FE0" w:rsidRPr="003302EA" w:rsidRDefault="00B55FE0" w:rsidP="00F613D9">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1743461" w14:textId="77777777" w:rsidR="00B55FE0" w:rsidRPr="003302EA" w:rsidRDefault="00B55FE0" w:rsidP="00F613D9">
            <w:r>
              <w:t> </w:t>
            </w:r>
          </w:p>
        </w:tc>
      </w:tr>
      <w:tr w:rsidR="00B55FE0" w:rsidRPr="003302EA" w14:paraId="4DA2F1B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371AC9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AF7838F" w14:textId="77777777" w:rsidR="00B55FE0" w:rsidRPr="003302EA" w:rsidRDefault="00B55FE0" w:rsidP="00F613D9">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14:paraId="647EE934" w14:textId="77777777" w:rsidR="00B55FE0" w:rsidRPr="003302EA" w:rsidRDefault="00B55FE0" w:rsidP="00F613D9">
            <w:r>
              <w:t>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73C54B13" w14:textId="77777777" w:rsidR="00B55FE0" w:rsidRPr="003302EA" w:rsidRDefault="00B55FE0" w:rsidP="00F613D9">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14:paraId="72DE1A46" w14:textId="77777777" w:rsidR="00B55FE0" w:rsidRPr="003302EA" w:rsidRDefault="00B55FE0" w:rsidP="00F613D9">
            <w:r>
              <w:t> </w:t>
            </w:r>
          </w:p>
        </w:tc>
      </w:tr>
      <w:tr w:rsidR="00B55FE0" w:rsidRPr="003302EA" w14:paraId="7FDDF6B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2067F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941C1E2" w14:textId="77777777" w:rsidR="00B55FE0" w:rsidRPr="003302EA" w:rsidRDefault="00B55FE0" w:rsidP="00F613D9">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14:paraId="0AB7A97C" w14:textId="77777777" w:rsidR="00B55FE0" w:rsidRPr="003302EA" w:rsidRDefault="00B55FE0" w:rsidP="00F613D9">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2EDBE3B" w14:textId="77777777" w:rsidR="00B55FE0" w:rsidRPr="003302EA" w:rsidRDefault="00B55FE0" w:rsidP="00F613D9">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14:paraId="35A7C283" w14:textId="77777777" w:rsidR="00B55FE0" w:rsidRPr="003302EA" w:rsidRDefault="00B55FE0" w:rsidP="00F613D9">
            <w:r>
              <w:t> </w:t>
            </w:r>
          </w:p>
        </w:tc>
      </w:tr>
      <w:tr w:rsidR="00B55FE0" w:rsidRPr="003302EA" w14:paraId="7C4AE82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14E2C7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F0B7E75" w14:textId="77777777" w:rsidR="00B55FE0" w:rsidRPr="003302EA" w:rsidRDefault="00B55FE0" w:rsidP="00F613D9">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14:paraId="66FF2A11" w14:textId="77777777" w:rsidR="00B55FE0" w:rsidRPr="003302EA" w:rsidRDefault="00B55FE0" w:rsidP="00F613D9">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14:paraId="65FDB22A" w14:textId="77777777" w:rsidR="00B55FE0" w:rsidRPr="003302EA" w:rsidRDefault="00B55FE0" w:rsidP="00F613D9">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14:paraId="50A8F1A3" w14:textId="77777777" w:rsidR="00B55FE0" w:rsidRPr="003302EA" w:rsidRDefault="00B55FE0" w:rsidP="00F613D9">
            <w:r>
              <w:t> </w:t>
            </w:r>
          </w:p>
        </w:tc>
      </w:tr>
      <w:tr w:rsidR="00B55FE0" w:rsidRPr="003302EA" w14:paraId="55ADF5B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0B84C1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94C3CB7" w14:textId="77777777" w:rsidR="00B55FE0" w:rsidRPr="003302EA" w:rsidRDefault="00B55FE0" w:rsidP="00F613D9">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1CC205F5" w14:textId="77777777" w:rsidR="00B55FE0" w:rsidRPr="003302EA" w:rsidRDefault="00B55FE0" w:rsidP="00F613D9">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14:paraId="5A6B5ACC" w14:textId="77777777" w:rsidR="00B55FE0" w:rsidRPr="003302EA" w:rsidRDefault="00B55FE0" w:rsidP="00F613D9">
            <w:r>
              <w:t>Perry County</w:t>
            </w:r>
          </w:p>
        </w:tc>
        <w:tc>
          <w:tcPr>
            <w:tcW w:w="1857" w:type="dxa"/>
            <w:tcBorders>
              <w:top w:val="nil"/>
              <w:left w:val="nil"/>
              <w:bottom w:val="single" w:sz="4" w:space="0" w:color="auto"/>
              <w:right w:val="single" w:sz="4" w:space="0" w:color="auto"/>
            </w:tcBorders>
            <w:shd w:val="clear" w:color="auto" w:fill="auto"/>
            <w:noWrap/>
            <w:vAlign w:val="bottom"/>
            <w:hideMark/>
          </w:tcPr>
          <w:p w14:paraId="6387394C" w14:textId="77777777" w:rsidR="00B55FE0" w:rsidRPr="003302EA" w:rsidRDefault="00B55FE0" w:rsidP="00F613D9">
            <w:r>
              <w:t> </w:t>
            </w:r>
          </w:p>
        </w:tc>
      </w:tr>
      <w:tr w:rsidR="00B55FE0" w:rsidRPr="003302EA" w14:paraId="201D2C4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DB971C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E4E035C" w14:textId="77777777" w:rsidR="00B55FE0" w:rsidRPr="003302EA" w:rsidRDefault="00B55FE0" w:rsidP="00F613D9">
            <w:r>
              <w:t>Stark County</w:t>
            </w:r>
          </w:p>
        </w:tc>
        <w:tc>
          <w:tcPr>
            <w:tcW w:w="1857" w:type="dxa"/>
            <w:tcBorders>
              <w:top w:val="nil"/>
              <w:left w:val="nil"/>
              <w:bottom w:val="single" w:sz="4" w:space="0" w:color="auto"/>
              <w:right w:val="single" w:sz="4" w:space="0" w:color="auto"/>
            </w:tcBorders>
            <w:shd w:val="clear" w:color="auto" w:fill="auto"/>
            <w:noWrap/>
            <w:vAlign w:val="center"/>
            <w:hideMark/>
          </w:tcPr>
          <w:p w14:paraId="31E398C5" w14:textId="77777777" w:rsidR="00B55FE0" w:rsidRPr="003302EA" w:rsidRDefault="00B55FE0" w:rsidP="00F613D9">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14:paraId="036887D3" w14:textId="77777777" w:rsidR="00B55FE0" w:rsidRPr="003302EA" w:rsidRDefault="00B55FE0" w:rsidP="00F613D9">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14:paraId="5C2F5D5A" w14:textId="77777777" w:rsidR="00B55FE0" w:rsidRPr="003302EA" w:rsidRDefault="00B55FE0" w:rsidP="00F613D9">
            <w:r>
              <w:t> </w:t>
            </w:r>
          </w:p>
        </w:tc>
      </w:tr>
      <w:tr w:rsidR="00B55FE0" w:rsidRPr="003302EA" w14:paraId="1ECBDAAA"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A38467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BF3C5DA" w14:textId="77777777" w:rsidR="00B55FE0" w:rsidRPr="003302EA" w:rsidRDefault="00B55FE0" w:rsidP="00F613D9">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14:paraId="51FA23BF" w14:textId="77777777" w:rsidR="00B55FE0" w:rsidRPr="003302EA" w:rsidRDefault="00B55FE0" w:rsidP="00F613D9">
            <w:r>
              <w:t>Logan County</w:t>
            </w:r>
          </w:p>
        </w:tc>
        <w:tc>
          <w:tcPr>
            <w:tcW w:w="1857" w:type="dxa"/>
            <w:tcBorders>
              <w:top w:val="nil"/>
              <w:left w:val="nil"/>
              <w:bottom w:val="single" w:sz="4" w:space="0" w:color="auto"/>
              <w:right w:val="single" w:sz="4" w:space="0" w:color="auto"/>
            </w:tcBorders>
            <w:shd w:val="clear" w:color="auto" w:fill="auto"/>
            <w:noWrap/>
            <w:vAlign w:val="center"/>
            <w:hideMark/>
          </w:tcPr>
          <w:p w14:paraId="043A316E" w14:textId="77777777" w:rsidR="00B55FE0" w:rsidRPr="003302EA" w:rsidRDefault="00B55FE0" w:rsidP="00F613D9">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14:paraId="4786F0AC" w14:textId="77777777" w:rsidR="00B55FE0" w:rsidRPr="003302EA" w:rsidRDefault="00B55FE0" w:rsidP="00F613D9">
            <w:r>
              <w:t> </w:t>
            </w:r>
          </w:p>
        </w:tc>
      </w:tr>
      <w:tr w:rsidR="00B55FE0" w:rsidRPr="003302EA" w14:paraId="5BD9397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D907FF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B8A79F3" w14:textId="77777777" w:rsidR="00B55FE0" w:rsidRPr="003302EA" w:rsidRDefault="00B55FE0" w:rsidP="00F613D9">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14:paraId="0A756135" w14:textId="77777777" w:rsidR="00B55FE0" w:rsidRPr="003302EA" w:rsidRDefault="00B55FE0" w:rsidP="00F613D9">
            <w:r>
              <w:t>Macon County</w:t>
            </w:r>
          </w:p>
        </w:tc>
        <w:tc>
          <w:tcPr>
            <w:tcW w:w="1857" w:type="dxa"/>
            <w:tcBorders>
              <w:top w:val="nil"/>
              <w:left w:val="nil"/>
              <w:bottom w:val="single" w:sz="4" w:space="0" w:color="auto"/>
              <w:right w:val="single" w:sz="4" w:space="0" w:color="auto"/>
            </w:tcBorders>
            <w:shd w:val="clear" w:color="auto" w:fill="auto"/>
            <w:noWrap/>
            <w:vAlign w:val="center"/>
            <w:hideMark/>
          </w:tcPr>
          <w:p w14:paraId="541EE088" w14:textId="77777777" w:rsidR="00B55FE0" w:rsidRPr="003302EA" w:rsidRDefault="00B55FE0" w:rsidP="00F613D9">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14:paraId="3F9896AD" w14:textId="77777777" w:rsidR="00B55FE0" w:rsidRPr="003302EA" w:rsidRDefault="00B55FE0" w:rsidP="00F613D9">
            <w:r>
              <w:t> </w:t>
            </w:r>
          </w:p>
        </w:tc>
      </w:tr>
      <w:tr w:rsidR="00B55FE0" w:rsidRPr="003302EA" w14:paraId="59ADFA0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77DB902"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D2F5F76" w14:textId="77777777" w:rsidR="00B55FE0" w:rsidRPr="003302EA" w:rsidRDefault="00B55FE0" w:rsidP="00F613D9">
            <w:r>
              <w:t>Will County</w:t>
            </w:r>
          </w:p>
        </w:tc>
        <w:tc>
          <w:tcPr>
            <w:tcW w:w="1857" w:type="dxa"/>
            <w:tcBorders>
              <w:top w:val="nil"/>
              <w:left w:val="nil"/>
              <w:bottom w:val="single" w:sz="4" w:space="0" w:color="auto"/>
              <w:right w:val="single" w:sz="4" w:space="0" w:color="auto"/>
            </w:tcBorders>
            <w:shd w:val="clear" w:color="auto" w:fill="auto"/>
            <w:noWrap/>
            <w:vAlign w:val="center"/>
            <w:hideMark/>
          </w:tcPr>
          <w:p w14:paraId="4D6E149F" w14:textId="77777777" w:rsidR="00B55FE0" w:rsidRPr="003302EA" w:rsidRDefault="00B55FE0" w:rsidP="00F613D9">
            <w:r>
              <w:t>Mason County</w:t>
            </w:r>
          </w:p>
        </w:tc>
        <w:tc>
          <w:tcPr>
            <w:tcW w:w="1857" w:type="dxa"/>
            <w:tcBorders>
              <w:top w:val="nil"/>
              <w:left w:val="nil"/>
              <w:bottom w:val="single" w:sz="4" w:space="0" w:color="auto"/>
              <w:right w:val="single" w:sz="4" w:space="0" w:color="auto"/>
            </w:tcBorders>
            <w:shd w:val="clear" w:color="auto" w:fill="auto"/>
            <w:noWrap/>
            <w:vAlign w:val="center"/>
            <w:hideMark/>
          </w:tcPr>
          <w:p w14:paraId="131A0130" w14:textId="77777777" w:rsidR="00B55FE0" w:rsidRPr="003302EA" w:rsidRDefault="00B55FE0" w:rsidP="00F613D9">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14:paraId="67AC57B7" w14:textId="77777777" w:rsidR="00B55FE0" w:rsidRPr="003302EA" w:rsidRDefault="00B55FE0" w:rsidP="00F613D9">
            <w:r>
              <w:t> </w:t>
            </w:r>
          </w:p>
        </w:tc>
      </w:tr>
      <w:tr w:rsidR="00B55FE0" w:rsidRPr="003302EA" w14:paraId="71F1C28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25E6DC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BA6802C" w14:textId="77777777" w:rsidR="00B55FE0" w:rsidRPr="003302EA" w:rsidRDefault="00B55FE0" w:rsidP="00F613D9">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3D90151E" w14:textId="77777777" w:rsidR="00B55FE0" w:rsidRPr="003302EA" w:rsidRDefault="00B55FE0" w:rsidP="00F613D9">
            <w:r>
              <w:t>McDonough County</w:t>
            </w:r>
          </w:p>
        </w:tc>
        <w:tc>
          <w:tcPr>
            <w:tcW w:w="1857" w:type="dxa"/>
            <w:tcBorders>
              <w:top w:val="nil"/>
              <w:left w:val="nil"/>
              <w:bottom w:val="single" w:sz="4" w:space="0" w:color="auto"/>
              <w:right w:val="single" w:sz="4" w:space="0" w:color="auto"/>
            </w:tcBorders>
            <w:shd w:val="clear" w:color="auto" w:fill="auto"/>
            <w:noWrap/>
            <w:vAlign w:val="center"/>
            <w:hideMark/>
          </w:tcPr>
          <w:p w14:paraId="5B86F77D" w14:textId="77777777" w:rsidR="00B55FE0" w:rsidRPr="003302EA" w:rsidRDefault="00B55FE0" w:rsidP="00F613D9">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14:paraId="63D15D36" w14:textId="77777777" w:rsidR="00B55FE0" w:rsidRPr="003302EA" w:rsidRDefault="00B55FE0" w:rsidP="00F613D9">
            <w:r>
              <w:t> </w:t>
            </w:r>
          </w:p>
        </w:tc>
      </w:tr>
      <w:tr w:rsidR="00B55FE0" w:rsidRPr="003302EA" w14:paraId="48BBECF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2C15E3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F48001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37DD86" w14:textId="77777777" w:rsidR="00B55FE0" w:rsidRPr="003302EA" w:rsidRDefault="00B55FE0" w:rsidP="00F613D9">
            <w:r>
              <w:t>McLean County</w:t>
            </w:r>
          </w:p>
        </w:tc>
        <w:tc>
          <w:tcPr>
            <w:tcW w:w="1857" w:type="dxa"/>
            <w:tcBorders>
              <w:top w:val="nil"/>
              <w:left w:val="nil"/>
              <w:bottom w:val="single" w:sz="4" w:space="0" w:color="auto"/>
              <w:right w:val="single" w:sz="4" w:space="0" w:color="auto"/>
            </w:tcBorders>
            <w:shd w:val="clear" w:color="auto" w:fill="auto"/>
            <w:noWrap/>
            <w:vAlign w:val="center"/>
            <w:hideMark/>
          </w:tcPr>
          <w:p w14:paraId="123A4ADA" w14:textId="77777777" w:rsidR="00B55FE0" w:rsidRPr="003302EA" w:rsidRDefault="00B55FE0" w:rsidP="00F613D9">
            <w:r>
              <w:t>Wayne County</w:t>
            </w:r>
          </w:p>
        </w:tc>
        <w:tc>
          <w:tcPr>
            <w:tcW w:w="1857" w:type="dxa"/>
            <w:tcBorders>
              <w:top w:val="nil"/>
              <w:left w:val="nil"/>
              <w:bottom w:val="single" w:sz="4" w:space="0" w:color="auto"/>
              <w:right w:val="single" w:sz="4" w:space="0" w:color="auto"/>
            </w:tcBorders>
            <w:shd w:val="clear" w:color="auto" w:fill="auto"/>
            <w:noWrap/>
            <w:vAlign w:val="bottom"/>
            <w:hideMark/>
          </w:tcPr>
          <w:p w14:paraId="615659B2" w14:textId="77777777" w:rsidR="00B55FE0" w:rsidRPr="003302EA" w:rsidRDefault="00B55FE0" w:rsidP="00F613D9">
            <w:r>
              <w:t> </w:t>
            </w:r>
          </w:p>
        </w:tc>
      </w:tr>
      <w:tr w:rsidR="00B55FE0" w:rsidRPr="003302EA" w14:paraId="4B0A8BFA"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C7E776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AB782A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D1D4C83" w14:textId="77777777" w:rsidR="00B55FE0" w:rsidRPr="003302EA" w:rsidRDefault="00B55FE0" w:rsidP="00F613D9">
            <w:r>
              <w:t>Menard County</w:t>
            </w:r>
          </w:p>
        </w:tc>
        <w:tc>
          <w:tcPr>
            <w:tcW w:w="1857" w:type="dxa"/>
            <w:tcBorders>
              <w:top w:val="nil"/>
              <w:left w:val="nil"/>
              <w:bottom w:val="single" w:sz="4" w:space="0" w:color="auto"/>
              <w:right w:val="single" w:sz="4" w:space="0" w:color="auto"/>
            </w:tcBorders>
            <w:shd w:val="clear" w:color="auto" w:fill="auto"/>
            <w:noWrap/>
            <w:vAlign w:val="center"/>
            <w:hideMark/>
          </w:tcPr>
          <w:p w14:paraId="680D2EBB" w14:textId="77777777" w:rsidR="00B55FE0" w:rsidRPr="003302EA" w:rsidRDefault="00B55FE0" w:rsidP="00F613D9">
            <w:r>
              <w:t>White County</w:t>
            </w:r>
          </w:p>
        </w:tc>
        <w:tc>
          <w:tcPr>
            <w:tcW w:w="1857" w:type="dxa"/>
            <w:tcBorders>
              <w:top w:val="nil"/>
              <w:left w:val="nil"/>
              <w:bottom w:val="single" w:sz="4" w:space="0" w:color="auto"/>
              <w:right w:val="single" w:sz="4" w:space="0" w:color="auto"/>
            </w:tcBorders>
            <w:shd w:val="clear" w:color="auto" w:fill="auto"/>
            <w:noWrap/>
            <w:vAlign w:val="bottom"/>
            <w:hideMark/>
          </w:tcPr>
          <w:p w14:paraId="5CC6A090" w14:textId="77777777" w:rsidR="00B55FE0" w:rsidRPr="003302EA" w:rsidRDefault="00B55FE0" w:rsidP="00F613D9">
            <w:r>
              <w:t> </w:t>
            </w:r>
          </w:p>
        </w:tc>
      </w:tr>
      <w:tr w:rsidR="00B55FE0" w:rsidRPr="003302EA" w14:paraId="1043D59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EA8E39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02FF5A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AF0647C" w14:textId="77777777" w:rsidR="00B55FE0" w:rsidRPr="003302EA" w:rsidRDefault="00B55FE0" w:rsidP="00F613D9">
            <w:r>
              <w:t>Morgan County</w:t>
            </w:r>
          </w:p>
        </w:tc>
        <w:tc>
          <w:tcPr>
            <w:tcW w:w="1857" w:type="dxa"/>
            <w:tcBorders>
              <w:top w:val="nil"/>
              <w:left w:val="nil"/>
              <w:bottom w:val="single" w:sz="4" w:space="0" w:color="auto"/>
              <w:right w:val="single" w:sz="4" w:space="0" w:color="auto"/>
            </w:tcBorders>
            <w:shd w:val="clear" w:color="auto" w:fill="auto"/>
            <w:noWrap/>
            <w:vAlign w:val="center"/>
            <w:hideMark/>
          </w:tcPr>
          <w:p w14:paraId="634BA7D6" w14:textId="77777777" w:rsidR="00B55FE0" w:rsidRPr="003302EA" w:rsidRDefault="00B55FE0" w:rsidP="00F613D9">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8729ED2" w14:textId="77777777" w:rsidR="00B55FE0" w:rsidRPr="003302EA" w:rsidRDefault="00B55FE0" w:rsidP="00F613D9">
            <w:r>
              <w:t> </w:t>
            </w:r>
          </w:p>
        </w:tc>
      </w:tr>
      <w:tr w:rsidR="00B55FE0" w:rsidRPr="003302EA" w14:paraId="300AD02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56548D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9A80AD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EB3BBEE" w14:textId="77777777" w:rsidR="00B55FE0" w:rsidRPr="003302EA" w:rsidRDefault="00B55FE0" w:rsidP="00F613D9">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14:paraId="003D88A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3B05DC9" w14:textId="77777777" w:rsidR="00B55FE0" w:rsidRPr="003302EA" w:rsidRDefault="00B55FE0" w:rsidP="00F613D9">
            <w:r>
              <w:t> </w:t>
            </w:r>
          </w:p>
        </w:tc>
      </w:tr>
      <w:tr w:rsidR="00B55FE0" w:rsidRPr="003302EA" w14:paraId="42E2020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9E0FC4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73B16E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0EA26A1" w14:textId="77777777" w:rsidR="00B55FE0" w:rsidRPr="003302EA" w:rsidRDefault="00B55FE0" w:rsidP="00F613D9">
            <w:r>
              <w:t>Piatt County</w:t>
            </w:r>
          </w:p>
        </w:tc>
        <w:tc>
          <w:tcPr>
            <w:tcW w:w="1857" w:type="dxa"/>
            <w:tcBorders>
              <w:top w:val="nil"/>
              <w:left w:val="nil"/>
              <w:bottom w:val="single" w:sz="4" w:space="0" w:color="auto"/>
              <w:right w:val="single" w:sz="4" w:space="0" w:color="auto"/>
            </w:tcBorders>
            <w:shd w:val="clear" w:color="auto" w:fill="auto"/>
            <w:noWrap/>
            <w:vAlign w:val="bottom"/>
            <w:hideMark/>
          </w:tcPr>
          <w:p w14:paraId="61D8EDB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A246FCD" w14:textId="77777777" w:rsidR="00B55FE0" w:rsidRPr="003302EA" w:rsidRDefault="00B55FE0" w:rsidP="00F613D9">
            <w:r>
              <w:t> </w:t>
            </w:r>
          </w:p>
        </w:tc>
      </w:tr>
      <w:tr w:rsidR="00B55FE0" w:rsidRPr="003302EA" w14:paraId="44CEE83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373EE3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18614C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FD933D2" w14:textId="77777777" w:rsidR="00B55FE0" w:rsidRPr="003302EA" w:rsidRDefault="00B55FE0" w:rsidP="00F613D9">
            <w:r>
              <w:t>Pike County</w:t>
            </w:r>
          </w:p>
        </w:tc>
        <w:tc>
          <w:tcPr>
            <w:tcW w:w="1857" w:type="dxa"/>
            <w:tcBorders>
              <w:top w:val="nil"/>
              <w:left w:val="nil"/>
              <w:bottom w:val="single" w:sz="4" w:space="0" w:color="auto"/>
              <w:right w:val="single" w:sz="4" w:space="0" w:color="auto"/>
            </w:tcBorders>
            <w:shd w:val="clear" w:color="auto" w:fill="auto"/>
            <w:noWrap/>
            <w:vAlign w:val="bottom"/>
            <w:hideMark/>
          </w:tcPr>
          <w:p w14:paraId="5AA5EB5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A42193C" w14:textId="77777777" w:rsidR="00B55FE0" w:rsidRPr="003302EA" w:rsidRDefault="00B55FE0" w:rsidP="00F613D9">
            <w:r>
              <w:t> </w:t>
            </w:r>
          </w:p>
        </w:tc>
      </w:tr>
      <w:tr w:rsidR="00B55FE0" w:rsidRPr="003302EA" w14:paraId="6979B4F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0AF628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7363484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2D9B6D2" w14:textId="77777777" w:rsidR="00B55FE0" w:rsidRPr="003302EA" w:rsidRDefault="00B55FE0" w:rsidP="00F613D9">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14:paraId="3547721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0F0304D" w14:textId="77777777" w:rsidR="00B55FE0" w:rsidRPr="003302EA" w:rsidRDefault="00B55FE0" w:rsidP="00F613D9">
            <w:r>
              <w:t> </w:t>
            </w:r>
          </w:p>
        </w:tc>
      </w:tr>
      <w:tr w:rsidR="00B55FE0" w:rsidRPr="003302EA" w14:paraId="2DC8C83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D1F598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6BA003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8A7CB33" w14:textId="77777777" w:rsidR="00B55FE0" w:rsidRPr="003302EA" w:rsidRDefault="00B55FE0" w:rsidP="00F613D9">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14:paraId="782B2F5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BC48901" w14:textId="77777777" w:rsidR="00B55FE0" w:rsidRPr="003302EA" w:rsidRDefault="00B55FE0" w:rsidP="00F613D9">
            <w:r>
              <w:t> </w:t>
            </w:r>
          </w:p>
        </w:tc>
      </w:tr>
      <w:tr w:rsidR="00B55FE0" w:rsidRPr="003302EA" w14:paraId="63EA90A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AB5286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2DB525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2F23DBB" w14:textId="77777777" w:rsidR="00B55FE0" w:rsidRPr="003302EA" w:rsidRDefault="00B55FE0" w:rsidP="00F613D9">
            <w:r>
              <w:t>Scott County</w:t>
            </w:r>
          </w:p>
        </w:tc>
        <w:tc>
          <w:tcPr>
            <w:tcW w:w="1857" w:type="dxa"/>
            <w:tcBorders>
              <w:top w:val="nil"/>
              <w:left w:val="nil"/>
              <w:bottom w:val="single" w:sz="4" w:space="0" w:color="auto"/>
              <w:right w:val="single" w:sz="4" w:space="0" w:color="auto"/>
            </w:tcBorders>
            <w:shd w:val="clear" w:color="auto" w:fill="auto"/>
            <w:noWrap/>
            <w:vAlign w:val="bottom"/>
            <w:hideMark/>
          </w:tcPr>
          <w:p w14:paraId="7236E0E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E5F2A67" w14:textId="77777777" w:rsidR="00B55FE0" w:rsidRPr="003302EA" w:rsidRDefault="00B55FE0" w:rsidP="00F613D9">
            <w:r>
              <w:t> </w:t>
            </w:r>
          </w:p>
        </w:tc>
      </w:tr>
      <w:tr w:rsidR="00B55FE0" w:rsidRPr="003302EA" w14:paraId="0E004CD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8BC2B5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5D765D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36A127D" w14:textId="77777777" w:rsidR="00B55FE0" w:rsidRPr="003302EA" w:rsidRDefault="00B55FE0" w:rsidP="00F613D9">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14:paraId="2754202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1622A5E" w14:textId="77777777" w:rsidR="00B55FE0" w:rsidRPr="003302EA" w:rsidRDefault="00B55FE0" w:rsidP="00F613D9">
            <w:r>
              <w:t> </w:t>
            </w:r>
          </w:p>
        </w:tc>
      </w:tr>
      <w:tr w:rsidR="00B55FE0" w:rsidRPr="003302EA" w14:paraId="427AE4E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C8F9A4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C1EAA6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F7B0621" w14:textId="77777777" w:rsidR="00B55FE0" w:rsidRPr="003302EA" w:rsidRDefault="00B55FE0" w:rsidP="00F613D9">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14:paraId="5DA7177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E3D588C" w14:textId="77777777" w:rsidR="00B55FE0" w:rsidRPr="003302EA" w:rsidRDefault="00B55FE0" w:rsidP="00F613D9">
            <w:r>
              <w:t> </w:t>
            </w:r>
          </w:p>
        </w:tc>
      </w:tr>
      <w:tr w:rsidR="00B55FE0" w:rsidRPr="003302EA" w14:paraId="4FB50DD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AC371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CC9C6D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3DE1886" w14:textId="77777777" w:rsidR="00B55FE0" w:rsidRPr="003302EA" w:rsidRDefault="00B55FE0" w:rsidP="00F613D9">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14:paraId="6A5F8E2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EDDD804" w14:textId="77777777" w:rsidR="00B55FE0" w:rsidRPr="003302EA" w:rsidRDefault="00B55FE0" w:rsidP="00F613D9">
            <w:r>
              <w:t> </w:t>
            </w:r>
          </w:p>
        </w:tc>
      </w:tr>
    </w:tbl>
    <w:p w14:paraId="16C2F511" w14:textId="77777777" w:rsidR="00230497" w:rsidRDefault="00230497" w:rsidP="000400C1">
      <w:pPr>
        <w:pStyle w:val="Heading2"/>
      </w:pPr>
      <w:bookmarkStart w:id="2976" w:name="_Toc438040370"/>
      <w:bookmarkStart w:id="2977" w:name="_Toc113618432"/>
      <w:r>
        <w:t>Measure Incremental Cost Definition</w:t>
      </w:r>
      <w:bookmarkEnd w:id="2976"/>
      <w:bookmarkEnd w:id="2977"/>
    </w:p>
    <w:p w14:paraId="6C26980E" w14:textId="2C8CAA14" w:rsidR="000910B3" w:rsidRDefault="000910B3" w:rsidP="000910B3">
      <w:pPr>
        <w:rPr>
          <w:rFonts w:asciiTheme="minorHAnsi" w:hAnsiTheme="minorHAnsi"/>
        </w:rPr>
      </w:pPr>
      <w:r w:rsidRPr="008D377B">
        <w:rPr>
          <w:rFonts w:asciiTheme="minorHAnsi" w:hAnsiTheme="minorHAnsi"/>
          <w:b/>
        </w:rPr>
        <w:t>Operations and Maintenance (O&amp;M) and/or Deferred Baseline Replacement Cost Changes</w:t>
      </w:r>
      <w:r w:rsidRPr="00347130">
        <w:rPr>
          <w:rFonts w:asciiTheme="minorHAnsi" w:hAnsiTheme="minorHAnsi"/>
        </w:rPr>
        <w:t>: Any avoided costs are treated as benefits</w:t>
      </w:r>
      <w:r w:rsidR="00F91D84">
        <w:rPr>
          <w:rFonts w:asciiTheme="minorHAnsi" w:hAnsiTheme="minorHAnsi"/>
        </w:rPr>
        <w:t>,</w:t>
      </w:r>
      <w:r w:rsidRPr="00347130">
        <w:rPr>
          <w:rFonts w:asciiTheme="minorHAnsi" w:hAnsiTheme="minorHAnsi"/>
        </w:rPr>
        <w:t xml:space="preserve"> and any increased costs are treated as Incremental Costs. In cases where the efficient Measure has a significantly shorter or longer life than the relevant baseline measure (e.g., LEDs versus halogens), the avoided baseline replacement measure costs should be accounted for</w:t>
      </w:r>
      <w:r w:rsidR="003A669F">
        <w:rPr>
          <w:rFonts w:asciiTheme="minorHAnsi" w:hAnsiTheme="minorHAnsi"/>
        </w:rPr>
        <w:t xml:space="preserve"> as a benefit</w:t>
      </w:r>
      <w:r w:rsidRPr="00347130">
        <w:rPr>
          <w:rFonts w:asciiTheme="minorHAnsi" w:hAnsiTheme="minorHAnsi"/>
        </w:rPr>
        <w:t xml:space="preserve"> in the TRC </w:t>
      </w:r>
      <w:r w:rsidR="003A669F">
        <w:rPr>
          <w:rFonts w:asciiTheme="minorHAnsi" w:hAnsiTheme="minorHAnsi"/>
        </w:rPr>
        <w:t xml:space="preserve">test </w:t>
      </w:r>
      <w:r w:rsidRPr="00347130">
        <w:rPr>
          <w:rFonts w:asciiTheme="minorHAnsi" w:hAnsiTheme="minorHAnsi"/>
        </w:rPr>
        <w:t>analysis.</w:t>
      </w:r>
    </w:p>
    <w:p w14:paraId="2A6C6E71" w14:textId="335C61B5" w:rsidR="006D6CCD" w:rsidRDefault="00230497" w:rsidP="00F613D9">
      <w:r w:rsidRPr="00DD6324">
        <w:rPr>
          <w:rFonts w:asciiTheme="minorHAnsi" w:hAnsiTheme="minorHAnsi"/>
          <w:b/>
        </w:rPr>
        <w:t>Incremental Costs</w:t>
      </w:r>
      <w:r w:rsidRPr="00447701">
        <w:rPr>
          <w:rFonts w:asciiTheme="minorHAnsi" w:hAnsiTheme="minorHAnsi"/>
        </w:rPr>
        <w:t xml:space="preserve"> means the difference between the cost of the efficient Measure and the cost of the most relevant baseline measure that would have been installed (if any) in the absence of the efficiency Program. Installation costs (material and labor) shall be included if there is a difference between the efficient Measure and the baseline measure. The Customer’s value of service lost, the Customer’s value of their lost amenity, and the Customer’s transaction costs shall be included in the TRC</w:t>
      </w:r>
      <w:r w:rsidR="003A669F">
        <w:rPr>
          <w:rFonts w:asciiTheme="minorHAnsi" w:hAnsiTheme="minorHAnsi"/>
        </w:rPr>
        <w:t xml:space="preserve"> test</w:t>
      </w:r>
      <w:r w:rsidRPr="00447701">
        <w:rPr>
          <w:rFonts w:asciiTheme="minorHAnsi" w:hAnsiTheme="minorHAnsi"/>
        </w:rPr>
        <w:t xml:space="preserve"> analysis where a reasonable estimate or proxy of such costs can be easily obtained (e.g., Program Administrator payment to a Customer to reduce load during a demand response event, Program Administrator payment to a Customer as an inducement to give up </w:t>
      </w:r>
      <w:r w:rsidR="00E65DB0">
        <w:rPr>
          <w:rFonts w:asciiTheme="minorHAnsi" w:hAnsiTheme="minorHAnsi"/>
        </w:rPr>
        <w:t xml:space="preserve">functioning equipment). </w:t>
      </w:r>
      <w:r w:rsidRPr="00447701">
        <w:rPr>
          <w:rFonts w:asciiTheme="minorHAnsi" w:hAnsiTheme="minorHAnsi"/>
        </w:rPr>
        <w:t>This Incremental Cost input in the TRC analysis is not reduced by the amount of any Incentives (any Financial Incentives Paid to Customers or Incentives Paid to Third Parties by a Program Administrator that is intended to reduce the price of the efficient Measure to the Customer). Incremental Cost calculations will vary depending on the type of efficient Measure being implemented, as outlined in the examples provided below and as set forth in the IL-TRM</w:t>
      </w:r>
      <w:r w:rsidR="00973B77">
        <w:rPr>
          <w:rFonts w:asciiTheme="minorHAnsi" w:hAnsiTheme="minorHAnsi"/>
        </w:rPr>
        <w:t>.</w:t>
      </w:r>
      <w:r w:rsidR="0056350A" w:rsidRPr="0056350A">
        <w:rPr>
          <w:rFonts w:asciiTheme="minorHAnsi" w:hAnsiTheme="minorHAnsi"/>
        </w:rPr>
        <w:t xml:space="preserve"> </w:t>
      </w:r>
      <w:r w:rsidR="0056350A">
        <w:rPr>
          <w:rFonts w:asciiTheme="minorHAnsi" w:hAnsiTheme="minorHAnsi"/>
        </w:rPr>
        <w:t>Note that t</w:t>
      </w:r>
      <w:r w:rsidR="0056350A" w:rsidRPr="008D377B">
        <w:rPr>
          <w:rFonts w:asciiTheme="minorHAnsi" w:hAnsiTheme="minorHAnsi"/>
        </w:rPr>
        <w:t xml:space="preserve">he TRM includes at least one deemed incremental cost(s) as a default value(s) for most measures. However, </w:t>
      </w:r>
      <w:r w:rsidR="0056350A">
        <w:rPr>
          <w:rFonts w:asciiTheme="minorHAnsi" w:hAnsiTheme="minorHAnsi"/>
        </w:rPr>
        <w:t xml:space="preserve">consistent with the TRM Policy Document policy, </w:t>
      </w:r>
      <w:r w:rsidR="0056350A" w:rsidRPr="008D377B">
        <w:rPr>
          <w:rFonts w:asciiTheme="minorHAnsi" w:hAnsiTheme="minorHAnsi"/>
        </w:rPr>
        <w:t>in instances</w:t>
      </w:r>
      <w:r w:rsidR="0056350A">
        <w:rPr>
          <w:rFonts w:asciiTheme="minorHAnsi" w:hAnsiTheme="minorHAnsi"/>
        </w:rPr>
        <w:t xml:space="preserve"> where</w:t>
      </w:r>
      <w:r w:rsidR="0056350A" w:rsidRPr="008D377B">
        <w:rPr>
          <w:rFonts w:asciiTheme="minorHAnsi" w:hAnsiTheme="minorHAnsi"/>
        </w:rPr>
        <w:t xml:space="preserve"> Program Administrators have better information on the true incremental cost of the measures</w:t>
      </w:r>
      <w:r w:rsidR="0056350A">
        <w:rPr>
          <w:rFonts w:asciiTheme="minorHAnsi" w:hAnsiTheme="minorHAnsi"/>
        </w:rPr>
        <w:t xml:space="preserve"> (e.g., direct install programs)</w:t>
      </w:r>
      <w:r w:rsidR="0056350A" w:rsidRPr="008D377B">
        <w:rPr>
          <w:rFonts w:asciiTheme="minorHAnsi" w:hAnsiTheme="minorHAnsi"/>
        </w:rPr>
        <w:t xml:space="preserve">, the Program Administrator-specific incremental cost value </w:t>
      </w:r>
      <w:r w:rsidR="0056350A">
        <w:rPr>
          <w:rFonts w:asciiTheme="minorHAnsi" w:hAnsiTheme="minorHAnsi"/>
        </w:rPr>
        <w:t xml:space="preserve">should be used </w:t>
      </w:r>
      <w:r w:rsidR="0056350A" w:rsidRPr="008D377B">
        <w:rPr>
          <w:rFonts w:asciiTheme="minorHAnsi" w:hAnsiTheme="minorHAnsi"/>
        </w:rPr>
        <w:t xml:space="preserve">for the purposes of </w:t>
      </w:r>
      <w:r w:rsidR="0056350A">
        <w:rPr>
          <w:rFonts w:asciiTheme="minorHAnsi" w:hAnsiTheme="minorHAnsi"/>
        </w:rPr>
        <w:t>cost-effectiveness analysis.</w:t>
      </w:r>
    </w:p>
    <w:p w14:paraId="50404FF0" w14:textId="7AB117A3" w:rsidR="00230497" w:rsidRDefault="00230497" w:rsidP="00F613D9">
      <w:r w:rsidRPr="00447701">
        <w:t>Examples of Incremental Cost calculations include:</w:t>
      </w:r>
    </w:p>
    <w:p w14:paraId="4E478975" w14:textId="4E46C79D" w:rsidR="00230497" w:rsidRDefault="00230497" w:rsidP="0017618E">
      <w:pPr>
        <w:pStyle w:val="ListParagraph"/>
        <w:numPr>
          <w:ilvl w:val="0"/>
          <w:numId w:val="23"/>
        </w:numPr>
        <w:spacing w:after="60"/>
        <w:contextualSpacing w:val="0"/>
      </w:pPr>
      <w:r w:rsidRPr="00447701">
        <w:rPr>
          <w:rFonts w:asciiTheme="minorHAnsi" w:hAnsiTheme="minorHAnsi"/>
        </w:rPr>
        <w:t>The Incremental Cost for an efficient Measure that is installed in new construction or is being purchased at the time of natural installation, investment, or replacement is the additional cost incurred to purchase an efficient Measure over and above the cost of the baseline/standard (i.e., less efficient) measure (including any incremental installation, replacement, or O&amp;M costs if th</w:t>
      </w:r>
      <w:r w:rsidR="007772C1">
        <w:rPr>
          <w:rFonts w:asciiTheme="minorHAnsi" w:hAnsiTheme="minorHAnsi"/>
        </w:rPr>
        <w:t>ose</w:t>
      </w:r>
      <w:r w:rsidRPr="00447701">
        <w:rPr>
          <w:rFonts w:asciiTheme="minorHAnsi" w:hAnsiTheme="minorHAnsi"/>
        </w:rPr>
        <w:t xml:space="preserve"> differ between the efficient Measure and baseline measure).</w:t>
      </w:r>
    </w:p>
    <w:p w14:paraId="297138CE" w14:textId="77777777" w:rsidR="00230497" w:rsidRDefault="00230497" w:rsidP="0017618E">
      <w:pPr>
        <w:pStyle w:val="ListParagraph"/>
        <w:numPr>
          <w:ilvl w:val="0"/>
          <w:numId w:val="23"/>
        </w:numPr>
        <w:spacing w:after="60"/>
        <w:contextualSpacing w:val="0"/>
      </w:pPr>
      <w:r w:rsidRPr="00447701">
        <w:rPr>
          <w:rFonts w:asciiTheme="minorHAnsi" w:hAnsiTheme="minorHAnsi"/>
        </w:rPr>
        <w:t>For a retrofit Measure where the efficiency Program caused the Customer to update their existing equipment, facility, or processes (e.g., air sealing, insulation, tank wrap, controls), where the Customer would not have otherwise made a purchase, the appropriate baseline is zero expenditure, and the Incremental Cost is the full cost of the new retrofit Measure (including installation costs).</w:t>
      </w:r>
    </w:p>
    <w:p w14:paraId="779CEE81" w14:textId="6133D90A" w:rsidR="00230497" w:rsidRDefault="00230497" w:rsidP="0017618E">
      <w:pPr>
        <w:pStyle w:val="ListParagraph"/>
        <w:numPr>
          <w:ilvl w:val="0"/>
          <w:numId w:val="23"/>
        </w:numPr>
        <w:spacing w:after="60"/>
        <w:contextualSpacing w:val="0"/>
      </w:pPr>
      <w:r w:rsidRPr="00447701">
        <w:rPr>
          <w:rFonts w:asciiTheme="minorHAnsi" w:hAnsiTheme="minorHAnsi"/>
        </w:rPr>
        <w:t xml:space="preserve">For the early replacement of functioning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with a new efficient Measure, where the Customer would not have otherwise made a purchase for a number of years, the appropriate baseline is a dual baseline that begins as the existing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and shifts to the new standard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after the expected remaining useful life of the existing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ends. Thus, the Incremental Cost is the full cost of the new efficient Measure (including installation costs) being purchased to replace a still-functioning </w:t>
      </w:r>
      <w:r w:rsidR="008A3000">
        <w:rPr>
          <w:rFonts w:asciiTheme="minorHAnsi" w:hAnsiTheme="minorHAnsi"/>
        </w:rPr>
        <w:t>equipment</w:t>
      </w:r>
      <w:r w:rsidR="008A3000" w:rsidRPr="00447701">
        <w:rPr>
          <w:rFonts w:asciiTheme="minorHAnsi" w:hAnsiTheme="minorHAnsi"/>
        </w:rPr>
        <w:t xml:space="preserve"> </w:t>
      </w:r>
      <w:r w:rsidRPr="00447701">
        <w:rPr>
          <w:rFonts w:asciiTheme="minorHAnsi" w:hAnsiTheme="minorHAnsi"/>
        </w:rPr>
        <w:t xml:space="preserve">less the present value of the assumed deferred replacement cost </w:t>
      </w:r>
      <w:r w:rsidR="008A3000">
        <w:rPr>
          <w:rFonts w:asciiTheme="minorHAnsi" w:hAnsiTheme="minorHAnsi"/>
        </w:rPr>
        <w:t xml:space="preserve">(including installation costs) </w:t>
      </w:r>
      <w:r w:rsidRPr="00447701">
        <w:rPr>
          <w:rFonts w:asciiTheme="minorHAnsi" w:hAnsiTheme="minorHAnsi"/>
        </w:rPr>
        <w:t xml:space="preserve">of replacing the existing </w:t>
      </w:r>
      <w:r w:rsidR="008A3000">
        <w:rPr>
          <w:rFonts w:asciiTheme="minorHAnsi" w:hAnsiTheme="minorHAnsi"/>
        </w:rPr>
        <w:t>equipment</w:t>
      </w:r>
      <w:r w:rsidR="008A3000" w:rsidRPr="00447701">
        <w:rPr>
          <w:rFonts w:asciiTheme="minorHAnsi" w:hAnsiTheme="minorHAnsi"/>
        </w:rPr>
        <w:t xml:space="preserve"> </w:t>
      </w:r>
      <w:r w:rsidRPr="00447701">
        <w:rPr>
          <w:rFonts w:asciiTheme="minorHAnsi" w:hAnsiTheme="minorHAnsi"/>
        </w:rPr>
        <w:t xml:space="preserve">with a new baseline measure at the end of the existing </w:t>
      </w:r>
      <w:r w:rsidR="008A3000">
        <w:rPr>
          <w:rFonts w:asciiTheme="minorHAnsi" w:hAnsiTheme="minorHAnsi"/>
        </w:rPr>
        <w:t>equipment’s</w:t>
      </w:r>
      <w:r w:rsidR="008A3000" w:rsidRPr="00447701">
        <w:rPr>
          <w:rFonts w:asciiTheme="minorHAnsi" w:hAnsiTheme="minorHAnsi"/>
        </w:rPr>
        <w:t xml:space="preserve"> </w:t>
      </w:r>
      <w:r w:rsidRPr="00447701">
        <w:rPr>
          <w:rFonts w:asciiTheme="minorHAnsi" w:hAnsiTheme="minorHAnsi"/>
        </w:rPr>
        <w:t xml:space="preserve">life. This deferred credit may not be necessary when the lifetime of the measure is short, the costs are very low, </w:t>
      </w:r>
      <w:r w:rsidR="00CA700F">
        <w:rPr>
          <w:rFonts w:asciiTheme="minorHAnsi" w:hAnsiTheme="minorHAnsi"/>
        </w:rPr>
        <w:t xml:space="preserve">the measure is highly cost-effective even without the deferred credit, </w:t>
      </w:r>
      <w:r w:rsidRPr="00447701">
        <w:rPr>
          <w:rFonts w:asciiTheme="minorHAnsi" w:hAnsiTheme="minorHAnsi"/>
        </w:rPr>
        <w:t>or for other reasons (e.g., certain Direct Install Measures, Measures provided in Kits to Customers).</w:t>
      </w:r>
      <w:r w:rsidR="00B913FE" w:rsidRPr="00D23A81">
        <w:rPr>
          <w:rStyle w:val="FootnoteReference"/>
          <w:rFonts w:cs="Arial"/>
        </w:rPr>
        <w:footnoteReference w:id="40"/>
      </w:r>
    </w:p>
    <w:p w14:paraId="7DD413A7" w14:textId="7BEB1530" w:rsidR="000923E3" w:rsidRDefault="000923E3" w:rsidP="000923E3">
      <w:pPr>
        <w:pStyle w:val="ListParagraph"/>
        <w:numPr>
          <w:ilvl w:val="0"/>
          <w:numId w:val="23"/>
        </w:numPr>
        <w:spacing w:after="60"/>
        <w:contextualSpacing w:val="0"/>
      </w:pPr>
      <w:r w:rsidRPr="00447701">
        <w:rPr>
          <w:rFonts w:asciiTheme="minorHAnsi" w:hAnsiTheme="minorHAnsi"/>
        </w:rPr>
        <w:t>For study-based services (e.g., facility energy audits, energy surveys, energy assessments, retro-commissioning</w:t>
      </w:r>
      <w:r>
        <w:rPr>
          <w:rFonts w:asciiTheme="minorHAnsi" w:hAnsiTheme="minorHAnsi"/>
        </w:rPr>
        <w:t>, new construction design services</w:t>
      </w:r>
      <w:r w:rsidRPr="00447701">
        <w:rPr>
          <w:rFonts w:asciiTheme="minorHAnsi" w:hAnsiTheme="minorHAnsi"/>
        </w:rPr>
        <w:t xml:space="preserve">), the Incremental Cost is the full cost of the study-based service. Even if the study-based service is performed entirely by a Program Administrator’s </w:t>
      </w:r>
      <w:r>
        <w:rPr>
          <w:rFonts w:asciiTheme="minorHAnsi" w:hAnsiTheme="minorHAnsi"/>
        </w:rPr>
        <w:t xml:space="preserve">program </w:t>
      </w:r>
      <w:r w:rsidRPr="00447701">
        <w:rPr>
          <w:rFonts w:asciiTheme="minorHAnsi" w:hAnsiTheme="minorHAnsi"/>
        </w:rPr>
        <w:t xml:space="preserve">implementation contractor, the full cost of the study-based service charged by the </w:t>
      </w:r>
      <w:r>
        <w:rPr>
          <w:rFonts w:asciiTheme="minorHAnsi" w:hAnsiTheme="minorHAnsi"/>
        </w:rPr>
        <w:t xml:space="preserve">program </w:t>
      </w:r>
      <w:r w:rsidRPr="00447701">
        <w:rPr>
          <w:rFonts w:asciiTheme="minorHAnsi" w:hAnsiTheme="minorHAnsi"/>
        </w:rPr>
        <w:t>implementation contractor is the Incremental Cost, because this is assumed to be the cost of the study-based service that would have been incurred by the Customer if the Customer were to have the study-based service performed in the absence of the efficiency Program. If the Customer implements efficient Measures as a result of the study-based service provided by the efficiency Program, the Incremental Cost for those efficient Measures should also be classified as Incremental Costs in the TRC analysis.</w:t>
      </w:r>
      <w:r>
        <w:rPr>
          <w:rFonts w:asciiTheme="minorHAnsi" w:hAnsiTheme="minorHAnsi"/>
        </w:rPr>
        <w:t xml:space="preserve"> </w:t>
      </w:r>
      <w:r w:rsidRPr="008D377B">
        <w:rPr>
          <w:rFonts w:asciiTheme="minorHAnsi" w:hAnsiTheme="minorHAnsi"/>
        </w:rPr>
        <w:t>Note that the Incremental Costs associated with study-based services should be included in Cost-Effectiveness calculations “only at the level at which they become variable.”</w:t>
      </w:r>
      <w:r>
        <w:rPr>
          <w:rStyle w:val="FootnoteReference"/>
        </w:rPr>
        <w:footnoteReference w:id="41"/>
      </w:r>
      <w:r w:rsidRPr="008D377B">
        <w:rPr>
          <w:rFonts w:asciiTheme="minorHAnsi" w:hAnsiTheme="minorHAnsi"/>
        </w:rPr>
        <w:t xml:space="preserve"> In some cases, this will be at the Measure level; in others, it will be at the Program level. Such costs should be included in Measure-level Cost-Effectiveness calculations only when they are inseparable from the efficiency improvements – i.e., when the provision of the study-based service is what produces energy savings (e.g., retro-commissioning). Conversely, when study-based service costs are separable from the costs of the efficien</w:t>
      </w:r>
      <w:r>
        <w:rPr>
          <w:rFonts w:asciiTheme="minorHAnsi" w:hAnsiTheme="minorHAnsi"/>
        </w:rPr>
        <w:t>t</w:t>
      </w:r>
      <w:r w:rsidRPr="008D377B">
        <w:rPr>
          <w:rFonts w:asciiTheme="minorHAnsi" w:hAnsiTheme="minorHAnsi"/>
        </w:rPr>
        <w:t xml:space="preserve"> </w:t>
      </w:r>
      <w:r>
        <w:rPr>
          <w:rFonts w:asciiTheme="minorHAnsi" w:hAnsiTheme="minorHAnsi"/>
        </w:rPr>
        <w:t>Measures</w:t>
      </w:r>
      <w:r w:rsidRPr="008D377B">
        <w:rPr>
          <w:rFonts w:asciiTheme="minorHAnsi" w:hAnsiTheme="minorHAnsi"/>
        </w:rPr>
        <w:t xml:space="preserve"> themselves and Customer, Program Administrator and/or other parties have discretion over which of the identified efficien</w:t>
      </w:r>
      <w:r>
        <w:rPr>
          <w:rFonts w:asciiTheme="minorHAnsi" w:hAnsiTheme="minorHAnsi"/>
        </w:rPr>
        <w:t>t</w:t>
      </w:r>
      <w:r w:rsidRPr="008D377B">
        <w:rPr>
          <w:rFonts w:asciiTheme="minorHAnsi" w:hAnsiTheme="minorHAnsi"/>
        </w:rPr>
        <w:t xml:space="preserve"> Measures to subsequently install (e.g., for facility energy audits, surveys or assessments that are used to identify potential </w:t>
      </w:r>
      <w:r>
        <w:rPr>
          <w:rFonts w:asciiTheme="minorHAnsi" w:hAnsiTheme="minorHAnsi"/>
        </w:rPr>
        <w:t xml:space="preserve">efficient </w:t>
      </w:r>
      <w:r w:rsidRPr="008D377B">
        <w:rPr>
          <w:rFonts w:asciiTheme="minorHAnsi" w:hAnsiTheme="minorHAnsi"/>
        </w:rPr>
        <w:t xml:space="preserve">Measures for installation), the Incremental Cost associated with such study-based services should be included only in Program-level Cost-Effectiveness analyses (rather than allocated to individual </w:t>
      </w:r>
      <w:r>
        <w:rPr>
          <w:rFonts w:asciiTheme="minorHAnsi" w:hAnsiTheme="minorHAnsi"/>
        </w:rPr>
        <w:t xml:space="preserve">efficient </w:t>
      </w:r>
      <w:r w:rsidRPr="008D377B">
        <w:rPr>
          <w:rFonts w:asciiTheme="minorHAnsi" w:hAnsiTheme="minorHAnsi"/>
        </w:rPr>
        <w:t>Measures).</w:t>
      </w:r>
    </w:p>
    <w:p w14:paraId="1A1CBFB7" w14:textId="56FFC2F2" w:rsidR="00230497" w:rsidRPr="00447701" w:rsidRDefault="000923E3" w:rsidP="00B43A19">
      <w:pPr>
        <w:pStyle w:val="ListParagraph"/>
        <w:numPr>
          <w:ilvl w:val="0"/>
          <w:numId w:val="23"/>
        </w:numPr>
        <w:contextualSpacing w:val="0"/>
      </w:pPr>
      <w:r w:rsidRPr="000923E3">
        <w:rPr>
          <w:rFonts w:asciiTheme="minorHAnsi" w:hAnsiTheme="minorHAnsi"/>
        </w:rPr>
        <w:t>For the early retirement of functioning equipment before its expected life is over (e.g., appliance recycling Programs), the Incremental Costs are composed of the Customer’s value placed on their lost amenity, any Customer transaction costs, and the pickup and recycling cost. The Incremental Costs include the actual cost of the pickup and recycling of the equipment (often paid for by a Program Administrator to a program implementation contractor) because this is assumed to be the cost of recycling the equipment that would have been incurred by the Customer if the Customer were to recycle the equipment on their own in the absence of the efficiency Program. The payment a Program Administrator makes to the Customer serves as a proxy for the value the Customer places on their lost amenity and any Customer transaction costs. </w:t>
      </w:r>
    </w:p>
    <w:p w14:paraId="39522D17" w14:textId="1563024E" w:rsidR="00B55FE0" w:rsidRDefault="00212474" w:rsidP="000400C1">
      <w:pPr>
        <w:pStyle w:val="Heading2"/>
      </w:pPr>
      <w:bookmarkStart w:id="2978" w:name="_Toc442974694"/>
      <w:bookmarkStart w:id="2979" w:name="_Toc442974814"/>
      <w:bookmarkStart w:id="2980" w:name="_Toc113618433"/>
      <w:bookmarkStart w:id="2981" w:name="_Toc315354086"/>
      <w:bookmarkStart w:id="2982" w:name="_Toc319585412"/>
      <w:bookmarkStart w:id="2983" w:name="_Toc333218999"/>
      <w:bookmarkStart w:id="2984" w:name="_Toc437594096"/>
      <w:bookmarkStart w:id="2985" w:name="_Toc437856310"/>
      <w:bookmarkStart w:id="2986" w:name="_Toc437957207"/>
      <w:bookmarkStart w:id="2987" w:name="_Toc438040371"/>
      <w:bookmarkEnd w:id="2978"/>
      <w:bookmarkEnd w:id="2979"/>
      <w:r>
        <w:t xml:space="preserve">Discount Rates, </w:t>
      </w:r>
      <w:r w:rsidR="00592EA8">
        <w:t>Inflation Rates</w:t>
      </w:r>
      <w:r w:rsidR="00E65DB0">
        <w:t>,</w:t>
      </w:r>
      <w:r>
        <w:t xml:space="preserve"> and</w:t>
      </w:r>
      <w:r w:rsidR="00592EA8">
        <w:t xml:space="preserve"> </w:t>
      </w:r>
      <w:r w:rsidR="00B55FE0">
        <w:t>O&amp;M Costs</w:t>
      </w:r>
      <w:bookmarkEnd w:id="2980"/>
      <w:r w:rsidR="00B55FE0">
        <w:t xml:space="preserve"> </w:t>
      </w:r>
      <w:bookmarkEnd w:id="2981"/>
      <w:bookmarkEnd w:id="2982"/>
      <w:bookmarkEnd w:id="2983"/>
      <w:bookmarkEnd w:id="2984"/>
      <w:bookmarkEnd w:id="2985"/>
      <w:bookmarkEnd w:id="2986"/>
      <w:bookmarkEnd w:id="2987"/>
    </w:p>
    <w:p w14:paraId="51CE4ED4" w14:textId="2B5CA931" w:rsidR="00EF1931" w:rsidRDefault="00212474" w:rsidP="00212474">
      <w:bookmarkStart w:id="2988" w:name="_Toc315354087"/>
      <w:bookmarkStart w:id="2989" w:name="_Toc319585413"/>
      <w:r>
        <w:t xml:space="preserve">The Illinois </w:t>
      </w:r>
      <w:r w:rsidR="00EF1931">
        <w:t>U</w:t>
      </w:r>
      <w:r>
        <w:t xml:space="preserve">tilities </w:t>
      </w:r>
      <w:r w:rsidR="00E65DB0">
        <w:t>use</w:t>
      </w:r>
      <w:r>
        <w:t xml:space="preserve"> screening tools that apply a</w:t>
      </w:r>
      <w:r w:rsidR="00EF1931">
        <w:t>n appropriate</w:t>
      </w:r>
      <w:r>
        <w:t xml:space="preserve"> discount rate to any future costs or benefits.</w:t>
      </w:r>
      <w:r w:rsidR="00EF1931">
        <w:t xml:space="preserve"> </w:t>
      </w:r>
      <w:r>
        <w:t xml:space="preserve"> </w:t>
      </w:r>
      <w:r w:rsidR="00EF1931">
        <w:t>The societal discount rate, required for use by all electric utilities, is defined as a nominal discount rate of 2.</w:t>
      </w:r>
      <w:r w:rsidR="00F65126">
        <w:t>40</w:t>
      </w:r>
      <w:r w:rsidR="00EF1931">
        <w:t>%, or a real (inflation-adjusted) discount rate of 0.4</w:t>
      </w:r>
      <w:r w:rsidR="00F65126">
        <w:t>2</w:t>
      </w:r>
      <w:r w:rsidR="00EF1931">
        <w:t>%</w:t>
      </w:r>
      <w:r w:rsidR="0078477F">
        <w:t>.</w:t>
      </w:r>
      <w:r w:rsidR="00EF1931">
        <w:rPr>
          <w:rStyle w:val="FootnoteReference"/>
        </w:rPr>
        <w:footnoteReference w:id="42"/>
      </w:r>
      <w:r w:rsidR="00EF1931">
        <w:t xml:space="preserve">  </w:t>
      </w:r>
    </w:p>
    <w:p w14:paraId="3C2F1461" w14:textId="1CD3754D" w:rsidR="00212474" w:rsidRPr="00AA7271" w:rsidRDefault="00212474" w:rsidP="00212474">
      <w:r>
        <w:t>Where a</w:t>
      </w:r>
      <w:r w:rsidRPr="00447701">
        <w:t xml:space="preserve"> future cost</w:t>
      </w:r>
      <w:r>
        <w:t xml:space="preserve"> is</w:t>
      </w:r>
      <w:r w:rsidRPr="00447701">
        <w:t xml:space="preserve"> provided within the TRM (e.g.</w:t>
      </w:r>
      <w:r w:rsidR="00E65DB0">
        <w:t>,</w:t>
      </w:r>
      <w:r w:rsidRPr="00447701">
        <w:t xml:space="preserve"> in early replace</w:t>
      </w:r>
      <w:r>
        <w:t>ment</w:t>
      </w:r>
      <w:r w:rsidRPr="00447701">
        <w:t xml:space="preserve"> measures where a deferred baseline replacement cost is provided) </w:t>
      </w:r>
      <w:r w:rsidR="00EF1931">
        <w:t xml:space="preserve">and the future </w:t>
      </w:r>
      <w:r>
        <w:t xml:space="preserve">cost has been adjusted using an </w:t>
      </w:r>
      <w:r w:rsidRPr="00447701">
        <w:t>inflation rate</w:t>
      </w:r>
      <w:r>
        <w:t xml:space="preserve"> </w:t>
      </w:r>
      <w:r w:rsidR="00EF1931">
        <w:t>(</w:t>
      </w:r>
      <w:r>
        <w:t>based upon</w:t>
      </w:r>
      <w:r w:rsidRPr="00447701">
        <w:t xml:space="preserve"> the 20-year Treasury yield</w:t>
      </w:r>
      <w:r>
        <w:t xml:space="preserve"> </w:t>
      </w:r>
      <w:r w:rsidRPr="00447701">
        <w:t>of 1.9</w:t>
      </w:r>
      <w:r w:rsidR="00104C20">
        <w:t>8</w:t>
      </w:r>
      <w:r w:rsidRPr="00447701">
        <w:t>%</w:t>
      </w:r>
      <w:r w:rsidR="00D96C86">
        <w:t>)</w:t>
      </w:r>
      <w:r w:rsidR="00A12E9F">
        <w:rPr>
          <w:rStyle w:val="FootnoteReference"/>
        </w:rPr>
        <w:footnoteReference w:id="43"/>
      </w:r>
      <w:r w:rsidR="00EF1931">
        <w:t xml:space="preserve">, </w:t>
      </w:r>
      <w:r w:rsidR="007C396E">
        <w:t>the</w:t>
      </w:r>
      <w:r w:rsidR="00EF1931">
        <w:t xml:space="preserve"> nominal discount rate should be used to discount to</w:t>
      </w:r>
      <w:r w:rsidR="007C396E">
        <w:t xml:space="preserve"> the</w:t>
      </w:r>
      <w:r w:rsidR="00EF1931">
        <w:t xml:space="preserve"> present value</w:t>
      </w:r>
      <w:r w:rsidRPr="00447701">
        <w:t>.</w:t>
      </w:r>
      <w:r w:rsidR="00EF1931">
        <w:t xml:space="preserve"> Where future costs have not been adjusted for inflation, </w:t>
      </w:r>
      <w:r w:rsidR="007C396E">
        <w:t>the</w:t>
      </w:r>
      <w:r w:rsidR="00EF1931">
        <w:t xml:space="preserve"> real discount rate should be used to discount to present value.</w:t>
      </w:r>
    </w:p>
    <w:p w14:paraId="2460C2E9" w14:textId="6E619A3E" w:rsidR="00653D2E" w:rsidRDefault="00653D2E" w:rsidP="00212474">
      <w:pPr>
        <w:spacing w:after="240"/>
      </w:pPr>
      <w:r>
        <w:t>The following table provides the historical discount rate that have been applied:</w:t>
      </w:r>
    </w:p>
    <w:tbl>
      <w:tblPr>
        <w:tblStyle w:val="TableGrid"/>
        <w:tblW w:w="8007" w:type="dxa"/>
        <w:jc w:val="center"/>
        <w:tblLook w:val="04A0" w:firstRow="1" w:lastRow="0" w:firstColumn="1" w:lastColumn="0" w:noHBand="0" w:noVBand="1"/>
      </w:tblPr>
      <w:tblGrid>
        <w:gridCol w:w="2875"/>
        <w:gridCol w:w="1620"/>
        <w:gridCol w:w="1980"/>
        <w:gridCol w:w="1532"/>
      </w:tblGrid>
      <w:tr w:rsidR="00EB59BA" w14:paraId="63D34FEE" w14:textId="77777777" w:rsidTr="00056F71">
        <w:trPr>
          <w:jc w:val="center"/>
        </w:trPr>
        <w:tc>
          <w:tcPr>
            <w:tcW w:w="2875" w:type="dxa"/>
            <w:shd w:val="clear" w:color="auto" w:fill="808080" w:themeFill="background1" w:themeFillShade="80"/>
            <w:vAlign w:val="center"/>
          </w:tcPr>
          <w:p w14:paraId="150102EB" w14:textId="7747BCCC" w:rsidR="00197782" w:rsidRDefault="00C3156D" w:rsidP="00DD6324">
            <w:pPr>
              <w:spacing w:after="0"/>
              <w:jc w:val="center"/>
              <w:rPr>
                <w:b/>
                <w:color w:val="FFFFFF" w:themeColor="background1"/>
              </w:rPr>
            </w:pPr>
            <w:r>
              <w:rPr>
                <w:b/>
                <w:color w:val="FFFFFF" w:themeColor="background1"/>
              </w:rPr>
              <w:t xml:space="preserve">Program Year Applied To </w:t>
            </w:r>
          </w:p>
          <w:p w14:paraId="79E8121B" w14:textId="0E34A740" w:rsidR="00EB59BA" w:rsidRPr="00DD6324" w:rsidRDefault="00C3156D" w:rsidP="00DD6324">
            <w:pPr>
              <w:spacing w:after="0"/>
              <w:jc w:val="center"/>
              <w:rPr>
                <w:b/>
                <w:color w:val="FFFFFF" w:themeColor="background1"/>
              </w:rPr>
            </w:pPr>
            <w:r>
              <w:rPr>
                <w:b/>
                <w:color w:val="FFFFFF" w:themeColor="background1"/>
              </w:rPr>
              <w:t>(TRM based upon)</w:t>
            </w:r>
          </w:p>
        </w:tc>
        <w:tc>
          <w:tcPr>
            <w:tcW w:w="1620" w:type="dxa"/>
            <w:shd w:val="clear" w:color="auto" w:fill="808080" w:themeFill="background1" w:themeFillShade="80"/>
            <w:vAlign w:val="center"/>
          </w:tcPr>
          <w:p w14:paraId="570B99D5" w14:textId="0C260299" w:rsidR="00EB59BA" w:rsidRPr="00DD6324" w:rsidRDefault="00DA21AB" w:rsidP="00DD6324">
            <w:pPr>
              <w:spacing w:after="0"/>
              <w:jc w:val="center"/>
              <w:rPr>
                <w:b/>
                <w:color w:val="FFFFFF" w:themeColor="background1"/>
              </w:rPr>
            </w:pPr>
            <w:r w:rsidRPr="00DD6324">
              <w:rPr>
                <w:b/>
                <w:color w:val="FFFFFF" w:themeColor="background1"/>
              </w:rPr>
              <w:t>Nominal Discount Rate</w:t>
            </w:r>
          </w:p>
        </w:tc>
        <w:tc>
          <w:tcPr>
            <w:tcW w:w="1980" w:type="dxa"/>
            <w:shd w:val="clear" w:color="auto" w:fill="808080" w:themeFill="background1" w:themeFillShade="80"/>
            <w:vAlign w:val="center"/>
          </w:tcPr>
          <w:p w14:paraId="73195C50" w14:textId="0AE1D626" w:rsidR="00EB59BA" w:rsidRPr="00DD6324" w:rsidRDefault="00DA21AB" w:rsidP="00DD6324">
            <w:pPr>
              <w:spacing w:after="0"/>
              <w:jc w:val="center"/>
              <w:rPr>
                <w:b/>
                <w:color w:val="FFFFFF" w:themeColor="background1"/>
              </w:rPr>
            </w:pPr>
            <w:r w:rsidRPr="00DD6324">
              <w:rPr>
                <w:b/>
                <w:color w:val="FFFFFF" w:themeColor="background1"/>
              </w:rPr>
              <w:t>Real Discount Rate</w:t>
            </w:r>
          </w:p>
        </w:tc>
        <w:tc>
          <w:tcPr>
            <w:tcW w:w="1532" w:type="dxa"/>
            <w:shd w:val="clear" w:color="auto" w:fill="808080" w:themeFill="background1" w:themeFillShade="80"/>
            <w:vAlign w:val="center"/>
          </w:tcPr>
          <w:p w14:paraId="2EF76465" w14:textId="6A30BF04" w:rsidR="00EB59BA" w:rsidRPr="00DD6324" w:rsidRDefault="000C3572" w:rsidP="00DD6324">
            <w:pPr>
              <w:spacing w:after="0"/>
              <w:jc w:val="center"/>
              <w:rPr>
                <w:b/>
                <w:color w:val="FFFFFF" w:themeColor="background1"/>
              </w:rPr>
            </w:pPr>
            <w:r w:rsidRPr="00DD6324">
              <w:rPr>
                <w:b/>
                <w:color w:val="FFFFFF" w:themeColor="background1"/>
              </w:rPr>
              <w:t>Inflation Rate</w:t>
            </w:r>
          </w:p>
        </w:tc>
      </w:tr>
      <w:tr w:rsidR="00C93E34" w14:paraId="5C82FDA5" w14:textId="77777777" w:rsidTr="00056F71">
        <w:trPr>
          <w:jc w:val="center"/>
        </w:trPr>
        <w:tc>
          <w:tcPr>
            <w:tcW w:w="2875" w:type="dxa"/>
            <w:vAlign w:val="center"/>
          </w:tcPr>
          <w:p w14:paraId="3030EAFB" w14:textId="4D2EC1BB" w:rsidR="00241417" w:rsidRDefault="00C3156D" w:rsidP="00241417">
            <w:pPr>
              <w:widowControl/>
              <w:spacing w:after="0"/>
              <w:jc w:val="left"/>
              <w:rPr>
                <w:rFonts w:ascii="Times New Roman" w:hAnsi="Times New Roman"/>
                <w:sz w:val="24"/>
                <w:szCs w:val="24"/>
              </w:rPr>
            </w:pPr>
            <w:r>
              <w:t>2022-2025</w:t>
            </w:r>
            <w:r w:rsidR="00241417">
              <w:t xml:space="preserve"> (v9.0</w:t>
            </w:r>
            <w:r w:rsidR="00AF456A">
              <w:t xml:space="preserve"> – v10.0</w:t>
            </w:r>
            <w:r w:rsidR="00241417">
              <w:t>)</w:t>
            </w:r>
            <w:r w:rsidR="00241417">
              <w:rPr>
                <w:rStyle w:val="FootnoteReference"/>
              </w:rPr>
              <w:footnoteReference w:id="44"/>
            </w:r>
          </w:p>
          <w:p w14:paraId="58C93848" w14:textId="558C05B9" w:rsidR="00C93E34" w:rsidRDefault="00C93E34" w:rsidP="003A4210">
            <w:pPr>
              <w:spacing w:after="0"/>
              <w:jc w:val="left"/>
            </w:pPr>
          </w:p>
        </w:tc>
        <w:tc>
          <w:tcPr>
            <w:tcW w:w="1620" w:type="dxa"/>
            <w:vAlign w:val="center"/>
          </w:tcPr>
          <w:p w14:paraId="3A8118D8" w14:textId="3D3142E3" w:rsidR="00C93E34" w:rsidRDefault="00C93E34" w:rsidP="003A4210">
            <w:pPr>
              <w:spacing w:after="0"/>
              <w:jc w:val="left"/>
            </w:pPr>
            <w:r>
              <w:t>2.40%</w:t>
            </w:r>
          </w:p>
        </w:tc>
        <w:tc>
          <w:tcPr>
            <w:tcW w:w="1980" w:type="dxa"/>
            <w:vAlign w:val="center"/>
          </w:tcPr>
          <w:p w14:paraId="05A2E586" w14:textId="2AA6A078" w:rsidR="00C93E34" w:rsidRDefault="00C93E34" w:rsidP="003A4210">
            <w:pPr>
              <w:spacing w:after="0"/>
              <w:jc w:val="left"/>
            </w:pPr>
            <w:r>
              <w:t>0.42% (10yr Treasury bond rates)</w:t>
            </w:r>
          </w:p>
        </w:tc>
        <w:tc>
          <w:tcPr>
            <w:tcW w:w="1532" w:type="dxa"/>
            <w:vAlign w:val="center"/>
          </w:tcPr>
          <w:p w14:paraId="554BEAFE" w14:textId="6C0A218F" w:rsidR="00C93E34" w:rsidRDefault="00C93E34" w:rsidP="003A4210">
            <w:pPr>
              <w:spacing w:after="0"/>
              <w:jc w:val="left"/>
            </w:pPr>
            <w:r>
              <w:t>1.98%</w:t>
            </w:r>
          </w:p>
        </w:tc>
      </w:tr>
      <w:tr w:rsidR="00EB59BA" w14:paraId="785F4BA8" w14:textId="77777777" w:rsidTr="00056F71">
        <w:trPr>
          <w:jc w:val="center"/>
        </w:trPr>
        <w:tc>
          <w:tcPr>
            <w:tcW w:w="2875" w:type="dxa"/>
            <w:vAlign w:val="center"/>
          </w:tcPr>
          <w:p w14:paraId="333F8427" w14:textId="5183E292" w:rsidR="00643700" w:rsidRDefault="00241417" w:rsidP="00643700">
            <w:pPr>
              <w:widowControl/>
              <w:spacing w:after="0"/>
              <w:jc w:val="left"/>
              <w:rPr>
                <w:rFonts w:ascii="Times New Roman" w:hAnsi="Times New Roman"/>
                <w:sz w:val="24"/>
                <w:szCs w:val="24"/>
              </w:rPr>
            </w:pPr>
            <w:r>
              <w:t>2028 – 2021 (v6.0 – v8.0)</w:t>
            </w:r>
            <w:r w:rsidR="00643700">
              <w:rPr>
                <w:rStyle w:val="FootnoteReference"/>
              </w:rPr>
              <w:footnoteReference w:id="45"/>
            </w:r>
            <w:r w:rsidR="00643700">
              <w:rPr>
                <w:rStyle w:val="Heading4Char"/>
              </w:rPr>
              <w:t xml:space="preserve"> </w:t>
            </w:r>
          </w:p>
          <w:p w14:paraId="3CAE441D" w14:textId="50D6C387" w:rsidR="00EB59BA" w:rsidRDefault="00EB59BA" w:rsidP="003A4210">
            <w:pPr>
              <w:spacing w:after="0"/>
              <w:jc w:val="left"/>
            </w:pPr>
          </w:p>
        </w:tc>
        <w:tc>
          <w:tcPr>
            <w:tcW w:w="1620" w:type="dxa"/>
            <w:vAlign w:val="center"/>
          </w:tcPr>
          <w:p w14:paraId="0477E089" w14:textId="367DD1F6" w:rsidR="00EB59BA" w:rsidRDefault="000B08A9" w:rsidP="003A4210">
            <w:pPr>
              <w:spacing w:after="0"/>
              <w:jc w:val="left"/>
            </w:pPr>
            <w:r>
              <w:t>2.38%</w:t>
            </w:r>
          </w:p>
        </w:tc>
        <w:tc>
          <w:tcPr>
            <w:tcW w:w="1980" w:type="dxa"/>
            <w:vAlign w:val="center"/>
          </w:tcPr>
          <w:p w14:paraId="05ED8CA3" w14:textId="767ED9EE" w:rsidR="00EB59BA" w:rsidRDefault="000B08A9" w:rsidP="003A4210">
            <w:pPr>
              <w:spacing w:after="0"/>
              <w:jc w:val="left"/>
            </w:pPr>
            <w:r>
              <w:t>0.46%</w:t>
            </w:r>
            <w:r w:rsidR="00336FAB">
              <w:t xml:space="preserve"> (10yr Treasury bond rates)</w:t>
            </w:r>
          </w:p>
        </w:tc>
        <w:tc>
          <w:tcPr>
            <w:tcW w:w="1532" w:type="dxa"/>
            <w:vAlign w:val="center"/>
          </w:tcPr>
          <w:p w14:paraId="05390AC8" w14:textId="12EDBA50" w:rsidR="00EB59BA" w:rsidRDefault="000B08A9" w:rsidP="003A4210">
            <w:pPr>
              <w:spacing w:after="0"/>
              <w:jc w:val="left"/>
            </w:pPr>
            <w:r>
              <w:t>1.91%</w:t>
            </w:r>
          </w:p>
        </w:tc>
      </w:tr>
      <w:tr w:rsidR="00062105" w14:paraId="54F8A37B" w14:textId="77777777" w:rsidTr="00056F71">
        <w:trPr>
          <w:jc w:val="center"/>
        </w:trPr>
        <w:tc>
          <w:tcPr>
            <w:tcW w:w="2875" w:type="dxa"/>
            <w:vAlign w:val="center"/>
          </w:tcPr>
          <w:p w14:paraId="26EB9EB0" w14:textId="4B97E763" w:rsidR="00062105" w:rsidRDefault="00643700" w:rsidP="003A4210">
            <w:pPr>
              <w:spacing w:after="0"/>
              <w:jc w:val="left"/>
            </w:pPr>
            <w:r>
              <w:t>EPY9 and</w:t>
            </w:r>
            <w:r w:rsidR="00174CAB">
              <w:t xml:space="preserve"> </w:t>
            </w:r>
            <w:r>
              <w:t>GPY</w:t>
            </w:r>
            <w:r w:rsidR="00174CAB">
              <w:t>6 (v</w:t>
            </w:r>
            <w:r w:rsidR="002B4138">
              <w:t>5.0</w:t>
            </w:r>
            <w:r w:rsidR="00174CAB">
              <w:t>)</w:t>
            </w:r>
          </w:p>
        </w:tc>
        <w:tc>
          <w:tcPr>
            <w:tcW w:w="1620" w:type="dxa"/>
            <w:vAlign w:val="center"/>
          </w:tcPr>
          <w:p w14:paraId="38339A3C" w14:textId="12835F9B" w:rsidR="00062105" w:rsidRDefault="002235E9" w:rsidP="003A4210">
            <w:pPr>
              <w:spacing w:after="0"/>
              <w:jc w:val="left"/>
            </w:pPr>
            <w:r>
              <w:t>Not specified</w:t>
            </w:r>
          </w:p>
        </w:tc>
        <w:tc>
          <w:tcPr>
            <w:tcW w:w="1980" w:type="dxa"/>
            <w:vAlign w:val="center"/>
          </w:tcPr>
          <w:p w14:paraId="2EB0B089" w14:textId="1128FA46" w:rsidR="00062105" w:rsidRDefault="002235E9" w:rsidP="003A4210">
            <w:pPr>
              <w:spacing w:after="0"/>
              <w:jc w:val="left"/>
            </w:pPr>
            <w:r>
              <w:t>5.34%</w:t>
            </w:r>
            <w:r w:rsidR="002C2345">
              <w:t xml:space="preserve"> (WACC)</w:t>
            </w:r>
          </w:p>
        </w:tc>
        <w:tc>
          <w:tcPr>
            <w:tcW w:w="1532" w:type="dxa"/>
            <w:vAlign w:val="center"/>
          </w:tcPr>
          <w:p w14:paraId="4B714F36" w14:textId="1BA18B8E" w:rsidR="00062105" w:rsidRDefault="002235E9" w:rsidP="003A4210">
            <w:pPr>
              <w:spacing w:after="0"/>
              <w:jc w:val="left"/>
            </w:pPr>
            <w:r>
              <w:t>1.91%</w:t>
            </w:r>
          </w:p>
        </w:tc>
      </w:tr>
      <w:tr w:rsidR="007A6B80" w14:paraId="78362E8A" w14:textId="77777777" w:rsidTr="00056F71">
        <w:trPr>
          <w:jc w:val="center"/>
        </w:trPr>
        <w:tc>
          <w:tcPr>
            <w:tcW w:w="2875" w:type="dxa"/>
            <w:vAlign w:val="center"/>
          </w:tcPr>
          <w:p w14:paraId="2C464A98" w14:textId="6703F987" w:rsidR="007A6B80" w:rsidRDefault="00174CAB" w:rsidP="003A4210">
            <w:pPr>
              <w:spacing w:after="0"/>
              <w:jc w:val="left"/>
            </w:pPr>
            <w:r>
              <w:t>EPY5-8 and GPY1-5</w:t>
            </w:r>
            <w:r w:rsidR="00062105">
              <w:t xml:space="preserve"> </w:t>
            </w:r>
            <w:r>
              <w:t>(v1.0 - v</w:t>
            </w:r>
            <w:r w:rsidR="00062105">
              <w:t>4.0</w:t>
            </w:r>
            <w:r>
              <w:t>)</w:t>
            </w:r>
          </w:p>
        </w:tc>
        <w:tc>
          <w:tcPr>
            <w:tcW w:w="1620" w:type="dxa"/>
            <w:vAlign w:val="center"/>
          </w:tcPr>
          <w:p w14:paraId="1FA863E4" w14:textId="3A522184" w:rsidR="007A6B80" w:rsidRDefault="007A6B80" w:rsidP="003A4210">
            <w:pPr>
              <w:spacing w:after="0"/>
              <w:jc w:val="left"/>
            </w:pPr>
            <w:r>
              <w:t>Not specified</w:t>
            </w:r>
          </w:p>
        </w:tc>
        <w:tc>
          <w:tcPr>
            <w:tcW w:w="1980" w:type="dxa"/>
            <w:vAlign w:val="center"/>
          </w:tcPr>
          <w:p w14:paraId="1A0CDDEC" w14:textId="0E37A393" w:rsidR="007A6B80" w:rsidRDefault="007A6B80" w:rsidP="003A4210">
            <w:pPr>
              <w:spacing w:after="0"/>
              <w:jc w:val="left"/>
            </w:pPr>
            <w:r>
              <w:t>5.23%</w:t>
            </w:r>
            <w:r w:rsidR="002C2345">
              <w:t xml:space="preserve"> (WACC)</w:t>
            </w:r>
          </w:p>
        </w:tc>
        <w:tc>
          <w:tcPr>
            <w:tcW w:w="1532" w:type="dxa"/>
            <w:vAlign w:val="center"/>
          </w:tcPr>
          <w:p w14:paraId="7AAA7422" w14:textId="3872FF40" w:rsidR="007A6B80" w:rsidRDefault="007A6B80" w:rsidP="003A4210">
            <w:pPr>
              <w:spacing w:after="0"/>
              <w:jc w:val="left"/>
            </w:pPr>
            <w:r>
              <w:t>Not specified</w:t>
            </w:r>
          </w:p>
        </w:tc>
      </w:tr>
    </w:tbl>
    <w:p w14:paraId="725E38A7" w14:textId="77777777" w:rsidR="00930FF6" w:rsidRDefault="00930FF6" w:rsidP="003A4210"/>
    <w:p w14:paraId="74301345" w14:textId="266E5922" w:rsidR="00212474" w:rsidRDefault="00212474" w:rsidP="003A4210">
      <w:r>
        <w:t xml:space="preserve">Some measures specify an operations and maintenance (O&amp;M) parameter that describes the incremental O&amp;M cost savings that can be expected over the measure’s lifetime.  </w:t>
      </w:r>
      <w:r w:rsidR="00EF1931">
        <w:t>For most measures</w:t>
      </w:r>
      <w:r>
        <w:t xml:space="preserve"> </w:t>
      </w:r>
      <w:r w:rsidR="00EF1931">
        <w:t>t</w:t>
      </w:r>
      <w:r>
        <w:t>he TRM</w:t>
      </w:r>
      <w:r w:rsidRPr="00692DAA">
        <w:t xml:space="preserve"> </w:t>
      </w:r>
      <w:r>
        <w:t>does not specify the NPV of the O&amp;M costs.  Instead, the necessary information required to calculate the NPV is included.  An example is provided below</w:t>
      </w:r>
      <w:r w:rsidR="007C396E">
        <w:t>:</w:t>
      </w:r>
    </w:p>
    <w:p w14:paraId="73603653" w14:textId="77777777" w:rsidR="00212474" w:rsidRDefault="00212474" w:rsidP="003A4210">
      <w:r>
        <w:rPr>
          <w:rFonts w:cs="Calibri"/>
          <w:noProof/>
          <w:szCs w:val="20"/>
        </w:rPr>
        <mc:AlternateContent>
          <mc:Choice Requires="wps">
            <w:drawing>
              <wp:inline distT="0" distB="0" distL="0" distR="0" wp14:anchorId="1FB46996" wp14:editId="7072726D">
                <wp:extent cx="5995670" cy="469127"/>
                <wp:effectExtent l="0" t="0" r="24130" b="26670"/>
                <wp:docPr id="294"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670" cy="469127"/>
                        </a:xfrm>
                        <a:prstGeom prst="rect">
                          <a:avLst/>
                        </a:prstGeom>
                        <a:solidFill>
                          <a:srgbClr val="FFFFFF"/>
                        </a:solidFill>
                        <a:ln w="9525">
                          <a:solidFill>
                            <a:srgbClr val="000000"/>
                          </a:solidFill>
                          <a:miter lim="800000"/>
                          <a:headEnd/>
                          <a:tailEnd/>
                        </a:ln>
                      </wps:spPr>
                      <wps:txbx>
                        <w:txbxContent>
                          <w:p w14:paraId="182CB4E0" w14:textId="77777777" w:rsidR="00B43A19" w:rsidRDefault="00B43A19" w:rsidP="0017618E">
                            <w:pPr>
                              <w:spacing w:after="60"/>
                            </w:pPr>
                            <w:r>
                              <w:t xml:space="preserve">Baseline Case:  </w:t>
                            </w:r>
                            <w:r>
                              <w:tab/>
                              <w:t>O&amp;M costs equal $150 every two years.</w:t>
                            </w:r>
                          </w:p>
                          <w:p w14:paraId="0623A482" w14:textId="77777777" w:rsidR="00B43A19" w:rsidRDefault="00B43A19" w:rsidP="0017618E">
                            <w:pPr>
                              <w:spacing w:after="60"/>
                            </w:pPr>
                            <w:r>
                              <w:t>Efficient Case:</w:t>
                            </w:r>
                            <w:r>
                              <w:tab/>
                              <w:t>O&amp;M costs equal $50 every five years.</w:t>
                            </w:r>
                          </w:p>
                          <w:p w14:paraId="206ACC5F" w14:textId="77777777" w:rsidR="00B43A19" w:rsidRDefault="00B43A19" w:rsidP="00212474">
                            <w:pPr>
                              <w:ind w:left="720"/>
                            </w:pPr>
                          </w:p>
                        </w:txbxContent>
                      </wps:txbx>
                      <wps:bodyPr rot="0" vert="horz" wrap="square" lIns="91440" tIns="45720" rIns="91440" bIns="45720" anchor="t" anchorCtr="0" upright="1">
                        <a:noAutofit/>
                      </wps:bodyPr>
                    </wps:wsp>
                  </a:graphicData>
                </a:graphic>
              </wp:inline>
            </w:drawing>
          </mc:Choice>
          <mc:Fallback>
            <w:pict>
              <v:shape w14:anchorId="1FB46996" id="Text Box 294" o:spid="_x0000_s1028" type="#_x0000_t202" style="width:472.1pt;height:3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">
                <v:textbox>
                  <w:txbxContent>
                    <w:p w14:paraId="182CB4E0" w14:textId="77777777" w:rsidR="00B43A19" w:rsidRDefault="00B43A19" w:rsidP="0017618E">
                      <w:pPr>
                        <w:spacing w:after="60"/>
                      </w:pPr>
                      <w:r>
                        <w:t xml:space="preserve">Baseline Case:  </w:t>
                      </w:r>
                      <w:r>
                        <w:tab/>
                        <w:t>O&amp;M costs equal $150 every two years.</w:t>
                      </w:r>
                    </w:p>
                    <w:p w14:paraId="0623A482" w14:textId="77777777" w:rsidR="00B43A19" w:rsidRDefault="00B43A19" w:rsidP="0017618E">
                      <w:pPr>
                        <w:spacing w:after="60"/>
                      </w:pPr>
                      <w:r>
                        <w:t>Efficient Case:</w:t>
                      </w:r>
                      <w:r>
                        <w:tab/>
                        <w:t>O&amp;M costs equal $50 every five years.</w:t>
                      </w:r>
                    </w:p>
                    <w:p w14:paraId="206ACC5F" w14:textId="77777777" w:rsidR="00B43A19" w:rsidRDefault="00B43A19" w:rsidP="00212474">
                      <w:pPr>
                        <w:ind w:left="720"/>
                      </w:pPr>
                    </w:p>
                  </w:txbxContent>
                </v:textbox>
                <w10:anchorlock/>
              </v:shape>
            </w:pict>
          </mc:Fallback>
        </mc:AlternateContent>
      </w:r>
    </w:p>
    <w:p w14:paraId="4D10FC85" w14:textId="59D212ED" w:rsidR="00212474" w:rsidRDefault="00212474" w:rsidP="0017618E">
      <w:r>
        <w:t xml:space="preserve">Given this information, the incremental O&amp;M costs can be determined by discounting the cash flows in the Baseline Case and the Efficient Case separately using the </w:t>
      </w:r>
      <w:r w:rsidR="00EF1931">
        <w:t xml:space="preserve">real </w:t>
      </w:r>
      <w:r>
        <w:t xml:space="preserve">discount rate.  </w:t>
      </w:r>
    </w:p>
    <w:p w14:paraId="0B41310D" w14:textId="1E888E15" w:rsidR="00B55FE0" w:rsidRDefault="00EF1931" w:rsidP="0017618E">
      <w:r>
        <w:t xml:space="preserve">For a select few </w:t>
      </w:r>
      <w:r w:rsidR="00B55FE0">
        <w:t>measures that include baseline shifts that result in multiple component costs and lifetimes</w:t>
      </w:r>
      <w:r>
        <w:t xml:space="preserve"> over the lifetime of the measure,</w:t>
      </w:r>
      <w:r w:rsidR="00B55FE0">
        <w:t xml:space="preserve"> this standard method</w:t>
      </w:r>
      <w:r>
        <w:t xml:space="preserve"> </w:t>
      </w:r>
      <w:r w:rsidR="00ED281E">
        <w:t>cannot</w:t>
      </w:r>
      <w:r>
        <w:t xml:space="preserve"> be used</w:t>
      </w:r>
      <w:r w:rsidR="00B55FE0">
        <w:t xml:space="preserve">. In only these cases, the O&amp;M costs are presented both as Annual Levelized equivalent cost (i.e., the annual payment that results in an equivalent NPV to the actual stream of O&amp;M costs) and as NPVs using a </w:t>
      </w:r>
      <w:r w:rsidR="00B55FE0" w:rsidRPr="00AF2C4A">
        <w:t>real</w:t>
      </w:r>
      <w:r w:rsidR="00212474">
        <w:t xml:space="preserve"> societal</w:t>
      </w:r>
      <w:r w:rsidR="00B55FE0" w:rsidRPr="00AF2C4A">
        <w:t xml:space="preserve"> discount rate of </w:t>
      </w:r>
      <w:r w:rsidR="00212474">
        <w:t>0.</w:t>
      </w:r>
      <w:r>
        <w:t>4</w:t>
      </w:r>
      <w:r w:rsidR="00C93E34">
        <w:t>2</w:t>
      </w:r>
      <w:r w:rsidR="00B55FE0" w:rsidRPr="00AF2C4A">
        <w:t>%</w:t>
      </w:r>
      <w:r w:rsidR="00B55FE0">
        <w:t>.</w:t>
      </w:r>
    </w:p>
    <w:p w14:paraId="0FD8D525" w14:textId="77777777" w:rsidR="007B6E79" w:rsidRDefault="007B6E79" w:rsidP="007B6E79">
      <w:r>
        <w:t>When discounting nominal data that was adjusted to nominal from original real data using an inflation rate that is different than the IL-TRM inflation rate value, the analyst should first adjust for inflation using the original (non-IL-TRM) value to convert the data back to the appropriate year’s real dollars and then use the real discount rate as specified in the IL-TRM.</w:t>
      </w:r>
    </w:p>
    <w:p w14:paraId="76535945" w14:textId="0508B6C0" w:rsidR="007B6E79" w:rsidDel="00AF707B" w:rsidRDefault="007B6E79">
      <w:pPr>
        <w:pStyle w:val="Heading2"/>
        <w:rPr>
          <w:del w:id="2990" w:author="Kalee Whitehouse" w:date="2022-06-21T13:14:00Z"/>
        </w:rPr>
        <w:pPrChange w:id="2991" w:author="Sam Dent" w:date="2022-08-04T04:28:00Z">
          <w:pPr/>
        </w:pPrChange>
      </w:pPr>
      <w:bookmarkStart w:id="2992" w:name="_Toc113618434"/>
      <w:bookmarkEnd w:id="2992"/>
    </w:p>
    <w:p w14:paraId="226FDCD0" w14:textId="68457FDE" w:rsidR="00B55FE0" w:rsidRDefault="00B55FE0" w:rsidP="000400C1">
      <w:pPr>
        <w:pStyle w:val="Heading2"/>
      </w:pPr>
      <w:bookmarkStart w:id="2993" w:name="_Toc15467823"/>
      <w:bookmarkStart w:id="2994" w:name="_Toc442974696"/>
      <w:bookmarkStart w:id="2995" w:name="_Toc442974816"/>
      <w:bookmarkStart w:id="2996" w:name="_Toc442974697"/>
      <w:bookmarkStart w:id="2997" w:name="_Toc442974817"/>
      <w:bookmarkStart w:id="2998" w:name="_Toc333219000"/>
      <w:bookmarkStart w:id="2999" w:name="_Toc437594097"/>
      <w:bookmarkStart w:id="3000" w:name="_Toc437856311"/>
      <w:bookmarkStart w:id="3001" w:name="_Toc437957208"/>
      <w:bookmarkStart w:id="3002" w:name="_Toc438040372"/>
      <w:bookmarkStart w:id="3003" w:name="_Toc113618435"/>
      <w:bookmarkEnd w:id="2993"/>
      <w:bookmarkEnd w:id="2994"/>
      <w:bookmarkEnd w:id="2995"/>
      <w:bookmarkEnd w:id="2996"/>
      <w:bookmarkEnd w:id="2997"/>
      <w:r>
        <w:t>Interactive Effects</w:t>
      </w:r>
      <w:bookmarkEnd w:id="2988"/>
      <w:bookmarkEnd w:id="2989"/>
      <w:bookmarkEnd w:id="2998"/>
      <w:bookmarkEnd w:id="2999"/>
      <w:bookmarkEnd w:id="3000"/>
      <w:bookmarkEnd w:id="3001"/>
      <w:bookmarkEnd w:id="3002"/>
      <w:bookmarkEnd w:id="3003"/>
    </w:p>
    <w:bookmarkEnd w:id="2615"/>
    <w:p w14:paraId="47B9625D" w14:textId="5E2ADFEA" w:rsidR="00CD69FC" w:rsidRDefault="00CD69FC" w:rsidP="00CD69FC">
      <w:r>
        <w:t>T</w:t>
      </w:r>
      <w:r w:rsidRPr="00F117B2">
        <w:t>he TRM presents engineerin</w:t>
      </w:r>
      <w:r w:rsidR="00E65DB0">
        <w:t xml:space="preserve">g equations for most measures. </w:t>
      </w:r>
      <w:r>
        <w:t xml:space="preserve">This approach is </w:t>
      </w:r>
      <w:r w:rsidRPr="00F117B2">
        <w:t xml:space="preserve">desirable because </w:t>
      </w:r>
      <w:r>
        <w:t>it</w:t>
      </w:r>
      <w:r w:rsidRPr="00F117B2">
        <w:t xml:space="preserve"> convey</w:t>
      </w:r>
      <w:r>
        <w:t>s</w:t>
      </w:r>
      <w:r w:rsidRPr="00F117B2">
        <w:t xml:space="preserve"> information clearly and transparently and </w:t>
      </w:r>
      <w:r>
        <w:t>is</w:t>
      </w:r>
      <w:r w:rsidRPr="00F117B2">
        <w:t xml:space="preserve"> wi</w:t>
      </w:r>
      <w:r w:rsidR="00E65DB0">
        <w:t xml:space="preserve">dely accepted in the industry. </w:t>
      </w:r>
      <w:r w:rsidRPr="00F117B2">
        <w:t xml:space="preserve">Unlike simulation model results, </w:t>
      </w:r>
      <w:r>
        <w:t xml:space="preserve">engineering equations </w:t>
      </w:r>
      <w:r w:rsidRPr="00F117B2">
        <w:t xml:space="preserve">also provide flexibility and </w:t>
      </w:r>
      <w:r>
        <w:t xml:space="preserve">the </w:t>
      </w:r>
      <w:r w:rsidRPr="00F117B2">
        <w:t>opportunity for users to substitute local</w:t>
      </w:r>
      <w:r>
        <w:t xml:space="preserve">, </w:t>
      </w:r>
      <w:r w:rsidRPr="00F117B2">
        <w:t xml:space="preserve">specific information </w:t>
      </w:r>
      <w:r>
        <w:t>for specific input values.  Furthermore, the</w:t>
      </w:r>
      <w:r w:rsidRPr="00F117B2">
        <w:t xml:space="preserve"> parameters </w:t>
      </w:r>
      <w:r>
        <w:t>can be changed in TRM updates to be applied in future years as better information becomes available</w:t>
      </w:r>
      <w:r w:rsidRPr="00F117B2">
        <w:t xml:space="preserve">. </w:t>
      </w:r>
      <w:r>
        <w:t xml:space="preserve"> </w:t>
      </w:r>
    </w:p>
    <w:p w14:paraId="2DFF5AEF" w14:textId="6EFF7D99" w:rsidR="00CD69FC" w:rsidRDefault="00CD69FC" w:rsidP="00CD69FC">
      <w:r w:rsidRPr="00F117B2">
        <w:t xml:space="preserve">One limitation is that </w:t>
      </w:r>
      <w:r>
        <w:t>some</w:t>
      </w:r>
      <w:r w:rsidRPr="00F117B2">
        <w:t xml:space="preserve"> intera</w:t>
      </w:r>
      <w:r>
        <w:t xml:space="preserve">ctive effects between measures </w:t>
      </w:r>
      <w:r w:rsidRPr="00F117B2">
        <w:t xml:space="preserve">are not </w:t>
      </w:r>
      <w:r w:rsidR="00E65DB0">
        <w:t xml:space="preserve">automatically captured. </w:t>
      </w:r>
      <w:r>
        <w:t>Because we cannot know what measures will be implemented at the same time with the same customer, we cannot always capture the interactions between multiple measures within individ</w:t>
      </w:r>
      <w:r w:rsidR="00E65DB0">
        <w:t xml:space="preserve">ual measure characterizations. </w:t>
      </w:r>
      <w:r w:rsidRPr="00D473F9">
        <w:t xml:space="preserve">However, interactive effects with different </w:t>
      </w:r>
      <w:r>
        <w:t>end-use</w:t>
      </w:r>
      <w:r w:rsidRPr="00D473F9">
        <w:t>s are included in individual measure characterization</w:t>
      </w:r>
      <w:r>
        <w:t>s</w:t>
      </w:r>
      <w:r w:rsidRPr="00D473F9">
        <w:t xml:space="preserve"> whenever possible</w:t>
      </w:r>
      <w:r w:rsidR="003E6495">
        <w:t>.</w:t>
      </w:r>
      <w:r w:rsidRPr="00D473F9">
        <w:rPr>
          <w:rStyle w:val="FootnoteReference"/>
        </w:rPr>
        <w:footnoteReference w:id="46"/>
      </w:r>
      <w:r w:rsidRPr="00D473F9">
        <w:t xml:space="preserve">  For instance, waste heat factors are included in the lighting characterizations to capture the interaction between mo</w:t>
      </w:r>
      <w:r>
        <w:t xml:space="preserve">re-efficient lighting measures and the amount of heating and/or cooling that is subsequently needed in the building.  </w:t>
      </w:r>
    </w:p>
    <w:p w14:paraId="385051CD" w14:textId="02B4BBA7" w:rsidR="00CD69FC" w:rsidRDefault="00CD69FC" w:rsidP="00CD69FC">
      <w:pPr>
        <w:rPr>
          <w:ins w:id="3004" w:author="Sam Dent" w:date="2022-08-04T04:26:00Z"/>
        </w:rPr>
      </w:pPr>
      <w:r>
        <w:t xml:space="preserve">By contrast, no effort is made to account for interactive effects between an efficient air conditioning measure and an efficient lighting measure, because it is impossible to know the specifics of the other measure in advance of its installation.  For custom measures and projects where a bundle of measures is being implemented at the same time, these kinds of interactive effects should be estimated. </w:t>
      </w:r>
    </w:p>
    <w:p w14:paraId="6A8FB342" w14:textId="275E1C57" w:rsidR="00996ED2" w:rsidRDefault="00996ED2" w:rsidP="00CD69FC">
      <w:pPr>
        <w:rPr>
          <w:ins w:id="3005" w:author="Sam Dent" w:date="2022-08-04T04:26:00Z"/>
        </w:rPr>
      </w:pPr>
    </w:p>
    <w:p w14:paraId="2D2EDE56" w14:textId="5797EA59" w:rsidR="00996ED2" w:rsidRDefault="00996ED2" w:rsidP="000400C1">
      <w:pPr>
        <w:pStyle w:val="Heading2"/>
        <w:rPr>
          <w:ins w:id="3006" w:author="Sam Dent" w:date="2022-08-04T04:26:00Z"/>
        </w:rPr>
      </w:pPr>
      <w:bookmarkStart w:id="3007" w:name="_Toc113618436"/>
      <w:ins w:id="3008" w:author="Sam Dent" w:date="2022-08-04T04:26:00Z">
        <w:del w:id="3009" w:author="Sam Dent" w:date="2022-07-27T04:50:00Z">
          <w:r>
            <w:delText>2</w:delText>
          </w:r>
        </w:del>
        <w:r>
          <w:t>Electrification and Fossil Fuel Baselines (Public Act 102-0662)</w:t>
        </w:r>
        <w:bookmarkEnd w:id="3007"/>
      </w:ins>
    </w:p>
    <w:p w14:paraId="7A1467A6" w14:textId="77777777" w:rsidR="00996ED2" w:rsidRDefault="00996ED2" w:rsidP="00996ED2">
      <w:pPr>
        <w:spacing w:after="0"/>
        <w:rPr>
          <w:ins w:id="3010" w:author="Sam Dent" w:date="2022-08-04T04:26:00Z"/>
        </w:rPr>
      </w:pPr>
    </w:p>
    <w:p w14:paraId="7BD94669" w14:textId="77777777" w:rsidR="00996ED2" w:rsidRDefault="00996ED2" w:rsidP="00996ED2">
      <w:pPr>
        <w:rPr>
          <w:ins w:id="3011" w:author="Sam Dent" w:date="2022-08-04T04:26:00Z"/>
          <w:i/>
          <w:iCs/>
          <w:sz w:val="18"/>
          <w:szCs w:val="18"/>
        </w:rPr>
      </w:pPr>
      <w:ins w:id="3012" w:author="Sam Dent" w:date="2022-08-04T04:26:00Z">
        <w:r>
          <w:rPr>
            <w:szCs w:val="20"/>
          </w:rPr>
          <w:t>On September 15, 2021, the Climate and Equitable Jobs Act (CEJA) was signed into law, effective immediately. Section 220 ILCS 5/8-103B(b-27) of CEJA states that beginning in 2022 an electric utility may:</w:t>
        </w:r>
        <w:r>
          <w:rPr>
            <w:i/>
            <w:iCs/>
            <w:sz w:val="18"/>
            <w:szCs w:val="18"/>
          </w:rPr>
          <w:t xml:space="preserve"> </w:t>
        </w:r>
      </w:ins>
    </w:p>
    <w:p w14:paraId="596F14C4" w14:textId="77777777" w:rsidR="00996ED2" w:rsidRDefault="00996ED2" w:rsidP="00996ED2">
      <w:pPr>
        <w:ind w:left="720"/>
        <w:rPr>
          <w:ins w:id="3013" w:author="Sam Dent" w:date="2022-08-04T04:26:00Z"/>
          <w:i/>
          <w:iCs/>
          <w:sz w:val="18"/>
          <w:szCs w:val="18"/>
        </w:rPr>
      </w:pPr>
      <w:ins w:id="3014" w:author="Sam Dent" w:date="2022-08-04T04:26:00Z">
        <w:r>
          <w:rPr>
            <w:i/>
            <w:iCs/>
            <w:szCs w:val="20"/>
          </w:rPr>
          <w:t>“...offer and promote measures that electrify space heating, water heating, cooling, drying, cooking, industrial processes, and other building and industrial end uses that would otherwise be served by combustion of fossil fuel at the premises, provided that the electrification measures reduce total energy consumption at the premises. The electric utility may count the reduction in energy consumption at the premises toward achievement of its annual savings goals. The reduction in energy consumption at the premises shall be calculated as the difference between: (A) the reduction in Btu consumption of fossil fuels as a result of electrification, converted to kilowatt-hour equivalents by dividing by 3,412 Btu's per kilowatt hour; and (B) the increase in kilowatt hours of electricity consumption resulting from the displacement of fossil fuel consumption as a result of electrification measures under this subsection”.</w:t>
        </w:r>
      </w:ins>
    </w:p>
    <w:p w14:paraId="157C8F54" w14:textId="609BF782" w:rsidR="00996ED2" w:rsidRDefault="00996ED2" w:rsidP="00E94FFB">
      <w:pPr>
        <w:pStyle w:val="Heading3"/>
        <w:rPr>
          <w:ins w:id="3015" w:author="Sam Dent" w:date="2022-08-04T04:26:00Z"/>
        </w:rPr>
      </w:pPr>
      <w:bookmarkStart w:id="3016" w:name="_Toc113618437"/>
      <w:ins w:id="3017" w:author="Sam Dent" w:date="2022-08-04T04:26:00Z">
        <w:r>
          <w:t>Fossil Fuel Baseline Efficiencies for Electric Efficiency Measures</w:t>
        </w:r>
        <w:bookmarkEnd w:id="3016"/>
      </w:ins>
    </w:p>
    <w:p w14:paraId="6693411C" w14:textId="77777777" w:rsidR="00996ED2" w:rsidRDefault="00996ED2" w:rsidP="00996ED2">
      <w:pPr>
        <w:rPr>
          <w:ins w:id="3018" w:author="Sam Dent" w:date="2022-08-04T04:26:00Z"/>
          <w:szCs w:val="20"/>
        </w:rPr>
      </w:pPr>
      <w:ins w:id="3019" w:author="Sam Dent" w:date="2022-08-04T04:26:00Z">
        <w:r>
          <w:rPr>
            <w:szCs w:val="20"/>
          </w:rPr>
          <w:t>The energy savings for an electric efficiency measure with a fossil fuel baseline is the difference in energy consumption between the fossil fuel baseline and the efficient electric measure.</w:t>
        </w:r>
      </w:ins>
    </w:p>
    <w:p w14:paraId="3A35C6D5" w14:textId="77777777" w:rsidR="00996ED2" w:rsidRDefault="00996ED2" w:rsidP="00996ED2">
      <w:pPr>
        <w:rPr>
          <w:ins w:id="3020" w:author="Sam Dent" w:date="2022-08-04T04:26:00Z"/>
          <w:szCs w:val="20"/>
        </w:rPr>
      </w:pPr>
      <w:ins w:id="3021" w:author="Sam Dent" w:date="2022-08-04T04:26:00Z">
        <w:r>
          <w:rPr>
            <w:szCs w:val="20"/>
          </w:rPr>
          <w:t>Use the following approach to define the baseline for efficient electric measures that would otherwise be served by combustion of fossil fuel at the premise:</w:t>
        </w:r>
      </w:ins>
    </w:p>
    <w:p w14:paraId="3C19B64A" w14:textId="77777777" w:rsidR="00996ED2" w:rsidRDefault="00996ED2" w:rsidP="00996ED2">
      <w:pPr>
        <w:pStyle w:val="ListParagraph"/>
        <w:widowControl/>
        <w:numPr>
          <w:ilvl w:val="0"/>
          <w:numId w:val="41"/>
        </w:numPr>
        <w:spacing w:after="160" w:line="256" w:lineRule="auto"/>
        <w:jc w:val="left"/>
        <w:rPr>
          <w:ins w:id="3022" w:author="Sam Dent" w:date="2022-08-04T04:26:00Z"/>
          <w:szCs w:val="20"/>
        </w:rPr>
      </w:pPr>
      <w:ins w:id="3023" w:author="Sam Dent" w:date="2022-08-04T04:26:00Z">
        <w:r>
          <w:rPr>
            <w:szCs w:val="20"/>
          </w:rPr>
          <w:t>If available, apply the baseline efficiency assumptions included in the TRM.</w:t>
        </w:r>
      </w:ins>
    </w:p>
    <w:p w14:paraId="417317B7" w14:textId="77777777" w:rsidR="00996ED2" w:rsidRDefault="00996ED2" w:rsidP="00996ED2">
      <w:pPr>
        <w:pStyle w:val="ListParagraph"/>
        <w:rPr>
          <w:ins w:id="3024" w:author="Sam Dent" w:date="2022-08-04T04:26:00Z"/>
          <w:szCs w:val="20"/>
        </w:rPr>
      </w:pPr>
    </w:p>
    <w:p w14:paraId="7761915B" w14:textId="77777777" w:rsidR="00996ED2" w:rsidRDefault="00996ED2" w:rsidP="00996ED2">
      <w:pPr>
        <w:pStyle w:val="ListParagraph"/>
        <w:widowControl/>
        <w:numPr>
          <w:ilvl w:val="0"/>
          <w:numId w:val="41"/>
        </w:numPr>
        <w:spacing w:after="160" w:line="256" w:lineRule="auto"/>
        <w:jc w:val="left"/>
        <w:rPr>
          <w:ins w:id="3025" w:author="Sam Dent" w:date="2022-08-04T04:26:00Z"/>
          <w:szCs w:val="20"/>
        </w:rPr>
      </w:pPr>
      <w:ins w:id="3026" w:author="Sam Dent" w:date="2022-08-04T04:26:00Z">
        <w:r>
          <w:rPr>
            <w:szCs w:val="20"/>
          </w:rPr>
          <w:t>If not available, apply the following assumptions:</w:t>
        </w:r>
      </w:ins>
    </w:p>
    <w:p w14:paraId="75125401" w14:textId="77777777" w:rsidR="00996ED2" w:rsidRDefault="00996ED2" w:rsidP="00996ED2">
      <w:pPr>
        <w:pStyle w:val="ListParagraph"/>
        <w:widowControl/>
        <w:numPr>
          <w:ilvl w:val="1"/>
          <w:numId w:val="41"/>
        </w:numPr>
        <w:spacing w:after="160" w:line="256" w:lineRule="auto"/>
        <w:jc w:val="left"/>
        <w:rPr>
          <w:ins w:id="3027" w:author="Sam Dent" w:date="2022-08-04T04:26:00Z"/>
          <w:szCs w:val="20"/>
        </w:rPr>
      </w:pPr>
      <w:ins w:id="3028" w:author="Sam Dent" w:date="2022-08-04T04:26:00Z">
        <w:r>
          <w:rPr>
            <w:szCs w:val="20"/>
          </w:rPr>
          <w:t>For Time of Sale and New Construction applications, apply the minimum efficiency available in Illinois on the new equipment market for the fossil fuel.</w:t>
        </w:r>
      </w:ins>
    </w:p>
    <w:p w14:paraId="5B2DA59E" w14:textId="77777777" w:rsidR="00996ED2" w:rsidRDefault="00996ED2" w:rsidP="00996ED2">
      <w:pPr>
        <w:pStyle w:val="ListParagraph"/>
        <w:widowControl/>
        <w:numPr>
          <w:ilvl w:val="1"/>
          <w:numId w:val="41"/>
        </w:numPr>
        <w:spacing w:after="160" w:line="256" w:lineRule="auto"/>
        <w:jc w:val="left"/>
        <w:rPr>
          <w:ins w:id="3029" w:author="Sam Dent" w:date="2022-08-04T04:26:00Z"/>
          <w:szCs w:val="20"/>
        </w:rPr>
      </w:pPr>
      <w:ins w:id="3030" w:author="Sam Dent" w:date="2022-08-04T04:26:00Z">
        <w:r>
          <w:rPr>
            <w:szCs w:val="20"/>
          </w:rPr>
          <w:t>For Early Replacement:</w:t>
        </w:r>
      </w:ins>
    </w:p>
    <w:p w14:paraId="013796F6" w14:textId="77777777" w:rsidR="00996ED2" w:rsidRDefault="00996ED2" w:rsidP="00996ED2">
      <w:pPr>
        <w:pStyle w:val="ListParagraph"/>
        <w:widowControl/>
        <w:numPr>
          <w:ilvl w:val="2"/>
          <w:numId w:val="41"/>
        </w:numPr>
        <w:spacing w:after="160" w:line="256" w:lineRule="auto"/>
        <w:jc w:val="left"/>
        <w:rPr>
          <w:ins w:id="3031" w:author="Sam Dent" w:date="2022-08-04T04:26:00Z"/>
          <w:szCs w:val="20"/>
        </w:rPr>
      </w:pPr>
      <w:ins w:id="3032" w:author="Sam Dent" w:date="2022-08-04T04:26:00Z">
        <w:r>
          <w:rPr>
            <w:szCs w:val="20"/>
          </w:rPr>
          <w:t>If the existing system is known:</w:t>
        </w:r>
      </w:ins>
    </w:p>
    <w:p w14:paraId="4CA718CF" w14:textId="77777777" w:rsidR="00996ED2" w:rsidRDefault="00996ED2" w:rsidP="00996ED2">
      <w:pPr>
        <w:pStyle w:val="ListParagraph"/>
        <w:widowControl/>
        <w:numPr>
          <w:ilvl w:val="3"/>
          <w:numId w:val="41"/>
        </w:numPr>
        <w:spacing w:after="160" w:line="256" w:lineRule="auto"/>
        <w:jc w:val="left"/>
        <w:rPr>
          <w:ins w:id="3033" w:author="Sam Dent" w:date="2022-08-04T04:26:00Z"/>
          <w:szCs w:val="20"/>
        </w:rPr>
      </w:pPr>
      <w:ins w:id="3034" w:author="Sam Dent" w:date="2022-08-04T04:26:00Z">
        <w:r>
          <w:rPr>
            <w:szCs w:val="20"/>
          </w:rPr>
          <w:t>For the remaining life of the existing equipment, use the rated efficiency of the existing system.</w:t>
        </w:r>
      </w:ins>
    </w:p>
    <w:p w14:paraId="416F94F1" w14:textId="77777777" w:rsidR="00996ED2" w:rsidRDefault="00996ED2" w:rsidP="00996ED2">
      <w:pPr>
        <w:pStyle w:val="ListParagraph"/>
        <w:widowControl/>
        <w:numPr>
          <w:ilvl w:val="3"/>
          <w:numId w:val="41"/>
        </w:numPr>
        <w:spacing w:after="160" w:line="256" w:lineRule="auto"/>
        <w:jc w:val="left"/>
        <w:rPr>
          <w:ins w:id="3035" w:author="Sam Dent" w:date="2022-08-04T04:26:00Z"/>
          <w:szCs w:val="20"/>
        </w:rPr>
      </w:pPr>
      <w:ins w:id="3036" w:author="Sam Dent" w:date="2022-08-04T04:26:00Z">
        <w:r>
          <w:rPr>
            <w:szCs w:val="20"/>
          </w:rPr>
          <w:t>For the remaining measure life after the existing equipment would have been replaced, use the minimum efficiency available in Illinois on the new equipment market for the fossil fuel.</w:t>
        </w:r>
      </w:ins>
    </w:p>
    <w:p w14:paraId="70B1BB63" w14:textId="77777777" w:rsidR="00996ED2" w:rsidRDefault="00996ED2" w:rsidP="00996ED2">
      <w:pPr>
        <w:pStyle w:val="ListParagraph"/>
        <w:widowControl/>
        <w:numPr>
          <w:ilvl w:val="2"/>
          <w:numId w:val="41"/>
        </w:numPr>
        <w:spacing w:after="160" w:line="256" w:lineRule="auto"/>
        <w:jc w:val="left"/>
        <w:rPr>
          <w:ins w:id="3037" w:author="Sam Dent" w:date="2022-08-04T04:26:00Z"/>
          <w:szCs w:val="20"/>
        </w:rPr>
      </w:pPr>
      <w:ins w:id="3038" w:author="Sam Dent" w:date="2022-08-04T04:26:00Z">
        <w:r>
          <w:rPr>
            <w:szCs w:val="20"/>
          </w:rPr>
          <w:t xml:space="preserve"> If the existing system is unknown:</w:t>
        </w:r>
      </w:ins>
    </w:p>
    <w:p w14:paraId="6D6EBCFF" w14:textId="646D54B6" w:rsidR="00996ED2" w:rsidRDefault="00996ED2" w:rsidP="00996ED2">
      <w:pPr>
        <w:pStyle w:val="ListParagraph"/>
        <w:widowControl/>
        <w:numPr>
          <w:ilvl w:val="3"/>
          <w:numId w:val="41"/>
        </w:numPr>
        <w:spacing w:after="160" w:line="256" w:lineRule="auto"/>
        <w:jc w:val="left"/>
        <w:rPr>
          <w:ins w:id="3039" w:author="Sam Dent" w:date="2022-08-24T09:14:00Z"/>
          <w:szCs w:val="20"/>
        </w:rPr>
      </w:pPr>
      <w:ins w:id="3040" w:author="Sam Dent" w:date="2022-08-04T04:26:00Z">
        <w:r>
          <w:rPr>
            <w:szCs w:val="20"/>
          </w:rPr>
          <w:t>Use the best available information for existing equipment efficiency. If no information is available, use the minimum efficiency available in Illinois on the new equipment market for the fossil fuel.</w:t>
        </w:r>
      </w:ins>
    </w:p>
    <w:p w14:paraId="5FD09EFF" w14:textId="77777777" w:rsidR="00E94FFB" w:rsidRDefault="00E94FFB" w:rsidP="00E94FFB">
      <w:pPr>
        <w:pStyle w:val="ListParagraph"/>
        <w:spacing w:before="240"/>
        <w:ind w:left="0"/>
        <w:rPr>
          <w:ins w:id="3041" w:author="Sam Dent" w:date="2022-08-24T09:16:00Z"/>
          <w:szCs w:val="20"/>
        </w:rPr>
      </w:pPr>
    </w:p>
    <w:p w14:paraId="30861B76" w14:textId="283626CE" w:rsidR="003327A4" w:rsidRPr="0050025E" w:rsidRDefault="003327A4">
      <w:pPr>
        <w:pStyle w:val="ListParagraph"/>
        <w:spacing w:before="240"/>
        <w:ind w:left="0"/>
        <w:rPr>
          <w:ins w:id="3042" w:author="Sam Dent" w:date="2022-08-24T09:14:00Z"/>
          <w:szCs w:val="20"/>
        </w:rPr>
        <w:pPrChange w:id="3043" w:author="Sam Dent" w:date="2022-08-24T09:16:00Z">
          <w:pPr>
            <w:pStyle w:val="ListParagraph"/>
            <w:ind w:left="0"/>
          </w:pPr>
        </w:pPrChange>
      </w:pPr>
      <w:ins w:id="3044" w:author="Sam Dent" w:date="2022-08-24T09:14:00Z">
        <w:r>
          <w:rPr>
            <w:szCs w:val="20"/>
          </w:rPr>
          <w:t>Where a measure includes both fuel switch savings and non-fuel switch savings, the characterization will clearly separate the two types to allow appropriate tracking. In addition, a separate section entitled ‘</w:t>
        </w:r>
        <w:r w:rsidRPr="0050025E">
          <w:rPr>
            <w:rFonts w:cstheme="minorHAnsi"/>
            <w:szCs w:val="20"/>
          </w:rPr>
          <w:t>Cost Effectiveness Screening</w:t>
        </w:r>
        <w:r>
          <w:rPr>
            <w:rFonts w:cstheme="minorHAnsi"/>
            <w:szCs w:val="20"/>
          </w:rPr>
          <w:t xml:space="preserve">’ is provided in all fuel switch measures to outline the actual meter level impacts of a fuel switch measure for use in cost effectiveness screening calculations. </w:t>
        </w:r>
        <w:r>
          <w:rPr>
            <w:szCs w:val="20"/>
          </w:rPr>
          <w:t>An example</w:t>
        </w:r>
      </w:ins>
      <w:ins w:id="3045" w:author="Sam Dent" w:date="2022-08-24T09:17:00Z">
        <w:r w:rsidR="00E94FFB">
          <w:rPr>
            <w:szCs w:val="20"/>
          </w:rPr>
          <w:t xml:space="preserve"> fuel switch</w:t>
        </w:r>
      </w:ins>
      <w:ins w:id="3046" w:author="Sam Dent" w:date="2022-08-24T09:14:00Z">
        <w:r>
          <w:rPr>
            <w:szCs w:val="20"/>
          </w:rPr>
          <w:t xml:space="preserve"> calculation is provided below</w:t>
        </w:r>
      </w:ins>
      <w:ins w:id="3047" w:author="Sam Dent" w:date="2022-08-24T09:17:00Z">
        <w:r w:rsidR="00E94FFB">
          <w:rPr>
            <w:szCs w:val="20"/>
          </w:rPr>
          <w:t xml:space="preserve"> </w:t>
        </w:r>
        <w:r w:rsidR="00E94FFB">
          <w:rPr>
            <w:rFonts w:cstheme="minorHAnsi"/>
            <w:szCs w:val="20"/>
          </w:rPr>
          <w:t>(from 5.1.10 ENERGY STAR Clothes Dryer):</w:t>
        </w:r>
      </w:ins>
    </w:p>
    <w:p w14:paraId="4C55828A" w14:textId="77777777" w:rsidR="00996ED2" w:rsidRDefault="00996ED2" w:rsidP="00996ED2">
      <w:pPr>
        <w:pStyle w:val="ListParagraph"/>
        <w:ind w:left="2880"/>
        <w:rPr>
          <w:ins w:id="3048" w:author="Sam Dent" w:date="2022-08-04T04:26:00Z"/>
          <w:szCs w:val="20"/>
        </w:rPr>
      </w:pPr>
    </w:p>
    <w:p w14:paraId="077DC460" w14:textId="5D0F4074" w:rsidR="00996ED2" w:rsidRDefault="00996ED2">
      <w:pPr>
        <w:pStyle w:val="ListParagraph"/>
        <w:ind w:left="0"/>
        <w:rPr>
          <w:ins w:id="3049" w:author="Sam Dent" w:date="2022-08-04T04:26:00Z"/>
        </w:rPr>
        <w:pPrChange w:id="3050" w:author="Unknown" w:date="2022-07-27T04:42:00Z">
          <w:pPr>
            <w:pStyle w:val="ListParagraph"/>
            <w:ind w:left="2880"/>
          </w:pPr>
        </w:pPrChange>
      </w:pPr>
      <w:ins w:id="3051" w:author="Sam Dent" w:date="2022-08-04T04:26:00Z">
        <w:r>
          <w:rPr>
            <w:noProof/>
          </w:rPr>
          <mc:AlternateContent>
            <mc:Choice Requires="wps">
              <w:drawing>
                <wp:inline distT="0" distB="0" distL="0" distR="0" wp14:anchorId="1AF83B88" wp14:editId="213E7918">
                  <wp:extent cx="6296025" cy="6496050"/>
                  <wp:effectExtent l="0" t="0" r="28575" b="1905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6496050"/>
                          </a:xfrm>
                          <a:prstGeom prst="rect">
                            <a:avLst/>
                          </a:prstGeom>
                          <a:solidFill>
                            <a:srgbClr val="FFFFFF"/>
                          </a:solidFill>
                          <a:ln w="9525">
                            <a:solidFill>
                              <a:srgbClr val="000000"/>
                            </a:solidFill>
                            <a:miter lim="800000"/>
                            <a:headEnd/>
                            <a:tailEnd/>
                          </a:ln>
                        </wps:spPr>
                        <wps:txbx>
                          <w:txbxContent>
                            <w:p w14:paraId="573848E6" w14:textId="3FFA6EC9" w:rsidR="00996ED2" w:rsidDel="00E94FFB" w:rsidRDefault="00996ED2">
                              <w:pPr>
                                <w:spacing w:after="60"/>
                                <w:ind w:left="720" w:hanging="720"/>
                                <w:rPr>
                                  <w:ins w:id="3052" w:author="Vaughn, Andrew C" w:date="2022-06-01T13:35:00Z"/>
                                  <w:del w:id="3053" w:author="Sam Dent" w:date="2022-08-24T09:17:00Z"/>
                                  <w:rFonts w:cstheme="minorHAnsi"/>
                                  <w:szCs w:val="20"/>
                                </w:rPr>
                                <w:pPrChange w:id="3054" w:author="Unknown" w:date="2022-06-16T05:06:00Z">
                                  <w:pPr>
                                    <w:spacing w:after="60"/>
                                    <w:ind w:left="1440" w:hanging="720"/>
                                  </w:pPr>
                                </w:pPrChange>
                              </w:pPr>
                              <w:ins w:id="3055" w:author="Samuel Dent" w:date="2022-06-16T05:07:00Z">
                                <w:del w:id="3056" w:author="Sam Dent" w:date="2022-08-24T09:17:00Z">
                                  <w:r w:rsidDel="00E94FFB">
                                    <w:rPr>
                                      <w:rFonts w:cstheme="minorHAnsi"/>
                                      <w:szCs w:val="20"/>
                                    </w:rPr>
                                    <w:delText>An example of the fuel switch calculati</w:delText>
                                  </w:r>
                                </w:del>
                              </w:ins>
                              <w:ins w:id="3057" w:author="Samuel Dent" w:date="2022-06-16T05:08:00Z">
                                <w:del w:id="3058" w:author="Sam Dent" w:date="2022-08-24T09:17:00Z">
                                  <w:r w:rsidDel="00E94FFB">
                                    <w:rPr>
                                      <w:rFonts w:cstheme="minorHAnsi"/>
                                      <w:szCs w:val="20"/>
                                    </w:rPr>
                                    <w:delText>o</w:delText>
                                  </w:r>
                                </w:del>
                              </w:ins>
                              <w:ins w:id="3059" w:author="Samuel Dent" w:date="2022-06-16T05:07:00Z">
                                <w:del w:id="3060" w:author="Sam Dent" w:date="2022-08-24T09:17:00Z">
                                  <w:r w:rsidDel="00E94FFB">
                                    <w:rPr>
                                      <w:rFonts w:cstheme="minorHAnsi"/>
                                      <w:szCs w:val="20"/>
                                    </w:rPr>
                                    <w:delText>n is provided below (from 5.1.10 ENERGY STAR Clothes Dryer):</w:delText>
                                  </w:r>
                                </w:del>
                              </w:ins>
                            </w:p>
                            <w:p w14:paraId="25518010" w14:textId="565C1D30" w:rsidR="00996ED2" w:rsidDel="00E94FFB" w:rsidRDefault="00996ED2" w:rsidP="00996ED2">
                              <w:pPr>
                                <w:spacing w:after="60"/>
                                <w:rPr>
                                  <w:ins w:id="3061" w:author="Samuel Dent" w:date="2022-06-16T05:08:00Z"/>
                                  <w:del w:id="3062" w:author="Sam Dent" w:date="2022-08-24T09:17:00Z"/>
                                  <w:rFonts w:cstheme="minorHAnsi"/>
                                  <w:szCs w:val="20"/>
                                </w:rPr>
                              </w:pPr>
                            </w:p>
                            <w:p w14:paraId="42AABDDA" w14:textId="77777777" w:rsidR="00996ED2" w:rsidRDefault="00996ED2" w:rsidP="00996ED2">
                              <w:pPr>
                                <w:spacing w:after="60"/>
                                <w:rPr>
                                  <w:ins w:id="3063" w:author="Samuel Dent" w:date="2022-06-16T05:06:00Z"/>
                                  <w:rFonts w:cstheme="minorHAnsi"/>
                                  <w:szCs w:val="20"/>
                                </w:rPr>
                              </w:pPr>
                              <w:ins w:id="3064" w:author="Samuel Dent" w:date="2022-06-16T05:08:00Z">
                                <w:r>
                                  <w:rPr>
                                    <w:rFonts w:cstheme="minorHAnsi"/>
                                    <w:szCs w:val="20"/>
                                  </w:rPr>
                                  <w:t>A</w:t>
                                </w:r>
                              </w:ins>
                              <w:ins w:id="3065" w:author="Samuel Dent" w:date="2022-06-16T05:06:00Z">
                                <w:r>
                                  <w:rPr>
                                    <w:rFonts w:cstheme="minorHAnsi"/>
                                    <w:szCs w:val="20"/>
                                  </w:rPr>
                                  <w:t xml:space="preserve">n ENERGYSTAR Most Efficient Heat Pump clothes dryer </w:t>
                                </w:r>
                              </w:ins>
                              <w:ins w:id="3066" w:author="Samuel Dent" w:date="2022-06-16T10:06:00Z">
                                <w:r>
                                  <w:rPr>
                                    <w:rFonts w:cstheme="minorHAnsi"/>
                                    <w:szCs w:val="20"/>
                                  </w:rPr>
                                  <w:t>with CEFeff</w:t>
                                </w:r>
                                <w:r>
                                  <w:rPr>
                                    <w:rFonts w:cstheme="minorHAnsi"/>
                                    <w:szCs w:val="20"/>
                                    <w:vertAlign w:val="subscript"/>
                                  </w:rPr>
                                  <w:t>Elec</w:t>
                                </w:r>
                                <w:r>
                                  <w:rPr>
                                    <w:rFonts w:cstheme="minorHAnsi"/>
                                    <w:szCs w:val="20"/>
                                  </w:rPr>
                                  <w:t xml:space="preserve"> of 5.7 </w:t>
                                </w:r>
                              </w:ins>
                              <w:ins w:id="3067" w:author="Samuel Dent" w:date="2022-06-16T05:08:00Z">
                                <w:r>
                                  <w:rPr>
                                    <w:rFonts w:cstheme="minorHAnsi"/>
                                    <w:szCs w:val="20"/>
                                  </w:rPr>
                                  <w:t xml:space="preserve">purchased </w:t>
                                </w:r>
                              </w:ins>
                              <w:ins w:id="3068" w:author="Samuel Dent" w:date="2022-06-16T05:06:00Z">
                                <w:r>
                                  <w:rPr>
                                    <w:rFonts w:cstheme="minorHAnsi"/>
                                    <w:szCs w:val="20"/>
                                  </w:rPr>
                                  <w:t>in place of a baseline gas dryer:</w:t>
                                </w:r>
                              </w:ins>
                            </w:p>
                            <w:p w14:paraId="2B423E72" w14:textId="77777777" w:rsidR="00996ED2" w:rsidRDefault="00996ED2" w:rsidP="00996ED2">
                              <w:pPr>
                                <w:spacing w:after="60"/>
                                <w:ind w:left="1440"/>
                                <w:rPr>
                                  <w:ins w:id="3069" w:author="Samuel Dent" w:date="2022-06-16T05:06:00Z"/>
                                  <w:rFonts w:cstheme="minorHAnsi"/>
                                  <w:szCs w:val="20"/>
                                </w:rPr>
                              </w:pPr>
                            </w:p>
                            <w:p w14:paraId="67D501F1" w14:textId="77777777" w:rsidR="00E94FFB" w:rsidRDefault="00E94FFB" w:rsidP="00E94FFB">
                              <w:pPr>
                                <w:ind w:left="3600" w:hanging="2880"/>
                                <w:rPr>
                                  <w:ins w:id="3070" w:author="Sam Dent" w:date="2022-08-24T09:15:00Z"/>
                                </w:rPr>
                              </w:pPr>
                              <w:ins w:id="3071" w:author="Sam Dent" w:date="2022-08-24T09:15:00Z">
                                <w:r w:rsidRPr="00114C4F">
                                  <w:t xml:space="preserve">SiteEnergySavings (MMBTUs) </w:t>
                                </w:r>
                                <w:r w:rsidRPr="00114C4F">
                                  <w:tab/>
                                  <w:t xml:space="preserve">= </w:t>
                                </w:r>
                                <w:r>
                                  <w:t>[FuelSwitchSavings] + [NonFuelSwitchSavings]</w:t>
                                </w:r>
                              </w:ins>
                            </w:p>
                            <w:p w14:paraId="71B86B9E" w14:textId="77777777" w:rsidR="00E94FFB" w:rsidRDefault="00E94FFB" w:rsidP="00E94FFB">
                              <w:pPr>
                                <w:ind w:left="3600" w:hanging="2160"/>
                                <w:rPr>
                                  <w:ins w:id="3072" w:author="Sam Dent" w:date="2022-08-24T09:15:00Z"/>
                                  <w:rFonts w:cs="Calibri"/>
                                  <w:noProof/>
                                </w:rPr>
                              </w:pPr>
                              <w:ins w:id="3073" w:author="Sam Dent" w:date="2022-08-24T09:15:00Z">
                                <w:r>
                                  <w:t>FuelSwitchSavings</w:t>
                                </w:r>
                                <w:r>
                                  <w:tab/>
                                  <w:t xml:space="preserve">= </w:t>
                                </w:r>
                                <w:r>
                                  <w:rPr>
                                    <w:rFonts w:cs="Calibri"/>
                                  </w:rPr>
                                  <w:t>[</w:t>
                                </w:r>
                                <w:r w:rsidRPr="00273DE8">
                                  <w:rPr>
                                    <w:rFonts w:cs="Calibri"/>
                                    <w:noProof/>
                                  </w:rPr>
                                  <w:t>(Load/</w:t>
                                </w:r>
                                <w:r>
                                  <w:rPr>
                                    <w:rFonts w:cs="Calibri"/>
                                    <w:noProof/>
                                  </w:rPr>
                                  <w:t>C</w:t>
                                </w:r>
                                <w:r w:rsidRPr="00273DE8">
                                  <w:rPr>
                                    <w:rFonts w:cs="Calibri"/>
                                    <w:noProof/>
                                  </w:rPr>
                                  <w:t>EFbase</w:t>
                                </w:r>
                                <w:r>
                                  <w:rPr>
                                    <w:rFonts w:cs="Calibri"/>
                                    <w:noProof/>
                                    <w:vertAlign w:val="subscript"/>
                                  </w:rPr>
                                  <w:t>Gas</w:t>
                                </w:r>
                                <w:r w:rsidRPr="00273DE8">
                                  <w:rPr>
                                    <w:rFonts w:cs="Calibri"/>
                                    <w:noProof/>
                                  </w:rPr>
                                  <w:t xml:space="preserve"> * Ncycles * </w:t>
                                </w:r>
                                <w:r>
                                  <w:rPr>
                                    <w:rFonts w:cs="Calibri"/>
                                    <w:noProof/>
                                  </w:rPr>
                                  <w:t>MMBtu</w:t>
                                </w:r>
                                <w:r w:rsidRPr="00273DE8">
                                  <w:rPr>
                                    <w:rFonts w:cs="Calibri"/>
                                    <w:noProof/>
                                  </w:rPr>
                                  <w:t>_convert * %Gas</w:t>
                                </w:r>
                                <w:r>
                                  <w:rPr>
                                    <w:rFonts w:cs="Calibri"/>
                                    <w:noProof/>
                                    <w:vertAlign w:val="subscript"/>
                                  </w:rPr>
                                  <w:t>Gas</w:t>
                                </w:r>
                                <w:r>
                                  <w:rPr>
                                    <w:rFonts w:cs="Calibri"/>
                                    <w:noProof/>
                                  </w:rPr>
                                  <w:t>] - [</w:t>
                                </w:r>
                                <w:r w:rsidRPr="00273DE8">
                                  <w:rPr>
                                    <w:rFonts w:cs="Calibri"/>
                                    <w:noProof/>
                                  </w:rPr>
                                  <w:t>Load/CEFeff</w:t>
                                </w:r>
                                <w:r>
                                  <w:rPr>
                                    <w:rFonts w:cs="Calibri"/>
                                    <w:noProof/>
                                    <w:vertAlign w:val="subscript"/>
                                  </w:rPr>
                                  <w:t>Elec</w:t>
                                </w:r>
                                <w:r w:rsidRPr="00273DE8">
                                  <w:rPr>
                                    <w:rFonts w:cs="Calibri"/>
                                    <w:noProof/>
                                  </w:rPr>
                                  <w:t xml:space="preserve"> * Ncycles * %Gas</w:t>
                                </w:r>
                                <w:r>
                                  <w:rPr>
                                    <w:rFonts w:cs="Calibri"/>
                                    <w:noProof/>
                                    <w:vertAlign w:val="subscript"/>
                                  </w:rPr>
                                  <w:t>Gas</w:t>
                                </w:r>
                                <w:r>
                                  <w:rPr>
                                    <w:rFonts w:cs="Calibri"/>
                                    <w:noProof/>
                                  </w:rPr>
                                  <w:t xml:space="preserve"> * 3412/1,000,000]</w:t>
                                </w:r>
                              </w:ins>
                            </w:p>
                            <w:p w14:paraId="4B05755F" w14:textId="77777777" w:rsidR="00E94FFB" w:rsidRDefault="00E94FFB" w:rsidP="00E94FFB">
                              <w:pPr>
                                <w:ind w:left="3600" w:hanging="2160"/>
                                <w:rPr>
                                  <w:ins w:id="3074" w:author="Sam Dent" w:date="2022-08-24T09:15:00Z"/>
                                  <w:rFonts w:cstheme="minorHAnsi"/>
                                </w:rPr>
                              </w:pPr>
                              <w:ins w:id="3075" w:author="Sam Dent" w:date="2022-08-24T09:15:00Z">
                                <w:r>
                                  <w:rPr>
                                    <w:rFonts w:cs="Calibri"/>
                                    <w:noProof/>
                                  </w:rPr>
                                  <w:tab/>
                                  <w:t xml:space="preserve">= </w:t>
                                </w:r>
                                <w:r>
                                  <w:rPr>
                                    <w:rFonts w:cstheme="minorHAnsi"/>
                                  </w:rPr>
                                  <w:t>(8.45/2.84 * 283 * 0.003412 * 0.84) - (8.45/5.7 * 283 * 0.84 * 3412/1000000)</w:t>
                                </w:r>
                              </w:ins>
                            </w:p>
                            <w:p w14:paraId="2B74A9C9" w14:textId="12E1C262" w:rsidR="00E94FFB" w:rsidRDefault="00E94FFB" w:rsidP="00E94FFB">
                              <w:pPr>
                                <w:ind w:left="3600" w:hanging="2160"/>
                                <w:rPr>
                                  <w:ins w:id="3076" w:author="Sam Dent" w:date="2022-08-24T09:15:00Z"/>
                                  <w:rFonts w:cs="Calibri"/>
                                  <w:noProof/>
                                </w:rPr>
                              </w:pPr>
                              <w:ins w:id="3077" w:author="Sam Dent" w:date="2022-08-24T09:15:00Z">
                                <w:r>
                                  <w:rPr>
                                    <w:rFonts w:cstheme="minorHAnsi"/>
                                  </w:rPr>
                                  <w:tab/>
                                  <w:t>= 1.21</w:t>
                                </w:r>
                              </w:ins>
                              <w:ins w:id="3078" w:author="Sam Dent" w:date="2022-08-24T09:24:00Z">
                                <w:r w:rsidR="00373284">
                                  <w:rPr>
                                    <w:rFonts w:cstheme="minorHAnsi"/>
                                  </w:rPr>
                                  <w:t xml:space="preserve"> MMBtu</w:t>
                                </w:r>
                              </w:ins>
                            </w:p>
                            <w:p w14:paraId="35A2498E" w14:textId="77777777" w:rsidR="00E94FFB" w:rsidRDefault="00E94FFB" w:rsidP="00E94FFB">
                              <w:pPr>
                                <w:ind w:left="3600" w:hanging="2160"/>
                                <w:rPr>
                                  <w:ins w:id="3079" w:author="Sam Dent" w:date="2022-08-24T09:15:00Z"/>
                                </w:rPr>
                              </w:pPr>
                              <w:ins w:id="3080" w:author="Sam Dent" w:date="2022-08-24T09:15:00Z">
                                <w:r>
                                  <w:rPr>
                                    <w:rFonts w:cs="Calibri"/>
                                    <w:noProof/>
                                  </w:rPr>
                                  <w:t>NonFuelSwitchSavings</w:t>
                                </w:r>
                                <w:r>
                                  <w:rPr>
                                    <w:rFonts w:cs="Calibri"/>
                                    <w:noProof/>
                                  </w:rPr>
                                  <w:tab/>
                                  <w:t xml:space="preserve">= </w:t>
                                </w:r>
                                <w:r>
                                  <w:rPr>
                                    <w:rFonts w:cs="Calibri"/>
                                  </w:rPr>
                                  <w:t>[</w:t>
                                </w:r>
                                <w:r w:rsidRPr="00273DE8">
                                  <w:rPr>
                                    <w:rFonts w:cs="Calibri"/>
                                    <w:noProof/>
                                  </w:rPr>
                                  <w:t>(Load/</w:t>
                                </w:r>
                                <w:r>
                                  <w:rPr>
                                    <w:rFonts w:cs="Calibri"/>
                                    <w:noProof/>
                                  </w:rPr>
                                  <w:t>C</w:t>
                                </w:r>
                                <w:r w:rsidRPr="00273DE8">
                                  <w:rPr>
                                    <w:rFonts w:cs="Calibri"/>
                                    <w:noProof/>
                                  </w:rPr>
                                  <w:t>EFbase</w:t>
                                </w:r>
                                <w:r>
                                  <w:rPr>
                                    <w:rFonts w:cs="Calibri"/>
                                    <w:noProof/>
                                    <w:vertAlign w:val="subscript"/>
                                  </w:rPr>
                                  <w:t>Gas</w:t>
                                </w:r>
                                <w:r w:rsidRPr="00273DE8">
                                  <w:rPr>
                                    <w:rFonts w:cs="Calibri"/>
                                    <w:noProof/>
                                  </w:rPr>
                                  <w:t xml:space="preserve"> * Ncycles * </w:t>
                                </w:r>
                                <w:r>
                                  <w:rPr>
                                    <w:rFonts w:cs="Calibri"/>
                                    <w:noProof/>
                                  </w:rPr>
                                  <w:t>MMBtu</w:t>
                                </w:r>
                                <w:r w:rsidRPr="00273DE8">
                                  <w:rPr>
                                    <w:rFonts w:cs="Calibri"/>
                                    <w:noProof/>
                                  </w:rPr>
                                  <w:t>_convert * %</w:t>
                                </w:r>
                                <w:r>
                                  <w:rPr>
                                    <w:rFonts w:cs="Calibri"/>
                                    <w:noProof/>
                                  </w:rPr>
                                  <w:t>Electric</w:t>
                                </w:r>
                                <w:r>
                                  <w:rPr>
                                    <w:rFonts w:cs="Calibri"/>
                                    <w:noProof/>
                                    <w:vertAlign w:val="subscript"/>
                                  </w:rPr>
                                  <w:t>Gas</w:t>
                                </w:r>
                                <w:r>
                                  <w:rPr>
                                    <w:rFonts w:cs="Calibri"/>
                                    <w:noProof/>
                                  </w:rPr>
                                  <w:t>] - [</w:t>
                                </w:r>
                                <w:r w:rsidRPr="00273DE8">
                                  <w:rPr>
                                    <w:rFonts w:cs="Calibri"/>
                                    <w:noProof/>
                                  </w:rPr>
                                  <w:t>Load/CEFeff</w:t>
                                </w:r>
                                <w:r>
                                  <w:rPr>
                                    <w:rFonts w:cs="Calibri"/>
                                    <w:noProof/>
                                    <w:vertAlign w:val="subscript"/>
                                  </w:rPr>
                                  <w:t>Elec</w:t>
                                </w:r>
                                <w:r w:rsidRPr="00273DE8">
                                  <w:rPr>
                                    <w:rFonts w:cs="Calibri"/>
                                    <w:noProof/>
                                  </w:rPr>
                                  <w:t xml:space="preserve"> * Ncycles * %</w:t>
                                </w:r>
                                <w:r>
                                  <w:rPr>
                                    <w:rFonts w:cs="Calibri"/>
                                    <w:noProof/>
                                  </w:rPr>
                                  <w:t>Electric</w:t>
                                </w:r>
                                <w:r>
                                  <w:rPr>
                                    <w:rFonts w:cs="Calibri"/>
                                    <w:noProof/>
                                    <w:vertAlign w:val="subscript"/>
                                  </w:rPr>
                                  <w:t>Gas</w:t>
                                </w:r>
                                <w:r>
                                  <w:rPr>
                                    <w:rFonts w:cs="Calibri"/>
                                    <w:noProof/>
                                  </w:rPr>
                                  <w:t xml:space="preserve"> * 3412/1,000,000]</w:t>
                                </w:r>
                              </w:ins>
                            </w:p>
                            <w:p w14:paraId="2DEC95A4" w14:textId="77777777" w:rsidR="00E94FFB" w:rsidRDefault="00E94FFB" w:rsidP="00E94FFB">
                              <w:pPr>
                                <w:ind w:left="3600"/>
                                <w:rPr>
                                  <w:ins w:id="3081" w:author="Sam Dent" w:date="2022-08-24T09:15:00Z"/>
                                  <w:rFonts w:cstheme="minorHAnsi"/>
                                </w:rPr>
                              </w:pPr>
                              <w:ins w:id="3082" w:author="Sam Dent" w:date="2022-08-24T09:15:00Z">
                                <w:r>
                                  <w:rPr>
                                    <w:rFonts w:cs="Calibri"/>
                                    <w:noProof/>
                                  </w:rPr>
                                  <w:t xml:space="preserve">= </w:t>
                                </w:r>
                                <w:r>
                                  <w:rPr>
                                    <w:rFonts w:cstheme="minorHAnsi"/>
                                  </w:rPr>
                                  <w:t>(8.45/2.84 * 283 * 0.003412 * 0.16) - (8.45/5.7 * 283 * 0.16 * 3412/1000000)</w:t>
                                </w:r>
                              </w:ins>
                            </w:p>
                            <w:p w14:paraId="6835923D" w14:textId="77777777" w:rsidR="00E94FFB" w:rsidRDefault="00E94FFB" w:rsidP="00E94FFB">
                              <w:pPr>
                                <w:spacing w:after="60"/>
                                <w:ind w:left="1440"/>
                                <w:rPr>
                                  <w:ins w:id="3083" w:author="Sam Dent" w:date="2022-08-24T09:15:00Z"/>
                                  <w:rFonts w:cstheme="minorHAnsi"/>
                                </w:rPr>
                              </w:pPr>
                              <w:ins w:id="3084" w:author="Sam Dent" w:date="2022-08-24T09:15:00Z">
                                <w:r>
                                  <w:rPr>
                                    <w:rFonts w:cstheme="minorHAnsi"/>
                                  </w:rPr>
                                  <w:tab/>
                                </w:r>
                                <w:r>
                                  <w:rPr>
                                    <w:rFonts w:cstheme="minorHAnsi"/>
                                  </w:rPr>
                                  <w:tab/>
                                </w:r>
                                <w:r>
                                  <w:rPr>
                                    <w:rFonts w:cstheme="minorHAnsi"/>
                                  </w:rPr>
                                  <w:tab/>
                                  <w:t>= 0.23 MMBtu</w:t>
                                </w:r>
                              </w:ins>
                            </w:p>
                            <w:p w14:paraId="6A3809F2" w14:textId="77777777" w:rsidR="00E94FFB" w:rsidRDefault="00E94FFB" w:rsidP="00E94FFB">
                              <w:pPr>
                                <w:spacing w:after="60"/>
                                <w:ind w:left="1440"/>
                                <w:rPr>
                                  <w:ins w:id="3085" w:author="Sam Dent" w:date="2022-08-24T09:15:00Z"/>
                                  <w:rFonts w:cstheme="minorHAnsi"/>
                                </w:rPr>
                              </w:pPr>
                            </w:p>
                            <w:p w14:paraId="02E27650" w14:textId="77777777" w:rsidR="00E94FFB" w:rsidRDefault="00E94FFB" w:rsidP="00E94FFB">
                              <w:pPr>
                                <w:spacing w:after="60"/>
                                <w:ind w:left="720"/>
                                <w:rPr>
                                  <w:ins w:id="3086" w:author="Sam Dent" w:date="2022-08-24T09:15:00Z"/>
                                </w:rPr>
                              </w:pPr>
                              <w:ins w:id="3087" w:author="Sam Dent" w:date="2022-08-24T09:15:00Z">
                                <w:r w:rsidRPr="00114C4F">
                                  <w:t>SiteEnergySavings (MMBTUs)</w:t>
                                </w:r>
                                <w:r>
                                  <w:tab/>
                                  <w:t>= 1.21 + 0.23</w:t>
                                </w:r>
                              </w:ins>
                            </w:p>
                            <w:p w14:paraId="44E19608" w14:textId="696A1FE2" w:rsidR="00E94FFB" w:rsidRDefault="00E94FFB" w:rsidP="00E94FFB">
                              <w:pPr>
                                <w:spacing w:after="60"/>
                                <w:ind w:left="720"/>
                                <w:rPr>
                                  <w:ins w:id="3088" w:author="Sam Dent" w:date="2022-08-24T09:15:00Z"/>
                                </w:rPr>
                              </w:pPr>
                              <w:ins w:id="3089" w:author="Sam Dent" w:date="2022-08-24T09:15:00Z">
                                <w:r>
                                  <w:tab/>
                                </w:r>
                                <w:r>
                                  <w:tab/>
                                </w:r>
                                <w:r>
                                  <w:tab/>
                                </w:r>
                                <w:r>
                                  <w:tab/>
                                  <w:t>= 1.44</w:t>
                                </w:r>
                              </w:ins>
                              <w:ins w:id="3090" w:author="Sam Dent" w:date="2022-08-24T09:16:00Z">
                                <w:r>
                                  <w:t xml:space="preserve"> MMbtu</w:t>
                                </w:r>
                              </w:ins>
                            </w:p>
                            <w:p w14:paraId="1D4588E0" w14:textId="77777777" w:rsidR="00E94FFB" w:rsidRDefault="00E94FFB" w:rsidP="00E94FFB">
                              <w:pPr>
                                <w:spacing w:after="60"/>
                                <w:ind w:left="720"/>
                                <w:rPr>
                                  <w:ins w:id="3091" w:author="Sam Dent" w:date="2022-08-24T09:15:00Z"/>
                                  <w:rFonts w:cstheme="minorHAnsi"/>
                                </w:rPr>
                              </w:pPr>
                            </w:p>
                            <w:p w14:paraId="0FA0CD4C" w14:textId="77777777" w:rsidR="00E94FFB" w:rsidRDefault="00E94FFB" w:rsidP="00E94FFB">
                              <w:pPr>
                                <w:ind w:firstLine="360"/>
                                <w:rPr>
                                  <w:ins w:id="3092" w:author="Sam Dent" w:date="2022-08-24T09:15:00Z"/>
                                </w:rPr>
                              </w:pPr>
                              <w:ins w:id="3093" w:author="Sam Dent" w:date="2022-08-24T09:15:00Z">
                                <w:r>
                                  <w:rPr>
                                    <w:rFonts w:cs="Calibri"/>
                                  </w:rPr>
                                  <w:t>If supported by an electric utility:</w:t>
                                </w:r>
                                <w:r>
                                  <w:rPr>
                                    <w:rFonts w:cs="Calibri"/>
                                  </w:rPr>
                                  <w:tab/>
                                </w:r>
                                <w:r w:rsidRPr="00C47104">
                                  <w:t xml:space="preserve">ΔkWh </w:t>
                                </w:r>
                                <w:r>
                                  <w:tab/>
                                </w:r>
                                <w:r w:rsidRPr="00C47104">
                                  <w:t>=</w:t>
                                </w:r>
                                <w:r>
                                  <w:t xml:space="preserve"> </w:t>
                                </w:r>
                                <w:r w:rsidRPr="00C47104">
                                  <w:t>Δ</w:t>
                                </w:r>
                                <w:r>
                                  <w:t>SiteEnergySavings * 1,000,000 / 3,412</w:t>
                                </w:r>
                              </w:ins>
                            </w:p>
                            <w:p w14:paraId="26F0A0DF" w14:textId="77777777" w:rsidR="00E94FFB" w:rsidRDefault="00E94FFB" w:rsidP="00E94FFB">
                              <w:pPr>
                                <w:ind w:firstLine="360"/>
                                <w:rPr>
                                  <w:ins w:id="3094" w:author="Sam Dent" w:date="2022-08-24T09:15:00Z"/>
                                </w:rPr>
                              </w:pPr>
                              <w:ins w:id="3095" w:author="Sam Dent" w:date="2022-08-24T09:15:00Z">
                                <w:r>
                                  <w:tab/>
                                </w:r>
                                <w:r>
                                  <w:tab/>
                                </w:r>
                                <w:r>
                                  <w:tab/>
                                </w:r>
                                <w:r>
                                  <w:tab/>
                                </w:r>
                                <w:r>
                                  <w:tab/>
                                </w:r>
                                <w:r>
                                  <w:tab/>
                                  <w:t>= 1.44 * 1,000,000/3412</w:t>
                                </w:r>
                              </w:ins>
                            </w:p>
                            <w:p w14:paraId="785850B1" w14:textId="77777777" w:rsidR="00E94FFB" w:rsidRPr="0026317F" w:rsidRDefault="00E94FFB" w:rsidP="00E94FFB">
                              <w:pPr>
                                <w:spacing w:after="60"/>
                                <w:ind w:left="1440"/>
                                <w:rPr>
                                  <w:ins w:id="3096" w:author="Sam Dent" w:date="2022-08-24T09:15:00Z"/>
                                  <w:rFonts w:cstheme="minorHAnsi"/>
                                </w:rPr>
                              </w:pPr>
                              <w:ins w:id="3097" w:author="Sam Dent" w:date="2022-08-24T09:15:00Z">
                                <w:r>
                                  <w:rPr>
                                    <w:rFonts w:cstheme="minorHAnsi"/>
                                  </w:rPr>
                                  <w:tab/>
                                </w:r>
                                <w:r>
                                  <w:rPr>
                                    <w:rFonts w:cstheme="minorHAnsi"/>
                                  </w:rPr>
                                  <w:tab/>
                                </w:r>
                                <w:r>
                                  <w:rPr>
                                    <w:rFonts w:cstheme="minorHAnsi"/>
                                  </w:rPr>
                                  <w:tab/>
                                </w:r>
                                <w:r>
                                  <w:rPr>
                                    <w:rFonts w:cstheme="minorHAnsi"/>
                                  </w:rPr>
                                  <w:tab/>
                                  <w:t>= 422.5 kWh</w:t>
                                </w:r>
                              </w:ins>
                            </w:p>
                            <w:p w14:paraId="2762649F" w14:textId="575D4BA5" w:rsidR="00996ED2" w:rsidDel="00E94FFB" w:rsidRDefault="00996ED2" w:rsidP="00996ED2">
                              <w:pPr>
                                <w:ind w:left="3600" w:hanging="2880"/>
                                <w:rPr>
                                  <w:ins w:id="3098" w:author="Samuel Dent" w:date="2022-06-16T05:06:00Z"/>
                                  <w:del w:id="3099" w:author="Sam Dent" w:date="2022-08-24T09:15:00Z"/>
                                  <w:szCs w:val="20"/>
                                </w:rPr>
                              </w:pPr>
                              <w:ins w:id="3100" w:author="Samuel Dent" w:date="2022-06-16T05:06:00Z">
                                <w:del w:id="3101" w:author="Sam Dent" w:date="2022-08-24T09:15:00Z">
                                  <w:r w:rsidDel="00E94FFB">
                                    <w:rPr>
                                      <w:szCs w:val="20"/>
                                    </w:rPr>
                                    <w:delText xml:space="preserve">SiteEnergySavings (MMBTUs) </w:delText>
                                  </w:r>
                                  <w:r w:rsidDel="00E94FFB">
                                    <w:rPr>
                                      <w:szCs w:val="20"/>
                                    </w:rPr>
                                    <w:tab/>
                                    <w:delText>= [GasConsumptionReplaced] + [ElectricConsumptionReplaced] – [ElectricConsumptionAdded]</w:delText>
                                  </w:r>
                                </w:del>
                              </w:ins>
                            </w:p>
                            <w:p w14:paraId="04BAED00" w14:textId="0AA3FB67" w:rsidR="00996ED2" w:rsidDel="00E94FFB" w:rsidRDefault="00996ED2" w:rsidP="00996ED2">
                              <w:pPr>
                                <w:ind w:left="3600"/>
                                <w:rPr>
                                  <w:ins w:id="3102" w:author="Samuel Dent" w:date="2022-06-16T05:06:00Z"/>
                                  <w:del w:id="3103" w:author="Sam Dent" w:date="2022-08-24T09:15:00Z"/>
                                  <w:rFonts w:cs="Calibri"/>
                                  <w:szCs w:val="20"/>
                                </w:rPr>
                              </w:pPr>
                              <w:ins w:id="3104" w:author="Samuel Dent" w:date="2022-06-16T05:06:00Z">
                                <w:del w:id="3105" w:author="Sam Dent" w:date="2022-08-24T09:15:00Z">
                                  <w:r w:rsidDel="00E94FFB">
                                    <w:rPr>
                                      <w:rFonts w:cs="Calibri"/>
                                      <w:szCs w:val="20"/>
                                    </w:rPr>
                                    <w:delText>= [</w:delText>
                                  </w:r>
                                  <w:r w:rsidDel="00E94FFB">
                                    <w:rPr>
                                      <w:rFonts w:cs="Calibri"/>
                                      <w:noProof/>
                                      <w:szCs w:val="20"/>
                                    </w:rPr>
                                    <w:delText>(Load/CEFbase</w:delText>
                                  </w:r>
                                  <w:r w:rsidDel="00E94FFB">
                                    <w:rPr>
                                      <w:rFonts w:cs="Calibri"/>
                                      <w:noProof/>
                                      <w:szCs w:val="20"/>
                                      <w:vertAlign w:val="subscript"/>
                                    </w:rPr>
                                    <w:delText>Gas</w:delText>
                                  </w:r>
                                  <w:r w:rsidDel="00E94FFB">
                                    <w:rPr>
                                      <w:rFonts w:cs="Calibri"/>
                                      <w:noProof/>
                                      <w:szCs w:val="20"/>
                                    </w:rPr>
                                    <w:delText xml:space="preserve"> * Ncycles * MMBtu_convert * %Gas</w:delText>
                                  </w:r>
                                  <w:r w:rsidDel="00E94FFB">
                                    <w:rPr>
                                      <w:rFonts w:cs="Calibri"/>
                                      <w:noProof/>
                                      <w:szCs w:val="20"/>
                                      <w:vertAlign w:val="subscript"/>
                                    </w:rPr>
                                    <w:delText>Gas</w:delText>
                                  </w:r>
                                  <w:r w:rsidDel="00E94FFB">
                                    <w:rPr>
                                      <w:rFonts w:cs="Calibri"/>
                                      <w:noProof/>
                                      <w:szCs w:val="20"/>
                                    </w:rPr>
                                    <w:delText>] + [Load/CEFeff</w:delText>
                                  </w:r>
                                  <w:r w:rsidDel="00E94FFB">
                                    <w:rPr>
                                      <w:rFonts w:cs="Calibri"/>
                                      <w:noProof/>
                                      <w:szCs w:val="20"/>
                                      <w:vertAlign w:val="subscript"/>
                                    </w:rPr>
                                    <w:delText>Gas</w:delText>
                                  </w:r>
                                  <w:r w:rsidDel="00E94FFB">
                                    <w:rPr>
                                      <w:rFonts w:cs="Calibri"/>
                                      <w:noProof/>
                                      <w:szCs w:val="20"/>
                                    </w:rPr>
                                    <w:delText xml:space="preserve"> * Ncycles * %Electric</w:delText>
                                  </w:r>
                                  <w:r w:rsidDel="00E94FFB">
                                    <w:rPr>
                                      <w:rFonts w:cs="Calibri"/>
                                      <w:noProof/>
                                      <w:szCs w:val="20"/>
                                      <w:vertAlign w:val="subscript"/>
                                    </w:rPr>
                                    <w:delText xml:space="preserve">Gas </w:delText>
                                  </w:r>
                                  <w:r w:rsidDel="00E94FFB">
                                    <w:rPr>
                                      <w:rFonts w:cs="Calibri"/>
                                      <w:noProof/>
                                      <w:szCs w:val="20"/>
                                    </w:rPr>
                                    <w:delText xml:space="preserve">* 3412/1,000,000] </w:delText>
                                  </w:r>
                                  <w:r w:rsidDel="00E94FFB">
                                    <w:rPr>
                                      <w:szCs w:val="20"/>
                                    </w:rPr>
                                    <w:delText>–</w:delText>
                                  </w:r>
                                  <w:r w:rsidDel="00E94FFB">
                                    <w:rPr>
                                      <w:rFonts w:cs="Calibri"/>
                                      <w:noProof/>
                                      <w:szCs w:val="20"/>
                                    </w:rPr>
                                    <w:delText xml:space="preserve"> [Load/CEFeff</w:delText>
                                  </w:r>
                                  <w:r w:rsidDel="00E94FFB">
                                    <w:rPr>
                                      <w:rFonts w:cs="Calibri"/>
                                      <w:noProof/>
                                      <w:szCs w:val="20"/>
                                      <w:vertAlign w:val="subscript"/>
                                    </w:rPr>
                                    <w:delText>Elec</w:delText>
                                  </w:r>
                                  <w:r w:rsidDel="00E94FFB">
                                    <w:rPr>
                                      <w:rFonts w:cs="Calibri"/>
                                      <w:noProof/>
                                      <w:szCs w:val="20"/>
                                    </w:rPr>
                                    <w:delText xml:space="preserve"> * Ncycles * %Electric</w:delText>
                                  </w:r>
                                  <w:r w:rsidDel="00E94FFB">
                                    <w:rPr>
                                      <w:rFonts w:cs="Calibri"/>
                                      <w:noProof/>
                                      <w:szCs w:val="20"/>
                                      <w:vertAlign w:val="subscript"/>
                                    </w:rPr>
                                    <w:delText xml:space="preserve">Electric </w:delText>
                                  </w:r>
                                  <w:r w:rsidDel="00E94FFB">
                                    <w:rPr>
                                      <w:rFonts w:cs="Calibri"/>
                                      <w:noProof/>
                                      <w:szCs w:val="20"/>
                                    </w:rPr>
                                    <w:delText>* 3412/1,000,000]</w:delText>
                                  </w:r>
                                </w:del>
                              </w:ins>
                            </w:p>
                            <w:p w14:paraId="1222C62F" w14:textId="444B2903" w:rsidR="00996ED2" w:rsidDel="00E94FFB" w:rsidRDefault="00996ED2" w:rsidP="00996ED2">
                              <w:pPr>
                                <w:spacing w:after="60"/>
                                <w:ind w:left="3600"/>
                                <w:rPr>
                                  <w:ins w:id="3106" w:author="Samuel Dent" w:date="2022-06-16T05:11:00Z"/>
                                  <w:del w:id="3107" w:author="Sam Dent" w:date="2022-08-24T09:15:00Z"/>
                                  <w:rFonts w:cstheme="minorHAnsi"/>
                                  <w:szCs w:val="20"/>
                                </w:rPr>
                              </w:pPr>
                              <w:ins w:id="3108" w:author="Samuel Dent" w:date="2022-06-16T05:06:00Z">
                                <w:del w:id="3109" w:author="Sam Dent" w:date="2022-08-24T09:15:00Z">
                                  <w:r w:rsidDel="00E94FFB">
                                    <w:rPr>
                                      <w:rFonts w:cstheme="minorHAnsi"/>
                                      <w:szCs w:val="20"/>
                                    </w:rPr>
                                    <w:delText xml:space="preserve">= [8.45/2.84 * 283 * 0.003412 * </w:delText>
                                  </w:r>
                                </w:del>
                              </w:ins>
                              <w:ins w:id="3110" w:author="Samuel Dent" w:date="2022-06-16T10:07:00Z">
                                <w:del w:id="3111" w:author="Sam Dent" w:date="2022-08-24T09:15:00Z">
                                  <w:r w:rsidDel="00E94FFB">
                                    <w:rPr>
                                      <w:rFonts w:cstheme="minorHAnsi"/>
                                      <w:szCs w:val="20"/>
                                    </w:rPr>
                                    <w:delText>0.84</w:delText>
                                  </w:r>
                                </w:del>
                              </w:ins>
                              <w:ins w:id="3112" w:author="Samuel Dent" w:date="2022-06-16T05:06:00Z">
                                <w:del w:id="3113" w:author="Sam Dent" w:date="2022-08-24T09:15:00Z">
                                  <w:r w:rsidDel="00E94FFB">
                                    <w:rPr>
                                      <w:rFonts w:cstheme="minorHAnsi"/>
                                      <w:szCs w:val="20"/>
                                    </w:rPr>
                                    <w:delText>] + [8.45/2.84 * 283 * 0.16 * 3412/1,000,000] – [8.45/5.7 * 283 * 1 * 3412/1,000,000]</w:delText>
                                  </w:r>
                                </w:del>
                              </w:ins>
                            </w:p>
                            <w:p w14:paraId="5B19C0DB" w14:textId="2812E95D" w:rsidR="00996ED2" w:rsidDel="00E94FFB" w:rsidRDefault="00996ED2" w:rsidP="00996ED2">
                              <w:pPr>
                                <w:spacing w:after="60"/>
                                <w:ind w:left="3600"/>
                                <w:rPr>
                                  <w:ins w:id="3114" w:author="Samuel Dent" w:date="2022-06-16T05:06:00Z"/>
                                  <w:del w:id="3115" w:author="Sam Dent" w:date="2022-08-24T09:15:00Z"/>
                                  <w:rFonts w:cstheme="minorHAnsi"/>
                                  <w:szCs w:val="20"/>
                                </w:rPr>
                              </w:pPr>
                              <w:ins w:id="3116" w:author="Samuel Dent" w:date="2022-06-16T05:11:00Z">
                                <w:del w:id="3117" w:author="Sam Dent" w:date="2022-08-24T09:15:00Z">
                                  <w:r w:rsidDel="00E94FFB">
                                    <w:rPr>
                                      <w:rFonts w:cstheme="minorHAnsi"/>
                                      <w:szCs w:val="20"/>
                                    </w:rPr>
                                    <w:delText>= 2.</w:delText>
                                  </w:r>
                                </w:del>
                              </w:ins>
                              <w:ins w:id="3118" w:author="Samuel Dent" w:date="2022-06-16T10:07:00Z">
                                <w:del w:id="3119" w:author="Sam Dent" w:date="2022-08-24T09:15:00Z">
                                  <w:r w:rsidDel="00E94FFB">
                                    <w:rPr>
                                      <w:rFonts w:cstheme="minorHAnsi"/>
                                      <w:szCs w:val="20"/>
                                    </w:rPr>
                                    <w:delText>41</w:delText>
                                  </w:r>
                                </w:del>
                              </w:ins>
                              <w:ins w:id="3120" w:author="Samuel Dent" w:date="2022-06-16T05:11:00Z">
                                <w:del w:id="3121" w:author="Sam Dent" w:date="2022-08-24T09:15:00Z">
                                  <w:r w:rsidDel="00E94FFB">
                                    <w:rPr>
                                      <w:rFonts w:cstheme="minorHAnsi"/>
                                      <w:szCs w:val="20"/>
                                    </w:rPr>
                                    <w:delText xml:space="preserve"> + 0.</w:delText>
                                  </w:r>
                                </w:del>
                              </w:ins>
                              <w:ins w:id="3122" w:author="Samuel Dent" w:date="2022-06-16T05:12:00Z">
                                <w:del w:id="3123" w:author="Sam Dent" w:date="2022-08-24T09:15:00Z">
                                  <w:r w:rsidDel="00E94FFB">
                                    <w:rPr>
                                      <w:rFonts w:cstheme="minorHAnsi"/>
                                      <w:szCs w:val="20"/>
                                    </w:rPr>
                                    <w:delText>46</w:delText>
                                  </w:r>
                                </w:del>
                              </w:ins>
                              <w:ins w:id="3124" w:author="Samuel Dent" w:date="2022-06-16T05:11:00Z">
                                <w:del w:id="3125" w:author="Sam Dent" w:date="2022-08-24T09:15:00Z">
                                  <w:r w:rsidDel="00E94FFB">
                                    <w:rPr>
                                      <w:rFonts w:cstheme="minorHAnsi"/>
                                      <w:szCs w:val="20"/>
                                    </w:rPr>
                                    <w:delText xml:space="preserve"> </w:delText>
                                  </w:r>
                                </w:del>
                              </w:ins>
                              <w:ins w:id="3126" w:author="Samuel Dent" w:date="2022-06-16T05:12:00Z">
                                <w:del w:id="3127" w:author="Sam Dent" w:date="2022-08-24T09:15:00Z">
                                  <w:r w:rsidDel="00E94FFB">
                                    <w:rPr>
                                      <w:rFonts w:cstheme="minorHAnsi"/>
                                      <w:szCs w:val="20"/>
                                    </w:rPr>
                                    <w:delText>-</w:delText>
                                  </w:r>
                                </w:del>
                              </w:ins>
                              <w:ins w:id="3128" w:author="Samuel Dent" w:date="2022-06-16T05:11:00Z">
                                <w:del w:id="3129" w:author="Sam Dent" w:date="2022-08-24T09:15:00Z">
                                  <w:r w:rsidDel="00E94FFB">
                                    <w:rPr>
                                      <w:rFonts w:cstheme="minorHAnsi"/>
                                      <w:szCs w:val="20"/>
                                    </w:rPr>
                                    <w:delText xml:space="preserve"> 1.4</w:delText>
                                  </w:r>
                                </w:del>
                              </w:ins>
                              <w:ins w:id="3130" w:author="Samuel Dent" w:date="2022-06-16T05:12:00Z">
                                <w:del w:id="3131" w:author="Sam Dent" w:date="2022-08-24T09:15:00Z">
                                  <w:r w:rsidDel="00E94FFB">
                                    <w:rPr>
                                      <w:rFonts w:cstheme="minorHAnsi"/>
                                      <w:szCs w:val="20"/>
                                    </w:rPr>
                                    <w:delText>3</w:delText>
                                  </w:r>
                                </w:del>
                              </w:ins>
                            </w:p>
                            <w:p w14:paraId="06086BDA" w14:textId="10F45ECB" w:rsidR="00996ED2" w:rsidDel="00E94FFB" w:rsidRDefault="00996ED2" w:rsidP="00996ED2">
                              <w:pPr>
                                <w:spacing w:after="60"/>
                                <w:ind w:left="1440"/>
                                <w:rPr>
                                  <w:ins w:id="3132" w:author="Samuel Dent" w:date="2022-06-16T05:06:00Z"/>
                                  <w:del w:id="3133" w:author="Sam Dent" w:date="2022-08-24T09:15:00Z"/>
                                  <w:rFonts w:cstheme="minorHAnsi"/>
                                  <w:szCs w:val="20"/>
                                </w:rPr>
                              </w:pPr>
                              <w:ins w:id="3134" w:author="Samuel Dent" w:date="2022-06-16T05:06:00Z">
                                <w:del w:id="3135" w:author="Sam Dent" w:date="2022-08-24T09:15:00Z">
                                  <w:r w:rsidDel="00E94FFB">
                                    <w:rPr>
                                      <w:rFonts w:cstheme="minorHAnsi"/>
                                      <w:szCs w:val="20"/>
                                    </w:rPr>
                                    <w:tab/>
                                  </w:r>
                                  <w:r w:rsidDel="00E94FFB">
                                    <w:rPr>
                                      <w:rFonts w:cstheme="minorHAnsi"/>
                                      <w:szCs w:val="20"/>
                                    </w:rPr>
                                    <w:tab/>
                                  </w:r>
                                  <w:r w:rsidDel="00E94FFB">
                                    <w:rPr>
                                      <w:rFonts w:cstheme="minorHAnsi"/>
                                      <w:szCs w:val="20"/>
                                    </w:rPr>
                                    <w:tab/>
                                    <w:delText>= 1.</w:delText>
                                  </w:r>
                                </w:del>
                              </w:ins>
                              <w:ins w:id="3136" w:author="Samuel Dent" w:date="2022-06-16T10:07:00Z">
                                <w:del w:id="3137" w:author="Sam Dent" w:date="2022-08-24T09:15:00Z">
                                  <w:r w:rsidDel="00E94FFB">
                                    <w:rPr>
                                      <w:rFonts w:cstheme="minorHAnsi"/>
                                      <w:szCs w:val="20"/>
                                    </w:rPr>
                                    <w:delText>44</w:delText>
                                  </w:r>
                                </w:del>
                              </w:ins>
                              <w:ins w:id="3138" w:author="Samuel Dent" w:date="2022-06-16T05:06:00Z">
                                <w:del w:id="3139" w:author="Sam Dent" w:date="2022-08-24T09:15:00Z">
                                  <w:r w:rsidDel="00E94FFB">
                                    <w:rPr>
                                      <w:rFonts w:cstheme="minorHAnsi"/>
                                      <w:szCs w:val="20"/>
                                    </w:rPr>
                                    <w:delText xml:space="preserve"> MMBtu</w:delText>
                                  </w:r>
                                </w:del>
                              </w:ins>
                            </w:p>
                            <w:p w14:paraId="0C1E38F4" w14:textId="09E544ED" w:rsidR="00996ED2" w:rsidDel="00E94FFB" w:rsidRDefault="00996ED2" w:rsidP="00996ED2">
                              <w:pPr>
                                <w:spacing w:after="60"/>
                                <w:ind w:left="1440"/>
                                <w:rPr>
                                  <w:ins w:id="3140" w:author="Samuel Dent" w:date="2022-06-16T05:06:00Z"/>
                                  <w:del w:id="3141" w:author="Sam Dent" w:date="2022-08-24T09:15:00Z"/>
                                  <w:rFonts w:cstheme="minorHAnsi"/>
                                  <w:szCs w:val="20"/>
                                </w:rPr>
                              </w:pPr>
                            </w:p>
                            <w:p w14:paraId="7E7BA94D" w14:textId="5285DCE7" w:rsidR="00996ED2" w:rsidDel="00E94FFB" w:rsidRDefault="00996ED2" w:rsidP="00996ED2">
                              <w:pPr>
                                <w:ind w:firstLine="360"/>
                                <w:rPr>
                                  <w:ins w:id="3142" w:author="Samuel Dent" w:date="2022-06-16T05:06:00Z"/>
                                  <w:del w:id="3143" w:author="Sam Dent" w:date="2022-08-24T09:15:00Z"/>
                                  <w:szCs w:val="20"/>
                                </w:rPr>
                              </w:pPr>
                              <w:ins w:id="3144" w:author="Samuel Dent" w:date="2022-06-16T05:06:00Z">
                                <w:del w:id="3145" w:author="Sam Dent" w:date="2022-08-24T09:15:00Z">
                                  <w:r w:rsidDel="00E94FFB">
                                    <w:rPr>
                                      <w:rFonts w:cs="Calibri"/>
                                      <w:szCs w:val="20"/>
                                    </w:rPr>
                                    <w:delText>If supported by an electric utility:</w:delText>
                                  </w:r>
                                  <w:r w:rsidDel="00E94FFB">
                                    <w:rPr>
                                      <w:rFonts w:cs="Calibri"/>
                                      <w:szCs w:val="20"/>
                                    </w:rPr>
                                    <w:tab/>
                                  </w:r>
                                  <w:r w:rsidDel="00E94FFB">
                                    <w:rPr>
                                      <w:szCs w:val="20"/>
                                    </w:rPr>
                                    <w:delText xml:space="preserve">ΔkWh </w:delText>
                                  </w:r>
                                  <w:r w:rsidDel="00E94FFB">
                                    <w:rPr>
                                      <w:szCs w:val="20"/>
                                    </w:rPr>
                                    <w:tab/>
                                    <w:delText>= ΔSiteEnergySavings * 1,000,000 / 3,412</w:delText>
                                  </w:r>
                                </w:del>
                              </w:ins>
                            </w:p>
                            <w:p w14:paraId="691AE5CF" w14:textId="7B627E21" w:rsidR="00996ED2" w:rsidDel="00E94FFB" w:rsidRDefault="00996ED2" w:rsidP="00996ED2">
                              <w:pPr>
                                <w:ind w:firstLine="360"/>
                                <w:rPr>
                                  <w:ins w:id="3146" w:author="Samuel Dent" w:date="2022-06-16T05:06:00Z"/>
                                  <w:del w:id="3147" w:author="Sam Dent" w:date="2022-08-24T09:15:00Z"/>
                                  <w:szCs w:val="20"/>
                                </w:rPr>
                              </w:pPr>
                              <w:ins w:id="3148" w:author="Samuel Dent" w:date="2022-06-16T05:06:00Z">
                                <w:del w:id="3149" w:author="Sam Dent" w:date="2022-08-24T09:15:00Z">
                                  <w:r w:rsidDel="00E94FFB">
                                    <w:rPr>
                                      <w:szCs w:val="20"/>
                                    </w:rPr>
                                    <w:tab/>
                                  </w:r>
                                  <w:r w:rsidDel="00E94FFB">
                                    <w:rPr>
                                      <w:szCs w:val="20"/>
                                    </w:rPr>
                                    <w:tab/>
                                  </w:r>
                                  <w:r w:rsidDel="00E94FFB">
                                    <w:rPr>
                                      <w:szCs w:val="20"/>
                                    </w:rPr>
                                    <w:tab/>
                                  </w:r>
                                  <w:r w:rsidDel="00E94FFB">
                                    <w:rPr>
                                      <w:szCs w:val="20"/>
                                    </w:rPr>
                                    <w:tab/>
                                  </w:r>
                                  <w:r w:rsidDel="00E94FFB">
                                    <w:rPr>
                                      <w:szCs w:val="20"/>
                                    </w:rPr>
                                    <w:tab/>
                                  </w:r>
                                  <w:r w:rsidDel="00E94FFB">
                                    <w:rPr>
                                      <w:szCs w:val="20"/>
                                    </w:rPr>
                                    <w:tab/>
                                    <w:delText>= 1.</w:delText>
                                  </w:r>
                                </w:del>
                              </w:ins>
                              <w:ins w:id="3150" w:author="Samuel Dent" w:date="2022-06-16T10:07:00Z">
                                <w:del w:id="3151" w:author="Sam Dent" w:date="2022-08-24T09:15:00Z">
                                  <w:r w:rsidDel="00E94FFB">
                                    <w:rPr>
                                      <w:szCs w:val="20"/>
                                    </w:rPr>
                                    <w:delText>44</w:delText>
                                  </w:r>
                                </w:del>
                              </w:ins>
                              <w:ins w:id="3152" w:author="Samuel Dent" w:date="2022-06-16T05:06:00Z">
                                <w:del w:id="3153" w:author="Sam Dent" w:date="2022-08-24T09:15:00Z">
                                  <w:r w:rsidDel="00E94FFB">
                                    <w:rPr>
                                      <w:szCs w:val="20"/>
                                    </w:rPr>
                                    <w:delText xml:space="preserve"> * 1,000,000/3412</w:delText>
                                  </w:r>
                                </w:del>
                              </w:ins>
                            </w:p>
                            <w:p w14:paraId="47EF1356" w14:textId="00AC2A07" w:rsidR="00996ED2" w:rsidDel="00E94FFB" w:rsidRDefault="00996ED2" w:rsidP="00996ED2">
                              <w:pPr>
                                <w:spacing w:after="60"/>
                                <w:ind w:left="1440"/>
                                <w:rPr>
                                  <w:ins w:id="3154" w:author="Samuel Dent" w:date="2022-06-16T05:06:00Z"/>
                                  <w:del w:id="3155" w:author="Sam Dent" w:date="2022-08-24T09:15:00Z"/>
                                  <w:rFonts w:cstheme="minorHAnsi"/>
                                  <w:szCs w:val="20"/>
                                </w:rPr>
                              </w:pPr>
                              <w:ins w:id="3156" w:author="Samuel Dent" w:date="2022-06-16T05:06:00Z">
                                <w:del w:id="3157" w:author="Sam Dent" w:date="2022-08-24T09:15:00Z">
                                  <w:r w:rsidDel="00E94FFB">
                                    <w:rPr>
                                      <w:rFonts w:cstheme="minorHAnsi"/>
                                      <w:szCs w:val="20"/>
                                    </w:rPr>
                                    <w:tab/>
                                  </w:r>
                                  <w:r w:rsidDel="00E94FFB">
                                    <w:rPr>
                                      <w:rFonts w:cstheme="minorHAnsi"/>
                                      <w:szCs w:val="20"/>
                                    </w:rPr>
                                    <w:tab/>
                                  </w:r>
                                  <w:r w:rsidDel="00E94FFB">
                                    <w:rPr>
                                      <w:rFonts w:cstheme="minorHAnsi"/>
                                      <w:szCs w:val="20"/>
                                    </w:rPr>
                                    <w:tab/>
                                  </w:r>
                                  <w:r w:rsidDel="00E94FFB">
                                    <w:rPr>
                                      <w:rFonts w:cstheme="minorHAnsi"/>
                                      <w:szCs w:val="20"/>
                                    </w:rPr>
                                    <w:tab/>
                                    <w:delText xml:space="preserve">= </w:delText>
                                  </w:r>
                                </w:del>
                              </w:ins>
                              <w:ins w:id="3158" w:author="Samuel Dent" w:date="2022-06-16T10:07:00Z">
                                <w:del w:id="3159" w:author="Sam Dent" w:date="2022-08-24T09:15:00Z">
                                  <w:r w:rsidDel="00E94FFB">
                                    <w:rPr>
                                      <w:rFonts w:cstheme="minorHAnsi"/>
                                      <w:szCs w:val="20"/>
                                    </w:rPr>
                                    <w:delText>422.5</w:delText>
                                  </w:r>
                                </w:del>
                              </w:ins>
                              <w:ins w:id="3160" w:author="Samuel Dent" w:date="2022-06-16T05:06:00Z">
                                <w:del w:id="3161" w:author="Sam Dent" w:date="2022-08-24T09:15:00Z">
                                  <w:r w:rsidDel="00E94FFB">
                                    <w:rPr>
                                      <w:rFonts w:cstheme="minorHAnsi"/>
                                      <w:szCs w:val="20"/>
                                    </w:rPr>
                                    <w:delText xml:space="preserve"> kWh</w:delText>
                                  </w:r>
                                </w:del>
                              </w:ins>
                            </w:p>
                            <w:p w14:paraId="39C59B9D" w14:textId="77777777" w:rsidR="00996ED2" w:rsidRDefault="00996ED2" w:rsidP="00996ED2">
                              <w:pPr>
                                <w:spacing w:after="60"/>
                                <w:ind w:left="1440" w:hanging="720"/>
                                <w:rPr>
                                  <w:ins w:id="3162" w:author="Vaughn, Andrew C" w:date="2022-06-01T13:34:00Z"/>
                                  <w:rFonts w:cstheme="minorHAnsi"/>
                                  <w:szCs w:val="20"/>
                                </w:rPr>
                              </w:pPr>
                            </w:p>
                            <w:p w14:paraId="6CEFB9EA" w14:textId="77777777" w:rsidR="00996ED2" w:rsidRDefault="00996ED2" w:rsidP="00996ED2">
                              <w:pPr>
                                <w:spacing w:after="60"/>
                                <w:ind w:left="1440" w:hanging="720"/>
                                <w:rPr>
                                  <w:ins w:id="3163" w:author="Sam Dent" w:date="2022-07-27T04:44:00Z"/>
                                  <w:rFonts w:cstheme="minorHAnsi"/>
                                  <w:szCs w:val="20"/>
                                </w:rPr>
                              </w:pPr>
                              <w:ins w:id="3164" w:author="Sam Dent" w:date="2022-07-27T04:43:00Z">
                                <w:r>
                                  <w:rPr>
                                    <w:rFonts w:cstheme="minorHAnsi"/>
                                    <w:szCs w:val="20"/>
                                  </w:rPr>
                                  <w:t xml:space="preserve">Actual meter impacts </w:t>
                                </w:r>
                              </w:ins>
                              <w:ins w:id="3165" w:author="Sam Dent" w:date="2022-07-27T04:44:00Z">
                                <w:r>
                                  <w:rPr>
                                    <w:rFonts w:cstheme="minorHAnsi"/>
                                    <w:szCs w:val="20"/>
                                  </w:rPr>
                                  <w:t xml:space="preserve">are as follows (calculation </w:t>
                                </w:r>
                              </w:ins>
                              <w:ins w:id="3166" w:author="Sam Dent" w:date="2022-07-27T04:47:00Z">
                                <w:r>
                                  <w:rPr>
                                    <w:rFonts w:cstheme="minorHAnsi"/>
                                    <w:szCs w:val="20"/>
                                  </w:rPr>
                                  <w:t xml:space="preserve">methodology is </w:t>
                                </w:r>
                              </w:ins>
                              <w:ins w:id="3167" w:author="Sam Dent" w:date="2022-07-27T04:44:00Z">
                                <w:r>
                                  <w:rPr>
                                    <w:rFonts w:cstheme="minorHAnsi"/>
                                    <w:szCs w:val="20"/>
                                  </w:rPr>
                                  <w:t xml:space="preserve">provided in the Cost Effectiveness Screening section </w:t>
                                </w:r>
                              </w:ins>
                              <w:ins w:id="3168" w:author="Sam Dent" w:date="2022-07-27T04:47:00Z">
                                <w:r>
                                  <w:rPr>
                                    <w:rFonts w:cstheme="minorHAnsi"/>
                                    <w:szCs w:val="20"/>
                                  </w:rPr>
                                  <w:t xml:space="preserve">at the end </w:t>
                                </w:r>
                              </w:ins>
                              <w:ins w:id="3169" w:author="Sam Dent" w:date="2022-07-27T04:44:00Z">
                                <w:r>
                                  <w:rPr>
                                    <w:rFonts w:cstheme="minorHAnsi"/>
                                    <w:szCs w:val="20"/>
                                  </w:rPr>
                                  <w:t>of each measure with fuel switching scenarios):</w:t>
                                </w:r>
                              </w:ins>
                            </w:p>
                            <w:p w14:paraId="43BC24B8" w14:textId="77777777" w:rsidR="00996ED2" w:rsidRDefault="00996ED2" w:rsidP="00996ED2">
                              <w:pPr>
                                <w:ind w:firstLine="720"/>
                                <w:rPr>
                                  <w:ins w:id="3170" w:author="Sam Dent" w:date="2022-07-27T04:45:00Z"/>
                                  <w:rFonts w:cstheme="minorHAnsi"/>
                                  <w:noProof/>
                                  <w:szCs w:val="20"/>
                                </w:rPr>
                              </w:pPr>
                              <w:ins w:id="3171" w:author="Sam Dent" w:date="2022-07-27T04:45:00Z">
                                <w:r>
                                  <w:rPr>
                                    <w:rFonts w:cstheme="minorHAnsi"/>
                                    <w:noProof/>
                                    <w:szCs w:val="20"/>
                                  </w:rPr>
                                  <w:t>ΔTherms</w:t>
                                </w:r>
                                <w:r>
                                  <w:rPr>
                                    <w:rFonts w:cstheme="minorHAnsi"/>
                                    <w:noProof/>
                                    <w:szCs w:val="20"/>
                                  </w:rPr>
                                  <w:tab/>
                                  <w:t xml:space="preserve">= [Gas Dryer Consumption Replaced] </w:t>
                                </w:r>
                              </w:ins>
                            </w:p>
                            <w:p w14:paraId="23D9711A" w14:textId="77777777" w:rsidR="00996ED2" w:rsidRDefault="00996ED2" w:rsidP="00996ED2">
                              <w:pPr>
                                <w:ind w:left="1440" w:firstLine="720"/>
                                <w:rPr>
                                  <w:ins w:id="3172" w:author="Sam Dent" w:date="2022-07-27T04:45:00Z"/>
                                  <w:rFonts w:cs="Calibri"/>
                                  <w:noProof/>
                                  <w:szCs w:val="20"/>
                                </w:rPr>
                              </w:pPr>
                              <w:ins w:id="3173" w:author="Sam Dent" w:date="2022-07-27T04:45:00Z">
                                <w:r>
                                  <w:rPr>
                                    <w:rFonts w:cs="Calibri"/>
                                    <w:szCs w:val="20"/>
                                  </w:rPr>
                                  <w:t>= [</w:t>
                                </w:r>
                                <w:r>
                                  <w:rPr>
                                    <w:rFonts w:cs="Calibri"/>
                                    <w:noProof/>
                                    <w:szCs w:val="20"/>
                                  </w:rPr>
                                  <w:t>(Load/CEFbase</w:t>
                                </w:r>
                                <w:r>
                                  <w:rPr>
                                    <w:rFonts w:cs="Calibri"/>
                                    <w:noProof/>
                                    <w:szCs w:val="20"/>
                                    <w:vertAlign w:val="subscript"/>
                                  </w:rPr>
                                  <w:t>Gas</w:t>
                                </w:r>
                                <w:r>
                                  <w:rPr>
                                    <w:rFonts w:cs="Calibri"/>
                                    <w:noProof/>
                                    <w:szCs w:val="20"/>
                                  </w:rPr>
                                  <w:t xml:space="preserve"> * Ncycles * Therm_convert * %Gas</w:t>
                                </w:r>
                                <w:r>
                                  <w:rPr>
                                    <w:rFonts w:cs="Calibri"/>
                                    <w:noProof/>
                                    <w:szCs w:val="20"/>
                                    <w:vertAlign w:val="subscript"/>
                                  </w:rPr>
                                  <w:t>Gas</w:t>
                                </w:r>
                                <w:r>
                                  <w:rPr>
                                    <w:rFonts w:cs="Calibri"/>
                                    <w:noProof/>
                                    <w:szCs w:val="20"/>
                                  </w:rPr>
                                  <w:t xml:space="preserve">] </w:t>
                                </w:r>
                              </w:ins>
                            </w:p>
                            <w:p w14:paraId="67D4A625" w14:textId="77777777" w:rsidR="00996ED2" w:rsidRDefault="00996ED2" w:rsidP="00996ED2">
                              <w:pPr>
                                <w:ind w:left="1440" w:firstLine="720"/>
                                <w:rPr>
                                  <w:ins w:id="3174" w:author="Sam Dent" w:date="2022-07-27T04:45:00Z"/>
                                  <w:rFonts w:asciiTheme="minorHAnsi" w:hAnsiTheme="minorHAnsi" w:cstheme="minorHAnsi"/>
                                  <w:szCs w:val="20"/>
                                </w:rPr>
                              </w:pPr>
                              <w:ins w:id="3175" w:author="Sam Dent" w:date="2022-07-27T04:45:00Z">
                                <w:r>
                                  <w:rPr>
                                    <w:rFonts w:cstheme="minorHAnsi"/>
                                    <w:szCs w:val="20"/>
                                  </w:rPr>
                                  <w:t>= [8.45/2.84 * 283 * 0.03412 * 0.84]</w:t>
                                </w:r>
                              </w:ins>
                            </w:p>
                            <w:p w14:paraId="63F6C004" w14:textId="77777777" w:rsidR="00996ED2" w:rsidRDefault="00996ED2" w:rsidP="00996ED2">
                              <w:pPr>
                                <w:ind w:left="1440" w:firstLine="720"/>
                                <w:rPr>
                                  <w:ins w:id="3176" w:author="Sam Dent" w:date="2022-07-27T04:45:00Z"/>
                                  <w:rFonts w:cs="Calibri"/>
                                  <w:szCs w:val="20"/>
                                </w:rPr>
                              </w:pPr>
                              <w:ins w:id="3177" w:author="Sam Dent" w:date="2022-07-27T04:45:00Z">
                                <w:r>
                                  <w:rPr>
                                    <w:rFonts w:cstheme="minorHAnsi"/>
                                    <w:szCs w:val="20"/>
                                  </w:rPr>
                                  <w:t>= 24.1 therms</w:t>
                                </w:r>
                              </w:ins>
                            </w:p>
                            <w:p w14:paraId="0C314CD9" w14:textId="77777777" w:rsidR="00996ED2" w:rsidRDefault="00996ED2" w:rsidP="00996ED2">
                              <w:pPr>
                                <w:ind w:firstLine="720"/>
                                <w:rPr>
                                  <w:ins w:id="3178" w:author="Sam Dent" w:date="2022-07-27T04:45:00Z"/>
                                  <w:rFonts w:cstheme="minorHAnsi"/>
                                  <w:noProof/>
                                  <w:szCs w:val="20"/>
                                </w:rPr>
                              </w:pPr>
                              <w:ins w:id="3179" w:author="Sam Dent" w:date="2022-07-27T04:45:00Z">
                                <w:r>
                                  <w:rPr>
                                    <w:rFonts w:cstheme="minorHAnsi"/>
                                    <w:noProof/>
                                    <w:szCs w:val="20"/>
                                  </w:rPr>
                                  <w:t xml:space="preserve">ΔkWh </w:t>
                                </w:r>
                                <w:r>
                                  <w:rPr>
                                    <w:rFonts w:cstheme="minorHAnsi"/>
                                    <w:noProof/>
                                    <w:szCs w:val="20"/>
                                  </w:rPr>
                                  <w:tab/>
                                </w:r>
                                <w:r>
                                  <w:rPr>
                                    <w:rFonts w:cstheme="minorHAnsi"/>
                                    <w:noProof/>
                                    <w:szCs w:val="20"/>
                                  </w:rPr>
                                  <w:tab/>
                                  <w:t xml:space="preserve">= [Gas Dryer Electric Consumption Replaced] - [Electric Dryer Consumption Added] </w:t>
                                </w:r>
                              </w:ins>
                            </w:p>
                            <w:p w14:paraId="5A5DC9D1" w14:textId="77777777" w:rsidR="00996ED2" w:rsidRDefault="00996ED2">
                              <w:pPr>
                                <w:ind w:left="2160"/>
                                <w:rPr>
                                  <w:ins w:id="3180" w:author="Sam Dent" w:date="2022-07-27T04:45:00Z"/>
                                  <w:rFonts w:cs="Calibri"/>
                                  <w:szCs w:val="20"/>
                                </w:rPr>
                                <w:pPrChange w:id="3181" w:author="Unknown" w:date="2022-07-27T04:46:00Z">
                                  <w:pPr>
                                    <w:ind w:left="1440" w:firstLine="720"/>
                                  </w:pPr>
                                </w:pPrChange>
                              </w:pPr>
                              <w:ins w:id="3182" w:author="Sam Dent" w:date="2022-07-27T04:45:00Z">
                                <w:r>
                                  <w:rPr>
                                    <w:rFonts w:cs="Calibri"/>
                                    <w:noProof/>
                                    <w:szCs w:val="20"/>
                                  </w:rPr>
                                  <w:t>= [Load/CEFeff</w:t>
                                </w:r>
                                <w:r>
                                  <w:rPr>
                                    <w:rFonts w:cs="Calibri"/>
                                    <w:noProof/>
                                    <w:szCs w:val="20"/>
                                    <w:vertAlign w:val="subscript"/>
                                  </w:rPr>
                                  <w:t>Gas</w:t>
                                </w:r>
                                <w:r>
                                  <w:rPr>
                                    <w:rFonts w:cs="Calibri"/>
                                    <w:noProof/>
                                    <w:szCs w:val="20"/>
                                  </w:rPr>
                                  <w:t xml:space="preserve"> * Ncycles * %Electric</w:t>
                                </w:r>
                                <w:r>
                                  <w:rPr>
                                    <w:rFonts w:cs="Calibri"/>
                                    <w:noProof/>
                                    <w:szCs w:val="20"/>
                                    <w:vertAlign w:val="subscript"/>
                                  </w:rPr>
                                  <w:t>Gas</w:t>
                                </w:r>
                                <w:r>
                                  <w:rPr>
                                    <w:rFonts w:cs="Calibri"/>
                                    <w:noProof/>
                                    <w:szCs w:val="20"/>
                                  </w:rPr>
                                  <w:t xml:space="preserve">] </w:t>
                                </w:r>
                                <w:r>
                                  <w:rPr>
                                    <w:szCs w:val="20"/>
                                  </w:rPr>
                                  <w:t>–</w:t>
                                </w:r>
                                <w:r>
                                  <w:rPr>
                                    <w:rFonts w:cs="Calibri"/>
                                    <w:noProof/>
                                    <w:szCs w:val="20"/>
                                  </w:rPr>
                                  <w:t xml:space="preserve"> [Load/CEFeff</w:t>
                                </w:r>
                                <w:r>
                                  <w:rPr>
                                    <w:rFonts w:cs="Calibri"/>
                                    <w:noProof/>
                                    <w:szCs w:val="20"/>
                                    <w:vertAlign w:val="subscript"/>
                                  </w:rPr>
                                  <w:t>Elec</w:t>
                                </w:r>
                                <w:r>
                                  <w:rPr>
                                    <w:rFonts w:cs="Calibri"/>
                                    <w:noProof/>
                                    <w:szCs w:val="20"/>
                                  </w:rPr>
                                  <w:t xml:space="preserve"> * Ncycles * %Electric</w:t>
                                </w:r>
                                <w:r>
                                  <w:rPr>
                                    <w:rFonts w:cs="Calibri"/>
                                    <w:noProof/>
                                    <w:szCs w:val="20"/>
                                    <w:vertAlign w:val="subscript"/>
                                  </w:rPr>
                                  <w:t>Electric</w:t>
                                </w:r>
                                <w:r>
                                  <w:rPr>
                                    <w:rFonts w:cs="Calibri"/>
                                    <w:noProof/>
                                    <w:szCs w:val="20"/>
                                  </w:rPr>
                                  <w:t>]</w:t>
                                </w:r>
                                <w:r>
                                  <w:rPr>
                                    <w:rFonts w:cs="Calibri"/>
                                    <w:noProof/>
                                    <w:szCs w:val="20"/>
                                    <w:vertAlign w:val="subscript"/>
                                  </w:rPr>
                                  <w:t xml:space="preserve"> </w:t>
                                </w:r>
                              </w:ins>
                            </w:p>
                            <w:p w14:paraId="5B143E7A" w14:textId="77777777" w:rsidR="00996ED2" w:rsidRDefault="00996ED2">
                              <w:pPr>
                                <w:spacing w:after="160"/>
                                <w:ind w:left="1440" w:firstLine="720"/>
                                <w:rPr>
                                  <w:ins w:id="3183" w:author="Vaughn, Andrew C" w:date="2022-06-01T13:25:00Z"/>
                                  <w:rFonts w:cstheme="minorHAnsi"/>
                                  <w:szCs w:val="20"/>
                                </w:rPr>
                                <w:pPrChange w:id="3184" w:author="Unknown" w:date="2022-07-27T04:47:00Z">
                                  <w:pPr>
                                    <w:spacing w:after="60"/>
                                    <w:ind w:left="1440" w:hanging="720"/>
                                  </w:pPr>
                                </w:pPrChange>
                              </w:pPr>
                              <w:ins w:id="3185" w:author="Sam Dent" w:date="2022-07-27T04:46:00Z">
                                <w:r>
                                  <w:rPr>
                                    <w:rFonts w:cstheme="minorHAnsi"/>
                                    <w:szCs w:val="20"/>
                                  </w:rPr>
                                  <w:t>= [8.45/2.84 * 283 * 0.16] – [8.45/5.7 * 283 * 1]</w:t>
                                </w:r>
                              </w:ins>
                            </w:p>
                            <w:p w14:paraId="32ADA936" w14:textId="77777777" w:rsidR="00996ED2" w:rsidRDefault="00996ED2" w:rsidP="00996ED2">
                              <w:pPr>
                                <w:spacing w:after="60"/>
                                <w:ind w:left="1440"/>
                                <w:rPr>
                                  <w:ins w:id="3186" w:author="Vaughn, Andrew C" w:date="2022-06-01T13:25:00Z"/>
                                  <w:rFonts w:cstheme="minorHAnsi"/>
                                  <w:szCs w:val="20"/>
                                </w:rPr>
                              </w:pPr>
                              <w:ins w:id="3187" w:author="Sam Dent" w:date="2022-07-27T04:47:00Z">
                                <w:r>
                                  <w:rPr>
                                    <w:rFonts w:cstheme="minorHAnsi"/>
                                    <w:szCs w:val="20"/>
                                  </w:rPr>
                                  <w:tab/>
                                  <w:t>= - 284.8 kWh</w:t>
                                </w:r>
                              </w:ins>
                            </w:p>
                            <w:p w14:paraId="4B413CC1" w14:textId="77777777" w:rsidR="00996ED2" w:rsidRDefault="00996ED2" w:rsidP="00996ED2">
                              <w:pPr>
                                <w:spacing w:after="60"/>
                                <w:ind w:left="1440"/>
                                <w:rPr>
                                  <w:ins w:id="3188" w:author="Vaughn, Andrew C" w:date="2022-06-01T13:25:00Z"/>
                                  <w:rFonts w:cstheme="minorHAnsi"/>
                                </w:rPr>
                              </w:pPr>
                            </w:p>
                            <w:p w14:paraId="20C4A489" w14:textId="77777777" w:rsidR="00996ED2" w:rsidRDefault="00996ED2" w:rsidP="00996ED2">
                              <w:pPr>
                                <w:spacing w:after="60"/>
                                <w:ind w:left="1440"/>
                                <w:rPr>
                                  <w:rFonts w:cstheme="minorHAnsi"/>
                                </w:rPr>
                              </w:pPr>
                            </w:p>
                          </w:txbxContent>
                        </wps:txbx>
                        <wps:bodyPr rot="0" vert="horz" wrap="square" lIns="91440" tIns="45720" rIns="91440" bIns="45720" anchor="t" anchorCtr="0" upright="1">
                          <a:noAutofit/>
                        </wps:bodyPr>
                      </wps:wsp>
                    </a:graphicData>
                  </a:graphic>
                </wp:inline>
              </w:drawing>
            </mc:Choice>
            <mc:Fallback>
              <w:pict>
                <v:shape w14:anchorId="1AF83B88" id="Text Box 1" o:spid="_x0000_s1029" type="#_x0000_t202" style="width:495.75pt;height:5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">
                  <v:textbox>
                    <w:txbxContent>
                      <w:p w14:paraId="573848E6" w14:textId="3FFA6EC9" w:rsidR="00996ED2" w:rsidDel="00E94FFB" w:rsidRDefault="00996ED2">
                        <w:pPr>
                          <w:spacing w:after="60"/>
                          <w:ind w:left="720" w:hanging="720"/>
                          <w:rPr>
                            <w:ins w:id="3190" w:author="Vaughn, Andrew C" w:date="2022-06-01T13:35:00Z"/>
                            <w:del w:id="3191" w:author="Sam Dent" w:date="2022-08-24T09:17:00Z"/>
                            <w:rFonts w:cstheme="minorHAnsi"/>
                            <w:szCs w:val="20"/>
                          </w:rPr>
                          <w:pPrChange w:id="3192" w:author="Unknown" w:date="2022-06-16T05:06:00Z">
                            <w:pPr>
                              <w:spacing w:after="60"/>
                              <w:ind w:left="1440" w:hanging="720"/>
                            </w:pPr>
                          </w:pPrChange>
                        </w:pPr>
                        <w:ins w:id="3193" w:author="Samuel Dent" w:date="2022-06-16T05:07:00Z">
                          <w:del w:id="3194" w:author="Sam Dent" w:date="2022-08-24T09:17:00Z">
                            <w:r w:rsidDel="00E94FFB">
                              <w:rPr>
                                <w:rFonts w:cstheme="minorHAnsi"/>
                                <w:szCs w:val="20"/>
                              </w:rPr>
                              <w:delText>An example of the fuel switch calculati</w:delText>
                            </w:r>
                          </w:del>
                        </w:ins>
                        <w:ins w:id="3195" w:author="Samuel Dent" w:date="2022-06-16T05:08:00Z">
                          <w:del w:id="3196" w:author="Sam Dent" w:date="2022-08-24T09:17:00Z">
                            <w:r w:rsidDel="00E94FFB">
                              <w:rPr>
                                <w:rFonts w:cstheme="minorHAnsi"/>
                                <w:szCs w:val="20"/>
                              </w:rPr>
                              <w:delText>o</w:delText>
                            </w:r>
                          </w:del>
                        </w:ins>
                        <w:ins w:id="3197" w:author="Samuel Dent" w:date="2022-06-16T05:07:00Z">
                          <w:del w:id="3198" w:author="Sam Dent" w:date="2022-08-24T09:17:00Z">
                            <w:r w:rsidDel="00E94FFB">
                              <w:rPr>
                                <w:rFonts w:cstheme="minorHAnsi"/>
                                <w:szCs w:val="20"/>
                              </w:rPr>
                              <w:delText>n is provided below (from 5.1.10 ENERGY STAR Clothes Dryer):</w:delText>
                            </w:r>
                          </w:del>
                        </w:ins>
                      </w:p>
                      <w:p w14:paraId="25518010" w14:textId="565C1D30" w:rsidR="00996ED2" w:rsidDel="00E94FFB" w:rsidRDefault="00996ED2" w:rsidP="00996ED2">
                        <w:pPr>
                          <w:spacing w:after="60"/>
                          <w:rPr>
                            <w:ins w:id="3199" w:author="Samuel Dent" w:date="2022-06-16T05:08:00Z"/>
                            <w:del w:id="3200" w:author="Sam Dent" w:date="2022-08-24T09:17:00Z"/>
                            <w:rFonts w:cstheme="minorHAnsi"/>
                            <w:szCs w:val="20"/>
                          </w:rPr>
                        </w:pPr>
                      </w:p>
                      <w:p w14:paraId="42AABDDA" w14:textId="77777777" w:rsidR="00996ED2" w:rsidRDefault="00996ED2" w:rsidP="00996ED2">
                        <w:pPr>
                          <w:spacing w:after="60"/>
                          <w:rPr>
                            <w:ins w:id="3201" w:author="Samuel Dent" w:date="2022-06-16T05:06:00Z"/>
                            <w:rFonts w:cstheme="minorHAnsi"/>
                            <w:szCs w:val="20"/>
                          </w:rPr>
                        </w:pPr>
                        <w:ins w:id="3202" w:author="Samuel Dent" w:date="2022-06-16T05:08:00Z">
                          <w:r>
                            <w:rPr>
                              <w:rFonts w:cstheme="minorHAnsi"/>
                              <w:szCs w:val="20"/>
                            </w:rPr>
                            <w:t>A</w:t>
                          </w:r>
                        </w:ins>
                        <w:ins w:id="3203" w:author="Samuel Dent" w:date="2022-06-16T05:06:00Z">
                          <w:r>
                            <w:rPr>
                              <w:rFonts w:cstheme="minorHAnsi"/>
                              <w:szCs w:val="20"/>
                            </w:rPr>
                            <w:t xml:space="preserve">n ENERGYSTAR Most Efficient Heat Pump clothes dryer </w:t>
                          </w:r>
                        </w:ins>
                        <w:ins w:id="3204" w:author="Samuel Dent" w:date="2022-06-16T10:06:00Z">
                          <w:r>
                            <w:rPr>
                              <w:rFonts w:cstheme="minorHAnsi"/>
                              <w:szCs w:val="20"/>
                            </w:rPr>
                            <w:t>with CEFeff</w:t>
                          </w:r>
                          <w:r>
                            <w:rPr>
                              <w:rFonts w:cstheme="minorHAnsi"/>
                              <w:szCs w:val="20"/>
                              <w:vertAlign w:val="subscript"/>
                            </w:rPr>
                            <w:t>Elec</w:t>
                          </w:r>
                          <w:r>
                            <w:rPr>
                              <w:rFonts w:cstheme="minorHAnsi"/>
                              <w:szCs w:val="20"/>
                            </w:rPr>
                            <w:t xml:space="preserve"> of 5.7 </w:t>
                          </w:r>
                        </w:ins>
                        <w:ins w:id="3205" w:author="Samuel Dent" w:date="2022-06-16T05:08:00Z">
                          <w:r>
                            <w:rPr>
                              <w:rFonts w:cstheme="minorHAnsi"/>
                              <w:szCs w:val="20"/>
                            </w:rPr>
                            <w:t xml:space="preserve">purchased </w:t>
                          </w:r>
                        </w:ins>
                        <w:ins w:id="3206" w:author="Samuel Dent" w:date="2022-06-16T05:06:00Z">
                          <w:r>
                            <w:rPr>
                              <w:rFonts w:cstheme="minorHAnsi"/>
                              <w:szCs w:val="20"/>
                            </w:rPr>
                            <w:t>in place of a baseline gas dryer:</w:t>
                          </w:r>
                        </w:ins>
                      </w:p>
                      <w:p w14:paraId="2B423E72" w14:textId="77777777" w:rsidR="00996ED2" w:rsidRDefault="00996ED2" w:rsidP="00996ED2">
                        <w:pPr>
                          <w:spacing w:after="60"/>
                          <w:ind w:left="1440"/>
                          <w:rPr>
                            <w:ins w:id="3207" w:author="Samuel Dent" w:date="2022-06-16T05:06:00Z"/>
                            <w:rFonts w:cstheme="minorHAnsi"/>
                            <w:szCs w:val="20"/>
                          </w:rPr>
                        </w:pPr>
                      </w:p>
                      <w:p w14:paraId="67D501F1" w14:textId="77777777" w:rsidR="00E94FFB" w:rsidRDefault="00E94FFB" w:rsidP="00E94FFB">
                        <w:pPr>
                          <w:ind w:left="3600" w:hanging="2880"/>
                          <w:rPr>
                            <w:ins w:id="3208" w:author="Sam Dent" w:date="2022-08-24T09:15:00Z"/>
                          </w:rPr>
                        </w:pPr>
                        <w:ins w:id="3209" w:author="Sam Dent" w:date="2022-08-24T09:15:00Z">
                          <w:r w:rsidRPr="00114C4F">
                            <w:t xml:space="preserve">SiteEnergySavings (MMBTUs) </w:t>
                          </w:r>
                          <w:r w:rsidRPr="00114C4F">
                            <w:tab/>
                            <w:t xml:space="preserve">= </w:t>
                          </w:r>
                          <w:r>
                            <w:t>[FuelSwitchSavings] + [NonFuelSwitchSavings]</w:t>
                          </w:r>
                        </w:ins>
                      </w:p>
                      <w:p w14:paraId="71B86B9E" w14:textId="77777777" w:rsidR="00E94FFB" w:rsidRDefault="00E94FFB" w:rsidP="00E94FFB">
                        <w:pPr>
                          <w:ind w:left="3600" w:hanging="2160"/>
                          <w:rPr>
                            <w:ins w:id="3210" w:author="Sam Dent" w:date="2022-08-24T09:15:00Z"/>
                            <w:rFonts w:cs="Calibri"/>
                            <w:noProof/>
                          </w:rPr>
                        </w:pPr>
                        <w:ins w:id="3211" w:author="Sam Dent" w:date="2022-08-24T09:15:00Z">
                          <w:r>
                            <w:t>FuelSwitchSavings</w:t>
                          </w:r>
                          <w:r>
                            <w:tab/>
                            <w:t xml:space="preserve">= </w:t>
                          </w:r>
                          <w:r>
                            <w:rPr>
                              <w:rFonts w:cs="Calibri"/>
                            </w:rPr>
                            <w:t>[</w:t>
                          </w:r>
                          <w:r w:rsidRPr="00273DE8">
                            <w:rPr>
                              <w:rFonts w:cs="Calibri"/>
                              <w:noProof/>
                            </w:rPr>
                            <w:t>(Load/</w:t>
                          </w:r>
                          <w:r>
                            <w:rPr>
                              <w:rFonts w:cs="Calibri"/>
                              <w:noProof/>
                            </w:rPr>
                            <w:t>C</w:t>
                          </w:r>
                          <w:r w:rsidRPr="00273DE8">
                            <w:rPr>
                              <w:rFonts w:cs="Calibri"/>
                              <w:noProof/>
                            </w:rPr>
                            <w:t>EFbase</w:t>
                          </w:r>
                          <w:r>
                            <w:rPr>
                              <w:rFonts w:cs="Calibri"/>
                              <w:noProof/>
                              <w:vertAlign w:val="subscript"/>
                            </w:rPr>
                            <w:t>Gas</w:t>
                          </w:r>
                          <w:r w:rsidRPr="00273DE8">
                            <w:rPr>
                              <w:rFonts w:cs="Calibri"/>
                              <w:noProof/>
                            </w:rPr>
                            <w:t xml:space="preserve"> * Ncycles * </w:t>
                          </w:r>
                          <w:r>
                            <w:rPr>
                              <w:rFonts w:cs="Calibri"/>
                              <w:noProof/>
                            </w:rPr>
                            <w:t>MMBtu</w:t>
                          </w:r>
                          <w:r w:rsidRPr="00273DE8">
                            <w:rPr>
                              <w:rFonts w:cs="Calibri"/>
                              <w:noProof/>
                            </w:rPr>
                            <w:t>_convert * %Gas</w:t>
                          </w:r>
                          <w:r>
                            <w:rPr>
                              <w:rFonts w:cs="Calibri"/>
                              <w:noProof/>
                              <w:vertAlign w:val="subscript"/>
                            </w:rPr>
                            <w:t>Gas</w:t>
                          </w:r>
                          <w:r>
                            <w:rPr>
                              <w:rFonts w:cs="Calibri"/>
                              <w:noProof/>
                            </w:rPr>
                            <w:t>] - [</w:t>
                          </w:r>
                          <w:r w:rsidRPr="00273DE8">
                            <w:rPr>
                              <w:rFonts w:cs="Calibri"/>
                              <w:noProof/>
                            </w:rPr>
                            <w:t>Load/CEFeff</w:t>
                          </w:r>
                          <w:r>
                            <w:rPr>
                              <w:rFonts w:cs="Calibri"/>
                              <w:noProof/>
                              <w:vertAlign w:val="subscript"/>
                            </w:rPr>
                            <w:t>Elec</w:t>
                          </w:r>
                          <w:r w:rsidRPr="00273DE8">
                            <w:rPr>
                              <w:rFonts w:cs="Calibri"/>
                              <w:noProof/>
                            </w:rPr>
                            <w:t xml:space="preserve"> * Ncycles * %Gas</w:t>
                          </w:r>
                          <w:r>
                            <w:rPr>
                              <w:rFonts w:cs="Calibri"/>
                              <w:noProof/>
                              <w:vertAlign w:val="subscript"/>
                            </w:rPr>
                            <w:t>Gas</w:t>
                          </w:r>
                          <w:r>
                            <w:rPr>
                              <w:rFonts w:cs="Calibri"/>
                              <w:noProof/>
                            </w:rPr>
                            <w:t xml:space="preserve"> * 3412/1,000,000]</w:t>
                          </w:r>
                        </w:ins>
                      </w:p>
                      <w:p w14:paraId="4B05755F" w14:textId="77777777" w:rsidR="00E94FFB" w:rsidRDefault="00E94FFB" w:rsidP="00E94FFB">
                        <w:pPr>
                          <w:ind w:left="3600" w:hanging="2160"/>
                          <w:rPr>
                            <w:ins w:id="3212" w:author="Sam Dent" w:date="2022-08-24T09:15:00Z"/>
                            <w:rFonts w:cstheme="minorHAnsi"/>
                          </w:rPr>
                        </w:pPr>
                        <w:ins w:id="3213" w:author="Sam Dent" w:date="2022-08-24T09:15:00Z">
                          <w:r>
                            <w:rPr>
                              <w:rFonts w:cs="Calibri"/>
                              <w:noProof/>
                            </w:rPr>
                            <w:tab/>
                            <w:t xml:space="preserve">= </w:t>
                          </w:r>
                          <w:r>
                            <w:rPr>
                              <w:rFonts w:cstheme="minorHAnsi"/>
                            </w:rPr>
                            <w:t>(8.45/2.84 * 283 * 0.003412 * 0.84) - (8.45/5.7 * 283 * 0.84 * 3412/1000000)</w:t>
                          </w:r>
                        </w:ins>
                      </w:p>
                      <w:p w14:paraId="2B74A9C9" w14:textId="12E1C262" w:rsidR="00E94FFB" w:rsidRDefault="00E94FFB" w:rsidP="00E94FFB">
                        <w:pPr>
                          <w:ind w:left="3600" w:hanging="2160"/>
                          <w:rPr>
                            <w:ins w:id="3214" w:author="Sam Dent" w:date="2022-08-24T09:15:00Z"/>
                            <w:rFonts w:cs="Calibri"/>
                            <w:noProof/>
                          </w:rPr>
                        </w:pPr>
                        <w:ins w:id="3215" w:author="Sam Dent" w:date="2022-08-24T09:15:00Z">
                          <w:r>
                            <w:rPr>
                              <w:rFonts w:cstheme="minorHAnsi"/>
                            </w:rPr>
                            <w:tab/>
                            <w:t>= 1.21</w:t>
                          </w:r>
                        </w:ins>
                        <w:ins w:id="3216" w:author="Sam Dent" w:date="2022-08-24T09:24:00Z">
                          <w:r w:rsidR="00373284">
                            <w:rPr>
                              <w:rFonts w:cstheme="minorHAnsi"/>
                            </w:rPr>
                            <w:t xml:space="preserve"> MMBtu</w:t>
                          </w:r>
                        </w:ins>
                      </w:p>
                      <w:p w14:paraId="35A2498E" w14:textId="77777777" w:rsidR="00E94FFB" w:rsidRDefault="00E94FFB" w:rsidP="00E94FFB">
                        <w:pPr>
                          <w:ind w:left="3600" w:hanging="2160"/>
                          <w:rPr>
                            <w:ins w:id="3217" w:author="Sam Dent" w:date="2022-08-24T09:15:00Z"/>
                          </w:rPr>
                        </w:pPr>
                        <w:ins w:id="3218" w:author="Sam Dent" w:date="2022-08-24T09:15:00Z">
                          <w:r>
                            <w:rPr>
                              <w:rFonts w:cs="Calibri"/>
                              <w:noProof/>
                            </w:rPr>
                            <w:t>NonFuelSwitchSavings</w:t>
                          </w:r>
                          <w:r>
                            <w:rPr>
                              <w:rFonts w:cs="Calibri"/>
                              <w:noProof/>
                            </w:rPr>
                            <w:tab/>
                            <w:t xml:space="preserve">= </w:t>
                          </w:r>
                          <w:r>
                            <w:rPr>
                              <w:rFonts w:cs="Calibri"/>
                            </w:rPr>
                            <w:t>[</w:t>
                          </w:r>
                          <w:r w:rsidRPr="00273DE8">
                            <w:rPr>
                              <w:rFonts w:cs="Calibri"/>
                              <w:noProof/>
                            </w:rPr>
                            <w:t>(Load/</w:t>
                          </w:r>
                          <w:r>
                            <w:rPr>
                              <w:rFonts w:cs="Calibri"/>
                              <w:noProof/>
                            </w:rPr>
                            <w:t>C</w:t>
                          </w:r>
                          <w:r w:rsidRPr="00273DE8">
                            <w:rPr>
                              <w:rFonts w:cs="Calibri"/>
                              <w:noProof/>
                            </w:rPr>
                            <w:t>EFbase</w:t>
                          </w:r>
                          <w:r>
                            <w:rPr>
                              <w:rFonts w:cs="Calibri"/>
                              <w:noProof/>
                              <w:vertAlign w:val="subscript"/>
                            </w:rPr>
                            <w:t>Gas</w:t>
                          </w:r>
                          <w:r w:rsidRPr="00273DE8">
                            <w:rPr>
                              <w:rFonts w:cs="Calibri"/>
                              <w:noProof/>
                            </w:rPr>
                            <w:t xml:space="preserve"> * Ncycles * </w:t>
                          </w:r>
                          <w:r>
                            <w:rPr>
                              <w:rFonts w:cs="Calibri"/>
                              <w:noProof/>
                            </w:rPr>
                            <w:t>MMBtu</w:t>
                          </w:r>
                          <w:r w:rsidRPr="00273DE8">
                            <w:rPr>
                              <w:rFonts w:cs="Calibri"/>
                              <w:noProof/>
                            </w:rPr>
                            <w:t>_convert * %</w:t>
                          </w:r>
                          <w:r>
                            <w:rPr>
                              <w:rFonts w:cs="Calibri"/>
                              <w:noProof/>
                            </w:rPr>
                            <w:t>Electric</w:t>
                          </w:r>
                          <w:r>
                            <w:rPr>
                              <w:rFonts w:cs="Calibri"/>
                              <w:noProof/>
                              <w:vertAlign w:val="subscript"/>
                            </w:rPr>
                            <w:t>Gas</w:t>
                          </w:r>
                          <w:r>
                            <w:rPr>
                              <w:rFonts w:cs="Calibri"/>
                              <w:noProof/>
                            </w:rPr>
                            <w:t>] - [</w:t>
                          </w:r>
                          <w:r w:rsidRPr="00273DE8">
                            <w:rPr>
                              <w:rFonts w:cs="Calibri"/>
                              <w:noProof/>
                            </w:rPr>
                            <w:t>Load/CEFeff</w:t>
                          </w:r>
                          <w:r>
                            <w:rPr>
                              <w:rFonts w:cs="Calibri"/>
                              <w:noProof/>
                              <w:vertAlign w:val="subscript"/>
                            </w:rPr>
                            <w:t>Elec</w:t>
                          </w:r>
                          <w:r w:rsidRPr="00273DE8">
                            <w:rPr>
                              <w:rFonts w:cs="Calibri"/>
                              <w:noProof/>
                            </w:rPr>
                            <w:t xml:space="preserve"> * Ncycles * %</w:t>
                          </w:r>
                          <w:r>
                            <w:rPr>
                              <w:rFonts w:cs="Calibri"/>
                              <w:noProof/>
                            </w:rPr>
                            <w:t>Electric</w:t>
                          </w:r>
                          <w:r>
                            <w:rPr>
                              <w:rFonts w:cs="Calibri"/>
                              <w:noProof/>
                              <w:vertAlign w:val="subscript"/>
                            </w:rPr>
                            <w:t>Gas</w:t>
                          </w:r>
                          <w:r>
                            <w:rPr>
                              <w:rFonts w:cs="Calibri"/>
                              <w:noProof/>
                            </w:rPr>
                            <w:t xml:space="preserve"> * 3412/1,000,000]</w:t>
                          </w:r>
                        </w:ins>
                      </w:p>
                      <w:p w14:paraId="2DEC95A4" w14:textId="77777777" w:rsidR="00E94FFB" w:rsidRDefault="00E94FFB" w:rsidP="00E94FFB">
                        <w:pPr>
                          <w:ind w:left="3600"/>
                          <w:rPr>
                            <w:ins w:id="3219" w:author="Sam Dent" w:date="2022-08-24T09:15:00Z"/>
                            <w:rFonts w:cstheme="minorHAnsi"/>
                          </w:rPr>
                        </w:pPr>
                        <w:ins w:id="3220" w:author="Sam Dent" w:date="2022-08-24T09:15:00Z">
                          <w:r>
                            <w:rPr>
                              <w:rFonts w:cs="Calibri"/>
                              <w:noProof/>
                            </w:rPr>
                            <w:t xml:space="preserve">= </w:t>
                          </w:r>
                          <w:r>
                            <w:rPr>
                              <w:rFonts w:cstheme="minorHAnsi"/>
                            </w:rPr>
                            <w:t>(8.45/2.84 * 283 * 0.003412 * 0.16) - (8.45/5.7 * 283 * 0.16 * 3412/1000000)</w:t>
                          </w:r>
                        </w:ins>
                      </w:p>
                      <w:p w14:paraId="6835923D" w14:textId="77777777" w:rsidR="00E94FFB" w:rsidRDefault="00E94FFB" w:rsidP="00E94FFB">
                        <w:pPr>
                          <w:spacing w:after="60"/>
                          <w:ind w:left="1440"/>
                          <w:rPr>
                            <w:ins w:id="3221" w:author="Sam Dent" w:date="2022-08-24T09:15:00Z"/>
                            <w:rFonts w:cstheme="minorHAnsi"/>
                          </w:rPr>
                        </w:pPr>
                        <w:ins w:id="3222" w:author="Sam Dent" w:date="2022-08-24T09:15:00Z">
                          <w:r>
                            <w:rPr>
                              <w:rFonts w:cstheme="minorHAnsi"/>
                            </w:rPr>
                            <w:tab/>
                          </w:r>
                          <w:r>
                            <w:rPr>
                              <w:rFonts w:cstheme="minorHAnsi"/>
                            </w:rPr>
                            <w:tab/>
                          </w:r>
                          <w:r>
                            <w:rPr>
                              <w:rFonts w:cstheme="minorHAnsi"/>
                            </w:rPr>
                            <w:tab/>
                            <w:t>= 0.23 MMBtu</w:t>
                          </w:r>
                        </w:ins>
                      </w:p>
                      <w:p w14:paraId="6A3809F2" w14:textId="77777777" w:rsidR="00E94FFB" w:rsidRDefault="00E94FFB" w:rsidP="00E94FFB">
                        <w:pPr>
                          <w:spacing w:after="60"/>
                          <w:ind w:left="1440"/>
                          <w:rPr>
                            <w:ins w:id="3223" w:author="Sam Dent" w:date="2022-08-24T09:15:00Z"/>
                            <w:rFonts w:cstheme="minorHAnsi"/>
                          </w:rPr>
                        </w:pPr>
                      </w:p>
                      <w:p w14:paraId="02E27650" w14:textId="77777777" w:rsidR="00E94FFB" w:rsidRDefault="00E94FFB" w:rsidP="00E94FFB">
                        <w:pPr>
                          <w:spacing w:after="60"/>
                          <w:ind w:left="720"/>
                          <w:rPr>
                            <w:ins w:id="3224" w:author="Sam Dent" w:date="2022-08-24T09:15:00Z"/>
                          </w:rPr>
                        </w:pPr>
                        <w:ins w:id="3225" w:author="Sam Dent" w:date="2022-08-24T09:15:00Z">
                          <w:r w:rsidRPr="00114C4F">
                            <w:t>SiteEnergySavings (MMBTUs)</w:t>
                          </w:r>
                          <w:r>
                            <w:tab/>
                            <w:t>= 1.21 + 0.23</w:t>
                          </w:r>
                        </w:ins>
                      </w:p>
                      <w:p w14:paraId="44E19608" w14:textId="696A1FE2" w:rsidR="00E94FFB" w:rsidRDefault="00E94FFB" w:rsidP="00E94FFB">
                        <w:pPr>
                          <w:spacing w:after="60"/>
                          <w:ind w:left="720"/>
                          <w:rPr>
                            <w:ins w:id="3226" w:author="Sam Dent" w:date="2022-08-24T09:15:00Z"/>
                          </w:rPr>
                        </w:pPr>
                        <w:ins w:id="3227" w:author="Sam Dent" w:date="2022-08-24T09:15:00Z">
                          <w:r>
                            <w:tab/>
                          </w:r>
                          <w:r>
                            <w:tab/>
                          </w:r>
                          <w:r>
                            <w:tab/>
                          </w:r>
                          <w:r>
                            <w:tab/>
                            <w:t>= 1.44</w:t>
                          </w:r>
                        </w:ins>
                        <w:ins w:id="3228" w:author="Sam Dent" w:date="2022-08-24T09:16:00Z">
                          <w:r>
                            <w:t xml:space="preserve"> MMbtu</w:t>
                          </w:r>
                        </w:ins>
                      </w:p>
                      <w:p w14:paraId="1D4588E0" w14:textId="77777777" w:rsidR="00E94FFB" w:rsidRDefault="00E94FFB" w:rsidP="00E94FFB">
                        <w:pPr>
                          <w:spacing w:after="60"/>
                          <w:ind w:left="720"/>
                          <w:rPr>
                            <w:ins w:id="3229" w:author="Sam Dent" w:date="2022-08-24T09:15:00Z"/>
                            <w:rFonts w:cstheme="minorHAnsi"/>
                          </w:rPr>
                        </w:pPr>
                      </w:p>
                      <w:p w14:paraId="0FA0CD4C" w14:textId="77777777" w:rsidR="00E94FFB" w:rsidRDefault="00E94FFB" w:rsidP="00E94FFB">
                        <w:pPr>
                          <w:ind w:firstLine="360"/>
                          <w:rPr>
                            <w:ins w:id="3230" w:author="Sam Dent" w:date="2022-08-24T09:15:00Z"/>
                          </w:rPr>
                        </w:pPr>
                        <w:ins w:id="3231" w:author="Sam Dent" w:date="2022-08-24T09:15:00Z">
                          <w:r>
                            <w:rPr>
                              <w:rFonts w:cs="Calibri"/>
                            </w:rPr>
                            <w:t>If supported by an electric utility:</w:t>
                          </w:r>
                          <w:r>
                            <w:rPr>
                              <w:rFonts w:cs="Calibri"/>
                            </w:rPr>
                            <w:tab/>
                          </w:r>
                          <w:r w:rsidRPr="00C47104">
                            <w:t xml:space="preserve">ΔkWh </w:t>
                          </w:r>
                          <w:r>
                            <w:tab/>
                          </w:r>
                          <w:r w:rsidRPr="00C47104">
                            <w:t>=</w:t>
                          </w:r>
                          <w:r>
                            <w:t xml:space="preserve"> </w:t>
                          </w:r>
                          <w:r w:rsidRPr="00C47104">
                            <w:t>Δ</w:t>
                          </w:r>
                          <w:r>
                            <w:t>SiteEnergySavings * 1,000,000 / 3,412</w:t>
                          </w:r>
                        </w:ins>
                      </w:p>
                      <w:p w14:paraId="26F0A0DF" w14:textId="77777777" w:rsidR="00E94FFB" w:rsidRDefault="00E94FFB" w:rsidP="00E94FFB">
                        <w:pPr>
                          <w:ind w:firstLine="360"/>
                          <w:rPr>
                            <w:ins w:id="3232" w:author="Sam Dent" w:date="2022-08-24T09:15:00Z"/>
                          </w:rPr>
                        </w:pPr>
                        <w:ins w:id="3233" w:author="Sam Dent" w:date="2022-08-24T09:15:00Z">
                          <w:r>
                            <w:tab/>
                          </w:r>
                          <w:r>
                            <w:tab/>
                          </w:r>
                          <w:r>
                            <w:tab/>
                          </w:r>
                          <w:r>
                            <w:tab/>
                          </w:r>
                          <w:r>
                            <w:tab/>
                          </w:r>
                          <w:r>
                            <w:tab/>
                            <w:t>= 1.44 * 1,000,000/3412</w:t>
                          </w:r>
                        </w:ins>
                      </w:p>
                      <w:p w14:paraId="785850B1" w14:textId="77777777" w:rsidR="00E94FFB" w:rsidRPr="0026317F" w:rsidRDefault="00E94FFB" w:rsidP="00E94FFB">
                        <w:pPr>
                          <w:spacing w:after="60"/>
                          <w:ind w:left="1440"/>
                          <w:rPr>
                            <w:ins w:id="3234" w:author="Sam Dent" w:date="2022-08-24T09:15:00Z"/>
                            <w:rFonts w:cstheme="minorHAnsi"/>
                          </w:rPr>
                        </w:pPr>
                        <w:ins w:id="3235" w:author="Sam Dent" w:date="2022-08-24T09:15:00Z">
                          <w:r>
                            <w:rPr>
                              <w:rFonts w:cstheme="minorHAnsi"/>
                            </w:rPr>
                            <w:tab/>
                          </w:r>
                          <w:r>
                            <w:rPr>
                              <w:rFonts w:cstheme="minorHAnsi"/>
                            </w:rPr>
                            <w:tab/>
                          </w:r>
                          <w:r>
                            <w:rPr>
                              <w:rFonts w:cstheme="minorHAnsi"/>
                            </w:rPr>
                            <w:tab/>
                          </w:r>
                          <w:r>
                            <w:rPr>
                              <w:rFonts w:cstheme="minorHAnsi"/>
                            </w:rPr>
                            <w:tab/>
                            <w:t>= 422.5 kWh</w:t>
                          </w:r>
                        </w:ins>
                      </w:p>
                      <w:p w14:paraId="2762649F" w14:textId="575D4BA5" w:rsidR="00996ED2" w:rsidDel="00E94FFB" w:rsidRDefault="00996ED2" w:rsidP="00996ED2">
                        <w:pPr>
                          <w:ind w:left="3600" w:hanging="2880"/>
                          <w:rPr>
                            <w:ins w:id="3236" w:author="Samuel Dent" w:date="2022-06-16T05:06:00Z"/>
                            <w:del w:id="3237" w:author="Sam Dent" w:date="2022-08-24T09:15:00Z"/>
                            <w:szCs w:val="20"/>
                          </w:rPr>
                        </w:pPr>
                        <w:ins w:id="3238" w:author="Samuel Dent" w:date="2022-06-16T05:06:00Z">
                          <w:del w:id="3239" w:author="Sam Dent" w:date="2022-08-24T09:15:00Z">
                            <w:r w:rsidDel="00E94FFB">
                              <w:rPr>
                                <w:szCs w:val="20"/>
                              </w:rPr>
                              <w:delText xml:space="preserve">SiteEnergySavings (MMBTUs) </w:delText>
                            </w:r>
                            <w:r w:rsidDel="00E94FFB">
                              <w:rPr>
                                <w:szCs w:val="20"/>
                              </w:rPr>
                              <w:tab/>
                              <w:delText>= [GasConsumptionReplaced] + [ElectricConsumptionReplaced] – [ElectricConsumptionAdded]</w:delText>
                            </w:r>
                          </w:del>
                        </w:ins>
                      </w:p>
                      <w:p w14:paraId="04BAED00" w14:textId="0AA3FB67" w:rsidR="00996ED2" w:rsidDel="00E94FFB" w:rsidRDefault="00996ED2" w:rsidP="00996ED2">
                        <w:pPr>
                          <w:ind w:left="3600"/>
                          <w:rPr>
                            <w:ins w:id="3240" w:author="Samuel Dent" w:date="2022-06-16T05:06:00Z"/>
                            <w:del w:id="3241" w:author="Sam Dent" w:date="2022-08-24T09:15:00Z"/>
                            <w:rFonts w:cs="Calibri"/>
                            <w:szCs w:val="20"/>
                          </w:rPr>
                        </w:pPr>
                        <w:ins w:id="3242" w:author="Samuel Dent" w:date="2022-06-16T05:06:00Z">
                          <w:del w:id="3243" w:author="Sam Dent" w:date="2022-08-24T09:15:00Z">
                            <w:r w:rsidDel="00E94FFB">
                              <w:rPr>
                                <w:rFonts w:cs="Calibri"/>
                                <w:szCs w:val="20"/>
                              </w:rPr>
                              <w:delText>= [</w:delText>
                            </w:r>
                            <w:r w:rsidDel="00E94FFB">
                              <w:rPr>
                                <w:rFonts w:cs="Calibri"/>
                                <w:noProof/>
                                <w:szCs w:val="20"/>
                              </w:rPr>
                              <w:delText>(Load/CEFbase</w:delText>
                            </w:r>
                            <w:r w:rsidDel="00E94FFB">
                              <w:rPr>
                                <w:rFonts w:cs="Calibri"/>
                                <w:noProof/>
                                <w:szCs w:val="20"/>
                                <w:vertAlign w:val="subscript"/>
                              </w:rPr>
                              <w:delText>Gas</w:delText>
                            </w:r>
                            <w:r w:rsidDel="00E94FFB">
                              <w:rPr>
                                <w:rFonts w:cs="Calibri"/>
                                <w:noProof/>
                                <w:szCs w:val="20"/>
                              </w:rPr>
                              <w:delText xml:space="preserve"> * Ncycles * MMBtu_convert * %Gas</w:delText>
                            </w:r>
                            <w:r w:rsidDel="00E94FFB">
                              <w:rPr>
                                <w:rFonts w:cs="Calibri"/>
                                <w:noProof/>
                                <w:szCs w:val="20"/>
                                <w:vertAlign w:val="subscript"/>
                              </w:rPr>
                              <w:delText>Gas</w:delText>
                            </w:r>
                            <w:r w:rsidDel="00E94FFB">
                              <w:rPr>
                                <w:rFonts w:cs="Calibri"/>
                                <w:noProof/>
                                <w:szCs w:val="20"/>
                              </w:rPr>
                              <w:delText>] + [Load/CEFeff</w:delText>
                            </w:r>
                            <w:r w:rsidDel="00E94FFB">
                              <w:rPr>
                                <w:rFonts w:cs="Calibri"/>
                                <w:noProof/>
                                <w:szCs w:val="20"/>
                                <w:vertAlign w:val="subscript"/>
                              </w:rPr>
                              <w:delText>Gas</w:delText>
                            </w:r>
                            <w:r w:rsidDel="00E94FFB">
                              <w:rPr>
                                <w:rFonts w:cs="Calibri"/>
                                <w:noProof/>
                                <w:szCs w:val="20"/>
                              </w:rPr>
                              <w:delText xml:space="preserve"> * Ncycles * %Electric</w:delText>
                            </w:r>
                            <w:r w:rsidDel="00E94FFB">
                              <w:rPr>
                                <w:rFonts w:cs="Calibri"/>
                                <w:noProof/>
                                <w:szCs w:val="20"/>
                                <w:vertAlign w:val="subscript"/>
                              </w:rPr>
                              <w:delText xml:space="preserve">Gas </w:delText>
                            </w:r>
                            <w:r w:rsidDel="00E94FFB">
                              <w:rPr>
                                <w:rFonts w:cs="Calibri"/>
                                <w:noProof/>
                                <w:szCs w:val="20"/>
                              </w:rPr>
                              <w:delText xml:space="preserve">* 3412/1,000,000] </w:delText>
                            </w:r>
                            <w:r w:rsidDel="00E94FFB">
                              <w:rPr>
                                <w:szCs w:val="20"/>
                              </w:rPr>
                              <w:delText>–</w:delText>
                            </w:r>
                            <w:r w:rsidDel="00E94FFB">
                              <w:rPr>
                                <w:rFonts w:cs="Calibri"/>
                                <w:noProof/>
                                <w:szCs w:val="20"/>
                              </w:rPr>
                              <w:delText xml:space="preserve"> [Load/CEFeff</w:delText>
                            </w:r>
                            <w:r w:rsidDel="00E94FFB">
                              <w:rPr>
                                <w:rFonts w:cs="Calibri"/>
                                <w:noProof/>
                                <w:szCs w:val="20"/>
                                <w:vertAlign w:val="subscript"/>
                              </w:rPr>
                              <w:delText>Elec</w:delText>
                            </w:r>
                            <w:r w:rsidDel="00E94FFB">
                              <w:rPr>
                                <w:rFonts w:cs="Calibri"/>
                                <w:noProof/>
                                <w:szCs w:val="20"/>
                              </w:rPr>
                              <w:delText xml:space="preserve"> * Ncycles * %Electric</w:delText>
                            </w:r>
                            <w:r w:rsidDel="00E94FFB">
                              <w:rPr>
                                <w:rFonts w:cs="Calibri"/>
                                <w:noProof/>
                                <w:szCs w:val="20"/>
                                <w:vertAlign w:val="subscript"/>
                              </w:rPr>
                              <w:delText xml:space="preserve">Electric </w:delText>
                            </w:r>
                            <w:r w:rsidDel="00E94FFB">
                              <w:rPr>
                                <w:rFonts w:cs="Calibri"/>
                                <w:noProof/>
                                <w:szCs w:val="20"/>
                              </w:rPr>
                              <w:delText>* 3412/1,000,000]</w:delText>
                            </w:r>
                          </w:del>
                        </w:ins>
                      </w:p>
                      <w:p w14:paraId="1222C62F" w14:textId="444B2903" w:rsidR="00996ED2" w:rsidDel="00E94FFB" w:rsidRDefault="00996ED2" w:rsidP="00996ED2">
                        <w:pPr>
                          <w:spacing w:after="60"/>
                          <w:ind w:left="3600"/>
                          <w:rPr>
                            <w:ins w:id="3244" w:author="Samuel Dent" w:date="2022-06-16T05:11:00Z"/>
                            <w:del w:id="3245" w:author="Sam Dent" w:date="2022-08-24T09:15:00Z"/>
                            <w:rFonts w:cstheme="minorHAnsi"/>
                            <w:szCs w:val="20"/>
                          </w:rPr>
                        </w:pPr>
                        <w:ins w:id="3246" w:author="Samuel Dent" w:date="2022-06-16T05:06:00Z">
                          <w:del w:id="3247" w:author="Sam Dent" w:date="2022-08-24T09:15:00Z">
                            <w:r w:rsidDel="00E94FFB">
                              <w:rPr>
                                <w:rFonts w:cstheme="minorHAnsi"/>
                                <w:szCs w:val="20"/>
                              </w:rPr>
                              <w:delText xml:space="preserve">= [8.45/2.84 * 283 * 0.003412 * </w:delText>
                            </w:r>
                          </w:del>
                        </w:ins>
                        <w:ins w:id="3248" w:author="Samuel Dent" w:date="2022-06-16T10:07:00Z">
                          <w:del w:id="3249" w:author="Sam Dent" w:date="2022-08-24T09:15:00Z">
                            <w:r w:rsidDel="00E94FFB">
                              <w:rPr>
                                <w:rFonts w:cstheme="minorHAnsi"/>
                                <w:szCs w:val="20"/>
                              </w:rPr>
                              <w:delText>0.84</w:delText>
                            </w:r>
                          </w:del>
                        </w:ins>
                        <w:ins w:id="3250" w:author="Samuel Dent" w:date="2022-06-16T05:06:00Z">
                          <w:del w:id="3251" w:author="Sam Dent" w:date="2022-08-24T09:15:00Z">
                            <w:r w:rsidDel="00E94FFB">
                              <w:rPr>
                                <w:rFonts w:cstheme="minorHAnsi"/>
                                <w:szCs w:val="20"/>
                              </w:rPr>
                              <w:delText>] + [8.45/2.84 * 283 * 0.16 * 3412/1,000,000] – [8.45/5.7 * 283 * 1 * 3412/1,000,000]</w:delText>
                            </w:r>
                          </w:del>
                        </w:ins>
                      </w:p>
                      <w:p w14:paraId="5B19C0DB" w14:textId="2812E95D" w:rsidR="00996ED2" w:rsidDel="00E94FFB" w:rsidRDefault="00996ED2" w:rsidP="00996ED2">
                        <w:pPr>
                          <w:spacing w:after="60"/>
                          <w:ind w:left="3600"/>
                          <w:rPr>
                            <w:ins w:id="3252" w:author="Samuel Dent" w:date="2022-06-16T05:06:00Z"/>
                            <w:del w:id="3253" w:author="Sam Dent" w:date="2022-08-24T09:15:00Z"/>
                            <w:rFonts w:cstheme="minorHAnsi"/>
                            <w:szCs w:val="20"/>
                          </w:rPr>
                        </w:pPr>
                        <w:ins w:id="3254" w:author="Samuel Dent" w:date="2022-06-16T05:11:00Z">
                          <w:del w:id="3255" w:author="Sam Dent" w:date="2022-08-24T09:15:00Z">
                            <w:r w:rsidDel="00E94FFB">
                              <w:rPr>
                                <w:rFonts w:cstheme="minorHAnsi"/>
                                <w:szCs w:val="20"/>
                              </w:rPr>
                              <w:delText>= 2.</w:delText>
                            </w:r>
                          </w:del>
                        </w:ins>
                        <w:ins w:id="3256" w:author="Samuel Dent" w:date="2022-06-16T10:07:00Z">
                          <w:del w:id="3257" w:author="Sam Dent" w:date="2022-08-24T09:15:00Z">
                            <w:r w:rsidDel="00E94FFB">
                              <w:rPr>
                                <w:rFonts w:cstheme="minorHAnsi"/>
                                <w:szCs w:val="20"/>
                              </w:rPr>
                              <w:delText>41</w:delText>
                            </w:r>
                          </w:del>
                        </w:ins>
                        <w:ins w:id="3258" w:author="Samuel Dent" w:date="2022-06-16T05:11:00Z">
                          <w:del w:id="3259" w:author="Sam Dent" w:date="2022-08-24T09:15:00Z">
                            <w:r w:rsidDel="00E94FFB">
                              <w:rPr>
                                <w:rFonts w:cstheme="minorHAnsi"/>
                                <w:szCs w:val="20"/>
                              </w:rPr>
                              <w:delText xml:space="preserve"> + 0.</w:delText>
                            </w:r>
                          </w:del>
                        </w:ins>
                        <w:ins w:id="3260" w:author="Samuel Dent" w:date="2022-06-16T05:12:00Z">
                          <w:del w:id="3261" w:author="Sam Dent" w:date="2022-08-24T09:15:00Z">
                            <w:r w:rsidDel="00E94FFB">
                              <w:rPr>
                                <w:rFonts w:cstheme="minorHAnsi"/>
                                <w:szCs w:val="20"/>
                              </w:rPr>
                              <w:delText>46</w:delText>
                            </w:r>
                          </w:del>
                        </w:ins>
                        <w:ins w:id="3262" w:author="Samuel Dent" w:date="2022-06-16T05:11:00Z">
                          <w:del w:id="3263" w:author="Sam Dent" w:date="2022-08-24T09:15:00Z">
                            <w:r w:rsidDel="00E94FFB">
                              <w:rPr>
                                <w:rFonts w:cstheme="minorHAnsi"/>
                                <w:szCs w:val="20"/>
                              </w:rPr>
                              <w:delText xml:space="preserve"> </w:delText>
                            </w:r>
                          </w:del>
                        </w:ins>
                        <w:ins w:id="3264" w:author="Samuel Dent" w:date="2022-06-16T05:12:00Z">
                          <w:del w:id="3265" w:author="Sam Dent" w:date="2022-08-24T09:15:00Z">
                            <w:r w:rsidDel="00E94FFB">
                              <w:rPr>
                                <w:rFonts w:cstheme="minorHAnsi"/>
                                <w:szCs w:val="20"/>
                              </w:rPr>
                              <w:delText>-</w:delText>
                            </w:r>
                          </w:del>
                        </w:ins>
                        <w:ins w:id="3266" w:author="Samuel Dent" w:date="2022-06-16T05:11:00Z">
                          <w:del w:id="3267" w:author="Sam Dent" w:date="2022-08-24T09:15:00Z">
                            <w:r w:rsidDel="00E94FFB">
                              <w:rPr>
                                <w:rFonts w:cstheme="minorHAnsi"/>
                                <w:szCs w:val="20"/>
                              </w:rPr>
                              <w:delText xml:space="preserve"> 1.4</w:delText>
                            </w:r>
                          </w:del>
                        </w:ins>
                        <w:ins w:id="3268" w:author="Samuel Dent" w:date="2022-06-16T05:12:00Z">
                          <w:del w:id="3269" w:author="Sam Dent" w:date="2022-08-24T09:15:00Z">
                            <w:r w:rsidDel="00E94FFB">
                              <w:rPr>
                                <w:rFonts w:cstheme="minorHAnsi"/>
                                <w:szCs w:val="20"/>
                              </w:rPr>
                              <w:delText>3</w:delText>
                            </w:r>
                          </w:del>
                        </w:ins>
                      </w:p>
                      <w:p w14:paraId="06086BDA" w14:textId="10F45ECB" w:rsidR="00996ED2" w:rsidDel="00E94FFB" w:rsidRDefault="00996ED2" w:rsidP="00996ED2">
                        <w:pPr>
                          <w:spacing w:after="60"/>
                          <w:ind w:left="1440"/>
                          <w:rPr>
                            <w:ins w:id="3270" w:author="Samuel Dent" w:date="2022-06-16T05:06:00Z"/>
                            <w:del w:id="3271" w:author="Sam Dent" w:date="2022-08-24T09:15:00Z"/>
                            <w:rFonts w:cstheme="minorHAnsi"/>
                            <w:szCs w:val="20"/>
                          </w:rPr>
                        </w:pPr>
                        <w:ins w:id="3272" w:author="Samuel Dent" w:date="2022-06-16T05:06:00Z">
                          <w:del w:id="3273" w:author="Sam Dent" w:date="2022-08-24T09:15:00Z">
                            <w:r w:rsidDel="00E94FFB">
                              <w:rPr>
                                <w:rFonts w:cstheme="minorHAnsi"/>
                                <w:szCs w:val="20"/>
                              </w:rPr>
                              <w:tab/>
                            </w:r>
                            <w:r w:rsidDel="00E94FFB">
                              <w:rPr>
                                <w:rFonts w:cstheme="minorHAnsi"/>
                                <w:szCs w:val="20"/>
                              </w:rPr>
                              <w:tab/>
                            </w:r>
                            <w:r w:rsidDel="00E94FFB">
                              <w:rPr>
                                <w:rFonts w:cstheme="minorHAnsi"/>
                                <w:szCs w:val="20"/>
                              </w:rPr>
                              <w:tab/>
                              <w:delText>= 1.</w:delText>
                            </w:r>
                          </w:del>
                        </w:ins>
                        <w:ins w:id="3274" w:author="Samuel Dent" w:date="2022-06-16T10:07:00Z">
                          <w:del w:id="3275" w:author="Sam Dent" w:date="2022-08-24T09:15:00Z">
                            <w:r w:rsidDel="00E94FFB">
                              <w:rPr>
                                <w:rFonts w:cstheme="minorHAnsi"/>
                                <w:szCs w:val="20"/>
                              </w:rPr>
                              <w:delText>44</w:delText>
                            </w:r>
                          </w:del>
                        </w:ins>
                        <w:ins w:id="3276" w:author="Samuel Dent" w:date="2022-06-16T05:06:00Z">
                          <w:del w:id="3277" w:author="Sam Dent" w:date="2022-08-24T09:15:00Z">
                            <w:r w:rsidDel="00E94FFB">
                              <w:rPr>
                                <w:rFonts w:cstheme="minorHAnsi"/>
                                <w:szCs w:val="20"/>
                              </w:rPr>
                              <w:delText xml:space="preserve"> MMBtu</w:delText>
                            </w:r>
                          </w:del>
                        </w:ins>
                      </w:p>
                      <w:p w14:paraId="0C1E38F4" w14:textId="09E544ED" w:rsidR="00996ED2" w:rsidDel="00E94FFB" w:rsidRDefault="00996ED2" w:rsidP="00996ED2">
                        <w:pPr>
                          <w:spacing w:after="60"/>
                          <w:ind w:left="1440"/>
                          <w:rPr>
                            <w:ins w:id="3278" w:author="Samuel Dent" w:date="2022-06-16T05:06:00Z"/>
                            <w:del w:id="3279" w:author="Sam Dent" w:date="2022-08-24T09:15:00Z"/>
                            <w:rFonts w:cstheme="minorHAnsi"/>
                            <w:szCs w:val="20"/>
                          </w:rPr>
                        </w:pPr>
                      </w:p>
                      <w:p w14:paraId="7E7BA94D" w14:textId="5285DCE7" w:rsidR="00996ED2" w:rsidDel="00E94FFB" w:rsidRDefault="00996ED2" w:rsidP="00996ED2">
                        <w:pPr>
                          <w:ind w:firstLine="360"/>
                          <w:rPr>
                            <w:ins w:id="3280" w:author="Samuel Dent" w:date="2022-06-16T05:06:00Z"/>
                            <w:del w:id="3281" w:author="Sam Dent" w:date="2022-08-24T09:15:00Z"/>
                            <w:szCs w:val="20"/>
                          </w:rPr>
                        </w:pPr>
                        <w:ins w:id="3282" w:author="Samuel Dent" w:date="2022-06-16T05:06:00Z">
                          <w:del w:id="3283" w:author="Sam Dent" w:date="2022-08-24T09:15:00Z">
                            <w:r w:rsidDel="00E94FFB">
                              <w:rPr>
                                <w:rFonts w:cs="Calibri"/>
                                <w:szCs w:val="20"/>
                              </w:rPr>
                              <w:delText>If supported by an electric utility:</w:delText>
                            </w:r>
                            <w:r w:rsidDel="00E94FFB">
                              <w:rPr>
                                <w:rFonts w:cs="Calibri"/>
                                <w:szCs w:val="20"/>
                              </w:rPr>
                              <w:tab/>
                            </w:r>
                            <w:r w:rsidDel="00E94FFB">
                              <w:rPr>
                                <w:szCs w:val="20"/>
                              </w:rPr>
                              <w:delText xml:space="preserve">ΔkWh </w:delText>
                            </w:r>
                            <w:r w:rsidDel="00E94FFB">
                              <w:rPr>
                                <w:szCs w:val="20"/>
                              </w:rPr>
                              <w:tab/>
                              <w:delText>= ΔSiteEnergySavings * 1,000,000 / 3,412</w:delText>
                            </w:r>
                          </w:del>
                        </w:ins>
                      </w:p>
                      <w:p w14:paraId="691AE5CF" w14:textId="7B627E21" w:rsidR="00996ED2" w:rsidDel="00E94FFB" w:rsidRDefault="00996ED2" w:rsidP="00996ED2">
                        <w:pPr>
                          <w:ind w:firstLine="360"/>
                          <w:rPr>
                            <w:ins w:id="3284" w:author="Samuel Dent" w:date="2022-06-16T05:06:00Z"/>
                            <w:del w:id="3285" w:author="Sam Dent" w:date="2022-08-24T09:15:00Z"/>
                            <w:szCs w:val="20"/>
                          </w:rPr>
                        </w:pPr>
                        <w:ins w:id="3286" w:author="Samuel Dent" w:date="2022-06-16T05:06:00Z">
                          <w:del w:id="3287" w:author="Sam Dent" w:date="2022-08-24T09:15:00Z">
                            <w:r w:rsidDel="00E94FFB">
                              <w:rPr>
                                <w:szCs w:val="20"/>
                              </w:rPr>
                              <w:tab/>
                            </w:r>
                            <w:r w:rsidDel="00E94FFB">
                              <w:rPr>
                                <w:szCs w:val="20"/>
                              </w:rPr>
                              <w:tab/>
                            </w:r>
                            <w:r w:rsidDel="00E94FFB">
                              <w:rPr>
                                <w:szCs w:val="20"/>
                              </w:rPr>
                              <w:tab/>
                            </w:r>
                            <w:r w:rsidDel="00E94FFB">
                              <w:rPr>
                                <w:szCs w:val="20"/>
                              </w:rPr>
                              <w:tab/>
                            </w:r>
                            <w:r w:rsidDel="00E94FFB">
                              <w:rPr>
                                <w:szCs w:val="20"/>
                              </w:rPr>
                              <w:tab/>
                            </w:r>
                            <w:r w:rsidDel="00E94FFB">
                              <w:rPr>
                                <w:szCs w:val="20"/>
                              </w:rPr>
                              <w:tab/>
                              <w:delText>= 1.</w:delText>
                            </w:r>
                          </w:del>
                        </w:ins>
                        <w:ins w:id="3288" w:author="Samuel Dent" w:date="2022-06-16T10:07:00Z">
                          <w:del w:id="3289" w:author="Sam Dent" w:date="2022-08-24T09:15:00Z">
                            <w:r w:rsidDel="00E94FFB">
                              <w:rPr>
                                <w:szCs w:val="20"/>
                              </w:rPr>
                              <w:delText>44</w:delText>
                            </w:r>
                          </w:del>
                        </w:ins>
                        <w:ins w:id="3290" w:author="Samuel Dent" w:date="2022-06-16T05:06:00Z">
                          <w:del w:id="3291" w:author="Sam Dent" w:date="2022-08-24T09:15:00Z">
                            <w:r w:rsidDel="00E94FFB">
                              <w:rPr>
                                <w:szCs w:val="20"/>
                              </w:rPr>
                              <w:delText xml:space="preserve"> * 1,000,000/3412</w:delText>
                            </w:r>
                          </w:del>
                        </w:ins>
                      </w:p>
                      <w:p w14:paraId="47EF1356" w14:textId="00AC2A07" w:rsidR="00996ED2" w:rsidDel="00E94FFB" w:rsidRDefault="00996ED2" w:rsidP="00996ED2">
                        <w:pPr>
                          <w:spacing w:after="60"/>
                          <w:ind w:left="1440"/>
                          <w:rPr>
                            <w:ins w:id="3292" w:author="Samuel Dent" w:date="2022-06-16T05:06:00Z"/>
                            <w:del w:id="3293" w:author="Sam Dent" w:date="2022-08-24T09:15:00Z"/>
                            <w:rFonts w:cstheme="minorHAnsi"/>
                            <w:szCs w:val="20"/>
                          </w:rPr>
                        </w:pPr>
                        <w:ins w:id="3294" w:author="Samuel Dent" w:date="2022-06-16T05:06:00Z">
                          <w:del w:id="3295" w:author="Sam Dent" w:date="2022-08-24T09:15:00Z">
                            <w:r w:rsidDel="00E94FFB">
                              <w:rPr>
                                <w:rFonts w:cstheme="minorHAnsi"/>
                                <w:szCs w:val="20"/>
                              </w:rPr>
                              <w:tab/>
                            </w:r>
                            <w:r w:rsidDel="00E94FFB">
                              <w:rPr>
                                <w:rFonts w:cstheme="minorHAnsi"/>
                                <w:szCs w:val="20"/>
                              </w:rPr>
                              <w:tab/>
                            </w:r>
                            <w:r w:rsidDel="00E94FFB">
                              <w:rPr>
                                <w:rFonts w:cstheme="minorHAnsi"/>
                                <w:szCs w:val="20"/>
                              </w:rPr>
                              <w:tab/>
                            </w:r>
                            <w:r w:rsidDel="00E94FFB">
                              <w:rPr>
                                <w:rFonts w:cstheme="minorHAnsi"/>
                                <w:szCs w:val="20"/>
                              </w:rPr>
                              <w:tab/>
                              <w:delText xml:space="preserve">= </w:delText>
                            </w:r>
                          </w:del>
                        </w:ins>
                        <w:ins w:id="3296" w:author="Samuel Dent" w:date="2022-06-16T10:07:00Z">
                          <w:del w:id="3297" w:author="Sam Dent" w:date="2022-08-24T09:15:00Z">
                            <w:r w:rsidDel="00E94FFB">
                              <w:rPr>
                                <w:rFonts w:cstheme="minorHAnsi"/>
                                <w:szCs w:val="20"/>
                              </w:rPr>
                              <w:delText>422.5</w:delText>
                            </w:r>
                          </w:del>
                        </w:ins>
                        <w:ins w:id="3298" w:author="Samuel Dent" w:date="2022-06-16T05:06:00Z">
                          <w:del w:id="3299" w:author="Sam Dent" w:date="2022-08-24T09:15:00Z">
                            <w:r w:rsidDel="00E94FFB">
                              <w:rPr>
                                <w:rFonts w:cstheme="minorHAnsi"/>
                                <w:szCs w:val="20"/>
                              </w:rPr>
                              <w:delText xml:space="preserve"> kWh</w:delText>
                            </w:r>
                          </w:del>
                        </w:ins>
                      </w:p>
                      <w:p w14:paraId="39C59B9D" w14:textId="77777777" w:rsidR="00996ED2" w:rsidRDefault="00996ED2" w:rsidP="00996ED2">
                        <w:pPr>
                          <w:spacing w:after="60"/>
                          <w:ind w:left="1440" w:hanging="720"/>
                          <w:rPr>
                            <w:ins w:id="3300" w:author="Vaughn, Andrew C" w:date="2022-06-01T13:34:00Z"/>
                            <w:rFonts w:cstheme="minorHAnsi"/>
                            <w:szCs w:val="20"/>
                          </w:rPr>
                        </w:pPr>
                      </w:p>
                      <w:p w14:paraId="6CEFB9EA" w14:textId="77777777" w:rsidR="00996ED2" w:rsidRDefault="00996ED2" w:rsidP="00996ED2">
                        <w:pPr>
                          <w:spacing w:after="60"/>
                          <w:ind w:left="1440" w:hanging="720"/>
                          <w:rPr>
                            <w:ins w:id="3301" w:author="Sam Dent" w:date="2022-07-27T04:44:00Z"/>
                            <w:rFonts w:cstheme="minorHAnsi"/>
                            <w:szCs w:val="20"/>
                          </w:rPr>
                        </w:pPr>
                        <w:ins w:id="3302" w:author="Sam Dent" w:date="2022-07-27T04:43:00Z">
                          <w:r>
                            <w:rPr>
                              <w:rFonts w:cstheme="minorHAnsi"/>
                              <w:szCs w:val="20"/>
                            </w:rPr>
                            <w:t xml:space="preserve">Actual meter impacts </w:t>
                          </w:r>
                        </w:ins>
                        <w:ins w:id="3303" w:author="Sam Dent" w:date="2022-07-27T04:44:00Z">
                          <w:r>
                            <w:rPr>
                              <w:rFonts w:cstheme="minorHAnsi"/>
                              <w:szCs w:val="20"/>
                            </w:rPr>
                            <w:t xml:space="preserve">are as follows (calculation </w:t>
                          </w:r>
                        </w:ins>
                        <w:ins w:id="3304" w:author="Sam Dent" w:date="2022-07-27T04:47:00Z">
                          <w:r>
                            <w:rPr>
                              <w:rFonts w:cstheme="minorHAnsi"/>
                              <w:szCs w:val="20"/>
                            </w:rPr>
                            <w:t xml:space="preserve">methodology is </w:t>
                          </w:r>
                        </w:ins>
                        <w:ins w:id="3305" w:author="Sam Dent" w:date="2022-07-27T04:44:00Z">
                          <w:r>
                            <w:rPr>
                              <w:rFonts w:cstheme="minorHAnsi"/>
                              <w:szCs w:val="20"/>
                            </w:rPr>
                            <w:t xml:space="preserve">provided in the Cost Effectiveness Screening section </w:t>
                          </w:r>
                        </w:ins>
                        <w:ins w:id="3306" w:author="Sam Dent" w:date="2022-07-27T04:47:00Z">
                          <w:r>
                            <w:rPr>
                              <w:rFonts w:cstheme="minorHAnsi"/>
                              <w:szCs w:val="20"/>
                            </w:rPr>
                            <w:t xml:space="preserve">at the end </w:t>
                          </w:r>
                        </w:ins>
                        <w:ins w:id="3307" w:author="Sam Dent" w:date="2022-07-27T04:44:00Z">
                          <w:r>
                            <w:rPr>
                              <w:rFonts w:cstheme="minorHAnsi"/>
                              <w:szCs w:val="20"/>
                            </w:rPr>
                            <w:t>of each measure with fuel switching scenarios):</w:t>
                          </w:r>
                        </w:ins>
                      </w:p>
                      <w:p w14:paraId="43BC24B8" w14:textId="77777777" w:rsidR="00996ED2" w:rsidRDefault="00996ED2" w:rsidP="00996ED2">
                        <w:pPr>
                          <w:ind w:firstLine="720"/>
                          <w:rPr>
                            <w:ins w:id="3308" w:author="Sam Dent" w:date="2022-07-27T04:45:00Z"/>
                            <w:rFonts w:cstheme="minorHAnsi"/>
                            <w:noProof/>
                            <w:szCs w:val="20"/>
                          </w:rPr>
                        </w:pPr>
                        <w:ins w:id="3309" w:author="Sam Dent" w:date="2022-07-27T04:45:00Z">
                          <w:r>
                            <w:rPr>
                              <w:rFonts w:cstheme="minorHAnsi"/>
                              <w:noProof/>
                              <w:szCs w:val="20"/>
                            </w:rPr>
                            <w:t>ΔTherms</w:t>
                          </w:r>
                          <w:r>
                            <w:rPr>
                              <w:rFonts w:cstheme="minorHAnsi"/>
                              <w:noProof/>
                              <w:szCs w:val="20"/>
                            </w:rPr>
                            <w:tab/>
                            <w:t xml:space="preserve">= [Gas Dryer Consumption Replaced] </w:t>
                          </w:r>
                        </w:ins>
                      </w:p>
                      <w:p w14:paraId="23D9711A" w14:textId="77777777" w:rsidR="00996ED2" w:rsidRDefault="00996ED2" w:rsidP="00996ED2">
                        <w:pPr>
                          <w:ind w:left="1440" w:firstLine="720"/>
                          <w:rPr>
                            <w:ins w:id="3310" w:author="Sam Dent" w:date="2022-07-27T04:45:00Z"/>
                            <w:rFonts w:cs="Calibri"/>
                            <w:noProof/>
                            <w:szCs w:val="20"/>
                          </w:rPr>
                        </w:pPr>
                        <w:ins w:id="3311" w:author="Sam Dent" w:date="2022-07-27T04:45:00Z">
                          <w:r>
                            <w:rPr>
                              <w:rFonts w:cs="Calibri"/>
                              <w:szCs w:val="20"/>
                            </w:rPr>
                            <w:t>= [</w:t>
                          </w:r>
                          <w:r>
                            <w:rPr>
                              <w:rFonts w:cs="Calibri"/>
                              <w:noProof/>
                              <w:szCs w:val="20"/>
                            </w:rPr>
                            <w:t>(Load/CEFbase</w:t>
                          </w:r>
                          <w:r>
                            <w:rPr>
                              <w:rFonts w:cs="Calibri"/>
                              <w:noProof/>
                              <w:szCs w:val="20"/>
                              <w:vertAlign w:val="subscript"/>
                            </w:rPr>
                            <w:t>Gas</w:t>
                          </w:r>
                          <w:r>
                            <w:rPr>
                              <w:rFonts w:cs="Calibri"/>
                              <w:noProof/>
                              <w:szCs w:val="20"/>
                            </w:rPr>
                            <w:t xml:space="preserve"> * Ncycles * Therm_convert * %Gas</w:t>
                          </w:r>
                          <w:r>
                            <w:rPr>
                              <w:rFonts w:cs="Calibri"/>
                              <w:noProof/>
                              <w:szCs w:val="20"/>
                              <w:vertAlign w:val="subscript"/>
                            </w:rPr>
                            <w:t>Gas</w:t>
                          </w:r>
                          <w:r>
                            <w:rPr>
                              <w:rFonts w:cs="Calibri"/>
                              <w:noProof/>
                              <w:szCs w:val="20"/>
                            </w:rPr>
                            <w:t xml:space="preserve">] </w:t>
                          </w:r>
                        </w:ins>
                      </w:p>
                      <w:p w14:paraId="67D4A625" w14:textId="77777777" w:rsidR="00996ED2" w:rsidRDefault="00996ED2" w:rsidP="00996ED2">
                        <w:pPr>
                          <w:ind w:left="1440" w:firstLine="720"/>
                          <w:rPr>
                            <w:ins w:id="3312" w:author="Sam Dent" w:date="2022-07-27T04:45:00Z"/>
                            <w:rFonts w:asciiTheme="minorHAnsi" w:hAnsiTheme="minorHAnsi" w:cstheme="minorHAnsi"/>
                            <w:szCs w:val="20"/>
                          </w:rPr>
                        </w:pPr>
                        <w:ins w:id="3313" w:author="Sam Dent" w:date="2022-07-27T04:45:00Z">
                          <w:r>
                            <w:rPr>
                              <w:rFonts w:cstheme="minorHAnsi"/>
                              <w:szCs w:val="20"/>
                            </w:rPr>
                            <w:t>= [8.45/2.84 * 283 * 0.03412 * 0.84]</w:t>
                          </w:r>
                        </w:ins>
                      </w:p>
                      <w:p w14:paraId="63F6C004" w14:textId="77777777" w:rsidR="00996ED2" w:rsidRDefault="00996ED2" w:rsidP="00996ED2">
                        <w:pPr>
                          <w:ind w:left="1440" w:firstLine="720"/>
                          <w:rPr>
                            <w:ins w:id="3314" w:author="Sam Dent" w:date="2022-07-27T04:45:00Z"/>
                            <w:rFonts w:cs="Calibri"/>
                            <w:szCs w:val="20"/>
                          </w:rPr>
                        </w:pPr>
                        <w:ins w:id="3315" w:author="Sam Dent" w:date="2022-07-27T04:45:00Z">
                          <w:r>
                            <w:rPr>
                              <w:rFonts w:cstheme="minorHAnsi"/>
                              <w:szCs w:val="20"/>
                            </w:rPr>
                            <w:t>= 24.1 therms</w:t>
                          </w:r>
                        </w:ins>
                      </w:p>
                      <w:p w14:paraId="0C314CD9" w14:textId="77777777" w:rsidR="00996ED2" w:rsidRDefault="00996ED2" w:rsidP="00996ED2">
                        <w:pPr>
                          <w:ind w:firstLine="720"/>
                          <w:rPr>
                            <w:ins w:id="3316" w:author="Sam Dent" w:date="2022-07-27T04:45:00Z"/>
                            <w:rFonts w:cstheme="minorHAnsi"/>
                            <w:noProof/>
                            <w:szCs w:val="20"/>
                          </w:rPr>
                        </w:pPr>
                        <w:ins w:id="3317" w:author="Sam Dent" w:date="2022-07-27T04:45:00Z">
                          <w:r>
                            <w:rPr>
                              <w:rFonts w:cstheme="minorHAnsi"/>
                              <w:noProof/>
                              <w:szCs w:val="20"/>
                            </w:rPr>
                            <w:t xml:space="preserve">ΔkWh </w:t>
                          </w:r>
                          <w:r>
                            <w:rPr>
                              <w:rFonts w:cstheme="minorHAnsi"/>
                              <w:noProof/>
                              <w:szCs w:val="20"/>
                            </w:rPr>
                            <w:tab/>
                          </w:r>
                          <w:r>
                            <w:rPr>
                              <w:rFonts w:cstheme="minorHAnsi"/>
                              <w:noProof/>
                              <w:szCs w:val="20"/>
                            </w:rPr>
                            <w:tab/>
                            <w:t xml:space="preserve">= [Gas Dryer Electric Consumption Replaced] - [Electric Dryer Consumption Added] </w:t>
                          </w:r>
                        </w:ins>
                      </w:p>
                      <w:p w14:paraId="5A5DC9D1" w14:textId="77777777" w:rsidR="00996ED2" w:rsidRDefault="00996ED2">
                        <w:pPr>
                          <w:ind w:left="2160"/>
                          <w:rPr>
                            <w:ins w:id="3318" w:author="Sam Dent" w:date="2022-07-27T04:45:00Z"/>
                            <w:rFonts w:cs="Calibri"/>
                            <w:szCs w:val="20"/>
                          </w:rPr>
                          <w:pPrChange w:id="3319" w:author="Unknown" w:date="2022-07-27T04:46:00Z">
                            <w:pPr>
                              <w:ind w:left="1440" w:firstLine="720"/>
                            </w:pPr>
                          </w:pPrChange>
                        </w:pPr>
                        <w:ins w:id="3320" w:author="Sam Dent" w:date="2022-07-27T04:45:00Z">
                          <w:r>
                            <w:rPr>
                              <w:rFonts w:cs="Calibri"/>
                              <w:noProof/>
                              <w:szCs w:val="20"/>
                            </w:rPr>
                            <w:t>= [Load/CEFeff</w:t>
                          </w:r>
                          <w:r>
                            <w:rPr>
                              <w:rFonts w:cs="Calibri"/>
                              <w:noProof/>
                              <w:szCs w:val="20"/>
                              <w:vertAlign w:val="subscript"/>
                            </w:rPr>
                            <w:t>Gas</w:t>
                          </w:r>
                          <w:r>
                            <w:rPr>
                              <w:rFonts w:cs="Calibri"/>
                              <w:noProof/>
                              <w:szCs w:val="20"/>
                            </w:rPr>
                            <w:t xml:space="preserve"> * Ncycles * %Electric</w:t>
                          </w:r>
                          <w:r>
                            <w:rPr>
                              <w:rFonts w:cs="Calibri"/>
                              <w:noProof/>
                              <w:szCs w:val="20"/>
                              <w:vertAlign w:val="subscript"/>
                            </w:rPr>
                            <w:t>Gas</w:t>
                          </w:r>
                          <w:r>
                            <w:rPr>
                              <w:rFonts w:cs="Calibri"/>
                              <w:noProof/>
                              <w:szCs w:val="20"/>
                            </w:rPr>
                            <w:t xml:space="preserve">] </w:t>
                          </w:r>
                          <w:r>
                            <w:rPr>
                              <w:szCs w:val="20"/>
                            </w:rPr>
                            <w:t>–</w:t>
                          </w:r>
                          <w:r>
                            <w:rPr>
                              <w:rFonts w:cs="Calibri"/>
                              <w:noProof/>
                              <w:szCs w:val="20"/>
                            </w:rPr>
                            <w:t xml:space="preserve"> [Load/CEFeff</w:t>
                          </w:r>
                          <w:r>
                            <w:rPr>
                              <w:rFonts w:cs="Calibri"/>
                              <w:noProof/>
                              <w:szCs w:val="20"/>
                              <w:vertAlign w:val="subscript"/>
                            </w:rPr>
                            <w:t>Elec</w:t>
                          </w:r>
                          <w:r>
                            <w:rPr>
                              <w:rFonts w:cs="Calibri"/>
                              <w:noProof/>
                              <w:szCs w:val="20"/>
                            </w:rPr>
                            <w:t xml:space="preserve"> * Ncycles * %Electric</w:t>
                          </w:r>
                          <w:r>
                            <w:rPr>
                              <w:rFonts w:cs="Calibri"/>
                              <w:noProof/>
                              <w:szCs w:val="20"/>
                              <w:vertAlign w:val="subscript"/>
                            </w:rPr>
                            <w:t>Electric</w:t>
                          </w:r>
                          <w:r>
                            <w:rPr>
                              <w:rFonts w:cs="Calibri"/>
                              <w:noProof/>
                              <w:szCs w:val="20"/>
                            </w:rPr>
                            <w:t>]</w:t>
                          </w:r>
                          <w:r>
                            <w:rPr>
                              <w:rFonts w:cs="Calibri"/>
                              <w:noProof/>
                              <w:szCs w:val="20"/>
                              <w:vertAlign w:val="subscript"/>
                            </w:rPr>
                            <w:t xml:space="preserve"> </w:t>
                          </w:r>
                        </w:ins>
                      </w:p>
                      <w:p w14:paraId="5B143E7A" w14:textId="77777777" w:rsidR="00996ED2" w:rsidRDefault="00996ED2">
                        <w:pPr>
                          <w:spacing w:after="160"/>
                          <w:ind w:left="1440" w:firstLine="720"/>
                          <w:rPr>
                            <w:ins w:id="3321" w:author="Vaughn, Andrew C" w:date="2022-06-01T13:25:00Z"/>
                            <w:rFonts w:cstheme="minorHAnsi"/>
                            <w:szCs w:val="20"/>
                          </w:rPr>
                          <w:pPrChange w:id="3322" w:author="Unknown" w:date="2022-07-27T04:47:00Z">
                            <w:pPr>
                              <w:spacing w:after="60"/>
                              <w:ind w:left="1440" w:hanging="720"/>
                            </w:pPr>
                          </w:pPrChange>
                        </w:pPr>
                        <w:ins w:id="3323" w:author="Sam Dent" w:date="2022-07-27T04:46:00Z">
                          <w:r>
                            <w:rPr>
                              <w:rFonts w:cstheme="minorHAnsi"/>
                              <w:szCs w:val="20"/>
                            </w:rPr>
                            <w:t>= [8.45/2.84 * 283 * 0.16] – [8.45/5.7 * 283 * 1]</w:t>
                          </w:r>
                        </w:ins>
                      </w:p>
                      <w:p w14:paraId="32ADA936" w14:textId="77777777" w:rsidR="00996ED2" w:rsidRDefault="00996ED2" w:rsidP="00996ED2">
                        <w:pPr>
                          <w:spacing w:after="60"/>
                          <w:ind w:left="1440"/>
                          <w:rPr>
                            <w:ins w:id="3324" w:author="Vaughn, Andrew C" w:date="2022-06-01T13:25:00Z"/>
                            <w:rFonts w:cstheme="minorHAnsi"/>
                            <w:szCs w:val="20"/>
                          </w:rPr>
                        </w:pPr>
                        <w:ins w:id="3325" w:author="Sam Dent" w:date="2022-07-27T04:47:00Z">
                          <w:r>
                            <w:rPr>
                              <w:rFonts w:cstheme="minorHAnsi"/>
                              <w:szCs w:val="20"/>
                            </w:rPr>
                            <w:tab/>
                            <w:t>= - 284.8 kWh</w:t>
                          </w:r>
                        </w:ins>
                      </w:p>
                      <w:p w14:paraId="4B413CC1" w14:textId="77777777" w:rsidR="00996ED2" w:rsidRDefault="00996ED2" w:rsidP="00996ED2">
                        <w:pPr>
                          <w:spacing w:after="60"/>
                          <w:ind w:left="1440"/>
                          <w:rPr>
                            <w:ins w:id="3326" w:author="Vaughn, Andrew C" w:date="2022-06-01T13:25:00Z"/>
                            <w:rFonts w:cstheme="minorHAnsi"/>
                          </w:rPr>
                        </w:pPr>
                      </w:p>
                      <w:p w14:paraId="20C4A489" w14:textId="77777777" w:rsidR="00996ED2" w:rsidRDefault="00996ED2" w:rsidP="00996ED2">
                        <w:pPr>
                          <w:spacing w:after="60"/>
                          <w:ind w:left="1440"/>
                          <w:rPr>
                            <w:rFonts w:cstheme="minorHAnsi"/>
                          </w:rPr>
                        </w:pPr>
                      </w:p>
                    </w:txbxContent>
                  </v:textbox>
                  <w10:anchorlock/>
                </v:shape>
              </w:pict>
            </mc:Fallback>
          </mc:AlternateContent>
        </w:r>
      </w:ins>
    </w:p>
    <w:p w14:paraId="6E5AEAE0" w14:textId="444A0CF9" w:rsidR="00996ED2" w:rsidRDefault="00996ED2" w:rsidP="00E94FFB">
      <w:pPr>
        <w:pStyle w:val="Heading3"/>
        <w:rPr>
          <w:ins w:id="3189" w:author="Sam Dent" w:date="2022-08-04T04:26:00Z"/>
        </w:rPr>
      </w:pPr>
      <w:bookmarkStart w:id="3190" w:name="_Toc113618438"/>
      <w:ins w:id="3191" w:author="Sam Dent" w:date="2022-08-04T04:26:00Z">
        <w:r>
          <w:t>Fuel Units and Conversion Factors</w:t>
        </w:r>
        <w:bookmarkEnd w:id="3190"/>
      </w:ins>
    </w:p>
    <w:p w14:paraId="30F19407" w14:textId="77777777" w:rsidR="00996ED2" w:rsidRDefault="00996ED2" w:rsidP="00996ED2">
      <w:pPr>
        <w:rPr>
          <w:ins w:id="3192" w:author="Sam Dent" w:date="2022-08-04T04:26:00Z"/>
          <w:szCs w:val="20"/>
        </w:rPr>
      </w:pPr>
      <w:ins w:id="3193" w:author="Sam Dent" w:date="2022-08-04T04:26:00Z">
        <w:r>
          <w:rPr>
            <w:szCs w:val="20"/>
          </w:rPr>
          <w:t>Savings presented in the “Fossil Fuel Savings” section of the TRM will always be provided in Therms. Conversion to other fuel units should be based on site energy use, utilizing the conversion factors displayed below:</w:t>
        </w:r>
      </w:ins>
    </w:p>
    <w:tbl>
      <w:tblPr>
        <w:tblStyle w:val="TableGrid"/>
        <w:tblW w:w="0" w:type="auto"/>
        <w:jc w:val="center"/>
        <w:tblLook w:val="04A0" w:firstRow="1" w:lastRow="0" w:firstColumn="1" w:lastColumn="0" w:noHBand="0" w:noVBand="1"/>
      </w:tblPr>
      <w:tblGrid>
        <w:gridCol w:w="1705"/>
        <w:gridCol w:w="1620"/>
        <w:gridCol w:w="1440"/>
        <w:gridCol w:w="2250"/>
      </w:tblGrid>
      <w:tr w:rsidR="00996ED2" w14:paraId="3100ADD4" w14:textId="77777777" w:rsidTr="00996ED2">
        <w:trPr>
          <w:tblHeader/>
          <w:jc w:val="center"/>
          <w:ins w:id="3194" w:author="Sam Dent" w:date="2022-08-04T04:26:00Z"/>
        </w:trPr>
        <w:tc>
          <w:tcPr>
            <w:tcW w:w="170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EC8A5BD" w14:textId="77777777" w:rsidR="00996ED2" w:rsidRDefault="00996ED2">
            <w:pPr>
              <w:jc w:val="center"/>
              <w:rPr>
                <w:ins w:id="3195" w:author="Sam Dent" w:date="2022-08-04T04:26:00Z"/>
                <w:rFonts w:cs="Calibri"/>
                <w:b/>
                <w:bCs/>
                <w:color w:val="FFFFFF" w:themeColor="background1"/>
              </w:rPr>
            </w:pPr>
            <w:ins w:id="3196" w:author="Sam Dent" w:date="2022-08-04T04:26:00Z">
              <w:r>
                <w:rPr>
                  <w:rFonts w:cs="Calibri"/>
                  <w:b/>
                  <w:bCs/>
                  <w:color w:val="FFFFFF" w:themeColor="background1"/>
                </w:rPr>
                <w:t>Fuel</w:t>
              </w:r>
            </w:ins>
          </w:p>
        </w:tc>
        <w:tc>
          <w:tcPr>
            <w:tcW w:w="162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28B0B4B" w14:textId="77777777" w:rsidR="00996ED2" w:rsidRDefault="00996ED2">
            <w:pPr>
              <w:jc w:val="center"/>
              <w:rPr>
                <w:ins w:id="3197" w:author="Sam Dent" w:date="2022-08-04T04:26:00Z"/>
                <w:rFonts w:cs="Calibri"/>
                <w:b/>
                <w:bCs/>
                <w:color w:val="FFFFFF" w:themeColor="background1"/>
              </w:rPr>
            </w:pPr>
            <w:ins w:id="3198" w:author="Sam Dent" w:date="2022-08-04T04:26:00Z">
              <w:r>
                <w:rPr>
                  <w:rFonts w:cs="Calibri"/>
                  <w:b/>
                  <w:bCs/>
                  <w:color w:val="FFFFFF" w:themeColor="background1"/>
                </w:rPr>
                <w:t>Energy Units</w:t>
              </w:r>
            </w:ins>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B3D089A" w14:textId="77777777" w:rsidR="00996ED2" w:rsidRDefault="00996ED2">
            <w:pPr>
              <w:jc w:val="center"/>
              <w:rPr>
                <w:ins w:id="3199" w:author="Sam Dent" w:date="2022-08-04T04:26:00Z"/>
                <w:rFonts w:cs="Calibri"/>
                <w:b/>
                <w:bCs/>
                <w:color w:val="FFFFFF" w:themeColor="background1"/>
              </w:rPr>
            </w:pPr>
            <w:ins w:id="3200" w:author="Sam Dent" w:date="2022-08-04T04:26:00Z">
              <w:r>
                <w:rPr>
                  <w:rFonts w:cs="Calibri"/>
                  <w:b/>
                  <w:bCs/>
                  <w:color w:val="FFFFFF" w:themeColor="background1"/>
                </w:rPr>
                <w:t>BTUs per Energy Unit</w:t>
              </w:r>
            </w:ins>
          </w:p>
        </w:tc>
        <w:tc>
          <w:tcPr>
            <w:tcW w:w="22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F7FB2F2" w14:textId="77777777" w:rsidR="00996ED2" w:rsidRDefault="00996ED2">
            <w:pPr>
              <w:jc w:val="center"/>
              <w:rPr>
                <w:ins w:id="3201" w:author="Sam Dent" w:date="2022-08-04T04:26:00Z"/>
                <w:rFonts w:cs="Calibri"/>
                <w:b/>
                <w:bCs/>
                <w:color w:val="FFFFFF" w:themeColor="background1"/>
              </w:rPr>
            </w:pPr>
            <w:ins w:id="3202" w:author="Sam Dent" w:date="2022-08-04T04:26:00Z">
              <w:r>
                <w:rPr>
                  <w:rFonts w:cs="Calibri"/>
                  <w:b/>
                  <w:bCs/>
                  <w:color w:val="FFFFFF" w:themeColor="background1"/>
                </w:rPr>
                <w:t>Conversion Multiplier from Therms to Energy Unit</w:t>
              </w:r>
            </w:ins>
          </w:p>
        </w:tc>
      </w:tr>
      <w:tr w:rsidR="00996ED2" w14:paraId="3D30A959" w14:textId="77777777" w:rsidTr="00996ED2">
        <w:trPr>
          <w:jc w:val="center"/>
          <w:ins w:id="3203" w:author="Sam Dent" w:date="2022-08-04T04:26:00Z"/>
        </w:trPr>
        <w:tc>
          <w:tcPr>
            <w:tcW w:w="1705" w:type="dxa"/>
            <w:tcBorders>
              <w:top w:val="single" w:sz="4" w:space="0" w:color="auto"/>
              <w:left w:val="single" w:sz="4" w:space="0" w:color="auto"/>
              <w:bottom w:val="single" w:sz="4" w:space="0" w:color="auto"/>
              <w:right w:val="single" w:sz="4" w:space="0" w:color="auto"/>
            </w:tcBorders>
            <w:hideMark/>
          </w:tcPr>
          <w:p w14:paraId="02197589" w14:textId="77777777" w:rsidR="00996ED2" w:rsidRDefault="00996ED2">
            <w:pPr>
              <w:rPr>
                <w:ins w:id="3204" w:author="Sam Dent" w:date="2022-08-04T04:26:00Z"/>
                <w:rFonts w:cs="Calibri"/>
              </w:rPr>
            </w:pPr>
            <w:ins w:id="3205" w:author="Sam Dent" w:date="2022-08-04T04:26:00Z">
              <w:r>
                <w:rPr>
                  <w:rFonts w:cs="Calibri"/>
                </w:rPr>
                <w:t>Natural Gas</w:t>
              </w:r>
            </w:ins>
          </w:p>
        </w:tc>
        <w:tc>
          <w:tcPr>
            <w:tcW w:w="1620" w:type="dxa"/>
            <w:tcBorders>
              <w:top w:val="single" w:sz="4" w:space="0" w:color="auto"/>
              <w:left w:val="single" w:sz="4" w:space="0" w:color="auto"/>
              <w:bottom w:val="single" w:sz="4" w:space="0" w:color="auto"/>
              <w:right w:val="single" w:sz="4" w:space="0" w:color="auto"/>
            </w:tcBorders>
            <w:vAlign w:val="center"/>
            <w:hideMark/>
          </w:tcPr>
          <w:p w14:paraId="25BEC23E" w14:textId="77777777" w:rsidR="00996ED2" w:rsidRDefault="00996ED2">
            <w:pPr>
              <w:jc w:val="center"/>
              <w:rPr>
                <w:ins w:id="3206" w:author="Sam Dent" w:date="2022-08-04T04:26:00Z"/>
                <w:rFonts w:cs="Calibri"/>
              </w:rPr>
            </w:pPr>
            <w:ins w:id="3207" w:author="Sam Dent" w:date="2022-08-04T04:26:00Z">
              <w:r>
                <w:rPr>
                  <w:rFonts w:cs="Calibri"/>
                </w:rPr>
                <w:t>Therms</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222E8438" w14:textId="77777777" w:rsidR="00996ED2" w:rsidRDefault="00996ED2">
            <w:pPr>
              <w:jc w:val="center"/>
              <w:rPr>
                <w:ins w:id="3208" w:author="Sam Dent" w:date="2022-08-04T04:26:00Z"/>
                <w:rFonts w:cs="Calibri"/>
              </w:rPr>
            </w:pPr>
            <w:ins w:id="3209" w:author="Sam Dent" w:date="2022-08-04T04:26:00Z">
              <w:r>
                <w:rPr>
                  <w:rFonts w:cs="Calibri"/>
                </w:rPr>
                <w:t>100,000</w:t>
              </w:r>
            </w:ins>
          </w:p>
        </w:tc>
        <w:tc>
          <w:tcPr>
            <w:tcW w:w="2250" w:type="dxa"/>
            <w:tcBorders>
              <w:top w:val="single" w:sz="4" w:space="0" w:color="auto"/>
              <w:left w:val="single" w:sz="4" w:space="0" w:color="auto"/>
              <w:bottom w:val="single" w:sz="4" w:space="0" w:color="auto"/>
              <w:right w:val="single" w:sz="4" w:space="0" w:color="auto"/>
            </w:tcBorders>
            <w:vAlign w:val="center"/>
            <w:hideMark/>
          </w:tcPr>
          <w:p w14:paraId="6D930B98" w14:textId="77777777" w:rsidR="00996ED2" w:rsidRDefault="00996ED2">
            <w:pPr>
              <w:jc w:val="center"/>
              <w:rPr>
                <w:ins w:id="3210" w:author="Sam Dent" w:date="2022-08-04T04:26:00Z"/>
                <w:rFonts w:cs="Calibri"/>
              </w:rPr>
            </w:pPr>
            <w:ins w:id="3211" w:author="Sam Dent" w:date="2022-08-04T04:26:00Z">
              <w:r>
                <w:rPr>
                  <w:rFonts w:cs="Calibri"/>
                </w:rPr>
                <w:t>1.0</w:t>
              </w:r>
            </w:ins>
          </w:p>
        </w:tc>
      </w:tr>
      <w:tr w:rsidR="00996ED2" w14:paraId="6A4666A8" w14:textId="77777777" w:rsidTr="00996ED2">
        <w:trPr>
          <w:jc w:val="center"/>
          <w:ins w:id="3212" w:author="Sam Dent" w:date="2022-08-04T04:26:00Z"/>
        </w:trPr>
        <w:tc>
          <w:tcPr>
            <w:tcW w:w="1705" w:type="dxa"/>
            <w:tcBorders>
              <w:top w:val="single" w:sz="4" w:space="0" w:color="auto"/>
              <w:left w:val="single" w:sz="4" w:space="0" w:color="auto"/>
              <w:bottom w:val="single" w:sz="4" w:space="0" w:color="auto"/>
              <w:right w:val="single" w:sz="4" w:space="0" w:color="auto"/>
            </w:tcBorders>
            <w:hideMark/>
          </w:tcPr>
          <w:p w14:paraId="0EDDA12A" w14:textId="77777777" w:rsidR="00996ED2" w:rsidRDefault="00996ED2">
            <w:pPr>
              <w:rPr>
                <w:ins w:id="3213" w:author="Sam Dent" w:date="2022-08-04T04:26:00Z"/>
                <w:rFonts w:cs="Calibri"/>
              </w:rPr>
            </w:pPr>
            <w:ins w:id="3214" w:author="Sam Dent" w:date="2022-08-04T04:26:00Z">
              <w:r>
                <w:rPr>
                  <w:rFonts w:cs="Calibri"/>
                </w:rPr>
                <w:t>Propane Gas</w:t>
              </w:r>
            </w:ins>
          </w:p>
        </w:tc>
        <w:tc>
          <w:tcPr>
            <w:tcW w:w="1620" w:type="dxa"/>
            <w:tcBorders>
              <w:top w:val="single" w:sz="4" w:space="0" w:color="auto"/>
              <w:left w:val="single" w:sz="4" w:space="0" w:color="auto"/>
              <w:bottom w:val="single" w:sz="4" w:space="0" w:color="auto"/>
              <w:right w:val="single" w:sz="4" w:space="0" w:color="auto"/>
            </w:tcBorders>
            <w:vAlign w:val="center"/>
            <w:hideMark/>
          </w:tcPr>
          <w:p w14:paraId="677C75F6" w14:textId="77777777" w:rsidR="00996ED2" w:rsidRDefault="00996ED2">
            <w:pPr>
              <w:jc w:val="center"/>
              <w:rPr>
                <w:ins w:id="3215" w:author="Sam Dent" w:date="2022-08-04T04:26:00Z"/>
                <w:rFonts w:cs="Calibri"/>
              </w:rPr>
            </w:pPr>
            <w:ins w:id="3216" w:author="Sam Dent" w:date="2022-08-04T04:26:00Z">
              <w:r>
                <w:rPr>
                  <w:rFonts w:cs="Calibri"/>
                </w:rPr>
                <w:t>Gallons</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2CC656EE" w14:textId="77777777" w:rsidR="00996ED2" w:rsidRDefault="00996ED2">
            <w:pPr>
              <w:jc w:val="center"/>
              <w:rPr>
                <w:ins w:id="3217" w:author="Sam Dent" w:date="2022-08-04T04:26:00Z"/>
                <w:rFonts w:cs="Calibri"/>
              </w:rPr>
            </w:pPr>
            <w:ins w:id="3218" w:author="Sam Dent" w:date="2022-08-04T04:26:00Z">
              <w:r>
                <w:rPr>
                  <w:rFonts w:cs="Calibri"/>
                </w:rPr>
                <w:t>91,333</w:t>
              </w:r>
            </w:ins>
          </w:p>
        </w:tc>
        <w:tc>
          <w:tcPr>
            <w:tcW w:w="2250" w:type="dxa"/>
            <w:tcBorders>
              <w:top w:val="single" w:sz="4" w:space="0" w:color="auto"/>
              <w:left w:val="single" w:sz="4" w:space="0" w:color="auto"/>
              <w:bottom w:val="single" w:sz="4" w:space="0" w:color="auto"/>
              <w:right w:val="single" w:sz="4" w:space="0" w:color="auto"/>
            </w:tcBorders>
            <w:vAlign w:val="center"/>
            <w:hideMark/>
          </w:tcPr>
          <w:p w14:paraId="5001A5E7" w14:textId="77777777" w:rsidR="00996ED2" w:rsidRDefault="00996ED2">
            <w:pPr>
              <w:jc w:val="center"/>
              <w:rPr>
                <w:ins w:id="3219" w:author="Sam Dent" w:date="2022-08-04T04:26:00Z"/>
                <w:rFonts w:cs="Calibri"/>
              </w:rPr>
            </w:pPr>
            <w:ins w:id="3220" w:author="Sam Dent" w:date="2022-08-04T04:26:00Z">
              <w:r>
                <w:rPr>
                  <w:rFonts w:cs="Calibri"/>
                </w:rPr>
                <w:t>1.095</w:t>
              </w:r>
            </w:ins>
          </w:p>
        </w:tc>
      </w:tr>
      <w:tr w:rsidR="00996ED2" w14:paraId="0026174E" w14:textId="77777777" w:rsidTr="00996ED2">
        <w:trPr>
          <w:jc w:val="center"/>
          <w:ins w:id="3221" w:author="Sam Dent" w:date="2022-08-04T04:26:00Z"/>
        </w:trPr>
        <w:tc>
          <w:tcPr>
            <w:tcW w:w="1705" w:type="dxa"/>
            <w:tcBorders>
              <w:top w:val="single" w:sz="4" w:space="0" w:color="auto"/>
              <w:left w:val="single" w:sz="4" w:space="0" w:color="auto"/>
              <w:bottom w:val="single" w:sz="4" w:space="0" w:color="auto"/>
              <w:right w:val="single" w:sz="4" w:space="0" w:color="auto"/>
            </w:tcBorders>
            <w:hideMark/>
          </w:tcPr>
          <w:p w14:paraId="29DD2FC5" w14:textId="77777777" w:rsidR="00996ED2" w:rsidRDefault="00996ED2">
            <w:pPr>
              <w:rPr>
                <w:ins w:id="3222" w:author="Sam Dent" w:date="2022-08-04T04:26:00Z"/>
                <w:rFonts w:cs="Calibri"/>
              </w:rPr>
            </w:pPr>
            <w:ins w:id="3223" w:author="Sam Dent" w:date="2022-08-04T04:26:00Z">
              <w:r>
                <w:rPr>
                  <w:rFonts w:cs="Calibri"/>
                </w:rPr>
                <w:t>Fuel Oil</w:t>
              </w:r>
            </w:ins>
          </w:p>
        </w:tc>
        <w:tc>
          <w:tcPr>
            <w:tcW w:w="1620" w:type="dxa"/>
            <w:tcBorders>
              <w:top w:val="single" w:sz="4" w:space="0" w:color="auto"/>
              <w:left w:val="single" w:sz="4" w:space="0" w:color="auto"/>
              <w:bottom w:val="single" w:sz="4" w:space="0" w:color="auto"/>
              <w:right w:val="single" w:sz="4" w:space="0" w:color="auto"/>
            </w:tcBorders>
            <w:vAlign w:val="center"/>
            <w:hideMark/>
          </w:tcPr>
          <w:p w14:paraId="257E7242" w14:textId="77777777" w:rsidR="00996ED2" w:rsidRDefault="00996ED2">
            <w:pPr>
              <w:jc w:val="center"/>
              <w:rPr>
                <w:ins w:id="3224" w:author="Sam Dent" w:date="2022-08-04T04:26:00Z"/>
                <w:rFonts w:cs="Calibri"/>
              </w:rPr>
            </w:pPr>
            <w:ins w:id="3225" w:author="Sam Dent" w:date="2022-08-04T04:26:00Z">
              <w:r>
                <w:rPr>
                  <w:rFonts w:cs="Calibri"/>
                </w:rPr>
                <w:t>Gallons</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7EF211B5" w14:textId="77777777" w:rsidR="00996ED2" w:rsidRDefault="00996ED2">
            <w:pPr>
              <w:jc w:val="center"/>
              <w:rPr>
                <w:ins w:id="3226" w:author="Sam Dent" w:date="2022-08-04T04:26:00Z"/>
                <w:rFonts w:cs="Calibri"/>
              </w:rPr>
            </w:pPr>
            <w:ins w:id="3227" w:author="Sam Dent" w:date="2022-08-04T04:26:00Z">
              <w:r>
                <w:rPr>
                  <w:rFonts w:cs="Calibri"/>
                </w:rPr>
                <w:t>138,500</w:t>
              </w:r>
            </w:ins>
          </w:p>
        </w:tc>
        <w:tc>
          <w:tcPr>
            <w:tcW w:w="2250" w:type="dxa"/>
            <w:tcBorders>
              <w:top w:val="single" w:sz="4" w:space="0" w:color="auto"/>
              <w:left w:val="single" w:sz="4" w:space="0" w:color="auto"/>
              <w:bottom w:val="single" w:sz="4" w:space="0" w:color="auto"/>
              <w:right w:val="single" w:sz="4" w:space="0" w:color="auto"/>
            </w:tcBorders>
            <w:vAlign w:val="center"/>
            <w:hideMark/>
          </w:tcPr>
          <w:p w14:paraId="279E54C0" w14:textId="77777777" w:rsidR="00996ED2" w:rsidRDefault="00996ED2">
            <w:pPr>
              <w:jc w:val="center"/>
              <w:rPr>
                <w:ins w:id="3228" w:author="Sam Dent" w:date="2022-08-04T04:26:00Z"/>
                <w:rFonts w:cs="Calibri"/>
              </w:rPr>
            </w:pPr>
            <w:ins w:id="3229" w:author="Sam Dent" w:date="2022-08-04T04:26:00Z">
              <w:r>
                <w:rPr>
                  <w:rFonts w:cs="Calibri"/>
                </w:rPr>
                <w:t>0.722</w:t>
              </w:r>
            </w:ins>
          </w:p>
        </w:tc>
      </w:tr>
      <w:tr w:rsidR="00996ED2" w14:paraId="5DBC5A39" w14:textId="77777777" w:rsidTr="00996ED2">
        <w:trPr>
          <w:jc w:val="center"/>
          <w:ins w:id="3230" w:author="Sam Dent" w:date="2022-08-04T04:26:00Z"/>
        </w:trPr>
        <w:tc>
          <w:tcPr>
            <w:tcW w:w="1705" w:type="dxa"/>
            <w:tcBorders>
              <w:top w:val="single" w:sz="4" w:space="0" w:color="auto"/>
              <w:left w:val="single" w:sz="4" w:space="0" w:color="auto"/>
              <w:bottom w:val="single" w:sz="4" w:space="0" w:color="auto"/>
              <w:right w:val="single" w:sz="4" w:space="0" w:color="auto"/>
            </w:tcBorders>
            <w:hideMark/>
          </w:tcPr>
          <w:p w14:paraId="5058BEBC" w14:textId="77777777" w:rsidR="00996ED2" w:rsidRDefault="00996ED2">
            <w:pPr>
              <w:rPr>
                <w:ins w:id="3231" w:author="Sam Dent" w:date="2022-08-04T04:26:00Z"/>
                <w:rFonts w:cs="Calibri"/>
              </w:rPr>
            </w:pPr>
            <w:ins w:id="3232" w:author="Sam Dent" w:date="2022-08-04T04:26:00Z">
              <w:r>
                <w:rPr>
                  <w:rFonts w:cs="Calibri"/>
                </w:rPr>
                <w:t>Diesel</w:t>
              </w:r>
            </w:ins>
          </w:p>
        </w:tc>
        <w:tc>
          <w:tcPr>
            <w:tcW w:w="1620" w:type="dxa"/>
            <w:tcBorders>
              <w:top w:val="single" w:sz="4" w:space="0" w:color="auto"/>
              <w:left w:val="single" w:sz="4" w:space="0" w:color="auto"/>
              <w:bottom w:val="single" w:sz="4" w:space="0" w:color="auto"/>
              <w:right w:val="single" w:sz="4" w:space="0" w:color="auto"/>
            </w:tcBorders>
            <w:hideMark/>
          </w:tcPr>
          <w:p w14:paraId="779A235D" w14:textId="77777777" w:rsidR="00996ED2" w:rsidRDefault="00996ED2">
            <w:pPr>
              <w:jc w:val="center"/>
              <w:rPr>
                <w:ins w:id="3233" w:author="Sam Dent" w:date="2022-08-04T04:26:00Z"/>
                <w:rFonts w:cs="Calibri"/>
              </w:rPr>
            </w:pPr>
            <w:ins w:id="3234" w:author="Sam Dent" w:date="2022-08-04T04:26:00Z">
              <w:r>
                <w:rPr>
                  <w:rFonts w:cs="Calibri"/>
                </w:rPr>
                <w:t>Gallons</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6F4B92AE" w14:textId="77777777" w:rsidR="00996ED2" w:rsidRDefault="00996ED2">
            <w:pPr>
              <w:jc w:val="center"/>
              <w:rPr>
                <w:ins w:id="3235" w:author="Sam Dent" w:date="2022-08-04T04:26:00Z"/>
                <w:rFonts w:cs="Calibri"/>
              </w:rPr>
            </w:pPr>
            <w:ins w:id="3236" w:author="Sam Dent" w:date="2022-08-04T04:26:00Z">
              <w:r>
                <w:rPr>
                  <w:rFonts w:cs="Calibri"/>
                </w:rPr>
                <w:t>138,500</w:t>
              </w:r>
            </w:ins>
          </w:p>
        </w:tc>
        <w:tc>
          <w:tcPr>
            <w:tcW w:w="2250" w:type="dxa"/>
            <w:tcBorders>
              <w:top w:val="single" w:sz="4" w:space="0" w:color="auto"/>
              <w:left w:val="single" w:sz="4" w:space="0" w:color="auto"/>
              <w:bottom w:val="single" w:sz="4" w:space="0" w:color="auto"/>
              <w:right w:val="single" w:sz="4" w:space="0" w:color="auto"/>
            </w:tcBorders>
            <w:vAlign w:val="center"/>
            <w:hideMark/>
          </w:tcPr>
          <w:p w14:paraId="41470CA1" w14:textId="77777777" w:rsidR="00996ED2" w:rsidRDefault="00996ED2">
            <w:pPr>
              <w:jc w:val="center"/>
              <w:rPr>
                <w:ins w:id="3237" w:author="Sam Dent" w:date="2022-08-04T04:26:00Z"/>
                <w:rFonts w:cs="Calibri"/>
              </w:rPr>
            </w:pPr>
            <w:ins w:id="3238" w:author="Sam Dent" w:date="2022-08-04T04:26:00Z">
              <w:r>
                <w:rPr>
                  <w:rFonts w:cs="Calibri"/>
                </w:rPr>
                <w:t>0.722</w:t>
              </w:r>
            </w:ins>
          </w:p>
        </w:tc>
      </w:tr>
      <w:tr w:rsidR="00996ED2" w14:paraId="29FB27E8" w14:textId="77777777" w:rsidTr="00996ED2">
        <w:trPr>
          <w:jc w:val="center"/>
          <w:ins w:id="3239" w:author="Sam Dent" w:date="2022-08-04T04:26:00Z"/>
        </w:trPr>
        <w:tc>
          <w:tcPr>
            <w:tcW w:w="1705" w:type="dxa"/>
            <w:tcBorders>
              <w:top w:val="single" w:sz="4" w:space="0" w:color="auto"/>
              <w:left w:val="single" w:sz="4" w:space="0" w:color="auto"/>
              <w:bottom w:val="single" w:sz="4" w:space="0" w:color="auto"/>
              <w:right w:val="single" w:sz="4" w:space="0" w:color="auto"/>
            </w:tcBorders>
            <w:hideMark/>
          </w:tcPr>
          <w:p w14:paraId="1DDE1F77" w14:textId="77777777" w:rsidR="00996ED2" w:rsidRDefault="00996ED2">
            <w:pPr>
              <w:rPr>
                <w:ins w:id="3240" w:author="Sam Dent" w:date="2022-08-04T04:26:00Z"/>
                <w:rFonts w:cs="Calibri"/>
              </w:rPr>
            </w:pPr>
            <w:ins w:id="3241" w:author="Sam Dent" w:date="2022-08-04T04:26:00Z">
              <w:r>
                <w:rPr>
                  <w:rFonts w:cs="Calibri"/>
                </w:rPr>
                <w:t>Electric</w:t>
              </w:r>
            </w:ins>
          </w:p>
        </w:tc>
        <w:tc>
          <w:tcPr>
            <w:tcW w:w="1620" w:type="dxa"/>
            <w:tcBorders>
              <w:top w:val="single" w:sz="4" w:space="0" w:color="auto"/>
              <w:left w:val="single" w:sz="4" w:space="0" w:color="auto"/>
              <w:bottom w:val="single" w:sz="4" w:space="0" w:color="auto"/>
              <w:right w:val="single" w:sz="4" w:space="0" w:color="auto"/>
            </w:tcBorders>
            <w:hideMark/>
          </w:tcPr>
          <w:p w14:paraId="6D69DB24" w14:textId="77777777" w:rsidR="00996ED2" w:rsidRDefault="00996ED2">
            <w:pPr>
              <w:jc w:val="center"/>
              <w:rPr>
                <w:ins w:id="3242" w:author="Sam Dent" w:date="2022-08-04T04:26:00Z"/>
                <w:rFonts w:cs="Calibri"/>
              </w:rPr>
            </w:pPr>
            <w:ins w:id="3243" w:author="Sam Dent" w:date="2022-08-04T04:26:00Z">
              <w:r>
                <w:rPr>
                  <w:rFonts w:cs="Calibri"/>
                </w:rPr>
                <w:t>kWh</w:t>
              </w:r>
            </w:ins>
          </w:p>
        </w:tc>
        <w:tc>
          <w:tcPr>
            <w:tcW w:w="1440" w:type="dxa"/>
            <w:tcBorders>
              <w:top w:val="single" w:sz="4" w:space="0" w:color="auto"/>
              <w:left w:val="single" w:sz="4" w:space="0" w:color="auto"/>
              <w:bottom w:val="single" w:sz="4" w:space="0" w:color="auto"/>
              <w:right w:val="single" w:sz="4" w:space="0" w:color="auto"/>
            </w:tcBorders>
            <w:hideMark/>
          </w:tcPr>
          <w:p w14:paraId="1108D5CA" w14:textId="77777777" w:rsidR="00996ED2" w:rsidRDefault="00996ED2">
            <w:pPr>
              <w:jc w:val="center"/>
              <w:rPr>
                <w:ins w:id="3244" w:author="Sam Dent" w:date="2022-08-04T04:26:00Z"/>
                <w:rFonts w:cs="Calibri"/>
              </w:rPr>
            </w:pPr>
            <w:ins w:id="3245" w:author="Sam Dent" w:date="2022-08-04T04:26:00Z">
              <w:r>
                <w:rPr>
                  <w:rFonts w:cs="Calibri"/>
                </w:rPr>
                <w:t>3,412</w:t>
              </w:r>
            </w:ins>
          </w:p>
        </w:tc>
        <w:tc>
          <w:tcPr>
            <w:tcW w:w="2250" w:type="dxa"/>
            <w:tcBorders>
              <w:top w:val="single" w:sz="4" w:space="0" w:color="auto"/>
              <w:left w:val="single" w:sz="4" w:space="0" w:color="auto"/>
              <w:bottom w:val="single" w:sz="4" w:space="0" w:color="auto"/>
              <w:right w:val="single" w:sz="4" w:space="0" w:color="auto"/>
            </w:tcBorders>
            <w:hideMark/>
          </w:tcPr>
          <w:p w14:paraId="1AFE5477" w14:textId="77777777" w:rsidR="00996ED2" w:rsidRDefault="00996ED2">
            <w:pPr>
              <w:jc w:val="center"/>
              <w:rPr>
                <w:ins w:id="3246" w:author="Sam Dent" w:date="2022-08-04T04:26:00Z"/>
                <w:rFonts w:cs="Calibri"/>
              </w:rPr>
            </w:pPr>
            <w:ins w:id="3247" w:author="Sam Dent" w:date="2022-08-04T04:26:00Z">
              <w:r>
                <w:rPr>
                  <w:rFonts w:cs="Calibri"/>
                </w:rPr>
                <w:t>29.3</w:t>
              </w:r>
            </w:ins>
          </w:p>
        </w:tc>
      </w:tr>
    </w:tbl>
    <w:p w14:paraId="2336BE7C" w14:textId="77777777" w:rsidR="00996ED2" w:rsidRDefault="00996ED2" w:rsidP="00996ED2">
      <w:pPr>
        <w:rPr>
          <w:ins w:id="3248" w:author="Sam Dent" w:date="2022-08-04T04:26:00Z"/>
          <w:rFonts w:asciiTheme="minorHAnsi" w:hAnsiTheme="minorHAnsi"/>
        </w:rPr>
      </w:pPr>
    </w:p>
    <w:p w14:paraId="06364E4D" w14:textId="2CC27DE1" w:rsidR="00996ED2" w:rsidRDefault="00996ED2" w:rsidP="000400C1">
      <w:pPr>
        <w:pStyle w:val="Heading2"/>
        <w:rPr>
          <w:ins w:id="3249" w:author="Sam Dent" w:date="2022-08-04T04:26:00Z"/>
        </w:rPr>
      </w:pPr>
      <w:bookmarkStart w:id="3250" w:name="_Toc113618439"/>
      <w:ins w:id="3251" w:author="Sam Dent" w:date="2022-08-04T04:26:00Z">
        <w:r>
          <w:t>Secondary kWh Savings from Fossil Fuel Saving Measures</w:t>
        </w:r>
        <w:bookmarkEnd w:id="3250"/>
      </w:ins>
    </w:p>
    <w:p w14:paraId="6C669CBD" w14:textId="77777777" w:rsidR="00996ED2" w:rsidRDefault="00996ED2" w:rsidP="00996ED2">
      <w:pPr>
        <w:rPr>
          <w:ins w:id="3252" w:author="Sam Dent" w:date="2022-08-04T04:26:00Z"/>
          <w:szCs w:val="20"/>
        </w:rPr>
      </w:pPr>
      <w:ins w:id="3253" w:author="Sam Dent" w:date="2022-08-04T04:26:00Z">
        <w:r>
          <w:rPr>
            <w:szCs w:val="20"/>
          </w:rPr>
          <w:t>Up until v10, only natural gas savings were detailed within the measure characterizations. A number of measures provide secondary electric savings due to the reduction in heating consumption (for example furnace fan savings resulting from shell improvements in a fossil fuel heated home, typically labelled as kWh_heating Gas). These secondary savings can be claimed regardless of the fossil fuel in question (e.g. shell improvements to a home with oil heat) even if natural gas is specifically mentioned within the characterization.</w:t>
        </w:r>
      </w:ins>
    </w:p>
    <w:p w14:paraId="6071FB10" w14:textId="77777777" w:rsidR="00996ED2" w:rsidRDefault="00996ED2" w:rsidP="00CD69FC">
      <w:pPr>
        <w:rPr>
          <w:ins w:id="3254" w:author="Samuel Dent" w:date="2022-05-04T06:06:00Z"/>
        </w:rPr>
      </w:pPr>
    </w:p>
    <w:p w14:paraId="00DD6A6D" w14:textId="65A8949E" w:rsidR="00C668B6" w:rsidDel="00AF707B" w:rsidRDefault="00C668B6">
      <w:pPr>
        <w:pStyle w:val="Heading2"/>
        <w:numPr>
          <w:ilvl w:val="0"/>
          <w:numId w:val="0"/>
        </w:numPr>
        <w:ind w:left="576"/>
        <w:rPr>
          <w:ins w:id="3255" w:author="Samuel Dent" w:date="2022-05-04T06:06:00Z"/>
          <w:del w:id="3256" w:author="Kalee Whitehouse" w:date="2022-06-21T13:14:00Z"/>
        </w:rPr>
        <w:pPrChange w:id="3257" w:author="Sam Dent" w:date="2022-08-04T04:28:00Z">
          <w:pPr/>
        </w:pPrChange>
      </w:pPr>
    </w:p>
    <w:p w14:paraId="016AAE4B" w14:textId="38D81FA5" w:rsidR="00C668B6" w:rsidRPr="00A10B43" w:rsidRDefault="00C668B6">
      <w:pPr>
        <w:pStyle w:val="Heading2"/>
        <w:numPr>
          <w:ilvl w:val="0"/>
          <w:numId w:val="0"/>
        </w:numPr>
        <w:ind w:left="576"/>
        <w:pPrChange w:id="3258" w:author="Sam Dent" w:date="2022-08-04T04:31:00Z">
          <w:pPr/>
        </w:pPrChange>
      </w:pPr>
    </w:p>
    <w:sectPr w:rsidR="00C668B6" w:rsidRPr="00A10B4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06" w:author="Kalee Whitehouse" w:date="2022-09-09T12:21:00Z" w:initials="KW">
    <w:p w14:paraId="55F7BCC3" w14:textId="77777777" w:rsidR="00CC4A36" w:rsidRDefault="00CC4A36" w:rsidP="00102FCE">
      <w:pPr>
        <w:pStyle w:val="CommentText"/>
        <w:jc w:val="left"/>
      </w:pPr>
      <w:r>
        <w:rPr>
          <w:rStyle w:val="CommentReference"/>
        </w:rPr>
        <w:annotationRef/>
      </w:r>
      <w:r>
        <w:t>Please review.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5F7BCC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5AE45" w16cex:dateUtc="2022-09-09T16: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F7BCC3" w16cid:durableId="26C5AE4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AA63B" w14:textId="77777777" w:rsidR="00D53846" w:rsidRDefault="00D53846" w:rsidP="00B55FE0">
      <w:pPr>
        <w:spacing w:after="0"/>
      </w:pPr>
      <w:r>
        <w:separator/>
      </w:r>
    </w:p>
  </w:endnote>
  <w:endnote w:type="continuationSeparator" w:id="0">
    <w:p w14:paraId="7B8C5EE7" w14:textId="77777777" w:rsidR="00D53846" w:rsidRDefault="00D53846" w:rsidP="00B55FE0">
      <w:pPr>
        <w:spacing w:after="0"/>
      </w:pPr>
      <w:r>
        <w:continuationSeparator/>
      </w:r>
    </w:p>
  </w:endnote>
  <w:endnote w:type="continuationNotice" w:id="1">
    <w:p w14:paraId="4F42E40B" w14:textId="77777777" w:rsidR="00D53846" w:rsidRDefault="00D5384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MT">
    <w:altName w:val="Calibri"/>
    <w:panose1 w:val="00000000000000000000"/>
    <w:charset w:val="A1"/>
    <w:family w:val="auto"/>
    <w:notTrueType/>
    <w:pitch w:val="default"/>
    <w:sig w:usb0="00000081" w:usb1="00000000" w:usb2="00000000" w:usb3="00000000" w:csb0="00000008"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Garamond">
    <w:charset w:val="00"/>
    <w:family w:val="roman"/>
    <w:pitch w:val="variable"/>
    <w:sig w:usb0="00000287" w:usb1="00000000" w:usb2="00000000" w:usb3="00000000" w:csb0="0000009F" w:csb1="00000000"/>
  </w:font>
  <w:font w:name="HelveticaNeueLT Std">
    <w:panose1 w:val="00000000000000000000"/>
    <w:charset w:val="00"/>
    <w:family w:val="swiss"/>
    <w:notTrueType/>
    <w:pitch w:val="variable"/>
    <w:sig w:usb0="800000AF" w:usb1="4000204A" w:usb2="00000000" w:usb3="00000000" w:csb0="00000001" w:csb1="00000000"/>
  </w:font>
  <w:font w:name="HelveticaNeueLT Std Med">
    <w:altName w:val="Arial"/>
    <w:panose1 w:val="00000000000000000000"/>
    <w:charset w:val="00"/>
    <w:family w:val="swiss"/>
    <w:notTrueType/>
    <w:pitch w:val="default"/>
    <w:sig w:usb0="00000003" w:usb1="00000000" w:usb2="00000000" w:usb3="00000000" w:csb0="00000001" w:csb1="00000000"/>
  </w:font>
  <w:font w:name="Franklin Gothic Book">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46672" w14:textId="0285D2D5" w:rsidR="00B43A19" w:rsidRDefault="00B43A19">
    <w:pPr>
      <w:pStyle w:val="Footer"/>
    </w:pPr>
    <w:r>
      <w:t>202</w:t>
    </w:r>
    <w:ins w:id="55" w:author="Samuel Dent" w:date="2022-05-04T06:00:00Z">
      <w:r w:rsidR="00FD3949">
        <w:t>3</w:t>
      </w:r>
    </w:ins>
    <w:del w:id="56" w:author="Samuel Dent" w:date="2022-05-04T06:00:00Z">
      <w:r w:rsidR="00D2652F" w:rsidDel="00FD3949">
        <w:delText>2</w:delText>
      </w:r>
    </w:del>
    <w:r>
      <w:t xml:space="preserve"> IL TRM v</w:t>
    </w:r>
    <w:r w:rsidR="00D2652F">
      <w:t>1</w:t>
    </w:r>
    <w:del w:id="57" w:author="Samuel Dent" w:date="2022-05-04T06:00:00Z">
      <w:r w:rsidR="00D2652F" w:rsidDel="00FD3949">
        <w:delText>0</w:delText>
      </w:r>
    </w:del>
    <w:ins w:id="58" w:author="Samuel Dent" w:date="2022-05-04T06:00:00Z">
      <w:r w:rsidR="00FD3949">
        <w:t>1</w:t>
      </w:r>
    </w:ins>
    <w:r>
      <w:t>.0 Vol. 1_</w:t>
    </w:r>
    <w:del w:id="59" w:author="Samuel Dent" w:date="2022-05-04T06:00:00Z">
      <w:r w:rsidR="00EF0F34" w:rsidDel="00FD3949">
        <w:delText>September</w:delText>
      </w:r>
    </w:del>
    <w:ins w:id="60" w:author="Samuel Dent" w:date="2022-05-04T06:00:00Z">
      <w:del w:id="61" w:author="Sam Dent" w:date="2022-08-04T04:29:00Z">
        <w:r w:rsidR="00FD3949" w:rsidDel="00465DE4">
          <w:delText>June</w:delText>
        </w:r>
      </w:del>
    </w:ins>
    <w:ins w:id="62" w:author="Sam Dent" w:date="2022-09-07T08:30:00Z">
      <w:r w:rsidR="00664BE7">
        <w:t>September</w:t>
      </w:r>
    </w:ins>
    <w:r w:rsidR="00EF0F34">
      <w:t xml:space="preserve"> </w:t>
    </w:r>
    <w:del w:id="63" w:author="Sam Dent" w:date="2022-08-04T04:29:00Z">
      <w:r w:rsidR="001F41F7" w:rsidDel="00465DE4">
        <w:delText>24</w:delText>
      </w:r>
    </w:del>
    <w:ins w:id="64" w:author="Sam Dent" w:date="2022-09-20T09:12:00Z">
      <w:r w:rsidR="003476EA">
        <w:t>2</w:t>
      </w:r>
      <w:del w:id="65" w:author="Kalee Whitehouse" w:date="2022-09-22T14:13:00Z">
        <w:r w:rsidR="003476EA" w:rsidDel="00912B2D">
          <w:delText>3</w:delText>
        </w:r>
      </w:del>
    </w:ins>
    <w:ins w:id="66" w:author="Kalee Whitehouse" w:date="2022-09-22T14:13:00Z">
      <w:r w:rsidR="00912B2D">
        <w:t>2</w:t>
      </w:r>
    </w:ins>
    <w:r w:rsidR="00BD4644">
      <w:t>, 202</w:t>
    </w:r>
    <w:del w:id="67" w:author="Samuel Dent" w:date="2022-05-04T06:00:00Z">
      <w:r w:rsidR="00D2652F" w:rsidDel="00FD3949">
        <w:delText>1</w:delText>
      </w:r>
    </w:del>
    <w:ins w:id="68" w:author="Samuel Dent" w:date="2022-05-04T06:00:00Z">
      <w:r w:rsidR="00FD3949">
        <w:t>2</w:t>
      </w:r>
    </w:ins>
    <w:r>
      <w:t>_</w:t>
    </w:r>
    <w:del w:id="69" w:author="Samuel Dent" w:date="2022-05-04T06:00:00Z">
      <w:r w:rsidR="00A024C1" w:rsidDel="00FD3949">
        <w:delText>FINAL</w:delText>
      </w:r>
    </w:del>
    <w:ins w:id="70" w:author="Samuel Dent" w:date="2022-05-04T06:00:00Z">
      <w:del w:id="71" w:author="Sam Dent" w:date="2022-09-20T09:12:00Z">
        <w:r w:rsidR="00FD3949" w:rsidDel="003476EA">
          <w:delText>DRAFT</w:delText>
        </w:r>
      </w:del>
    </w:ins>
    <w:ins w:id="72" w:author="Sam Dent" w:date="2022-09-20T09:12:00Z">
      <w:r w:rsidR="003476EA">
        <w:t>FINAL</w:t>
      </w:r>
    </w:ins>
    <w:ins w:id="73" w:author="Samuel Dent" w:date="2022-05-04T06:00:00Z">
      <w:del w:id="74" w:author="Sam Dent" w:date="2022-09-20T09:12:00Z">
        <w:r w:rsidR="00FD3949" w:rsidDel="003476EA">
          <w:tab/>
        </w:r>
      </w:del>
    </w:ins>
    <w:r>
      <w:tab/>
    </w:r>
    <w:sdt>
      <w:sdtPr>
        <w:id w:val="1716388947"/>
        <w:docPartObj>
          <w:docPartGallery w:val="Page Numbers (Bottom of Page)"/>
          <w:docPartUnique/>
        </w:docPartObj>
      </w:sdtPr>
      <w:sdtEndPr/>
      <w:sdtContent>
        <w:sdt>
          <w:sdtPr>
            <w:id w:val="1045037625"/>
            <w:docPartObj>
              <w:docPartGallery w:val="Page Numbers (Top of Page)"/>
              <w:docPartUnique/>
            </w:docPartObj>
          </w:sdtPr>
          <w:sdtEnd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9</w:t>
            </w:r>
            <w:r>
              <w:rPr>
                <w:b/>
                <w:bCs/>
                <w:sz w:val="24"/>
                <w:szCs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69DB2" w14:textId="77777777" w:rsidR="00D53846" w:rsidRDefault="00D53846" w:rsidP="00B55FE0">
      <w:pPr>
        <w:spacing w:after="0"/>
      </w:pPr>
      <w:r>
        <w:separator/>
      </w:r>
    </w:p>
  </w:footnote>
  <w:footnote w:type="continuationSeparator" w:id="0">
    <w:p w14:paraId="24DC57AC" w14:textId="77777777" w:rsidR="00D53846" w:rsidRDefault="00D53846" w:rsidP="00B55FE0">
      <w:pPr>
        <w:spacing w:after="0"/>
      </w:pPr>
      <w:r>
        <w:continuationSeparator/>
      </w:r>
    </w:p>
  </w:footnote>
  <w:footnote w:type="continuationNotice" w:id="1">
    <w:p w14:paraId="3476D1E0" w14:textId="77777777" w:rsidR="00D53846" w:rsidRDefault="00D53846">
      <w:pPr>
        <w:spacing w:after="0"/>
      </w:pPr>
    </w:p>
  </w:footnote>
  <w:footnote w:id="2">
    <w:p w14:paraId="24AFB48A" w14:textId="33485B8F" w:rsidR="00B43A19" w:rsidRPr="00143A7B" w:rsidRDefault="00B43A19" w:rsidP="008E5EB6">
      <w:pPr>
        <w:pStyle w:val="Footnote"/>
      </w:pPr>
      <w:r w:rsidRPr="00A12E9F">
        <w:rPr>
          <w:rStyle w:val="FootnoteReference"/>
          <w:rFonts w:asciiTheme="minorHAnsi" w:hAnsiTheme="minorHAnsi"/>
          <w:sz w:val="18"/>
        </w:rPr>
        <w:footnoteRef/>
      </w:r>
      <w:r w:rsidRPr="00143A7B">
        <w:t xml:space="preserve"> 220 ILCS 5/8-103B and 220 ILCS 5/8-104.</w:t>
      </w:r>
    </w:p>
  </w:footnote>
  <w:footnote w:id="3">
    <w:p w14:paraId="03ADCC0E" w14:textId="79ED4F5E" w:rsidR="00B43A19" w:rsidRPr="00143A7B" w:rsidRDefault="00B43A19" w:rsidP="008E5EB6">
      <w:pPr>
        <w:pStyle w:val="Footnote"/>
      </w:pPr>
      <w:r w:rsidRPr="00143A7B">
        <w:rPr>
          <w:vertAlign w:val="superscript"/>
        </w:rPr>
        <w:footnoteRef/>
      </w:r>
      <w:r w:rsidRPr="00143A7B">
        <w:t xml:space="preserve"> The Program Administrators include: Ameren Illinois, ComEd, Peoples Gas, North Shore Gas, and Nicor Gas (collectively, the Utilities).</w:t>
      </w:r>
    </w:p>
  </w:footnote>
  <w:footnote w:id="4">
    <w:p w14:paraId="3D79F839" w14:textId="77777777" w:rsidR="00B43A19" w:rsidRPr="00143A7B" w:rsidRDefault="00B43A19" w:rsidP="008E5EB6">
      <w:pPr>
        <w:pStyle w:val="Footnote"/>
      </w:pPr>
      <w:r w:rsidRPr="00A12E9F">
        <w:rPr>
          <w:rStyle w:val="FootnoteReference"/>
          <w:rFonts w:asciiTheme="minorHAnsi" w:hAnsiTheme="minorHAnsi"/>
          <w:sz w:val="18"/>
        </w:rPr>
        <w:footnoteRef/>
      </w:r>
      <w:r w:rsidRPr="00143A7B">
        <w:t xml:space="preserve"> The Illinois TRC test is defined in 220 ILCS 5/8-104(b) and 20 ILCS 3855/1-10.</w:t>
      </w:r>
    </w:p>
  </w:footnote>
  <w:footnote w:id="5">
    <w:p w14:paraId="0B3472F5" w14:textId="77777777" w:rsidR="00B43A19" w:rsidRPr="00143A7B" w:rsidRDefault="00B43A19" w:rsidP="008E5EB6">
      <w:pPr>
        <w:pStyle w:val="Footnote"/>
      </w:pPr>
      <w:r w:rsidRPr="00A12E9F">
        <w:rPr>
          <w:rStyle w:val="FootnoteReference"/>
          <w:rFonts w:asciiTheme="minorHAnsi" w:hAnsiTheme="minorHAnsi"/>
          <w:sz w:val="18"/>
        </w:rPr>
        <w:footnoteRef/>
      </w:r>
      <w:r w:rsidRPr="00143A7B">
        <w:t xml:space="preserve"> Illinois Statewide Technical Reference Manual Request for Proposals, August 22, 2011, pages 3-4, </w:t>
      </w:r>
      <w:hyperlink r:id="rId1" w:history="1">
        <w:r w:rsidRPr="00143A7B">
          <w:rPr>
            <w:rStyle w:val="Hyperlink"/>
          </w:rPr>
          <w:t>http://ilsag.org/yahoo_site_admin/assets/docs/TRM_RFP_Final_part_1.230214520.pdf</w:t>
        </w:r>
      </w:hyperlink>
    </w:p>
  </w:footnote>
  <w:footnote w:id="6">
    <w:p w14:paraId="1AED664C" w14:textId="0FDAAAF0" w:rsidR="00B43A19" w:rsidRPr="00186FED" w:rsidRDefault="00B43A19" w:rsidP="009D7F46">
      <w:pPr>
        <w:pStyle w:val="Footnote"/>
      </w:pPr>
      <w:r w:rsidRPr="00186FED">
        <w:rPr>
          <w:rStyle w:val="FootnoteReference"/>
          <w:rFonts w:asciiTheme="minorHAnsi" w:hAnsiTheme="minorHAnsi" w:cstheme="minorHAnsi"/>
          <w:sz w:val="18"/>
        </w:rPr>
        <w:footnoteRef/>
      </w:r>
      <w:r w:rsidRPr="00186FED">
        <w:t xml:space="preserve"> Being an open forum, this list of SAG stakeholders and participants may change at any time.</w:t>
      </w:r>
    </w:p>
  </w:footnote>
  <w:footnote w:id="7">
    <w:p w14:paraId="673CC0CA" w14:textId="74B507E1"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The Illinois Utilities subject to this TRM include: Ameren Illinois Company d/b/a Ameren Illinois (Ameren), Commonwealth Edison Company (ComEd), The Peoples Gas Light and Coke Company and North Shore Gas Company, and Northern Illinois Gas Company d/b/a Nicor Gas.</w:t>
      </w:r>
    </w:p>
  </w:footnote>
  <w:footnote w:id="8">
    <w:p w14:paraId="20BCF075"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2" w:history="1">
        <w:r w:rsidRPr="00143A7B">
          <w:rPr>
            <w:rStyle w:val="Hyperlink"/>
            <w:rFonts w:cstheme="minorHAnsi"/>
          </w:rPr>
          <w:t>http://www.icc.illinois.gov/docket/files.aspx?no=10-0570&amp;docId=159809</w:t>
        </w:r>
      </w:hyperlink>
    </w:p>
  </w:footnote>
  <w:footnote w:id="9">
    <w:p w14:paraId="0B6181A3" w14:textId="2C4130EF"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3" w:history="1">
        <w:r w:rsidRPr="00143A7B">
          <w:rPr>
            <w:rStyle w:val="Hyperlink"/>
            <w:rFonts w:cstheme="minorHAnsi"/>
          </w:rPr>
          <w:t>http://www.icc.illinois.gov/docket/files.aspx?no=10-0568&amp;docId=167031</w:t>
        </w:r>
      </w:hyperlink>
    </w:p>
  </w:footnote>
  <w:footnote w:id="10">
    <w:p w14:paraId="36B7087B"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4" w:history="1">
        <w:r w:rsidRPr="00143A7B">
          <w:rPr>
            <w:rStyle w:val="Hyperlink"/>
            <w:rFonts w:cstheme="minorHAnsi"/>
          </w:rPr>
          <w:t>http://www.icc.illinois.gov/docket/files.aspx?no=10-0564&amp;docId=167023</w:t>
        </w:r>
      </w:hyperlink>
    </w:p>
  </w:footnote>
  <w:footnote w:id="11">
    <w:p w14:paraId="26CD2E5A"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5" w:history="1">
        <w:r w:rsidRPr="00143A7B">
          <w:rPr>
            <w:rStyle w:val="Hyperlink"/>
            <w:rFonts w:cstheme="minorHAnsi"/>
          </w:rPr>
          <w:t>http://www.icc.illinois.gov/docket/files.aspx?no=10-0562&amp;docId=167027</w:t>
        </w:r>
      </w:hyperlink>
    </w:p>
  </w:footnote>
  <w:footnote w:id="12">
    <w:p w14:paraId="4CE4C856" w14:textId="77777777" w:rsidR="00B43A19" w:rsidRPr="00143A7B" w:rsidRDefault="00B43A19" w:rsidP="00DA676C">
      <w:pPr>
        <w:pStyle w:val="Footnote"/>
      </w:pPr>
      <w:r w:rsidRPr="00A12E9F">
        <w:rPr>
          <w:rStyle w:val="FootnoteReference"/>
          <w:rFonts w:asciiTheme="minorHAnsi" w:hAnsiTheme="minorHAnsi" w:cstheme="minorHAnsi"/>
          <w:sz w:val="18"/>
        </w:rPr>
        <w:footnoteRef/>
      </w:r>
      <w:hyperlink r:id="rId6" w:history="1">
        <w:r w:rsidRPr="00143A7B">
          <w:rPr>
            <w:rStyle w:val="Hyperlink"/>
            <w:rFonts w:cstheme="minorHAnsi"/>
          </w:rPr>
          <w:t>http://www.icc.illinois.gov/docket/files.aspx?no=13-0077&amp;docId=203903</w:t>
        </w:r>
      </w:hyperlink>
      <w:r w:rsidRPr="00143A7B">
        <w:t xml:space="preserve">; </w:t>
      </w:r>
      <w:hyperlink r:id="rId7" w:history="1">
        <w:r w:rsidRPr="00143A7B">
          <w:rPr>
            <w:rStyle w:val="Hyperlink"/>
            <w:rFonts w:cstheme="minorHAnsi"/>
          </w:rPr>
          <w:t>http://www.icc.illinois.gov/docket/files.aspx?no=13-0077&amp;docId=195913</w:t>
        </w:r>
      </w:hyperlink>
      <w:r w:rsidRPr="00143A7B">
        <w:t xml:space="preserve">; </w:t>
      </w:r>
      <w:hyperlink r:id="rId8" w:history="1">
        <w:r w:rsidRPr="00143A7B">
          <w:rPr>
            <w:rStyle w:val="Hyperlink"/>
            <w:rFonts w:cstheme="minorHAnsi"/>
          </w:rPr>
          <w:t>http://www.icc.illinois.gov/downloads/public/edocket/339744.pdf</w:t>
        </w:r>
      </w:hyperlink>
      <w:r w:rsidRPr="00143A7B">
        <w:t xml:space="preserve"> </w:t>
      </w:r>
    </w:p>
  </w:footnote>
  <w:footnote w:id="13">
    <w:p w14:paraId="31E693F4" w14:textId="300BE4AF" w:rsidR="00B43A19" w:rsidRDefault="00B43A19" w:rsidP="000E4A8C">
      <w:pPr>
        <w:pStyle w:val="Footnote"/>
      </w:pPr>
      <w:r>
        <w:rPr>
          <w:rStyle w:val="FootnoteReference"/>
          <w:sz w:val="18"/>
        </w:rPr>
        <w:footnoteRef/>
      </w:r>
      <w:r>
        <w:t xml:space="preserve"> </w:t>
      </w:r>
      <w:hyperlink r:id="rId9" w:history="1">
        <w:r>
          <w:rPr>
            <w:rStyle w:val="Hyperlink"/>
          </w:rPr>
          <w:t>https://www.icc.illinois.gov/docket/files.aspx?no=17-0270&amp;docId=257523</w:t>
        </w:r>
      </w:hyperlink>
      <w:r>
        <w:t xml:space="preserve">  </w:t>
      </w:r>
    </w:p>
  </w:footnote>
  <w:footnote w:id="14">
    <w:p w14:paraId="71AEFAB5" w14:textId="10E816BE" w:rsidR="00362074" w:rsidRPr="00372709" w:rsidRDefault="00362074" w:rsidP="00665BE5">
      <w:pPr>
        <w:pStyle w:val="FootnoteText"/>
        <w:spacing w:after="0"/>
        <w:jc w:val="left"/>
        <w:rPr>
          <w:rFonts w:asciiTheme="minorHAnsi" w:hAnsiTheme="minorHAnsi" w:cstheme="minorHAnsi"/>
          <w:sz w:val="18"/>
          <w:szCs w:val="18"/>
        </w:rPr>
      </w:pPr>
      <w:r w:rsidRPr="00665BE5">
        <w:rPr>
          <w:rStyle w:val="FootnoteReference"/>
          <w:rFonts w:asciiTheme="minorHAnsi" w:hAnsiTheme="minorHAnsi" w:cstheme="minorHAnsi"/>
          <w:sz w:val="18"/>
          <w:szCs w:val="18"/>
        </w:rPr>
        <w:footnoteRef/>
      </w:r>
      <w:r w:rsidRPr="00665BE5">
        <w:rPr>
          <w:rFonts w:asciiTheme="minorHAnsi" w:hAnsiTheme="minorHAnsi" w:cstheme="minorHAnsi"/>
          <w:sz w:val="18"/>
          <w:szCs w:val="18"/>
        </w:rPr>
        <w:t xml:space="preserve"> </w:t>
      </w:r>
      <w:hyperlink r:id="rId10" w:history="1">
        <w:r w:rsidR="000668A3" w:rsidRPr="00383B5D">
          <w:rPr>
            <w:rStyle w:val="Hyperlink"/>
            <w:sz w:val="18"/>
            <w:szCs w:val="18"/>
          </w:rPr>
          <w:t>https://icc.illinois.gov/docket/P2019-0983/documents/292186</w:t>
        </w:r>
      </w:hyperlink>
      <w:r w:rsidR="000668A3" w:rsidRPr="00383B5D">
        <w:rPr>
          <w:sz w:val="18"/>
          <w:szCs w:val="18"/>
        </w:rPr>
        <w:t xml:space="preserve"> </w:t>
      </w:r>
      <w:r w:rsidR="000668A3">
        <w:rPr>
          <w:sz w:val="18"/>
          <w:szCs w:val="18"/>
        </w:rPr>
        <w:t xml:space="preserve"> </w:t>
      </w:r>
      <w:r w:rsidRPr="00665BE5">
        <w:rPr>
          <w:rFonts w:asciiTheme="minorHAnsi" w:hAnsiTheme="minorHAnsi" w:cstheme="minorHAnsi"/>
          <w:sz w:val="18"/>
          <w:szCs w:val="18"/>
        </w:rPr>
        <w:t>Please see IL-TRM Policy Document Version 3.0 available at</w:t>
      </w:r>
      <w:r w:rsidR="009701B3">
        <w:rPr>
          <w:rFonts w:asciiTheme="minorHAnsi" w:hAnsiTheme="minorHAnsi" w:cstheme="minorHAnsi"/>
          <w:sz w:val="18"/>
          <w:szCs w:val="18"/>
        </w:rPr>
        <w:t xml:space="preserve"> </w:t>
      </w:r>
      <w:hyperlink r:id="rId11" w:history="1">
        <w:r w:rsidR="00372709" w:rsidRPr="00D11232">
          <w:rPr>
            <w:rStyle w:val="Hyperlink"/>
            <w:rFonts w:asciiTheme="minorHAnsi" w:hAnsiTheme="minorHAnsi" w:cstheme="minorHAnsi"/>
            <w:sz w:val="18"/>
            <w:szCs w:val="18"/>
          </w:rPr>
          <w:t>https://icc.illinois.gov/docket/P2019-0983/documents/292186/files/509718.pdf</w:t>
        </w:r>
      </w:hyperlink>
    </w:p>
  </w:footnote>
  <w:footnote w:id="15">
    <w:p w14:paraId="38C6BC86" w14:textId="756533AE"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Errata as well as links to the official IL-TRM documents, dockets, and policy documents are available on the following ICC webpage: </w:t>
      </w:r>
      <w:hyperlink r:id="rId12" w:history="1">
        <w:r w:rsidRPr="00F667B9">
          <w:rPr>
            <w:rStyle w:val="Hyperlink"/>
            <w:rFonts w:cstheme="minorHAnsi"/>
          </w:rPr>
          <w:t>http://www.icc.illinois.gov/Electricity/programs/TRM.aspx</w:t>
        </w:r>
      </w:hyperlink>
    </w:p>
  </w:footnote>
  <w:footnote w:id="16">
    <w:p w14:paraId="3B3B25FD"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rPr>
          <w:vertAlign w:val="superscript"/>
        </w:rPr>
        <w:t xml:space="preserve"> </w:t>
      </w:r>
      <w:r w:rsidRPr="00143A7B">
        <w:t>Emphasis has been added to denote the difference between a “deemed value” and a “deemed savings estimate”.  A deemed value refers to a single input value to an algorithm, while a deemed savings estimate is the result of calculating the end result of all of the values in the savings algorithm.</w:t>
      </w:r>
    </w:p>
  </w:footnote>
  <w:footnote w:id="17">
    <w:p w14:paraId="0DEEE83C" w14:textId="68310E6C" w:rsidR="00B43A19" w:rsidRPr="00143A7B" w:rsidRDefault="00B43A19" w:rsidP="00616983">
      <w:pPr>
        <w:pStyle w:val="Footnote"/>
      </w:pPr>
      <w:r w:rsidRPr="00F326FE">
        <w:rPr>
          <w:rStyle w:val="FootnoteReference"/>
          <w:rFonts w:asciiTheme="minorHAnsi" w:hAnsiTheme="minorHAnsi" w:cstheme="minorHAnsi"/>
          <w:sz w:val="18"/>
        </w:rPr>
        <w:footnoteRef/>
      </w:r>
      <w:r w:rsidRPr="00143A7B">
        <w:t xml:space="preserve"> Note that the Public sector buildings and low income measures are not listed as a separate Market Sector. The Public building type is one of a series of building types that are included in the appropriate measures in the Commercial and Industrial Sector.</w:t>
      </w:r>
    </w:p>
  </w:footnote>
  <w:footnote w:id="18">
    <w:p w14:paraId="214FF3E1" w14:textId="77777777" w:rsidR="00B43A19" w:rsidRPr="00143A7B" w:rsidRDefault="00B43A19" w:rsidP="00616983">
      <w:pPr>
        <w:pStyle w:val="Footnote"/>
      </w:pPr>
      <w:r w:rsidRPr="00F326FE">
        <w:rPr>
          <w:rStyle w:val="FootnoteReference"/>
          <w:rFonts w:asciiTheme="minorHAnsi" w:hAnsiTheme="minorHAnsi" w:cstheme="minorHAnsi"/>
          <w:sz w:val="18"/>
        </w:rPr>
        <w:footnoteRef/>
      </w:r>
      <w:r w:rsidRPr="00143A7B">
        <w:t xml:space="preserve"> Please note that this is not an exhaustive list of end-uses and that others may be included in future versions of the TRM.</w:t>
      </w:r>
    </w:p>
  </w:footnote>
  <w:footnote w:id="19">
    <w:p w14:paraId="1D1D5459" w14:textId="77777777" w:rsidR="00BC0086" w:rsidRDefault="00BC0086" w:rsidP="00BC0086">
      <w:pPr>
        <w:pStyle w:val="FootnoteText"/>
      </w:pPr>
      <w:r w:rsidRPr="00BF34BC">
        <w:rPr>
          <w:rStyle w:val="FootnoteReference"/>
          <w:sz w:val="18"/>
          <w:szCs w:val="20"/>
        </w:rPr>
        <w:footnoteRef/>
      </w:r>
      <w:r w:rsidRPr="00BF34BC">
        <w:rPr>
          <w:sz w:val="18"/>
          <w:szCs w:val="20"/>
        </w:rPr>
        <w:t xml:space="preserve"> In rare cases, for example residential Home Energy Report (HER) type programs, in may be appropriate to have savings decay each year throughout the measure life rather than in a midlife adjustment.</w:t>
      </w:r>
    </w:p>
  </w:footnote>
  <w:footnote w:id="20">
    <w:p w14:paraId="5539B092" w14:textId="4216A9C5" w:rsidR="00B43A19" w:rsidRPr="00226D9B" w:rsidRDefault="00B43A19" w:rsidP="00361249">
      <w:pPr>
        <w:pStyle w:val="Footnote"/>
      </w:pPr>
      <w:r w:rsidRPr="00226D9B">
        <w:rPr>
          <w:rStyle w:val="FootnoteReference"/>
        </w:rPr>
        <w:footnoteRef/>
      </w:r>
      <w:r w:rsidRPr="00226D9B">
        <w:t xml:space="preserve"> Note that </w:t>
      </w:r>
      <w:r>
        <w:t xml:space="preserve">best efforts should be made to ensure that </w:t>
      </w:r>
      <w:r w:rsidRPr="00226D9B">
        <w:t>net-to-gross adjustments shall be estimated relative to the specific gross savings baselines for a given product or program.</w:t>
      </w:r>
    </w:p>
  </w:footnote>
  <w:footnote w:id="21">
    <w:p w14:paraId="2137B645" w14:textId="77777777" w:rsidR="00B43A19" w:rsidRPr="00226D9B" w:rsidRDefault="00B43A19" w:rsidP="00361249">
      <w:pPr>
        <w:pStyle w:val="Footnote"/>
      </w:pPr>
      <w:r w:rsidRPr="00226D9B">
        <w:rPr>
          <w:rStyle w:val="FootnoteReference"/>
        </w:rPr>
        <w:footnoteRef/>
      </w:r>
      <w:r w:rsidRPr="00226D9B">
        <w:t xml:space="preserve"> Baseline efficiency levels set above (i.e., more efficient) than a code/standard baseline are only possible for measures or measure bundles with efficiency alternatives that fall between the relevant code/standard and the efficiency requirement of the program (i.e., an “intermediate efficiency” level), and are only possible in cases where the independent evaluator determines that NTG is not capturing the impact of these intermediate efficiency levels. </w:t>
      </w:r>
    </w:p>
  </w:footnote>
  <w:footnote w:id="22">
    <w:p w14:paraId="715837C0" w14:textId="77777777" w:rsidR="00B43A19" w:rsidRDefault="00B43A19" w:rsidP="00361249">
      <w:pPr>
        <w:pStyle w:val="Footnote"/>
      </w:pPr>
      <w:r w:rsidRPr="00226D9B">
        <w:rPr>
          <w:rStyle w:val="FootnoteReference"/>
        </w:rPr>
        <w:footnoteRef/>
      </w:r>
      <w:r w:rsidRPr="00226D9B">
        <w:t xml:space="preserve"> This would include cases in which utility programs endeavor to improve code compliance and can measure such improvement.  It would also include situations</w:t>
      </w:r>
      <w:r>
        <w:t xml:space="preserve"> in which a compelling case could be made that a utility initiative was necessary to enable a more efficient state or local code to be adopted (at least sooner than it otherwise would have been).</w:t>
      </w:r>
    </w:p>
  </w:footnote>
  <w:footnote w:id="23">
    <w:p w14:paraId="3F466AD6" w14:textId="036351B1" w:rsidR="00B43A19" w:rsidRPr="00143A7B" w:rsidRDefault="00B43A19" w:rsidP="00A24242">
      <w:pPr>
        <w:pStyle w:val="Footnote"/>
      </w:pPr>
      <w:r w:rsidRPr="00F326FE">
        <w:rPr>
          <w:rStyle w:val="FootnoteReference"/>
          <w:rFonts w:asciiTheme="minorHAnsi" w:hAnsiTheme="minorHAnsi"/>
          <w:sz w:val="18"/>
        </w:rPr>
        <w:footnoteRef/>
      </w:r>
      <w:r w:rsidRPr="00143A7B">
        <w:t xml:space="preserve"> To gain access to the SharePoint web site, please contact the TRM Administrator at </w:t>
      </w:r>
      <w:hyperlink r:id="rId13" w:history="1">
        <w:r w:rsidRPr="00143A7B">
          <w:rPr>
            <w:rStyle w:val="Hyperlink"/>
          </w:rPr>
          <w:t>iltrmadministrator@veic.org</w:t>
        </w:r>
      </w:hyperlink>
      <w:r w:rsidRPr="00143A7B">
        <w:t xml:space="preserve">. </w:t>
      </w:r>
    </w:p>
  </w:footnote>
  <w:footnote w:id="24">
    <w:p w14:paraId="16C8A210" w14:textId="77777777" w:rsidR="005D21D1" w:rsidDel="00781B1B" w:rsidRDefault="005D21D1" w:rsidP="005D21D1">
      <w:pPr>
        <w:pStyle w:val="FootnoteText"/>
        <w:rPr>
          <w:del w:id="2772" w:author="Samuel Dent" w:date="2022-06-15T05:23:00Z"/>
        </w:rPr>
      </w:pPr>
      <w:del w:id="2773" w:author="Samuel Dent" w:date="2022-06-15T05:23:00Z">
        <w:r w:rsidRPr="009D3E66" w:rsidDel="00781B1B">
          <w:rPr>
            <w:rStyle w:val="FootnoteReference"/>
            <w:sz w:val="18"/>
            <w:szCs w:val="20"/>
          </w:rPr>
          <w:footnoteRef/>
        </w:r>
        <w:r w:rsidRPr="009D3E66" w:rsidDel="00781B1B">
          <w:rPr>
            <w:sz w:val="18"/>
            <w:szCs w:val="20"/>
          </w:rPr>
          <w:delText xml:space="preserve"> US Department of Energy, “Energy Savings Forecast of Solid State Lighting in General Illumination Applications”, December 2019. The resultant forecast is provided on the SharePoint site “Lamp Forecast Workbook.xls”.</w:delText>
        </w:r>
      </w:del>
    </w:p>
  </w:footnote>
  <w:footnote w:id="25">
    <w:p w14:paraId="4D3A18BC" w14:textId="77777777" w:rsidR="00B43A19" w:rsidRPr="00143A7B" w:rsidRDefault="00B43A19" w:rsidP="000A45F8">
      <w:pPr>
        <w:pStyle w:val="Footnote"/>
      </w:pPr>
      <w:r w:rsidRPr="00143A7B">
        <w:rPr>
          <w:rStyle w:val="FootnoteReference"/>
          <w:rFonts w:asciiTheme="minorHAnsi" w:hAnsiTheme="minorHAnsi"/>
          <w:sz w:val="18"/>
        </w:rPr>
        <w:footnoteRef/>
      </w:r>
      <w:r w:rsidRPr="00143A7B">
        <w:t xml:space="preserve"> The Technical Advisory Committee agreed that if the cost of repair is less than 20% of the new baseline replacement cost it can be considered early replacement.</w:t>
      </w:r>
    </w:p>
  </w:footnote>
  <w:footnote w:id="26">
    <w:p w14:paraId="0F4B6E41" w14:textId="1441A249" w:rsidR="00B43A19" w:rsidRPr="00143A7B" w:rsidRDefault="00B43A19" w:rsidP="00230497">
      <w:pPr>
        <w:pStyle w:val="Footnote"/>
      </w:pPr>
      <w:r w:rsidRPr="00F326FE">
        <w:rPr>
          <w:rStyle w:val="FootnoteReference"/>
          <w:rFonts w:asciiTheme="minorHAnsi" w:hAnsiTheme="minorHAnsi" w:cstheme="minorHAnsi"/>
          <w:sz w:val="18"/>
        </w:rPr>
        <w:footnoteRef/>
      </w:r>
      <w:r w:rsidRPr="00143A7B">
        <w:t xml:space="preserve"> Source: US EPA, www.energystar.gov, Space Type Definitions, or definitions as developed through the Technical Advisory Committee.</w:t>
      </w:r>
    </w:p>
  </w:footnote>
  <w:footnote w:id="27">
    <w:p w14:paraId="5BD17480" w14:textId="77777777" w:rsidR="00B43A19" w:rsidRPr="00143A7B" w:rsidRDefault="00B43A19" w:rsidP="00230497">
      <w:pPr>
        <w:pStyle w:val="Footnote"/>
      </w:pPr>
      <w:r w:rsidRPr="00F326FE">
        <w:rPr>
          <w:rStyle w:val="FootnoteReference"/>
          <w:rFonts w:asciiTheme="minorHAnsi" w:hAnsiTheme="minorHAnsi" w:cstheme="minorHAnsi"/>
          <w:sz w:val="18"/>
        </w:rPr>
        <w:footnoteRef/>
      </w:r>
      <w:r w:rsidRPr="00143A7B">
        <w:t xml:space="preserve"> Measures that apply to the multifamily and public housing building types describe how to handle tenant versus master metered buildings.</w:t>
      </w:r>
    </w:p>
  </w:footnote>
  <w:footnote w:id="28">
    <w:p w14:paraId="6900B4D5" w14:textId="77777777" w:rsidR="006D2B03" w:rsidRDefault="006D2B03" w:rsidP="003D25C7">
      <w:pPr>
        <w:pStyle w:val="FootnoteText"/>
        <w:spacing w:after="0"/>
      </w:pPr>
      <w:r w:rsidRPr="003D25C7">
        <w:rPr>
          <w:rStyle w:val="FootnoteReference"/>
          <w:sz w:val="18"/>
          <w:szCs w:val="20"/>
        </w:rPr>
        <w:footnoteRef/>
      </w:r>
      <w:r w:rsidRPr="003D25C7">
        <w:rPr>
          <w:sz w:val="18"/>
          <w:szCs w:val="20"/>
        </w:rPr>
        <w:t xml:space="preserve"> In rare cases, for example residential Home Energy Report (HER) type programs, in may be appropriate to have savings decay each year throughout the measure life rather than in a midlife adjustment.</w:t>
      </w:r>
    </w:p>
  </w:footnote>
  <w:footnote w:id="29">
    <w:p w14:paraId="7EBF835C" w14:textId="4A47C904" w:rsidR="00B43A19" w:rsidRPr="00143A7B" w:rsidRDefault="00B43A19" w:rsidP="00230497">
      <w:pPr>
        <w:pStyle w:val="Footnote"/>
      </w:pPr>
      <w:r w:rsidRPr="00F326FE">
        <w:rPr>
          <w:rStyle w:val="FootnoteReference"/>
          <w:rFonts w:asciiTheme="minorHAnsi" w:hAnsiTheme="minorHAnsi" w:cstheme="minorHAnsi"/>
          <w:sz w:val="18"/>
        </w:rPr>
        <w:footnoteRef/>
      </w:r>
      <w:r w:rsidRPr="00143A7B">
        <w:t xml:space="preserve"> ICC Docket No. 07-0540, Final Order at 32-33, February 6, 2008.</w:t>
      </w:r>
      <w:r w:rsidR="00213274">
        <w:t xml:space="preserve"> </w:t>
      </w:r>
      <w:hyperlink r:id="rId14" w:history="1">
        <w:r w:rsidRPr="00143A7B">
          <w:rPr>
            <w:rStyle w:val="Hyperlink"/>
            <w:rFonts w:cstheme="minorHAnsi"/>
          </w:rPr>
          <w:t>http://www.icc.illinois.gov/downloads/public/edocket/215193.pdf</w:t>
        </w:r>
      </w:hyperlink>
      <w:r w:rsidRPr="00143A7B">
        <w:t xml:space="preserve"> </w:t>
      </w:r>
    </w:p>
  </w:footnote>
  <w:footnote w:id="30">
    <w:p w14:paraId="3D7D46B4" w14:textId="5350C9E4"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All loadshape information has been posted to the VEIC Share</w:t>
      </w:r>
      <w:r>
        <w:t>P</w:t>
      </w:r>
      <w:r w:rsidRPr="00143A7B">
        <w:t xml:space="preserve">oint </w:t>
      </w:r>
      <w:r w:rsidR="00685B9F" w:rsidRPr="00143A7B">
        <w:t>site and</w:t>
      </w:r>
      <w:r w:rsidRPr="00143A7B">
        <w:t xml:space="preserve"> is publicly accessible through the Stakeholder Advisory Group’s web site.  </w:t>
      </w:r>
      <w:hyperlink r:id="rId15" w:history="1">
        <w:r w:rsidRPr="00143A7B">
          <w:rPr>
            <w:rStyle w:val="Hyperlink"/>
            <w:rFonts w:cstheme="minorHAnsi"/>
          </w:rPr>
          <w:t>http://www.ilsag.info/technical-reference-manual.html</w:t>
        </w:r>
      </w:hyperlink>
      <w:r w:rsidRPr="00143A7B">
        <w:t xml:space="preserve"> </w:t>
      </w:r>
    </w:p>
    <w:p w14:paraId="0A0E4EA5" w14:textId="77777777" w:rsidR="00B43A19" w:rsidRPr="00143A7B" w:rsidRDefault="00B41563" w:rsidP="00B55FE0">
      <w:pPr>
        <w:pStyle w:val="Footnote"/>
      </w:pPr>
      <w:hyperlink r:id="rId16" w:history="1">
        <w:r w:rsidR="00B43A19" w:rsidRPr="00143A7B">
          <w:rPr>
            <w:rStyle w:val="Hyperlink"/>
            <w:rFonts w:cstheme="minorHAnsi"/>
          </w:rPr>
          <w:t>http://ilsagfiles.org/SAG_files/Technical_Reference_Manual/Residential_Loadshapes_References.zip</w:t>
        </w:r>
      </w:hyperlink>
    </w:p>
    <w:p w14:paraId="61EBCEF4" w14:textId="77777777" w:rsidR="00B43A19" w:rsidRPr="00143A7B" w:rsidRDefault="00B41563" w:rsidP="00B55FE0">
      <w:pPr>
        <w:pStyle w:val="Footnote"/>
      </w:pPr>
      <w:hyperlink r:id="rId17" w:history="1">
        <w:r w:rsidR="00B43A19" w:rsidRPr="00143A7B">
          <w:rPr>
            <w:rStyle w:val="Hyperlink"/>
            <w:rFonts w:cstheme="minorHAnsi"/>
          </w:rPr>
          <w:t>http://ilsagfiles.org/SAG_files/Technical_Reference_Manual/Commercial_Loadshapes_References.zip</w:t>
        </w:r>
      </w:hyperlink>
    </w:p>
    <w:p w14:paraId="2E6F5DA1" w14:textId="0960D147" w:rsidR="00B43A19" w:rsidRDefault="00B41563" w:rsidP="00B55FE0">
      <w:pPr>
        <w:pStyle w:val="Footnote"/>
        <w:rPr>
          <w:rStyle w:val="Hyperlink"/>
          <w:rFonts w:cstheme="minorHAnsi"/>
        </w:rPr>
      </w:pPr>
      <w:hyperlink r:id="rId18" w:history="1">
        <w:r w:rsidR="00B43A19" w:rsidRPr="00143A7B">
          <w:rPr>
            <w:rStyle w:val="Hyperlink"/>
            <w:rFonts w:cstheme="minorHAnsi"/>
          </w:rPr>
          <w:t>http://ilsagfiles.org/SAG_files/Technical_Reference_Manual/Version_3/Final_Draft/Sources%20and%20References%20-%20Loadshapes/TRM_Version_3_Loadshapes_2.24.zip</w:t>
        </w:r>
      </w:hyperlink>
    </w:p>
    <w:p w14:paraId="32BEA77D" w14:textId="3D946C52" w:rsidR="00B43A19" w:rsidRPr="00F408A2" w:rsidRDefault="00B43A19" w:rsidP="00B55FE0">
      <w:pPr>
        <w:pStyle w:val="Footnote"/>
      </w:pPr>
      <w:r w:rsidRPr="00F408A2">
        <w:rPr>
          <w:rStyle w:val="Hyperlink"/>
          <w:rFonts w:cstheme="minorHAnsi"/>
        </w:rPr>
        <w:t>http://ilsagfiles.org/SAG_files/Technical_Reference_Manual/2018_Loadshape_Files.zip</w:t>
      </w:r>
    </w:p>
  </w:footnote>
  <w:footnote w:id="31">
    <w:p w14:paraId="75662F47" w14:textId="5D5E1222" w:rsidR="00B43A19" w:rsidRDefault="00B43A19" w:rsidP="000A45F8">
      <w:pPr>
        <w:pStyle w:val="Footnote"/>
      </w:pPr>
      <w:r>
        <w:rPr>
          <w:rStyle w:val="FootnoteReference"/>
        </w:rPr>
        <w:footnoteRef/>
      </w:r>
      <w:r>
        <w:t xml:space="preserve"> See “RES 1 Baseline Loadshape Study” Prepared for the Electric and Gas Program Administrators of Massachusetts, </w:t>
      </w:r>
      <w:r w:rsidR="00F77F1F">
        <w:t>Guidehouse</w:t>
      </w:r>
      <w:r>
        <w:t>, July 27, 2018, and corresponding Excel Appendix files.</w:t>
      </w:r>
    </w:p>
  </w:footnote>
  <w:footnote w:id="32">
    <w:p w14:paraId="6963B992" w14:textId="303B7EA1" w:rsidR="00B43A19" w:rsidRDefault="00B43A19" w:rsidP="000A45F8">
      <w:pPr>
        <w:pStyle w:val="Footnote"/>
      </w:pPr>
      <w:r>
        <w:rPr>
          <w:rStyle w:val="FootnoteReference"/>
        </w:rPr>
        <w:footnoteRef/>
      </w:r>
      <w:r>
        <w:t xml:space="preserve"> See ‘</w:t>
      </w:r>
      <w:hyperlink r:id="rId19" w:history="1">
        <w:r w:rsidRPr="0028042F">
          <w:t>IL Res Indoor LED Lighting Load Shape_2018-06-06</w:t>
        </w:r>
      </w:hyperlink>
      <w:r w:rsidRPr="0028042F">
        <w:t>’ and ‘</w:t>
      </w:r>
      <w:hyperlink r:id="rId20" w:history="1">
        <w:r w:rsidRPr="0028042F">
          <w:t>IL Res Indoor LED Lighting Load Shape Development Methodology_2018-05-18</w:t>
        </w:r>
      </w:hyperlink>
      <w:r w:rsidRPr="0028042F">
        <w:t>’ for details.</w:t>
      </w:r>
    </w:p>
  </w:footnote>
  <w:footnote w:id="33">
    <w:p w14:paraId="77176773" w14:textId="4864AE8C" w:rsidR="00B43A19" w:rsidRDefault="00B43A19" w:rsidP="000A45F8">
      <w:pPr>
        <w:pStyle w:val="Footnote"/>
      </w:pPr>
      <w:r>
        <w:rPr>
          <w:rStyle w:val="FootnoteReference"/>
        </w:rPr>
        <w:footnoteRef/>
      </w:r>
      <w:r>
        <w:t xml:space="preserve"> Based on average of Residential Indoor and Outdoor lighting winter usage only.</w:t>
      </w:r>
    </w:p>
  </w:footnote>
  <w:footnote w:id="34">
    <w:p w14:paraId="4F70A188" w14:textId="07245DD6" w:rsidR="00B43A19" w:rsidRDefault="00B43A19" w:rsidP="000A45F8">
      <w:pPr>
        <w:pStyle w:val="Footnote"/>
      </w:pPr>
      <w:r>
        <w:rPr>
          <w:rStyle w:val="FootnoteReference"/>
        </w:rPr>
        <w:footnoteRef/>
      </w:r>
      <w:r>
        <w:t xml:space="preserve"> See ‘3.5 Electrical Load Shapes_Il TRM Workpapre_CI_Ltg_2018-06-28’ and ‘</w:t>
      </w:r>
      <w:hyperlink r:id="rId21" w:history="1">
        <w:r w:rsidRPr="0028042F">
          <w:t>IL Commercial Lighting Load Shape Development Methodology_2018-06-28</w:t>
        </w:r>
      </w:hyperlink>
      <w:r>
        <w:t>’ for details.</w:t>
      </w:r>
    </w:p>
  </w:footnote>
  <w:footnote w:id="35">
    <w:p w14:paraId="5ACFFADD" w14:textId="3CB3794E" w:rsidR="00B43A19" w:rsidRDefault="00B43A19" w:rsidP="000A45F8">
      <w:pPr>
        <w:pStyle w:val="Footnote"/>
      </w:pPr>
      <w:r>
        <w:rPr>
          <w:rStyle w:val="FootnoteReference"/>
        </w:rPr>
        <w:footnoteRef/>
      </w:r>
      <w:r>
        <w:t xml:space="preserve"> Assumed equal to R01 Residential Clothes Washer loadshape.</w:t>
      </w:r>
    </w:p>
  </w:footnote>
  <w:footnote w:id="36">
    <w:p w14:paraId="0167AE0D"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30-year normals have been used instead of Typical Meteorological Year (TMY) data due to the fact that few of the measures in the TRM are significantly affected by solar insolation, which is one of the primary benefits of using the TMY approach.</w:t>
      </w:r>
    </w:p>
  </w:footnote>
  <w:footnote w:id="37">
    <w:p w14:paraId="018CE3EC"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Belzer and Cort, Pacific Northwest National Laboratory in “Statistical Analysis of Historical State-Level Residential Energy Consumption Trends,” 2004.</w:t>
      </w:r>
    </w:p>
  </w:footnote>
  <w:footnote w:id="38">
    <w:p w14:paraId="151074E2"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Energy Center of Wisconsin, May 2008 metering study; “Central Air Conditioning in Wisconsin, A Compilation of Recent Field Research”, p. 32 (amended in 2010).</w:t>
      </w:r>
    </w:p>
  </w:footnote>
  <w:footnote w:id="39">
    <w:p w14:paraId="3360BE28"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This value is based upon experience, and it is preferable to use building-specific base temperatures when available.</w:t>
      </w:r>
    </w:p>
  </w:footnote>
  <w:footnote w:id="40">
    <w:p w14:paraId="6D148024" w14:textId="77777777" w:rsidR="00B43A19" w:rsidRPr="00D23A81" w:rsidRDefault="00B43A19" w:rsidP="00CE48DC">
      <w:pPr>
        <w:pStyle w:val="FootnoteText"/>
        <w:spacing w:after="0"/>
        <w:rPr>
          <w:rFonts w:asciiTheme="minorHAnsi" w:hAnsiTheme="minorHAnsi" w:cstheme="minorHAnsi"/>
          <w:sz w:val="18"/>
          <w:szCs w:val="18"/>
        </w:rPr>
      </w:pPr>
      <w:r w:rsidRPr="00D23A81">
        <w:rPr>
          <w:rStyle w:val="FootnoteReference"/>
          <w:rFonts w:asciiTheme="minorHAnsi" w:hAnsiTheme="minorHAnsi" w:cstheme="minorHAnsi"/>
          <w:sz w:val="18"/>
          <w:szCs w:val="18"/>
        </w:rPr>
        <w:footnoteRef/>
      </w:r>
      <w:r w:rsidRPr="00D23A81">
        <w:rPr>
          <w:rFonts w:asciiTheme="minorHAnsi" w:hAnsiTheme="minorHAnsi" w:cstheme="minorHAnsi"/>
          <w:sz w:val="18"/>
          <w:szCs w:val="18"/>
        </w:rPr>
        <w:t xml:space="preserve"> In such instances, the Incremental Cost is the full cost of direct installation Measures (materials and labor) and the full cost of Measures provided in Kits to Customers.</w:t>
      </w:r>
    </w:p>
  </w:footnote>
  <w:footnote w:id="41">
    <w:p w14:paraId="4466FB00" w14:textId="77777777" w:rsidR="00B43A19" w:rsidRPr="008D377B" w:rsidRDefault="00B43A19" w:rsidP="00CE48DC">
      <w:pPr>
        <w:pStyle w:val="Footnote"/>
      </w:pPr>
      <w:r w:rsidRPr="008D377B">
        <w:rPr>
          <w:rStyle w:val="FootnoteReference"/>
          <w:sz w:val="18"/>
        </w:rPr>
        <w:footnoteRef/>
      </w:r>
      <w:r w:rsidRPr="008D377B">
        <w:t xml:space="preserve"> See </w:t>
      </w:r>
      <w:r>
        <w:t>The National Efficiency Screening Project,</w:t>
      </w:r>
      <w:r w:rsidRPr="008D377B">
        <w:t xml:space="preserve"> National Standard Practice Manual for Assessing Cost-Effectiveness of Energy Efficiency Resources, Edition 1, Spring 2017. Retrieved from https://nationalefficiencyscreening.org/national-standard-practice-manual/.  </w:t>
      </w:r>
    </w:p>
  </w:footnote>
  <w:footnote w:id="42">
    <w:p w14:paraId="3E3A7A94" w14:textId="4C7720C8" w:rsidR="00B43A19" w:rsidRPr="00143A7B" w:rsidRDefault="00B43A19" w:rsidP="00CE48DC">
      <w:pPr>
        <w:pStyle w:val="Footnote"/>
      </w:pPr>
      <w:r w:rsidRPr="00143A7B">
        <w:rPr>
          <w:rStyle w:val="FootnoteReference"/>
          <w:rFonts w:asciiTheme="minorHAnsi" w:hAnsiTheme="minorHAnsi"/>
          <w:sz w:val="18"/>
        </w:rPr>
        <w:footnoteRef/>
      </w:r>
      <w:r w:rsidRPr="00143A7B">
        <w:t xml:space="preserve"> Based on the </w:t>
      </w:r>
      <w:r w:rsidR="00934E63">
        <w:t>ten year average (1/1/2010 – 12/31/2019</w:t>
      </w:r>
      <w:r w:rsidR="00E76472">
        <w:t xml:space="preserve">) of the </w:t>
      </w:r>
      <w:r w:rsidRPr="00143A7B">
        <w:t xml:space="preserve">10 year Treasury bond yield rates. The 10 year rates are </w:t>
      </w:r>
      <w:r>
        <w:t>used</w:t>
      </w:r>
      <w:r w:rsidRPr="00143A7B">
        <w:t xml:space="preserve"> to be consistent with the average measure life of the measures specified within this TRM.</w:t>
      </w:r>
      <w:r w:rsidR="00104C20">
        <w:t xml:space="preserve"> See “IL Discount Rate Calculation</w:t>
      </w:r>
      <w:r w:rsidR="000A5839">
        <w:t>_V9-V11.xls”.</w:t>
      </w:r>
    </w:p>
  </w:footnote>
  <w:footnote w:id="43">
    <w:p w14:paraId="1409D7E7" w14:textId="11316B01" w:rsidR="00B43A19" w:rsidRPr="00143A7B" w:rsidRDefault="00B43A19" w:rsidP="00DD6324">
      <w:pPr>
        <w:pStyle w:val="Footnote"/>
      </w:pPr>
      <w:r w:rsidRPr="00143A7B">
        <w:rPr>
          <w:rStyle w:val="FootnoteReference"/>
          <w:rFonts w:asciiTheme="minorHAnsi" w:hAnsiTheme="minorHAnsi"/>
          <w:sz w:val="18"/>
        </w:rPr>
        <w:footnoteRef/>
      </w:r>
      <w:r w:rsidRPr="00143A7B">
        <w:t xml:space="preserve"> </w:t>
      </w:r>
      <w:r w:rsidR="00104C20">
        <w:t xml:space="preserve">Calculated </w:t>
      </w:r>
      <w:r w:rsidR="00060F8F">
        <w:t xml:space="preserve">as </w:t>
      </w:r>
      <w:r w:rsidR="00C93E34">
        <w:t>(</w:t>
      </w:r>
      <w:r w:rsidR="00060F8F">
        <w:t xml:space="preserve">(1+Nominal </w:t>
      </w:r>
      <w:r w:rsidR="001265FF">
        <w:t xml:space="preserve">Discount </w:t>
      </w:r>
      <w:r w:rsidR="00060F8F">
        <w:t>Rate)/(1</w:t>
      </w:r>
      <w:r w:rsidR="001265FF">
        <w:t>+Real Discount Rate)</w:t>
      </w:r>
      <w:r w:rsidR="00C93E34">
        <w:t xml:space="preserve"> – 1). </w:t>
      </w:r>
    </w:p>
  </w:footnote>
  <w:footnote w:id="44">
    <w:p w14:paraId="32E67CE2" w14:textId="29E82022" w:rsidR="00241417" w:rsidRDefault="00241417" w:rsidP="00056F71">
      <w:pPr>
        <w:pStyle w:val="FootnoteText"/>
        <w:spacing w:after="0"/>
      </w:pPr>
      <w:r>
        <w:rPr>
          <w:rStyle w:val="FootnoteReference"/>
        </w:rPr>
        <w:footnoteRef/>
      </w:r>
      <w:r>
        <w:t xml:space="preserve"> </w:t>
      </w:r>
      <w:r>
        <w:rPr>
          <w:sz w:val="18"/>
          <w:szCs w:val="18"/>
        </w:rPr>
        <w:t>Consistent with the IL EE Policy Manual Version 2.0, the societal discount rate used for analyses pertaining to the 2022-2025 Plan cycle will be this discount rate first presented in the 2021 IL-TRMv9.0. “The societal discount rate will be fixed for the entirety of each Plan period, and used for all analyses pertaining to that Plan period. That is, the real and/or nominal societal discount rates used in the development of the Program Administrators’ multi-year Plans shall also be used for retrospective Cost-Effectiveness analyses of the evaluated results of each of the years in those Plans as well as in the IL-TRM applicable to the years in those Plans.”</w:t>
      </w:r>
    </w:p>
  </w:footnote>
  <w:footnote w:id="45">
    <w:p w14:paraId="375B6025" w14:textId="24FFBB00" w:rsidR="00643700" w:rsidRDefault="00643700" w:rsidP="00056F71">
      <w:pPr>
        <w:pStyle w:val="FootnoteText"/>
        <w:spacing w:after="0"/>
      </w:pPr>
      <w:r>
        <w:rPr>
          <w:rStyle w:val="FootnoteReference"/>
        </w:rPr>
        <w:footnoteRef/>
      </w:r>
      <w:r>
        <w:t xml:space="preserve"> </w:t>
      </w:r>
      <w:r>
        <w:rPr>
          <w:sz w:val="18"/>
          <w:szCs w:val="18"/>
        </w:rPr>
        <w:t>Consistent with the IL EE Policy Manual Version 2.0, “The societal discount rate used for analyses pertaining to the 2018-2021 Plan cycle will be the discount rate in the 2019 IL-TRM.”</w:t>
      </w:r>
    </w:p>
  </w:footnote>
  <w:footnote w:id="46">
    <w:p w14:paraId="7C5EEA2E" w14:textId="20D14739" w:rsidR="00B43A19" w:rsidRPr="009C362B" w:rsidRDefault="00B43A19" w:rsidP="00CD69FC">
      <w:pPr>
        <w:pStyle w:val="Footnote"/>
      </w:pPr>
      <w:r w:rsidRPr="00F326FE">
        <w:rPr>
          <w:rStyle w:val="FootnoteReference"/>
          <w:rFonts w:asciiTheme="minorHAnsi" w:hAnsiTheme="minorHAnsi"/>
          <w:sz w:val="18"/>
        </w:rPr>
        <w:footnoteRef/>
      </w:r>
      <w:r w:rsidRPr="00143A7B">
        <w:t xml:space="preserve"> For more information,</w:t>
      </w:r>
      <w:r>
        <w:t xml:space="preserve"> please refer to the document, “</w:t>
      </w:r>
      <w:r w:rsidRPr="00143A7B">
        <w:t xml:space="preserve">Dealing with interactive Effects During Measure Characterization” Memo to the Stakeholder Advisory Group dated 12/13/11. </w:t>
      </w:r>
      <w:hyperlink r:id="rId22" w:history="1">
        <w:r w:rsidRPr="00F667B9">
          <w:rPr>
            <w:rStyle w:val="Hyperlink"/>
            <w:rFonts w:cstheme="minorHAnsi"/>
          </w:rPr>
          <w:t>http://portal.veic.org/projects/illinoistrm/Shared%20Documents/Memos/Interactive_Effects_Memo_121311.docx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7ED89" w14:textId="4E33672D" w:rsidR="00B43A19" w:rsidRPr="00447701" w:rsidRDefault="00B43A19" w:rsidP="00447701">
    <w:pPr>
      <w:pStyle w:val="Header"/>
      <w:pBdr>
        <w:bottom w:val="single" w:sz="4" w:space="0" w:color="auto"/>
      </w:pBdr>
      <w:jc w:val="left"/>
      <w:rPr>
        <w:rFonts w:asciiTheme="minorHAnsi" w:hAnsiTheme="minorHAnsi"/>
      </w:rPr>
    </w:pPr>
    <w:r w:rsidRPr="00447701">
      <w:t>Illinois Statewide Technical Reference Manual – Volume 1: Overview and User Guide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24E7" w14:textId="6D5F0083" w:rsidR="00B43A19" w:rsidRDefault="00B43A19" w:rsidP="0028614A">
    <w:pPr>
      <w:pStyle w:val="HeaderIL"/>
    </w:pPr>
    <w:r>
      <w:t>I</w:t>
    </w:r>
    <w:r w:rsidRPr="00AB4D81">
      <w:t>llinois Statewide Technical Reference Manual</w:t>
    </w:r>
    <w:r>
      <w:t xml:space="preserve"> – 1 Purpose of TRM</w:t>
    </w:r>
    <w:r w:rsidDel="00502766">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49831" w14:textId="70A3A60F" w:rsidR="00B43A19" w:rsidRDefault="00B43A19" w:rsidP="0028614A">
    <w:pPr>
      <w:pStyle w:val="HeaderIL"/>
    </w:pPr>
    <w:r>
      <w:t>I</w:t>
    </w:r>
    <w:r w:rsidRPr="00AB4D81">
      <w:t>llinois Statewide Technical Reference Manual</w:t>
    </w:r>
    <w:r>
      <w:t xml:space="preserve"> – 1 Purpose of TRM</w:t>
    </w:r>
    <w:r w:rsidDel="00502766">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8530D" w14:textId="77777777" w:rsidR="00994F50" w:rsidRDefault="00BD07E2" w:rsidP="0028614A">
    <w:pPr>
      <w:pStyle w:val="HeaderIL"/>
    </w:pPr>
    <w:r>
      <w:t>I</w:t>
    </w:r>
    <w:r w:rsidRPr="00AB4D81">
      <w:t>llinois Statewide Technical Reference Manual</w:t>
    </w:r>
    <w:r>
      <w:t xml:space="preserve"> – 2 Organizational Structure</w:t>
    </w:r>
    <w:r w:rsidDel="00502766">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7CE68" w14:textId="7A17B7FD" w:rsidR="00B43A19" w:rsidRDefault="00B43A19" w:rsidP="0028614A">
    <w:pPr>
      <w:pStyle w:val="HeaderIL"/>
    </w:pPr>
    <w:r>
      <w:t>I</w:t>
    </w:r>
    <w:r w:rsidRPr="00AB4D81">
      <w:t>llinois Statewide Technical Reference Manual</w:t>
    </w:r>
    <w:r>
      <w:t xml:space="preserve"> – 3 Assumptions</w:t>
    </w:r>
    <w:r w:rsidDel="00502766">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C3DB6" w14:textId="7AFA7059" w:rsidR="00B43A19" w:rsidRDefault="00B43A19" w:rsidP="0028614A">
    <w:pPr>
      <w:pStyle w:val="HeaderIL"/>
    </w:pPr>
    <w:r>
      <w:t>I</w:t>
    </w:r>
    <w:r w:rsidRPr="00AB4D81">
      <w:t>llinois Statewide Technical Reference Manual</w:t>
    </w:r>
    <w:r>
      <w:t xml:space="preserve"> – 3 Assumptions</w:t>
    </w:r>
    <w:r w:rsidDel="005027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B7ECE48"/>
    <w:lvl w:ilvl="0">
      <w:numFmt w:val="bullet"/>
      <w:lvlText w:val="*"/>
      <w:lvlJc w:val="left"/>
      <w:pPr>
        <w:ind w:left="0" w:firstLine="0"/>
      </w:pPr>
    </w:lvl>
  </w:abstractNum>
  <w:abstractNum w:abstractNumId="1" w15:restartNumberingAfterBreak="0">
    <w:nsid w:val="01275E63"/>
    <w:multiLevelType w:val="hybridMultilevel"/>
    <w:tmpl w:val="B54A8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83E16"/>
    <w:multiLevelType w:val="hybridMultilevel"/>
    <w:tmpl w:val="48DEE8E2"/>
    <w:lvl w:ilvl="0" w:tplc="66D68EE0">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A51679D"/>
    <w:multiLevelType w:val="hybridMultilevel"/>
    <w:tmpl w:val="07E89036"/>
    <w:lvl w:ilvl="0" w:tplc="0F6E346E">
      <w:start w:val="1"/>
      <w:numFmt w:val="bullet"/>
      <w:pStyle w:val="Bullet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A575537"/>
    <w:multiLevelType w:val="hybridMultilevel"/>
    <w:tmpl w:val="D05E4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EB06B6"/>
    <w:multiLevelType w:val="hybridMultilevel"/>
    <w:tmpl w:val="C86EAC96"/>
    <w:lvl w:ilvl="0" w:tplc="65BC67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BBA7D45"/>
    <w:multiLevelType w:val="hybridMultilevel"/>
    <w:tmpl w:val="CF1C0D16"/>
    <w:lvl w:ilvl="0" w:tplc="561E590A">
      <w:start w:val="1"/>
      <w:numFmt w:val="decimal"/>
      <w:pStyle w:val="List2"/>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0C8C7D85"/>
    <w:multiLevelType w:val="multilevel"/>
    <w:tmpl w:val="7B20DC88"/>
    <w:lvl w:ilvl="0">
      <w:start w:val="1"/>
      <w:numFmt w:val="decimal"/>
      <w:pStyle w:val="Heading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324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110F0EB9"/>
    <w:multiLevelType w:val="hybridMultilevel"/>
    <w:tmpl w:val="AAAC0B38"/>
    <w:lvl w:ilvl="0" w:tplc="9FF85FC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5915ED"/>
    <w:multiLevelType w:val="multilevel"/>
    <w:tmpl w:val="76C4CB8C"/>
    <w:lvl w:ilvl="0">
      <w:start w:val="1"/>
      <w:numFmt w:val="bullet"/>
      <w:pStyle w:val="Bullet1"/>
      <w:lvlText w:val=""/>
      <w:lvlJc w:val="left"/>
      <w:pPr>
        <w:ind w:left="720" w:hanging="360"/>
      </w:pPr>
      <w:rPr>
        <w:rFonts w:ascii="Wingdings" w:hAnsi="Wingding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5B9BD5" w:themeColor="accent1"/>
      </w:rPr>
    </w:lvl>
    <w:lvl w:ilvl="7">
      <w:start w:val="1"/>
      <w:numFmt w:val="bullet"/>
      <w:lvlText w:val=""/>
      <w:lvlJc w:val="left"/>
      <w:pPr>
        <w:ind w:left="5760" w:hanging="360"/>
      </w:pPr>
      <w:rPr>
        <w:rFonts w:ascii="Wingdings" w:hAnsi="Wingdings" w:hint="default"/>
        <w:color w:val="ED7D31" w:themeColor="accent2"/>
      </w:rPr>
    </w:lvl>
    <w:lvl w:ilvl="8">
      <w:start w:val="1"/>
      <w:numFmt w:val="bullet"/>
      <w:lvlText w:val=""/>
      <w:lvlJc w:val="left"/>
      <w:pPr>
        <w:ind w:left="6480" w:hanging="360"/>
      </w:pPr>
      <w:rPr>
        <w:rFonts w:ascii="Wingdings" w:hAnsi="Wingdings" w:hint="default"/>
        <w:color w:val="A5A5A5" w:themeColor="accent3"/>
      </w:rPr>
    </w:lvl>
  </w:abstractNum>
  <w:abstractNum w:abstractNumId="10" w15:restartNumberingAfterBreak="0">
    <w:nsid w:val="1DAC02E7"/>
    <w:multiLevelType w:val="hybridMultilevel"/>
    <w:tmpl w:val="65A4D5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850BC"/>
    <w:multiLevelType w:val="hybridMultilevel"/>
    <w:tmpl w:val="D2D4C3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16D7FC9"/>
    <w:multiLevelType w:val="multilevel"/>
    <w:tmpl w:val="4FD070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2EC6C07"/>
    <w:multiLevelType w:val="hybridMultilevel"/>
    <w:tmpl w:val="2CFC2A0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A5537BB"/>
    <w:multiLevelType w:val="hybridMultilevel"/>
    <w:tmpl w:val="7E8EA6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B4675A"/>
    <w:multiLevelType w:val="multilevel"/>
    <w:tmpl w:val="8188C05C"/>
    <w:lvl w:ilvl="0">
      <w:start w:val="1"/>
      <w:numFmt w:val="bullet"/>
      <w:lvlText w:val=""/>
      <w:lvlJc w:val="left"/>
      <w:pPr>
        <w:tabs>
          <w:tab w:val="num" w:pos="90"/>
        </w:tabs>
        <w:ind w:left="90" w:hanging="360"/>
      </w:pPr>
      <w:rPr>
        <w:rFonts w:ascii="Symbol" w:hAnsi="Symbol" w:hint="default"/>
        <w:sz w:val="20"/>
      </w:rPr>
    </w:lvl>
    <w:lvl w:ilvl="1" w:tentative="1">
      <w:start w:val="1"/>
      <w:numFmt w:val="bullet"/>
      <w:lvlText w:val=""/>
      <w:lvlJc w:val="left"/>
      <w:pPr>
        <w:tabs>
          <w:tab w:val="num" w:pos="810"/>
        </w:tabs>
        <w:ind w:left="810" w:hanging="360"/>
      </w:pPr>
      <w:rPr>
        <w:rFonts w:ascii="Symbol" w:hAnsi="Symbol" w:hint="default"/>
        <w:sz w:val="20"/>
      </w:rPr>
    </w:lvl>
    <w:lvl w:ilvl="2" w:tentative="1">
      <w:start w:val="1"/>
      <w:numFmt w:val="bullet"/>
      <w:lvlText w:val=""/>
      <w:lvlJc w:val="left"/>
      <w:pPr>
        <w:tabs>
          <w:tab w:val="num" w:pos="1530"/>
        </w:tabs>
        <w:ind w:left="1530" w:hanging="360"/>
      </w:pPr>
      <w:rPr>
        <w:rFonts w:ascii="Symbol" w:hAnsi="Symbol" w:hint="default"/>
        <w:sz w:val="20"/>
      </w:rPr>
    </w:lvl>
    <w:lvl w:ilvl="3" w:tentative="1">
      <w:start w:val="1"/>
      <w:numFmt w:val="bullet"/>
      <w:lvlText w:val=""/>
      <w:lvlJc w:val="left"/>
      <w:pPr>
        <w:tabs>
          <w:tab w:val="num" w:pos="2250"/>
        </w:tabs>
        <w:ind w:left="2250" w:hanging="360"/>
      </w:pPr>
      <w:rPr>
        <w:rFonts w:ascii="Symbol" w:hAnsi="Symbol" w:hint="default"/>
        <w:sz w:val="20"/>
      </w:rPr>
    </w:lvl>
    <w:lvl w:ilvl="4" w:tentative="1">
      <w:start w:val="1"/>
      <w:numFmt w:val="bullet"/>
      <w:lvlText w:val=""/>
      <w:lvlJc w:val="left"/>
      <w:pPr>
        <w:tabs>
          <w:tab w:val="num" w:pos="2970"/>
        </w:tabs>
        <w:ind w:left="2970" w:hanging="360"/>
      </w:pPr>
      <w:rPr>
        <w:rFonts w:ascii="Symbol" w:hAnsi="Symbol" w:hint="default"/>
        <w:sz w:val="20"/>
      </w:rPr>
    </w:lvl>
    <w:lvl w:ilvl="5" w:tentative="1">
      <w:start w:val="1"/>
      <w:numFmt w:val="bullet"/>
      <w:lvlText w:val=""/>
      <w:lvlJc w:val="left"/>
      <w:pPr>
        <w:tabs>
          <w:tab w:val="num" w:pos="3690"/>
        </w:tabs>
        <w:ind w:left="3690" w:hanging="360"/>
      </w:pPr>
      <w:rPr>
        <w:rFonts w:ascii="Symbol" w:hAnsi="Symbol" w:hint="default"/>
        <w:sz w:val="20"/>
      </w:rPr>
    </w:lvl>
    <w:lvl w:ilvl="6" w:tentative="1">
      <w:start w:val="1"/>
      <w:numFmt w:val="bullet"/>
      <w:lvlText w:val=""/>
      <w:lvlJc w:val="left"/>
      <w:pPr>
        <w:tabs>
          <w:tab w:val="num" w:pos="4410"/>
        </w:tabs>
        <w:ind w:left="4410" w:hanging="360"/>
      </w:pPr>
      <w:rPr>
        <w:rFonts w:ascii="Symbol" w:hAnsi="Symbol" w:hint="default"/>
        <w:sz w:val="20"/>
      </w:rPr>
    </w:lvl>
    <w:lvl w:ilvl="7" w:tentative="1">
      <w:start w:val="1"/>
      <w:numFmt w:val="bullet"/>
      <w:lvlText w:val=""/>
      <w:lvlJc w:val="left"/>
      <w:pPr>
        <w:tabs>
          <w:tab w:val="num" w:pos="5130"/>
        </w:tabs>
        <w:ind w:left="5130" w:hanging="360"/>
      </w:pPr>
      <w:rPr>
        <w:rFonts w:ascii="Symbol" w:hAnsi="Symbol" w:hint="default"/>
        <w:sz w:val="20"/>
      </w:rPr>
    </w:lvl>
    <w:lvl w:ilvl="8" w:tentative="1">
      <w:start w:val="1"/>
      <w:numFmt w:val="bullet"/>
      <w:lvlText w:val=""/>
      <w:lvlJc w:val="left"/>
      <w:pPr>
        <w:tabs>
          <w:tab w:val="num" w:pos="5850"/>
        </w:tabs>
        <w:ind w:left="5850" w:hanging="360"/>
      </w:pPr>
      <w:rPr>
        <w:rFonts w:ascii="Symbol" w:hAnsi="Symbol" w:hint="default"/>
        <w:sz w:val="20"/>
      </w:rPr>
    </w:lvl>
  </w:abstractNum>
  <w:abstractNum w:abstractNumId="17" w15:restartNumberingAfterBreak="0">
    <w:nsid w:val="2B3371E0"/>
    <w:multiLevelType w:val="hybridMultilevel"/>
    <w:tmpl w:val="EBC68BE2"/>
    <w:lvl w:ilvl="0" w:tplc="E7843258">
      <w:start w:val="1"/>
      <w:numFmt w:val="bullet"/>
      <w:lvlText w:val="•"/>
      <w:lvlJc w:val="left"/>
      <w:pPr>
        <w:tabs>
          <w:tab w:val="num" w:pos="720"/>
        </w:tabs>
        <w:ind w:left="720" w:hanging="360"/>
      </w:pPr>
      <w:rPr>
        <w:rFonts w:ascii="Arial" w:hAnsi="Arial" w:hint="default"/>
      </w:rPr>
    </w:lvl>
    <w:lvl w:ilvl="1" w:tplc="B82ABB1E" w:tentative="1">
      <w:start w:val="1"/>
      <w:numFmt w:val="bullet"/>
      <w:lvlText w:val="•"/>
      <w:lvlJc w:val="left"/>
      <w:pPr>
        <w:tabs>
          <w:tab w:val="num" w:pos="1440"/>
        </w:tabs>
        <w:ind w:left="1440" w:hanging="360"/>
      </w:pPr>
      <w:rPr>
        <w:rFonts w:ascii="Arial" w:hAnsi="Arial" w:hint="default"/>
      </w:rPr>
    </w:lvl>
    <w:lvl w:ilvl="2" w:tplc="1F2EB13C" w:tentative="1">
      <w:start w:val="1"/>
      <w:numFmt w:val="bullet"/>
      <w:lvlText w:val="•"/>
      <w:lvlJc w:val="left"/>
      <w:pPr>
        <w:tabs>
          <w:tab w:val="num" w:pos="2160"/>
        </w:tabs>
        <w:ind w:left="2160" w:hanging="360"/>
      </w:pPr>
      <w:rPr>
        <w:rFonts w:ascii="Arial" w:hAnsi="Arial" w:hint="default"/>
      </w:rPr>
    </w:lvl>
    <w:lvl w:ilvl="3" w:tplc="B7FAA06C" w:tentative="1">
      <w:start w:val="1"/>
      <w:numFmt w:val="bullet"/>
      <w:lvlText w:val="•"/>
      <w:lvlJc w:val="left"/>
      <w:pPr>
        <w:tabs>
          <w:tab w:val="num" w:pos="2880"/>
        </w:tabs>
        <w:ind w:left="2880" w:hanging="360"/>
      </w:pPr>
      <w:rPr>
        <w:rFonts w:ascii="Arial" w:hAnsi="Arial" w:hint="default"/>
      </w:rPr>
    </w:lvl>
    <w:lvl w:ilvl="4" w:tplc="DC6A5368" w:tentative="1">
      <w:start w:val="1"/>
      <w:numFmt w:val="bullet"/>
      <w:lvlText w:val="•"/>
      <w:lvlJc w:val="left"/>
      <w:pPr>
        <w:tabs>
          <w:tab w:val="num" w:pos="3600"/>
        </w:tabs>
        <w:ind w:left="3600" w:hanging="360"/>
      </w:pPr>
      <w:rPr>
        <w:rFonts w:ascii="Arial" w:hAnsi="Arial" w:hint="default"/>
      </w:rPr>
    </w:lvl>
    <w:lvl w:ilvl="5" w:tplc="4AD43316" w:tentative="1">
      <w:start w:val="1"/>
      <w:numFmt w:val="bullet"/>
      <w:lvlText w:val="•"/>
      <w:lvlJc w:val="left"/>
      <w:pPr>
        <w:tabs>
          <w:tab w:val="num" w:pos="4320"/>
        </w:tabs>
        <w:ind w:left="4320" w:hanging="360"/>
      </w:pPr>
      <w:rPr>
        <w:rFonts w:ascii="Arial" w:hAnsi="Arial" w:hint="default"/>
      </w:rPr>
    </w:lvl>
    <w:lvl w:ilvl="6" w:tplc="614AA8C6" w:tentative="1">
      <w:start w:val="1"/>
      <w:numFmt w:val="bullet"/>
      <w:lvlText w:val="•"/>
      <w:lvlJc w:val="left"/>
      <w:pPr>
        <w:tabs>
          <w:tab w:val="num" w:pos="5040"/>
        </w:tabs>
        <w:ind w:left="5040" w:hanging="360"/>
      </w:pPr>
      <w:rPr>
        <w:rFonts w:ascii="Arial" w:hAnsi="Arial" w:hint="default"/>
      </w:rPr>
    </w:lvl>
    <w:lvl w:ilvl="7" w:tplc="2FC609DA" w:tentative="1">
      <w:start w:val="1"/>
      <w:numFmt w:val="bullet"/>
      <w:lvlText w:val="•"/>
      <w:lvlJc w:val="left"/>
      <w:pPr>
        <w:tabs>
          <w:tab w:val="num" w:pos="5760"/>
        </w:tabs>
        <w:ind w:left="5760" w:hanging="360"/>
      </w:pPr>
      <w:rPr>
        <w:rFonts w:ascii="Arial" w:hAnsi="Arial" w:hint="default"/>
      </w:rPr>
    </w:lvl>
    <w:lvl w:ilvl="8" w:tplc="5ACA694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E1F2A5D"/>
    <w:multiLevelType w:val="hybridMultilevel"/>
    <w:tmpl w:val="DCFC727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3F1C95"/>
    <w:multiLevelType w:val="hybridMultilevel"/>
    <w:tmpl w:val="34FACA7C"/>
    <w:lvl w:ilvl="0" w:tplc="A888E21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15:restartNumberingAfterBreak="0">
    <w:nsid w:val="45F4571C"/>
    <w:multiLevelType w:val="hybridMultilevel"/>
    <w:tmpl w:val="3FD09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4C4B05"/>
    <w:multiLevelType w:val="hybridMultilevel"/>
    <w:tmpl w:val="3768EB32"/>
    <w:lvl w:ilvl="0" w:tplc="3E74788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8942E8"/>
    <w:multiLevelType w:val="hybridMultilevel"/>
    <w:tmpl w:val="4C70B852"/>
    <w:lvl w:ilvl="0" w:tplc="995A9E52">
      <w:start w:val="1"/>
      <w:numFmt w:val="decimal"/>
      <w:lvlText w:val="%1."/>
      <w:lvlJc w:val="left"/>
      <w:pPr>
        <w:ind w:left="720" w:hanging="360"/>
      </w:pPr>
      <w:rPr>
        <w:rFonts w:asciiTheme="minorHAnsi" w:eastAsia="Times New Roman" w:hAnsiTheme="minorHAnsi" w:cs="Times New Roman" w:hint="default"/>
      </w:rPr>
    </w:lvl>
    <w:lvl w:ilvl="1" w:tplc="04090003">
      <w:start w:val="1"/>
      <w:numFmt w:val="bullet"/>
      <w:lvlText w:val="o"/>
      <w:lvlJc w:val="left"/>
      <w:pPr>
        <w:ind w:left="1440" w:hanging="360"/>
      </w:pPr>
      <w:rPr>
        <w:rFonts w:ascii="Courier New" w:hAnsi="Courier New" w:hint="default"/>
      </w:rPr>
    </w:lvl>
    <w:lvl w:ilvl="2" w:tplc="4A68F180">
      <w:start w:val="1"/>
      <w:numFmt w:val="upp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1C372AA"/>
    <w:multiLevelType w:val="hybridMultilevel"/>
    <w:tmpl w:val="F418DC8C"/>
    <w:lvl w:ilvl="0" w:tplc="7A4AE1A6">
      <w:start w:val="1"/>
      <w:numFmt w:val="bullet"/>
      <w:pStyle w:val="ResumeBullet"/>
      <w:lvlText w:val="»"/>
      <w:lvlJc w:val="left"/>
      <w:pPr>
        <w:tabs>
          <w:tab w:val="num" w:pos="2790"/>
        </w:tabs>
        <w:ind w:left="2718" w:hanging="288"/>
      </w:pPr>
      <w:rPr>
        <w:rFonts w:ascii="Palatino Linotype" w:hAnsi="Palatino Linotype"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F11D46"/>
    <w:multiLevelType w:val="hybridMultilevel"/>
    <w:tmpl w:val="80CE0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FD426F"/>
    <w:multiLevelType w:val="hybridMultilevel"/>
    <w:tmpl w:val="CCAA1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D420D2"/>
    <w:multiLevelType w:val="hybridMultilevel"/>
    <w:tmpl w:val="947AA7E2"/>
    <w:lvl w:ilvl="0" w:tplc="190671CE">
      <w:start w:val="1"/>
      <w:numFmt w:val="bullet"/>
      <w:lvlText w:val="•"/>
      <w:lvlJc w:val="left"/>
      <w:pPr>
        <w:tabs>
          <w:tab w:val="num" w:pos="720"/>
        </w:tabs>
        <w:ind w:left="720" w:hanging="360"/>
      </w:pPr>
      <w:rPr>
        <w:rFonts w:ascii="Arial" w:hAnsi="Arial" w:hint="default"/>
      </w:rPr>
    </w:lvl>
    <w:lvl w:ilvl="1" w:tplc="5CDE2380" w:tentative="1">
      <w:start w:val="1"/>
      <w:numFmt w:val="bullet"/>
      <w:lvlText w:val="•"/>
      <w:lvlJc w:val="left"/>
      <w:pPr>
        <w:tabs>
          <w:tab w:val="num" w:pos="1440"/>
        </w:tabs>
        <w:ind w:left="1440" w:hanging="360"/>
      </w:pPr>
      <w:rPr>
        <w:rFonts w:ascii="Arial" w:hAnsi="Arial" w:hint="default"/>
      </w:rPr>
    </w:lvl>
    <w:lvl w:ilvl="2" w:tplc="2A1239D0" w:tentative="1">
      <w:start w:val="1"/>
      <w:numFmt w:val="bullet"/>
      <w:lvlText w:val="•"/>
      <w:lvlJc w:val="left"/>
      <w:pPr>
        <w:tabs>
          <w:tab w:val="num" w:pos="2160"/>
        </w:tabs>
        <w:ind w:left="2160" w:hanging="360"/>
      </w:pPr>
      <w:rPr>
        <w:rFonts w:ascii="Arial" w:hAnsi="Arial" w:hint="default"/>
      </w:rPr>
    </w:lvl>
    <w:lvl w:ilvl="3" w:tplc="44F01624" w:tentative="1">
      <w:start w:val="1"/>
      <w:numFmt w:val="bullet"/>
      <w:lvlText w:val="•"/>
      <w:lvlJc w:val="left"/>
      <w:pPr>
        <w:tabs>
          <w:tab w:val="num" w:pos="2880"/>
        </w:tabs>
        <w:ind w:left="2880" w:hanging="360"/>
      </w:pPr>
      <w:rPr>
        <w:rFonts w:ascii="Arial" w:hAnsi="Arial" w:hint="default"/>
      </w:rPr>
    </w:lvl>
    <w:lvl w:ilvl="4" w:tplc="E440064A" w:tentative="1">
      <w:start w:val="1"/>
      <w:numFmt w:val="bullet"/>
      <w:lvlText w:val="•"/>
      <w:lvlJc w:val="left"/>
      <w:pPr>
        <w:tabs>
          <w:tab w:val="num" w:pos="3600"/>
        </w:tabs>
        <w:ind w:left="3600" w:hanging="360"/>
      </w:pPr>
      <w:rPr>
        <w:rFonts w:ascii="Arial" w:hAnsi="Arial" w:hint="default"/>
      </w:rPr>
    </w:lvl>
    <w:lvl w:ilvl="5" w:tplc="AB2C46D0" w:tentative="1">
      <w:start w:val="1"/>
      <w:numFmt w:val="bullet"/>
      <w:lvlText w:val="•"/>
      <w:lvlJc w:val="left"/>
      <w:pPr>
        <w:tabs>
          <w:tab w:val="num" w:pos="4320"/>
        </w:tabs>
        <w:ind w:left="4320" w:hanging="360"/>
      </w:pPr>
      <w:rPr>
        <w:rFonts w:ascii="Arial" w:hAnsi="Arial" w:hint="default"/>
      </w:rPr>
    </w:lvl>
    <w:lvl w:ilvl="6" w:tplc="01F09512" w:tentative="1">
      <w:start w:val="1"/>
      <w:numFmt w:val="bullet"/>
      <w:lvlText w:val="•"/>
      <w:lvlJc w:val="left"/>
      <w:pPr>
        <w:tabs>
          <w:tab w:val="num" w:pos="5040"/>
        </w:tabs>
        <w:ind w:left="5040" w:hanging="360"/>
      </w:pPr>
      <w:rPr>
        <w:rFonts w:ascii="Arial" w:hAnsi="Arial" w:hint="default"/>
      </w:rPr>
    </w:lvl>
    <w:lvl w:ilvl="7" w:tplc="53B48276" w:tentative="1">
      <w:start w:val="1"/>
      <w:numFmt w:val="bullet"/>
      <w:lvlText w:val="•"/>
      <w:lvlJc w:val="left"/>
      <w:pPr>
        <w:tabs>
          <w:tab w:val="num" w:pos="5760"/>
        </w:tabs>
        <w:ind w:left="5760" w:hanging="360"/>
      </w:pPr>
      <w:rPr>
        <w:rFonts w:ascii="Arial" w:hAnsi="Arial" w:hint="default"/>
      </w:rPr>
    </w:lvl>
    <w:lvl w:ilvl="8" w:tplc="8722CBFA"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5BE72BB"/>
    <w:multiLevelType w:val="hybridMultilevel"/>
    <w:tmpl w:val="08F62E60"/>
    <w:lvl w:ilvl="0" w:tplc="D88E457C">
      <w:start w:val="1"/>
      <w:numFmt w:val="decimal"/>
      <w:lvlText w:val="6.1.%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762468"/>
    <w:multiLevelType w:val="hybridMultilevel"/>
    <w:tmpl w:val="ADB0E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7EC6C9A"/>
    <w:multiLevelType w:val="hybridMultilevel"/>
    <w:tmpl w:val="639CF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5C0169"/>
    <w:multiLevelType w:val="hybridMultilevel"/>
    <w:tmpl w:val="7402E89E"/>
    <w:lvl w:ilvl="0" w:tplc="B6569140">
      <w:numFmt w:val="bullet"/>
      <w:lvlText w:val="•"/>
      <w:lvlJc w:val="left"/>
      <w:pPr>
        <w:ind w:left="720" w:hanging="360"/>
      </w:pPr>
      <w:rPr>
        <w:rFonts w:ascii="SymbolMT" w:eastAsia="SymbolMT" w:hAnsiTheme="minorHAnsi"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2204226">
    <w:abstractNumId w:val="7"/>
  </w:num>
  <w:num w:numId="2" w16cid:durableId="293340117">
    <w:abstractNumId w:val="2"/>
  </w:num>
  <w:num w:numId="3" w16cid:durableId="1551922859">
    <w:abstractNumId w:val="1"/>
  </w:num>
  <w:num w:numId="4" w16cid:durableId="1025903333">
    <w:abstractNumId w:val="4"/>
  </w:num>
  <w:num w:numId="5" w16cid:durableId="1509565057">
    <w:abstractNumId w:val="5"/>
  </w:num>
  <w:num w:numId="6" w16cid:durableId="251745977">
    <w:abstractNumId w:val="7"/>
  </w:num>
  <w:num w:numId="7" w16cid:durableId="7788381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3431432">
    <w:abstractNumId w:val="0"/>
    <w:lvlOverride w:ilvl="0">
      <w:lvl w:ilvl="0">
        <w:numFmt w:val="bullet"/>
        <w:lvlText w:val="•"/>
        <w:legacy w:legacy="1" w:legacySpace="0" w:legacyIndent="0"/>
        <w:lvlJc w:val="left"/>
        <w:pPr>
          <w:ind w:left="0" w:firstLine="0"/>
        </w:pPr>
        <w:rPr>
          <w:rFonts w:ascii="Arial" w:hAnsi="Arial" w:cs="Arial" w:hint="default"/>
          <w:sz w:val="36"/>
        </w:rPr>
      </w:lvl>
    </w:lvlOverride>
  </w:num>
  <w:num w:numId="9" w16cid:durableId="1767189096">
    <w:abstractNumId w:val="26"/>
  </w:num>
  <w:num w:numId="10" w16cid:durableId="143855980">
    <w:abstractNumId w:val="7"/>
    <w:lvlOverride w:ilvl="0">
      <w:startOverride w:val="2"/>
    </w:lvlOverride>
    <w:lvlOverride w:ilvl="1"/>
    <w:lvlOverride w:ilvl="2"/>
    <w:lvlOverride w:ilvl="3"/>
    <w:lvlOverride w:ilvl="4"/>
    <w:lvlOverride w:ilvl="5"/>
    <w:lvlOverride w:ilvl="6"/>
    <w:lvlOverride w:ilvl="7"/>
    <w:lvlOverride w:ilvl="8"/>
  </w:num>
  <w:num w:numId="11" w16cid:durableId="40549566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0692216">
    <w:abstractNumId w:val="22"/>
    <w:lvlOverride w:ilvl="0">
      <w:startOverride w:val="1"/>
    </w:lvlOverride>
    <w:lvlOverride w:ilvl="1"/>
    <w:lvlOverride w:ilvl="2">
      <w:startOverride w:val="1"/>
    </w:lvlOverride>
    <w:lvlOverride w:ilvl="3"/>
    <w:lvlOverride w:ilvl="4"/>
    <w:lvlOverride w:ilvl="5"/>
    <w:lvlOverride w:ilvl="6"/>
    <w:lvlOverride w:ilvl="7"/>
    <w:lvlOverride w:ilvl="8"/>
  </w:num>
  <w:num w:numId="13" w16cid:durableId="533928317">
    <w:abstractNumId w:val="8"/>
  </w:num>
  <w:num w:numId="14" w16cid:durableId="2075541218">
    <w:abstractNumId w:val="24"/>
  </w:num>
  <w:num w:numId="15" w16cid:durableId="1461924509">
    <w:abstractNumId w:val="7"/>
    <w:lvlOverride w:ilvl="0">
      <w:startOverride w:val="2"/>
    </w:lvlOverride>
    <w:lvlOverride w:ilvl="1"/>
    <w:lvlOverride w:ilvl="2"/>
    <w:lvlOverride w:ilvl="3"/>
    <w:lvlOverride w:ilvl="4"/>
    <w:lvlOverride w:ilvl="5"/>
    <w:lvlOverride w:ilvl="6"/>
    <w:lvlOverride w:ilvl="7"/>
    <w:lvlOverride w:ilvl="8"/>
  </w:num>
  <w:num w:numId="16" w16cid:durableId="1919514880">
    <w:abstractNumId w:val="9"/>
  </w:num>
  <w:num w:numId="17" w16cid:durableId="9532446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50811798">
    <w:abstractNumId w:val="3"/>
  </w:num>
  <w:num w:numId="19" w16cid:durableId="1795099151">
    <w:abstractNumId w:val="31"/>
  </w:num>
  <w:num w:numId="20" w16cid:durableId="895120285">
    <w:abstractNumId w:val="14"/>
  </w:num>
  <w:num w:numId="21" w16cid:durableId="142553324">
    <w:abstractNumId w:val="23"/>
  </w:num>
  <w:num w:numId="22" w16cid:durableId="236676523">
    <w:abstractNumId w:val="22"/>
  </w:num>
  <w:num w:numId="23" w16cid:durableId="589122948">
    <w:abstractNumId w:val="15"/>
  </w:num>
  <w:num w:numId="24" w16cid:durableId="1049301452">
    <w:abstractNumId w:val="12"/>
  </w:num>
  <w:num w:numId="25" w16cid:durableId="10774825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2962403">
    <w:abstractNumId w:val="29"/>
  </w:num>
  <w:num w:numId="27" w16cid:durableId="1382368451">
    <w:abstractNumId w:val="8"/>
  </w:num>
  <w:num w:numId="28" w16cid:durableId="8789719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64277060">
    <w:abstractNumId w:val="28"/>
  </w:num>
  <w:num w:numId="30" w16cid:durableId="1243221275">
    <w:abstractNumId w:val="25"/>
  </w:num>
  <w:num w:numId="31" w16cid:durableId="200091332">
    <w:abstractNumId w:val="13"/>
  </w:num>
  <w:num w:numId="32" w16cid:durableId="1421369051">
    <w:abstractNumId w:val="16"/>
  </w:num>
  <w:num w:numId="33" w16cid:durableId="359399569">
    <w:abstractNumId w:val="30"/>
  </w:num>
  <w:num w:numId="34" w16cid:durableId="613950887">
    <w:abstractNumId w:val="20"/>
  </w:num>
  <w:num w:numId="35" w16cid:durableId="360782705">
    <w:abstractNumId w:val="18"/>
  </w:num>
  <w:num w:numId="36" w16cid:durableId="1288051189">
    <w:abstractNumId w:val="17"/>
  </w:num>
  <w:num w:numId="37" w16cid:durableId="725950675">
    <w:abstractNumId w:val="27"/>
  </w:num>
  <w:num w:numId="38" w16cid:durableId="5173577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32286097">
    <w:abstractNumId w:val="10"/>
  </w:num>
  <w:num w:numId="40" w16cid:durableId="1405836199">
    <w:abstractNumId w:val="21"/>
  </w:num>
  <w:num w:numId="41" w16cid:durableId="7353960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lee Whitehouse">
    <w15:presenceInfo w15:providerId="AD" w15:userId="S::Kwhitehouse@veic.org::166b1708-1691-489c-88d2-bab8364fcf02"/>
  </w15:person>
  <w15:person w15:author="Sam Dent">
    <w15:presenceInfo w15:providerId="AD" w15:userId="S::sdent@veic.org::0f4a558d-ede9-4047-b8f2-a8ee95cd16ea"/>
  </w15:person>
  <w15:person w15:author="Samuel Dent">
    <w15:presenceInfo w15:providerId="AD" w15:userId="S::sdent@veic.org::0f4a558d-ede9-4047-b8f2-a8ee95cd16ea"/>
  </w15:person>
  <w15:person w15:author="Vaughn, Andrew C">
    <w15:presenceInfo w15:providerId="AD" w15:userId="S::Q105553@ameren.com::48671168-2cc0-44f4-8bf1-a9b19432cc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FE0"/>
    <w:rsid w:val="000025D7"/>
    <w:rsid w:val="000039C1"/>
    <w:rsid w:val="000043DC"/>
    <w:rsid w:val="00005946"/>
    <w:rsid w:val="000059F9"/>
    <w:rsid w:val="00006EA9"/>
    <w:rsid w:val="000073CD"/>
    <w:rsid w:val="00011539"/>
    <w:rsid w:val="00012399"/>
    <w:rsid w:val="00012410"/>
    <w:rsid w:val="00020064"/>
    <w:rsid w:val="000222B6"/>
    <w:rsid w:val="000249A3"/>
    <w:rsid w:val="000251CB"/>
    <w:rsid w:val="00025553"/>
    <w:rsid w:val="00027B81"/>
    <w:rsid w:val="00033C24"/>
    <w:rsid w:val="00035DDE"/>
    <w:rsid w:val="00035F88"/>
    <w:rsid w:val="000400C1"/>
    <w:rsid w:val="00040994"/>
    <w:rsid w:val="00040D2A"/>
    <w:rsid w:val="000427C4"/>
    <w:rsid w:val="00042812"/>
    <w:rsid w:val="00044C46"/>
    <w:rsid w:val="00046538"/>
    <w:rsid w:val="000471E4"/>
    <w:rsid w:val="000476E7"/>
    <w:rsid w:val="0005145F"/>
    <w:rsid w:val="0005252A"/>
    <w:rsid w:val="0005283C"/>
    <w:rsid w:val="00054D13"/>
    <w:rsid w:val="00055B26"/>
    <w:rsid w:val="0005669B"/>
    <w:rsid w:val="000567ED"/>
    <w:rsid w:val="00056F71"/>
    <w:rsid w:val="000575D3"/>
    <w:rsid w:val="000606BE"/>
    <w:rsid w:val="00060F8F"/>
    <w:rsid w:val="00062105"/>
    <w:rsid w:val="00062D05"/>
    <w:rsid w:val="000653B1"/>
    <w:rsid w:val="00066429"/>
    <w:rsid w:val="000668A3"/>
    <w:rsid w:val="0007145B"/>
    <w:rsid w:val="000718C8"/>
    <w:rsid w:val="000728EC"/>
    <w:rsid w:val="00072C89"/>
    <w:rsid w:val="000776DF"/>
    <w:rsid w:val="00080270"/>
    <w:rsid w:val="00081D9B"/>
    <w:rsid w:val="000828B8"/>
    <w:rsid w:val="00084B96"/>
    <w:rsid w:val="00085099"/>
    <w:rsid w:val="000865BC"/>
    <w:rsid w:val="00087188"/>
    <w:rsid w:val="000910B3"/>
    <w:rsid w:val="000923E3"/>
    <w:rsid w:val="00093DD8"/>
    <w:rsid w:val="000949C7"/>
    <w:rsid w:val="00096F56"/>
    <w:rsid w:val="000A1E4E"/>
    <w:rsid w:val="000A3E53"/>
    <w:rsid w:val="000A45F8"/>
    <w:rsid w:val="000A5839"/>
    <w:rsid w:val="000A6503"/>
    <w:rsid w:val="000A7425"/>
    <w:rsid w:val="000B08A9"/>
    <w:rsid w:val="000B1C7C"/>
    <w:rsid w:val="000B36E2"/>
    <w:rsid w:val="000B3F91"/>
    <w:rsid w:val="000B5E2C"/>
    <w:rsid w:val="000B6F59"/>
    <w:rsid w:val="000B7387"/>
    <w:rsid w:val="000C08AC"/>
    <w:rsid w:val="000C13FA"/>
    <w:rsid w:val="000C1940"/>
    <w:rsid w:val="000C1A80"/>
    <w:rsid w:val="000C3572"/>
    <w:rsid w:val="000C73EA"/>
    <w:rsid w:val="000D05D9"/>
    <w:rsid w:val="000D2DF3"/>
    <w:rsid w:val="000D32CB"/>
    <w:rsid w:val="000E195C"/>
    <w:rsid w:val="000E1D2A"/>
    <w:rsid w:val="000E2938"/>
    <w:rsid w:val="000E4A8C"/>
    <w:rsid w:val="000F1AE9"/>
    <w:rsid w:val="000F3291"/>
    <w:rsid w:val="000F388F"/>
    <w:rsid w:val="001002E1"/>
    <w:rsid w:val="00101198"/>
    <w:rsid w:val="001015CA"/>
    <w:rsid w:val="00102481"/>
    <w:rsid w:val="00104C20"/>
    <w:rsid w:val="00104D06"/>
    <w:rsid w:val="001115E9"/>
    <w:rsid w:val="00111AD4"/>
    <w:rsid w:val="00112238"/>
    <w:rsid w:val="001130C7"/>
    <w:rsid w:val="001131A6"/>
    <w:rsid w:val="0011781C"/>
    <w:rsid w:val="00120BF5"/>
    <w:rsid w:val="00123C15"/>
    <w:rsid w:val="001247D2"/>
    <w:rsid w:val="001258A9"/>
    <w:rsid w:val="00125AA7"/>
    <w:rsid w:val="001265FF"/>
    <w:rsid w:val="001274B3"/>
    <w:rsid w:val="00127845"/>
    <w:rsid w:val="00131486"/>
    <w:rsid w:val="00131679"/>
    <w:rsid w:val="00132013"/>
    <w:rsid w:val="00132344"/>
    <w:rsid w:val="00134218"/>
    <w:rsid w:val="001344A9"/>
    <w:rsid w:val="001346FC"/>
    <w:rsid w:val="00134A87"/>
    <w:rsid w:val="00135775"/>
    <w:rsid w:val="0013740E"/>
    <w:rsid w:val="00137EF4"/>
    <w:rsid w:val="00140F9A"/>
    <w:rsid w:val="00141570"/>
    <w:rsid w:val="00143080"/>
    <w:rsid w:val="00143A7B"/>
    <w:rsid w:val="0014725F"/>
    <w:rsid w:val="0014784D"/>
    <w:rsid w:val="00147A76"/>
    <w:rsid w:val="00147D68"/>
    <w:rsid w:val="00151327"/>
    <w:rsid w:val="001546A5"/>
    <w:rsid w:val="001546CD"/>
    <w:rsid w:val="0015581A"/>
    <w:rsid w:val="001575E6"/>
    <w:rsid w:val="00157771"/>
    <w:rsid w:val="0016253C"/>
    <w:rsid w:val="001655AF"/>
    <w:rsid w:val="00165AA7"/>
    <w:rsid w:val="00165F26"/>
    <w:rsid w:val="0016646F"/>
    <w:rsid w:val="00170980"/>
    <w:rsid w:val="00171A7C"/>
    <w:rsid w:val="00172B23"/>
    <w:rsid w:val="00174CAB"/>
    <w:rsid w:val="00174E44"/>
    <w:rsid w:val="00175BD6"/>
    <w:rsid w:val="00175BF6"/>
    <w:rsid w:val="0017618E"/>
    <w:rsid w:val="001762EC"/>
    <w:rsid w:val="00177358"/>
    <w:rsid w:val="00177C0E"/>
    <w:rsid w:val="001803A8"/>
    <w:rsid w:val="00181962"/>
    <w:rsid w:val="00182871"/>
    <w:rsid w:val="00182945"/>
    <w:rsid w:val="001835DF"/>
    <w:rsid w:val="00183C34"/>
    <w:rsid w:val="00184011"/>
    <w:rsid w:val="001841B9"/>
    <w:rsid w:val="0018479D"/>
    <w:rsid w:val="00185B4E"/>
    <w:rsid w:val="00186D3D"/>
    <w:rsid w:val="00186F9B"/>
    <w:rsid w:val="00186FED"/>
    <w:rsid w:val="0019049D"/>
    <w:rsid w:val="00191D0A"/>
    <w:rsid w:val="00194D60"/>
    <w:rsid w:val="001957F4"/>
    <w:rsid w:val="00195F8E"/>
    <w:rsid w:val="0019770C"/>
    <w:rsid w:val="00197782"/>
    <w:rsid w:val="001A03D6"/>
    <w:rsid w:val="001A0729"/>
    <w:rsid w:val="001A0786"/>
    <w:rsid w:val="001A08FD"/>
    <w:rsid w:val="001A1C8C"/>
    <w:rsid w:val="001A1CA8"/>
    <w:rsid w:val="001A53F1"/>
    <w:rsid w:val="001A796D"/>
    <w:rsid w:val="001B1B08"/>
    <w:rsid w:val="001B306A"/>
    <w:rsid w:val="001B31A5"/>
    <w:rsid w:val="001B3B4D"/>
    <w:rsid w:val="001C2544"/>
    <w:rsid w:val="001C2EBB"/>
    <w:rsid w:val="001C4DFE"/>
    <w:rsid w:val="001C6466"/>
    <w:rsid w:val="001C6EC9"/>
    <w:rsid w:val="001D1E3D"/>
    <w:rsid w:val="001D2436"/>
    <w:rsid w:val="001D4A7C"/>
    <w:rsid w:val="001D4CC4"/>
    <w:rsid w:val="001D7956"/>
    <w:rsid w:val="001F41F7"/>
    <w:rsid w:val="001F6960"/>
    <w:rsid w:val="0020273B"/>
    <w:rsid w:val="00204388"/>
    <w:rsid w:val="00205E30"/>
    <w:rsid w:val="00205E71"/>
    <w:rsid w:val="002103D1"/>
    <w:rsid w:val="0021173C"/>
    <w:rsid w:val="00212474"/>
    <w:rsid w:val="002126B2"/>
    <w:rsid w:val="002126ED"/>
    <w:rsid w:val="00212A23"/>
    <w:rsid w:val="00213274"/>
    <w:rsid w:val="00213A3F"/>
    <w:rsid w:val="002145B2"/>
    <w:rsid w:val="002152E2"/>
    <w:rsid w:val="0022286E"/>
    <w:rsid w:val="00223052"/>
    <w:rsid w:val="00223169"/>
    <w:rsid w:val="002235E9"/>
    <w:rsid w:val="00224C81"/>
    <w:rsid w:val="00230497"/>
    <w:rsid w:val="00231153"/>
    <w:rsid w:val="002338A7"/>
    <w:rsid w:val="002369EB"/>
    <w:rsid w:val="00237022"/>
    <w:rsid w:val="00240091"/>
    <w:rsid w:val="002402CC"/>
    <w:rsid w:val="00241417"/>
    <w:rsid w:val="0024266F"/>
    <w:rsid w:val="002428EB"/>
    <w:rsid w:val="00243622"/>
    <w:rsid w:val="00243637"/>
    <w:rsid w:val="0024392E"/>
    <w:rsid w:val="002444C7"/>
    <w:rsid w:val="00246AF4"/>
    <w:rsid w:val="00247642"/>
    <w:rsid w:val="002504E1"/>
    <w:rsid w:val="002518FE"/>
    <w:rsid w:val="00252F10"/>
    <w:rsid w:val="00254EB4"/>
    <w:rsid w:val="00255936"/>
    <w:rsid w:val="00256657"/>
    <w:rsid w:val="00257278"/>
    <w:rsid w:val="0026285F"/>
    <w:rsid w:val="0026286F"/>
    <w:rsid w:val="0026360F"/>
    <w:rsid w:val="00264187"/>
    <w:rsid w:val="0026559B"/>
    <w:rsid w:val="00265B2E"/>
    <w:rsid w:val="002660A4"/>
    <w:rsid w:val="00267AA5"/>
    <w:rsid w:val="00270B59"/>
    <w:rsid w:val="002722A7"/>
    <w:rsid w:val="00272BF2"/>
    <w:rsid w:val="002731B8"/>
    <w:rsid w:val="00273CC9"/>
    <w:rsid w:val="002744E1"/>
    <w:rsid w:val="002765ED"/>
    <w:rsid w:val="00276A17"/>
    <w:rsid w:val="002772CB"/>
    <w:rsid w:val="00277332"/>
    <w:rsid w:val="0028042F"/>
    <w:rsid w:val="00281F94"/>
    <w:rsid w:val="0028614A"/>
    <w:rsid w:val="00287772"/>
    <w:rsid w:val="00287FE2"/>
    <w:rsid w:val="00290FE2"/>
    <w:rsid w:val="00292736"/>
    <w:rsid w:val="00293092"/>
    <w:rsid w:val="0029329B"/>
    <w:rsid w:val="00294873"/>
    <w:rsid w:val="00294BF3"/>
    <w:rsid w:val="002A0F3B"/>
    <w:rsid w:val="002A1AFB"/>
    <w:rsid w:val="002A3DE9"/>
    <w:rsid w:val="002A59D3"/>
    <w:rsid w:val="002A6E27"/>
    <w:rsid w:val="002B043C"/>
    <w:rsid w:val="002B1074"/>
    <w:rsid w:val="002B1AB2"/>
    <w:rsid w:val="002B4138"/>
    <w:rsid w:val="002B48A1"/>
    <w:rsid w:val="002B4DC6"/>
    <w:rsid w:val="002B7B48"/>
    <w:rsid w:val="002C0891"/>
    <w:rsid w:val="002C1E38"/>
    <w:rsid w:val="002C2345"/>
    <w:rsid w:val="002C4241"/>
    <w:rsid w:val="002C5792"/>
    <w:rsid w:val="002D2664"/>
    <w:rsid w:val="002D2BD9"/>
    <w:rsid w:val="002D645D"/>
    <w:rsid w:val="002D7065"/>
    <w:rsid w:val="002D77C6"/>
    <w:rsid w:val="002E0335"/>
    <w:rsid w:val="002E0713"/>
    <w:rsid w:val="002E21BE"/>
    <w:rsid w:val="002E498E"/>
    <w:rsid w:val="002E5406"/>
    <w:rsid w:val="002F3D7D"/>
    <w:rsid w:val="002F3E80"/>
    <w:rsid w:val="002F4162"/>
    <w:rsid w:val="002F429C"/>
    <w:rsid w:val="002F4A86"/>
    <w:rsid w:val="002F5614"/>
    <w:rsid w:val="002F77E9"/>
    <w:rsid w:val="00301255"/>
    <w:rsid w:val="00302B87"/>
    <w:rsid w:val="00303A7F"/>
    <w:rsid w:val="003046AC"/>
    <w:rsid w:val="00306165"/>
    <w:rsid w:val="00310577"/>
    <w:rsid w:val="0031218C"/>
    <w:rsid w:val="0031272D"/>
    <w:rsid w:val="00313BAC"/>
    <w:rsid w:val="003156A6"/>
    <w:rsid w:val="00316AEA"/>
    <w:rsid w:val="00327A7B"/>
    <w:rsid w:val="0033027D"/>
    <w:rsid w:val="0033140E"/>
    <w:rsid w:val="003327A4"/>
    <w:rsid w:val="00334A14"/>
    <w:rsid w:val="003362F0"/>
    <w:rsid w:val="00336FAB"/>
    <w:rsid w:val="00337106"/>
    <w:rsid w:val="00340157"/>
    <w:rsid w:val="003401C1"/>
    <w:rsid w:val="00340D26"/>
    <w:rsid w:val="003438EA"/>
    <w:rsid w:val="003448EE"/>
    <w:rsid w:val="00346922"/>
    <w:rsid w:val="00346DF8"/>
    <w:rsid w:val="003476EA"/>
    <w:rsid w:val="0035076D"/>
    <w:rsid w:val="00353848"/>
    <w:rsid w:val="00354625"/>
    <w:rsid w:val="00355A8B"/>
    <w:rsid w:val="00356075"/>
    <w:rsid w:val="00357F4E"/>
    <w:rsid w:val="00361249"/>
    <w:rsid w:val="0036143F"/>
    <w:rsid w:val="00361E1B"/>
    <w:rsid w:val="00362074"/>
    <w:rsid w:val="003629CD"/>
    <w:rsid w:val="00363F98"/>
    <w:rsid w:val="00372709"/>
    <w:rsid w:val="00372BB4"/>
    <w:rsid w:val="00373284"/>
    <w:rsid w:val="00374692"/>
    <w:rsid w:val="0037499A"/>
    <w:rsid w:val="00376C32"/>
    <w:rsid w:val="00377E5A"/>
    <w:rsid w:val="00382B10"/>
    <w:rsid w:val="00384AA8"/>
    <w:rsid w:val="00386237"/>
    <w:rsid w:val="00387CC7"/>
    <w:rsid w:val="00392359"/>
    <w:rsid w:val="00392FD7"/>
    <w:rsid w:val="00394338"/>
    <w:rsid w:val="003957BF"/>
    <w:rsid w:val="00396427"/>
    <w:rsid w:val="00396E26"/>
    <w:rsid w:val="00397188"/>
    <w:rsid w:val="003A0D9A"/>
    <w:rsid w:val="003A2B4A"/>
    <w:rsid w:val="003A3B97"/>
    <w:rsid w:val="003A4210"/>
    <w:rsid w:val="003A669F"/>
    <w:rsid w:val="003A70CE"/>
    <w:rsid w:val="003B04E9"/>
    <w:rsid w:val="003B1B6B"/>
    <w:rsid w:val="003B4016"/>
    <w:rsid w:val="003B5555"/>
    <w:rsid w:val="003B5A92"/>
    <w:rsid w:val="003B60A4"/>
    <w:rsid w:val="003C0D06"/>
    <w:rsid w:val="003C1B33"/>
    <w:rsid w:val="003C22AB"/>
    <w:rsid w:val="003C279D"/>
    <w:rsid w:val="003C2A2E"/>
    <w:rsid w:val="003C371E"/>
    <w:rsid w:val="003C5949"/>
    <w:rsid w:val="003C7B8D"/>
    <w:rsid w:val="003D0014"/>
    <w:rsid w:val="003D039C"/>
    <w:rsid w:val="003D25C7"/>
    <w:rsid w:val="003D355E"/>
    <w:rsid w:val="003D7C6D"/>
    <w:rsid w:val="003E001D"/>
    <w:rsid w:val="003E2421"/>
    <w:rsid w:val="003E4FC7"/>
    <w:rsid w:val="003E5E73"/>
    <w:rsid w:val="003E6495"/>
    <w:rsid w:val="003F120D"/>
    <w:rsid w:val="003F2D8A"/>
    <w:rsid w:val="003F7025"/>
    <w:rsid w:val="0040435A"/>
    <w:rsid w:val="004049BC"/>
    <w:rsid w:val="00404DB3"/>
    <w:rsid w:val="00405FFB"/>
    <w:rsid w:val="00414133"/>
    <w:rsid w:val="00415A53"/>
    <w:rsid w:val="00415C0F"/>
    <w:rsid w:val="004177BC"/>
    <w:rsid w:val="00417D5F"/>
    <w:rsid w:val="004201FE"/>
    <w:rsid w:val="0042099F"/>
    <w:rsid w:val="00421536"/>
    <w:rsid w:val="00424720"/>
    <w:rsid w:val="00424B3D"/>
    <w:rsid w:val="00424ECD"/>
    <w:rsid w:val="00427200"/>
    <w:rsid w:val="004279FD"/>
    <w:rsid w:val="004310B8"/>
    <w:rsid w:val="00432618"/>
    <w:rsid w:val="00434511"/>
    <w:rsid w:val="00434E61"/>
    <w:rsid w:val="00436086"/>
    <w:rsid w:val="004402F3"/>
    <w:rsid w:val="004459FF"/>
    <w:rsid w:val="00446CD0"/>
    <w:rsid w:val="00447701"/>
    <w:rsid w:val="004479BA"/>
    <w:rsid w:val="004503F5"/>
    <w:rsid w:val="00450BBD"/>
    <w:rsid w:val="004529E9"/>
    <w:rsid w:val="00453C73"/>
    <w:rsid w:val="00455B78"/>
    <w:rsid w:val="00455CE9"/>
    <w:rsid w:val="00456263"/>
    <w:rsid w:val="004563CA"/>
    <w:rsid w:val="00460583"/>
    <w:rsid w:val="00460786"/>
    <w:rsid w:val="004618AB"/>
    <w:rsid w:val="00462249"/>
    <w:rsid w:val="00463F58"/>
    <w:rsid w:val="00465DE4"/>
    <w:rsid w:val="00466212"/>
    <w:rsid w:val="00466771"/>
    <w:rsid w:val="00471DAC"/>
    <w:rsid w:val="004724D0"/>
    <w:rsid w:val="00472914"/>
    <w:rsid w:val="00473E49"/>
    <w:rsid w:val="004741A3"/>
    <w:rsid w:val="00474E54"/>
    <w:rsid w:val="00480165"/>
    <w:rsid w:val="004817E7"/>
    <w:rsid w:val="004846C2"/>
    <w:rsid w:val="00484F31"/>
    <w:rsid w:val="004852EC"/>
    <w:rsid w:val="00485B0C"/>
    <w:rsid w:val="00492423"/>
    <w:rsid w:val="00493082"/>
    <w:rsid w:val="00493AE6"/>
    <w:rsid w:val="0049405B"/>
    <w:rsid w:val="0049496F"/>
    <w:rsid w:val="004968E9"/>
    <w:rsid w:val="00496BCC"/>
    <w:rsid w:val="0049789E"/>
    <w:rsid w:val="004A077D"/>
    <w:rsid w:val="004A08C3"/>
    <w:rsid w:val="004A2AA0"/>
    <w:rsid w:val="004A3B7D"/>
    <w:rsid w:val="004A57F1"/>
    <w:rsid w:val="004A74C6"/>
    <w:rsid w:val="004B02E7"/>
    <w:rsid w:val="004B16FF"/>
    <w:rsid w:val="004B3C65"/>
    <w:rsid w:val="004B756B"/>
    <w:rsid w:val="004C26D4"/>
    <w:rsid w:val="004C4C8E"/>
    <w:rsid w:val="004C5110"/>
    <w:rsid w:val="004C56DB"/>
    <w:rsid w:val="004C56F7"/>
    <w:rsid w:val="004C5885"/>
    <w:rsid w:val="004D10F2"/>
    <w:rsid w:val="004D663F"/>
    <w:rsid w:val="004E016D"/>
    <w:rsid w:val="004E3A0F"/>
    <w:rsid w:val="004E3AF1"/>
    <w:rsid w:val="004E6A63"/>
    <w:rsid w:val="004F10B9"/>
    <w:rsid w:val="004F111A"/>
    <w:rsid w:val="004F5036"/>
    <w:rsid w:val="00501C39"/>
    <w:rsid w:val="00502446"/>
    <w:rsid w:val="00502766"/>
    <w:rsid w:val="0050459F"/>
    <w:rsid w:val="00506861"/>
    <w:rsid w:val="00506C9F"/>
    <w:rsid w:val="00507F82"/>
    <w:rsid w:val="00510AD7"/>
    <w:rsid w:val="00510D04"/>
    <w:rsid w:val="0051258E"/>
    <w:rsid w:val="005134CF"/>
    <w:rsid w:val="005136C3"/>
    <w:rsid w:val="00513A5E"/>
    <w:rsid w:val="00514253"/>
    <w:rsid w:val="005167E4"/>
    <w:rsid w:val="00517A9E"/>
    <w:rsid w:val="005237EB"/>
    <w:rsid w:val="005249DC"/>
    <w:rsid w:val="00525B07"/>
    <w:rsid w:val="005263EC"/>
    <w:rsid w:val="00527A0F"/>
    <w:rsid w:val="00530290"/>
    <w:rsid w:val="005340ED"/>
    <w:rsid w:val="00534BD2"/>
    <w:rsid w:val="005353F3"/>
    <w:rsid w:val="00536EB2"/>
    <w:rsid w:val="00537307"/>
    <w:rsid w:val="005373C2"/>
    <w:rsid w:val="00537A85"/>
    <w:rsid w:val="005435FA"/>
    <w:rsid w:val="0054566B"/>
    <w:rsid w:val="00545929"/>
    <w:rsid w:val="00546E97"/>
    <w:rsid w:val="0055088B"/>
    <w:rsid w:val="00552D37"/>
    <w:rsid w:val="005568DF"/>
    <w:rsid w:val="005607BB"/>
    <w:rsid w:val="005612ED"/>
    <w:rsid w:val="00563303"/>
    <w:rsid w:val="0056350A"/>
    <w:rsid w:val="00566F58"/>
    <w:rsid w:val="005738FB"/>
    <w:rsid w:val="00575B6B"/>
    <w:rsid w:val="00576BE3"/>
    <w:rsid w:val="00576F39"/>
    <w:rsid w:val="0058076D"/>
    <w:rsid w:val="00585EAD"/>
    <w:rsid w:val="00587806"/>
    <w:rsid w:val="0059082B"/>
    <w:rsid w:val="00592EA8"/>
    <w:rsid w:val="00592EB1"/>
    <w:rsid w:val="00593F0A"/>
    <w:rsid w:val="00595F41"/>
    <w:rsid w:val="0059673C"/>
    <w:rsid w:val="00596D99"/>
    <w:rsid w:val="00597897"/>
    <w:rsid w:val="005A3854"/>
    <w:rsid w:val="005A4B87"/>
    <w:rsid w:val="005A67A0"/>
    <w:rsid w:val="005A6A64"/>
    <w:rsid w:val="005B4AEE"/>
    <w:rsid w:val="005B57EE"/>
    <w:rsid w:val="005B7F87"/>
    <w:rsid w:val="005C28CD"/>
    <w:rsid w:val="005C34BA"/>
    <w:rsid w:val="005C39F9"/>
    <w:rsid w:val="005C4498"/>
    <w:rsid w:val="005C5052"/>
    <w:rsid w:val="005C52B8"/>
    <w:rsid w:val="005C6154"/>
    <w:rsid w:val="005C6A6D"/>
    <w:rsid w:val="005C6E68"/>
    <w:rsid w:val="005D019B"/>
    <w:rsid w:val="005D21D1"/>
    <w:rsid w:val="005D2761"/>
    <w:rsid w:val="005E158F"/>
    <w:rsid w:val="005E1C64"/>
    <w:rsid w:val="005E38A9"/>
    <w:rsid w:val="005E588E"/>
    <w:rsid w:val="005E62BC"/>
    <w:rsid w:val="005E748F"/>
    <w:rsid w:val="005E781A"/>
    <w:rsid w:val="005F0631"/>
    <w:rsid w:val="005F080A"/>
    <w:rsid w:val="005F291D"/>
    <w:rsid w:val="005F2F04"/>
    <w:rsid w:val="005F355A"/>
    <w:rsid w:val="005F3AEA"/>
    <w:rsid w:val="005F3B73"/>
    <w:rsid w:val="005F543A"/>
    <w:rsid w:val="005F55D8"/>
    <w:rsid w:val="005F5E9C"/>
    <w:rsid w:val="005F5FC9"/>
    <w:rsid w:val="005F6CC9"/>
    <w:rsid w:val="005F70BF"/>
    <w:rsid w:val="005F7C18"/>
    <w:rsid w:val="00600A72"/>
    <w:rsid w:val="00600AA0"/>
    <w:rsid w:val="00602808"/>
    <w:rsid w:val="00603033"/>
    <w:rsid w:val="006042A5"/>
    <w:rsid w:val="0060461D"/>
    <w:rsid w:val="00606D7E"/>
    <w:rsid w:val="00613332"/>
    <w:rsid w:val="006140C4"/>
    <w:rsid w:val="00615393"/>
    <w:rsid w:val="00616983"/>
    <w:rsid w:val="00617AB2"/>
    <w:rsid w:val="00621633"/>
    <w:rsid w:val="00623243"/>
    <w:rsid w:val="00623ECC"/>
    <w:rsid w:val="00627006"/>
    <w:rsid w:val="00627B89"/>
    <w:rsid w:val="00632515"/>
    <w:rsid w:val="00633D19"/>
    <w:rsid w:val="00634672"/>
    <w:rsid w:val="0063510F"/>
    <w:rsid w:val="00640645"/>
    <w:rsid w:val="006429FD"/>
    <w:rsid w:val="00643496"/>
    <w:rsid w:val="00643700"/>
    <w:rsid w:val="006441E1"/>
    <w:rsid w:val="006506CB"/>
    <w:rsid w:val="006521C2"/>
    <w:rsid w:val="00653D2E"/>
    <w:rsid w:val="00653DE7"/>
    <w:rsid w:val="0065471B"/>
    <w:rsid w:val="00655CE6"/>
    <w:rsid w:val="00656867"/>
    <w:rsid w:val="00660163"/>
    <w:rsid w:val="006647E6"/>
    <w:rsid w:val="00664BE7"/>
    <w:rsid w:val="0066562F"/>
    <w:rsid w:val="00665BE5"/>
    <w:rsid w:val="00670123"/>
    <w:rsid w:val="00670565"/>
    <w:rsid w:val="00671B4A"/>
    <w:rsid w:val="00671CDA"/>
    <w:rsid w:val="00671EC3"/>
    <w:rsid w:val="00673150"/>
    <w:rsid w:val="00673474"/>
    <w:rsid w:val="00674BBA"/>
    <w:rsid w:val="00675F95"/>
    <w:rsid w:val="00677EE1"/>
    <w:rsid w:val="006822B4"/>
    <w:rsid w:val="00685B9F"/>
    <w:rsid w:val="00687EBF"/>
    <w:rsid w:val="006908B7"/>
    <w:rsid w:val="006934EA"/>
    <w:rsid w:val="00694053"/>
    <w:rsid w:val="006966D6"/>
    <w:rsid w:val="0069678B"/>
    <w:rsid w:val="006A1CD7"/>
    <w:rsid w:val="006A26CD"/>
    <w:rsid w:val="006A2788"/>
    <w:rsid w:val="006A7D6A"/>
    <w:rsid w:val="006B15DC"/>
    <w:rsid w:val="006B1F31"/>
    <w:rsid w:val="006B2BF9"/>
    <w:rsid w:val="006B4560"/>
    <w:rsid w:val="006B5523"/>
    <w:rsid w:val="006B630E"/>
    <w:rsid w:val="006B6CF6"/>
    <w:rsid w:val="006B7E5F"/>
    <w:rsid w:val="006C4DB2"/>
    <w:rsid w:val="006C634B"/>
    <w:rsid w:val="006D1BAF"/>
    <w:rsid w:val="006D2B03"/>
    <w:rsid w:val="006D5856"/>
    <w:rsid w:val="006D6CCD"/>
    <w:rsid w:val="006E357E"/>
    <w:rsid w:val="006E4195"/>
    <w:rsid w:val="006E515F"/>
    <w:rsid w:val="006E636E"/>
    <w:rsid w:val="006F0D22"/>
    <w:rsid w:val="006F1148"/>
    <w:rsid w:val="006F1C82"/>
    <w:rsid w:val="006F239F"/>
    <w:rsid w:val="006F3077"/>
    <w:rsid w:val="006F357D"/>
    <w:rsid w:val="006F54C7"/>
    <w:rsid w:val="00700AC6"/>
    <w:rsid w:val="00701A80"/>
    <w:rsid w:val="007048A7"/>
    <w:rsid w:val="0070526C"/>
    <w:rsid w:val="00706C4B"/>
    <w:rsid w:val="00706DCB"/>
    <w:rsid w:val="007070A2"/>
    <w:rsid w:val="0071483B"/>
    <w:rsid w:val="00714876"/>
    <w:rsid w:val="00714BF3"/>
    <w:rsid w:val="00720020"/>
    <w:rsid w:val="00720958"/>
    <w:rsid w:val="00723243"/>
    <w:rsid w:val="00725501"/>
    <w:rsid w:val="00731D97"/>
    <w:rsid w:val="00732879"/>
    <w:rsid w:val="007332EC"/>
    <w:rsid w:val="007347BD"/>
    <w:rsid w:val="007347D4"/>
    <w:rsid w:val="00736156"/>
    <w:rsid w:val="00736917"/>
    <w:rsid w:val="00740C45"/>
    <w:rsid w:val="00741C11"/>
    <w:rsid w:val="00745A6F"/>
    <w:rsid w:val="0074659E"/>
    <w:rsid w:val="00747C2E"/>
    <w:rsid w:val="007504EA"/>
    <w:rsid w:val="007514FE"/>
    <w:rsid w:val="00752820"/>
    <w:rsid w:val="00752F9F"/>
    <w:rsid w:val="00755610"/>
    <w:rsid w:val="00756C19"/>
    <w:rsid w:val="007578BD"/>
    <w:rsid w:val="00761AEC"/>
    <w:rsid w:val="0076371B"/>
    <w:rsid w:val="0076662F"/>
    <w:rsid w:val="0076706A"/>
    <w:rsid w:val="0077028A"/>
    <w:rsid w:val="00771140"/>
    <w:rsid w:val="007721CE"/>
    <w:rsid w:val="007727E4"/>
    <w:rsid w:val="00773639"/>
    <w:rsid w:val="00773A1A"/>
    <w:rsid w:val="00773E3D"/>
    <w:rsid w:val="00774FFA"/>
    <w:rsid w:val="007771CA"/>
    <w:rsid w:val="007772B4"/>
    <w:rsid w:val="007772C1"/>
    <w:rsid w:val="00780281"/>
    <w:rsid w:val="00780CE4"/>
    <w:rsid w:val="00781B09"/>
    <w:rsid w:val="00781B1B"/>
    <w:rsid w:val="0078286E"/>
    <w:rsid w:val="00784755"/>
    <w:rsid w:val="0078477F"/>
    <w:rsid w:val="00784EDE"/>
    <w:rsid w:val="007873C5"/>
    <w:rsid w:val="00787FAC"/>
    <w:rsid w:val="00791D18"/>
    <w:rsid w:val="00792F35"/>
    <w:rsid w:val="007958EC"/>
    <w:rsid w:val="00797FDB"/>
    <w:rsid w:val="007A042C"/>
    <w:rsid w:val="007A1B26"/>
    <w:rsid w:val="007A2593"/>
    <w:rsid w:val="007A6714"/>
    <w:rsid w:val="007A6B80"/>
    <w:rsid w:val="007B01B1"/>
    <w:rsid w:val="007B08FD"/>
    <w:rsid w:val="007B2B49"/>
    <w:rsid w:val="007B6E79"/>
    <w:rsid w:val="007B750F"/>
    <w:rsid w:val="007C15A6"/>
    <w:rsid w:val="007C2A0C"/>
    <w:rsid w:val="007C396E"/>
    <w:rsid w:val="007C6E94"/>
    <w:rsid w:val="007C7052"/>
    <w:rsid w:val="007C74B0"/>
    <w:rsid w:val="007D181B"/>
    <w:rsid w:val="007E17A3"/>
    <w:rsid w:val="007E256B"/>
    <w:rsid w:val="007E3334"/>
    <w:rsid w:val="007E75CD"/>
    <w:rsid w:val="007F014B"/>
    <w:rsid w:val="007F05BA"/>
    <w:rsid w:val="007F1EF0"/>
    <w:rsid w:val="007F3B40"/>
    <w:rsid w:val="007F6B29"/>
    <w:rsid w:val="007F6DEB"/>
    <w:rsid w:val="007F7330"/>
    <w:rsid w:val="00800DCF"/>
    <w:rsid w:val="00801EB8"/>
    <w:rsid w:val="00804791"/>
    <w:rsid w:val="00805473"/>
    <w:rsid w:val="008060C3"/>
    <w:rsid w:val="00806EA1"/>
    <w:rsid w:val="008074AC"/>
    <w:rsid w:val="00813C24"/>
    <w:rsid w:val="008169FD"/>
    <w:rsid w:val="00820DA2"/>
    <w:rsid w:val="00821381"/>
    <w:rsid w:val="00824655"/>
    <w:rsid w:val="00830CB3"/>
    <w:rsid w:val="00831D2C"/>
    <w:rsid w:val="0083204B"/>
    <w:rsid w:val="00832759"/>
    <w:rsid w:val="00833A71"/>
    <w:rsid w:val="00836253"/>
    <w:rsid w:val="0084068F"/>
    <w:rsid w:val="00843531"/>
    <w:rsid w:val="00844FCA"/>
    <w:rsid w:val="008467B7"/>
    <w:rsid w:val="00847C21"/>
    <w:rsid w:val="00850D39"/>
    <w:rsid w:val="00850ED5"/>
    <w:rsid w:val="008527AC"/>
    <w:rsid w:val="00852F07"/>
    <w:rsid w:val="00856A8B"/>
    <w:rsid w:val="008601D3"/>
    <w:rsid w:val="00861CC1"/>
    <w:rsid w:val="008624C7"/>
    <w:rsid w:val="00865813"/>
    <w:rsid w:val="00867F2B"/>
    <w:rsid w:val="00872E8B"/>
    <w:rsid w:val="00874604"/>
    <w:rsid w:val="00876615"/>
    <w:rsid w:val="00881EA9"/>
    <w:rsid w:val="00882084"/>
    <w:rsid w:val="008824EF"/>
    <w:rsid w:val="008835B5"/>
    <w:rsid w:val="0088387C"/>
    <w:rsid w:val="00883B8B"/>
    <w:rsid w:val="00884AC7"/>
    <w:rsid w:val="0089052E"/>
    <w:rsid w:val="00893380"/>
    <w:rsid w:val="00894470"/>
    <w:rsid w:val="00894792"/>
    <w:rsid w:val="008955A7"/>
    <w:rsid w:val="00896868"/>
    <w:rsid w:val="00897474"/>
    <w:rsid w:val="008A0799"/>
    <w:rsid w:val="008A0BC6"/>
    <w:rsid w:val="008A2B67"/>
    <w:rsid w:val="008A3000"/>
    <w:rsid w:val="008A3CAE"/>
    <w:rsid w:val="008A5733"/>
    <w:rsid w:val="008A58E4"/>
    <w:rsid w:val="008A77D0"/>
    <w:rsid w:val="008B0230"/>
    <w:rsid w:val="008B0655"/>
    <w:rsid w:val="008B2966"/>
    <w:rsid w:val="008B4B35"/>
    <w:rsid w:val="008B6AA4"/>
    <w:rsid w:val="008B731F"/>
    <w:rsid w:val="008C2378"/>
    <w:rsid w:val="008C349B"/>
    <w:rsid w:val="008C394A"/>
    <w:rsid w:val="008C5D05"/>
    <w:rsid w:val="008D2A5C"/>
    <w:rsid w:val="008D3903"/>
    <w:rsid w:val="008D55F9"/>
    <w:rsid w:val="008D67AB"/>
    <w:rsid w:val="008D7F7D"/>
    <w:rsid w:val="008E09E3"/>
    <w:rsid w:val="008E4D75"/>
    <w:rsid w:val="008E5EB6"/>
    <w:rsid w:val="008F022E"/>
    <w:rsid w:val="008F1712"/>
    <w:rsid w:val="008F1C00"/>
    <w:rsid w:val="008F28EB"/>
    <w:rsid w:val="008F29F4"/>
    <w:rsid w:val="008F2DEE"/>
    <w:rsid w:val="008F3DD3"/>
    <w:rsid w:val="008F586E"/>
    <w:rsid w:val="008F59D9"/>
    <w:rsid w:val="008F604F"/>
    <w:rsid w:val="008F7936"/>
    <w:rsid w:val="00903CEC"/>
    <w:rsid w:val="009050F4"/>
    <w:rsid w:val="00912B2D"/>
    <w:rsid w:val="00912EA2"/>
    <w:rsid w:val="00917205"/>
    <w:rsid w:val="00922DD7"/>
    <w:rsid w:val="00924C6F"/>
    <w:rsid w:val="0092645A"/>
    <w:rsid w:val="00926A28"/>
    <w:rsid w:val="009304B3"/>
    <w:rsid w:val="00930FF6"/>
    <w:rsid w:val="009342F6"/>
    <w:rsid w:val="00934E63"/>
    <w:rsid w:val="00936DFE"/>
    <w:rsid w:val="00937284"/>
    <w:rsid w:val="00941062"/>
    <w:rsid w:val="00942436"/>
    <w:rsid w:val="009435A5"/>
    <w:rsid w:val="00944E68"/>
    <w:rsid w:val="00946397"/>
    <w:rsid w:val="00946D76"/>
    <w:rsid w:val="00952728"/>
    <w:rsid w:val="009542F3"/>
    <w:rsid w:val="00954F49"/>
    <w:rsid w:val="009560F3"/>
    <w:rsid w:val="0095677D"/>
    <w:rsid w:val="00956AE4"/>
    <w:rsid w:val="009621C2"/>
    <w:rsid w:val="00962542"/>
    <w:rsid w:val="00964E74"/>
    <w:rsid w:val="009701B3"/>
    <w:rsid w:val="00970BC1"/>
    <w:rsid w:val="0097120F"/>
    <w:rsid w:val="00973B77"/>
    <w:rsid w:val="00973C3C"/>
    <w:rsid w:val="00974AD0"/>
    <w:rsid w:val="0097689B"/>
    <w:rsid w:val="00981E7D"/>
    <w:rsid w:val="00982BB3"/>
    <w:rsid w:val="00985655"/>
    <w:rsid w:val="00986811"/>
    <w:rsid w:val="00986C87"/>
    <w:rsid w:val="00987376"/>
    <w:rsid w:val="00987D52"/>
    <w:rsid w:val="009903ED"/>
    <w:rsid w:val="00994F50"/>
    <w:rsid w:val="00996405"/>
    <w:rsid w:val="00996ED2"/>
    <w:rsid w:val="009A1070"/>
    <w:rsid w:val="009A3935"/>
    <w:rsid w:val="009A39AF"/>
    <w:rsid w:val="009A3FE9"/>
    <w:rsid w:val="009A4294"/>
    <w:rsid w:val="009A7F0B"/>
    <w:rsid w:val="009B0016"/>
    <w:rsid w:val="009B28C3"/>
    <w:rsid w:val="009B2F86"/>
    <w:rsid w:val="009B325B"/>
    <w:rsid w:val="009B61A4"/>
    <w:rsid w:val="009C20A4"/>
    <w:rsid w:val="009C5B0F"/>
    <w:rsid w:val="009C6C09"/>
    <w:rsid w:val="009D1B36"/>
    <w:rsid w:val="009D3A63"/>
    <w:rsid w:val="009D43E9"/>
    <w:rsid w:val="009D7F46"/>
    <w:rsid w:val="009E2028"/>
    <w:rsid w:val="009E2D2B"/>
    <w:rsid w:val="009E4AD1"/>
    <w:rsid w:val="009E73F8"/>
    <w:rsid w:val="009F0A1F"/>
    <w:rsid w:val="009F3603"/>
    <w:rsid w:val="009F6E6E"/>
    <w:rsid w:val="00A01DE4"/>
    <w:rsid w:val="00A01F28"/>
    <w:rsid w:val="00A024C1"/>
    <w:rsid w:val="00A0260F"/>
    <w:rsid w:val="00A027C3"/>
    <w:rsid w:val="00A02A5D"/>
    <w:rsid w:val="00A03159"/>
    <w:rsid w:val="00A03A7A"/>
    <w:rsid w:val="00A03E11"/>
    <w:rsid w:val="00A07200"/>
    <w:rsid w:val="00A10DB9"/>
    <w:rsid w:val="00A12470"/>
    <w:rsid w:val="00A12E9F"/>
    <w:rsid w:val="00A14681"/>
    <w:rsid w:val="00A1616E"/>
    <w:rsid w:val="00A16A20"/>
    <w:rsid w:val="00A2169B"/>
    <w:rsid w:val="00A21996"/>
    <w:rsid w:val="00A219C0"/>
    <w:rsid w:val="00A236EB"/>
    <w:rsid w:val="00A24242"/>
    <w:rsid w:val="00A2489C"/>
    <w:rsid w:val="00A2562E"/>
    <w:rsid w:val="00A25AD7"/>
    <w:rsid w:val="00A25D1D"/>
    <w:rsid w:val="00A25FA9"/>
    <w:rsid w:val="00A27C64"/>
    <w:rsid w:val="00A31937"/>
    <w:rsid w:val="00A35483"/>
    <w:rsid w:val="00A40F4D"/>
    <w:rsid w:val="00A41EA2"/>
    <w:rsid w:val="00A439F2"/>
    <w:rsid w:val="00A43C4D"/>
    <w:rsid w:val="00A44752"/>
    <w:rsid w:val="00A52C15"/>
    <w:rsid w:val="00A54838"/>
    <w:rsid w:val="00A54E38"/>
    <w:rsid w:val="00A574A9"/>
    <w:rsid w:val="00A608B8"/>
    <w:rsid w:val="00A60F0D"/>
    <w:rsid w:val="00A61567"/>
    <w:rsid w:val="00A6554C"/>
    <w:rsid w:val="00A6780B"/>
    <w:rsid w:val="00A67FC2"/>
    <w:rsid w:val="00A70047"/>
    <w:rsid w:val="00A72485"/>
    <w:rsid w:val="00A779E3"/>
    <w:rsid w:val="00A77AC9"/>
    <w:rsid w:val="00A81551"/>
    <w:rsid w:val="00A82B1A"/>
    <w:rsid w:val="00A856E3"/>
    <w:rsid w:val="00A908CF"/>
    <w:rsid w:val="00A915B9"/>
    <w:rsid w:val="00A93748"/>
    <w:rsid w:val="00A95D9F"/>
    <w:rsid w:val="00AA0651"/>
    <w:rsid w:val="00AA307D"/>
    <w:rsid w:val="00AA490A"/>
    <w:rsid w:val="00AA6C2F"/>
    <w:rsid w:val="00AB1902"/>
    <w:rsid w:val="00AB2778"/>
    <w:rsid w:val="00AB2F6B"/>
    <w:rsid w:val="00AB716E"/>
    <w:rsid w:val="00AC17D0"/>
    <w:rsid w:val="00AC298C"/>
    <w:rsid w:val="00AC4A9C"/>
    <w:rsid w:val="00AC4E3D"/>
    <w:rsid w:val="00AC5037"/>
    <w:rsid w:val="00AC511F"/>
    <w:rsid w:val="00AC5402"/>
    <w:rsid w:val="00AD1F5B"/>
    <w:rsid w:val="00AD41E1"/>
    <w:rsid w:val="00AD7A4A"/>
    <w:rsid w:val="00AE168E"/>
    <w:rsid w:val="00AE2DF6"/>
    <w:rsid w:val="00AE3EB3"/>
    <w:rsid w:val="00AE3F79"/>
    <w:rsid w:val="00AE4315"/>
    <w:rsid w:val="00AE4883"/>
    <w:rsid w:val="00AE592D"/>
    <w:rsid w:val="00AE61E7"/>
    <w:rsid w:val="00AE7BD5"/>
    <w:rsid w:val="00AF0634"/>
    <w:rsid w:val="00AF0A8B"/>
    <w:rsid w:val="00AF0C7D"/>
    <w:rsid w:val="00AF0E16"/>
    <w:rsid w:val="00AF1FFB"/>
    <w:rsid w:val="00AF2644"/>
    <w:rsid w:val="00AF456A"/>
    <w:rsid w:val="00AF707B"/>
    <w:rsid w:val="00B003E7"/>
    <w:rsid w:val="00B02020"/>
    <w:rsid w:val="00B028C0"/>
    <w:rsid w:val="00B0362B"/>
    <w:rsid w:val="00B05CA2"/>
    <w:rsid w:val="00B06299"/>
    <w:rsid w:val="00B13F0B"/>
    <w:rsid w:val="00B14B8F"/>
    <w:rsid w:val="00B16326"/>
    <w:rsid w:val="00B16378"/>
    <w:rsid w:val="00B16F74"/>
    <w:rsid w:val="00B17A6E"/>
    <w:rsid w:val="00B21E39"/>
    <w:rsid w:val="00B22AB5"/>
    <w:rsid w:val="00B23636"/>
    <w:rsid w:val="00B25E6B"/>
    <w:rsid w:val="00B26E76"/>
    <w:rsid w:val="00B32554"/>
    <w:rsid w:val="00B32842"/>
    <w:rsid w:val="00B376BE"/>
    <w:rsid w:val="00B40B36"/>
    <w:rsid w:val="00B41563"/>
    <w:rsid w:val="00B41AD3"/>
    <w:rsid w:val="00B41E53"/>
    <w:rsid w:val="00B42666"/>
    <w:rsid w:val="00B43438"/>
    <w:rsid w:val="00B43A19"/>
    <w:rsid w:val="00B44A4E"/>
    <w:rsid w:val="00B44B9E"/>
    <w:rsid w:val="00B44DED"/>
    <w:rsid w:val="00B450A6"/>
    <w:rsid w:val="00B45F9B"/>
    <w:rsid w:val="00B51336"/>
    <w:rsid w:val="00B52436"/>
    <w:rsid w:val="00B52901"/>
    <w:rsid w:val="00B5335E"/>
    <w:rsid w:val="00B5416E"/>
    <w:rsid w:val="00B54C00"/>
    <w:rsid w:val="00B551BA"/>
    <w:rsid w:val="00B55FE0"/>
    <w:rsid w:val="00B57032"/>
    <w:rsid w:val="00B57479"/>
    <w:rsid w:val="00B63A81"/>
    <w:rsid w:val="00B646AB"/>
    <w:rsid w:val="00B6515A"/>
    <w:rsid w:val="00B6567B"/>
    <w:rsid w:val="00B67849"/>
    <w:rsid w:val="00B678BD"/>
    <w:rsid w:val="00B67BF3"/>
    <w:rsid w:val="00B737D9"/>
    <w:rsid w:val="00B73DBC"/>
    <w:rsid w:val="00B7528F"/>
    <w:rsid w:val="00B77641"/>
    <w:rsid w:val="00B82B70"/>
    <w:rsid w:val="00B835A2"/>
    <w:rsid w:val="00B8541E"/>
    <w:rsid w:val="00B875D8"/>
    <w:rsid w:val="00B87C82"/>
    <w:rsid w:val="00B902C4"/>
    <w:rsid w:val="00B913FE"/>
    <w:rsid w:val="00B916E0"/>
    <w:rsid w:val="00B921B5"/>
    <w:rsid w:val="00B93C0A"/>
    <w:rsid w:val="00B95F09"/>
    <w:rsid w:val="00B9689B"/>
    <w:rsid w:val="00BA0F58"/>
    <w:rsid w:val="00BA3382"/>
    <w:rsid w:val="00BA39D3"/>
    <w:rsid w:val="00BA3B36"/>
    <w:rsid w:val="00BA5BA3"/>
    <w:rsid w:val="00BA64B7"/>
    <w:rsid w:val="00BA6D96"/>
    <w:rsid w:val="00BA766B"/>
    <w:rsid w:val="00BA7F7D"/>
    <w:rsid w:val="00BB16CE"/>
    <w:rsid w:val="00BB2653"/>
    <w:rsid w:val="00BB4391"/>
    <w:rsid w:val="00BB6B4F"/>
    <w:rsid w:val="00BC0086"/>
    <w:rsid w:val="00BC4C5D"/>
    <w:rsid w:val="00BC75CD"/>
    <w:rsid w:val="00BC7853"/>
    <w:rsid w:val="00BD07E2"/>
    <w:rsid w:val="00BD3AA3"/>
    <w:rsid w:val="00BD4644"/>
    <w:rsid w:val="00BD55E1"/>
    <w:rsid w:val="00BD6E67"/>
    <w:rsid w:val="00BE0486"/>
    <w:rsid w:val="00BE0F07"/>
    <w:rsid w:val="00BE2113"/>
    <w:rsid w:val="00BE2AF2"/>
    <w:rsid w:val="00BE4502"/>
    <w:rsid w:val="00BE4A66"/>
    <w:rsid w:val="00BE718F"/>
    <w:rsid w:val="00BE77A4"/>
    <w:rsid w:val="00BF31CB"/>
    <w:rsid w:val="00BF34BC"/>
    <w:rsid w:val="00BF4F5B"/>
    <w:rsid w:val="00BF715A"/>
    <w:rsid w:val="00C006A6"/>
    <w:rsid w:val="00C045DD"/>
    <w:rsid w:val="00C051EB"/>
    <w:rsid w:val="00C058EA"/>
    <w:rsid w:val="00C07C25"/>
    <w:rsid w:val="00C10BF0"/>
    <w:rsid w:val="00C11DBE"/>
    <w:rsid w:val="00C1731E"/>
    <w:rsid w:val="00C17C4A"/>
    <w:rsid w:val="00C20C4F"/>
    <w:rsid w:val="00C255B2"/>
    <w:rsid w:val="00C272BA"/>
    <w:rsid w:val="00C301BE"/>
    <w:rsid w:val="00C30ADF"/>
    <w:rsid w:val="00C30B3A"/>
    <w:rsid w:val="00C30D90"/>
    <w:rsid w:val="00C3156D"/>
    <w:rsid w:val="00C33B2C"/>
    <w:rsid w:val="00C41997"/>
    <w:rsid w:val="00C42DF1"/>
    <w:rsid w:val="00C435FF"/>
    <w:rsid w:val="00C44BEB"/>
    <w:rsid w:val="00C44DDB"/>
    <w:rsid w:val="00C44F2B"/>
    <w:rsid w:val="00C465F9"/>
    <w:rsid w:val="00C47D7F"/>
    <w:rsid w:val="00C5081B"/>
    <w:rsid w:val="00C529DD"/>
    <w:rsid w:val="00C52F32"/>
    <w:rsid w:val="00C548E4"/>
    <w:rsid w:val="00C5509B"/>
    <w:rsid w:val="00C5578B"/>
    <w:rsid w:val="00C55A9C"/>
    <w:rsid w:val="00C55DEC"/>
    <w:rsid w:val="00C56F30"/>
    <w:rsid w:val="00C60A57"/>
    <w:rsid w:val="00C624C2"/>
    <w:rsid w:val="00C62B3F"/>
    <w:rsid w:val="00C62E80"/>
    <w:rsid w:val="00C63BAF"/>
    <w:rsid w:val="00C6580A"/>
    <w:rsid w:val="00C65B3F"/>
    <w:rsid w:val="00C668B6"/>
    <w:rsid w:val="00C712A9"/>
    <w:rsid w:val="00C71971"/>
    <w:rsid w:val="00C72E05"/>
    <w:rsid w:val="00C73AFB"/>
    <w:rsid w:val="00C766C6"/>
    <w:rsid w:val="00C776C7"/>
    <w:rsid w:val="00C77D23"/>
    <w:rsid w:val="00C8138A"/>
    <w:rsid w:val="00C81BDA"/>
    <w:rsid w:val="00C831EF"/>
    <w:rsid w:val="00C850D7"/>
    <w:rsid w:val="00C85A1E"/>
    <w:rsid w:val="00C85E20"/>
    <w:rsid w:val="00C867C8"/>
    <w:rsid w:val="00C86DC9"/>
    <w:rsid w:val="00C9049E"/>
    <w:rsid w:val="00C920DA"/>
    <w:rsid w:val="00C93E34"/>
    <w:rsid w:val="00C95749"/>
    <w:rsid w:val="00C95775"/>
    <w:rsid w:val="00C97A13"/>
    <w:rsid w:val="00CA0918"/>
    <w:rsid w:val="00CA2625"/>
    <w:rsid w:val="00CA2A88"/>
    <w:rsid w:val="00CA2CF7"/>
    <w:rsid w:val="00CA4068"/>
    <w:rsid w:val="00CA4ECD"/>
    <w:rsid w:val="00CA700F"/>
    <w:rsid w:val="00CB166A"/>
    <w:rsid w:val="00CB1FCA"/>
    <w:rsid w:val="00CB51F6"/>
    <w:rsid w:val="00CB587D"/>
    <w:rsid w:val="00CB6A95"/>
    <w:rsid w:val="00CB6D6B"/>
    <w:rsid w:val="00CC085E"/>
    <w:rsid w:val="00CC0885"/>
    <w:rsid w:val="00CC227E"/>
    <w:rsid w:val="00CC2635"/>
    <w:rsid w:val="00CC2AAD"/>
    <w:rsid w:val="00CC4A36"/>
    <w:rsid w:val="00CC5B45"/>
    <w:rsid w:val="00CC615B"/>
    <w:rsid w:val="00CC6A3E"/>
    <w:rsid w:val="00CD11E1"/>
    <w:rsid w:val="00CD182D"/>
    <w:rsid w:val="00CD31F7"/>
    <w:rsid w:val="00CD3283"/>
    <w:rsid w:val="00CD3C03"/>
    <w:rsid w:val="00CD48E8"/>
    <w:rsid w:val="00CD69FC"/>
    <w:rsid w:val="00CD7B1C"/>
    <w:rsid w:val="00CE1321"/>
    <w:rsid w:val="00CE2F28"/>
    <w:rsid w:val="00CE3F3D"/>
    <w:rsid w:val="00CE48DC"/>
    <w:rsid w:val="00CE54F0"/>
    <w:rsid w:val="00CE760F"/>
    <w:rsid w:val="00CF19A0"/>
    <w:rsid w:val="00CF1B71"/>
    <w:rsid w:val="00CF2524"/>
    <w:rsid w:val="00CF2DC1"/>
    <w:rsid w:val="00CF3522"/>
    <w:rsid w:val="00CF3656"/>
    <w:rsid w:val="00CF44F0"/>
    <w:rsid w:val="00CF6B56"/>
    <w:rsid w:val="00D00DE4"/>
    <w:rsid w:val="00D015F7"/>
    <w:rsid w:val="00D02A26"/>
    <w:rsid w:val="00D0469A"/>
    <w:rsid w:val="00D0704C"/>
    <w:rsid w:val="00D105C2"/>
    <w:rsid w:val="00D11221"/>
    <w:rsid w:val="00D11232"/>
    <w:rsid w:val="00D12510"/>
    <w:rsid w:val="00D1300F"/>
    <w:rsid w:val="00D13337"/>
    <w:rsid w:val="00D17D01"/>
    <w:rsid w:val="00D213C7"/>
    <w:rsid w:val="00D23C23"/>
    <w:rsid w:val="00D26034"/>
    <w:rsid w:val="00D2652F"/>
    <w:rsid w:val="00D27092"/>
    <w:rsid w:val="00D2792E"/>
    <w:rsid w:val="00D33CAD"/>
    <w:rsid w:val="00D359E5"/>
    <w:rsid w:val="00D35C9C"/>
    <w:rsid w:val="00D37383"/>
    <w:rsid w:val="00D41031"/>
    <w:rsid w:val="00D505E4"/>
    <w:rsid w:val="00D50CC1"/>
    <w:rsid w:val="00D51AFA"/>
    <w:rsid w:val="00D51E46"/>
    <w:rsid w:val="00D51F2B"/>
    <w:rsid w:val="00D52180"/>
    <w:rsid w:val="00D53846"/>
    <w:rsid w:val="00D56A47"/>
    <w:rsid w:val="00D57425"/>
    <w:rsid w:val="00D575FD"/>
    <w:rsid w:val="00D57FB7"/>
    <w:rsid w:val="00D63915"/>
    <w:rsid w:val="00D709A1"/>
    <w:rsid w:val="00D718F5"/>
    <w:rsid w:val="00D73B94"/>
    <w:rsid w:val="00D740F3"/>
    <w:rsid w:val="00D7414D"/>
    <w:rsid w:val="00D76490"/>
    <w:rsid w:val="00D76E4F"/>
    <w:rsid w:val="00D81263"/>
    <w:rsid w:val="00D82FFA"/>
    <w:rsid w:val="00D83723"/>
    <w:rsid w:val="00D838B6"/>
    <w:rsid w:val="00D8390F"/>
    <w:rsid w:val="00D8426A"/>
    <w:rsid w:val="00D8515C"/>
    <w:rsid w:val="00D86F40"/>
    <w:rsid w:val="00D86F83"/>
    <w:rsid w:val="00D873E8"/>
    <w:rsid w:val="00D91F72"/>
    <w:rsid w:val="00D95D36"/>
    <w:rsid w:val="00D95FC2"/>
    <w:rsid w:val="00D96893"/>
    <w:rsid w:val="00D96C86"/>
    <w:rsid w:val="00D96C8D"/>
    <w:rsid w:val="00D97F66"/>
    <w:rsid w:val="00DA21AB"/>
    <w:rsid w:val="00DA3FBB"/>
    <w:rsid w:val="00DA5633"/>
    <w:rsid w:val="00DA56DE"/>
    <w:rsid w:val="00DA676C"/>
    <w:rsid w:val="00DB341A"/>
    <w:rsid w:val="00DB509E"/>
    <w:rsid w:val="00DB7140"/>
    <w:rsid w:val="00DB77C8"/>
    <w:rsid w:val="00DC15E3"/>
    <w:rsid w:val="00DC187B"/>
    <w:rsid w:val="00DC1F70"/>
    <w:rsid w:val="00DC5C20"/>
    <w:rsid w:val="00DC5E22"/>
    <w:rsid w:val="00DC5FE6"/>
    <w:rsid w:val="00DC6988"/>
    <w:rsid w:val="00DD153D"/>
    <w:rsid w:val="00DD34EB"/>
    <w:rsid w:val="00DD4258"/>
    <w:rsid w:val="00DD4578"/>
    <w:rsid w:val="00DD49DB"/>
    <w:rsid w:val="00DD6324"/>
    <w:rsid w:val="00DE0F7D"/>
    <w:rsid w:val="00DE1013"/>
    <w:rsid w:val="00DE188C"/>
    <w:rsid w:val="00DE18F3"/>
    <w:rsid w:val="00DE2E65"/>
    <w:rsid w:val="00DE2F75"/>
    <w:rsid w:val="00DE32A4"/>
    <w:rsid w:val="00DE3432"/>
    <w:rsid w:val="00DE3F13"/>
    <w:rsid w:val="00DE52D3"/>
    <w:rsid w:val="00DF0314"/>
    <w:rsid w:val="00DF195E"/>
    <w:rsid w:val="00DF36CD"/>
    <w:rsid w:val="00DF5C1C"/>
    <w:rsid w:val="00DF5F29"/>
    <w:rsid w:val="00E0059E"/>
    <w:rsid w:val="00E01684"/>
    <w:rsid w:val="00E06531"/>
    <w:rsid w:val="00E13833"/>
    <w:rsid w:val="00E21260"/>
    <w:rsid w:val="00E21D2F"/>
    <w:rsid w:val="00E25CFD"/>
    <w:rsid w:val="00E266B4"/>
    <w:rsid w:val="00E305DD"/>
    <w:rsid w:val="00E3198E"/>
    <w:rsid w:val="00E3229D"/>
    <w:rsid w:val="00E330FE"/>
    <w:rsid w:val="00E33D09"/>
    <w:rsid w:val="00E34BA9"/>
    <w:rsid w:val="00E3590F"/>
    <w:rsid w:val="00E36075"/>
    <w:rsid w:val="00E367CE"/>
    <w:rsid w:val="00E36849"/>
    <w:rsid w:val="00E36959"/>
    <w:rsid w:val="00E424A6"/>
    <w:rsid w:val="00E43380"/>
    <w:rsid w:val="00E4415E"/>
    <w:rsid w:val="00E44600"/>
    <w:rsid w:val="00E467CA"/>
    <w:rsid w:val="00E46864"/>
    <w:rsid w:val="00E47307"/>
    <w:rsid w:val="00E509A6"/>
    <w:rsid w:val="00E51C30"/>
    <w:rsid w:val="00E536D5"/>
    <w:rsid w:val="00E5536B"/>
    <w:rsid w:val="00E55A75"/>
    <w:rsid w:val="00E57C22"/>
    <w:rsid w:val="00E6066C"/>
    <w:rsid w:val="00E64265"/>
    <w:rsid w:val="00E64B30"/>
    <w:rsid w:val="00E65DB0"/>
    <w:rsid w:val="00E703CA"/>
    <w:rsid w:val="00E71173"/>
    <w:rsid w:val="00E71AE5"/>
    <w:rsid w:val="00E72DF7"/>
    <w:rsid w:val="00E74A9E"/>
    <w:rsid w:val="00E76472"/>
    <w:rsid w:val="00E76D96"/>
    <w:rsid w:val="00E77868"/>
    <w:rsid w:val="00E86063"/>
    <w:rsid w:val="00E8650C"/>
    <w:rsid w:val="00E90E77"/>
    <w:rsid w:val="00E9284B"/>
    <w:rsid w:val="00E931A6"/>
    <w:rsid w:val="00E935F2"/>
    <w:rsid w:val="00E93AF3"/>
    <w:rsid w:val="00E93D44"/>
    <w:rsid w:val="00E94FFB"/>
    <w:rsid w:val="00E95A82"/>
    <w:rsid w:val="00E96BC9"/>
    <w:rsid w:val="00E97AE9"/>
    <w:rsid w:val="00EA3173"/>
    <w:rsid w:val="00EA370D"/>
    <w:rsid w:val="00EA3AE8"/>
    <w:rsid w:val="00EA5AAF"/>
    <w:rsid w:val="00EA6D24"/>
    <w:rsid w:val="00EA74A0"/>
    <w:rsid w:val="00EB0401"/>
    <w:rsid w:val="00EB2AB8"/>
    <w:rsid w:val="00EB36FB"/>
    <w:rsid w:val="00EB572B"/>
    <w:rsid w:val="00EB59BA"/>
    <w:rsid w:val="00EB627C"/>
    <w:rsid w:val="00EB7C08"/>
    <w:rsid w:val="00EC08C5"/>
    <w:rsid w:val="00EC40DB"/>
    <w:rsid w:val="00ED1281"/>
    <w:rsid w:val="00ED281E"/>
    <w:rsid w:val="00ED28EE"/>
    <w:rsid w:val="00ED2F93"/>
    <w:rsid w:val="00ED3F9C"/>
    <w:rsid w:val="00ED53BA"/>
    <w:rsid w:val="00EE0C62"/>
    <w:rsid w:val="00EE0D6A"/>
    <w:rsid w:val="00EE11C6"/>
    <w:rsid w:val="00EE13AD"/>
    <w:rsid w:val="00EE4F8F"/>
    <w:rsid w:val="00EF095A"/>
    <w:rsid w:val="00EF0F34"/>
    <w:rsid w:val="00EF1931"/>
    <w:rsid w:val="00EF2E22"/>
    <w:rsid w:val="00EF51DA"/>
    <w:rsid w:val="00EF7A5D"/>
    <w:rsid w:val="00F012B1"/>
    <w:rsid w:val="00F04FA9"/>
    <w:rsid w:val="00F067A6"/>
    <w:rsid w:val="00F10C34"/>
    <w:rsid w:val="00F11197"/>
    <w:rsid w:val="00F1403E"/>
    <w:rsid w:val="00F154FB"/>
    <w:rsid w:val="00F15B21"/>
    <w:rsid w:val="00F17057"/>
    <w:rsid w:val="00F17082"/>
    <w:rsid w:val="00F17864"/>
    <w:rsid w:val="00F214BA"/>
    <w:rsid w:val="00F214CC"/>
    <w:rsid w:val="00F21A6D"/>
    <w:rsid w:val="00F220B3"/>
    <w:rsid w:val="00F22123"/>
    <w:rsid w:val="00F25115"/>
    <w:rsid w:val="00F26105"/>
    <w:rsid w:val="00F31682"/>
    <w:rsid w:val="00F326FE"/>
    <w:rsid w:val="00F327AE"/>
    <w:rsid w:val="00F34043"/>
    <w:rsid w:val="00F354F4"/>
    <w:rsid w:val="00F357B6"/>
    <w:rsid w:val="00F376BB"/>
    <w:rsid w:val="00F40557"/>
    <w:rsid w:val="00F406D5"/>
    <w:rsid w:val="00F408A2"/>
    <w:rsid w:val="00F432E6"/>
    <w:rsid w:val="00F43C36"/>
    <w:rsid w:val="00F45ED0"/>
    <w:rsid w:val="00F47564"/>
    <w:rsid w:val="00F47840"/>
    <w:rsid w:val="00F47FDA"/>
    <w:rsid w:val="00F52F12"/>
    <w:rsid w:val="00F55A17"/>
    <w:rsid w:val="00F613D9"/>
    <w:rsid w:val="00F6188B"/>
    <w:rsid w:val="00F63BE1"/>
    <w:rsid w:val="00F641CB"/>
    <w:rsid w:val="00F645E2"/>
    <w:rsid w:val="00F647E7"/>
    <w:rsid w:val="00F65126"/>
    <w:rsid w:val="00F67B63"/>
    <w:rsid w:val="00F703FA"/>
    <w:rsid w:val="00F71984"/>
    <w:rsid w:val="00F71EB6"/>
    <w:rsid w:val="00F71F27"/>
    <w:rsid w:val="00F72EC5"/>
    <w:rsid w:val="00F73C83"/>
    <w:rsid w:val="00F74456"/>
    <w:rsid w:val="00F77490"/>
    <w:rsid w:val="00F77EEE"/>
    <w:rsid w:val="00F77F1F"/>
    <w:rsid w:val="00F82C16"/>
    <w:rsid w:val="00F82D41"/>
    <w:rsid w:val="00F82FB1"/>
    <w:rsid w:val="00F91CD1"/>
    <w:rsid w:val="00F91D84"/>
    <w:rsid w:val="00F91F13"/>
    <w:rsid w:val="00F94100"/>
    <w:rsid w:val="00FA0EB4"/>
    <w:rsid w:val="00FA0ED4"/>
    <w:rsid w:val="00FA3E43"/>
    <w:rsid w:val="00FA457F"/>
    <w:rsid w:val="00FA45E5"/>
    <w:rsid w:val="00FA5377"/>
    <w:rsid w:val="00FA5C2A"/>
    <w:rsid w:val="00FB049B"/>
    <w:rsid w:val="00FB0B7D"/>
    <w:rsid w:val="00FB19BC"/>
    <w:rsid w:val="00FB2079"/>
    <w:rsid w:val="00FB35DA"/>
    <w:rsid w:val="00FB3AB9"/>
    <w:rsid w:val="00FB4D4C"/>
    <w:rsid w:val="00FB70AD"/>
    <w:rsid w:val="00FC5858"/>
    <w:rsid w:val="00FC61C4"/>
    <w:rsid w:val="00FC7854"/>
    <w:rsid w:val="00FD0127"/>
    <w:rsid w:val="00FD012A"/>
    <w:rsid w:val="00FD05E0"/>
    <w:rsid w:val="00FD1B9D"/>
    <w:rsid w:val="00FD3949"/>
    <w:rsid w:val="00FD5C81"/>
    <w:rsid w:val="00FD7E7A"/>
    <w:rsid w:val="00FE0632"/>
    <w:rsid w:val="00FE0970"/>
    <w:rsid w:val="00FE52BA"/>
    <w:rsid w:val="00FE6C11"/>
    <w:rsid w:val="00FF1B6E"/>
    <w:rsid w:val="00FF26FC"/>
    <w:rsid w:val="00FF45B4"/>
    <w:rsid w:val="0445F479"/>
    <w:rsid w:val="1103FEB8"/>
    <w:rsid w:val="291C7760"/>
    <w:rsid w:val="3907DD3C"/>
    <w:rsid w:val="539F7DE2"/>
    <w:rsid w:val="6006320C"/>
    <w:rsid w:val="746AC4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AC007"/>
  <w15:docId w15:val="{F3804724-0921-44CD-9602-A8DF3F000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94A"/>
    <w:pPr>
      <w:widowControl w:val="0"/>
      <w:spacing w:after="120" w:line="240" w:lineRule="auto"/>
      <w:jc w:val="both"/>
    </w:pPr>
    <w:rPr>
      <w:rFonts w:ascii="Calibri" w:eastAsia="Times New Roman" w:hAnsi="Calibri" w:cs="Times New Roman"/>
      <w:sz w:val="20"/>
    </w:rPr>
  </w:style>
  <w:style w:type="paragraph" w:styleId="Heading1">
    <w:name w:val="heading 1"/>
    <w:basedOn w:val="Normal"/>
    <w:next w:val="Normal"/>
    <w:link w:val="Heading1Char"/>
    <w:autoRedefine/>
    <w:uiPriority w:val="99"/>
    <w:qFormat/>
    <w:rsid w:val="00F432E6"/>
    <w:pPr>
      <w:keepNext/>
      <w:numPr>
        <w:numId w:val="1"/>
      </w:numPr>
      <w:spacing w:before="120" w:after="200"/>
      <w:outlineLvl w:val="0"/>
    </w:pPr>
    <w:rPr>
      <w:rFonts w:cs="Arial"/>
      <w:bCs/>
      <w:kern w:val="32"/>
      <w:sz w:val="32"/>
      <w:szCs w:val="32"/>
    </w:rPr>
  </w:style>
  <w:style w:type="paragraph" w:styleId="Heading2">
    <w:name w:val="heading 2"/>
    <w:basedOn w:val="Normal"/>
    <w:next w:val="Normal"/>
    <w:link w:val="Heading2Char"/>
    <w:autoRedefine/>
    <w:uiPriority w:val="99"/>
    <w:qFormat/>
    <w:rsid w:val="000400C1"/>
    <w:pPr>
      <w:keepNext/>
      <w:widowControl/>
      <w:numPr>
        <w:ilvl w:val="1"/>
        <w:numId w:val="1"/>
      </w:numPr>
      <w:spacing w:before="200"/>
      <w:outlineLvl w:val="1"/>
    </w:pPr>
    <w:rPr>
      <w:rFonts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94FFB"/>
    <w:pPr>
      <w:numPr>
        <w:ilvl w:val="2"/>
        <w:numId w:val="1"/>
      </w:numPr>
      <w:spacing w:before="200" w:line="276" w:lineRule="auto"/>
      <w:ind w:left="720" w:right="-2880"/>
      <w:jc w:val="left"/>
      <w:outlineLvl w:val="2"/>
    </w:pPr>
    <w:rPr>
      <w:rFonts w:eastAsiaTheme="minorEastAsia"/>
      <w:bCs/>
      <w:sz w:val="24"/>
      <w:szCs w:val="24"/>
    </w:rPr>
  </w:style>
  <w:style w:type="paragraph" w:styleId="Heading4">
    <w:name w:val="heading 4"/>
    <w:basedOn w:val="Heading3"/>
    <w:next w:val="Normal"/>
    <w:link w:val="Heading4Char"/>
    <w:autoRedefine/>
    <w:uiPriority w:val="99"/>
    <w:qFormat/>
    <w:rsid w:val="00B55FE0"/>
    <w:pPr>
      <w:keepNext/>
      <w:numPr>
        <w:ilvl w:val="3"/>
      </w:numPr>
      <w:ind w:left="720" w:hanging="720"/>
      <w:outlineLvl w:val="3"/>
    </w:pPr>
    <w:rPr>
      <w:rFonts w:cs="Arial"/>
      <w:i/>
      <w:noProof/>
      <w:sz w:val="22"/>
      <w:szCs w:val="22"/>
    </w:rPr>
  </w:style>
  <w:style w:type="paragraph" w:styleId="Heading5">
    <w:name w:val="heading 5"/>
    <w:basedOn w:val="Normal"/>
    <w:next w:val="Normal"/>
    <w:link w:val="Heading5Char"/>
    <w:autoRedefine/>
    <w:uiPriority w:val="99"/>
    <w:qFormat/>
    <w:rsid w:val="00B55FE0"/>
    <w:pPr>
      <w:keepNext/>
      <w:keepLines/>
      <w:numPr>
        <w:ilvl w:val="4"/>
        <w:numId w:val="1"/>
      </w:numPr>
      <w:spacing w:before="200" w:line="276" w:lineRule="auto"/>
      <w:outlineLvl w:val="4"/>
    </w:pPr>
  </w:style>
  <w:style w:type="paragraph" w:styleId="Heading6">
    <w:name w:val="heading 6"/>
    <w:basedOn w:val="Normal"/>
    <w:next w:val="Normal"/>
    <w:link w:val="Heading6Char"/>
    <w:autoRedefine/>
    <w:uiPriority w:val="9"/>
    <w:qFormat/>
    <w:rsid w:val="00B55FE0"/>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B55FE0"/>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B55FE0"/>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B55FE0"/>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432E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0400C1"/>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B55FE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9"/>
    <w:rsid w:val="00B55FE0"/>
    <w:rPr>
      <w:rFonts w:ascii="Calibri" w:eastAsiaTheme="minorEastAsia" w:hAnsi="Calibri" w:cs="Arial"/>
      <w:bCs/>
      <w:i/>
      <w:noProof/>
    </w:rPr>
  </w:style>
  <w:style w:type="character" w:customStyle="1" w:styleId="Heading5Char">
    <w:name w:val="Heading 5 Char"/>
    <w:basedOn w:val="DefaultParagraphFont"/>
    <w:link w:val="Heading5"/>
    <w:uiPriority w:val="99"/>
    <w:rsid w:val="00B55FE0"/>
    <w:rPr>
      <w:rFonts w:ascii="Calibri" w:eastAsia="Times New Roman" w:hAnsi="Calibri" w:cs="Times New Roman"/>
      <w:sz w:val="20"/>
    </w:rPr>
  </w:style>
  <w:style w:type="character" w:customStyle="1" w:styleId="Heading6Char">
    <w:name w:val="Heading 6 Char"/>
    <w:basedOn w:val="DefaultParagraphFont"/>
    <w:link w:val="Heading6"/>
    <w:uiPriority w:val="9"/>
    <w:rsid w:val="00B55FE0"/>
    <w:rPr>
      <w:rFonts w:eastAsia="Times New Roman" w:cs="Calibri"/>
      <w:b/>
      <w:smallCaps/>
    </w:rPr>
  </w:style>
  <w:style w:type="character" w:customStyle="1" w:styleId="Heading7Char">
    <w:name w:val="Heading 7 Char"/>
    <w:basedOn w:val="DefaultParagraphFont"/>
    <w:link w:val="Heading7"/>
    <w:uiPriority w:val="99"/>
    <w:rsid w:val="00B55FE0"/>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B55FE0"/>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B55FE0"/>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E94FFB"/>
    <w:rPr>
      <w:rFonts w:ascii="Calibri" w:eastAsiaTheme="minorEastAsia" w:hAnsi="Calibri" w:cs="Times New Roman"/>
      <w:bCs/>
      <w:sz w:val="24"/>
      <w:szCs w:val="24"/>
    </w:rPr>
  </w:style>
  <w:style w:type="paragraph" w:styleId="Header">
    <w:name w:val="header"/>
    <w:basedOn w:val="Normal"/>
    <w:link w:val="HeaderChar"/>
    <w:uiPriority w:val="99"/>
    <w:rsid w:val="00B55FE0"/>
    <w:pPr>
      <w:tabs>
        <w:tab w:val="center" w:pos="4320"/>
        <w:tab w:val="right" w:pos="8640"/>
      </w:tabs>
    </w:pPr>
  </w:style>
  <w:style w:type="character" w:customStyle="1" w:styleId="HeaderChar">
    <w:name w:val="Header Char"/>
    <w:basedOn w:val="DefaultParagraphFont"/>
    <w:link w:val="Header"/>
    <w:uiPriority w:val="99"/>
    <w:rsid w:val="00B55FE0"/>
    <w:rPr>
      <w:rFonts w:eastAsia="Times New Roman" w:cs="Times New Roman"/>
      <w:sz w:val="20"/>
    </w:rPr>
  </w:style>
  <w:style w:type="paragraph" w:styleId="Footer">
    <w:name w:val="footer"/>
    <w:basedOn w:val="Normal"/>
    <w:link w:val="FooterChar1"/>
    <w:uiPriority w:val="99"/>
    <w:rsid w:val="00B55FE0"/>
    <w:pPr>
      <w:tabs>
        <w:tab w:val="center" w:pos="4320"/>
        <w:tab w:val="right" w:pos="8640"/>
      </w:tabs>
    </w:pPr>
  </w:style>
  <w:style w:type="character" w:customStyle="1" w:styleId="FooterChar">
    <w:name w:val="Footer Char"/>
    <w:basedOn w:val="DefaultParagraphFont"/>
    <w:uiPriority w:val="99"/>
    <w:rsid w:val="00B55FE0"/>
    <w:rPr>
      <w:rFonts w:eastAsia="Times New Roman" w:cs="Times New Roman"/>
      <w:sz w:val="20"/>
    </w:rPr>
  </w:style>
  <w:style w:type="character" w:customStyle="1" w:styleId="FooterChar1">
    <w:name w:val="Footer Char1"/>
    <w:link w:val="Footer"/>
    <w:uiPriority w:val="99"/>
    <w:locked/>
    <w:rsid w:val="00B55FE0"/>
    <w:rPr>
      <w:rFonts w:eastAsia="Times New Roman" w:cs="Times New Roman"/>
      <w:sz w:val="20"/>
    </w:rPr>
  </w:style>
  <w:style w:type="paragraph" w:styleId="BodyText">
    <w:name w:val="Body Text"/>
    <w:basedOn w:val="Normal"/>
    <w:link w:val="BodyTextChar"/>
    <w:uiPriority w:val="99"/>
    <w:rsid w:val="00B55FE0"/>
    <w:rPr>
      <w:sz w:val="28"/>
    </w:rPr>
  </w:style>
  <w:style w:type="character" w:customStyle="1" w:styleId="BodyTextChar">
    <w:name w:val="Body Text Char"/>
    <w:basedOn w:val="DefaultParagraphFont"/>
    <w:link w:val="BodyText"/>
    <w:uiPriority w:val="99"/>
    <w:rsid w:val="00B55FE0"/>
    <w:rPr>
      <w:rFonts w:eastAsia="Times New Roman" w:cs="Times New Roman"/>
      <w:sz w:val="28"/>
    </w:rPr>
  </w:style>
  <w:style w:type="paragraph" w:customStyle="1" w:styleId="Style0">
    <w:name w:val="Style0"/>
    <w:uiPriority w:val="99"/>
    <w:rsid w:val="00B55FE0"/>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B55FE0"/>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B55FE0"/>
    <w:rPr>
      <w:rFonts w:eastAsia="Times New Roman" w:cs="Times New Roman"/>
      <w:sz w:val="20"/>
    </w:rPr>
  </w:style>
  <w:style w:type="character" w:styleId="FootnoteReference">
    <w:name w:val="footnote reference"/>
    <w:aliases w:val="Footnote_Reference,o,fr,TT - Footnote Reference,FC,Style 9"/>
    <w:uiPriority w:val="99"/>
    <w:qFormat/>
    <w:rsid w:val="00B55FE0"/>
    <w:rPr>
      <w:rFonts w:ascii="Arial" w:hAnsi="Arial" w:cs="Times New Roman"/>
      <w:sz w:val="20"/>
      <w:vertAlign w:val="superscript"/>
    </w:rPr>
  </w:style>
  <w:style w:type="character" w:styleId="PageNumber">
    <w:name w:val="page number"/>
    <w:uiPriority w:val="99"/>
    <w:rsid w:val="00B55FE0"/>
    <w:rPr>
      <w:rFonts w:cs="Times New Roman"/>
    </w:rPr>
  </w:style>
  <w:style w:type="paragraph" w:customStyle="1" w:styleId="PresentedBy">
    <w:name w:val="Presented By"/>
    <w:basedOn w:val="Normal"/>
    <w:link w:val="PresentedByChar"/>
    <w:uiPriority w:val="99"/>
    <w:rsid w:val="00B55FE0"/>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B55FE0"/>
    <w:rPr>
      <w:rFonts w:ascii="Palatino Linotype" w:eastAsia="Times New Roman" w:hAnsi="Palatino Linotype" w:cs="Times New Roman"/>
      <w:color w:val="6F6754"/>
      <w:sz w:val="20"/>
    </w:rPr>
  </w:style>
  <w:style w:type="character" w:styleId="Hyperlink">
    <w:name w:val="Hyperlink"/>
    <w:uiPriority w:val="99"/>
    <w:rsid w:val="00B55FE0"/>
    <w:rPr>
      <w:rFonts w:cs="Times New Roman"/>
      <w:color w:val="0000FF"/>
      <w:u w:val="single"/>
    </w:rPr>
  </w:style>
  <w:style w:type="paragraph" w:styleId="TOC1">
    <w:name w:val="toc 1"/>
    <w:basedOn w:val="Normal"/>
    <w:next w:val="Normal"/>
    <w:autoRedefine/>
    <w:uiPriority w:val="39"/>
    <w:unhideWhenUsed/>
    <w:rsid w:val="00CC4A36"/>
    <w:pPr>
      <w:tabs>
        <w:tab w:val="left" w:pos="400"/>
        <w:tab w:val="right" w:leader="dot" w:pos="9350"/>
      </w:tabs>
      <w:spacing w:after="100"/>
      <w:pPrChange w:id="0" w:author="Kalee Whitehouse" w:date="2022-09-09T12:19:00Z">
        <w:pPr>
          <w:widowControl w:val="0"/>
          <w:spacing w:after="100"/>
          <w:jc w:val="both"/>
        </w:pPr>
      </w:pPrChange>
    </w:pPr>
    <w:rPr>
      <w:b/>
      <w:sz w:val="22"/>
      <w:rPrChange w:id="0" w:author="Kalee Whitehouse" w:date="2022-09-09T12:19:00Z">
        <w:rPr>
          <w:rFonts w:ascii="Calibri" w:hAnsi="Calibri"/>
          <w:b/>
          <w:sz w:val="22"/>
          <w:szCs w:val="22"/>
          <w:lang w:val="en-US" w:eastAsia="en-US" w:bidi="ar-SA"/>
        </w:rPr>
      </w:rPrChange>
    </w:rPr>
  </w:style>
  <w:style w:type="paragraph" w:styleId="TOC2">
    <w:name w:val="toc 2"/>
    <w:basedOn w:val="Normal"/>
    <w:next w:val="Normal"/>
    <w:autoRedefine/>
    <w:uiPriority w:val="39"/>
    <w:unhideWhenUsed/>
    <w:rsid w:val="004852EC"/>
    <w:pPr>
      <w:spacing w:after="100"/>
      <w:ind w:left="200"/>
    </w:pPr>
  </w:style>
  <w:style w:type="paragraph" w:styleId="CommentText">
    <w:name w:val="annotation text"/>
    <w:basedOn w:val="Normal"/>
    <w:link w:val="CommentTextChar"/>
    <w:uiPriority w:val="99"/>
    <w:rsid w:val="00B55FE0"/>
  </w:style>
  <w:style w:type="character" w:customStyle="1" w:styleId="CommentTextChar">
    <w:name w:val="Comment Text Char"/>
    <w:basedOn w:val="DefaultParagraphFont"/>
    <w:link w:val="CommentText"/>
    <w:uiPriority w:val="99"/>
    <w:rsid w:val="00B55FE0"/>
    <w:rPr>
      <w:rFonts w:eastAsia="Times New Roman" w:cs="Times New Roman"/>
      <w:sz w:val="20"/>
    </w:rPr>
  </w:style>
  <w:style w:type="character" w:customStyle="1" w:styleId="CommentSubjectChar">
    <w:name w:val="Comment Subject Char"/>
    <w:basedOn w:val="CommentTextChar"/>
    <w:link w:val="CommentSubject"/>
    <w:uiPriority w:val="99"/>
    <w:semiHidden/>
    <w:rsid w:val="00B55FE0"/>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B55FE0"/>
    <w:rPr>
      <w:b/>
      <w:bCs/>
    </w:rPr>
  </w:style>
  <w:style w:type="character" w:customStyle="1" w:styleId="CommentSubjectChar1">
    <w:name w:val="Comment Subject Char1"/>
    <w:basedOn w:val="CommentTextChar"/>
    <w:uiPriority w:val="99"/>
    <w:semiHidden/>
    <w:rsid w:val="00B55FE0"/>
    <w:rPr>
      <w:rFonts w:eastAsia="Times New Roman" w:cs="Times New Roman"/>
      <w:b/>
      <w:bCs/>
      <w:sz w:val="20"/>
    </w:rPr>
  </w:style>
  <w:style w:type="paragraph" w:styleId="BalloonText">
    <w:name w:val="Balloon Text"/>
    <w:basedOn w:val="Normal"/>
    <w:link w:val="BalloonTextChar"/>
    <w:uiPriority w:val="99"/>
    <w:semiHidden/>
    <w:rsid w:val="00B55FE0"/>
    <w:rPr>
      <w:rFonts w:ascii="Tahoma" w:hAnsi="Tahoma" w:cs="Tahoma"/>
      <w:sz w:val="16"/>
      <w:szCs w:val="16"/>
    </w:rPr>
  </w:style>
  <w:style w:type="character" w:customStyle="1" w:styleId="BalloonTextChar">
    <w:name w:val="Balloon Text Char"/>
    <w:basedOn w:val="DefaultParagraphFont"/>
    <w:link w:val="BalloonText"/>
    <w:uiPriority w:val="99"/>
    <w:semiHidden/>
    <w:rsid w:val="00B55FE0"/>
    <w:rPr>
      <w:rFonts w:ascii="Tahoma" w:eastAsia="Times New Roman" w:hAnsi="Tahoma" w:cs="Tahoma"/>
      <w:sz w:val="16"/>
      <w:szCs w:val="16"/>
    </w:rPr>
  </w:style>
  <w:style w:type="paragraph" w:styleId="NoSpacing">
    <w:name w:val="No Spacing"/>
    <w:uiPriority w:val="1"/>
    <w:qFormat/>
    <w:rsid w:val="00B55FE0"/>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B55FE0"/>
    <w:pPr>
      <w:ind w:left="720"/>
      <w:contextualSpacing/>
    </w:pPr>
  </w:style>
  <w:style w:type="character" w:styleId="BookTitle">
    <w:name w:val="Book Title"/>
    <w:uiPriority w:val="99"/>
    <w:qFormat/>
    <w:rsid w:val="00B55FE0"/>
    <w:rPr>
      <w:b/>
      <w:bCs/>
      <w:smallCaps/>
      <w:spacing w:val="5"/>
    </w:rPr>
  </w:style>
  <w:style w:type="paragraph" w:styleId="Title">
    <w:name w:val="Title"/>
    <w:basedOn w:val="Normal"/>
    <w:next w:val="Normal"/>
    <w:link w:val="TitleChar"/>
    <w:qFormat/>
    <w:rsid w:val="00B55FE0"/>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B55FE0"/>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B55FE0"/>
    <w:pPr>
      <w:keepLines/>
      <w:spacing w:before="80" w:after="40"/>
    </w:pPr>
    <w:rPr>
      <w:b/>
      <w:noProof/>
      <w:sz w:val="18"/>
    </w:rPr>
  </w:style>
  <w:style w:type="paragraph" w:customStyle="1" w:styleId="Tablecentered">
    <w:name w:val="Table centered"/>
    <w:basedOn w:val="Normal"/>
    <w:link w:val="TablecenteredChar"/>
    <w:autoRedefine/>
    <w:uiPriority w:val="99"/>
    <w:qFormat/>
    <w:rsid w:val="00B55FE0"/>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B55FE0"/>
    <w:rPr>
      <w:rFonts w:eastAsia="Times New Roman" w:cs="Times New Roman"/>
      <w:noProof/>
      <w:sz w:val="18"/>
      <w:szCs w:val="18"/>
    </w:rPr>
  </w:style>
  <w:style w:type="paragraph" w:customStyle="1" w:styleId="Tablecenteredbold">
    <w:name w:val="Table centered bold"/>
    <w:basedOn w:val="Tablecentered"/>
    <w:autoRedefine/>
    <w:uiPriority w:val="99"/>
    <w:rsid w:val="00B55FE0"/>
    <w:rPr>
      <w:b/>
    </w:rPr>
  </w:style>
  <w:style w:type="paragraph" w:customStyle="1" w:styleId="Heading31">
    <w:name w:val="Heading 3.1"/>
    <w:basedOn w:val="Heading3"/>
    <w:link w:val="Heading31Char"/>
    <w:uiPriority w:val="99"/>
    <w:rsid w:val="00B55FE0"/>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B55FE0"/>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B55FE0"/>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B55FE0"/>
    <w:pPr>
      <w:spacing w:after="200" w:line="276" w:lineRule="auto"/>
    </w:pPr>
  </w:style>
  <w:style w:type="character" w:customStyle="1" w:styleId="AnalystTextChar">
    <w:name w:val="Analyst Text Char"/>
    <w:link w:val="AnalystText"/>
    <w:uiPriority w:val="99"/>
    <w:locked/>
    <w:rsid w:val="00B55FE0"/>
    <w:rPr>
      <w:rFonts w:eastAsia="Times New Roman" w:cs="Times New Roman"/>
      <w:sz w:val="20"/>
    </w:rPr>
  </w:style>
  <w:style w:type="character" w:customStyle="1" w:styleId="UsernotesChar">
    <w:name w:val="User notes Char"/>
    <w:link w:val="Usernotes"/>
    <w:uiPriority w:val="99"/>
    <w:locked/>
    <w:rsid w:val="00B55FE0"/>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B55FE0"/>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B55FE0"/>
    <w:rPr>
      <w:rFonts w:eastAsia="Times New Roman" w:cstheme="minorHAnsi"/>
      <w:b/>
      <w:sz w:val="20"/>
      <w:szCs w:val="24"/>
    </w:rPr>
  </w:style>
  <w:style w:type="paragraph" w:styleId="List">
    <w:name w:val="List"/>
    <w:basedOn w:val="Normal"/>
    <w:uiPriority w:val="99"/>
    <w:rsid w:val="00B55FE0"/>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B55FE0"/>
    <w:rPr>
      <w:rFonts w:cs="Times New Roman"/>
      <w:b/>
      <w:sz w:val="32"/>
      <w:lang w:val="en-US" w:eastAsia="en-US" w:bidi="ar-SA"/>
    </w:rPr>
  </w:style>
  <w:style w:type="character" w:customStyle="1" w:styleId="MacroTextChar">
    <w:name w:val="Macro Text Char"/>
    <w:basedOn w:val="DefaultParagraphFont"/>
    <w:link w:val="MacroText"/>
    <w:uiPriority w:val="99"/>
    <w:semiHidden/>
    <w:rsid w:val="00B55FE0"/>
    <w:rPr>
      <w:rFonts w:ascii="Arial" w:eastAsia="Times New Roman" w:hAnsi="Arial" w:cs="Times New Roman"/>
      <w:sz w:val="20"/>
      <w:szCs w:val="20"/>
    </w:rPr>
  </w:style>
  <w:style w:type="paragraph" w:styleId="MacroText">
    <w:name w:val="macro"/>
    <w:link w:val="MacroTextChar"/>
    <w:uiPriority w:val="99"/>
    <w:semiHidden/>
    <w:rsid w:val="00B55FE0"/>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B55FE0"/>
    <w:rPr>
      <w:rFonts w:ascii="Consolas" w:eastAsia="Times New Roman" w:hAnsi="Consolas" w:cs="Consolas"/>
      <w:sz w:val="20"/>
      <w:szCs w:val="20"/>
    </w:rPr>
  </w:style>
  <w:style w:type="paragraph" w:styleId="BodyTextIndent2">
    <w:name w:val="Body Text Indent 2"/>
    <w:basedOn w:val="Normal"/>
    <w:link w:val="BodyTextIndent2Char"/>
    <w:uiPriority w:val="99"/>
    <w:rsid w:val="00B55FE0"/>
    <w:pPr>
      <w:ind w:left="720"/>
    </w:pPr>
  </w:style>
  <w:style w:type="character" w:customStyle="1" w:styleId="BodyTextIndent2Char">
    <w:name w:val="Body Text Indent 2 Char"/>
    <w:basedOn w:val="DefaultParagraphFont"/>
    <w:link w:val="BodyTextIndent2"/>
    <w:uiPriority w:val="99"/>
    <w:rsid w:val="00B55FE0"/>
    <w:rPr>
      <w:rFonts w:eastAsia="Times New Roman" w:cs="Times New Roman"/>
      <w:sz w:val="20"/>
    </w:rPr>
  </w:style>
  <w:style w:type="character" w:styleId="FollowedHyperlink">
    <w:name w:val="FollowedHyperlink"/>
    <w:uiPriority w:val="99"/>
    <w:rsid w:val="00B55FE0"/>
    <w:rPr>
      <w:rFonts w:cs="Times New Roman"/>
      <w:color w:val="800080"/>
      <w:u w:val="single"/>
    </w:rPr>
  </w:style>
  <w:style w:type="paragraph" w:customStyle="1" w:styleId="Default">
    <w:name w:val="Default"/>
    <w:rsid w:val="00B55FE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B55FE0"/>
    <w:rPr>
      <w:rFonts w:cs="Times New Roman"/>
      <w:sz w:val="24"/>
      <w:lang w:val="en-US" w:eastAsia="en-US" w:bidi="ar-SA"/>
    </w:rPr>
  </w:style>
  <w:style w:type="paragraph" w:styleId="TOC3">
    <w:name w:val="toc 3"/>
    <w:basedOn w:val="Normal"/>
    <w:next w:val="Normal"/>
    <w:autoRedefine/>
    <w:uiPriority w:val="39"/>
    <w:unhideWhenUsed/>
    <w:rsid w:val="004852EC"/>
    <w:pPr>
      <w:spacing w:after="100"/>
      <w:ind w:left="400"/>
    </w:pPr>
  </w:style>
  <w:style w:type="character" w:customStyle="1" w:styleId="CharChar11">
    <w:name w:val="Char Char11"/>
    <w:uiPriority w:val="99"/>
    <w:locked/>
    <w:rsid w:val="00B55FE0"/>
    <w:rPr>
      <w:rFonts w:ascii="Cambria" w:hAnsi="Cambria" w:cs="Times New Roman"/>
      <w:b/>
      <w:bCs/>
      <w:sz w:val="28"/>
      <w:szCs w:val="28"/>
      <w:lang w:val="en-US" w:eastAsia="en-US" w:bidi="ar-SA"/>
    </w:rPr>
  </w:style>
  <w:style w:type="character" w:customStyle="1" w:styleId="CharChar10">
    <w:name w:val="Char Char10"/>
    <w:uiPriority w:val="99"/>
    <w:locked/>
    <w:rsid w:val="00B55FE0"/>
    <w:rPr>
      <w:rFonts w:ascii="Cambria" w:hAnsi="Cambria" w:cs="Times New Roman"/>
      <w:b/>
      <w:bCs/>
      <w:sz w:val="26"/>
      <w:szCs w:val="26"/>
      <w:lang w:val="en-US" w:eastAsia="en-US" w:bidi="ar-SA"/>
    </w:rPr>
  </w:style>
  <w:style w:type="character" w:customStyle="1" w:styleId="CharChar9">
    <w:name w:val="Char Char9"/>
    <w:uiPriority w:val="99"/>
    <w:locked/>
    <w:rsid w:val="00B55FE0"/>
    <w:rPr>
      <w:rFonts w:ascii="Cambria" w:hAnsi="Cambria" w:cs="Times New Roman"/>
      <w:b/>
      <w:bCs/>
      <w:sz w:val="22"/>
      <w:szCs w:val="22"/>
      <w:lang w:val="en-US" w:eastAsia="en-US" w:bidi="ar-SA"/>
    </w:rPr>
  </w:style>
  <w:style w:type="character" w:customStyle="1" w:styleId="CharChar7">
    <w:name w:val="Char Char7"/>
    <w:uiPriority w:val="99"/>
    <w:locked/>
    <w:rsid w:val="00B55FE0"/>
    <w:rPr>
      <w:rFonts w:ascii="Cambria" w:hAnsi="Cambria" w:cs="Times New Roman"/>
      <w:sz w:val="22"/>
      <w:szCs w:val="22"/>
      <w:lang w:val="en-US" w:eastAsia="en-US" w:bidi="ar-SA"/>
    </w:rPr>
  </w:style>
  <w:style w:type="character" w:customStyle="1" w:styleId="CharChar1">
    <w:name w:val="Char Char1"/>
    <w:uiPriority w:val="99"/>
    <w:locked/>
    <w:rsid w:val="00B55FE0"/>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B55FE0"/>
    <w:pPr>
      <w:tabs>
        <w:tab w:val="num" w:pos="720"/>
      </w:tabs>
      <w:ind w:left="720" w:hanging="360"/>
    </w:pPr>
  </w:style>
  <w:style w:type="character" w:customStyle="1" w:styleId="bodytext0">
    <w:name w:val="bodytext"/>
    <w:uiPriority w:val="99"/>
    <w:rsid w:val="00B55FE0"/>
    <w:rPr>
      <w:rFonts w:cs="Times New Roman"/>
    </w:rPr>
  </w:style>
  <w:style w:type="character" w:customStyle="1" w:styleId="StyleBold">
    <w:name w:val="Style Bold"/>
    <w:uiPriority w:val="99"/>
    <w:rsid w:val="00B55FE0"/>
    <w:rPr>
      <w:rFonts w:cs="Times New Roman"/>
      <w:b/>
      <w:bCs/>
      <w:sz w:val="20"/>
    </w:rPr>
  </w:style>
  <w:style w:type="character" w:customStyle="1" w:styleId="DocumentMapChar">
    <w:name w:val="Document Map Char"/>
    <w:basedOn w:val="DefaultParagraphFont"/>
    <w:link w:val="DocumentMap"/>
    <w:uiPriority w:val="99"/>
    <w:semiHidden/>
    <w:rsid w:val="00B55FE0"/>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B55FE0"/>
    <w:pPr>
      <w:shd w:val="clear" w:color="auto" w:fill="000080"/>
    </w:pPr>
    <w:rPr>
      <w:rFonts w:ascii="Tahoma" w:hAnsi="Tahoma" w:cs="Tahoma"/>
    </w:rPr>
  </w:style>
  <w:style w:type="character" w:customStyle="1" w:styleId="DocumentMapChar1">
    <w:name w:val="Document Map Char1"/>
    <w:basedOn w:val="DefaultParagraphFont"/>
    <w:uiPriority w:val="99"/>
    <w:semiHidden/>
    <w:rsid w:val="00B55FE0"/>
    <w:rPr>
      <w:rFonts w:ascii="Segoe UI" w:eastAsia="Times New Roman" w:hAnsi="Segoe UI" w:cs="Segoe UI"/>
      <w:sz w:val="16"/>
      <w:szCs w:val="16"/>
    </w:rPr>
  </w:style>
  <w:style w:type="character" w:styleId="CommentReference">
    <w:name w:val="annotation reference"/>
    <w:uiPriority w:val="99"/>
    <w:rsid w:val="00B55FE0"/>
    <w:rPr>
      <w:rFonts w:cs="Times New Roman"/>
      <w:sz w:val="16"/>
      <w:szCs w:val="16"/>
    </w:rPr>
  </w:style>
  <w:style w:type="character" w:customStyle="1" w:styleId="apple-style-span">
    <w:name w:val="apple-style-span"/>
    <w:uiPriority w:val="99"/>
    <w:rsid w:val="00B55FE0"/>
    <w:rPr>
      <w:rFonts w:cs="Times New Roman"/>
    </w:rPr>
  </w:style>
  <w:style w:type="paragraph" w:styleId="BodyTextIndent3">
    <w:name w:val="Body Text Indent 3"/>
    <w:basedOn w:val="Normal"/>
    <w:link w:val="BodyTextIndent3Char"/>
    <w:uiPriority w:val="99"/>
    <w:rsid w:val="00B55FE0"/>
    <w:pPr>
      <w:ind w:left="360"/>
    </w:pPr>
    <w:rPr>
      <w:sz w:val="16"/>
      <w:szCs w:val="16"/>
    </w:rPr>
  </w:style>
  <w:style w:type="character" w:customStyle="1" w:styleId="BodyTextIndent3Char">
    <w:name w:val="Body Text Indent 3 Char"/>
    <w:basedOn w:val="DefaultParagraphFont"/>
    <w:link w:val="BodyTextIndent3"/>
    <w:uiPriority w:val="99"/>
    <w:rsid w:val="00B55FE0"/>
    <w:rPr>
      <w:rFonts w:eastAsia="Times New Roman" w:cs="Times New Roman"/>
      <w:sz w:val="16"/>
      <w:szCs w:val="16"/>
    </w:rPr>
  </w:style>
  <w:style w:type="paragraph" w:styleId="ListBullet">
    <w:name w:val="List Bullet"/>
    <w:basedOn w:val="Normal"/>
    <w:uiPriority w:val="99"/>
    <w:rsid w:val="00B55FE0"/>
    <w:pPr>
      <w:tabs>
        <w:tab w:val="num" w:pos="1080"/>
      </w:tabs>
      <w:ind w:left="360" w:hanging="360"/>
    </w:pPr>
  </w:style>
  <w:style w:type="paragraph" w:customStyle="1" w:styleId="xl25">
    <w:name w:val="xl25"/>
    <w:basedOn w:val="Normal"/>
    <w:uiPriority w:val="99"/>
    <w:rsid w:val="00B55FE0"/>
    <w:pPr>
      <w:spacing w:before="100" w:beforeAutospacing="1" w:after="100" w:afterAutospacing="1"/>
    </w:pPr>
    <w:rPr>
      <w:rFonts w:ascii="Arial" w:eastAsia="Arial Unicode MS" w:hAnsi="Arial" w:cs="Arial"/>
    </w:rPr>
  </w:style>
  <w:style w:type="character" w:styleId="HTMLCite">
    <w:name w:val="HTML Cite"/>
    <w:uiPriority w:val="99"/>
    <w:rsid w:val="00B55FE0"/>
    <w:rPr>
      <w:rFonts w:cs="Times New Roman"/>
      <w:i/>
      <w:iCs/>
    </w:rPr>
  </w:style>
  <w:style w:type="character" w:customStyle="1" w:styleId="apple-converted-space">
    <w:name w:val="apple-converted-space"/>
    <w:rsid w:val="00B55FE0"/>
    <w:rPr>
      <w:rFonts w:cs="Times New Roman"/>
    </w:rPr>
  </w:style>
  <w:style w:type="paragraph" w:styleId="TOC4">
    <w:name w:val="toc 4"/>
    <w:basedOn w:val="Normal"/>
    <w:next w:val="Normal"/>
    <w:autoRedefine/>
    <w:uiPriority w:val="39"/>
    <w:rsid w:val="00B55FE0"/>
    <w:pPr>
      <w:ind w:left="480"/>
    </w:pPr>
    <w:rPr>
      <w:rFonts w:cstheme="minorHAnsi"/>
      <w:szCs w:val="20"/>
    </w:rPr>
  </w:style>
  <w:style w:type="paragraph" w:styleId="TOC5">
    <w:name w:val="toc 5"/>
    <w:basedOn w:val="Normal"/>
    <w:next w:val="Normal"/>
    <w:autoRedefine/>
    <w:uiPriority w:val="39"/>
    <w:rsid w:val="00B55FE0"/>
    <w:pPr>
      <w:ind w:left="720"/>
    </w:pPr>
    <w:rPr>
      <w:rFonts w:cstheme="minorHAnsi"/>
      <w:szCs w:val="20"/>
    </w:rPr>
  </w:style>
  <w:style w:type="paragraph" w:styleId="TOC6">
    <w:name w:val="toc 6"/>
    <w:basedOn w:val="Normal"/>
    <w:next w:val="Normal"/>
    <w:autoRedefine/>
    <w:uiPriority w:val="39"/>
    <w:rsid w:val="00B55FE0"/>
    <w:pPr>
      <w:ind w:left="960"/>
    </w:pPr>
    <w:rPr>
      <w:rFonts w:cstheme="minorHAnsi"/>
      <w:szCs w:val="20"/>
    </w:rPr>
  </w:style>
  <w:style w:type="paragraph" w:styleId="TOC7">
    <w:name w:val="toc 7"/>
    <w:basedOn w:val="Normal"/>
    <w:next w:val="Normal"/>
    <w:autoRedefine/>
    <w:uiPriority w:val="39"/>
    <w:rsid w:val="00B55FE0"/>
    <w:pPr>
      <w:ind w:left="1200"/>
    </w:pPr>
    <w:rPr>
      <w:rFonts w:cstheme="minorHAnsi"/>
      <w:szCs w:val="20"/>
    </w:rPr>
  </w:style>
  <w:style w:type="paragraph" w:styleId="TOC8">
    <w:name w:val="toc 8"/>
    <w:basedOn w:val="Normal"/>
    <w:next w:val="Normal"/>
    <w:autoRedefine/>
    <w:uiPriority w:val="39"/>
    <w:rsid w:val="00B55FE0"/>
    <w:pPr>
      <w:ind w:left="1440"/>
    </w:pPr>
    <w:rPr>
      <w:rFonts w:cstheme="minorHAnsi"/>
      <w:szCs w:val="20"/>
    </w:rPr>
  </w:style>
  <w:style w:type="paragraph" w:styleId="TOC9">
    <w:name w:val="toc 9"/>
    <w:basedOn w:val="Normal"/>
    <w:next w:val="Normal"/>
    <w:autoRedefine/>
    <w:uiPriority w:val="39"/>
    <w:rsid w:val="00B55FE0"/>
    <w:pPr>
      <w:ind w:left="1680"/>
    </w:pPr>
    <w:rPr>
      <w:rFonts w:cstheme="minorHAnsi"/>
      <w:szCs w:val="20"/>
    </w:rPr>
  </w:style>
  <w:style w:type="character" w:customStyle="1" w:styleId="CharChar">
    <w:name w:val="Char Char"/>
    <w:uiPriority w:val="99"/>
    <w:rsid w:val="00B55FE0"/>
    <w:rPr>
      <w:rFonts w:cs="Times New Roman"/>
      <w:lang w:val="en-US" w:eastAsia="en-US" w:bidi="ar-SA"/>
    </w:rPr>
  </w:style>
  <w:style w:type="character" w:customStyle="1" w:styleId="CharChar4">
    <w:name w:val="Char Char4"/>
    <w:uiPriority w:val="99"/>
    <w:rsid w:val="00B55FE0"/>
    <w:rPr>
      <w:rFonts w:cs="Times New Roman"/>
      <w:lang w:val="en-US" w:eastAsia="en-US" w:bidi="ar-SA"/>
    </w:rPr>
  </w:style>
  <w:style w:type="character" w:customStyle="1" w:styleId="CharChar81">
    <w:name w:val="Char Char81"/>
    <w:uiPriority w:val="99"/>
    <w:rsid w:val="00B55FE0"/>
    <w:rPr>
      <w:rFonts w:cs="Times New Roman"/>
      <w:sz w:val="24"/>
      <w:lang w:val="en-US" w:eastAsia="en-US" w:bidi="ar-SA"/>
    </w:rPr>
  </w:style>
  <w:style w:type="character" w:customStyle="1" w:styleId="CharChar111">
    <w:name w:val="Char Char111"/>
    <w:uiPriority w:val="99"/>
    <w:locked/>
    <w:rsid w:val="00B55FE0"/>
    <w:rPr>
      <w:rFonts w:ascii="Cambria" w:hAnsi="Cambria" w:cs="Times New Roman"/>
      <w:b/>
      <w:bCs/>
      <w:sz w:val="28"/>
      <w:szCs w:val="28"/>
      <w:lang w:val="en-US" w:eastAsia="en-US" w:bidi="ar-SA"/>
    </w:rPr>
  </w:style>
  <w:style w:type="character" w:customStyle="1" w:styleId="CharChar101">
    <w:name w:val="Char Char101"/>
    <w:uiPriority w:val="99"/>
    <w:locked/>
    <w:rsid w:val="00B55FE0"/>
    <w:rPr>
      <w:rFonts w:ascii="Cambria" w:hAnsi="Cambria" w:cs="Times New Roman"/>
      <w:b/>
      <w:bCs/>
      <w:sz w:val="26"/>
      <w:szCs w:val="26"/>
      <w:lang w:val="en-US" w:eastAsia="en-US" w:bidi="ar-SA"/>
    </w:rPr>
  </w:style>
  <w:style w:type="character" w:customStyle="1" w:styleId="CharChar91">
    <w:name w:val="Char Char91"/>
    <w:uiPriority w:val="99"/>
    <w:locked/>
    <w:rsid w:val="00B55FE0"/>
    <w:rPr>
      <w:rFonts w:ascii="Cambria" w:hAnsi="Cambria" w:cs="Times New Roman"/>
      <w:b/>
      <w:bCs/>
      <w:sz w:val="22"/>
      <w:szCs w:val="22"/>
      <w:lang w:val="en-US" w:eastAsia="en-US" w:bidi="ar-SA"/>
    </w:rPr>
  </w:style>
  <w:style w:type="character" w:customStyle="1" w:styleId="CharChar71">
    <w:name w:val="Char Char71"/>
    <w:uiPriority w:val="99"/>
    <w:locked/>
    <w:rsid w:val="00B55FE0"/>
    <w:rPr>
      <w:rFonts w:ascii="Cambria" w:hAnsi="Cambria" w:cs="Times New Roman"/>
      <w:sz w:val="22"/>
      <w:szCs w:val="22"/>
      <w:lang w:val="en-US" w:eastAsia="en-US" w:bidi="ar-SA"/>
    </w:rPr>
  </w:style>
  <w:style w:type="character" w:customStyle="1" w:styleId="CharChar12">
    <w:name w:val="Char Char12"/>
    <w:uiPriority w:val="99"/>
    <w:locked/>
    <w:rsid w:val="00B55FE0"/>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B55FE0"/>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B55FE0"/>
    <w:rPr>
      <w:b/>
      <w:bCs/>
    </w:rPr>
  </w:style>
  <w:style w:type="paragraph" w:customStyle="1" w:styleId="TableText">
    <w:name w:val="Table Text"/>
    <w:basedOn w:val="Normal"/>
    <w:autoRedefine/>
    <w:qFormat/>
    <w:rsid w:val="00986C87"/>
    <w:pPr>
      <w:spacing w:after="0"/>
      <w:jc w:val="left"/>
    </w:pPr>
    <w:rPr>
      <w:rFonts w:cs="Arial"/>
      <w:noProof/>
      <w:szCs w:val="18"/>
      <w:lang w:val="en"/>
    </w:rPr>
  </w:style>
  <w:style w:type="paragraph" w:customStyle="1" w:styleId="NormalTRM">
    <w:name w:val="Normal TRM"/>
    <w:basedOn w:val="Normal"/>
    <w:link w:val="NormalTRMChar"/>
    <w:rsid w:val="00B55FE0"/>
  </w:style>
  <w:style w:type="character" w:customStyle="1" w:styleId="NormalTRMChar">
    <w:name w:val="Normal TRM Char"/>
    <w:basedOn w:val="DefaultParagraphFont"/>
    <w:link w:val="NormalTRM"/>
    <w:rsid w:val="00B55FE0"/>
    <w:rPr>
      <w:rFonts w:eastAsia="Times New Roman" w:cs="Times New Roman"/>
      <w:sz w:val="20"/>
    </w:rPr>
  </w:style>
  <w:style w:type="paragraph" w:styleId="EndnoteText">
    <w:name w:val="endnote text"/>
    <w:basedOn w:val="Normal"/>
    <w:link w:val="EndnoteTextChar"/>
    <w:uiPriority w:val="99"/>
    <w:unhideWhenUsed/>
    <w:rsid w:val="00B55FE0"/>
    <w:rPr>
      <w:szCs w:val="20"/>
    </w:rPr>
  </w:style>
  <w:style w:type="character" w:customStyle="1" w:styleId="EndnoteTextChar">
    <w:name w:val="Endnote Text Char"/>
    <w:basedOn w:val="DefaultParagraphFont"/>
    <w:link w:val="EndnoteText"/>
    <w:uiPriority w:val="99"/>
    <w:rsid w:val="00B55FE0"/>
    <w:rPr>
      <w:rFonts w:ascii="Calibri" w:eastAsia="Times New Roman" w:hAnsi="Calibri" w:cs="Times New Roman"/>
      <w:sz w:val="20"/>
      <w:szCs w:val="20"/>
    </w:rPr>
  </w:style>
  <w:style w:type="character" w:customStyle="1" w:styleId="FootnoteChar">
    <w:name w:val="Footnote Char"/>
    <w:basedOn w:val="footnoteChar0"/>
    <w:link w:val="Footnote"/>
    <w:rsid w:val="00B55FE0"/>
    <w:rPr>
      <w:rFonts w:eastAsiaTheme="minorEastAsia" w:cstheme="minorHAnsi"/>
      <w:sz w:val="18"/>
      <w:szCs w:val="18"/>
    </w:rPr>
  </w:style>
  <w:style w:type="character" w:customStyle="1" w:styleId="footnoteChar0">
    <w:name w:val="footnote Char"/>
    <w:basedOn w:val="FootnoteTextChar"/>
    <w:link w:val="footnote0"/>
    <w:rsid w:val="00B55FE0"/>
    <w:rPr>
      <w:rFonts w:eastAsia="Times New Roman" w:cs="Times New Roman"/>
      <w:sz w:val="18"/>
      <w:szCs w:val="24"/>
    </w:rPr>
  </w:style>
  <w:style w:type="paragraph" w:customStyle="1" w:styleId="footnote0">
    <w:name w:val="footnote"/>
    <w:basedOn w:val="FootnoteText"/>
    <w:link w:val="footnoteChar0"/>
    <w:rsid w:val="00B55FE0"/>
    <w:pPr>
      <w:spacing w:after="0"/>
      <w:jc w:val="left"/>
    </w:pPr>
    <w:rPr>
      <w:sz w:val="18"/>
      <w:szCs w:val="24"/>
    </w:rPr>
  </w:style>
  <w:style w:type="paragraph" w:styleId="TableofFigures">
    <w:name w:val="table of figures"/>
    <w:basedOn w:val="Normal"/>
    <w:next w:val="Normal"/>
    <w:uiPriority w:val="99"/>
    <w:unhideWhenUsed/>
    <w:rsid w:val="00B55FE0"/>
  </w:style>
  <w:style w:type="table" w:customStyle="1" w:styleId="TableGrid1">
    <w:name w:val="Table Grid1"/>
    <w:basedOn w:val="TableNormal"/>
    <w:next w:val="TableGrid"/>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chnicalTableChar">
    <w:name w:val="Technical Table Char"/>
    <w:basedOn w:val="DefaultParagraphFont"/>
    <w:link w:val="TechnicalTable"/>
    <w:rsid w:val="00B55FE0"/>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B55FE0"/>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B55FE0"/>
    <w:rPr>
      <w:rFonts w:eastAsia="Times New Roman" w:cstheme="minorHAnsi"/>
      <w:b/>
      <w:sz w:val="20"/>
      <w:szCs w:val="20"/>
    </w:rPr>
  </w:style>
  <w:style w:type="paragraph" w:customStyle="1" w:styleId="Captions">
    <w:name w:val="Captions"/>
    <w:basedOn w:val="Title"/>
    <w:link w:val="CaptionsChar"/>
    <w:autoRedefine/>
    <w:qFormat/>
    <w:rsid w:val="00CD3283"/>
    <w:pPr>
      <w:pBdr>
        <w:bottom w:val="none" w:sz="0" w:space="0" w:color="auto"/>
      </w:pBdr>
      <w:spacing w:after="120"/>
      <w:contextualSpacing w:val="0"/>
      <w:jc w:val="center"/>
      <w:pPrChange w:id="1" w:author="Sam Dent" w:date="2022-09-09T10:55:00Z">
        <w:pPr>
          <w:widowControl w:val="0"/>
          <w:spacing w:after="120"/>
          <w:jc w:val="center"/>
        </w:pPr>
      </w:pPrChange>
    </w:pPr>
    <w:rPr>
      <w:rFonts w:ascii="Calibri" w:hAnsi="Calibri" w:cs="Calibri"/>
      <w:b/>
      <w:sz w:val="20"/>
      <w:szCs w:val="20"/>
      <w:rPrChange w:id="1" w:author="Sam Dent" w:date="2022-09-09T10:55:00Z">
        <w:rPr>
          <w:rFonts w:ascii="Calibri" w:hAnsi="Calibri" w:cs="Calibri"/>
          <w:b/>
          <w:color w:val="000000"/>
          <w:spacing w:val="5"/>
          <w:kern w:val="28"/>
          <w:lang w:val="en-US" w:eastAsia="en-US" w:bidi="ar-SA"/>
        </w:rPr>
      </w:rPrChange>
    </w:rPr>
  </w:style>
  <w:style w:type="character" w:customStyle="1" w:styleId="CaptionsChar">
    <w:name w:val="Captions Char"/>
    <w:basedOn w:val="TitleChar"/>
    <w:link w:val="Captions"/>
    <w:rsid w:val="00CD3283"/>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B55FE0"/>
    <w:pPr>
      <w:ind w:left="1440"/>
    </w:pPr>
    <w:rPr>
      <w:rFonts w:ascii="Calibri" w:hAnsi="Calibri" w:cs="Arial"/>
    </w:rPr>
  </w:style>
  <w:style w:type="paragraph" w:styleId="NormalWeb">
    <w:name w:val="Normal (Web)"/>
    <w:basedOn w:val="Normal"/>
    <w:uiPriority w:val="99"/>
    <w:unhideWhenUsed/>
    <w:rsid w:val="00B55FE0"/>
    <w:rPr>
      <w:rFonts w:ascii="Times New Roman" w:hAnsi="Times New Roman"/>
      <w:sz w:val="24"/>
      <w:szCs w:val="24"/>
    </w:rPr>
  </w:style>
  <w:style w:type="character" w:customStyle="1" w:styleId="FormH2Char">
    <w:name w:val="Form H2 Char"/>
    <w:basedOn w:val="Heading2Char"/>
    <w:link w:val="FormH2"/>
    <w:rsid w:val="00B55FE0"/>
    <w:rPr>
      <w:rFonts w:ascii="Calibri" w:eastAsia="Times New Roman" w:hAnsi="Calibri" w:cs="Arial"/>
      <w:bCs w:val="0"/>
      <w:iCs w:val="0"/>
      <w:sz w:val="24"/>
      <w:szCs w:val="24"/>
    </w:rPr>
  </w:style>
  <w:style w:type="paragraph" w:customStyle="1" w:styleId="Form">
    <w:name w:val="Form"/>
    <w:basedOn w:val="NormalWeb"/>
    <w:next w:val="Normal"/>
    <w:link w:val="FormChar"/>
    <w:qFormat/>
    <w:rsid w:val="00B55FE0"/>
    <w:rPr>
      <w:rFonts w:ascii="Calibri" w:hAnsi="Calibri" w:cs="Arial"/>
    </w:rPr>
  </w:style>
  <w:style w:type="character" w:customStyle="1" w:styleId="FormChar">
    <w:name w:val="Form Char"/>
    <w:basedOn w:val="Heading2Char"/>
    <w:link w:val="Form"/>
    <w:rsid w:val="00B55FE0"/>
    <w:rPr>
      <w:rFonts w:ascii="Calibri" w:eastAsia="Times New Roman" w:hAnsi="Calibri" w:cs="Arial"/>
      <w:bCs w:val="0"/>
      <w:iCs w:val="0"/>
      <w:sz w:val="24"/>
      <w:szCs w:val="24"/>
    </w:rPr>
  </w:style>
  <w:style w:type="paragraph" w:customStyle="1" w:styleId="FormH4">
    <w:name w:val="Form H4"/>
    <w:basedOn w:val="FormH2"/>
    <w:link w:val="FormH4Char"/>
    <w:qFormat/>
    <w:rsid w:val="00B55FE0"/>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B55FE0"/>
    <w:rPr>
      <w:rFonts w:ascii="Calibri" w:eastAsia="Times New Roman" w:hAnsi="Calibri" w:cs="Arial"/>
      <w:bCs/>
      <w:iCs/>
      <w:sz w:val="28"/>
      <w:szCs w:val="28"/>
    </w:rPr>
  </w:style>
  <w:style w:type="paragraph" w:customStyle="1" w:styleId="Normal1">
    <w:name w:val="Normal1"/>
    <w:basedOn w:val="Normal"/>
    <w:uiPriority w:val="99"/>
    <w:rsid w:val="00B55FE0"/>
    <w:pPr>
      <w:autoSpaceDE w:val="0"/>
      <w:autoSpaceDN w:val="0"/>
      <w:jc w:val="left"/>
    </w:pPr>
    <w:rPr>
      <w:rFonts w:ascii="Arial" w:hAnsi="Arial" w:cs="Arial"/>
      <w:sz w:val="24"/>
      <w:szCs w:val="24"/>
    </w:rPr>
  </w:style>
  <w:style w:type="paragraph" w:customStyle="1" w:styleId="whs2">
    <w:name w:val="whs2"/>
    <w:basedOn w:val="Normal"/>
    <w:uiPriority w:val="99"/>
    <w:rsid w:val="00B55FE0"/>
    <w:pPr>
      <w:jc w:val="left"/>
    </w:pPr>
    <w:rPr>
      <w:rFonts w:ascii="Arial" w:hAnsi="Arial" w:cs="Arial"/>
      <w:szCs w:val="20"/>
    </w:rPr>
  </w:style>
  <w:style w:type="paragraph" w:customStyle="1" w:styleId="font5">
    <w:name w:val="font5"/>
    <w:basedOn w:val="Normal"/>
    <w:uiPriority w:val="99"/>
    <w:rsid w:val="00B55FE0"/>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B55FE0"/>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rsid w:val="00B55FE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rsid w:val="00B55FE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B55FE0"/>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B55FE0"/>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B55FE0"/>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B55FE0"/>
  </w:style>
  <w:style w:type="paragraph" w:customStyle="1" w:styleId="TableandFigureCaption">
    <w:name w:val="Table and Figure Caption"/>
    <w:basedOn w:val="Tablecentered"/>
    <w:link w:val="TableandFigureCaptionChar"/>
    <w:autoRedefine/>
    <w:qFormat/>
    <w:rsid w:val="00B55FE0"/>
    <w:pPr>
      <w:tabs>
        <w:tab w:val="clear" w:pos="6750"/>
      </w:tabs>
    </w:pPr>
  </w:style>
  <w:style w:type="character" w:customStyle="1" w:styleId="TableandFigureCaptionChar">
    <w:name w:val="Table and Figure Caption Char"/>
    <w:basedOn w:val="TablecenteredChar"/>
    <w:link w:val="TableandFigureCaption"/>
    <w:rsid w:val="00B55FE0"/>
    <w:rPr>
      <w:rFonts w:eastAsia="Times New Roman" w:cs="Times New Roman"/>
      <w:noProof/>
      <w:sz w:val="18"/>
      <w:szCs w:val="18"/>
    </w:rPr>
  </w:style>
  <w:style w:type="paragraph" w:customStyle="1" w:styleId="TableHeading">
    <w:name w:val="Table Heading"/>
    <w:basedOn w:val="TableText"/>
    <w:autoRedefine/>
    <w:uiPriority w:val="99"/>
    <w:qFormat/>
    <w:rsid w:val="00B55FE0"/>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B55FE0"/>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B55FE0"/>
    <w:rPr>
      <w:rFonts w:cstheme="minorHAnsi"/>
    </w:rPr>
  </w:style>
  <w:style w:type="character" w:customStyle="1" w:styleId="VersionTextChar">
    <w:name w:val="Version Text Char"/>
    <w:basedOn w:val="DefaultParagraphFont"/>
    <w:link w:val="VersionText"/>
    <w:rsid w:val="00B55FE0"/>
    <w:rPr>
      <w:rFonts w:eastAsia="Times New Roman" w:cstheme="minorHAnsi"/>
      <w:sz w:val="20"/>
    </w:rPr>
  </w:style>
  <w:style w:type="paragraph" w:customStyle="1" w:styleId="VersionandDate">
    <w:name w:val="Version and Date"/>
    <w:basedOn w:val="Normal"/>
    <w:link w:val="VersionandDateChar"/>
    <w:qFormat/>
    <w:rsid w:val="00B55FE0"/>
    <w:pPr>
      <w:jc w:val="left"/>
    </w:pPr>
    <w:rPr>
      <w:rFonts w:ascii="Times New Roman" w:hAnsi="Times New Roman"/>
      <w:szCs w:val="20"/>
    </w:rPr>
  </w:style>
  <w:style w:type="character" w:customStyle="1" w:styleId="VersionandDateChar">
    <w:name w:val="Version and Date Char"/>
    <w:basedOn w:val="DefaultParagraphFont"/>
    <w:link w:val="VersionandDate"/>
    <w:rsid w:val="00B55FE0"/>
    <w:rPr>
      <w:rFonts w:ascii="Times New Roman" w:eastAsia="Times New Roman" w:hAnsi="Times New Roman" w:cs="Times New Roman"/>
      <w:sz w:val="20"/>
      <w:szCs w:val="20"/>
    </w:rPr>
  </w:style>
  <w:style w:type="character" w:customStyle="1" w:styleId="FootnoteTextChar2">
    <w:name w:val="Footnote Text Char2"/>
    <w:uiPriority w:val="99"/>
    <w:locked/>
    <w:rsid w:val="00B55FE0"/>
    <w:rPr>
      <w:sz w:val="18"/>
      <w:lang w:val="en-US" w:eastAsia="en-US" w:bidi="ar-SA"/>
    </w:rPr>
  </w:style>
  <w:style w:type="paragraph" w:customStyle="1" w:styleId="HeaderIL">
    <w:name w:val="Header IL"/>
    <w:basedOn w:val="Header"/>
    <w:link w:val="HeaderILChar"/>
    <w:qFormat/>
    <w:rsid w:val="00B55FE0"/>
    <w:pPr>
      <w:pBdr>
        <w:bottom w:val="single" w:sz="4" w:space="0" w:color="auto"/>
      </w:pBdr>
      <w:jc w:val="left"/>
    </w:pPr>
  </w:style>
  <w:style w:type="character" w:customStyle="1" w:styleId="HeaderILChar">
    <w:name w:val="Header IL Char"/>
    <w:basedOn w:val="HeaderChar"/>
    <w:link w:val="HeaderIL"/>
    <w:rsid w:val="00B55FE0"/>
    <w:rPr>
      <w:rFonts w:eastAsia="Times New Roman" w:cs="Times New Roman"/>
      <w:sz w:val="20"/>
    </w:rPr>
  </w:style>
  <w:style w:type="paragraph" w:styleId="Revision">
    <w:name w:val="Revision"/>
    <w:hidden/>
    <w:uiPriority w:val="99"/>
    <w:semiHidden/>
    <w:rsid w:val="00B55FE0"/>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semiHidden/>
    <w:rsid w:val="00B55FE0"/>
    <w:rPr>
      <w:vertAlign w:val="superscript"/>
    </w:rPr>
  </w:style>
  <w:style w:type="character" w:styleId="Emphasis">
    <w:name w:val="Emphasis"/>
    <w:basedOn w:val="DefaultParagraphFont"/>
    <w:uiPriority w:val="20"/>
    <w:qFormat/>
    <w:rsid w:val="00B55FE0"/>
    <w:rPr>
      <w:i/>
      <w:iCs/>
    </w:rPr>
  </w:style>
  <w:style w:type="paragraph" w:customStyle="1" w:styleId="Reporttitle">
    <w:name w:val="Report title"/>
    <w:basedOn w:val="Normal"/>
    <w:rsid w:val="00B55FE0"/>
    <w:pPr>
      <w:widowControl/>
      <w:spacing w:before="720" w:line="480" w:lineRule="exact"/>
      <w:jc w:val="left"/>
    </w:pPr>
    <w:rPr>
      <w:rFonts w:ascii="Arial Black" w:hAnsi="Arial Black" w:cs="Arial"/>
      <w:sz w:val="40"/>
      <w:szCs w:val="24"/>
    </w:rPr>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B55FE0"/>
    <w:rPr>
      <w:rFonts w:eastAsia="Times New Roman" w:cs="Times New Roman"/>
      <w:sz w:val="20"/>
      <w:szCs w:val="20"/>
    </w:rPr>
  </w:style>
  <w:style w:type="paragraph" w:customStyle="1" w:styleId="Footnote">
    <w:name w:val="Footnote"/>
    <w:basedOn w:val="FootnoteText"/>
    <w:link w:val="FootnoteChar"/>
    <w:autoRedefine/>
    <w:qFormat/>
    <w:rsid w:val="00186FED"/>
    <w:pPr>
      <w:spacing w:after="0"/>
      <w:jc w:val="left"/>
    </w:pPr>
    <w:rPr>
      <w:rFonts w:asciiTheme="minorHAnsi" w:eastAsiaTheme="minorEastAsia" w:hAnsiTheme="minorHAnsi" w:cstheme="minorHAnsi"/>
      <w:sz w:val="18"/>
      <w:szCs w:val="18"/>
    </w:rPr>
  </w:style>
  <w:style w:type="paragraph" w:customStyle="1" w:styleId="TechnicalTable">
    <w:name w:val="Technical Table"/>
    <w:basedOn w:val="Normal"/>
    <w:link w:val="TechnicalTableChar"/>
    <w:autoRedefine/>
    <w:qFormat/>
    <w:rsid w:val="00B55FE0"/>
    <w:pPr>
      <w:jc w:val="left"/>
    </w:pPr>
    <w:rPr>
      <w:rFonts w:ascii="Times New Roman" w:hAnsi="Times New Roman" w:cstheme="minorHAnsi"/>
      <w:szCs w:val="20"/>
    </w:rPr>
  </w:style>
  <w:style w:type="paragraph" w:customStyle="1" w:styleId="DocumentLabel">
    <w:name w:val="Document Label"/>
    <w:next w:val="Normal"/>
    <w:uiPriority w:val="99"/>
    <w:rsid w:val="00B55FE0"/>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B55FE0"/>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B55FE0"/>
    <w:rPr>
      <w:rFonts w:ascii="Garamond" w:eastAsia="Times New Roman" w:hAnsi="Garamond" w:cs="Times New Roman"/>
      <w:caps/>
      <w:sz w:val="18"/>
      <w:szCs w:val="20"/>
    </w:rPr>
  </w:style>
  <w:style w:type="character" w:customStyle="1" w:styleId="MessageHeaderLabel">
    <w:name w:val="Message Header Label"/>
    <w:uiPriority w:val="99"/>
    <w:rsid w:val="00B55FE0"/>
    <w:rPr>
      <w:b/>
      <w:sz w:val="18"/>
    </w:rPr>
  </w:style>
  <w:style w:type="table" w:customStyle="1" w:styleId="TableGrid3">
    <w:name w:val="Table Grid3"/>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next w:val="Normal"/>
    <w:link w:val="ClosingChar"/>
    <w:uiPriority w:val="99"/>
    <w:rsid w:val="00B55FE0"/>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B55FE0"/>
    <w:rPr>
      <w:rFonts w:ascii="Garamond" w:eastAsia="Times New Roman" w:hAnsi="Garamond" w:cs="Times New Roman"/>
      <w:szCs w:val="20"/>
    </w:rPr>
  </w:style>
  <w:style w:type="paragraph" w:customStyle="1" w:styleId="CompanyName">
    <w:name w:val="Company Name"/>
    <w:basedOn w:val="BodyText"/>
    <w:uiPriority w:val="99"/>
    <w:rsid w:val="00B55FE0"/>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B55FE0"/>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B55FE0"/>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B55FE0"/>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B55FE0"/>
    <w:pPr>
      <w:spacing w:before="360"/>
    </w:pPr>
  </w:style>
  <w:style w:type="paragraph" w:customStyle="1" w:styleId="MessageHeaderLast">
    <w:name w:val="Message Header Last"/>
    <w:basedOn w:val="MessageHeader"/>
    <w:next w:val="BodyText"/>
    <w:uiPriority w:val="99"/>
    <w:rsid w:val="00B55FE0"/>
    <w:pPr>
      <w:pBdr>
        <w:bottom w:val="single" w:sz="6" w:space="18" w:color="808080"/>
      </w:pBdr>
      <w:spacing w:after="360"/>
    </w:pPr>
  </w:style>
  <w:style w:type="paragraph" w:styleId="NormalIndent">
    <w:name w:val="Normal Indent"/>
    <w:basedOn w:val="Normal"/>
    <w:uiPriority w:val="99"/>
    <w:rsid w:val="00B55FE0"/>
    <w:pPr>
      <w:widowControl/>
      <w:ind w:left="720"/>
      <w:jc w:val="left"/>
    </w:pPr>
    <w:rPr>
      <w:rFonts w:ascii="Garamond" w:hAnsi="Garamond"/>
      <w:sz w:val="22"/>
      <w:szCs w:val="20"/>
    </w:rPr>
  </w:style>
  <w:style w:type="paragraph" w:customStyle="1" w:styleId="ReturnAddress">
    <w:name w:val="Return Address"/>
    <w:uiPriority w:val="99"/>
    <w:rsid w:val="00B55FE0"/>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B55FE0"/>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B55FE0"/>
    <w:rPr>
      <w:rFonts w:ascii="Garamond" w:eastAsia="Times New Roman" w:hAnsi="Garamond" w:cs="Times New Roman"/>
      <w:szCs w:val="20"/>
    </w:rPr>
  </w:style>
  <w:style w:type="paragraph" w:customStyle="1" w:styleId="SignatureJobTitle">
    <w:name w:val="Signature Job Title"/>
    <w:basedOn w:val="Signature"/>
    <w:next w:val="Normal"/>
    <w:uiPriority w:val="99"/>
    <w:rsid w:val="00B55FE0"/>
    <w:pPr>
      <w:spacing w:before="0"/>
      <w:ind w:firstLine="0"/>
    </w:pPr>
  </w:style>
  <w:style w:type="paragraph" w:customStyle="1" w:styleId="SignatureName">
    <w:name w:val="Signature Name"/>
    <w:basedOn w:val="Signature"/>
    <w:next w:val="SignatureJobTitle"/>
    <w:uiPriority w:val="99"/>
    <w:rsid w:val="00B55FE0"/>
    <w:pPr>
      <w:ind w:firstLine="0"/>
    </w:pPr>
  </w:style>
  <w:style w:type="character" w:customStyle="1" w:styleId="Slogan">
    <w:name w:val="Slogan"/>
    <w:uiPriority w:val="99"/>
    <w:rsid w:val="00B55FE0"/>
    <w:rPr>
      <w:i/>
      <w:spacing w:val="70"/>
      <w:sz w:val="21"/>
    </w:rPr>
  </w:style>
  <w:style w:type="table" w:customStyle="1" w:styleId="TableGrid19">
    <w:name w:val="Table Grid19"/>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
    <w:name w:val="Title1"/>
    <w:basedOn w:val="Normal"/>
    <w:next w:val="Normal"/>
    <w:uiPriority w:val="10"/>
    <w:qFormat/>
    <w:rsid w:val="00B55FE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B55FE0"/>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umeBullet">
    <w:name w:val="Resume Bullet"/>
    <w:basedOn w:val="BodyText"/>
    <w:rsid w:val="00B55FE0"/>
    <w:pPr>
      <w:keepLines/>
      <w:widowControl/>
      <w:numPr>
        <w:numId w:val="14"/>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B55F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B55FE0"/>
    <w:rPr>
      <w:rFonts w:ascii="Courier New" w:eastAsia="Times New Roman" w:hAnsi="Courier New" w:cs="Courier New"/>
      <w:sz w:val="20"/>
      <w:szCs w:val="20"/>
    </w:rPr>
  </w:style>
  <w:style w:type="table" w:styleId="LightList">
    <w:name w:val="Light List"/>
    <w:basedOn w:val="TableNormal"/>
    <w:uiPriority w:val="61"/>
    <w:rsid w:val="00B55FE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27">
    <w:name w:val="Table Grid27"/>
    <w:basedOn w:val="TableNormal"/>
    <w:next w:val="TableGrid"/>
    <w:uiPriority w:val="39"/>
    <w:rsid w:val="00B5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uiPriority w:val="46"/>
    <w:rsid w:val="00B55FE0"/>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B55FE0"/>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B55FE0"/>
    <w:rPr>
      <w:i/>
      <w:iCs/>
      <w:color w:val="404040"/>
    </w:rPr>
  </w:style>
  <w:style w:type="character" w:customStyle="1" w:styleId="A0">
    <w:name w:val="A0"/>
    <w:uiPriority w:val="99"/>
    <w:rsid w:val="00B55FE0"/>
    <w:rPr>
      <w:rFonts w:cs="HelveticaNeueLT Std"/>
      <w:b/>
      <w:bCs/>
      <w:color w:val="00863E"/>
      <w:sz w:val="44"/>
      <w:szCs w:val="44"/>
    </w:rPr>
  </w:style>
  <w:style w:type="character" w:customStyle="1" w:styleId="A1">
    <w:name w:val="A1"/>
    <w:uiPriority w:val="99"/>
    <w:rsid w:val="00B55FE0"/>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B55FE0"/>
    <w:pPr>
      <w:widowControl/>
      <w:numPr>
        <w:numId w:val="16"/>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B55FE0"/>
    <w:rPr>
      <w:rFonts w:ascii="Franklin Gothic Book" w:eastAsia="Times New Roman" w:hAnsi="Franklin Gothic Book" w:cs="Times New Roman"/>
      <w:szCs w:val="24"/>
    </w:rPr>
  </w:style>
  <w:style w:type="paragraph" w:styleId="List2">
    <w:name w:val="List 2"/>
    <w:semiHidden/>
    <w:unhideWhenUsed/>
    <w:rsid w:val="00B55FE0"/>
    <w:pPr>
      <w:numPr>
        <w:numId w:val="17"/>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B55FE0"/>
    <w:rPr>
      <w:rFonts w:eastAsia="Times New Roman" w:cs="Times New Roman"/>
      <w:sz w:val="20"/>
    </w:rPr>
  </w:style>
  <w:style w:type="paragraph" w:customStyle="1" w:styleId="NormalBeforeList">
    <w:name w:val="Normal Before List"/>
    <w:basedOn w:val="Normal"/>
    <w:qFormat/>
    <w:rsid w:val="00B55FE0"/>
    <w:pPr>
      <w:keepNext/>
      <w:widowControl/>
      <w:spacing w:line="276" w:lineRule="auto"/>
      <w:jc w:val="left"/>
    </w:pPr>
    <w:rPr>
      <w:rFonts w:eastAsia="Franklin Gothic Book"/>
      <w:sz w:val="22"/>
    </w:rPr>
  </w:style>
  <w:style w:type="paragraph" w:customStyle="1" w:styleId="Bulletlevel1">
    <w:name w:val="Bullet level 1"/>
    <w:basedOn w:val="ListParagraph"/>
    <w:qFormat/>
    <w:rsid w:val="00B55FE0"/>
    <w:pPr>
      <w:widowControl/>
      <w:numPr>
        <w:numId w:val="18"/>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B55FE0"/>
    <w:pPr>
      <w:spacing w:after="200"/>
    </w:pPr>
  </w:style>
  <w:style w:type="paragraph" w:customStyle="1" w:styleId="NormalIntroSentence">
    <w:name w:val="Normal Intro Sentence"/>
    <w:qFormat/>
    <w:rsid w:val="00B55FE0"/>
    <w:pPr>
      <w:keepNext/>
      <w:spacing w:after="100" w:line="276" w:lineRule="auto"/>
    </w:pPr>
  </w:style>
  <w:style w:type="table" w:customStyle="1" w:styleId="GridTable1Light3">
    <w:name w:val="Grid Table 1 Light3"/>
    <w:basedOn w:val="TableNormal"/>
    <w:uiPriority w:val="46"/>
    <w:rsid w:val="00B55FE0"/>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B55FE0"/>
  </w:style>
  <w:style w:type="character" w:styleId="SubtleEmphasis">
    <w:name w:val="Subtle Emphasis"/>
    <w:basedOn w:val="DefaultParagraphFont"/>
    <w:uiPriority w:val="19"/>
    <w:qFormat/>
    <w:rsid w:val="00B55FE0"/>
    <w:rPr>
      <w:i/>
      <w:iCs/>
      <w:color w:val="808080" w:themeColor="text1" w:themeTint="7F"/>
    </w:rPr>
  </w:style>
  <w:style w:type="character" w:styleId="UnresolvedMention">
    <w:name w:val="Unresolved Mention"/>
    <w:basedOn w:val="DefaultParagraphFont"/>
    <w:uiPriority w:val="99"/>
    <w:semiHidden/>
    <w:unhideWhenUsed/>
    <w:rsid w:val="00E76D96"/>
    <w:rPr>
      <w:color w:val="605E5C"/>
      <w:shd w:val="clear" w:color="auto" w:fill="E1DFDD"/>
    </w:rPr>
  </w:style>
  <w:style w:type="paragraph" w:customStyle="1" w:styleId="msonormal0">
    <w:name w:val="msonormal"/>
    <w:basedOn w:val="Normal"/>
    <w:rsid w:val="004F5036"/>
    <w:pPr>
      <w:widowControl/>
      <w:spacing w:before="100" w:beforeAutospacing="1" w:after="100" w:afterAutospacing="1"/>
      <w:jc w:val="left"/>
    </w:pPr>
    <w:rPr>
      <w:rFonts w:ascii="Times New Roman" w:hAnsi="Times New Roman"/>
      <w:sz w:val="24"/>
      <w:szCs w:val="24"/>
    </w:rPr>
  </w:style>
  <w:style w:type="paragraph" w:customStyle="1" w:styleId="xl64">
    <w:name w:val="xl64"/>
    <w:basedOn w:val="Normal"/>
    <w:rsid w:val="00D505E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1371">
      <w:bodyDiv w:val="1"/>
      <w:marLeft w:val="0"/>
      <w:marRight w:val="0"/>
      <w:marTop w:val="0"/>
      <w:marBottom w:val="0"/>
      <w:divBdr>
        <w:top w:val="none" w:sz="0" w:space="0" w:color="auto"/>
        <w:left w:val="none" w:sz="0" w:space="0" w:color="auto"/>
        <w:bottom w:val="none" w:sz="0" w:space="0" w:color="auto"/>
        <w:right w:val="none" w:sz="0" w:space="0" w:color="auto"/>
      </w:divBdr>
    </w:div>
    <w:div w:id="107091616">
      <w:bodyDiv w:val="1"/>
      <w:marLeft w:val="0"/>
      <w:marRight w:val="0"/>
      <w:marTop w:val="0"/>
      <w:marBottom w:val="0"/>
      <w:divBdr>
        <w:top w:val="none" w:sz="0" w:space="0" w:color="auto"/>
        <w:left w:val="none" w:sz="0" w:space="0" w:color="auto"/>
        <w:bottom w:val="none" w:sz="0" w:space="0" w:color="auto"/>
        <w:right w:val="none" w:sz="0" w:space="0" w:color="auto"/>
      </w:divBdr>
    </w:div>
    <w:div w:id="223374994">
      <w:bodyDiv w:val="1"/>
      <w:marLeft w:val="0"/>
      <w:marRight w:val="0"/>
      <w:marTop w:val="0"/>
      <w:marBottom w:val="0"/>
      <w:divBdr>
        <w:top w:val="none" w:sz="0" w:space="0" w:color="auto"/>
        <w:left w:val="none" w:sz="0" w:space="0" w:color="auto"/>
        <w:bottom w:val="none" w:sz="0" w:space="0" w:color="auto"/>
        <w:right w:val="none" w:sz="0" w:space="0" w:color="auto"/>
      </w:divBdr>
    </w:div>
    <w:div w:id="281768919">
      <w:bodyDiv w:val="1"/>
      <w:marLeft w:val="0"/>
      <w:marRight w:val="0"/>
      <w:marTop w:val="0"/>
      <w:marBottom w:val="0"/>
      <w:divBdr>
        <w:top w:val="none" w:sz="0" w:space="0" w:color="auto"/>
        <w:left w:val="none" w:sz="0" w:space="0" w:color="auto"/>
        <w:bottom w:val="none" w:sz="0" w:space="0" w:color="auto"/>
        <w:right w:val="none" w:sz="0" w:space="0" w:color="auto"/>
      </w:divBdr>
    </w:div>
    <w:div w:id="325668786">
      <w:bodyDiv w:val="1"/>
      <w:marLeft w:val="0"/>
      <w:marRight w:val="0"/>
      <w:marTop w:val="0"/>
      <w:marBottom w:val="0"/>
      <w:divBdr>
        <w:top w:val="none" w:sz="0" w:space="0" w:color="auto"/>
        <w:left w:val="none" w:sz="0" w:space="0" w:color="auto"/>
        <w:bottom w:val="none" w:sz="0" w:space="0" w:color="auto"/>
        <w:right w:val="none" w:sz="0" w:space="0" w:color="auto"/>
      </w:divBdr>
    </w:div>
    <w:div w:id="382759210">
      <w:bodyDiv w:val="1"/>
      <w:marLeft w:val="0"/>
      <w:marRight w:val="0"/>
      <w:marTop w:val="0"/>
      <w:marBottom w:val="0"/>
      <w:divBdr>
        <w:top w:val="none" w:sz="0" w:space="0" w:color="auto"/>
        <w:left w:val="none" w:sz="0" w:space="0" w:color="auto"/>
        <w:bottom w:val="none" w:sz="0" w:space="0" w:color="auto"/>
        <w:right w:val="none" w:sz="0" w:space="0" w:color="auto"/>
      </w:divBdr>
    </w:div>
    <w:div w:id="415173380">
      <w:bodyDiv w:val="1"/>
      <w:marLeft w:val="0"/>
      <w:marRight w:val="0"/>
      <w:marTop w:val="0"/>
      <w:marBottom w:val="0"/>
      <w:divBdr>
        <w:top w:val="none" w:sz="0" w:space="0" w:color="auto"/>
        <w:left w:val="none" w:sz="0" w:space="0" w:color="auto"/>
        <w:bottom w:val="none" w:sz="0" w:space="0" w:color="auto"/>
        <w:right w:val="none" w:sz="0" w:space="0" w:color="auto"/>
      </w:divBdr>
    </w:div>
    <w:div w:id="437256925">
      <w:bodyDiv w:val="1"/>
      <w:marLeft w:val="0"/>
      <w:marRight w:val="0"/>
      <w:marTop w:val="0"/>
      <w:marBottom w:val="0"/>
      <w:divBdr>
        <w:top w:val="none" w:sz="0" w:space="0" w:color="auto"/>
        <w:left w:val="none" w:sz="0" w:space="0" w:color="auto"/>
        <w:bottom w:val="none" w:sz="0" w:space="0" w:color="auto"/>
        <w:right w:val="none" w:sz="0" w:space="0" w:color="auto"/>
      </w:divBdr>
    </w:div>
    <w:div w:id="477495716">
      <w:bodyDiv w:val="1"/>
      <w:marLeft w:val="0"/>
      <w:marRight w:val="0"/>
      <w:marTop w:val="0"/>
      <w:marBottom w:val="0"/>
      <w:divBdr>
        <w:top w:val="none" w:sz="0" w:space="0" w:color="auto"/>
        <w:left w:val="none" w:sz="0" w:space="0" w:color="auto"/>
        <w:bottom w:val="none" w:sz="0" w:space="0" w:color="auto"/>
        <w:right w:val="none" w:sz="0" w:space="0" w:color="auto"/>
      </w:divBdr>
    </w:div>
    <w:div w:id="522671499">
      <w:bodyDiv w:val="1"/>
      <w:marLeft w:val="0"/>
      <w:marRight w:val="0"/>
      <w:marTop w:val="0"/>
      <w:marBottom w:val="0"/>
      <w:divBdr>
        <w:top w:val="none" w:sz="0" w:space="0" w:color="auto"/>
        <w:left w:val="none" w:sz="0" w:space="0" w:color="auto"/>
        <w:bottom w:val="none" w:sz="0" w:space="0" w:color="auto"/>
        <w:right w:val="none" w:sz="0" w:space="0" w:color="auto"/>
      </w:divBdr>
    </w:div>
    <w:div w:id="625429995">
      <w:bodyDiv w:val="1"/>
      <w:marLeft w:val="0"/>
      <w:marRight w:val="0"/>
      <w:marTop w:val="0"/>
      <w:marBottom w:val="0"/>
      <w:divBdr>
        <w:top w:val="none" w:sz="0" w:space="0" w:color="auto"/>
        <w:left w:val="none" w:sz="0" w:space="0" w:color="auto"/>
        <w:bottom w:val="none" w:sz="0" w:space="0" w:color="auto"/>
        <w:right w:val="none" w:sz="0" w:space="0" w:color="auto"/>
      </w:divBdr>
    </w:div>
    <w:div w:id="840193252">
      <w:bodyDiv w:val="1"/>
      <w:marLeft w:val="0"/>
      <w:marRight w:val="0"/>
      <w:marTop w:val="0"/>
      <w:marBottom w:val="0"/>
      <w:divBdr>
        <w:top w:val="none" w:sz="0" w:space="0" w:color="auto"/>
        <w:left w:val="none" w:sz="0" w:space="0" w:color="auto"/>
        <w:bottom w:val="none" w:sz="0" w:space="0" w:color="auto"/>
        <w:right w:val="none" w:sz="0" w:space="0" w:color="auto"/>
      </w:divBdr>
    </w:div>
    <w:div w:id="935016534">
      <w:bodyDiv w:val="1"/>
      <w:marLeft w:val="0"/>
      <w:marRight w:val="0"/>
      <w:marTop w:val="0"/>
      <w:marBottom w:val="0"/>
      <w:divBdr>
        <w:top w:val="none" w:sz="0" w:space="0" w:color="auto"/>
        <w:left w:val="none" w:sz="0" w:space="0" w:color="auto"/>
        <w:bottom w:val="none" w:sz="0" w:space="0" w:color="auto"/>
        <w:right w:val="none" w:sz="0" w:space="0" w:color="auto"/>
      </w:divBdr>
    </w:div>
    <w:div w:id="961107693">
      <w:bodyDiv w:val="1"/>
      <w:marLeft w:val="0"/>
      <w:marRight w:val="0"/>
      <w:marTop w:val="0"/>
      <w:marBottom w:val="0"/>
      <w:divBdr>
        <w:top w:val="none" w:sz="0" w:space="0" w:color="auto"/>
        <w:left w:val="none" w:sz="0" w:space="0" w:color="auto"/>
        <w:bottom w:val="none" w:sz="0" w:space="0" w:color="auto"/>
        <w:right w:val="none" w:sz="0" w:space="0" w:color="auto"/>
      </w:divBdr>
    </w:div>
    <w:div w:id="967660420">
      <w:bodyDiv w:val="1"/>
      <w:marLeft w:val="0"/>
      <w:marRight w:val="0"/>
      <w:marTop w:val="0"/>
      <w:marBottom w:val="0"/>
      <w:divBdr>
        <w:top w:val="none" w:sz="0" w:space="0" w:color="auto"/>
        <w:left w:val="none" w:sz="0" w:space="0" w:color="auto"/>
        <w:bottom w:val="none" w:sz="0" w:space="0" w:color="auto"/>
        <w:right w:val="none" w:sz="0" w:space="0" w:color="auto"/>
      </w:divBdr>
    </w:div>
    <w:div w:id="983198309">
      <w:bodyDiv w:val="1"/>
      <w:marLeft w:val="0"/>
      <w:marRight w:val="0"/>
      <w:marTop w:val="0"/>
      <w:marBottom w:val="0"/>
      <w:divBdr>
        <w:top w:val="none" w:sz="0" w:space="0" w:color="auto"/>
        <w:left w:val="none" w:sz="0" w:space="0" w:color="auto"/>
        <w:bottom w:val="none" w:sz="0" w:space="0" w:color="auto"/>
        <w:right w:val="none" w:sz="0" w:space="0" w:color="auto"/>
      </w:divBdr>
    </w:div>
    <w:div w:id="1016418085">
      <w:bodyDiv w:val="1"/>
      <w:marLeft w:val="0"/>
      <w:marRight w:val="0"/>
      <w:marTop w:val="0"/>
      <w:marBottom w:val="0"/>
      <w:divBdr>
        <w:top w:val="none" w:sz="0" w:space="0" w:color="auto"/>
        <w:left w:val="none" w:sz="0" w:space="0" w:color="auto"/>
        <w:bottom w:val="none" w:sz="0" w:space="0" w:color="auto"/>
        <w:right w:val="none" w:sz="0" w:space="0" w:color="auto"/>
      </w:divBdr>
    </w:div>
    <w:div w:id="1172531809">
      <w:bodyDiv w:val="1"/>
      <w:marLeft w:val="0"/>
      <w:marRight w:val="0"/>
      <w:marTop w:val="0"/>
      <w:marBottom w:val="0"/>
      <w:divBdr>
        <w:top w:val="none" w:sz="0" w:space="0" w:color="auto"/>
        <w:left w:val="none" w:sz="0" w:space="0" w:color="auto"/>
        <w:bottom w:val="none" w:sz="0" w:space="0" w:color="auto"/>
        <w:right w:val="none" w:sz="0" w:space="0" w:color="auto"/>
      </w:divBdr>
      <w:divsChild>
        <w:div w:id="1151404178">
          <w:marLeft w:val="360"/>
          <w:marRight w:val="0"/>
          <w:marTop w:val="200"/>
          <w:marBottom w:val="0"/>
          <w:divBdr>
            <w:top w:val="none" w:sz="0" w:space="0" w:color="auto"/>
            <w:left w:val="none" w:sz="0" w:space="0" w:color="auto"/>
            <w:bottom w:val="none" w:sz="0" w:space="0" w:color="auto"/>
            <w:right w:val="none" w:sz="0" w:space="0" w:color="auto"/>
          </w:divBdr>
        </w:div>
      </w:divsChild>
    </w:div>
    <w:div w:id="1310941500">
      <w:bodyDiv w:val="1"/>
      <w:marLeft w:val="0"/>
      <w:marRight w:val="0"/>
      <w:marTop w:val="0"/>
      <w:marBottom w:val="0"/>
      <w:divBdr>
        <w:top w:val="none" w:sz="0" w:space="0" w:color="auto"/>
        <w:left w:val="none" w:sz="0" w:space="0" w:color="auto"/>
        <w:bottom w:val="none" w:sz="0" w:space="0" w:color="auto"/>
        <w:right w:val="none" w:sz="0" w:space="0" w:color="auto"/>
      </w:divBdr>
    </w:div>
    <w:div w:id="1338272359">
      <w:bodyDiv w:val="1"/>
      <w:marLeft w:val="0"/>
      <w:marRight w:val="0"/>
      <w:marTop w:val="0"/>
      <w:marBottom w:val="0"/>
      <w:divBdr>
        <w:top w:val="none" w:sz="0" w:space="0" w:color="auto"/>
        <w:left w:val="none" w:sz="0" w:space="0" w:color="auto"/>
        <w:bottom w:val="none" w:sz="0" w:space="0" w:color="auto"/>
        <w:right w:val="none" w:sz="0" w:space="0" w:color="auto"/>
      </w:divBdr>
    </w:div>
    <w:div w:id="1370451882">
      <w:bodyDiv w:val="1"/>
      <w:marLeft w:val="0"/>
      <w:marRight w:val="0"/>
      <w:marTop w:val="0"/>
      <w:marBottom w:val="0"/>
      <w:divBdr>
        <w:top w:val="none" w:sz="0" w:space="0" w:color="auto"/>
        <w:left w:val="none" w:sz="0" w:space="0" w:color="auto"/>
        <w:bottom w:val="none" w:sz="0" w:space="0" w:color="auto"/>
        <w:right w:val="none" w:sz="0" w:space="0" w:color="auto"/>
      </w:divBdr>
    </w:div>
    <w:div w:id="1493645952">
      <w:bodyDiv w:val="1"/>
      <w:marLeft w:val="0"/>
      <w:marRight w:val="0"/>
      <w:marTop w:val="0"/>
      <w:marBottom w:val="0"/>
      <w:divBdr>
        <w:top w:val="none" w:sz="0" w:space="0" w:color="auto"/>
        <w:left w:val="none" w:sz="0" w:space="0" w:color="auto"/>
        <w:bottom w:val="none" w:sz="0" w:space="0" w:color="auto"/>
        <w:right w:val="none" w:sz="0" w:space="0" w:color="auto"/>
      </w:divBdr>
    </w:div>
    <w:div w:id="1577205815">
      <w:bodyDiv w:val="1"/>
      <w:marLeft w:val="0"/>
      <w:marRight w:val="0"/>
      <w:marTop w:val="0"/>
      <w:marBottom w:val="0"/>
      <w:divBdr>
        <w:top w:val="none" w:sz="0" w:space="0" w:color="auto"/>
        <w:left w:val="none" w:sz="0" w:space="0" w:color="auto"/>
        <w:bottom w:val="none" w:sz="0" w:space="0" w:color="auto"/>
        <w:right w:val="none" w:sz="0" w:space="0" w:color="auto"/>
      </w:divBdr>
    </w:div>
    <w:div w:id="1647736977">
      <w:bodyDiv w:val="1"/>
      <w:marLeft w:val="0"/>
      <w:marRight w:val="0"/>
      <w:marTop w:val="0"/>
      <w:marBottom w:val="0"/>
      <w:divBdr>
        <w:top w:val="none" w:sz="0" w:space="0" w:color="auto"/>
        <w:left w:val="none" w:sz="0" w:space="0" w:color="auto"/>
        <w:bottom w:val="none" w:sz="0" w:space="0" w:color="auto"/>
        <w:right w:val="none" w:sz="0" w:space="0" w:color="auto"/>
      </w:divBdr>
    </w:div>
    <w:div w:id="1811046838">
      <w:bodyDiv w:val="1"/>
      <w:marLeft w:val="0"/>
      <w:marRight w:val="0"/>
      <w:marTop w:val="0"/>
      <w:marBottom w:val="0"/>
      <w:divBdr>
        <w:top w:val="none" w:sz="0" w:space="0" w:color="auto"/>
        <w:left w:val="none" w:sz="0" w:space="0" w:color="auto"/>
        <w:bottom w:val="none" w:sz="0" w:space="0" w:color="auto"/>
        <w:right w:val="none" w:sz="0" w:space="0" w:color="auto"/>
      </w:divBdr>
    </w:div>
    <w:div w:id="1818644335">
      <w:bodyDiv w:val="1"/>
      <w:marLeft w:val="0"/>
      <w:marRight w:val="0"/>
      <w:marTop w:val="0"/>
      <w:marBottom w:val="0"/>
      <w:divBdr>
        <w:top w:val="none" w:sz="0" w:space="0" w:color="auto"/>
        <w:left w:val="none" w:sz="0" w:space="0" w:color="auto"/>
        <w:bottom w:val="none" w:sz="0" w:space="0" w:color="auto"/>
        <w:right w:val="none" w:sz="0" w:space="0" w:color="auto"/>
      </w:divBdr>
    </w:div>
    <w:div w:id="1841970280">
      <w:bodyDiv w:val="1"/>
      <w:marLeft w:val="0"/>
      <w:marRight w:val="0"/>
      <w:marTop w:val="0"/>
      <w:marBottom w:val="0"/>
      <w:divBdr>
        <w:top w:val="none" w:sz="0" w:space="0" w:color="auto"/>
        <w:left w:val="none" w:sz="0" w:space="0" w:color="auto"/>
        <w:bottom w:val="none" w:sz="0" w:space="0" w:color="auto"/>
        <w:right w:val="none" w:sz="0" w:space="0" w:color="auto"/>
      </w:divBdr>
    </w:div>
    <w:div w:id="1892230602">
      <w:bodyDiv w:val="1"/>
      <w:marLeft w:val="0"/>
      <w:marRight w:val="0"/>
      <w:marTop w:val="0"/>
      <w:marBottom w:val="0"/>
      <w:divBdr>
        <w:top w:val="none" w:sz="0" w:space="0" w:color="auto"/>
        <w:left w:val="none" w:sz="0" w:space="0" w:color="auto"/>
        <w:bottom w:val="none" w:sz="0" w:space="0" w:color="auto"/>
        <w:right w:val="none" w:sz="0" w:space="0" w:color="auto"/>
      </w:divBdr>
      <w:divsChild>
        <w:div w:id="1543858997">
          <w:marLeft w:val="360"/>
          <w:marRight w:val="0"/>
          <w:marTop w:val="200"/>
          <w:marBottom w:val="0"/>
          <w:divBdr>
            <w:top w:val="none" w:sz="0" w:space="0" w:color="auto"/>
            <w:left w:val="none" w:sz="0" w:space="0" w:color="auto"/>
            <w:bottom w:val="none" w:sz="0" w:space="0" w:color="auto"/>
            <w:right w:val="none" w:sz="0" w:space="0" w:color="auto"/>
          </w:divBdr>
        </w:div>
      </w:divsChild>
    </w:div>
    <w:div w:id="1940062430">
      <w:bodyDiv w:val="1"/>
      <w:marLeft w:val="0"/>
      <w:marRight w:val="0"/>
      <w:marTop w:val="0"/>
      <w:marBottom w:val="0"/>
      <w:divBdr>
        <w:top w:val="none" w:sz="0" w:space="0" w:color="auto"/>
        <w:left w:val="none" w:sz="0" w:space="0" w:color="auto"/>
        <w:bottom w:val="none" w:sz="0" w:space="0" w:color="auto"/>
        <w:right w:val="none" w:sz="0" w:space="0" w:color="auto"/>
      </w:divBdr>
    </w:div>
    <w:div w:id="1958486116">
      <w:bodyDiv w:val="1"/>
      <w:marLeft w:val="0"/>
      <w:marRight w:val="0"/>
      <w:marTop w:val="0"/>
      <w:marBottom w:val="0"/>
      <w:divBdr>
        <w:top w:val="none" w:sz="0" w:space="0" w:color="auto"/>
        <w:left w:val="none" w:sz="0" w:space="0" w:color="auto"/>
        <w:bottom w:val="none" w:sz="0" w:space="0" w:color="auto"/>
        <w:right w:val="none" w:sz="0" w:space="0" w:color="auto"/>
      </w:divBdr>
      <w:divsChild>
        <w:div w:id="509679470">
          <w:marLeft w:val="0"/>
          <w:marRight w:val="0"/>
          <w:marTop w:val="0"/>
          <w:marBottom w:val="0"/>
          <w:divBdr>
            <w:top w:val="none" w:sz="0" w:space="0" w:color="auto"/>
            <w:left w:val="none" w:sz="0" w:space="0" w:color="auto"/>
            <w:bottom w:val="none" w:sz="0" w:space="0" w:color="auto"/>
            <w:right w:val="none" w:sz="0" w:space="0" w:color="auto"/>
          </w:divBdr>
          <w:divsChild>
            <w:div w:id="4037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043143">
      <w:bodyDiv w:val="1"/>
      <w:marLeft w:val="0"/>
      <w:marRight w:val="0"/>
      <w:marTop w:val="0"/>
      <w:marBottom w:val="0"/>
      <w:divBdr>
        <w:top w:val="none" w:sz="0" w:space="0" w:color="auto"/>
        <w:left w:val="none" w:sz="0" w:space="0" w:color="auto"/>
        <w:bottom w:val="none" w:sz="0" w:space="0" w:color="auto"/>
        <w:right w:val="none" w:sz="0" w:space="0" w:color="auto"/>
      </w:divBdr>
    </w:div>
    <w:div w:id="2071808785">
      <w:bodyDiv w:val="1"/>
      <w:marLeft w:val="0"/>
      <w:marRight w:val="0"/>
      <w:marTop w:val="0"/>
      <w:marBottom w:val="0"/>
      <w:divBdr>
        <w:top w:val="none" w:sz="0" w:space="0" w:color="auto"/>
        <w:left w:val="none" w:sz="0" w:space="0" w:color="auto"/>
        <w:bottom w:val="none" w:sz="0" w:space="0" w:color="auto"/>
        <w:right w:val="none" w:sz="0" w:space="0" w:color="auto"/>
      </w:divBdr>
    </w:div>
    <w:div w:id="2138451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lsag.info/questions.html" TargetMode="External"/><Relationship Id="rId18" Type="http://schemas.microsoft.com/office/2018/08/relationships/commentsExtensible" Target="commentsExtensible.xml"/><Relationship Id="rId26" Type="http://schemas.openxmlformats.org/officeDocument/2006/relationships/image" Target="media/image1.gif"/><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5" Type="http://schemas.openxmlformats.org/officeDocument/2006/relationships/header" Target="header6.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s://www.icc.illinois.gov/programs/illinois-statewide-technical-reference-manual-for-energy-efficiency"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www.ilsag.info/technical-reference-manual.htm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elia@celiajohnsonconsulting.com" TargetMode="External"/><Relationship Id="rId22" Type="http://schemas.openxmlformats.org/officeDocument/2006/relationships/header" Target="header4.xml"/><Relationship Id="rId27" Type="http://schemas.openxmlformats.org/officeDocument/2006/relationships/image" Target="media/image2.gif"/><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icc.illinois.gov/downloads/public/edocket/339744.pdf" TargetMode="External"/><Relationship Id="rId13" Type="http://schemas.openxmlformats.org/officeDocument/2006/relationships/hyperlink" Target="mailto:nclace@veic.org" TargetMode="External"/><Relationship Id="rId18" Type="http://schemas.openxmlformats.org/officeDocument/2006/relationships/hyperlink" Target="http://ilsagfiles.org/SAG_files/Technical_Reference_Manual/Version_3/Final_Draft/Sources%20and%20References%20-%20Loadshapes/TRM_Version_3_Loadshapes_2.24.zip" TargetMode="External"/><Relationship Id="rId3" Type="http://schemas.openxmlformats.org/officeDocument/2006/relationships/hyperlink" Target="http://www.icc.illinois.gov/docket/files.aspx?no=10-0568&amp;docId=167031" TargetMode="External"/><Relationship Id="rId21" Type="http://schemas.openxmlformats.org/officeDocument/2006/relationships/hyperlink" Target="https://portal.veic.org/projects/illinoistrm/Shared%20Documents/TRM%20Reference%20Documents/Loadshapes,%20Heat%20Rate%20and%20Zip%20Codes/Load%20Shape%20Research/2018%20Commercial%20Lighting%20Loadshape/IL%20Commercial%20Lighting%20Load%20Shape%20Development%20Methodology_2018-06-28.docx" TargetMode="External"/><Relationship Id="rId7" Type="http://schemas.openxmlformats.org/officeDocument/2006/relationships/hyperlink" Target="http://www.icc.illinois.gov/docket/files.aspx?no=13-0077&amp;docId=195913" TargetMode="External"/><Relationship Id="rId12" Type="http://schemas.openxmlformats.org/officeDocument/2006/relationships/hyperlink" Target="http://www.icc.illinois.gov/Electricity/programs/TRM.aspx" TargetMode="External"/><Relationship Id="rId17" Type="http://schemas.openxmlformats.org/officeDocument/2006/relationships/hyperlink" Target="http://ilsagfiles.org/SAG_files/Technical_Reference_Manual/Commercial_Loadshapes_References.zip" TargetMode="External"/><Relationship Id="rId2" Type="http://schemas.openxmlformats.org/officeDocument/2006/relationships/hyperlink" Target="http://www.eia.gov/consumption/residential/data/2009/xls/HC7.9%20Air%20Conditioning%20in%20Midwest%20Region.xls?no=10-0570&amp;docId=159809" TargetMode="External"/><Relationship Id="rId16" Type="http://schemas.openxmlformats.org/officeDocument/2006/relationships/hyperlink" Target="http://ilsagfiles.org/SAG_files/Technical_Reference_Manual/Residential_Loadshapes_References.zip" TargetMode="External"/><Relationship Id="rId20" Type="http://schemas.openxmlformats.org/officeDocument/2006/relationships/hyperlink" Target="https://portal.veic.org/projects/illinoistrm/Shared%20Documents/TRM%20Reference%20Documents/Loadshapes,%20Heat%20Rate%20and%20Zip%20Codes/Load%20Shape%20Research/2018%20Residential%20Lighting%20Loadshape/IL%20Res%20Indoor%20LED%20Lighting%20Load%20Shape%20Development%20Methodology_2018-05-18.docx" TargetMode="External"/><Relationship Id="rId1" Type="http://schemas.openxmlformats.org/officeDocument/2006/relationships/hyperlink" Target="http://ilsag.org/yahoo_site_admin/assets/docs/TRM_RFP_Final_part_1.230214520.pdf" TargetMode="External"/><Relationship Id="rId6" Type="http://schemas.openxmlformats.org/officeDocument/2006/relationships/hyperlink" Target="http://www.icc.illinois.gov/docket/files.aspx?no=13-0077&amp;docId=203903" TargetMode="External"/><Relationship Id="rId11" Type="http://schemas.openxmlformats.org/officeDocument/2006/relationships/hyperlink" Target="https://icc.illinois.gov/docket/P2019-0983/documents/292186/files/509718.pdf" TargetMode="External"/><Relationship Id="rId5" Type="http://schemas.openxmlformats.org/officeDocument/2006/relationships/hyperlink" Target="http://www.aquacraft.com/sites/default/files/pub/DeOreo-(2001)-Disaggregated-Hot-Water-Use-in-Single-Family-Homes-Using-Flow-Trace-Analysis.pdf?no=10-0562&amp;docId=167027" TargetMode="External"/><Relationship Id="rId15" Type="http://schemas.openxmlformats.org/officeDocument/2006/relationships/hyperlink" Target="http://www.ilsag.info/technical-reference-manual.html" TargetMode="External"/><Relationship Id="rId10" Type="http://schemas.openxmlformats.org/officeDocument/2006/relationships/hyperlink" Target="https://icc.illinois.gov/docket/P2019-0983/documents/292186" TargetMode="External"/><Relationship Id="rId19" Type="http://schemas.openxmlformats.org/officeDocument/2006/relationships/hyperlink" Target="https://portal.veic.org/projects/illinoistrm/Shared%20Documents/TRM%20Reference%20Documents/Loadshapes,%20Heat%20Rate%20and%20Zip%20Codes/Load%20Shape%20Research/2018%20Residential%20Lighting%20Loadshape/IL%20Res%20Indoor%20LED%20Lighting%20Load%20Shape_2018-06-06.xlsx" TargetMode="External"/><Relationship Id="rId4" Type="http://schemas.openxmlformats.org/officeDocument/2006/relationships/hyperlink" Target="http://www.icc.illinois.gov/downloads/public/edocket/303835.pdf?no=10-0564&amp;docId=167023" TargetMode="External"/><Relationship Id="rId9" Type="http://schemas.openxmlformats.org/officeDocument/2006/relationships/hyperlink" Target="https://www.icc.illinois.gov/docket/files.aspx?no=17-0270&amp;docId=257523" TargetMode="External"/><Relationship Id="rId14" Type="http://schemas.openxmlformats.org/officeDocument/2006/relationships/hyperlink" Target="http://www.epelectricefficiency.com/downloads.asp" TargetMode="External"/><Relationship Id="rId22" Type="http://schemas.openxmlformats.org/officeDocument/2006/relationships/hyperlink" Target="http://portal.veic.org/projects/illinoistrm/Shared%20Documents/Memos/Interactive_Effects_Memo_12131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4c71465134a46c9dcc5c1e07287fe81">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4E193B-C33B-4A26-BEF7-240C3EE5A575}">
  <ds:schemaRefs>
    <ds:schemaRef ds:uri="http://schemas.microsoft.com/sharepoint/v3/contenttype/forms"/>
  </ds:schemaRefs>
</ds:datastoreItem>
</file>

<file path=customXml/itemProps2.xml><?xml version="1.0" encoding="utf-8"?>
<ds:datastoreItem xmlns:ds="http://schemas.openxmlformats.org/officeDocument/2006/customXml" ds:itemID="{13451852-6D82-4C2F-8BFA-DB19F3796A43}">
  <ds:schemaRefs>
    <ds:schemaRef ds:uri="http://schemas.openxmlformats.org/officeDocument/2006/bibliography"/>
  </ds:schemaRefs>
</ds:datastoreItem>
</file>

<file path=customXml/itemProps3.xml><?xml version="1.0" encoding="utf-8"?>
<ds:datastoreItem xmlns:ds="http://schemas.openxmlformats.org/officeDocument/2006/customXml" ds:itemID="{F93551CD-8729-4B34-808E-E750609754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2CF37A-5E8F-4AAB-9466-9B5C982EFF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21193</Words>
  <Characters>120805</Characters>
  <Application>Microsoft Office Word</Application>
  <DocSecurity>0</DocSecurity>
  <Lines>1006</Lines>
  <Paragraphs>283</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141715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Baer</dc:creator>
  <cp:keywords/>
  <cp:lastModifiedBy>Celia Johnson</cp:lastModifiedBy>
  <cp:revision>2</cp:revision>
  <cp:lastPrinted>2020-09-24T20:32:00Z</cp:lastPrinted>
  <dcterms:created xsi:type="dcterms:W3CDTF">2022-09-23T14:25:00Z</dcterms:created>
  <dcterms:modified xsi:type="dcterms:W3CDTF">2022-09-23T14:25:00Z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512">
    <vt:lpwstr>4</vt:lpwstr>
  </property>
  <property fmtid="{D5CDD505-2E9C-101B-9397-08002B2CF9AE}" pid="3" name="ContentTypeId">
    <vt:lpwstr>0x010100AD57B319AB822E4A9207DC7F31971FB9</vt:lpwstr>
  </property>
  <property fmtid="{D5CDD505-2E9C-101B-9397-08002B2CF9AE}" pid="4" name="ComplianceAssetId">
    <vt:lpwstr/>
  </property>
</Properties>
</file>