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CA2" w:rsidRDefault="001C2CA2" w:rsidP="001C2CA2">
      <w:pPr>
        <w:pStyle w:val="Heading3"/>
      </w:pPr>
      <w:bookmarkStart w:id="0" w:name="_Ref355945019"/>
      <w:bookmarkStart w:id="1" w:name="_Toc358365964"/>
      <w:r>
        <w:t>Solar Light Tubes</w:t>
      </w:r>
      <w:bookmarkEnd w:id="0"/>
      <w:bookmarkEnd w:id="1"/>
    </w:p>
    <w:p w:rsidR="001C2CA2" w:rsidRPr="00B41203" w:rsidRDefault="001C2CA2" w:rsidP="001C2CA2">
      <w:pPr>
        <w:pStyle w:val="Heading6"/>
      </w:pPr>
      <w:r w:rsidRPr="00B41203">
        <w:t xml:space="preserve">Description </w:t>
      </w:r>
    </w:p>
    <w:p w:rsidR="001C2CA2" w:rsidRDefault="001C2CA2" w:rsidP="001C2CA2">
      <w:r>
        <w:t>A tubular skylight which is 10” to 21” in diameter with a prismatic or translucent lens is installed on the roof of a commercial facility.  The lens reflects light captured from the roof opening through a highly specular reflective tube down to the mounted fixture height.  When in use, a light tube fixture resembles a metal halide fixture.  Uses include grocery, school, retail and other single story commercial buildings.</w:t>
      </w:r>
    </w:p>
    <w:p w:rsidR="001C2CA2" w:rsidRPr="00580502" w:rsidRDefault="001C2CA2" w:rsidP="001C2CA2">
      <w:r>
        <w:t>In order that the savings characterized below apply, the electric illumination in the space must be automatically controlled to turn off or down when the tube is providing enough light.</w:t>
      </w:r>
    </w:p>
    <w:p w:rsidR="001C2CA2" w:rsidRPr="000B7BB6" w:rsidRDefault="001C2CA2" w:rsidP="001C2CA2">
      <w:pPr>
        <w:widowControl/>
        <w:spacing w:after="0"/>
        <w:jc w:val="left"/>
        <w:rPr>
          <w:rFonts w:cstheme="minorHAnsi"/>
          <w:szCs w:val="20"/>
        </w:rPr>
      </w:pPr>
      <w:r w:rsidRPr="000B7BB6">
        <w:rPr>
          <w:rFonts w:cstheme="minorHAnsi"/>
          <w:szCs w:val="20"/>
        </w:rPr>
        <w:t>This measure was developed to be applicable to the following program types:  TOS, NC</w:t>
      </w:r>
      <w:r>
        <w:rPr>
          <w:rFonts w:cstheme="minorHAnsi"/>
          <w:szCs w:val="20"/>
        </w:rPr>
        <w:t>, RF</w:t>
      </w:r>
      <w:r w:rsidRPr="000B7BB6">
        <w:rPr>
          <w:rFonts w:cstheme="minorHAnsi"/>
          <w:szCs w:val="20"/>
        </w:rPr>
        <w:t xml:space="preserve">.  </w:t>
      </w:r>
    </w:p>
    <w:p w:rsidR="001C2CA2" w:rsidRPr="000B7BB6" w:rsidRDefault="001C2CA2" w:rsidP="001C2CA2">
      <w:pPr>
        <w:widowControl/>
        <w:spacing w:after="0"/>
        <w:jc w:val="left"/>
        <w:rPr>
          <w:rFonts w:cstheme="minorHAnsi"/>
          <w:szCs w:val="20"/>
        </w:rPr>
      </w:pPr>
      <w:r w:rsidRPr="000B7BB6">
        <w:rPr>
          <w:rFonts w:cstheme="minorHAnsi"/>
          <w:szCs w:val="20"/>
        </w:rPr>
        <w:t>If applied to other program types, the measure savings should be verified.</w:t>
      </w:r>
    </w:p>
    <w:p w:rsidR="001C2CA2" w:rsidRPr="00B41203" w:rsidRDefault="001C2CA2" w:rsidP="001C2CA2">
      <w:pPr>
        <w:pStyle w:val="Heading6"/>
      </w:pPr>
      <w:r w:rsidRPr="00B41203">
        <w:t xml:space="preserve">Definition of Efficient Equipment </w:t>
      </w:r>
    </w:p>
    <w:p w:rsidR="001C2CA2" w:rsidRPr="00580502" w:rsidRDefault="001C2CA2" w:rsidP="001C2CA2">
      <w:r>
        <w:t>The efficient equipment is assumed to be a tubular skylight that concentrates and directs light from the roof to an area inside the facility.</w:t>
      </w:r>
    </w:p>
    <w:p w:rsidR="001C2CA2" w:rsidRPr="00B41203" w:rsidRDefault="001C2CA2" w:rsidP="001C2CA2">
      <w:pPr>
        <w:pStyle w:val="Heading6"/>
      </w:pPr>
      <w:r w:rsidRPr="00B41203">
        <w:t xml:space="preserve">Definition of Baseline Equipment </w:t>
      </w:r>
    </w:p>
    <w:p w:rsidR="001C2CA2" w:rsidRPr="00580502" w:rsidRDefault="001C2CA2" w:rsidP="001C2CA2">
      <w:r>
        <w:t xml:space="preserve">The baseline equipment for this measure is a fixture with comparable luminosity.  The specifications for the baseline lamp depend on the size of the Light Tube being installed.  </w:t>
      </w:r>
    </w:p>
    <w:p w:rsidR="001C2CA2" w:rsidRPr="00B41203" w:rsidRDefault="001C2CA2" w:rsidP="001C2CA2">
      <w:pPr>
        <w:pStyle w:val="Heading6"/>
      </w:pPr>
      <w:r w:rsidRPr="00B41203">
        <w:t xml:space="preserve">Deemed Lifetime of Efficient Equipment </w:t>
      </w:r>
    </w:p>
    <w:p w:rsidR="001C2CA2" w:rsidRPr="009E59F7" w:rsidRDefault="001C2CA2" w:rsidP="001C2CA2">
      <w:pPr>
        <w:keepNext/>
        <w:outlineLvl w:val="3"/>
      </w:pPr>
      <w:r w:rsidRPr="009E59F7">
        <w:t xml:space="preserve">The estimated useful life for a light tube commercial skylight is </w:t>
      </w:r>
      <w:r>
        <w:t>10 years</w:t>
      </w:r>
      <w:r>
        <w:rPr>
          <w:rStyle w:val="FootnoteReference"/>
        </w:rPr>
        <w:footnoteReference w:id="1"/>
      </w:r>
      <w:r>
        <w:t xml:space="preserve">. </w:t>
      </w:r>
    </w:p>
    <w:p w:rsidR="001C2CA2" w:rsidRPr="00B41203" w:rsidRDefault="001C2CA2" w:rsidP="001C2CA2">
      <w:pPr>
        <w:pStyle w:val="Heading6"/>
      </w:pPr>
      <w:r w:rsidRPr="00B41203">
        <w:t xml:space="preserve">Deemed Measure Cost </w:t>
      </w:r>
    </w:p>
    <w:p w:rsidR="001C2CA2" w:rsidRPr="00B92C8C" w:rsidRDefault="001C2CA2" w:rsidP="001C2CA2">
      <w:pPr>
        <w:rPr>
          <w:vertAlign w:val="superscript"/>
        </w:rPr>
      </w:pPr>
      <w:r>
        <w:t>If available, the actual incremental cost should be used.  For analysis purposes, assume an incremental cost for a light tube commercial skylight is $500</w:t>
      </w:r>
      <w:r w:rsidRPr="0058150C">
        <w:rPr>
          <w:vertAlign w:val="superscript"/>
        </w:rPr>
        <w:t>2</w:t>
      </w:r>
      <w:r>
        <w:t>.</w:t>
      </w:r>
    </w:p>
    <w:p w:rsidR="001C2CA2" w:rsidRPr="00B41203" w:rsidDel="001C2CA2" w:rsidRDefault="001C2CA2" w:rsidP="001C2CA2">
      <w:pPr>
        <w:pStyle w:val="Heading6"/>
        <w:rPr>
          <w:del w:id="2" w:author="Samuel Dent" w:date="2013-12-12T11:39:00Z"/>
        </w:rPr>
      </w:pPr>
      <w:del w:id="3" w:author="Samuel Dent" w:date="2013-12-12T11:39:00Z">
        <w:r w:rsidRPr="00B41203" w:rsidDel="001C2CA2">
          <w:delText xml:space="preserve">Deemed O&amp;M Cost Adjustments </w:delText>
        </w:r>
      </w:del>
    </w:p>
    <w:p w:rsidR="001C2CA2" w:rsidRPr="00A05FC2" w:rsidDel="001C2CA2" w:rsidRDefault="001C2CA2" w:rsidP="001C2CA2">
      <w:pPr>
        <w:rPr>
          <w:del w:id="4" w:author="Samuel Dent" w:date="2013-12-12T11:39:00Z"/>
          <w:rFonts w:cstheme="minorHAnsi"/>
          <w:highlight w:val="yellow"/>
        </w:rPr>
      </w:pPr>
      <w:del w:id="5" w:author="Samuel Dent" w:date="2013-12-12T11:39:00Z">
        <w:r w:rsidDel="001C2CA2">
          <w:rPr>
            <w:rFonts w:cstheme="minorHAnsi"/>
          </w:rPr>
          <w:delText>N/A</w:delText>
        </w:r>
      </w:del>
    </w:p>
    <w:p w:rsidR="001C2CA2" w:rsidRPr="00B41203" w:rsidRDefault="001C2CA2" w:rsidP="001C2CA2">
      <w:pPr>
        <w:pStyle w:val="Heading6"/>
      </w:pPr>
      <w:proofErr w:type="spellStart"/>
      <w:r w:rsidRPr="00B41203">
        <w:t>Loadshape</w:t>
      </w:r>
      <w:proofErr w:type="spellEnd"/>
    </w:p>
    <w:tbl>
      <w:tblPr>
        <w:tblW w:w="8120" w:type="dxa"/>
        <w:tblInd w:w="93" w:type="dxa"/>
        <w:tblLook w:val="04A0" w:firstRow="1" w:lastRow="0" w:firstColumn="1" w:lastColumn="0" w:noHBand="0" w:noVBand="1"/>
      </w:tblPr>
      <w:tblGrid>
        <w:gridCol w:w="8120"/>
      </w:tblGrid>
      <w:tr w:rsidR="001C2CA2" w:rsidRPr="00B57AE6" w:rsidTr="004E7E30">
        <w:trPr>
          <w:trHeight w:val="300"/>
        </w:trPr>
        <w:tc>
          <w:tcPr>
            <w:tcW w:w="8120" w:type="dxa"/>
            <w:tcBorders>
              <w:top w:val="nil"/>
              <w:left w:val="nil"/>
              <w:bottom w:val="nil"/>
              <w:right w:val="nil"/>
            </w:tcBorders>
            <w:shd w:val="clear" w:color="auto" w:fill="auto"/>
            <w:noWrap/>
            <w:vAlign w:val="center"/>
            <w:hideMark/>
          </w:tcPr>
          <w:p w:rsidR="001C2CA2" w:rsidRPr="00B57AE6" w:rsidRDefault="001C2CA2" w:rsidP="004E7E30">
            <w:pPr>
              <w:widowControl/>
              <w:spacing w:after="0"/>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C14 - </w:t>
            </w:r>
            <w:proofErr w:type="spellStart"/>
            <w:r w:rsidRPr="00B57AE6">
              <w:rPr>
                <w:rFonts w:ascii="Calibri" w:hAnsi="Calibri" w:cs="Calibri"/>
                <w:color w:val="000000"/>
                <w:szCs w:val="20"/>
              </w:rPr>
              <w:t>Indust</w:t>
            </w:r>
            <w:proofErr w:type="spellEnd"/>
            <w:r w:rsidRPr="00B57AE6">
              <w:rPr>
                <w:rFonts w:ascii="Calibri" w:hAnsi="Calibri" w:cs="Calibri"/>
                <w:color w:val="000000"/>
                <w:szCs w:val="20"/>
              </w:rPr>
              <w:t>. 1-shift (8/5) (e.g., comp. air, lights)</w:t>
            </w:r>
            <w:r>
              <w:rPr>
                <w:rStyle w:val="FootnoteReference"/>
                <w:color w:val="000000"/>
                <w:szCs w:val="20"/>
              </w:rPr>
              <w:footnoteReference w:id="2"/>
            </w:r>
          </w:p>
        </w:tc>
      </w:tr>
    </w:tbl>
    <w:p w:rsidR="001C2CA2" w:rsidRPr="00933056" w:rsidRDefault="001C2CA2" w:rsidP="001C2CA2">
      <w:pPr>
        <w:pStyle w:val="Heading6"/>
      </w:pPr>
      <w:r w:rsidRPr="00FA7C3C">
        <w:t>Coincidence Factor</w:t>
      </w:r>
      <w:r>
        <w:t xml:space="preserve"> </w:t>
      </w:r>
    </w:p>
    <w:p w:rsidR="001C2CA2" w:rsidRDefault="001C2CA2" w:rsidP="001C2CA2">
      <w:pPr>
        <w:rPr>
          <w:b/>
          <w:iCs/>
        </w:rPr>
      </w:pPr>
      <w:r>
        <w:t>The summer peak coincidence factor for this measure is dependent on location.</w:t>
      </w:r>
    </w:p>
    <w:p w:rsidR="001C2CA2" w:rsidRPr="00A05FC2" w:rsidRDefault="001C2CA2" w:rsidP="001C2CA2">
      <w:pPr>
        <w:keepNext/>
        <w:pBdr>
          <w:top w:val="double" w:sz="4" w:space="1" w:color="auto"/>
          <w:bottom w:val="double" w:sz="4" w:space="1" w:color="auto"/>
        </w:pBdr>
        <w:jc w:val="center"/>
        <w:rPr>
          <w:rFonts w:cstheme="minorHAnsi"/>
          <w:b/>
          <w:szCs w:val="20"/>
        </w:rPr>
      </w:pPr>
      <w:r w:rsidRPr="00A05FC2">
        <w:rPr>
          <w:rFonts w:cstheme="minorHAnsi"/>
          <w:b/>
          <w:szCs w:val="20"/>
        </w:rPr>
        <w:lastRenderedPageBreak/>
        <w:t>Algorithm</w:t>
      </w:r>
    </w:p>
    <w:p w:rsidR="001C2CA2" w:rsidRPr="00B41203" w:rsidRDefault="001C2CA2" w:rsidP="001C2CA2">
      <w:pPr>
        <w:pStyle w:val="Heading6"/>
      </w:pPr>
      <w:r w:rsidRPr="00B41203">
        <w:t xml:space="preserve">Calculation of Savings </w:t>
      </w:r>
    </w:p>
    <w:p w:rsidR="001C2CA2" w:rsidRPr="000B7BB6" w:rsidRDefault="001C2CA2" w:rsidP="001C2CA2">
      <w:pPr>
        <w:pStyle w:val="Heading6"/>
        <w:rPr>
          <w:noProof/>
        </w:rPr>
      </w:pPr>
      <w:r w:rsidRPr="000B7BB6">
        <w:t>Electric Energy Savings</w:t>
      </w:r>
    </w:p>
    <w:p w:rsidR="001C2CA2" w:rsidRPr="00715EAC" w:rsidRDefault="001C2CA2" w:rsidP="001C2CA2">
      <w:pPr>
        <w:ind w:left="1440" w:firstLine="720"/>
        <w:rPr>
          <w:rFonts w:cstheme="minorHAnsi"/>
          <w:noProof/>
        </w:rPr>
      </w:pPr>
      <w:r w:rsidRPr="00A05FC2">
        <w:rPr>
          <w:rFonts w:cstheme="minorHAnsi"/>
          <w:noProof/>
        </w:rPr>
        <w:t>ΔkWh</w:t>
      </w:r>
      <w:r w:rsidRPr="00A05FC2">
        <w:rPr>
          <w:rFonts w:cstheme="minorHAnsi"/>
          <w:noProof/>
        </w:rPr>
        <w:tab/>
        <w:t xml:space="preserve">= </w:t>
      </w:r>
      <w:proofErr w:type="spellStart"/>
      <w:r w:rsidRPr="00A05FC2">
        <w:rPr>
          <w:rFonts w:cstheme="minorHAnsi"/>
        </w:rPr>
        <w:t>kW</w:t>
      </w:r>
      <w:r>
        <w:rPr>
          <w:rFonts w:cstheme="minorHAnsi"/>
          <w:vertAlign w:val="subscript"/>
        </w:rPr>
        <w:t>f</w:t>
      </w:r>
      <w:proofErr w:type="spellEnd"/>
      <w:r w:rsidRPr="00A05FC2">
        <w:rPr>
          <w:rFonts w:cstheme="minorHAnsi"/>
          <w:i/>
        </w:rPr>
        <w:t xml:space="preserve"> </w:t>
      </w:r>
      <w:r>
        <w:rPr>
          <w:rFonts w:cstheme="minorHAnsi"/>
        </w:rPr>
        <w:t>* HOURS *</w:t>
      </w:r>
      <w:ins w:id="6" w:author="Samuel Dent" w:date="2013-12-12T11:43:00Z">
        <w:r>
          <w:rPr>
            <w:rFonts w:cstheme="minorHAnsi"/>
          </w:rPr>
          <w:t xml:space="preserve"> </w:t>
        </w:r>
      </w:ins>
      <w:proofErr w:type="spellStart"/>
      <w:r>
        <w:rPr>
          <w:rFonts w:cstheme="minorHAnsi"/>
        </w:rPr>
        <w:t>WHFe</w:t>
      </w:r>
      <w:proofErr w:type="spellEnd"/>
    </w:p>
    <w:p w:rsidR="001C2CA2" w:rsidRPr="00A05FC2" w:rsidRDefault="001C2CA2" w:rsidP="001C2CA2">
      <w:pPr>
        <w:ind w:firstLine="720"/>
        <w:rPr>
          <w:rFonts w:cstheme="minorHAnsi"/>
        </w:rPr>
      </w:pPr>
      <w:r w:rsidRPr="00A05FC2">
        <w:rPr>
          <w:rFonts w:cstheme="minorHAnsi"/>
        </w:rPr>
        <w:t>Where:</w:t>
      </w:r>
    </w:p>
    <w:p w:rsidR="001C2CA2" w:rsidRPr="00A05FC2" w:rsidRDefault="001C2CA2" w:rsidP="001C2CA2">
      <w:pPr>
        <w:ind w:left="720" w:firstLine="720"/>
        <w:rPr>
          <w:rFonts w:cstheme="minorHAnsi"/>
        </w:rPr>
      </w:pPr>
      <w:proofErr w:type="spellStart"/>
      <w:proofErr w:type="gramStart"/>
      <w:r w:rsidRPr="00A05FC2">
        <w:rPr>
          <w:rFonts w:cstheme="minorHAnsi"/>
        </w:rPr>
        <w:t>kW</w:t>
      </w:r>
      <w:r>
        <w:rPr>
          <w:rFonts w:cstheme="minorHAnsi"/>
          <w:vertAlign w:val="subscript"/>
        </w:rPr>
        <w:t>f</w:t>
      </w:r>
      <w:proofErr w:type="spellEnd"/>
      <w:proofErr w:type="gramEnd"/>
      <w:r w:rsidRPr="00A05FC2">
        <w:rPr>
          <w:rFonts w:cstheme="minorHAnsi"/>
          <w:vertAlign w:val="subscript"/>
        </w:rPr>
        <w:tab/>
      </w:r>
      <w:r w:rsidRPr="00A05FC2">
        <w:rPr>
          <w:rFonts w:cstheme="minorHAnsi"/>
          <w:vertAlign w:val="subscript"/>
        </w:rPr>
        <w:tab/>
      </w:r>
      <w:r w:rsidRPr="00A05FC2">
        <w:rPr>
          <w:rFonts w:cstheme="minorHAnsi"/>
          <w:i/>
        </w:rPr>
        <w:t>=</w:t>
      </w:r>
      <w:r>
        <w:rPr>
          <w:rFonts w:cstheme="minorHAnsi"/>
          <w:i/>
        </w:rPr>
        <w:t xml:space="preserve"> </w:t>
      </w:r>
      <w:r>
        <w:rPr>
          <w:rFonts w:cstheme="minorHAnsi"/>
        </w:rPr>
        <w:t>Connected load of the fixture the solar tube replaces</w:t>
      </w:r>
      <w:r w:rsidRPr="00A05FC2">
        <w:rPr>
          <w:rFonts w:cstheme="minorHAnsi"/>
        </w:rPr>
        <w:t xml:space="preserve"> </w:t>
      </w:r>
      <w:r w:rsidRPr="00A05FC2">
        <w:rPr>
          <w:rFonts w:cstheme="minorHAnsi"/>
        </w:rPr>
        <w:tab/>
      </w:r>
      <w:r w:rsidRPr="00A05FC2">
        <w:rPr>
          <w:rFonts w:cstheme="minorHAnsi"/>
        </w:rPr>
        <w:tab/>
      </w:r>
    </w:p>
    <w:tbl>
      <w:tblPr>
        <w:tblStyle w:val="TableGrid"/>
        <w:tblW w:w="8859" w:type="dxa"/>
        <w:jc w:val="center"/>
        <w:tblInd w:w="947" w:type="dxa"/>
        <w:tblLook w:val="04A0" w:firstRow="1" w:lastRow="0" w:firstColumn="1" w:lastColumn="0" w:noHBand="0" w:noVBand="1"/>
      </w:tblPr>
      <w:tblGrid>
        <w:gridCol w:w="1294"/>
        <w:gridCol w:w="1858"/>
        <w:gridCol w:w="4420"/>
        <w:gridCol w:w="1287"/>
      </w:tblGrid>
      <w:tr w:rsidR="001C2CA2" w:rsidTr="004E7E30">
        <w:trPr>
          <w:trHeight w:val="557"/>
          <w:jc w:val="center"/>
        </w:trPr>
        <w:tc>
          <w:tcPr>
            <w:tcW w:w="1294" w:type="dxa"/>
          </w:tcPr>
          <w:p w:rsidR="001C2CA2" w:rsidRPr="00601314" w:rsidRDefault="001C2CA2" w:rsidP="004E7E30">
            <w:pPr>
              <w:spacing w:after="0"/>
              <w:jc w:val="center"/>
              <w:rPr>
                <w:rFonts w:asciiTheme="minorHAnsi" w:hAnsiTheme="minorHAnsi"/>
                <w:b/>
              </w:rPr>
            </w:pPr>
            <w:r>
              <w:rPr>
                <w:rFonts w:asciiTheme="minorHAnsi" w:hAnsiTheme="minorHAnsi"/>
                <w:b/>
              </w:rPr>
              <w:t>S</w:t>
            </w:r>
            <w:r w:rsidRPr="00601314">
              <w:rPr>
                <w:rFonts w:asciiTheme="minorHAnsi" w:hAnsiTheme="minorHAnsi"/>
                <w:b/>
              </w:rPr>
              <w:t>ize</w:t>
            </w:r>
            <w:r>
              <w:rPr>
                <w:rFonts w:asciiTheme="minorHAnsi" w:hAnsiTheme="minorHAnsi"/>
                <w:b/>
              </w:rPr>
              <w:t xml:space="preserve"> of Tube</w:t>
            </w:r>
          </w:p>
        </w:tc>
        <w:tc>
          <w:tcPr>
            <w:tcW w:w="1858" w:type="dxa"/>
          </w:tcPr>
          <w:p w:rsidR="001C2CA2" w:rsidRPr="00601314" w:rsidRDefault="001C2CA2" w:rsidP="004E7E30">
            <w:pPr>
              <w:spacing w:after="0"/>
              <w:jc w:val="center"/>
              <w:rPr>
                <w:rFonts w:asciiTheme="minorHAnsi" w:hAnsiTheme="minorHAnsi"/>
                <w:b/>
              </w:rPr>
            </w:pPr>
            <w:r>
              <w:rPr>
                <w:rFonts w:asciiTheme="minorHAnsi" w:hAnsiTheme="minorHAnsi"/>
                <w:b/>
              </w:rPr>
              <w:t xml:space="preserve">Average </w:t>
            </w:r>
            <w:r w:rsidRPr="00601314">
              <w:rPr>
                <w:rFonts w:asciiTheme="minorHAnsi" w:hAnsiTheme="minorHAnsi"/>
                <w:b/>
              </w:rPr>
              <w:t>Lumen output</w:t>
            </w:r>
            <w:r>
              <w:rPr>
                <w:rFonts w:asciiTheme="minorHAnsi" w:hAnsiTheme="minorHAnsi"/>
                <w:b/>
              </w:rPr>
              <w:t xml:space="preserve"> for Chicago Illinois (minimum)</w:t>
            </w:r>
            <w:r>
              <w:rPr>
                <w:rStyle w:val="FootnoteReference"/>
                <w:b/>
              </w:rPr>
              <w:footnoteReference w:id="3"/>
            </w:r>
          </w:p>
        </w:tc>
        <w:tc>
          <w:tcPr>
            <w:tcW w:w="4420" w:type="dxa"/>
          </w:tcPr>
          <w:p w:rsidR="001C2CA2" w:rsidRPr="00601314" w:rsidRDefault="001C2CA2" w:rsidP="004E7E30">
            <w:pPr>
              <w:spacing w:after="0"/>
              <w:jc w:val="center"/>
              <w:rPr>
                <w:rFonts w:asciiTheme="minorHAnsi" w:hAnsiTheme="minorHAnsi"/>
                <w:b/>
              </w:rPr>
            </w:pPr>
            <w:r w:rsidRPr="00601314">
              <w:rPr>
                <w:rFonts w:asciiTheme="minorHAnsi" w:hAnsiTheme="minorHAnsi"/>
                <w:b/>
              </w:rPr>
              <w:t>Equivalent fixture</w:t>
            </w:r>
          </w:p>
        </w:tc>
        <w:tc>
          <w:tcPr>
            <w:tcW w:w="1287" w:type="dxa"/>
          </w:tcPr>
          <w:p w:rsidR="001C2CA2" w:rsidRPr="00601314" w:rsidRDefault="001C2CA2" w:rsidP="004E7E30">
            <w:pPr>
              <w:spacing w:after="0"/>
              <w:jc w:val="center"/>
              <w:rPr>
                <w:rFonts w:asciiTheme="minorHAnsi" w:hAnsiTheme="minorHAnsi"/>
                <w:b/>
              </w:rPr>
            </w:pPr>
            <w:r w:rsidRPr="00601314">
              <w:rPr>
                <w:rFonts w:asciiTheme="minorHAnsi" w:hAnsiTheme="minorHAnsi"/>
                <w:b/>
              </w:rPr>
              <w:t>kW</w:t>
            </w:r>
          </w:p>
        </w:tc>
      </w:tr>
      <w:tr w:rsidR="001C2CA2" w:rsidTr="004E7E30">
        <w:trPr>
          <w:jc w:val="center"/>
        </w:trPr>
        <w:tc>
          <w:tcPr>
            <w:tcW w:w="1294" w:type="dxa"/>
          </w:tcPr>
          <w:p w:rsidR="001C2CA2" w:rsidRPr="00347FA1" w:rsidRDefault="001C2CA2" w:rsidP="004E7E30">
            <w:pPr>
              <w:spacing w:after="0"/>
              <w:jc w:val="center"/>
              <w:rPr>
                <w:rFonts w:asciiTheme="minorHAnsi" w:hAnsiTheme="minorHAnsi"/>
              </w:rPr>
            </w:pPr>
            <w:r>
              <w:rPr>
                <w:rFonts w:asciiTheme="minorHAnsi" w:hAnsiTheme="minorHAnsi"/>
              </w:rPr>
              <w:t>21”</w:t>
            </w:r>
          </w:p>
        </w:tc>
        <w:tc>
          <w:tcPr>
            <w:tcW w:w="1858" w:type="dxa"/>
          </w:tcPr>
          <w:p w:rsidR="001C2CA2" w:rsidRPr="00347FA1" w:rsidRDefault="001C2CA2" w:rsidP="004E7E30">
            <w:pPr>
              <w:spacing w:after="0"/>
              <w:jc w:val="center"/>
              <w:rPr>
                <w:rFonts w:asciiTheme="minorHAnsi" w:hAnsiTheme="minorHAnsi"/>
              </w:rPr>
            </w:pPr>
            <w:r>
              <w:rPr>
                <w:rFonts w:asciiTheme="minorHAnsi" w:hAnsiTheme="minorHAnsi"/>
              </w:rPr>
              <w:t>9,775 (4,179)</w:t>
            </w:r>
          </w:p>
        </w:tc>
        <w:tc>
          <w:tcPr>
            <w:tcW w:w="4420" w:type="dxa"/>
          </w:tcPr>
          <w:p w:rsidR="001C2CA2" w:rsidRPr="00AA40AA" w:rsidRDefault="001C2CA2" w:rsidP="004E7E30">
            <w:pPr>
              <w:spacing w:after="0"/>
              <w:jc w:val="center"/>
              <w:rPr>
                <w:rFonts w:asciiTheme="minorHAnsi" w:hAnsiTheme="minorHAnsi"/>
              </w:rPr>
            </w:pPr>
            <w:r w:rsidRPr="00AA40AA">
              <w:rPr>
                <w:rFonts w:asciiTheme="minorHAnsi" w:hAnsiTheme="minorHAnsi"/>
              </w:rPr>
              <w:t>50% 3 x 2 32W lamp CFL (207W, 9915 lumens)</w:t>
            </w:r>
          </w:p>
          <w:p w:rsidR="001C2CA2" w:rsidRPr="00AA40AA" w:rsidRDefault="001C2CA2" w:rsidP="004E7E30">
            <w:pPr>
              <w:spacing w:after="0"/>
              <w:jc w:val="center"/>
              <w:rPr>
                <w:rFonts w:asciiTheme="minorHAnsi" w:hAnsiTheme="minorHAnsi"/>
              </w:rPr>
            </w:pPr>
            <w:r w:rsidRPr="00AA40AA">
              <w:rPr>
                <w:rFonts w:asciiTheme="minorHAnsi" w:hAnsiTheme="minorHAnsi"/>
              </w:rPr>
              <w:t>50% 4 lamp F32 w/</w:t>
            </w:r>
            <w:proofErr w:type="spellStart"/>
            <w:r w:rsidRPr="00AA40AA">
              <w:rPr>
                <w:rFonts w:asciiTheme="minorHAnsi" w:hAnsiTheme="minorHAnsi"/>
              </w:rPr>
              <w:t>Elec</w:t>
            </w:r>
            <w:proofErr w:type="spellEnd"/>
            <w:r w:rsidRPr="00AA40AA">
              <w:rPr>
                <w:rFonts w:asciiTheme="minorHAnsi" w:hAnsiTheme="minorHAnsi"/>
              </w:rPr>
              <w:t xml:space="preserve"> 4’ T8 (114W, </w:t>
            </w:r>
            <w:r>
              <w:rPr>
                <w:rFonts w:asciiTheme="minorHAnsi" w:hAnsiTheme="minorHAnsi"/>
              </w:rPr>
              <w:t>8895</w:t>
            </w:r>
            <w:r w:rsidRPr="00AA40AA">
              <w:rPr>
                <w:rFonts w:asciiTheme="minorHAnsi" w:hAnsiTheme="minorHAnsi"/>
              </w:rPr>
              <w:t xml:space="preserve"> lumens)</w:t>
            </w:r>
          </w:p>
        </w:tc>
        <w:tc>
          <w:tcPr>
            <w:tcW w:w="1287" w:type="dxa"/>
          </w:tcPr>
          <w:p w:rsidR="001C2CA2" w:rsidRPr="00AA40AA" w:rsidRDefault="001C2CA2" w:rsidP="004E7E30">
            <w:pPr>
              <w:spacing w:after="0"/>
              <w:jc w:val="center"/>
              <w:rPr>
                <w:rFonts w:asciiTheme="minorHAnsi" w:hAnsiTheme="minorHAnsi"/>
              </w:rPr>
            </w:pPr>
            <w:r w:rsidRPr="00AA40AA">
              <w:rPr>
                <w:rFonts w:asciiTheme="minorHAnsi" w:hAnsiTheme="minorHAnsi"/>
              </w:rPr>
              <w:t>0.161</w:t>
            </w:r>
          </w:p>
        </w:tc>
      </w:tr>
      <w:tr w:rsidR="001C2CA2" w:rsidTr="004E7E30">
        <w:trPr>
          <w:jc w:val="center"/>
        </w:trPr>
        <w:tc>
          <w:tcPr>
            <w:tcW w:w="1294" w:type="dxa"/>
          </w:tcPr>
          <w:p w:rsidR="001C2CA2" w:rsidRPr="00347FA1" w:rsidRDefault="001C2CA2" w:rsidP="004E7E30">
            <w:pPr>
              <w:spacing w:after="0"/>
              <w:jc w:val="center"/>
              <w:rPr>
                <w:rFonts w:asciiTheme="minorHAnsi" w:hAnsiTheme="minorHAnsi"/>
              </w:rPr>
            </w:pPr>
            <w:r>
              <w:rPr>
                <w:rFonts w:asciiTheme="minorHAnsi" w:hAnsiTheme="minorHAnsi"/>
              </w:rPr>
              <w:t>14”</w:t>
            </w:r>
          </w:p>
        </w:tc>
        <w:tc>
          <w:tcPr>
            <w:tcW w:w="1858" w:type="dxa"/>
          </w:tcPr>
          <w:p w:rsidR="001C2CA2" w:rsidRPr="00347FA1" w:rsidRDefault="001C2CA2" w:rsidP="004E7E30">
            <w:pPr>
              <w:spacing w:after="0"/>
              <w:jc w:val="center"/>
              <w:rPr>
                <w:rFonts w:asciiTheme="minorHAnsi" w:hAnsiTheme="minorHAnsi"/>
              </w:rPr>
            </w:pPr>
            <w:r>
              <w:rPr>
                <w:rFonts w:asciiTheme="minorHAnsi" w:hAnsiTheme="minorHAnsi"/>
              </w:rPr>
              <w:t>4,392 (1,887)</w:t>
            </w:r>
          </w:p>
        </w:tc>
        <w:tc>
          <w:tcPr>
            <w:tcW w:w="4420" w:type="dxa"/>
          </w:tcPr>
          <w:p w:rsidR="001C2CA2" w:rsidRPr="00AA40AA" w:rsidRDefault="001C2CA2" w:rsidP="004E7E30">
            <w:pPr>
              <w:spacing w:after="0"/>
              <w:jc w:val="center"/>
              <w:rPr>
                <w:rFonts w:asciiTheme="minorHAnsi" w:hAnsiTheme="minorHAnsi"/>
              </w:rPr>
            </w:pPr>
            <w:r w:rsidRPr="00AA40AA">
              <w:rPr>
                <w:rFonts w:asciiTheme="minorHAnsi" w:hAnsiTheme="minorHAnsi"/>
              </w:rPr>
              <w:t>50% 2 42W lamp  CFL (94W, 4406 lumens)</w:t>
            </w:r>
          </w:p>
          <w:p w:rsidR="001C2CA2" w:rsidRPr="00AA40AA" w:rsidRDefault="001C2CA2" w:rsidP="004E7E30">
            <w:pPr>
              <w:spacing w:after="0"/>
              <w:jc w:val="center"/>
              <w:rPr>
                <w:rFonts w:asciiTheme="minorHAnsi" w:hAnsiTheme="minorHAnsi"/>
              </w:rPr>
            </w:pPr>
            <w:r w:rsidRPr="00AA40AA">
              <w:rPr>
                <w:rFonts w:asciiTheme="minorHAnsi" w:hAnsiTheme="minorHAnsi"/>
              </w:rPr>
              <w:t>50% 2 lamp F32 w/</w:t>
            </w:r>
            <w:proofErr w:type="spellStart"/>
            <w:r w:rsidRPr="00AA40AA">
              <w:rPr>
                <w:rFonts w:asciiTheme="minorHAnsi" w:hAnsiTheme="minorHAnsi"/>
              </w:rPr>
              <w:t>Elec</w:t>
            </w:r>
            <w:proofErr w:type="spellEnd"/>
            <w:r w:rsidRPr="00AA40AA">
              <w:rPr>
                <w:rFonts w:asciiTheme="minorHAnsi" w:hAnsiTheme="minorHAnsi"/>
              </w:rPr>
              <w:t xml:space="preserve"> 4’ T8 (59W, </w:t>
            </w:r>
            <w:r>
              <w:rPr>
                <w:rFonts w:asciiTheme="minorHAnsi" w:hAnsiTheme="minorHAnsi"/>
              </w:rPr>
              <w:t>4448</w:t>
            </w:r>
            <w:r w:rsidRPr="00AA40AA">
              <w:rPr>
                <w:rFonts w:asciiTheme="minorHAnsi" w:hAnsiTheme="minorHAnsi"/>
              </w:rPr>
              <w:t xml:space="preserve"> lumens)</w:t>
            </w:r>
          </w:p>
        </w:tc>
        <w:tc>
          <w:tcPr>
            <w:tcW w:w="1287" w:type="dxa"/>
          </w:tcPr>
          <w:p w:rsidR="001C2CA2" w:rsidRPr="00AA40AA" w:rsidRDefault="001C2CA2" w:rsidP="004E7E30">
            <w:pPr>
              <w:spacing w:after="0"/>
              <w:jc w:val="center"/>
              <w:rPr>
                <w:rFonts w:asciiTheme="minorHAnsi" w:hAnsiTheme="minorHAnsi"/>
              </w:rPr>
            </w:pPr>
            <w:r w:rsidRPr="00AA40AA">
              <w:rPr>
                <w:rFonts w:asciiTheme="minorHAnsi" w:hAnsiTheme="minorHAnsi"/>
              </w:rPr>
              <w:t>0.077</w:t>
            </w:r>
          </w:p>
        </w:tc>
      </w:tr>
      <w:tr w:rsidR="001C2CA2" w:rsidTr="004E7E30">
        <w:trPr>
          <w:jc w:val="center"/>
        </w:trPr>
        <w:tc>
          <w:tcPr>
            <w:tcW w:w="1294" w:type="dxa"/>
          </w:tcPr>
          <w:p w:rsidR="001C2CA2" w:rsidRPr="00347FA1" w:rsidRDefault="001C2CA2" w:rsidP="004E7E30">
            <w:pPr>
              <w:spacing w:after="0"/>
              <w:jc w:val="center"/>
              <w:rPr>
                <w:rFonts w:asciiTheme="minorHAnsi" w:hAnsiTheme="minorHAnsi"/>
              </w:rPr>
            </w:pPr>
            <w:r>
              <w:rPr>
                <w:rFonts w:asciiTheme="minorHAnsi" w:hAnsiTheme="minorHAnsi"/>
              </w:rPr>
              <w:t>10”</w:t>
            </w:r>
          </w:p>
        </w:tc>
        <w:tc>
          <w:tcPr>
            <w:tcW w:w="1858" w:type="dxa"/>
          </w:tcPr>
          <w:p w:rsidR="001C2CA2" w:rsidRPr="00347FA1" w:rsidRDefault="001C2CA2" w:rsidP="004E7E30">
            <w:pPr>
              <w:spacing w:after="0"/>
              <w:jc w:val="center"/>
              <w:rPr>
                <w:rFonts w:asciiTheme="minorHAnsi" w:hAnsiTheme="minorHAnsi"/>
              </w:rPr>
            </w:pPr>
            <w:r>
              <w:rPr>
                <w:rFonts w:asciiTheme="minorHAnsi" w:hAnsiTheme="minorHAnsi"/>
              </w:rPr>
              <w:t>2,157 (911)</w:t>
            </w:r>
          </w:p>
        </w:tc>
        <w:tc>
          <w:tcPr>
            <w:tcW w:w="4420" w:type="dxa"/>
          </w:tcPr>
          <w:p w:rsidR="001C2CA2" w:rsidRPr="00AA40AA" w:rsidRDefault="001C2CA2" w:rsidP="004E7E30">
            <w:pPr>
              <w:spacing w:after="0"/>
              <w:jc w:val="center"/>
              <w:rPr>
                <w:rFonts w:asciiTheme="minorHAnsi" w:hAnsiTheme="minorHAnsi"/>
              </w:rPr>
            </w:pPr>
            <w:r w:rsidRPr="00AA40AA">
              <w:rPr>
                <w:rFonts w:asciiTheme="minorHAnsi" w:hAnsiTheme="minorHAnsi"/>
              </w:rPr>
              <w:t>50% 1 42W lamp  CFL (46W, 2203 lumens)</w:t>
            </w:r>
          </w:p>
          <w:p w:rsidR="001C2CA2" w:rsidRPr="00AA40AA" w:rsidRDefault="001C2CA2" w:rsidP="004E7E30">
            <w:pPr>
              <w:spacing w:after="0"/>
              <w:jc w:val="center"/>
              <w:rPr>
                <w:rFonts w:asciiTheme="minorHAnsi" w:hAnsiTheme="minorHAnsi"/>
              </w:rPr>
            </w:pPr>
            <w:r w:rsidRPr="00AA40AA">
              <w:rPr>
                <w:rFonts w:asciiTheme="minorHAnsi" w:hAnsiTheme="minorHAnsi"/>
              </w:rPr>
              <w:t>50% 1 lamp F32 w/</w:t>
            </w:r>
            <w:proofErr w:type="spellStart"/>
            <w:r w:rsidRPr="00AA40AA">
              <w:rPr>
                <w:rFonts w:asciiTheme="minorHAnsi" w:hAnsiTheme="minorHAnsi"/>
              </w:rPr>
              <w:t>Elec</w:t>
            </w:r>
            <w:proofErr w:type="spellEnd"/>
            <w:r w:rsidRPr="00AA40AA">
              <w:rPr>
                <w:rFonts w:asciiTheme="minorHAnsi" w:hAnsiTheme="minorHAnsi"/>
              </w:rPr>
              <w:t xml:space="preserve"> 4’ T8 (32W, </w:t>
            </w:r>
            <w:r>
              <w:rPr>
                <w:rFonts w:asciiTheme="minorHAnsi" w:hAnsiTheme="minorHAnsi"/>
              </w:rPr>
              <w:t>2224</w:t>
            </w:r>
            <w:r w:rsidRPr="00AA40AA">
              <w:rPr>
                <w:rFonts w:asciiTheme="minorHAnsi" w:hAnsiTheme="minorHAnsi"/>
              </w:rPr>
              <w:t xml:space="preserve"> lumens)</w:t>
            </w:r>
          </w:p>
        </w:tc>
        <w:tc>
          <w:tcPr>
            <w:tcW w:w="1287" w:type="dxa"/>
          </w:tcPr>
          <w:p w:rsidR="001C2CA2" w:rsidRPr="00AA40AA" w:rsidRDefault="001C2CA2" w:rsidP="004E7E30">
            <w:pPr>
              <w:spacing w:after="0"/>
              <w:jc w:val="center"/>
              <w:rPr>
                <w:rFonts w:asciiTheme="minorHAnsi" w:hAnsiTheme="minorHAnsi"/>
              </w:rPr>
            </w:pPr>
            <w:r w:rsidRPr="00AA40AA">
              <w:rPr>
                <w:rFonts w:asciiTheme="minorHAnsi" w:hAnsiTheme="minorHAnsi"/>
              </w:rPr>
              <w:t>0.039</w:t>
            </w:r>
          </w:p>
        </w:tc>
      </w:tr>
      <w:tr w:rsidR="001C2CA2" w:rsidTr="004E7E30">
        <w:trPr>
          <w:jc w:val="center"/>
        </w:trPr>
        <w:tc>
          <w:tcPr>
            <w:tcW w:w="1294" w:type="dxa"/>
          </w:tcPr>
          <w:p w:rsidR="001C2CA2" w:rsidRPr="00347FA1" w:rsidRDefault="001C2CA2" w:rsidP="004E7E30">
            <w:pPr>
              <w:spacing w:after="0"/>
              <w:jc w:val="center"/>
              <w:rPr>
                <w:rFonts w:asciiTheme="minorHAnsi" w:hAnsiTheme="minorHAnsi"/>
              </w:rPr>
            </w:pPr>
          </w:p>
        </w:tc>
        <w:tc>
          <w:tcPr>
            <w:tcW w:w="1858" w:type="dxa"/>
          </w:tcPr>
          <w:p w:rsidR="001C2CA2" w:rsidRPr="00347FA1" w:rsidRDefault="001C2CA2" w:rsidP="004E7E30">
            <w:pPr>
              <w:spacing w:after="0"/>
              <w:jc w:val="center"/>
              <w:rPr>
                <w:rFonts w:asciiTheme="minorHAnsi" w:hAnsiTheme="minorHAnsi"/>
              </w:rPr>
            </w:pPr>
          </w:p>
        </w:tc>
        <w:tc>
          <w:tcPr>
            <w:tcW w:w="4420" w:type="dxa"/>
          </w:tcPr>
          <w:p w:rsidR="001C2CA2" w:rsidRPr="00253419" w:rsidRDefault="001C2CA2" w:rsidP="004E7E30">
            <w:pPr>
              <w:spacing w:after="0"/>
              <w:jc w:val="right"/>
              <w:rPr>
                <w:rFonts w:asciiTheme="minorHAnsi" w:hAnsiTheme="minorHAnsi"/>
                <w:b/>
              </w:rPr>
            </w:pPr>
            <w:r>
              <w:rPr>
                <w:rFonts w:asciiTheme="minorHAnsi" w:hAnsiTheme="minorHAnsi"/>
                <w:b/>
              </w:rPr>
              <w:t>AVERAGE</w:t>
            </w:r>
          </w:p>
        </w:tc>
        <w:tc>
          <w:tcPr>
            <w:tcW w:w="1287" w:type="dxa"/>
          </w:tcPr>
          <w:p w:rsidR="001C2CA2" w:rsidRPr="00253419" w:rsidRDefault="001C2CA2" w:rsidP="004E7E30">
            <w:pPr>
              <w:spacing w:after="0"/>
              <w:jc w:val="center"/>
              <w:rPr>
                <w:rFonts w:asciiTheme="minorHAnsi" w:hAnsiTheme="minorHAnsi"/>
                <w:b/>
              </w:rPr>
            </w:pPr>
            <w:r>
              <w:rPr>
                <w:rFonts w:asciiTheme="minorHAnsi" w:hAnsiTheme="minorHAnsi"/>
                <w:b/>
              </w:rPr>
              <w:t>0.092</w:t>
            </w:r>
          </w:p>
        </w:tc>
      </w:tr>
    </w:tbl>
    <w:p w:rsidR="001C2CA2" w:rsidRDefault="001C2CA2" w:rsidP="001C2CA2">
      <w:pPr>
        <w:ind w:left="720" w:firstLine="720"/>
        <w:rPr>
          <w:rFonts w:cstheme="minorHAnsi"/>
        </w:rPr>
      </w:pPr>
    </w:p>
    <w:p w:rsidR="001C2CA2" w:rsidRDefault="001C2CA2" w:rsidP="001C2CA2">
      <w:pPr>
        <w:ind w:left="720" w:firstLine="720"/>
        <w:rPr>
          <w:rFonts w:cstheme="minorHAnsi"/>
        </w:rPr>
      </w:pPr>
      <w:r>
        <w:rPr>
          <w:rFonts w:cstheme="minorHAnsi"/>
        </w:rPr>
        <w:t>HOURS</w:t>
      </w:r>
      <w:r>
        <w:rPr>
          <w:rFonts w:cstheme="minorHAnsi"/>
        </w:rPr>
        <w:tab/>
      </w:r>
      <w:r>
        <w:rPr>
          <w:rFonts w:cstheme="minorHAnsi"/>
        </w:rPr>
        <w:tab/>
        <w:t>= Equivalent full load hours</w:t>
      </w:r>
    </w:p>
    <w:p w:rsidR="001C2CA2" w:rsidRPr="00A05FC2" w:rsidRDefault="001C2CA2" w:rsidP="001C2CA2">
      <w:pPr>
        <w:ind w:left="720" w:firstLine="720"/>
        <w:rPr>
          <w:rFonts w:cstheme="minorHAnsi"/>
        </w:rPr>
      </w:pPr>
      <w:r>
        <w:rPr>
          <w:rFonts w:cstheme="minorHAnsi"/>
        </w:rPr>
        <w:tab/>
      </w:r>
      <w:r>
        <w:rPr>
          <w:rFonts w:cstheme="minorHAnsi"/>
        </w:rPr>
        <w:tab/>
        <w:t xml:space="preserve">= 2400 </w:t>
      </w:r>
      <w:r>
        <w:rPr>
          <w:rStyle w:val="FootnoteReference"/>
        </w:rPr>
        <w:footnoteReference w:id="4"/>
      </w:r>
    </w:p>
    <w:p w:rsidR="001C2CA2" w:rsidRDefault="001C2CA2" w:rsidP="001C2CA2">
      <w:pPr>
        <w:ind w:left="2880" w:hanging="1440"/>
      </w:pPr>
      <w:proofErr w:type="spellStart"/>
      <w:r>
        <w:t>WHF</w:t>
      </w:r>
      <w:r w:rsidRPr="002350D5">
        <w:rPr>
          <w:vertAlign w:val="subscript"/>
        </w:rPr>
        <w:t>e</w:t>
      </w:r>
      <w:proofErr w:type="spellEnd"/>
      <w:r>
        <w:rPr>
          <w:vertAlign w:val="subscript"/>
        </w:rPr>
        <w:t xml:space="preserve"> </w:t>
      </w:r>
      <w:r>
        <w:rPr>
          <w:vertAlign w:val="subscript"/>
        </w:rPr>
        <w:tab/>
      </w:r>
      <w:r>
        <w:t xml:space="preserve">= Waste heat factor for energy to account for cooling energy savings from efficient lighting is selected from the </w:t>
      </w:r>
      <w:r>
        <w:rPr>
          <w:noProof/>
        </w:rPr>
        <w:t xml:space="preserve">Reference Table in Section 4.5 </w:t>
      </w:r>
      <w:r>
        <w:t xml:space="preserve">for each building type.  </w:t>
      </w:r>
      <w:r w:rsidRPr="00065FDD">
        <w:t xml:space="preserve">If building is </w:t>
      </w:r>
      <w:r>
        <w:t>un-</w:t>
      </w:r>
      <w:r w:rsidRPr="00065FDD">
        <w:t>cooled</w:t>
      </w:r>
      <w:r>
        <w:t>, the value is 1.0.</w:t>
      </w:r>
    </w:p>
    <w:p w:rsidR="001C2CA2" w:rsidRPr="00A05FC2" w:rsidRDefault="001C2CA2" w:rsidP="001C2CA2">
      <w:pPr>
        <w:ind w:left="720" w:firstLine="720"/>
        <w:rPr>
          <w:rFonts w:cstheme="minorHAnsi"/>
          <w:vertAlign w:val="subscript"/>
        </w:rPr>
      </w:pPr>
    </w:p>
    <w:p w:rsidR="001C2CA2" w:rsidRPr="004E7E30" w:rsidRDefault="001C2CA2" w:rsidP="001C2CA2">
      <w:pPr>
        <w:pStyle w:val="Heading6"/>
        <w:rPr>
          <w:ins w:id="7" w:author="Samuel Dent" w:date="2013-12-12T11:43:00Z"/>
        </w:rPr>
      </w:pPr>
      <w:ins w:id="8" w:author="Samuel Dent" w:date="2013-12-12T11:43:00Z">
        <w:r w:rsidRPr="000B7BB6">
          <w:t>Heating Penalty</w:t>
        </w:r>
      </w:ins>
    </w:p>
    <w:p w:rsidR="001C2CA2" w:rsidRPr="00C50BC6" w:rsidRDefault="001C2CA2" w:rsidP="001C2CA2">
      <w:pPr>
        <w:rPr>
          <w:ins w:id="9" w:author="Samuel Dent" w:date="2013-12-12T11:43:00Z"/>
          <w:rFonts w:cstheme="minorHAnsi"/>
          <w:noProof/>
        </w:rPr>
      </w:pPr>
      <w:ins w:id="10" w:author="Samuel Dent" w:date="2013-12-12T11:43:00Z">
        <w:r>
          <w:rPr>
            <w:rFonts w:cstheme="minorHAnsi"/>
            <w:noProof/>
          </w:rPr>
          <w:t>If</w:t>
        </w:r>
        <w:r w:rsidRPr="00C50BC6">
          <w:rPr>
            <w:rFonts w:cstheme="minorHAnsi"/>
            <w:noProof/>
          </w:rPr>
          <w:t xml:space="preserve"> </w:t>
        </w:r>
        <w:r>
          <w:rPr>
            <w:rFonts w:cstheme="minorHAnsi"/>
            <w:noProof/>
          </w:rPr>
          <w:t>electrically</w:t>
        </w:r>
        <w:r w:rsidRPr="00C50BC6">
          <w:rPr>
            <w:rFonts w:cstheme="minorHAnsi"/>
            <w:noProof/>
          </w:rPr>
          <w:t xml:space="preserve"> heated building:</w:t>
        </w:r>
      </w:ins>
    </w:p>
    <w:p w:rsidR="001C2CA2" w:rsidRPr="00C50BC6" w:rsidRDefault="001C2CA2" w:rsidP="001C2CA2">
      <w:pPr>
        <w:ind w:left="720" w:firstLine="720"/>
        <w:rPr>
          <w:ins w:id="11" w:author="Samuel Dent" w:date="2013-12-12T11:43:00Z"/>
          <w:noProof/>
        </w:rPr>
      </w:pPr>
      <w:ins w:id="12" w:author="Samuel Dent" w:date="2013-12-12T11:43:00Z">
        <w:r w:rsidRPr="00C50BC6">
          <w:rPr>
            <w:noProof/>
          </w:rPr>
          <w:t>Δ</w:t>
        </w:r>
        <w:r>
          <w:rPr>
            <w:noProof/>
          </w:rPr>
          <w:t>kWh</w:t>
        </w:r>
        <w:r w:rsidRPr="004E7E30">
          <w:rPr>
            <w:noProof/>
            <w:vertAlign w:val="subscript"/>
          </w:rPr>
          <w:t>heatpenalty</w:t>
        </w:r>
        <w:r w:rsidRPr="00C50BC6">
          <w:rPr>
            <w:rStyle w:val="FootnoteReference"/>
            <w:rFonts w:asciiTheme="minorHAnsi" w:eastAsiaTheme="majorEastAsia" w:hAnsiTheme="minorHAnsi" w:cstheme="minorHAnsi"/>
            <w:noProof/>
          </w:rPr>
          <w:footnoteReference w:id="5"/>
        </w:r>
        <w:r w:rsidRPr="00C50BC6">
          <w:rPr>
            <w:noProof/>
          </w:rPr>
          <w:t xml:space="preserve">  = </w:t>
        </w:r>
        <w:proofErr w:type="spellStart"/>
        <w:r w:rsidRPr="00A05FC2">
          <w:rPr>
            <w:rFonts w:cstheme="minorHAnsi"/>
          </w:rPr>
          <w:t>kW</w:t>
        </w:r>
        <w:r>
          <w:rPr>
            <w:rFonts w:cstheme="minorHAnsi"/>
            <w:vertAlign w:val="subscript"/>
          </w:rPr>
          <w:t>f</w:t>
        </w:r>
        <w:proofErr w:type="spellEnd"/>
        <w:r w:rsidRPr="00A05FC2">
          <w:rPr>
            <w:rFonts w:cstheme="minorHAnsi"/>
            <w:i/>
          </w:rPr>
          <w:t xml:space="preserve"> </w:t>
        </w:r>
        <w:r>
          <w:rPr>
            <w:rFonts w:cstheme="minorHAnsi"/>
          </w:rPr>
          <w:t xml:space="preserve">* HOURS </w:t>
        </w:r>
        <w:r w:rsidRPr="00C50BC6">
          <w:rPr>
            <w:noProof/>
          </w:rPr>
          <w:t>*</w:t>
        </w:r>
        <w:r>
          <w:rPr>
            <w:noProof/>
          </w:rPr>
          <w:t xml:space="preserve"> </w:t>
        </w:r>
        <w:r w:rsidRPr="00C50BC6">
          <w:rPr>
            <w:noProof/>
          </w:rPr>
          <w:t>-IF</w:t>
        </w:r>
        <w:r>
          <w:rPr>
            <w:noProof/>
          </w:rPr>
          <w:t>kWh</w:t>
        </w:r>
        <w:r w:rsidRPr="00C50BC6">
          <w:rPr>
            <w:noProof/>
          </w:rPr>
          <w:tab/>
        </w:r>
      </w:ins>
    </w:p>
    <w:p w:rsidR="001C2CA2" w:rsidRPr="00C50BC6" w:rsidRDefault="001C2CA2" w:rsidP="001C2CA2">
      <w:pPr>
        <w:rPr>
          <w:ins w:id="15" w:author="Samuel Dent" w:date="2013-12-12T11:43:00Z"/>
          <w:noProof/>
          <w:lang w:val="nl-NL"/>
        </w:rPr>
      </w:pPr>
      <w:ins w:id="16" w:author="Samuel Dent" w:date="2013-12-12T11:43:00Z">
        <w:r w:rsidRPr="00C50BC6">
          <w:rPr>
            <w:noProof/>
            <w:lang w:val="nl-NL"/>
          </w:rPr>
          <w:t>Where:</w:t>
        </w:r>
      </w:ins>
    </w:p>
    <w:p w:rsidR="001C2CA2" w:rsidRPr="00C50BC6" w:rsidRDefault="001C2CA2" w:rsidP="001C2CA2">
      <w:pPr>
        <w:ind w:left="1440" w:hanging="720"/>
        <w:rPr>
          <w:ins w:id="17" w:author="Samuel Dent" w:date="2013-12-12T11:43:00Z"/>
          <w:noProof/>
          <w:lang w:val="nl-NL"/>
        </w:rPr>
      </w:pPr>
      <w:ins w:id="18" w:author="Samuel Dent" w:date="2013-12-12T11:43:00Z">
        <w:r w:rsidRPr="00C50BC6">
          <w:rPr>
            <w:noProof/>
            <w:lang w:val="nl-NL"/>
          </w:rPr>
          <w:t>IF</w:t>
        </w:r>
        <w:r>
          <w:rPr>
            <w:noProof/>
            <w:lang w:val="nl-NL"/>
          </w:rPr>
          <w:t>kWh</w:t>
        </w:r>
        <w:r w:rsidRPr="00C50BC6">
          <w:rPr>
            <w:noProof/>
            <w:lang w:val="nl-NL"/>
          </w:rPr>
          <w:tab/>
          <w:t xml:space="preserve">= Lighting-HVAC Interation Factor for </w:t>
        </w:r>
        <w:r>
          <w:rPr>
            <w:noProof/>
            <w:lang w:val="nl-NL"/>
          </w:rPr>
          <w:t>electric</w:t>
        </w:r>
        <w:r w:rsidRPr="00C50BC6">
          <w:rPr>
            <w:noProof/>
            <w:lang w:val="nl-NL"/>
          </w:rPr>
          <w:t xml:space="preserve"> heating impacts; this factor represents the increased </w:t>
        </w:r>
        <w:r>
          <w:rPr>
            <w:noProof/>
            <w:lang w:val="nl-NL"/>
          </w:rPr>
          <w:t>electric</w:t>
        </w:r>
        <w:r w:rsidRPr="00C50BC6">
          <w:rPr>
            <w:noProof/>
            <w:lang w:val="nl-NL"/>
          </w:rPr>
          <w:t xml:space="preserve"> space heating requirements due to the reduction of waste heat rejected by the efficent lighting. </w:t>
        </w:r>
        <w:r w:rsidRPr="00C50BC6">
          <w:t>Values are</w:t>
        </w:r>
        <w:r w:rsidRPr="00C50BC6">
          <w:rPr>
            <w:noProof/>
          </w:rPr>
          <w:t xml:space="preserve"> provided in the Reference Table in Section 4.5</w:t>
        </w:r>
        <w:r w:rsidRPr="00C50BC6">
          <w:t xml:space="preserve">.  If unknown, use the </w:t>
        </w:r>
        <w:proofErr w:type="gramStart"/>
        <w:r w:rsidRPr="00C50BC6">
          <w:t>Miscellaneous</w:t>
        </w:r>
        <w:proofErr w:type="gramEnd"/>
        <w:r w:rsidRPr="00C50BC6">
          <w:t xml:space="preserve"> value.</w:t>
        </w:r>
      </w:ins>
    </w:p>
    <w:p w:rsidR="001C2CA2" w:rsidRPr="00B41203" w:rsidRDefault="001C2CA2" w:rsidP="001C2CA2">
      <w:pPr>
        <w:pStyle w:val="Heading6"/>
      </w:pPr>
      <w:r w:rsidRPr="00B41203">
        <w:lastRenderedPageBreak/>
        <w:t>Summer Coincident Peak Demand Savings</w:t>
      </w:r>
    </w:p>
    <w:p w:rsidR="001C2CA2" w:rsidRPr="00A05FC2" w:rsidRDefault="001C2CA2" w:rsidP="001C2CA2">
      <w:pPr>
        <w:ind w:left="1440"/>
        <w:rPr>
          <w:rFonts w:cstheme="minorHAnsi"/>
        </w:rPr>
      </w:pPr>
      <w:r w:rsidRPr="00A05FC2">
        <w:rPr>
          <w:rFonts w:cstheme="minorHAnsi"/>
        </w:rPr>
        <w:tab/>
      </w:r>
      <w:r w:rsidRPr="00A05FC2">
        <w:rPr>
          <w:rFonts w:cstheme="minorHAnsi"/>
        </w:rPr>
        <w:tab/>
      </w:r>
      <w:r>
        <w:rPr>
          <w:rFonts w:cstheme="minorHAnsi"/>
        </w:rPr>
        <w:t>∆</w:t>
      </w:r>
      <w:r w:rsidRPr="00A05FC2">
        <w:rPr>
          <w:rFonts w:cstheme="minorHAnsi"/>
        </w:rPr>
        <w:t>kW</w:t>
      </w:r>
      <w:r w:rsidRPr="00A05FC2">
        <w:rPr>
          <w:rFonts w:cstheme="minorHAnsi"/>
          <w:i/>
          <w:vertAlign w:val="subscript"/>
        </w:rPr>
        <w:t xml:space="preserve"> </w:t>
      </w:r>
      <w:r w:rsidRPr="00A05FC2">
        <w:rPr>
          <w:rFonts w:cstheme="minorHAnsi"/>
          <w:i/>
        </w:rPr>
        <w:t xml:space="preserve">= </w:t>
      </w:r>
      <w:r>
        <w:rPr>
          <w:rFonts w:cstheme="minorHAnsi"/>
        </w:rPr>
        <w:t>∆</w:t>
      </w:r>
      <w:proofErr w:type="spellStart"/>
      <w:r w:rsidRPr="00A05FC2">
        <w:rPr>
          <w:rFonts w:cstheme="minorHAnsi"/>
        </w:rPr>
        <w:t>kW</w:t>
      </w:r>
      <w:ins w:id="19" w:author="Samuel Dent" w:date="2013-12-12T11:43:00Z">
        <w:r>
          <w:rPr>
            <w:rFonts w:cstheme="minorHAnsi"/>
            <w:vertAlign w:val="subscript"/>
          </w:rPr>
          <w:t>f</w:t>
        </w:r>
      </w:ins>
      <w:proofErr w:type="spellEnd"/>
      <w:r>
        <w:rPr>
          <w:rFonts w:cstheme="minorHAnsi"/>
        </w:rPr>
        <w:t xml:space="preserve"> * </w:t>
      </w:r>
      <w:proofErr w:type="spellStart"/>
      <w:r>
        <w:rPr>
          <w:rFonts w:cstheme="minorHAnsi"/>
        </w:rPr>
        <w:t>WHFd</w:t>
      </w:r>
      <w:proofErr w:type="spellEnd"/>
      <w:r w:rsidRPr="00A05FC2">
        <w:rPr>
          <w:rFonts w:cstheme="minorHAnsi"/>
        </w:rPr>
        <w:t xml:space="preserve"> *CF</w:t>
      </w:r>
    </w:p>
    <w:p w:rsidR="001C2CA2" w:rsidRPr="00A05FC2" w:rsidRDefault="001C2CA2" w:rsidP="001C2CA2">
      <w:pPr>
        <w:keepNext/>
        <w:ind w:firstLine="720"/>
        <w:rPr>
          <w:rFonts w:cstheme="minorHAnsi"/>
        </w:rPr>
      </w:pPr>
      <w:r w:rsidRPr="00A05FC2">
        <w:rPr>
          <w:rFonts w:cstheme="minorHAnsi"/>
        </w:rPr>
        <w:t xml:space="preserve">Where: </w:t>
      </w:r>
    </w:p>
    <w:p w:rsidR="001C2CA2" w:rsidRPr="004F3AD3" w:rsidRDefault="001C2CA2" w:rsidP="001C2CA2">
      <w:pPr>
        <w:ind w:left="2880" w:hanging="1440"/>
      </w:pPr>
      <w:proofErr w:type="spellStart"/>
      <w:r w:rsidRPr="004F3AD3">
        <w:t>WHF</w:t>
      </w:r>
      <w:r w:rsidRPr="00304A61">
        <w:t>d</w:t>
      </w:r>
      <w:proofErr w:type="spellEnd"/>
      <w:r w:rsidRPr="004F3AD3">
        <w:t xml:space="preserve"> </w:t>
      </w:r>
      <w:r>
        <w:tab/>
      </w:r>
      <w:r w:rsidRPr="004F3AD3">
        <w:t>= Waste Heat Factor for Demand to account for cooling savings from effici</w:t>
      </w:r>
      <w:r>
        <w:t xml:space="preserve">ent lighting in cooled buildings is </w:t>
      </w:r>
      <w:r w:rsidRPr="00916EDF">
        <w:t xml:space="preserve">selected from the Reference Table in Section </w:t>
      </w:r>
      <w:r>
        <w:t xml:space="preserve">4.5 for each building type.  </w:t>
      </w:r>
      <w:r w:rsidRPr="004F3AD3">
        <w:t xml:space="preserve"> If the building is not cooled </w:t>
      </w:r>
      <w:proofErr w:type="spellStart"/>
      <w:r w:rsidRPr="004F3AD3">
        <w:t>WHFd</w:t>
      </w:r>
      <w:proofErr w:type="spellEnd"/>
      <w:r w:rsidRPr="004F3AD3">
        <w:t xml:space="preserve"> is 1. </w:t>
      </w:r>
    </w:p>
    <w:p w:rsidR="001C2CA2" w:rsidRDefault="001C2CA2" w:rsidP="001C2CA2">
      <w:pPr>
        <w:ind w:left="2880" w:hanging="1440"/>
        <w:rPr>
          <w:noProof/>
        </w:rPr>
      </w:pPr>
      <w:r w:rsidRPr="00793CD5">
        <w:t>CF</w:t>
      </w:r>
      <w:r>
        <w:tab/>
      </w:r>
      <w:r w:rsidRPr="00793CD5">
        <w:t>= Summer Peak Coincidence Factor for measure</w:t>
      </w:r>
      <w:r>
        <w:t xml:space="preserve"> is </w:t>
      </w:r>
      <w:r w:rsidRPr="00916EDF">
        <w:t xml:space="preserve">selected from the Reference Table in Section </w:t>
      </w:r>
      <w:r>
        <w:t>4.5 for each building type</w:t>
      </w:r>
      <w:r w:rsidRPr="00793CD5">
        <w:t xml:space="preserve">. If the building type is unknown, use the </w:t>
      </w:r>
      <w:proofErr w:type="gramStart"/>
      <w:r w:rsidRPr="00793CD5">
        <w:t>Miscellaneous</w:t>
      </w:r>
      <w:proofErr w:type="gramEnd"/>
      <w:r w:rsidRPr="00793CD5">
        <w:t xml:space="preserve"> value of 0.</w:t>
      </w:r>
      <w:r w:rsidRPr="00304A61">
        <w:t>66.</w:t>
      </w:r>
      <w:r w:rsidRPr="00304A61">
        <w:rPr>
          <w:noProof/>
        </w:rPr>
        <w:t xml:space="preserve"> </w:t>
      </w:r>
    </w:p>
    <w:p w:rsidR="001C2CA2" w:rsidRPr="00A05FC2" w:rsidRDefault="001C2CA2" w:rsidP="001C2CA2">
      <w:pPr>
        <w:rPr>
          <w:rFonts w:cstheme="minorHAnsi"/>
        </w:rPr>
      </w:pPr>
    </w:p>
    <w:p w:rsidR="001C2CA2" w:rsidRPr="00B41203" w:rsidRDefault="001C2CA2" w:rsidP="001C2CA2">
      <w:pPr>
        <w:pStyle w:val="Heading6"/>
      </w:pPr>
      <w:r>
        <w:t>Natural Gas</w:t>
      </w:r>
      <w:r w:rsidRPr="00B41203">
        <w:t xml:space="preserve"> Savings </w:t>
      </w:r>
    </w:p>
    <w:p w:rsidR="001C2CA2" w:rsidRPr="00070B38" w:rsidRDefault="001C2CA2" w:rsidP="001C2CA2">
      <w:pPr>
        <w:keepNext/>
        <w:ind w:firstLine="720"/>
        <w:rPr>
          <w:rFonts w:cstheme="minorHAnsi"/>
          <w:noProof/>
        </w:rPr>
      </w:pPr>
      <w:r w:rsidRPr="00070B38">
        <w:rPr>
          <w:rFonts w:cstheme="minorHAnsi"/>
          <w:noProof/>
        </w:rPr>
        <w:t>ΔTherms</w:t>
      </w:r>
      <w:r w:rsidRPr="00070B38">
        <w:rPr>
          <w:rStyle w:val="FootnoteReference"/>
          <w:noProof/>
        </w:rPr>
        <w:footnoteReference w:id="6"/>
      </w:r>
      <w:r w:rsidRPr="00070B38">
        <w:rPr>
          <w:rFonts w:cstheme="minorHAnsi"/>
          <w:noProof/>
        </w:rPr>
        <w:t xml:space="preserve">  </w:t>
      </w:r>
      <w:proofErr w:type="gramStart"/>
      <w:r w:rsidRPr="00070B38">
        <w:rPr>
          <w:rFonts w:cstheme="minorHAnsi"/>
          <w:noProof/>
        </w:rPr>
        <w:t>=</w:t>
      </w:r>
      <w:r>
        <w:rPr>
          <w:rFonts w:cstheme="minorHAnsi"/>
          <w:noProof/>
        </w:rPr>
        <w:t xml:space="preserve"> </w:t>
      </w:r>
      <w:r w:rsidRPr="00070B38">
        <w:rPr>
          <w:rFonts w:cstheme="minorHAnsi"/>
          <w:noProof/>
        </w:rPr>
        <w:t xml:space="preserve"> </w:t>
      </w:r>
      <w:r>
        <w:rPr>
          <w:rFonts w:cstheme="minorHAnsi"/>
        </w:rPr>
        <w:t>∆</w:t>
      </w:r>
      <w:proofErr w:type="spellStart"/>
      <w:proofErr w:type="gramEnd"/>
      <w:r w:rsidRPr="00A05FC2">
        <w:rPr>
          <w:rFonts w:cstheme="minorHAnsi"/>
        </w:rPr>
        <w:t>kW</w:t>
      </w:r>
      <w:ins w:id="20" w:author="Samuel Dent" w:date="2013-12-12T11:43:00Z">
        <w:r>
          <w:rPr>
            <w:rFonts w:cstheme="minorHAnsi"/>
            <w:vertAlign w:val="subscript"/>
          </w:rPr>
          <w:t>f</w:t>
        </w:r>
      </w:ins>
      <w:proofErr w:type="spellEnd"/>
      <w:r>
        <w:rPr>
          <w:rFonts w:cstheme="minorHAnsi"/>
        </w:rPr>
        <w:t xml:space="preserve"> </w:t>
      </w:r>
      <w:r w:rsidRPr="00070B38">
        <w:rPr>
          <w:rFonts w:cstheme="minorHAnsi"/>
          <w:noProof/>
        </w:rPr>
        <w:t xml:space="preserve">* </w:t>
      </w:r>
      <w:r>
        <w:rPr>
          <w:rFonts w:cstheme="minorHAnsi"/>
          <w:noProof/>
        </w:rPr>
        <w:t>HOURS</w:t>
      </w:r>
      <w:r w:rsidRPr="00070B38">
        <w:rPr>
          <w:rFonts w:cstheme="minorHAnsi"/>
          <w:noProof/>
        </w:rPr>
        <w:t xml:space="preserve"> *</w:t>
      </w:r>
      <w:r>
        <w:rPr>
          <w:rFonts w:cstheme="minorHAnsi"/>
          <w:noProof/>
        </w:rPr>
        <w:t>-</w:t>
      </w:r>
      <w:r w:rsidRPr="00070B38">
        <w:rPr>
          <w:rFonts w:cstheme="minorHAnsi"/>
          <w:noProof/>
        </w:rPr>
        <w:t xml:space="preserve"> IFTherms</w:t>
      </w:r>
      <w:r w:rsidRPr="00070B38">
        <w:rPr>
          <w:rFonts w:cstheme="minorHAnsi"/>
          <w:noProof/>
        </w:rPr>
        <w:tab/>
      </w:r>
    </w:p>
    <w:p w:rsidR="001C2CA2" w:rsidRDefault="001C2CA2" w:rsidP="001C2CA2">
      <w:pPr>
        <w:ind w:left="1440" w:hanging="720"/>
      </w:pPr>
      <w:r>
        <w:t>Where:</w:t>
      </w:r>
    </w:p>
    <w:p w:rsidR="001C2CA2" w:rsidRDefault="001C2CA2" w:rsidP="001C2CA2">
      <w:pPr>
        <w:ind w:left="2880" w:hanging="1440"/>
      </w:pPr>
      <w:proofErr w:type="spellStart"/>
      <w:r>
        <w:t>IFTherms</w:t>
      </w:r>
      <w:proofErr w:type="spellEnd"/>
      <w:r>
        <w:t xml:space="preserve"> </w:t>
      </w:r>
      <w:r>
        <w:tab/>
        <w:t xml:space="preserve">= </w:t>
      </w:r>
      <w:r w:rsidRPr="00D820A5">
        <w:t>Lighting-HVAC Integration Factor for gas heating impacts; this factor represents the increased gas space heating requirements due to the reduction of waste heat rejected by the efficient lighting.</w:t>
      </w:r>
      <w:r>
        <w:t xml:space="preserve">  Please select from </w:t>
      </w:r>
      <w:r w:rsidRPr="00916EDF">
        <w:t xml:space="preserve">the Reference Table in Section </w:t>
      </w:r>
      <w:r>
        <w:t>4.5 for each building type.</w:t>
      </w:r>
    </w:p>
    <w:p w:rsidR="001C2CA2" w:rsidRPr="000B7BB6" w:rsidRDefault="001C2CA2" w:rsidP="001C2CA2">
      <w:pPr>
        <w:pStyle w:val="Heading6"/>
      </w:pPr>
      <w:r w:rsidRPr="000B7BB6">
        <w:t xml:space="preserve">Water Impact Descriptions and Calculation  </w:t>
      </w:r>
    </w:p>
    <w:p w:rsidR="001C2CA2" w:rsidRPr="00A05FC2" w:rsidRDefault="001C2CA2" w:rsidP="001C2CA2">
      <w:pPr>
        <w:rPr>
          <w:rFonts w:cstheme="minorHAnsi"/>
          <w:bCs/>
          <w:color w:val="000000"/>
        </w:rPr>
      </w:pPr>
      <w:r w:rsidRPr="00A05FC2">
        <w:rPr>
          <w:rFonts w:cstheme="minorHAnsi"/>
          <w:bCs/>
          <w:color w:val="000000"/>
        </w:rPr>
        <w:t>N/A</w:t>
      </w:r>
    </w:p>
    <w:p w:rsidR="001C2CA2" w:rsidRPr="00B41203" w:rsidRDefault="001C2CA2" w:rsidP="001C2CA2">
      <w:pPr>
        <w:pStyle w:val="Heading6"/>
      </w:pPr>
      <w:r w:rsidRPr="00B41203">
        <w:t xml:space="preserve">Deemed O&amp;M Cost Adjustment Calculation </w:t>
      </w:r>
    </w:p>
    <w:p w:rsidR="001C2CA2" w:rsidRPr="001C2CA2" w:rsidRDefault="001C2CA2" w:rsidP="009325E1">
      <w:pPr>
        <w:pStyle w:val="Heading6"/>
        <w:tabs>
          <w:tab w:val="left" w:pos="3105"/>
        </w:tabs>
        <w:rPr>
          <w:b w:val="0"/>
          <w:rPrChange w:id="21" w:author="Samuel Dent" w:date="2013-12-12T11:43:00Z">
            <w:rPr/>
          </w:rPrChange>
        </w:rPr>
        <w:pPrChange w:id="22" w:author="Samuel Dent" w:date="2013-12-19T06:12:00Z">
          <w:pPr>
            <w:pStyle w:val="Heading6"/>
          </w:pPr>
        </w:pPrChange>
      </w:pPr>
      <w:r w:rsidRPr="001C2CA2">
        <w:rPr>
          <w:b w:val="0"/>
          <w:rPrChange w:id="23" w:author="Samuel Dent" w:date="2013-12-12T11:43:00Z">
            <w:rPr/>
          </w:rPrChange>
        </w:rPr>
        <w:t>N/A</w:t>
      </w:r>
      <w:ins w:id="24" w:author="Samuel Dent" w:date="2013-12-19T06:12:00Z">
        <w:r w:rsidR="009325E1">
          <w:rPr>
            <w:b w:val="0"/>
          </w:rPr>
          <w:tab/>
        </w:r>
      </w:ins>
    </w:p>
    <w:p w:rsidR="001C2CA2" w:rsidRPr="000B7BB6" w:rsidRDefault="001C2CA2" w:rsidP="001C2CA2">
      <w:pPr>
        <w:pStyle w:val="Heading6"/>
        <w:rPr>
          <w:highlight w:val="lightGray"/>
        </w:rPr>
      </w:pPr>
      <w:bookmarkStart w:id="25" w:name="_GoBack"/>
      <w:r>
        <w:t xml:space="preserve">Measure Code: </w:t>
      </w:r>
      <w:r w:rsidRPr="009325E1">
        <w:t>CI-LTG-STUB-V0</w:t>
      </w:r>
      <w:del w:id="26" w:author="Samuel Dent" w:date="2013-12-12T11:44:00Z">
        <w:r w:rsidRPr="009325E1" w:rsidDel="001C2CA2">
          <w:delText>1</w:delText>
        </w:r>
      </w:del>
      <w:ins w:id="27" w:author="Samuel Dent" w:date="2013-12-12T11:44:00Z">
        <w:r w:rsidRPr="009325E1">
          <w:rPr>
            <w:rPrChange w:id="28" w:author="Samuel Dent" w:date="2013-12-19T06:12:00Z">
              <w:rPr>
                <w:b w:val="0"/>
              </w:rPr>
            </w:rPrChange>
          </w:rPr>
          <w:t>2</w:t>
        </w:r>
      </w:ins>
      <w:r w:rsidRPr="009325E1">
        <w:t>-1</w:t>
      </w:r>
      <w:del w:id="29" w:author="Samuel Dent" w:date="2013-12-12T11:44:00Z">
        <w:r w:rsidRPr="009325E1" w:rsidDel="001C2CA2">
          <w:delText>3</w:delText>
        </w:r>
      </w:del>
      <w:ins w:id="30" w:author="Samuel Dent" w:date="2013-12-12T11:44:00Z">
        <w:r w:rsidRPr="009325E1">
          <w:rPr>
            <w:rPrChange w:id="31" w:author="Samuel Dent" w:date="2013-12-19T06:12:00Z">
              <w:rPr>
                <w:b w:val="0"/>
              </w:rPr>
            </w:rPrChange>
          </w:rPr>
          <w:t>4</w:t>
        </w:r>
      </w:ins>
      <w:r w:rsidRPr="009325E1">
        <w:t>0601</w:t>
      </w:r>
    </w:p>
    <w:bookmarkEnd w:id="25"/>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CA2" w:rsidRDefault="001C2CA2" w:rsidP="001C2CA2">
      <w:pPr>
        <w:spacing w:after="0"/>
      </w:pPr>
      <w:r>
        <w:separator/>
      </w:r>
    </w:p>
  </w:endnote>
  <w:endnote w:type="continuationSeparator" w:id="0">
    <w:p w:rsidR="001C2CA2" w:rsidRDefault="001C2CA2" w:rsidP="001C2C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CA2" w:rsidRDefault="001C2CA2" w:rsidP="001C2CA2">
      <w:pPr>
        <w:spacing w:after="0"/>
      </w:pPr>
      <w:r>
        <w:separator/>
      </w:r>
    </w:p>
  </w:footnote>
  <w:footnote w:type="continuationSeparator" w:id="0">
    <w:p w:rsidR="001C2CA2" w:rsidRDefault="001C2CA2" w:rsidP="001C2CA2">
      <w:pPr>
        <w:spacing w:after="0"/>
      </w:pPr>
      <w:r>
        <w:continuationSeparator/>
      </w:r>
    </w:p>
  </w:footnote>
  <w:footnote w:id="1">
    <w:p w:rsidR="001C2CA2" w:rsidRPr="004A1291" w:rsidRDefault="001C2CA2" w:rsidP="001C2CA2">
      <w:pPr>
        <w:pStyle w:val="FootnoteText"/>
        <w:rPr>
          <w:rFonts w:cstheme="minorHAnsi"/>
        </w:rPr>
      </w:pPr>
      <w:r w:rsidRPr="004A1291">
        <w:rPr>
          <w:rStyle w:val="FootnoteReference"/>
          <w:rFonts w:cstheme="minorHAnsi"/>
        </w:rPr>
        <w:footnoteRef/>
      </w:r>
      <w:r w:rsidRPr="004A1291">
        <w:rPr>
          <w:rFonts w:cstheme="minorHAnsi"/>
        </w:rPr>
        <w:t xml:space="preserve"> Equal to the manufacturers standard warranty</w:t>
      </w:r>
    </w:p>
  </w:footnote>
  <w:footnote w:id="2">
    <w:p w:rsidR="001C2CA2" w:rsidRPr="004A1291" w:rsidRDefault="001C2CA2" w:rsidP="001C2CA2">
      <w:pPr>
        <w:pStyle w:val="FootnoteText"/>
        <w:rPr>
          <w:rFonts w:cstheme="minorHAnsi"/>
        </w:rPr>
      </w:pPr>
      <w:r w:rsidRPr="004A1291">
        <w:rPr>
          <w:rStyle w:val="FootnoteReference"/>
          <w:rFonts w:cstheme="minorHAnsi"/>
        </w:rPr>
        <w:footnoteRef/>
      </w:r>
      <w:r w:rsidRPr="004A1291">
        <w:rPr>
          <w:rFonts w:cstheme="minorHAnsi"/>
        </w:rPr>
        <w:t xml:space="preserve"> The savings from solar light tubes are only realized during the sunlight hours. It is therefore appropriate to apply the single shift (8/5) </w:t>
      </w:r>
      <w:proofErr w:type="spellStart"/>
      <w:r w:rsidRPr="004A1291">
        <w:rPr>
          <w:rFonts w:cstheme="minorHAnsi"/>
        </w:rPr>
        <w:t>loadshape</w:t>
      </w:r>
      <w:proofErr w:type="spellEnd"/>
      <w:r w:rsidRPr="004A1291">
        <w:rPr>
          <w:rFonts w:cstheme="minorHAnsi"/>
        </w:rPr>
        <w:t xml:space="preserve"> to this measure.</w:t>
      </w:r>
    </w:p>
  </w:footnote>
  <w:footnote w:id="3">
    <w:p w:rsidR="001C2CA2" w:rsidRPr="004A1291" w:rsidRDefault="001C2CA2" w:rsidP="001C2CA2">
      <w:pPr>
        <w:pStyle w:val="FootnoteText"/>
        <w:rPr>
          <w:rFonts w:cstheme="minorHAnsi"/>
        </w:rPr>
      </w:pPr>
      <w:r w:rsidRPr="004A1291">
        <w:rPr>
          <w:rStyle w:val="FootnoteReference"/>
          <w:rFonts w:cstheme="minorHAnsi"/>
        </w:rPr>
        <w:footnoteRef/>
      </w:r>
      <w:r w:rsidRPr="004A1291">
        <w:rPr>
          <w:rFonts w:cstheme="minorHAnsi"/>
        </w:rPr>
        <w:t xml:space="preserve"> </w:t>
      </w:r>
      <w:proofErr w:type="spellStart"/>
      <w:r w:rsidRPr="004A1291">
        <w:rPr>
          <w:rFonts w:cstheme="minorHAnsi"/>
        </w:rPr>
        <w:t>Solatube</w:t>
      </w:r>
      <w:proofErr w:type="spellEnd"/>
      <w:r w:rsidRPr="004A1291">
        <w:rPr>
          <w:rFonts w:cstheme="minorHAnsi"/>
        </w:rPr>
        <w:t xml:space="preserve"> Test Report (2005). http://www.mainegreenbuilding.com/files/file/solatube/stb_lumens_datasheet.pdf</w:t>
      </w:r>
    </w:p>
  </w:footnote>
  <w:footnote w:id="4">
    <w:p w:rsidR="001C2CA2" w:rsidRPr="004A1291" w:rsidRDefault="001C2CA2" w:rsidP="001C2CA2">
      <w:pPr>
        <w:pStyle w:val="FootnoteText"/>
        <w:rPr>
          <w:rFonts w:cstheme="minorHAnsi"/>
        </w:rPr>
      </w:pPr>
      <w:r w:rsidRPr="004A1291">
        <w:rPr>
          <w:rStyle w:val="FootnoteReference"/>
          <w:rFonts w:cstheme="minorHAnsi"/>
        </w:rPr>
        <w:footnoteRef/>
      </w:r>
      <w:r w:rsidRPr="004A1291">
        <w:rPr>
          <w:rFonts w:cstheme="minorHAnsi"/>
        </w:rPr>
        <w:t xml:space="preserve"> </w:t>
      </w:r>
      <w:proofErr w:type="gramStart"/>
      <w:r w:rsidRPr="004A1291">
        <w:rPr>
          <w:rFonts w:cstheme="minorHAnsi"/>
        </w:rPr>
        <w:t>Ibid.</w:t>
      </w:r>
      <w:proofErr w:type="gramEnd"/>
      <w:r w:rsidRPr="004A1291">
        <w:rPr>
          <w:rFonts w:cstheme="minorHAnsi"/>
        </w:rPr>
        <w:t xml:space="preserve"> The lumen values presented in the kW table represent the average of the lightest 2400 hours. </w:t>
      </w:r>
    </w:p>
  </w:footnote>
  <w:footnote w:id="5">
    <w:p w:rsidR="001C2CA2" w:rsidRPr="00604A25" w:rsidRDefault="001C2CA2" w:rsidP="001C2CA2">
      <w:pPr>
        <w:pStyle w:val="Footnote"/>
        <w:rPr>
          <w:ins w:id="13" w:author="Samuel Dent" w:date="2013-12-12T11:43:00Z"/>
        </w:rPr>
      </w:pPr>
      <w:ins w:id="14" w:author="Samuel Dent" w:date="2013-12-12T11:43:00Z">
        <w:r w:rsidRPr="00604A25">
          <w:rPr>
            <w:rStyle w:val="FootnoteReference"/>
          </w:rPr>
          <w:footnoteRef/>
        </w:r>
        <w:proofErr w:type="gramStart"/>
        <w:r w:rsidRPr="00604A25">
          <w:t>Negative value because this is an increase in heating consumption due to the efficient lighting.</w:t>
        </w:r>
        <w:proofErr w:type="gramEnd"/>
      </w:ins>
    </w:p>
  </w:footnote>
  <w:footnote w:id="6">
    <w:p w:rsidR="001C2CA2" w:rsidRPr="004A1291" w:rsidRDefault="001C2CA2" w:rsidP="001C2CA2">
      <w:pPr>
        <w:pStyle w:val="Footnote"/>
      </w:pPr>
      <w:r w:rsidRPr="004A1291">
        <w:rPr>
          <w:rStyle w:val="FootnoteReference"/>
        </w:rPr>
        <w:footnoteRef/>
      </w:r>
      <w:proofErr w:type="gramStart"/>
      <w:r w:rsidRPr="004A1291">
        <w:t>Negative value because this is an increase in heating consumption due to the efficient lighting.</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6832D4EA"/>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CA2"/>
    <w:rsid w:val="001C2CA2"/>
    <w:rsid w:val="009325E1"/>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CA2"/>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1C2CA2"/>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1C2CA2"/>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1C2CA2"/>
    <w:pPr>
      <w:numPr>
        <w:ilvl w:val="2"/>
        <w:numId w:val="1"/>
      </w:numPr>
      <w:spacing w:line="276" w:lineRule="auto"/>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1C2CA2"/>
    <w:pPr>
      <w:keepNext/>
      <w:numPr>
        <w:ilvl w:val="3"/>
        <w:numId w:val="1"/>
      </w:numPr>
      <w:spacing w:line="276" w:lineRule="auto"/>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1C2CA2"/>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9"/>
    <w:qFormat/>
    <w:rsid w:val="001C2CA2"/>
    <w:pPr>
      <w:keepNext/>
      <w:keepLines/>
      <w:spacing w:before="200" w:line="276" w:lineRule="auto"/>
      <w:jc w:val="left"/>
      <w:outlineLvl w:val="5"/>
    </w:pPr>
    <w:rPr>
      <w:rFonts w:eastAsiaTheme="majorEastAsia"/>
      <w:b/>
      <w:smallCaps/>
      <w:sz w:val="18"/>
      <w:szCs w:val="18"/>
    </w:rPr>
  </w:style>
  <w:style w:type="paragraph" w:styleId="Heading7">
    <w:name w:val="heading 7"/>
    <w:basedOn w:val="Normal"/>
    <w:next w:val="Normal"/>
    <w:link w:val="Heading7Char"/>
    <w:uiPriority w:val="99"/>
    <w:qFormat/>
    <w:rsid w:val="001C2CA2"/>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1C2CA2"/>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1C2CA2"/>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C2CA2"/>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1C2CA2"/>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1C2CA2"/>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1C2CA2"/>
    <w:rPr>
      <w:rFonts w:ascii="Calibri" w:eastAsiaTheme="minorEastAsia" w:hAnsi="Calibri" w:cs="Arial"/>
      <w:bCs/>
      <w:i/>
      <w:noProof/>
    </w:rPr>
  </w:style>
  <w:style w:type="character" w:customStyle="1" w:styleId="Heading5Char">
    <w:name w:val="Heading 5 Char"/>
    <w:basedOn w:val="DefaultParagraphFont"/>
    <w:link w:val="Heading5"/>
    <w:uiPriority w:val="99"/>
    <w:rsid w:val="001C2CA2"/>
    <w:rPr>
      <w:rFonts w:ascii="Calibri" w:eastAsia="Times New Roman" w:hAnsi="Calibri" w:cs="Times New Roman"/>
      <w:sz w:val="20"/>
    </w:rPr>
  </w:style>
  <w:style w:type="character" w:customStyle="1" w:styleId="Heading6Char">
    <w:name w:val="Heading 6 Char"/>
    <w:basedOn w:val="DefaultParagraphFont"/>
    <w:link w:val="Heading6"/>
    <w:uiPriority w:val="99"/>
    <w:rsid w:val="001C2CA2"/>
    <w:rPr>
      <w:rFonts w:eastAsiaTheme="majorEastAsia" w:cs="Times New Roman"/>
      <w:b/>
      <w:smallCaps/>
      <w:sz w:val="18"/>
      <w:szCs w:val="18"/>
    </w:rPr>
  </w:style>
  <w:style w:type="character" w:customStyle="1" w:styleId="Heading7Char">
    <w:name w:val="Heading 7 Char"/>
    <w:basedOn w:val="DefaultParagraphFont"/>
    <w:link w:val="Heading7"/>
    <w:uiPriority w:val="99"/>
    <w:rsid w:val="001C2CA2"/>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1C2CA2"/>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1C2CA2"/>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1C2CA2"/>
    <w:rPr>
      <w:rFonts w:ascii="Calibri" w:eastAsiaTheme="minorEastAsia" w:hAnsi="Calibri" w:cs="Times New Roman"/>
      <w:bCs/>
      <w:sz w:val="24"/>
      <w:szCs w:val="24"/>
    </w:rPr>
  </w:style>
  <w:style w:type="table" w:styleId="TableGrid">
    <w:name w:val="Table Grid"/>
    <w:basedOn w:val="TableNormal"/>
    <w:uiPriority w:val="59"/>
    <w:rsid w:val="001C2CA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1C2CA2"/>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1C2CA2"/>
    <w:rPr>
      <w:rFonts w:eastAsia="Times New Roman" w:cs="Times New Roman"/>
      <w:sz w:val="20"/>
    </w:rPr>
  </w:style>
  <w:style w:type="character" w:styleId="FootnoteReference">
    <w:name w:val="footnote reference"/>
    <w:uiPriority w:val="99"/>
    <w:qFormat/>
    <w:rsid w:val="001C2CA2"/>
    <w:rPr>
      <w:rFonts w:ascii="Arial" w:hAnsi="Arial" w:cs="Times New Roman"/>
      <w:sz w:val="20"/>
      <w:vertAlign w:val="superscript"/>
    </w:rPr>
  </w:style>
  <w:style w:type="paragraph" w:customStyle="1" w:styleId="Footnote">
    <w:name w:val="Footnote"/>
    <w:basedOn w:val="Normal"/>
    <w:link w:val="FootnoteChar"/>
    <w:autoRedefine/>
    <w:qFormat/>
    <w:rsid w:val="001C2CA2"/>
    <w:pPr>
      <w:spacing w:after="0"/>
      <w:jc w:val="left"/>
    </w:pPr>
    <w:rPr>
      <w:rFonts w:eastAsiaTheme="minorEastAsia" w:cstheme="minorHAnsi"/>
      <w:szCs w:val="20"/>
    </w:rPr>
  </w:style>
  <w:style w:type="character" w:customStyle="1" w:styleId="FootnoteChar">
    <w:name w:val="Footnote Char"/>
    <w:basedOn w:val="DefaultParagraphFont"/>
    <w:link w:val="Footnote"/>
    <w:rsid w:val="001C2CA2"/>
    <w:rPr>
      <w:rFonts w:eastAsiaTheme="minorEastAsia" w:cstheme="minorHAnsi"/>
      <w:sz w:val="20"/>
      <w:szCs w:val="20"/>
    </w:rPr>
  </w:style>
  <w:style w:type="paragraph" w:styleId="BalloonText">
    <w:name w:val="Balloon Text"/>
    <w:basedOn w:val="Normal"/>
    <w:link w:val="BalloonTextChar"/>
    <w:uiPriority w:val="99"/>
    <w:semiHidden/>
    <w:unhideWhenUsed/>
    <w:rsid w:val="001C2CA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CA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CA2"/>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1C2CA2"/>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1C2CA2"/>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1C2CA2"/>
    <w:pPr>
      <w:numPr>
        <w:ilvl w:val="2"/>
        <w:numId w:val="1"/>
      </w:numPr>
      <w:spacing w:line="276" w:lineRule="auto"/>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1C2CA2"/>
    <w:pPr>
      <w:keepNext/>
      <w:numPr>
        <w:ilvl w:val="3"/>
        <w:numId w:val="1"/>
      </w:numPr>
      <w:spacing w:line="276" w:lineRule="auto"/>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1C2CA2"/>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9"/>
    <w:qFormat/>
    <w:rsid w:val="001C2CA2"/>
    <w:pPr>
      <w:keepNext/>
      <w:keepLines/>
      <w:spacing w:before="200" w:line="276" w:lineRule="auto"/>
      <w:jc w:val="left"/>
      <w:outlineLvl w:val="5"/>
    </w:pPr>
    <w:rPr>
      <w:rFonts w:eastAsiaTheme="majorEastAsia"/>
      <w:b/>
      <w:smallCaps/>
      <w:sz w:val="18"/>
      <w:szCs w:val="18"/>
    </w:rPr>
  </w:style>
  <w:style w:type="paragraph" w:styleId="Heading7">
    <w:name w:val="heading 7"/>
    <w:basedOn w:val="Normal"/>
    <w:next w:val="Normal"/>
    <w:link w:val="Heading7Char"/>
    <w:uiPriority w:val="99"/>
    <w:qFormat/>
    <w:rsid w:val="001C2CA2"/>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1C2CA2"/>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1C2CA2"/>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C2CA2"/>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1C2CA2"/>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1C2CA2"/>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1C2CA2"/>
    <w:rPr>
      <w:rFonts w:ascii="Calibri" w:eastAsiaTheme="minorEastAsia" w:hAnsi="Calibri" w:cs="Arial"/>
      <w:bCs/>
      <w:i/>
      <w:noProof/>
    </w:rPr>
  </w:style>
  <w:style w:type="character" w:customStyle="1" w:styleId="Heading5Char">
    <w:name w:val="Heading 5 Char"/>
    <w:basedOn w:val="DefaultParagraphFont"/>
    <w:link w:val="Heading5"/>
    <w:uiPriority w:val="99"/>
    <w:rsid w:val="001C2CA2"/>
    <w:rPr>
      <w:rFonts w:ascii="Calibri" w:eastAsia="Times New Roman" w:hAnsi="Calibri" w:cs="Times New Roman"/>
      <w:sz w:val="20"/>
    </w:rPr>
  </w:style>
  <w:style w:type="character" w:customStyle="1" w:styleId="Heading6Char">
    <w:name w:val="Heading 6 Char"/>
    <w:basedOn w:val="DefaultParagraphFont"/>
    <w:link w:val="Heading6"/>
    <w:uiPriority w:val="99"/>
    <w:rsid w:val="001C2CA2"/>
    <w:rPr>
      <w:rFonts w:eastAsiaTheme="majorEastAsia" w:cs="Times New Roman"/>
      <w:b/>
      <w:smallCaps/>
      <w:sz w:val="18"/>
      <w:szCs w:val="18"/>
    </w:rPr>
  </w:style>
  <w:style w:type="character" w:customStyle="1" w:styleId="Heading7Char">
    <w:name w:val="Heading 7 Char"/>
    <w:basedOn w:val="DefaultParagraphFont"/>
    <w:link w:val="Heading7"/>
    <w:uiPriority w:val="99"/>
    <w:rsid w:val="001C2CA2"/>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1C2CA2"/>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1C2CA2"/>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1C2CA2"/>
    <w:rPr>
      <w:rFonts w:ascii="Calibri" w:eastAsiaTheme="minorEastAsia" w:hAnsi="Calibri" w:cs="Times New Roman"/>
      <w:bCs/>
      <w:sz w:val="24"/>
      <w:szCs w:val="24"/>
    </w:rPr>
  </w:style>
  <w:style w:type="table" w:styleId="TableGrid">
    <w:name w:val="Table Grid"/>
    <w:basedOn w:val="TableNormal"/>
    <w:uiPriority w:val="59"/>
    <w:rsid w:val="001C2CA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1C2CA2"/>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1C2CA2"/>
    <w:rPr>
      <w:rFonts w:eastAsia="Times New Roman" w:cs="Times New Roman"/>
      <w:sz w:val="20"/>
    </w:rPr>
  </w:style>
  <w:style w:type="character" w:styleId="FootnoteReference">
    <w:name w:val="footnote reference"/>
    <w:uiPriority w:val="99"/>
    <w:qFormat/>
    <w:rsid w:val="001C2CA2"/>
    <w:rPr>
      <w:rFonts w:ascii="Arial" w:hAnsi="Arial" w:cs="Times New Roman"/>
      <w:sz w:val="20"/>
      <w:vertAlign w:val="superscript"/>
    </w:rPr>
  </w:style>
  <w:style w:type="paragraph" w:customStyle="1" w:styleId="Footnote">
    <w:name w:val="Footnote"/>
    <w:basedOn w:val="Normal"/>
    <w:link w:val="FootnoteChar"/>
    <w:autoRedefine/>
    <w:qFormat/>
    <w:rsid w:val="001C2CA2"/>
    <w:pPr>
      <w:spacing w:after="0"/>
      <w:jc w:val="left"/>
    </w:pPr>
    <w:rPr>
      <w:rFonts w:eastAsiaTheme="minorEastAsia" w:cstheme="minorHAnsi"/>
      <w:szCs w:val="20"/>
    </w:rPr>
  </w:style>
  <w:style w:type="character" w:customStyle="1" w:styleId="FootnoteChar">
    <w:name w:val="Footnote Char"/>
    <w:basedOn w:val="DefaultParagraphFont"/>
    <w:link w:val="Footnote"/>
    <w:rsid w:val="001C2CA2"/>
    <w:rPr>
      <w:rFonts w:eastAsiaTheme="minorEastAsia" w:cstheme="minorHAnsi"/>
      <w:sz w:val="20"/>
      <w:szCs w:val="20"/>
    </w:rPr>
  </w:style>
  <w:style w:type="paragraph" w:styleId="BalloonText">
    <w:name w:val="Balloon Text"/>
    <w:basedOn w:val="Normal"/>
    <w:link w:val="BalloonTextChar"/>
    <w:uiPriority w:val="99"/>
    <w:semiHidden/>
    <w:unhideWhenUsed/>
    <w:rsid w:val="001C2CA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CA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0fef99e30053e2e7706bd2fa2d9213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6C71CC-B82A-40FF-9202-A6C304E02D20}"/>
</file>

<file path=customXml/itemProps2.xml><?xml version="1.0" encoding="utf-8"?>
<ds:datastoreItem xmlns:ds="http://schemas.openxmlformats.org/officeDocument/2006/customXml" ds:itemID="{04AF41D8-F089-49F0-BD1E-00F5FB475282}"/>
</file>

<file path=customXml/itemProps3.xml><?xml version="1.0" encoding="utf-8"?>
<ds:datastoreItem xmlns:ds="http://schemas.openxmlformats.org/officeDocument/2006/customXml" ds:itemID="{07DA05D5-13EB-4562-AC29-A02ABF27B6EE}"/>
</file>

<file path=docProps/app.xml><?xml version="1.0" encoding="utf-8"?>
<Properties xmlns="http://schemas.openxmlformats.org/officeDocument/2006/extended-properties" xmlns:vt="http://schemas.openxmlformats.org/officeDocument/2006/docPropsVTypes">
  <Template>92EA870</Template>
  <TotalTime>4</TotalTime>
  <Pages>3</Pages>
  <Words>591</Words>
  <Characters>3374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3958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2013-12-12T16:38:00Z</dcterms:created>
  <dcterms:modified xsi:type="dcterms:W3CDTF">2013-12-19T11:13:00Z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0x010100AD57B319AB822E4A9207DC7F31971FB9</vt:lpwstr>
  </property>
</Properties>
</file>