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987" w:rsidRPr="008079E1" w:rsidRDefault="006B4987" w:rsidP="006B4987">
      <w:pPr>
        <w:pStyle w:val="Heading3"/>
        <w:numPr>
          <w:ilvl w:val="2"/>
          <w:numId w:val="2"/>
        </w:numPr>
        <w:spacing w:after="120"/>
        <w:ind w:right="-2880"/>
        <w:jc w:val="left"/>
      </w:pPr>
      <w:bookmarkStart w:id="0" w:name="_Ref325527471"/>
      <w:bookmarkStart w:id="1" w:name="_Ref325527478"/>
      <w:bookmarkStart w:id="2" w:name="_Toc325918685"/>
      <w:bookmarkStart w:id="3" w:name="_Toc333219008"/>
      <w:bookmarkStart w:id="4" w:name="_Toc411593417"/>
      <w:r>
        <w:t>Combination Oven</w:t>
      </w:r>
      <w:bookmarkEnd w:id="0"/>
      <w:bookmarkEnd w:id="1"/>
      <w:bookmarkEnd w:id="2"/>
      <w:bookmarkEnd w:id="3"/>
      <w:bookmarkEnd w:id="4"/>
    </w:p>
    <w:p w:rsidR="006B4987" w:rsidRDefault="006B4987" w:rsidP="006B4987">
      <w:pPr>
        <w:pStyle w:val="Heading6"/>
      </w:pPr>
      <w:r w:rsidRPr="002F371F">
        <w:t xml:space="preserve">Description </w:t>
      </w:r>
    </w:p>
    <w:p w:rsidR="006B4987" w:rsidRDefault="006B4987" w:rsidP="006B4987">
      <w:r>
        <w:t>This measure applies to</w:t>
      </w:r>
      <w:ins w:id="5" w:author="Shraddha Raikar" w:date="2015-10-19T13:38:00Z">
        <w:r>
          <w:t xml:space="preserve"> both</w:t>
        </w:r>
      </w:ins>
      <w:r>
        <w:t xml:space="preserve"> natural gas fired </w:t>
      </w:r>
      <w:ins w:id="6" w:author="April Desclos" w:date="2015-11-06T13:55:00Z">
        <w:r w:rsidR="00F111FC">
          <w:t xml:space="preserve">and electric </w:t>
        </w:r>
      </w:ins>
      <w:r>
        <w:t>high efficiency combination convection and steam ovens installed in a commercial kitchen</w:t>
      </w:r>
      <w:ins w:id="7" w:author="April Desclos" w:date="2015-11-06T14:02:00Z">
        <w:r w:rsidR="00F111FC">
          <w:t>.</w:t>
        </w:r>
      </w:ins>
      <w:del w:id="8" w:author="April Desclos" w:date="2015-11-06T14:02:00Z">
        <w:r w:rsidDel="00F111FC">
          <w:delText xml:space="preserve"> replacing existing equipment at the end of its useful life. </w:delText>
        </w:r>
      </w:del>
    </w:p>
    <w:p w:rsidR="006B4987" w:rsidRDefault="006B4987" w:rsidP="006B4987">
      <w:r>
        <w:t>This measure was developed to be applicable to the following program types: TOS</w:t>
      </w:r>
      <w:ins w:id="9" w:author="Shraddha Raikar" w:date="2015-10-19T13:39:00Z">
        <w:r>
          <w:t>, RF</w:t>
        </w:r>
      </w:ins>
      <w:r>
        <w:t>.</w:t>
      </w:r>
      <w:r w:rsidRPr="00870019">
        <w:t xml:space="preserve"> </w:t>
      </w:r>
      <w:r>
        <w:t>If applied to other program types, the measure savings should be verified.</w:t>
      </w:r>
    </w:p>
    <w:p w:rsidR="006B4987" w:rsidRDefault="006B4987" w:rsidP="006B4987">
      <w:pPr>
        <w:pStyle w:val="Heading6"/>
      </w:pPr>
      <w:r w:rsidRPr="002F371F">
        <w:t xml:space="preserve">Definition of Efficient Equipment </w:t>
      </w:r>
    </w:p>
    <w:p w:rsidR="006B4987" w:rsidRPr="00D673AF" w:rsidDel="00285008" w:rsidRDefault="006B4987" w:rsidP="006B4987">
      <w:pPr>
        <w:widowControl/>
        <w:autoSpaceDE w:val="0"/>
        <w:autoSpaceDN w:val="0"/>
        <w:adjustRightInd w:val="0"/>
        <w:spacing w:after="0"/>
        <w:jc w:val="left"/>
        <w:rPr>
          <w:ins w:id="10" w:author="Shraddha Raikar" w:date="2015-10-19T13:40:00Z"/>
          <w:del w:id="11" w:author="April Desclos" w:date="2015-11-06T19:52:00Z"/>
        </w:rPr>
      </w:pPr>
      <w:ins w:id="12" w:author="Shraddha Raikar" w:date="2015-10-19T13:40:00Z">
        <w:del w:id="13" w:author="April Desclos" w:date="2015-11-06T14:04:00Z">
          <w:r w:rsidRPr="006E08B3" w:rsidDel="00F111FC">
            <w:rPr>
              <w:rFonts w:ascii="Calibri" w:eastAsiaTheme="minorHAnsi" w:hAnsi="Calibri" w:cs="Calibri"/>
              <w:color w:val="000000"/>
              <w:szCs w:val="20"/>
            </w:rPr>
            <w:delText>T</w:delText>
          </w:r>
        </w:del>
        <w:del w:id="14" w:author="April Desclos" w:date="2015-11-06T14:03:00Z">
          <w:r w:rsidRPr="006E08B3" w:rsidDel="00F111FC">
            <w:rPr>
              <w:rFonts w:ascii="Calibri" w:eastAsiaTheme="minorHAnsi" w:hAnsi="Calibri" w:cs="Calibri"/>
              <w:color w:val="000000"/>
              <w:szCs w:val="20"/>
            </w:rPr>
            <w:delText xml:space="preserve">o qualify for this measure the installed equipment must be a new natural gas </w:delText>
          </w:r>
          <w:r w:rsidDel="00F111FC">
            <w:rPr>
              <w:rFonts w:ascii="Calibri" w:eastAsiaTheme="minorHAnsi" w:hAnsi="Calibri" w:cs="Calibri"/>
              <w:color w:val="000000"/>
              <w:szCs w:val="20"/>
            </w:rPr>
            <w:delText xml:space="preserve">or electric </w:delText>
          </w:r>
          <w:r w:rsidRPr="006E08B3" w:rsidDel="00F111FC">
            <w:rPr>
              <w:rFonts w:ascii="Calibri" w:eastAsiaTheme="minorHAnsi" w:hAnsi="Calibri" w:cs="Calibri"/>
              <w:color w:val="000000"/>
              <w:szCs w:val="20"/>
            </w:rPr>
            <w:delText xml:space="preserve">combination </w:delText>
          </w:r>
          <w:r w:rsidDel="00F111FC">
            <w:rPr>
              <w:rFonts w:ascii="Calibri" w:eastAsiaTheme="minorHAnsi" w:hAnsi="Calibri" w:cs="Calibri"/>
              <w:color w:val="000000"/>
              <w:szCs w:val="20"/>
            </w:rPr>
            <w:delText>oven</w:delText>
          </w:r>
        </w:del>
        <w:del w:id="15" w:author="April Desclos" w:date="2015-11-06T19:52:00Z">
          <w:r w:rsidDel="00285008">
            <w:rPr>
              <w:rFonts w:ascii="Calibri" w:eastAsiaTheme="minorHAnsi" w:hAnsi="Calibri" w:cs="Calibri"/>
              <w:color w:val="000000"/>
              <w:szCs w:val="20"/>
            </w:rPr>
            <w:delText xml:space="preserve"> </w:delText>
          </w:r>
        </w:del>
      </w:ins>
    </w:p>
    <w:p w:rsidR="006B4987" w:rsidRDefault="006B4987" w:rsidP="006B4987">
      <w:pPr>
        <w:widowControl/>
        <w:autoSpaceDE w:val="0"/>
        <w:autoSpaceDN w:val="0"/>
        <w:adjustRightInd w:val="0"/>
        <w:spacing w:after="0"/>
        <w:jc w:val="left"/>
        <w:rPr>
          <w:ins w:id="16" w:author="April Desclos" w:date="2015-11-06T14:11:00Z"/>
          <w:rFonts w:ascii="Calibri" w:eastAsiaTheme="minorHAnsi" w:hAnsi="Calibri" w:cs="Calibri"/>
          <w:color w:val="000000"/>
          <w:szCs w:val="20"/>
        </w:rPr>
      </w:pPr>
      <w:r>
        <w:t>To qualify for this measure</w:t>
      </w:r>
      <w:ins w:id="17" w:author="April Desclos" w:date="2015-11-06T14:05:00Z">
        <w:r w:rsidR="00F111FC">
          <w:t>,</w:t>
        </w:r>
      </w:ins>
      <w:r>
        <w:t xml:space="preserve"> the installed equipment must be a new natural gas </w:t>
      </w:r>
      <w:ins w:id="18" w:author="Shraddha Raikar" w:date="2015-10-19T13:40:00Z">
        <w:r>
          <w:t xml:space="preserve">or electric </w:t>
        </w:r>
      </w:ins>
      <w:r>
        <w:t xml:space="preserve">combination </w:t>
      </w:r>
      <w:ins w:id="19" w:author="Shraddha Raikar" w:date="2015-10-19T13:41:00Z">
        <w:r>
          <w:t xml:space="preserve">oven </w:t>
        </w:r>
        <w:r>
          <w:rPr>
            <w:rFonts w:ascii="Calibri" w:eastAsiaTheme="minorHAnsi" w:hAnsi="Calibri" w:cs="Calibri"/>
            <w:color w:val="000000"/>
            <w:szCs w:val="20"/>
          </w:rPr>
          <w:t xml:space="preserve">meeting the </w:t>
        </w:r>
      </w:ins>
      <w:ins w:id="20" w:author="April Desclos" w:date="2015-11-06T14:05:00Z">
        <w:r w:rsidR="00F111FC">
          <w:rPr>
            <w:rFonts w:ascii="Calibri" w:eastAsiaTheme="minorHAnsi" w:hAnsi="Calibri" w:cs="Calibri"/>
            <w:color w:val="000000"/>
            <w:szCs w:val="20"/>
          </w:rPr>
          <w:t>ENERGY</w:t>
        </w:r>
      </w:ins>
      <w:ins w:id="21" w:author="Shraddha Raikar" w:date="2015-10-19T13:41:00Z">
        <w:del w:id="22" w:author="April Desclos" w:date="2015-11-06T14:05:00Z">
          <w:r w:rsidDel="00F111FC">
            <w:rPr>
              <w:rFonts w:ascii="Calibri" w:eastAsiaTheme="minorHAnsi" w:hAnsi="Calibri" w:cs="Calibri"/>
              <w:color w:val="000000"/>
              <w:szCs w:val="20"/>
            </w:rPr>
            <w:delText>Energy</w:delText>
          </w:r>
        </w:del>
        <w:r>
          <w:rPr>
            <w:rFonts w:ascii="Calibri" w:eastAsiaTheme="minorHAnsi" w:hAnsi="Calibri" w:cs="Calibri"/>
            <w:color w:val="000000"/>
            <w:szCs w:val="20"/>
          </w:rPr>
          <w:t xml:space="preserve"> </w:t>
        </w:r>
      </w:ins>
      <w:ins w:id="23" w:author="April Desclos" w:date="2015-11-06T14:05:00Z">
        <w:r w:rsidR="00F111FC">
          <w:rPr>
            <w:rFonts w:ascii="Calibri" w:eastAsiaTheme="minorHAnsi" w:hAnsi="Calibri" w:cs="Calibri"/>
            <w:color w:val="000000"/>
            <w:szCs w:val="20"/>
          </w:rPr>
          <w:t>STAR</w:t>
        </w:r>
      </w:ins>
      <w:ins w:id="24" w:author="Shraddha Raikar" w:date="2015-10-19T13:41:00Z">
        <w:del w:id="25" w:author="April Desclos" w:date="2015-11-06T14:05:00Z">
          <w:r w:rsidDel="00F111FC">
            <w:rPr>
              <w:rFonts w:ascii="Calibri" w:eastAsiaTheme="minorHAnsi" w:hAnsi="Calibri" w:cs="Calibri"/>
              <w:color w:val="000000"/>
              <w:szCs w:val="20"/>
            </w:rPr>
            <w:delText>Star</w:delText>
          </w:r>
        </w:del>
        <w:r>
          <w:rPr>
            <w:rFonts w:ascii="Calibri" w:eastAsiaTheme="minorHAnsi" w:hAnsi="Calibri" w:cs="Calibri"/>
            <w:color w:val="000000"/>
            <w:szCs w:val="20"/>
          </w:rPr>
          <w:t xml:space="preserve"> </w:t>
        </w:r>
      </w:ins>
      <w:ins w:id="26" w:author="April Desclos" w:date="2015-11-06T14:10:00Z">
        <w:r w:rsidR="005351F6">
          <w:rPr>
            <w:rFonts w:ascii="Calibri" w:eastAsiaTheme="minorHAnsi" w:hAnsi="Calibri" w:cs="Calibri"/>
            <w:color w:val="000000"/>
            <w:szCs w:val="20"/>
          </w:rPr>
          <w:t xml:space="preserve">idle rate and cooking efficiency </w:t>
        </w:r>
      </w:ins>
      <w:ins w:id="27" w:author="Shraddha Raikar" w:date="2015-10-19T13:41:00Z">
        <w:r>
          <w:rPr>
            <w:rFonts w:ascii="Calibri" w:eastAsiaTheme="minorHAnsi" w:hAnsi="Calibri" w:cs="Calibri"/>
            <w:color w:val="000000"/>
            <w:szCs w:val="20"/>
          </w:rPr>
          <w:t>requirements as specified below</w:t>
        </w:r>
      </w:ins>
      <w:ins w:id="28" w:author="April Desclos" w:date="2015-11-06T14:10:00Z">
        <w:r w:rsidR="005351F6">
          <w:rPr>
            <w:rFonts w:ascii="Calibri" w:eastAsiaTheme="minorHAnsi" w:hAnsi="Calibri" w:cs="Calibri"/>
            <w:color w:val="000000"/>
            <w:szCs w:val="20"/>
          </w:rPr>
          <w:t>.</w:t>
        </w:r>
      </w:ins>
      <w:ins w:id="29" w:author="Shraddha Raikar" w:date="2015-10-19T13:41:00Z">
        <w:r>
          <w:rPr>
            <w:rStyle w:val="FootnoteReference"/>
            <w:rFonts w:eastAsiaTheme="minorHAnsi"/>
            <w:color w:val="000000"/>
            <w:szCs w:val="20"/>
          </w:rPr>
          <w:footnoteReference w:id="1"/>
        </w:r>
        <w:del w:id="35" w:author="April Desclos" w:date="2015-11-06T14:10:00Z">
          <w:r w:rsidDel="005351F6">
            <w:rPr>
              <w:rFonts w:ascii="Calibri" w:eastAsiaTheme="minorHAnsi" w:hAnsi="Calibri" w:cs="Calibri"/>
              <w:color w:val="000000"/>
              <w:szCs w:val="20"/>
            </w:rPr>
            <w:delText>:</w:delText>
          </w:r>
        </w:del>
      </w:ins>
    </w:p>
    <w:p w:rsidR="005351F6" w:rsidRDefault="005351F6" w:rsidP="006B4987">
      <w:pPr>
        <w:widowControl/>
        <w:autoSpaceDE w:val="0"/>
        <w:autoSpaceDN w:val="0"/>
        <w:adjustRightInd w:val="0"/>
        <w:spacing w:after="0"/>
        <w:jc w:val="left"/>
        <w:rPr>
          <w:ins w:id="36" w:author="April Desclos" w:date="2015-11-06T14:11:00Z"/>
          <w:rFonts w:ascii="Calibri" w:eastAsiaTheme="minorHAnsi" w:hAnsi="Calibri" w:cs="Calibri"/>
          <w:color w:val="000000"/>
          <w:szCs w:val="20"/>
        </w:rPr>
      </w:pPr>
    </w:p>
    <w:p w:rsidR="005351F6" w:rsidRDefault="005351F6" w:rsidP="006B4987">
      <w:pPr>
        <w:widowControl/>
        <w:autoSpaceDE w:val="0"/>
        <w:autoSpaceDN w:val="0"/>
        <w:adjustRightInd w:val="0"/>
        <w:spacing w:after="0"/>
        <w:jc w:val="left"/>
        <w:rPr>
          <w:ins w:id="37" w:author="Shraddha Raikar" w:date="2015-10-19T13:41:00Z"/>
          <w:rFonts w:ascii="Calibri" w:eastAsiaTheme="minorHAnsi" w:hAnsi="Calibri" w:cs="Calibri"/>
          <w:color w:val="000000"/>
          <w:szCs w:val="20"/>
        </w:rPr>
      </w:pPr>
      <w:ins w:id="38" w:author="April Desclos" w:date="2015-11-06T14:11:00Z">
        <w:r w:rsidRPr="00452B3D">
          <w:rPr>
            <w:b/>
          </w:rPr>
          <w:t>ENERGY STAR Require</w:t>
        </w:r>
        <w:r>
          <w:rPr>
            <w:b/>
          </w:rPr>
          <w:t>ments (Version 2.1, Effective January 1, 2014</w:t>
        </w:r>
        <w:r w:rsidRPr="00452B3D">
          <w:rPr>
            <w:b/>
          </w:rPr>
          <w:t>)</w:t>
        </w:r>
      </w:ins>
    </w:p>
    <w:p w:rsidR="006B4987" w:rsidRPr="006E08B3" w:rsidRDefault="006B4987" w:rsidP="006B4987">
      <w:pPr>
        <w:widowControl/>
        <w:autoSpaceDE w:val="0"/>
        <w:autoSpaceDN w:val="0"/>
        <w:adjustRightInd w:val="0"/>
        <w:spacing w:after="0"/>
        <w:jc w:val="left"/>
        <w:rPr>
          <w:ins w:id="39" w:author="Shraddha Raikar" w:date="2015-10-19T13:41:00Z"/>
          <w:rFonts w:ascii="Calibri" w:eastAsiaTheme="minorHAnsi" w:hAnsi="Calibri" w:cs="Calibri"/>
          <w:color w:val="000000"/>
          <w:szCs w:val="20"/>
        </w:rPr>
      </w:pPr>
    </w:p>
    <w:tbl>
      <w:tblPr>
        <w:tblW w:w="9137"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40" w:author="April Desclos" w:date="2015-11-06T14:12:00Z">
          <w:tblPr>
            <w:tblW w:w="9137"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350"/>
        <w:gridCol w:w="1890"/>
        <w:gridCol w:w="3083"/>
        <w:gridCol w:w="2814"/>
        <w:tblGridChange w:id="41">
          <w:tblGrid>
            <w:gridCol w:w="1350"/>
            <w:gridCol w:w="1890"/>
            <w:gridCol w:w="3330"/>
            <w:gridCol w:w="2567"/>
          </w:tblGrid>
        </w:tblGridChange>
      </w:tblGrid>
      <w:tr w:rsidR="006B4987" w:rsidRPr="006E08B3" w:rsidTr="005351F6">
        <w:trPr>
          <w:trHeight w:val="109"/>
          <w:ins w:id="42" w:author="Shraddha Raikar" w:date="2015-10-19T13:41:00Z"/>
          <w:trPrChange w:id="43" w:author="April Desclos" w:date="2015-11-06T14:12:00Z">
            <w:trPr>
              <w:trHeight w:val="109"/>
            </w:trPr>
          </w:trPrChange>
        </w:trPr>
        <w:tc>
          <w:tcPr>
            <w:tcW w:w="1350" w:type="dxa"/>
            <w:tcPrChange w:id="44" w:author="April Desclos" w:date="2015-11-06T14:12:00Z">
              <w:tcPr>
                <w:tcW w:w="1350" w:type="dxa"/>
              </w:tcPr>
            </w:tcPrChange>
          </w:tcPr>
          <w:p w:rsidR="006B4987" w:rsidRDefault="006B4987" w:rsidP="00F111FC">
            <w:pPr>
              <w:widowControl/>
              <w:autoSpaceDE w:val="0"/>
              <w:autoSpaceDN w:val="0"/>
              <w:adjustRightInd w:val="0"/>
              <w:spacing w:after="0"/>
              <w:jc w:val="left"/>
              <w:rPr>
                <w:ins w:id="45" w:author="Shraddha Raikar" w:date="2015-10-19T13:41:00Z"/>
                <w:rFonts w:ascii="Calibri" w:eastAsiaTheme="minorHAnsi" w:hAnsi="Calibri" w:cs="Calibri"/>
                <w:b/>
                <w:bCs/>
                <w:color w:val="000000" w:themeColor="text1"/>
                <w:szCs w:val="20"/>
              </w:rPr>
            </w:pPr>
            <w:ins w:id="46" w:author="Shraddha Raikar" w:date="2015-10-19T13:41:00Z">
              <w:r>
                <w:rPr>
                  <w:rFonts w:ascii="Calibri" w:eastAsiaTheme="minorHAnsi" w:hAnsi="Calibri" w:cs="Calibri"/>
                  <w:b/>
                  <w:bCs/>
                  <w:color w:val="000000" w:themeColor="text1"/>
                  <w:szCs w:val="20"/>
                </w:rPr>
                <w:t>Fuel Type</w:t>
              </w:r>
            </w:ins>
          </w:p>
        </w:tc>
        <w:tc>
          <w:tcPr>
            <w:tcW w:w="1890" w:type="dxa"/>
            <w:tcPrChange w:id="47" w:author="April Desclos" w:date="2015-11-06T14:12:00Z">
              <w:tcPr>
                <w:tcW w:w="1890" w:type="dxa"/>
              </w:tcPr>
            </w:tcPrChange>
          </w:tcPr>
          <w:p w:rsidR="006B4987" w:rsidRPr="006E08B3" w:rsidRDefault="006B4987" w:rsidP="00F111FC">
            <w:pPr>
              <w:widowControl/>
              <w:autoSpaceDE w:val="0"/>
              <w:autoSpaceDN w:val="0"/>
              <w:adjustRightInd w:val="0"/>
              <w:spacing w:after="0"/>
              <w:jc w:val="left"/>
              <w:rPr>
                <w:ins w:id="48" w:author="Shraddha Raikar" w:date="2015-10-19T13:41:00Z"/>
                <w:rFonts w:ascii="Calibri" w:eastAsiaTheme="minorHAnsi" w:hAnsi="Calibri" w:cs="Calibri"/>
                <w:color w:val="000000" w:themeColor="text1"/>
                <w:szCs w:val="20"/>
              </w:rPr>
            </w:pPr>
            <w:ins w:id="49" w:author="Shraddha Raikar" w:date="2015-10-19T13:41:00Z">
              <w:r>
                <w:rPr>
                  <w:rFonts w:ascii="Calibri" w:eastAsiaTheme="minorHAnsi" w:hAnsi="Calibri" w:cs="Calibri"/>
                  <w:b/>
                  <w:bCs/>
                  <w:color w:val="000000" w:themeColor="text1"/>
                  <w:szCs w:val="20"/>
                </w:rPr>
                <w:t>Operation</w:t>
              </w:r>
              <w:r w:rsidRPr="006E08B3">
                <w:rPr>
                  <w:rFonts w:ascii="Calibri" w:eastAsiaTheme="minorHAnsi" w:hAnsi="Calibri" w:cs="Calibri"/>
                  <w:b/>
                  <w:bCs/>
                  <w:color w:val="000000" w:themeColor="text1"/>
                  <w:szCs w:val="20"/>
                </w:rPr>
                <w:t xml:space="preserve"> </w:t>
              </w:r>
            </w:ins>
          </w:p>
        </w:tc>
        <w:tc>
          <w:tcPr>
            <w:tcW w:w="3083" w:type="dxa"/>
            <w:tcPrChange w:id="50" w:author="April Desclos" w:date="2015-11-06T14:12:00Z">
              <w:tcPr>
                <w:tcW w:w="3330" w:type="dxa"/>
              </w:tcPr>
            </w:tcPrChange>
          </w:tcPr>
          <w:p w:rsidR="006B4987" w:rsidRPr="006E08B3" w:rsidRDefault="006B4987" w:rsidP="00F111FC">
            <w:pPr>
              <w:widowControl/>
              <w:autoSpaceDE w:val="0"/>
              <w:autoSpaceDN w:val="0"/>
              <w:adjustRightInd w:val="0"/>
              <w:spacing w:after="0"/>
              <w:jc w:val="left"/>
              <w:rPr>
                <w:ins w:id="51" w:author="Shraddha Raikar" w:date="2015-10-19T13:41:00Z"/>
                <w:rFonts w:ascii="Calibri" w:eastAsiaTheme="minorHAnsi" w:hAnsi="Calibri" w:cs="Calibri"/>
                <w:color w:val="000000" w:themeColor="text1"/>
                <w:szCs w:val="20"/>
              </w:rPr>
            </w:pPr>
            <w:ins w:id="52" w:author="Shraddha Raikar" w:date="2015-10-19T13:41:00Z">
              <w:r>
                <w:rPr>
                  <w:rFonts w:ascii="Calibri" w:eastAsiaTheme="minorHAnsi" w:hAnsi="Calibri" w:cs="Calibri"/>
                  <w:b/>
                  <w:bCs/>
                  <w:color w:val="000000" w:themeColor="text1"/>
                  <w:szCs w:val="20"/>
                </w:rPr>
                <w:t>Idle Rate, (Btu/h for Gas, kW for Electric)</w:t>
              </w:r>
            </w:ins>
          </w:p>
        </w:tc>
        <w:tc>
          <w:tcPr>
            <w:tcW w:w="2814" w:type="dxa"/>
            <w:tcPrChange w:id="53" w:author="April Desclos" w:date="2015-11-06T14:12:00Z">
              <w:tcPr>
                <w:tcW w:w="2567" w:type="dxa"/>
              </w:tcPr>
            </w:tcPrChange>
          </w:tcPr>
          <w:p w:rsidR="006B4987" w:rsidRPr="006E08B3" w:rsidRDefault="006B4987" w:rsidP="00F111FC">
            <w:pPr>
              <w:widowControl/>
              <w:autoSpaceDE w:val="0"/>
              <w:autoSpaceDN w:val="0"/>
              <w:adjustRightInd w:val="0"/>
              <w:spacing w:after="0"/>
              <w:jc w:val="left"/>
              <w:rPr>
                <w:ins w:id="54" w:author="Shraddha Raikar" w:date="2015-10-19T13:41:00Z"/>
                <w:rFonts w:ascii="Calibri" w:eastAsiaTheme="minorHAnsi" w:hAnsi="Calibri" w:cs="Calibri"/>
                <w:color w:val="000000" w:themeColor="text1"/>
                <w:szCs w:val="20"/>
              </w:rPr>
            </w:pPr>
            <w:ins w:id="55" w:author="Shraddha Raikar" w:date="2015-10-19T13:41:00Z">
              <w:r>
                <w:rPr>
                  <w:rFonts w:ascii="Calibri" w:eastAsiaTheme="minorHAnsi" w:hAnsi="Calibri" w:cs="Calibri"/>
                  <w:b/>
                  <w:bCs/>
                  <w:color w:val="000000" w:themeColor="text1"/>
                  <w:szCs w:val="20"/>
                </w:rPr>
                <w:t>Cooking-Energy Efficiency, (%)</w:t>
              </w:r>
            </w:ins>
          </w:p>
        </w:tc>
      </w:tr>
      <w:tr w:rsidR="006B4987" w:rsidRPr="006E08B3" w:rsidTr="005351F6">
        <w:trPr>
          <w:trHeight w:val="109"/>
          <w:ins w:id="56" w:author="Shraddha Raikar" w:date="2015-10-19T13:41:00Z"/>
          <w:trPrChange w:id="57" w:author="April Desclos" w:date="2015-11-06T14:12:00Z">
            <w:trPr>
              <w:trHeight w:val="109"/>
            </w:trPr>
          </w:trPrChange>
        </w:trPr>
        <w:tc>
          <w:tcPr>
            <w:tcW w:w="1350" w:type="dxa"/>
            <w:tcPrChange w:id="58" w:author="April Desclos" w:date="2015-11-06T14:12:00Z">
              <w:tcPr>
                <w:tcW w:w="1350" w:type="dxa"/>
              </w:tcPr>
            </w:tcPrChange>
          </w:tcPr>
          <w:p w:rsidR="006B4987" w:rsidRPr="00A722BE" w:rsidRDefault="006B4987" w:rsidP="00F111FC">
            <w:pPr>
              <w:widowControl/>
              <w:autoSpaceDE w:val="0"/>
              <w:autoSpaceDN w:val="0"/>
              <w:adjustRightInd w:val="0"/>
              <w:spacing w:after="0"/>
              <w:jc w:val="left"/>
              <w:rPr>
                <w:ins w:id="59" w:author="Shraddha Raikar" w:date="2015-10-19T13:41:00Z"/>
                <w:rFonts w:ascii="Calibri" w:eastAsiaTheme="minorHAnsi" w:hAnsi="Calibri" w:cs="Calibri"/>
                <w:bCs/>
                <w:color w:val="000000" w:themeColor="text1"/>
                <w:szCs w:val="20"/>
              </w:rPr>
            </w:pPr>
            <w:ins w:id="60" w:author="Shraddha Raikar" w:date="2015-10-19T13:41:00Z">
              <w:r>
                <w:rPr>
                  <w:rFonts w:ascii="Calibri" w:eastAsiaTheme="minorHAnsi" w:hAnsi="Calibri" w:cs="Calibri"/>
                  <w:color w:val="000000"/>
                  <w:szCs w:val="20"/>
                </w:rPr>
                <w:t xml:space="preserve">Natural </w:t>
              </w:r>
            </w:ins>
            <w:ins w:id="61" w:author="April Desclos" w:date="2015-11-06T14:11:00Z">
              <w:r w:rsidR="005351F6">
                <w:rPr>
                  <w:rFonts w:ascii="Calibri" w:eastAsiaTheme="minorHAnsi" w:hAnsi="Calibri" w:cs="Calibri"/>
                  <w:color w:val="000000"/>
                  <w:szCs w:val="20"/>
                </w:rPr>
                <w:t>G</w:t>
              </w:r>
            </w:ins>
            <w:ins w:id="62" w:author="Shraddha Raikar" w:date="2015-10-19T13:41:00Z">
              <w:del w:id="63" w:author="April Desclos" w:date="2015-11-06T14:11:00Z">
                <w:r w:rsidDel="005351F6">
                  <w:rPr>
                    <w:rFonts w:ascii="Calibri" w:eastAsiaTheme="minorHAnsi" w:hAnsi="Calibri" w:cs="Calibri"/>
                    <w:color w:val="000000"/>
                    <w:szCs w:val="20"/>
                  </w:rPr>
                  <w:delText>g</w:delText>
                </w:r>
              </w:del>
              <w:r>
                <w:rPr>
                  <w:rFonts w:ascii="Calibri" w:eastAsiaTheme="minorHAnsi" w:hAnsi="Calibri" w:cs="Calibri"/>
                  <w:color w:val="000000"/>
                  <w:szCs w:val="20"/>
                </w:rPr>
                <w:t xml:space="preserve">as </w:t>
              </w:r>
              <w:del w:id="64" w:author="April Desclos" w:date="2015-11-06T14:11:00Z">
                <w:r w:rsidDel="005351F6">
                  <w:rPr>
                    <w:rFonts w:ascii="Calibri" w:eastAsiaTheme="minorHAnsi" w:hAnsi="Calibri" w:cs="Calibri"/>
                    <w:color w:val="000000"/>
                    <w:szCs w:val="20"/>
                  </w:rPr>
                  <w:delText>Ovens</w:delText>
                </w:r>
              </w:del>
            </w:ins>
          </w:p>
        </w:tc>
        <w:tc>
          <w:tcPr>
            <w:tcW w:w="1890" w:type="dxa"/>
            <w:tcPrChange w:id="65" w:author="April Desclos" w:date="2015-11-06T14:12:00Z">
              <w:tcPr>
                <w:tcW w:w="1890" w:type="dxa"/>
              </w:tcPr>
            </w:tcPrChange>
          </w:tcPr>
          <w:p w:rsidR="006B4987" w:rsidRDefault="006B4987" w:rsidP="00F111FC">
            <w:pPr>
              <w:widowControl/>
              <w:autoSpaceDE w:val="0"/>
              <w:autoSpaceDN w:val="0"/>
              <w:adjustRightInd w:val="0"/>
              <w:spacing w:after="0"/>
              <w:jc w:val="left"/>
              <w:rPr>
                <w:ins w:id="66" w:author="Shraddha Raikar" w:date="2015-10-19T13:41:00Z"/>
                <w:rFonts w:ascii="Calibri" w:eastAsiaTheme="minorHAnsi" w:hAnsi="Calibri" w:cs="Calibri"/>
                <w:bCs/>
                <w:color w:val="000000" w:themeColor="text1"/>
                <w:szCs w:val="20"/>
              </w:rPr>
            </w:pPr>
            <w:ins w:id="67" w:author="Shraddha Raikar" w:date="2015-10-19T13:41:00Z">
              <w:r>
                <w:rPr>
                  <w:rFonts w:ascii="Calibri" w:eastAsiaTheme="minorHAnsi" w:hAnsi="Calibri" w:cs="Calibri"/>
                  <w:bCs/>
                  <w:color w:val="000000" w:themeColor="text1"/>
                  <w:szCs w:val="20"/>
                </w:rPr>
                <w:t>Steam Mode</w:t>
              </w:r>
            </w:ins>
          </w:p>
          <w:p w:rsidR="006B4987" w:rsidRDefault="006B4987" w:rsidP="00F111FC">
            <w:pPr>
              <w:widowControl/>
              <w:autoSpaceDE w:val="0"/>
              <w:autoSpaceDN w:val="0"/>
              <w:adjustRightInd w:val="0"/>
              <w:spacing w:after="0"/>
              <w:jc w:val="left"/>
              <w:rPr>
                <w:ins w:id="68" w:author="Shraddha Raikar" w:date="2015-10-19T13:41:00Z"/>
                <w:rFonts w:ascii="Calibri" w:eastAsiaTheme="minorHAnsi" w:hAnsi="Calibri" w:cs="Calibri"/>
                <w:b/>
                <w:bCs/>
                <w:color w:val="000000" w:themeColor="text1"/>
                <w:szCs w:val="20"/>
              </w:rPr>
            </w:pPr>
            <w:ins w:id="69" w:author="Shraddha Raikar" w:date="2015-10-19T13:41:00Z">
              <w:r>
                <w:rPr>
                  <w:rFonts w:ascii="Calibri" w:eastAsiaTheme="minorHAnsi" w:hAnsi="Calibri" w:cs="Calibri"/>
                  <w:bCs/>
                  <w:color w:val="000000" w:themeColor="text1"/>
                  <w:szCs w:val="20"/>
                </w:rPr>
                <w:t>Convection Mode</w:t>
              </w:r>
            </w:ins>
          </w:p>
        </w:tc>
        <w:tc>
          <w:tcPr>
            <w:tcW w:w="3083" w:type="dxa"/>
            <w:tcPrChange w:id="70" w:author="April Desclos" w:date="2015-11-06T14:12:00Z">
              <w:tcPr>
                <w:tcW w:w="3330" w:type="dxa"/>
              </w:tcPr>
            </w:tcPrChange>
          </w:tcPr>
          <w:p w:rsidR="006B4987" w:rsidRDefault="006B4987" w:rsidP="00F111FC">
            <w:pPr>
              <w:widowControl/>
              <w:autoSpaceDE w:val="0"/>
              <w:autoSpaceDN w:val="0"/>
              <w:adjustRightInd w:val="0"/>
              <w:spacing w:after="0"/>
              <w:jc w:val="left"/>
              <w:rPr>
                <w:ins w:id="71" w:author="Shraddha Raikar" w:date="2015-10-19T13:41:00Z"/>
              </w:rPr>
            </w:pPr>
            <w:ins w:id="72" w:author="Shraddha Raikar" w:date="2015-10-19T13:41:00Z">
              <w:r>
                <w:t>≤ 200P+6,511</w:t>
              </w:r>
            </w:ins>
          </w:p>
          <w:p w:rsidR="006B4987" w:rsidRPr="006E08B3" w:rsidRDefault="006B4987" w:rsidP="00F111FC">
            <w:pPr>
              <w:widowControl/>
              <w:autoSpaceDE w:val="0"/>
              <w:autoSpaceDN w:val="0"/>
              <w:adjustRightInd w:val="0"/>
              <w:spacing w:after="0"/>
              <w:jc w:val="left"/>
              <w:rPr>
                <w:ins w:id="73" w:author="Shraddha Raikar" w:date="2015-10-19T13:41:00Z"/>
                <w:rFonts w:ascii="Calibri" w:eastAsiaTheme="minorHAnsi" w:hAnsi="Calibri" w:cs="Calibri"/>
                <w:b/>
                <w:bCs/>
                <w:color w:val="000000" w:themeColor="text1"/>
                <w:szCs w:val="20"/>
              </w:rPr>
            </w:pPr>
            <w:ins w:id="74" w:author="Shraddha Raikar" w:date="2015-10-19T13:41:00Z">
              <w:r>
                <w:t>≤ 150P+5,425</w:t>
              </w:r>
            </w:ins>
          </w:p>
        </w:tc>
        <w:tc>
          <w:tcPr>
            <w:tcW w:w="2814" w:type="dxa"/>
            <w:tcPrChange w:id="75" w:author="April Desclos" w:date="2015-11-06T14:12:00Z">
              <w:tcPr>
                <w:tcW w:w="2567" w:type="dxa"/>
              </w:tcPr>
            </w:tcPrChange>
          </w:tcPr>
          <w:p w:rsidR="006B4987" w:rsidRDefault="006B4987" w:rsidP="00F111FC">
            <w:pPr>
              <w:widowControl/>
              <w:autoSpaceDE w:val="0"/>
              <w:autoSpaceDN w:val="0"/>
              <w:adjustRightInd w:val="0"/>
              <w:spacing w:after="0"/>
              <w:jc w:val="left"/>
              <w:rPr>
                <w:ins w:id="76" w:author="Shraddha Raikar" w:date="2015-10-19T13:41:00Z"/>
              </w:rPr>
            </w:pPr>
            <w:ins w:id="77" w:author="Shraddha Raikar" w:date="2015-10-19T13:41:00Z">
              <w:r>
                <w:t>≥ 41</w:t>
              </w:r>
            </w:ins>
          </w:p>
          <w:p w:rsidR="006B4987" w:rsidRPr="006E08B3" w:rsidRDefault="006B4987" w:rsidP="00F111FC">
            <w:pPr>
              <w:widowControl/>
              <w:autoSpaceDE w:val="0"/>
              <w:autoSpaceDN w:val="0"/>
              <w:adjustRightInd w:val="0"/>
              <w:spacing w:after="0"/>
              <w:jc w:val="left"/>
              <w:rPr>
                <w:ins w:id="78" w:author="Shraddha Raikar" w:date="2015-10-19T13:41:00Z"/>
                <w:rFonts w:ascii="Calibri" w:eastAsiaTheme="minorHAnsi" w:hAnsi="Calibri" w:cs="Calibri"/>
                <w:b/>
                <w:bCs/>
                <w:color w:val="000000" w:themeColor="text1"/>
                <w:szCs w:val="20"/>
              </w:rPr>
            </w:pPr>
            <w:ins w:id="79" w:author="Shraddha Raikar" w:date="2015-10-19T13:41:00Z">
              <w:r>
                <w:t>≥ 56</w:t>
              </w:r>
            </w:ins>
          </w:p>
        </w:tc>
      </w:tr>
      <w:tr w:rsidR="006B4987" w:rsidRPr="006E08B3" w:rsidTr="005351F6">
        <w:trPr>
          <w:trHeight w:val="109"/>
          <w:ins w:id="80" w:author="Shraddha Raikar" w:date="2015-10-19T13:41:00Z"/>
          <w:trPrChange w:id="81" w:author="April Desclos" w:date="2015-11-06T14:12:00Z">
            <w:trPr>
              <w:trHeight w:val="109"/>
            </w:trPr>
          </w:trPrChange>
        </w:trPr>
        <w:tc>
          <w:tcPr>
            <w:tcW w:w="1350" w:type="dxa"/>
            <w:tcPrChange w:id="82" w:author="April Desclos" w:date="2015-11-06T14:12:00Z">
              <w:tcPr>
                <w:tcW w:w="1350" w:type="dxa"/>
              </w:tcPr>
            </w:tcPrChange>
          </w:tcPr>
          <w:p w:rsidR="006B4987" w:rsidRDefault="006B4987" w:rsidP="00F111FC">
            <w:pPr>
              <w:widowControl/>
              <w:autoSpaceDE w:val="0"/>
              <w:autoSpaceDN w:val="0"/>
              <w:adjustRightInd w:val="0"/>
              <w:spacing w:after="0"/>
              <w:jc w:val="left"/>
              <w:rPr>
                <w:ins w:id="83" w:author="Shraddha Raikar" w:date="2015-10-19T13:41:00Z"/>
                <w:rFonts w:ascii="Calibri" w:eastAsiaTheme="minorHAnsi" w:hAnsi="Calibri" w:cs="Calibri"/>
                <w:color w:val="000000"/>
                <w:szCs w:val="20"/>
              </w:rPr>
            </w:pPr>
            <w:ins w:id="84" w:author="Shraddha Raikar" w:date="2015-10-19T13:41:00Z">
              <w:r>
                <w:rPr>
                  <w:rFonts w:ascii="Calibri" w:eastAsiaTheme="minorHAnsi" w:hAnsi="Calibri" w:cs="Calibri"/>
                  <w:color w:val="000000"/>
                  <w:szCs w:val="20"/>
                </w:rPr>
                <w:t>Electric</w:t>
              </w:r>
              <w:del w:id="85" w:author="April Desclos" w:date="2015-11-06T14:11:00Z">
                <w:r w:rsidDel="005351F6">
                  <w:rPr>
                    <w:rFonts w:ascii="Calibri" w:eastAsiaTheme="minorHAnsi" w:hAnsi="Calibri" w:cs="Calibri"/>
                    <w:color w:val="000000"/>
                    <w:szCs w:val="20"/>
                  </w:rPr>
                  <w:delText xml:space="preserve"> Oven</w:delText>
                </w:r>
              </w:del>
            </w:ins>
          </w:p>
        </w:tc>
        <w:tc>
          <w:tcPr>
            <w:tcW w:w="1890" w:type="dxa"/>
            <w:tcPrChange w:id="86" w:author="April Desclos" w:date="2015-11-06T14:12:00Z">
              <w:tcPr>
                <w:tcW w:w="1890" w:type="dxa"/>
              </w:tcPr>
            </w:tcPrChange>
          </w:tcPr>
          <w:p w:rsidR="006B4987" w:rsidRDefault="006B4987" w:rsidP="00F111FC">
            <w:pPr>
              <w:widowControl/>
              <w:autoSpaceDE w:val="0"/>
              <w:autoSpaceDN w:val="0"/>
              <w:adjustRightInd w:val="0"/>
              <w:spacing w:after="0"/>
              <w:jc w:val="left"/>
              <w:rPr>
                <w:ins w:id="87" w:author="Shraddha Raikar" w:date="2015-10-19T13:41:00Z"/>
                <w:rFonts w:ascii="Calibri" w:eastAsiaTheme="minorHAnsi" w:hAnsi="Calibri" w:cs="Calibri"/>
                <w:bCs/>
                <w:color w:val="000000" w:themeColor="text1"/>
                <w:szCs w:val="20"/>
              </w:rPr>
            </w:pPr>
            <w:ins w:id="88" w:author="Shraddha Raikar" w:date="2015-10-19T13:41:00Z">
              <w:r>
                <w:rPr>
                  <w:rFonts w:ascii="Calibri" w:eastAsiaTheme="minorHAnsi" w:hAnsi="Calibri" w:cs="Calibri"/>
                  <w:bCs/>
                  <w:color w:val="000000" w:themeColor="text1"/>
                  <w:szCs w:val="20"/>
                </w:rPr>
                <w:t>Steam Mode</w:t>
              </w:r>
            </w:ins>
          </w:p>
          <w:p w:rsidR="006B4987" w:rsidRDefault="006B4987" w:rsidP="00F111FC">
            <w:pPr>
              <w:widowControl/>
              <w:autoSpaceDE w:val="0"/>
              <w:autoSpaceDN w:val="0"/>
              <w:adjustRightInd w:val="0"/>
              <w:spacing w:after="0"/>
              <w:jc w:val="left"/>
              <w:rPr>
                <w:ins w:id="89" w:author="Shraddha Raikar" w:date="2015-10-19T13:41:00Z"/>
                <w:rFonts w:ascii="Calibri" w:eastAsiaTheme="minorHAnsi" w:hAnsi="Calibri" w:cs="Calibri"/>
                <w:bCs/>
                <w:color w:val="000000" w:themeColor="text1"/>
                <w:szCs w:val="20"/>
              </w:rPr>
            </w:pPr>
            <w:ins w:id="90" w:author="Shraddha Raikar" w:date="2015-10-19T13:41:00Z">
              <w:r>
                <w:rPr>
                  <w:rFonts w:ascii="Calibri" w:eastAsiaTheme="minorHAnsi" w:hAnsi="Calibri" w:cs="Calibri"/>
                  <w:bCs/>
                  <w:color w:val="000000" w:themeColor="text1"/>
                  <w:szCs w:val="20"/>
                </w:rPr>
                <w:t>Convection Mode</w:t>
              </w:r>
            </w:ins>
          </w:p>
        </w:tc>
        <w:tc>
          <w:tcPr>
            <w:tcW w:w="3083" w:type="dxa"/>
            <w:tcPrChange w:id="91" w:author="April Desclos" w:date="2015-11-06T14:12:00Z">
              <w:tcPr>
                <w:tcW w:w="3330" w:type="dxa"/>
              </w:tcPr>
            </w:tcPrChange>
          </w:tcPr>
          <w:p w:rsidR="006B4987" w:rsidRDefault="006B4987" w:rsidP="00F111FC">
            <w:pPr>
              <w:widowControl/>
              <w:autoSpaceDE w:val="0"/>
              <w:autoSpaceDN w:val="0"/>
              <w:adjustRightInd w:val="0"/>
              <w:spacing w:after="0"/>
              <w:jc w:val="left"/>
              <w:rPr>
                <w:ins w:id="92" w:author="Shraddha Raikar" w:date="2015-10-19T13:41:00Z"/>
              </w:rPr>
            </w:pPr>
            <w:ins w:id="93" w:author="Shraddha Raikar" w:date="2015-10-19T13:41:00Z">
              <w:r>
                <w:t>≤ 0.133P+0.6400</w:t>
              </w:r>
            </w:ins>
          </w:p>
          <w:p w:rsidR="006B4987" w:rsidRPr="006E08B3" w:rsidRDefault="006B4987" w:rsidP="00F111FC">
            <w:pPr>
              <w:widowControl/>
              <w:autoSpaceDE w:val="0"/>
              <w:autoSpaceDN w:val="0"/>
              <w:adjustRightInd w:val="0"/>
              <w:spacing w:after="0"/>
              <w:jc w:val="left"/>
              <w:rPr>
                <w:ins w:id="94" w:author="Shraddha Raikar" w:date="2015-10-19T13:41:00Z"/>
                <w:rFonts w:ascii="Calibri" w:eastAsiaTheme="minorHAnsi" w:hAnsi="Calibri" w:cs="Calibri"/>
                <w:b/>
                <w:bCs/>
                <w:color w:val="000000" w:themeColor="text1"/>
                <w:szCs w:val="20"/>
              </w:rPr>
            </w:pPr>
            <w:ins w:id="95" w:author="Shraddha Raikar" w:date="2015-10-19T13:41:00Z">
              <w:r>
                <w:t>≤ 0.080P+0.4989</w:t>
              </w:r>
            </w:ins>
          </w:p>
        </w:tc>
        <w:tc>
          <w:tcPr>
            <w:tcW w:w="2814" w:type="dxa"/>
            <w:tcPrChange w:id="96" w:author="April Desclos" w:date="2015-11-06T14:12:00Z">
              <w:tcPr>
                <w:tcW w:w="2567" w:type="dxa"/>
              </w:tcPr>
            </w:tcPrChange>
          </w:tcPr>
          <w:p w:rsidR="006B4987" w:rsidRDefault="006B4987" w:rsidP="00F111FC">
            <w:pPr>
              <w:widowControl/>
              <w:autoSpaceDE w:val="0"/>
              <w:autoSpaceDN w:val="0"/>
              <w:adjustRightInd w:val="0"/>
              <w:spacing w:after="0"/>
              <w:jc w:val="left"/>
              <w:rPr>
                <w:ins w:id="97" w:author="Shraddha Raikar" w:date="2015-10-19T13:41:00Z"/>
              </w:rPr>
            </w:pPr>
            <w:ins w:id="98" w:author="Shraddha Raikar" w:date="2015-10-19T13:41:00Z">
              <w:r>
                <w:t>≥ 55</w:t>
              </w:r>
            </w:ins>
          </w:p>
          <w:p w:rsidR="006B4987" w:rsidRPr="006E08B3" w:rsidRDefault="006B4987" w:rsidP="00F111FC">
            <w:pPr>
              <w:widowControl/>
              <w:autoSpaceDE w:val="0"/>
              <w:autoSpaceDN w:val="0"/>
              <w:adjustRightInd w:val="0"/>
              <w:spacing w:after="0"/>
              <w:jc w:val="left"/>
              <w:rPr>
                <w:ins w:id="99" w:author="Shraddha Raikar" w:date="2015-10-19T13:41:00Z"/>
                <w:rFonts w:ascii="Calibri" w:eastAsiaTheme="minorHAnsi" w:hAnsi="Calibri" w:cs="Calibri"/>
                <w:b/>
                <w:bCs/>
                <w:color w:val="000000" w:themeColor="text1"/>
                <w:szCs w:val="20"/>
              </w:rPr>
            </w:pPr>
            <w:ins w:id="100" w:author="Shraddha Raikar" w:date="2015-10-19T13:41:00Z">
              <w:r>
                <w:t>≥ 76</w:t>
              </w:r>
            </w:ins>
          </w:p>
        </w:tc>
      </w:tr>
    </w:tbl>
    <w:p w:rsidR="006B4987" w:rsidRPr="00D673AF" w:rsidRDefault="006B4987" w:rsidP="006B4987">
      <w:pPr>
        <w:spacing w:after="120"/>
        <w:rPr>
          <w:ins w:id="101" w:author="Shraddha Raikar" w:date="2015-10-19T13:41:00Z"/>
        </w:rPr>
      </w:pPr>
      <w:ins w:id="102" w:author="Shraddha Raikar" w:date="2015-10-19T13:41:00Z">
        <w:r>
          <w:t xml:space="preserve">Note: P = Pan capacity as defined in Section 1.S, of the </w:t>
        </w:r>
        <w:r w:rsidRPr="00D673AF">
          <w:t>Commercial Ovens Program Requirements Version 2.1</w:t>
        </w:r>
        <w:r>
          <w:rPr>
            <w:rStyle w:val="FootnoteReference"/>
          </w:rPr>
          <w:footnoteReference w:id="2"/>
        </w:r>
      </w:ins>
    </w:p>
    <w:p w:rsidR="006B4987" w:rsidDel="00147A29" w:rsidRDefault="006B4987" w:rsidP="006B4987">
      <w:pPr>
        <w:rPr>
          <w:del w:id="122" w:author="Shraddha Raikar" w:date="2015-10-19T13:41:00Z"/>
        </w:rPr>
      </w:pPr>
      <w:del w:id="123" w:author="Shraddha Raikar" w:date="2015-10-19T13:41:00Z">
        <w:r w:rsidDel="00147A29">
          <w:delText xml:space="preserve">convection with steam oven cooking efficiency </w:delText>
        </w:r>
        <w:r w:rsidDel="00147A29">
          <w:rPr>
            <w:rFonts w:cstheme="minorHAnsi"/>
          </w:rPr>
          <w:delText>≥</w:delText>
        </w:r>
        <w:r w:rsidDel="00147A29">
          <w:delText xml:space="preserve"> 38</w:delText>
        </w:r>
        <w:r w:rsidRPr="001B0F26" w:rsidDel="00147A29">
          <w:delText xml:space="preserve">% </w:delText>
        </w:r>
        <w:r w:rsidDel="00147A29">
          <w:delText xml:space="preserve">and convection mode cooking efficiency </w:delText>
        </w:r>
        <w:r w:rsidDel="00147A29">
          <w:rPr>
            <w:rFonts w:cstheme="minorHAnsi"/>
          </w:rPr>
          <w:delText xml:space="preserve">≥ 44% </w:delText>
        </w:r>
        <w:r w:rsidRPr="001B0F26" w:rsidDel="00147A29">
          <w:delText xml:space="preserve">utilizing ASTM standard </w:delText>
        </w:r>
        <w:r w:rsidDel="00147A29">
          <w:delText>F2861 and meet idle requirements below</w:delText>
        </w:r>
        <w:r w:rsidDel="00147A29">
          <w:rPr>
            <w:rStyle w:val="FootnoteReference"/>
          </w:rPr>
          <w:footnoteReference w:id="3"/>
        </w:r>
        <w:r w:rsidDel="00147A29">
          <w:delText>:</w:delText>
        </w:r>
      </w:del>
    </w:p>
    <w:p w:rsidR="006B4987" w:rsidDel="00147A29" w:rsidRDefault="006B4987" w:rsidP="006B4987">
      <w:pPr>
        <w:rPr>
          <w:del w:id="126" w:author="Shraddha Raikar" w:date="2015-10-19T13:41:00Z"/>
        </w:rPr>
      </w:pPr>
      <w:del w:id="127" w:author="Shraddha Raikar" w:date="2015-10-19T13:41:00Z">
        <w:r w:rsidDel="00147A29">
          <w:delText>Idle Rate Requirements for Commercial Combination Ovens/Steamers</w:delText>
        </w:r>
      </w:del>
    </w:p>
    <w:p w:rsidR="006B4987" w:rsidDel="00147A29" w:rsidRDefault="006B4987" w:rsidP="006B4987">
      <w:pPr>
        <w:rPr>
          <w:del w:id="128" w:author="Shraddha Raikar" w:date="2015-10-19T13:41:00Z"/>
        </w:rPr>
      </w:pPr>
    </w:p>
    <w:tbl>
      <w:tblPr>
        <w:tblStyle w:val="TableGrid"/>
        <w:tblW w:w="0" w:type="auto"/>
        <w:jc w:val="center"/>
        <w:tblLook w:val="04A0" w:firstRow="1" w:lastRow="0" w:firstColumn="1" w:lastColumn="0" w:noHBand="0" w:noVBand="1"/>
      </w:tblPr>
      <w:tblGrid>
        <w:gridCol w:w="3060"/>
        <w:gridCol w:w="2160"/>
        <w:gridCol w:w="2790"/>
      </w:tblGrid>
      <w:tr w:rsidR="006B4987" w:rsidRPr="008C0347" w:rsidDel="00147A29" w:rsidTr="00F111FC">
        <w:trPr>
          <w:jc w:val="center"/>
          <w:del w:id="129" w:author="Shraddha Raikar" w:date="2015-10-19T13:41:00Z"/>
        </w:trPr>
        <w:tc>
          <w:tcPr>
            <w:tcW w:w="3060" w:type="dxa"/>
            <w:shd w:val="clear" w:color="auto" w:fill="7F7F7F" w:themeFill="text1" w:themeFillTint="80"/>
          </w:tcPr>
          <w:p w:rsidR="006B4987" w:rsidRPr="008C0347" w:rsidDel="00147A29" w:rsidRDefault="006B4987" w:rsidP="00F111FC">
            <w:pPr>
              <w:pStyle w:val="TableHeading"/>
              <w:rPr>
                <w:del w:id="130" w:author="Shraddha Raikar" w:date="2015-10-19T13:41:00Z"/>
              </w:rPr>
            </w:pPr>
            <w:del w:id="131" w:author="Shraddha Raikar" w:date="2015-10-19T13:41:00Z">
              <w:r w:rsidRPr="008C0347" w:rsidDel="00147A29">
                <w:delText>Combi Oven Type</w:delText>
              </w:r>
            </w:del>
          </w:p>
        </w:tc>
        <w:tc>
          <w:tcPr>
            <w:tcW w:w="2160" w:type="dxa"/>
            <w:shd w:val="clear" w:color="auto" w:fill="7F7F7F" w:themeFill="text1" w:themeFillTint="80"/>
          </w:tcPr>
          <w:p w:rsidR="006B4987" w:rsidRPr="008C0347" w:rsidDel="00147A29" w:rsidRDefault="006B4987" w:rsidP="00F111FC">
            <w:pPr>
              <w:pStyle w:val="TableHeading"/>
              <w:rPr>
                <w:del w:id="132" w:author="Shraddha Raikar" w:date="2015-10-19T13:41:00Z"/>
              </w:rPr>
            </w:pPr>
            <w:del w:id="133" w:author="Shraddha Raikar" w:date="2015-10-19T13:41:00Z">
              <w:r w:rsidRPr="008C0347" w:rsidDel="00147A29">
                <w:delText>Steam Mode Idle Rate</w:delText>
              </w:r>
            </w:del>
          </w:p>
        </w:tc>
        <w:tc>
          <w:tcPr>
            <w:tcW w:w="2790" w:type="dxa"/>
            <w:shd w:val="clear" w:color="auto" w:fill="7F7F7F" w:themeFill="text1" w:themeFillTint="80"/>
          </w:tcPr>
          <w:p w:rsidR="006B4987" w:rsidRPr="008C0347" w:rsidDel="00147A29" w:rsidRDefault="006B4987" w:rsidP="00F111FC">
            <w:pPr>
              <w:pStyle w:val="TableHeading"/>
              <w:rPr>
                <w:del w:id="134" w:author="Shraddha Raikar" w:date="2015-10-19T13:41:00Z"/>
              </w:rPr>
            </w:pPr>
            <w:del w:id="135" w:author="Shraddha Raikar" w:date="2015-10-19T13:41:00Z">
              <w:r w:rsidRPr="008C0347" w:rsidDel="00147A29">
                <w:delText>Convection Mode Idle Rate</w:delText>
              </w:r>
            </w:del>
          </w:p>
        </w:tc>
      </w:tr>
      <w:tr w:rsidR="006B4987" w:rsidRPr="008C0347" w:rsidDel="00147A29" w:rsidTr="00F111FC">
        <w:trPr>
          <w:jc w:val="center"/>
          <w:del w:id="136" w:author="Shraddha Raikar" w:date="2015-10-19T13:41:00Z"/>
        </w:trPr>
        <w:tc>
          <w:tcPr>
            <w:tcW w:w="3060" w:type="dxa"/>
          </w:tcPr>
          <w:p w:rsidR="006B4987" w:rsidRPr="008C0347" w:rsidDel="00147A29" w:rsidRDefault="006B4987" w:rsidP="00F111FC">
            <w:pPr>
              <w:pStyle w:val="TableText"/>
              <w:rPr>
                <w:del w:id="137" w:author="Shraddha Raikar" w:date="2015-10-19T13:41:00Z"/>
              </w:rPr>
            </w:pPr>
            <w:del w:id="138" w:author="Shraddha Raikar" w:date="2015-10-19T13:41:00Z">
              <w:r w:rsidRPr="008C0347" w:rsidDel="00147A29">
                <w:delText>Gas Combi &lt; 15 pan capacity</w:delText>
              </w:r>
            </w:del>
          </w:p>
          <w:p w:rsidR="006B4987" w:rsidRPr="008C0347" w:rsidDel="00147A29" w:rsidRDefault="006B4987" w:rsidP="00F111FC">
            <w:pPr>
              <w:pStyle w:val="TableText"/>
              <w:rPr>
                <w:del w:id="139" w:author="Shraddha Raikar" w:date="2015-10-19T13:41:00Z"/>
              </w:rPr>
            </w:pPr>
            <w:del w:id="140" w:author="Shraddha Raikar" w:date="2015-10-19T13:41:00Z">
              <w:r w:rsidRPr="008C0347" w:rsidDel="00147A29">
                <w:delText>Gas Combi 15-28 pan capacity</w:delText>
              </w:r>
            </w:del>
          </w:p>
          <w:p w:rsidR="006B4987" w:rsidRPr="008C0347" w:rsidDel="00147A29" w:rsidRDefault="006B4987" w:rsidP="00F111FC">
            <w:pPr>
              <w:pStyle w:val="TableText"/>
              <w:rPr>
                <w:del w:id="141" w:author="Shraddha Raikar" w:date="2015-10-19T13:41:00Z"/>
              </w:rPr>
            </w:pPr>
            <w:del w:id="142" w:author="Shraddha Raikar" w:date="2015-10-19T13:41:00Z">
              <w:r w:rsidRPr="008C0347" w:rsidDel="00147A29">
                <w:delText>Gas Combi &gt; 28 pan capacity</w:delText>
              </w:r>
            </w:del>
          </w:p>
        </w:tc>
        <w:tc>
          <w:tcPr>
            <w:tcW w:w="2160" w:type="dxa"/>
          </w:tcPr>
          <w:p w:rsidR="006B4987" w:rsidRPr="008C0347" w:rsidDel="00147A29" w:rsidRDefault="006B4987" w:rsidP="00F111FC">
            <w:pPr>
              <w:pStyle w:val="TableText"/>
              <w:rPr>
                <w:del w:id="143" w:author="Shraddha Raikar" w:date="2015-10-19T13:41:00Z"/>
              </w:rPr>
            </w:pPr>
            <w:del w:id="144" w:author="Shraddha Raikar" w:date="2015-10-19T13:41:00Z">
              <w:r w:rsidRPr="008C0347" w:rsidDel="00147A29">
                <w:delText>15,000 Btu/hr</w:delText>
              </w:r>
            </w:del>
          </w:p>
          <w:p w:rsidR="006B4987" w:rsidRPr="008C0347" w:rsidDel="00147A29" w:rsidRDefault="006B4987" w:rsidP="00F111FC">
            <w:pPr>
              <w:pStyle w:val="TableText"/>
              <w:rPr>
                <w:del w:id="145" w:author="Shraddha Raikar" w:date="2015-10-19T13:41:00Z"/>
              </w:rPr>
            </w:pPr>
            <w:del w:id="146" w:author="Shraddha Raikar" w:date="2015-10-19T13:41:00Z">
              <w:r w:rsidRPr="008C0347" w:rsidDel="00147A29">
                <w:delText>18,000 Btu/hr</w:delText>
              </w:r>
            </w:del>
          </w:p>
          <w:p w:rsidR="006B4987" w:rsidRPr="008C0347" w:rsidDel="00147A29" w:rsidRDefault="006B4987" w:rsidP="00F111FC">
            <w:pPr>
              <w:pStyle w:val="TableText"/>
              <w:rPr>
                <w:del w:id="147" w:author="Shraddha Raikar" w:date="2015-10-19T13:41:00Z"/>
              </w:rPr>
            </w:pPr>
            <w:del w:id="148" w:author="Shraddha Raikar" w:date="2015-10-19T13:41:00Z">
              <w:r w:rsidRPr="008C0347" w:rsidDel="00147A29">
                <w:delText>28,000 Btu/hr</w:delText>
              </w:r>
            </w:del>
          </w:p>
        </w:tc>
        <w:tc>
          <w:tcPr>
            <w:tcW w:w="2790" w:type="dxa"/>
          </w:tcPr>
          <w:p w:rsidR="006B4987" w:rsidRPr="008C0347" w:rsidDel="00147A29" w:rsidRDefault="006B4987" w:rsidP="00F111FC">
            <w:pPr>
              <w:pStyle w:val="TableText"/>
              <w:rPr>
                <w:del w:id="149" w:author="Shraddha Raikar" w:date="2015-10-19T13:41:00Z"/>
              </w:rPr>
            </w:pPr>
            <w:del w:id="150" w:author="Shraddha Raikar" w:date="2015-10-19T13:41:00Z">
              <w:r w:rsidRPr="008C0347" w:rsidDel="00147A29">
                <w:delText>9,000 Btu/hr</w:delText>
              </w:r>
            </w:del>
          </w:p>
          <w:p w:rsidR="006B4987" w:rsidRPr="008C0347" w:rsidDel="00147A29" w:rsidRDefault="006B4987" w:rsidP="00F111FC">
            <w:pPr>
              <w:pStyle w:val="TableText"/>
              <w:rPr>
                <w:del w:id="151" w:author="Shraddha Raikar" w:date="2015-10-19T13:41:00Z"/>
              </w:rPr>
            </w:pPr>
            <w:del w:id="152" w:author="Shraddha Raikar" w:date="2015-10-19T13:41:00Z">
              <w:r w:rsidRPr="008C0347" w:rsidDel="00147A29">
                <w:delText>11,000 Btu/hr</w:delText>
              </w:r>
            </w:del>
          </w:p>
          <w:p w:rsidR="006B4987" w:rsidRPr="008C0347" w:rsidDel="00147A29" w:rsidRDefault="006B4987" w:rsidP="00F111FC">
            <w:pPr>
              <w:pStyle w:val="TableText"/>
              <w:rPr>
                <w:del w:id="153" w:author="Shraddha Raikar" w:date="2015-10-19T13:41:00Z"/>
              </w:rPr>
            </w:pPr>
            <w:del w:id="154" w:author="Shraddha Raikar" w:date="2015-10-19T13:41:00Z">
              <w:r w:rsidRPr="008C0347" w:rsidDel="00147A29">
                <w:delText>17,000 Btu/hr</w:delText>
              </w:r>
            </w:del>
          </w:p>
        </w:tc>
      </w:tr>
    </w:tbl>
    <w:p w:rsidR="006B4987" w:rsidRPr="00233454" w:rsidDel="00285008" w:rsidRDefault="006B4987" w:rsidP="006B4987">
      <w:pPr>
        <w:pStyle w:val="TableText"/>
        <w:rPr>
          <w:del w:id="155" w:author="April Desclos" w:date="2015-11-06T19:53:00Z"/>
        </w:rPr>
      </w:pPr>
    </w:p>
    <w:p w:rsidR="006B4987" w:rsidRDefault="006B4987" w:rsidP="006B4987">
      <w:pPr>
        <w:pStyle w:val="Heading6"/>
      </w:pPr>
      <w:r w:rsidRPr="002F371F">
        <w:t xml:space="preserve">Definition of Baseline Equipment </w:t>
      </w:r>
    </w:p>
    <w:p w:rsidR="006B4987" w:rsidRPr="00233454" w:rsidRDefault="006B4987" w:rsidP="006B4987">
      <w:r>
        <w:t xml:space="preserve">The baseline equipment is </w:t>
      </w:r>
      <w:proofErr w:type="gramStart"/>
      <w:r>
        <w:t>a</w:t>
      </w:r>
      <w:proofErr w:type="gramEnd"/>
      <w:del w:id="156" w:author="Shraddha Raikar" w:date="2015-10-19T13:42:00Z">
        <w:r w:rsidDel="00147A29">
          <w:delText xml:space="preserve"> </w:delText>
        </w:r>
      </w:del>
      <w:ins w:id="157" w:author="April Desclos" w:date="2015-11-06T19:54:00Z">
        <w:r w:rsidR="00285008">
          <w:t xml:space="preserve"> </w:t>
        </w:r>
      </w:ins>
      <w:ins w:id="158" w:author="Shraddha Raikar" w:date="2015-10-19T13:42:00Z">
        <w:del w:id="159" w:author="April Desclos" w:date="2015-11-06T19:54:00Z">
          <w:r w:rsidDel="00285008">
            <w:delText xml:space="preserve"> </w:delText>
          </w:r>
        </w:del>
      </w:ins>
      <w:del w:id="160" w:author="Shraddha Raikar" w:date="2015-10-19T13:42:00Z">
        <w:r w:rsidDel="00147A29">
          <w:delText xml:space="preserve">new </w:delText>
        </w:r>
      </w:del>
      <w:del w:id="161" w:author="Shraddha Raikar" w:date="2015-10-19T13:43:00Z">
        <w:r w:rsidDel="00147A29">
          <w:delText>or existing</w:delText>
        </w:r>
      </w:del>
      <w:ins w:id="162" w:author="April Desclos" w:date="2015-11-06T19:53:00Z">
        <w:r w:rsidR="00285008">
          <w:t>n</w:t>
        </w:r>
      </w:ins>
      <w:del w:id="163" w:author="April Desclos" w:date="2015-11-06T19:53:00Z">
        <w:r w:rsidDel="00285008">
          <w:delText xml:space="preserve"> na</w:delText>
        </w:r>
      </w:del>
      <w:ins w:id="164" w:author="April Desclos" w:date="2015-11-06T19:53:00Z">
        <w:r w:rsidR="00285008">
          <w:t>a</w:t>
        </w:r>
      </w:ins>
      <w:r>
        <w:t xml:space="preserve">tural gas </w:t>
      </w:r>
      <w:ins w:id="165" w:author="Shraddha Raikar" w:date="2015-10-19T13:43:00Z">
        <w:r>
          <w:t xml:space="preserve">or electric </w:t>
        </w:r>
      </w:ins>
      <w:r>
        <w:t xml:space="preserve">combination </w:t>
      </w:r>
      <w:del w:id="166" w:author="Shraddha Raikar" w:date="2015-10-19T13:43:00Z">
        <w:r w:rsidDel="00147A29">
          <w:delText xml:space="preserve">convection and steam </w:delText>
        </w:r>
      </w:del>
      <w:r>
        <w:t>oven</w:t>
      </w:r>
      <w:del w:id="167" w:author="Shraddha Raikar" w:date="2015-10-19T13:43:00Z">
        <w:r w:rsidDel="00147A29">
          <w:delText>s</w:delText>
        </w:r>
      </w:del>
      <w:r>
        <w:t xml:space="preserve"> that </w:t>
      </w:r>
      <w:ins w:id="168" w:author="April Desclos" w:date="2015-11-06T14:16:00Z">
        <w:r w:rsidR="004D7437">
          <w:t>is not ENERGY STAR certified.</w:t>
        </w:r>
      </w:ins>
      <w:ins w:id="169" w:author="Shraddha Raikar" w:date="2015-10-19T13:43:00Z">
        <w:del w:id="170" w:author="April Desclos" w:date="2015-11-06T14:16:00Z">
          <w:r w:rsidDel="004D7437">
            <w:rPr>
              <w:szCs w:val="20"/>
            </w:rPr>
            <w:delText xml:space="preserve">does not meet the Energy Star Efficiency criteriaas dexcribed above. </w:delText>
          </w:r>
        </w:del>
      </w:ins>
      <w:del w:id="171" w:author="Shraddha Raikar" w:date="2015-10-19T13:43:00Z">
        <w:r w:rsidDel="00147A29">
          <w:delText>do not meet the efficient equipment criteria</w:delText>
        </w:r>
      </w:del>
    </w:p>
    <w:p w:rsidR="006B4987" w:rsidRDefault="006B4987" w:rsidP="006B4987">
      <w:pPr>
        <w:pStyle w:val="Heading6"/>
      </w:pPr>
      <w:r w:rsidRPr="002F371F">
        <w:t xml:space="preserve">Deemed Lifetime of Efficient </w:t>
      </w:r>
      <w:r w:rsidR="00285008" w:rsidRPr="002F371F">
        <w:t>Equipmen</w:t>
      </w:r>
      <w:r w:rsidR="00285008">
        <w:t>t</w:t>
      </w:r>
    </w:p>
    <w:p w:rsidR="006B4987" w:rsidRPr="00A85C63" w:rsidRDefault="006B4987" w:rsidP="006B4987">
      <w:r>
        <w:rPr>
          <w:szCs w:val="20"/>
        </w:rPr>
        <w:t xml:space="preserve">The expected measure life is assumed to be </w:t>
      </w:r>
      <w:ins w:id="172" w:author="Shraddha Raikar" w:date="2015-10-19T13:45:00Z">
        <w:r>
          <w:rPr>
            <w:szCs w:val="20"/>
          </w:rPr>
          <w:t>12 years</w:t>
        </w:r>
      </w:ins>
      <w:ins w:id="173" w:author="April Desclos" w:date="2015-11-06T14:17:00Z">
        <w:r w:rsidR="004D7437">
          <w:rPr>
            <w:szCs w:val="20"/>
          </w:rPr>
          <w:t>.</w:t>
        </w:r>
      </w:ins>
      <w:ins w:id="174" w:author="Shraddha Raikar" w:date="2015-10-19T13:45:00Z">
        <w:r>
          <w:rPr>
            <w:rStyle w:val="FootnoteReference"/>
            <w:szCs w:val="20"/>
          </w:rPr>
          <w:footnoteReference w:id="4"/>
        </w:r>
        <w:del w:id="177" w:author="April Desclos" w:date="2015-11-06T14:17:00Z">
          <w:r w:rsidDel="004D7437">
            <w:rPr>
              <w:szCs w:val="20"/>
            </w:rPr>
            <w:delText>.</w:delText>
          </w:r>
        </w:del>
      </w:ins>
      <w:del w:id="178" w:author="Shraddha Raikar" w:date="2015-10-19T13:45:00Z">
        <w:r w:rsidDel="00147A29">
          <w:delText>12 years</w:delText>
        </w:r>
        <w:r w:rsidDel="00147A29">
          <w:rPr>
            <w:rStyle w:val="FootnoteReference"/>
          </w:rPr>
          <w:footnoteReference w:id="5"/>
        </w:r>
      </w:del>
    </w:p>
    <w:p w:rsidR="006B4987" w:rsidRDefault="006B4987" w:rsidP="006B4987">
      <w:pPr>
        <w:pStyle w:val="Heading6"/>
      </w:pPr>
      <w:r w:rsidRPr="002F371F">
        <w:t xml:space="preserve">Deemed Measure Cost </w:t>
      </w:r>
    </w:p>
    <w:p w:rsidR="006B4987" w:rsidRPr="00A85C63" w:rsidRDefault="006B4987" w:rsidP="006B4987">
      <w:ins w:id="186" w:author="Shraddha Raikar" w:date="2015-10-19T13:46:00Z">
        <w:r w:rsidRPr="0029314B">
          <w:t>The costs vary based on the efficiency and make of the equipment. Actual costs should be used.</w:t>
        </w:r>
      </w:ins>
      <w:del w:id="187" w:author="Shraddha Raikar" w:date="2015-10-19T13:46:00Z">
        <w:r w:rsidDel="00147A29">
          <w:rPr>
            <w:szCs w:val="20"/>
          </w:rPr>
          <w:delText xml:space="preserve">The incremental capital cost for this measure is </w:delText>
        </w:r>
        <w:r w:rsidDel="00147A29">
          <w:delText>$4300</w:delText>
        </w:r>
        <w:r w:rsidDel="00147A29">
          <w:rPr>
            <w:rStyle w:val="FootnoteReference"/>
          </w:rPr>
          <w:footnoteReference w:id="6"/>
        </w:r>
      </w:del>
    </w:p>
    <w:p w:rsidR="006B4987" w:rsidRDefault="006B4987" w:rsidP="006B4987">
      <w:pPr>
        <w:pStyle w:val="Heading6"/>
      </w:pPr>
      <w:proofErr w:type="spellStart"/>
      <w:r>
        <w:t>Loadshape</w:t>
      </w:r>
      <w:proofErr w:type="spellEnd"/>
    </w:p>
    <w:p w:rsidR="006B4987" w:rsidRPr="00E443B0" w:rsidRDefault="006B4987" w:rsidP="006B4987">
      <w:pPr>
        <w:rPr>
          <w:ins w:id="195" w:author="Shraddha Raikar" w:date="2015-10-19T13:46:00Z"/>
        </w:rPr>
      </w:pPr>
      <w:proofErr w:type="spellStart"/>
      <w:ins w:id="196" w:author="Shraddha Raikar" w:date="2015-10-19T13:46:00Z">
        <w:r w:rsidRPr="00E443B0">
          <w:t>Loadshape</w:t>
        </w:r>
        <w:proofErr w:type="spellEnd"/>
        <w:r w:rsidRPr="00E443B0">
          <w:t xml:space="preserve"> C01 - Commercial Electric Cooking </w:t>
        </w:r>
      </w:ins>
    </w:p>
    <w:p w:rsidR="006B4987" w:rsidRPr="00423D6F" w:rsidDel="00147A29" w:rsidRDefault="006B4987" w:rsidP="006B4987">
      <w:pPr>
        <w:rPr>
          <w:del w:id="197" w:author="Shraddha Raikar" w:date="2015-10-19T13:46:00Z"/>
        </w:rPr>
      </w:pPr>
      <w:del w:id="198" w:author="Shraddha Raikar" w:date="2015-10-19T13:46:00Z">
        <w:r w:rsidDel="00147A29">
          <w:lastRenderedPageBreak/>
          <w:delText>N/A</w:delText>
        </w:r>
      </w:del>
    </w:p>
    <w:p w:rsidR="006B4987" w:rsidRDefault="006B4987" w:rsidP="006B4987">
      <w:pPr>
        <w:pStyle w:val="Heading6"/>
      </w:pPr>
      <w:r w:rsidRPr="002F371F">
        <w:t>Coincidence Factor</w:t>
      </w:r>
    </w:p>
    <w:p w:rsidR="00A22C04" w:rsidRDefault="006B4987" w:rsidP="00A22C04">
      <w:pPr>
        <w:rPr>
          <w:ins w:id="199" w:author="Samuel Dent" w:date="2015-11-20T05:58:00Z"/>
        </w:rPr>
      </w:pPr>
      <w:ins w:id="200" w:author="Shraddha Raikar" w:date="2015-10-19T13:47:00Z">
        <w:del w:id="201" w:author="Samuel Dent" w:date="2015-11-20T05:59:00Z">
          <w:r w:rsidDel="00A22C04">
            <w:delText xml:space="preserve">The summer </w:delText>
          </w:r>
        </w:del>
      </w:ins>
      <w:ins w:id="202" w:author="April Desclos" w:date="2015-11-06T14:26:00Z">
        <w:del w:id="203" w:author="Samuel Dent" w:date="2015-11-20T05:59:00Z">
          <w:r w:rsidR="00EB3C5B" w:rsidDel="00A22C04">
            <w:delText>c</w:delText>
          </w:r>
        </w:del>
      </w:ins>
      <w:ins w:id="204" w:author="Shraddha Raikar" w:date="2015-10-19T13:47:00Z">
        <w:del w:id="205" w:author="Samuel Dent" w:date="2015-11-20T05:59:00Z">
          <w:r w:rsidDel="00A22C04">
            <w:delText xml:space="preserve">Coincidence factor </w:delText>
          </w:r>
        </w:del>
      </w:ins>
      <w:ins w:id="206" w:author="April Desclos" w:date="2015-11-07T08:14:00Z">
        <w:del w:id="207" w:author="Samuel Dent" w:date="2015-11-20T05:59:00Z">
          <w:r w:rsidR="000457DC" w:rsidDel="00A22C04">
            <w:delText xml:space="preserve">(CF) </w:delText>
          </w:r>
        </w:del>
      </w:ins>
      <w:ins w:id="208" w:author="Shraddha Raikar" w:date="2015-10-19T13:47:00Z">
        <w:del w:id="209" w:author="Samuel Dent" w:date="2015-11-20T05:59:00Z">
          <w:r w:rsidDel="00A22C04">
            <w:delText>for this measure is assumed to be 1</w:delText>
          </w:r>
        </w:del>
      </w:ins>
      <w:ins w:id="210" w:author="April Desclos" w:date="2015-11-06T14:27:00Z">
        <w:del w:id="211" w:author="Samuel Dent" w:date="2015-11-20T05:59:00Z">
          <w:r w:rsidR="00EB3C5B" w:rsidDel="00A22C04">
            <w:delText>.</w:delText>
          </w:r>
        </w:del>
      </w:ins>
      <w:ins w:id="212" w:author="Shraddha Raikar" w:date="2015-10-19T13:47:00Z">
        <w:del w:id="213" w:author="Samuel Dent" w:date="2015-11-20T05:59:00Z">
          <w:r w:rsidDel="00A22C04">
            <w:rPr>
              <w:rStyle w:val="FootnoteReference"/>
            </w:rPr>
            <w:footnoteReference w:id="7"/>
          </w:r>
          <w:r w:rsidDel="00A22C04">
            <w:delText xml:space="preserve">. </w:delText>
          </w:r>
        </w:del>
      </w:ins>
      <w:ins w:id="237" w:author="Samuel Dent" w:date="2015-11-20T05:58:00Z">
        <w:r w:rsidR="00A22C04">
          <w:t>Summer Peak Coincidence Factor for measure is provided below for different building type</w:t>
        </w:r>
        <w:r w:rsidR="00A22C04">
          <w:rPr>
            <w:rStyle w:val="FootnoteReference"/>
          </w:rPr>
          <w:footnoteReference w:id="8"/>
        </w:r>
        <w:r w:rsidR="00A22C04">
          <w:t>:</w:t>
        </w:r>
      </w:ins>
    </w:p>
    <w:tbl>
      <w:tblPr>
        <w:tblW w:w="3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26"/>
      </w:tblGrid>
      <w:tr w:rsidR="00A22C04" w:rsidRPr="00E64232" w:rsidTr="00665651">
        <w:trPr>
          <w:trHeight w:hRule="exact" w:val="288"/>
          <w:jc w:val="center"/>
          <w:ins w:id="246" w:author="Samuel Dent" w:date="2015-11-20T05:58:00Z"/>
        </w:trPr>
        <w:tc>
          <w:tcPr>
            <w:tcW w:w="2640" w:type="dxa"/>
            <w:shd w:val="clear" w:color="auto" w:fill="7F7F7F" w:themeFill="text1" w:themeFillTint="80"/>
            <w:hideMark/>
          </w:tcPr>
          <w:p w:rsidR="00A22C04" w:rsidRPr="00E64232" w:rsidRDefault="00A22C04" w:rsidP="00665651">
            <w:pPr>
              <w:pStyle w:val="TableHeading"/>
              <w:rPr>
                <w:ins w:id="247" w:author="Samuel Dent" w:date="2015-11-20T05:58:00Z"/>
              </w:rPr>
            </w:pPr>
            <w:ins w:id="248" w:author="Samuel Dent" w:date="2015-11-20T05:58:00Z">
              <w:r w:rsidRPr="00E64232">
                <w:t>Location</w:t>
              </w:r>
            </w:ins>
          </w:p>
        </w:tc>
        <w:tc>
          <w:tcPr>
            <w:tcW w:w="1126" w:type="dxa"/>
            <w:shd w:val="clear" w:color="auto" w:fill="7F7F7F" w:themeFill="text1" w:themeFillTint="80"/>
          </w:tcPr>
          <w:p w:rsidR="00A22C04" w:rsidRPr="00E64232" w:rsidRDefault="00A22C04" w:rsidP="00665651">
            <w:pPr>
              <w:pStyle w:val="TableHeading"/>
              <w:rPr>
                <w:ins w:id="249" w:author="Samuel Dent" w:date="2015-11-20T05:58:00Z"/>
              </w:rPr>
            </w:pPr>
            <w:ins w:id="250" w:author="Samuel Dent" w:date="2015-11-20T05:58:00Z">
              <w:r w:rsidRPr="00E64232">
                <w:t>CF</w:t>
              </w:r>
            </w:ins>
          </w:p>
          <w:p w:rsidR="00A22C04" w:rsidRPr="00E64232" w:rsidRDefault="00A22C04" w:rsidP="00665651">
            <w:pPr>
              <w:pStyle w:val="TableHeading"/>
              <w:rPr>
                <w:ins w:id="251" w:author="Samuel Dent" w:date="2015-11-20T05:58:00Z"/>
              </w:rPr>
            </w:pPr>
            <w:ins w:id="252" w:author="Samuel Dent" w:date="2015-11-20T05:58:00Z">
              <w:r w:rsidRPr="00E64232">
                <w:t>CF</w:t>
              </w:r>
            </w:ins>
          </w:p>
        </w:tc>
      </w:tr>
      <w:tr w:rsidR="00A22C04" w:rsidRPr="00E64232" w:rsidTr="00665651">
        <w:trPr>
          <w:trHeight w:hRule="exact" w:val="288"/>
          <w:jc w:val="center"/>
          <w:ins w:id="253" w:author="Samuel Dent" w:date="2015-11-20T05:58: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254" w:author="Samuel Dent" w:date="2015-11-20T05:58:00Z"/>
              </w:rPr>
            </w:pPr>
            <w:ins w:id="255" w:author="Samuel Dent" w:date="2015-11-20T05:58:00Z">
              <w:r w:rsidRPr="00E64232">
                <w:t>Fast Food Limited Menu</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ind w:right="43"/>
              <w:rPr>
                <w:ins w:id="256" w:author="Samuel Dent" w:date="2015-11-20T05:58:00Z"/>
              </w:rPr>
            </w:pPr>
            <w:ins w:id="257" w:author="Samuel Dent" w:date="2015-11-20T05:58:00Z">
              <w:r w:rsidRPr="00E64232">
                <w:t>0.32</w:t>
              </w:r>
            </w:ins>
          </w:p>
        </w:tc>
      </w:tr>
      <w:tr w:rsidR="00A22C04" w:rsidRPr="00E64232" w:rsidTr="00665651">
        <w:trPr>
          <w:trHeight w:hRule="exact" w:val="288"/>
          <w:jc w:val="center"/>
          <w:ins w:id="258" w:author="Samuel Dent" w:date="2015-11-20T05:58: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259" w:author="Samuel Dent" w:date="2015-11-20T05:58:00Z"/>
              </w:rPr>
            </w:pPr>
            <w:ins w:id="260" w:author="Samuel Dent" w:date="2015-11-20T05:58:00Z">
              <w:r w:rsidRPr="00E64232">
                <w:t>Fast Food Expanded Menu</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rPr>
                <w:ins w:id="261" w:author="Samuel Dent" w:date="2015-11-20T05:58:00Z"/>
              </w:rPr>
            </w:pPr>
            <w:ins w:id="262" w:author="Samuel Dent" w:date="2015-11-20T05:58:00Z">
              <w:r w:rsidRPr="00E64232">
                <w:t>0.41</w:t>
              </w:r>
            </w:ins>
          </w:p>
        </w:tc>
      </w:tr>
      <w:tr w:rsidR="00A22C04" w:rsidRPr="00E64232" w:rsidTr="00665651">
        <w:trPr>
          <w:trHeight w:hRule="exact" w:val="288"/>
          <w:jc w:val="center"/>
          <w:ins w:id="263" w:author="Samuel Dent" w:date="2015-11-20T05:58: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264" w:author="Samuel Dent" w:date="2015-11-20T05:58:00Z"/>
              </w:rPr>
            </w:pPr>
            <w:ins w:id="265" w:author="Samuel Dent" w:date="2015-11-20T05:58:00Z">
              <w:r w:rsidRPr="00E64232">
                <w:t>Pizza</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rPr>
                <w:ins w:id="266" w:author="Samuel Dent" w:date="2015-11-20T05:58:00Z"/>
              </w:rPr>
            </w:pPr>
            <w:ins w:id="267" w:author="Samuel Dent" w:date="2015-11-20T05:58:00Z">
              <w:r w:rsidRPr="00E64232">
                <w:t>0.46</w:t>
              </w:r>
            </w:ins>
          </w:p>
        </w:tc>
      </w:tr>
      <w:tr w:rsidR="00A22C04" w:rsidRPr="00E64232" w:rsidTr="00665651">
        <w:trPr>
          <w:trHeight w:hRule="exact" w:val="288"/>
          <w:jc w:val="center"/>
          <w:ins w:id="268" w:author="Samuel Dent" w:date="2015-11-20T05:58: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269" w:author="Samuel Dent" w:date="2015-11-20T05:58:00Z"/>
              </w:rPr>
            </w:pPr>
            <w:ins w:id="270" w:author="Samuel Dent" w:date="2015-11-20T05:58:00Z">
              <w:r w:rsidRPr="00E64232">
                <w:t>Full Service Limited Menu</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rPr>
                <w:ins w:id="271" w:author="Samuel Dent" w:date="2015-11-20T05:58:00Z"/>
              </w:rPr>
            </w:pPr>
            <w:ins w:id="272" w:author="Samuel Dent" w:date="2015-11-20T05:58:00Z">
              <w:r w:rsidRPr="00E64232">
                <w:t>0.51</w:t>
              </w:r>
            </w:ins>
          </w:p>
        </w:tc>
      </w:tr>
      <w:tr w:rsidR="00A22C04" w:rsidRPr="00E64232" w:rsidTr="00665651">
        <w:trPr>
          <w:trHeight w:hRule="exact" w:val="288"/>
          <w:jc w:val="center"/>
          <w:ins w:id="273" w:author="Samuel Dent" w:date="2015-11-20T05:58: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274" w:author="Samuel Dent" w:date="2015-11-20T05:58:00Z"/>
              </w:rPr>
            </w:pPr>
            <w:ins w:id="275" w:author="Samuel Dent" w:date="2015-11-20T05:58:00Z">
              <w:r w:rsidRPr="00E64232">
                <w:t>Full Service Expanded Menu</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rPr>
                <w:ins w:id="276" w:author="Samuel Dent" w:date="2015-11-20T05:58:00Z"/>
              </w:rPr>
            </w:pPr>
            <w:ins w:id="277" w:author="Samuel Dent" w:date="2015-11-20T05:58:00Z">
              <w:r w:rsidRPr="00E64232">
                <w:t>0.36</w:t>
              </w:r>
            </w:ins>
          </w:p>
        </w:tc>
      </w:tr>
      <w:tr w:rsidR="00A22C04" w:rsidRPr="00E64232" w:rsidTr="00665651">
        <w:trPr>
          <w:trHeight w:hRule="exact" w:val="288"/>
          <w:jc w:val="center"/>
          <w:ins w:id="278" w:author="Samuel Dent" w:date="2015-11-20T05:58: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279" w:author="Samuel Dent" w:date="2015-11-20T05:58:00Z"/>
              </w:rPr>
            </w:pPr>
            <w:ins w:id="280" w:author="Samuel Dent" w:date="2015-11-20T05:58:00Z">
              <w:r w:rsidRPr="00E64232">
                <w:t>Cafeteria</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rPr>
                <w:ins w:id="281" w:author="Samuel Dent" w:date="2015-11-20T05:58:00Z"/>
              </w:rPr>
            </w:pPr>
            <w:ins w:id="282" w:author="Samuel Dent" w:date="2015-11-20T05:58:00Z">
              <w:r w:rsidRPr="00E64232">
                <w:t>0.36</w:t>
              </w:r>
            </w:ins>
          </w:p>
        </w:tc>
      </w:tr>
    </w:tbl>
    <w:p w:rsidR="00A22C04" w:rsidRDefault="00A22C04" w:rsidP="006B4987">
      <w:pPr>
        <w:rPr>
          <w:ins w:id="283" w:author="Samuel Dent" w:date="2015-11-20T05:56:00Z"/>
        </w:rPr>
      </w:pPr>
    </w:p>
    <w:p w:rsidR="00A22C04" w:rsidRPr="0029314B" w:rsidRDefault="00A22C04" w:rsidP="006B4987">
      <w:pPr>
        <w:rPr>
          <w:ins w:id="284" w:author="Shraddha Raikar" w:date="2015-10-19T13:47:00Z"/>
        </w:rPr>
      </w:pPr>
    </w:p>
    <w:p w:rsidR="006B4987" w:rsidDel="00F03D2C" w:rsidRDefault="006B4987" w:rsidP="006B4987">
      <w:pPr>
        <w:rPr>
          <w:del w:id="285" w:author="April Desclos" w:date="2015-11-06T19:56:00Z"/>
        </w:rPr>
      </w:pPr>
      <w:del w:id="286" w:author="Shraddha Raikar" w:date="2015-10-19T13:47:00Z">
        <w:r w:rsidDel="00147A29">
          <w:delText>N/A</w:delText>
        </w:r>
      </w:del>
    </w:p>
    <w:p w:rsidR="006B4987" w:rsidRPr="00423D6F" w:rsidDel="00F03D2C" w:rsidRDefault="006B4987" w:rsidP="006B4987">
      <w:pPr>
        <w:rPr>
          <w:del w:id="287" w:author="April Desclos" w:date="2015-11-06T19:56:00Z"/>
        </w:rPr>
      </w:pPr>
    </w:p>
    <w:p w:rsidR="006B4987" w:rsidRPr="002F371F" w:rsidRDefault="006B4987" w:rsidP="006B4987">
      <w:pPr>
        <w:keepNext/>
        <w:pBdr>
          <w:top w:val="double" w:sz="4" w:space="1" w:color="auto"/>
          <w:bottom w:val="double" w:sz="4" w:space="1" w:color="auto"/>
        </w:pBdr>
        <w:jc w:val="center"/>
        <w:rPr>
          <w:rFonts w:cstheme="minorHAnsi"/>
          <w:b/>
          <w:szCs w:val="20"/>
        </w:rPr>
      </w:pPr>
      <w:r w:rsidRPr="002F371F">
        <w:rPr>
          <w:rFonts w:cstheme="minorHAnsi"/>
          <w:b/>
          <w:szCs w:val="20"/>
        </w:rPr>
        <w:t>Algorithm</w:t>
      </w:r>
    </w:p>
    <w:p w:rsidR="006B4987" w:rsidRDefault="006B4987" w:rsidP="006B4987">
      <w:pPr>
        <w:pStyle w:val="Heading6"/>
      </w:pPr>
      <w:r w:rsidRPr="002F371F">
        <w:t xml:space="preserve">Calculation of Savings </w:t>
      </w:r>
    </w:p>
    <w:p w:rsidR="006B4987" w:rsidRDefault="006B4987" w:rsidP="006B4987">
      <w:pPr>
        <w:pStyle w:val="Heading6"/>
      </w:pPr>
      <w:r>
        <w:t xml:space="preserve">Electric </w:t>
      </w:r>
      <w:r w:rsidRPr="002F371F">
        <w:t xml:space="preserve">Energy Savings </w:t>
      </w:r>
    </w:p>
    <w:p w:rsidR="006B4987" w:rsidDel="00147A29" w:rsidRDefault="006B4987" w:rsidP="006B4987">
      <w:pPr>
        <w:rPr>
          <w:del w:id="288" w:author="Shraddha Raikar" w:date="2015-10-19T13:48:00Z"/>
        </w:rPr>
      </w:pPr>
      <w:del w:id="289" w:author="Shraddha Raikar" w:date="2015-10-19T13:48:00Z">
        <w:r w:rsidDel="00147A29">
          <w:delText>N/A</w:delText>
        </w:r>
      </w:del>
    </w:p>
    <w:p w:rsidR="006B4987" w:rsidRPr="001E4CC4" w:rsidRDefault="00F62B08" w:rsidP="006B4987">
      <w:pPr>
        <w:rPr>
          <w:ins w:id="290" w:author="Shraddha Raikar" w:date="2015-10-19T13:48:00Z"/>
        </w:rPr>
      </w:pPr>
      <w:ins w:id="291" w:author="April Desclos" w:date="2015-11-06T14:46:00Z">
        <w:r>
          <w:t xml:space="preserve">The algorithm below applies to </w:t>
        </w:r>
      </w:ins>
      <w:ins w:id="292" w:author="April Desclos" w:date="2015-11-06T14:47:00Z">
        <w:r>
          <w:t>electric combination ovens only.</w:t>
        </w:r>
      </w:ins>
      <w:ins w:id="293" w:author="April Desclos" w:date="2015-11-06T19:54:00Z">
        <w:r w:rsidR="00285008">
          <w:rPr>
            <w:rStyle w:val="FootnoteReference"/>
          </w:rPr>
          <w:footnoteReference w:id="9"/>
        </w:r>
      </w:ins>
      <w:ins w:id="303" w:author="Shraddha Raikar" w:date="2015-10-19T13:48:00Z">
        <w:del w:id="304" w:author="April Desclos" w:date="2015-11-06T14:46:00Z">
          <w:r w:rsidR="006B4987" w:rsidDel="00F62B08">
            <w:delText>Only applicable for E</w:delText>
          </w:r>
        </w:del>
        <w:del w:id="305" w:author="April Desclos" w:date="2015-11-06T14:47:00Z">
          <w:r w:rsidR="006B4987" w:rsidDel="00F62B08">
            <w:delText xml:space="preserve">lectric measure. </w:delText>
          </w:r>
        </w:del>
      </w:ins>
    </w:p>
    <w:p w:rsidR="006B4987" w:rsidRDefault="00F62B08" w:rsidP="00BE2A55">
      <w:pPr>
        <w:ind w:left="2160" w:hanging="1440"/>
        <w:jc w:val="left"/>
        <w:rPr>
          <w:ins w:id="306" w:author="Shraddha Raikar" w:date="2015-10-19T13:48:00Z"/>
        </w:rPr>
      </w:pPr>
      <w:ins w:id="307" w:author="April Desclos" w:date="2015-11-06T14:51:00Z">
        <w:r>
          <w:tab/>
        </w:r>
      </w:ins>
      <w:ins w:id="308" w:author="Shraddha Raikar" w:date="2015-10-19T13:48:00Z">
        <w:r w:rsidR="006B4987">
          <w:t>∆</w:t>
        </w:r>
        <w:r w:rsidR="006B4987" w:rsidRPr="001E4CC4">
          <w:t xml:space="preserve">kWh </w:t>
        </w:r>
      </w:ins>
      <w:ins w:id="309" w:author="April Desclos" w:date="2015-11-06T17:34:00Z">
        <w:r w:rsidR="00231D87">
          <w:tab/>
        </w:r>
      </w:ins>
      <w:ins w:id="310" w:author="Shraddha Raikar" w:date="2015-10-19T13:48:00Z">
        <w:r w:rsidR="006B4987" w:rsidRPr="001E4CC4">
          <w:t>= (</w:t>
        </w:r>
      </w:ins>
      <w:ins w:id="311" w:author="April Desclos" w:date="2015-11-06T15:07:00Z">
        <w:r w:rsidR="00C77624" w:rsidRPr="00BE2A55">
          <w:rPr>
            <w:rFonts w:ascii="Symbol" w:hAnsi="Symbol"/>
          </w:rPr>
          <w:t></w:t>
        </w:r>
      </w:ins>
      <w:proofErr w:type="spellStart"/>
      <w:ins w:id="312" w:author="April Desclos" w:date="2015-11-06T17:30:00Z">
        <w:r w:rsidR="00231D87">
          <w:t>CookingEnergy</w:t>
        </w:r>
      </w:ins>
      <w:ins w:id="313" w:author="April Desclos" w:date="2015-11-06T15:07:00Z">
        <w:r w:rsidR="00C77624">
          <w:rPr>
            <w:vertAlign w:val="subscript"/>
          </w:rPr>
          <w:t>Conv</w:t>
        </w:r>
      </w:ins>
      <w:ins w:id="314" w:author="April Desclos" w:date="2015-11-06T17:56:00Z">
        <w:r w:rsidR="00B13BBD">
          <w:rPr>
            <w:vertAlign w:val="subscript"/>
          </w:rPr>
          <w:t>Elec</w:t>
        </w:r>
      </w:ins>
      <w:proofErr w:type="spellEnd"/>
      <w:ins w:id="315" w:author="April Desclos" w:date="2015-11-06T15:07:00Z">
        <w:r w:rsidR="00C77624">
          <w:rPr>
            <w:vertAlign w:val="subscript"/>
          </w:rPr>
          <w:t xml:space="preserve"> </w:t>
        </w:r>
        <w:r w:rsidR="00C77624" w:rsidRPr="001E4CC4">
          <w:t xml:space="preserve">+ </w:t>
        </w:r>
        <w:r w:rsidR="00C77624" w:rsidRPr="00BE2A55">
          <w:rPr>
            <w:rFonts w:ascii="Symbol" w:hAnsi="Symbol"/>
          </w:rPr>
          <w:t></w:t>
        </w:r>
      </w:ins>
      <w:proofErr w:type="spellStart"/>
      <w:ins w:id="316" w:author="April Desclos" w:date="2015-11-06T17:31:00Z">
        <w:r w:rsidR="00231D87">
          <w:t>CookingEnergy</w:t>
        </w:r>
      </w:ins>
      <w:ins w:id="317" w:author="April Desclos" w:date="2015-11-06T15:07:00Z">
        <w:r w:rsidR="00C77624" w:rsidRPr="001A59BF">
          <w:rPr>
            <w:vertAlign w:val="subscript"/>
          </w:rPr>
          <w:t>S</w:t>
        </w:r>
        <w:r w:rsidR="00C77624" w:rsidRPr="001E4CC4">
          <w:rPr>
            <w:vertAlign w:val="subscript"/>
          </w:rPr>
          <w:t>team</w:t>
        </w:r>
      </w:ins>
      <w:ins w:id="318" w:author="April Desclos" w:date="2015-11-06T17:56:00Z">
        <w:r w:rsidR="00B13BBD">
          <w:rPr>
            <w:vertAlign w:val="subscript"/>
          </w:rPr>
          <w:t>Elec</w:t>
        </w:r>
      </w:ins>
      <w:proofErr w:type="spellEnd"/>
      <w:ins w:id="319" w:author="April Desclos" w:date="2015-11-06T15:07:00Z">
        <w:r w:rsidR="00C77624">
          <w:rPr>
            <w:vertAlign w:val="subscript"/>
          </w:rPr>
          <w:t xml:space="preserve"> </w:t>
        </w:r>
      </w:ins>
      <w:ins w:id="320" w:author="April Desclos" w:date="2015-11-06T15:08:00Z">
        <w:r w:rsidR="00C77624">
          <w:t xml:space="preserve">+ </w:t>
        </w:r>
        <w:r w:rsidR="00C77624" w:rsidRPr="00BE2A55">
          <w:rPr>
            <w:rFonts w:ascii="Symbol" w:hAnsi="Symbol"/>
          </w:rPr>
          <w:t></w:t>
        </w:r>
      </w:ins>
      <w:proofErr w:type="spellStart"/>
      <w:ins w:id="321" w:author="April Desclos" w:date="2015-11-06T17:31:00Z">
        <w:r w:rsidR="00231D87">
          <w:t>IdleEnergy</w:t>
        </w:r>
      </w:ins>
      <w:ins w:id="322" w:author="April Desclos" w:date="2015-11-06T15:07:00Z">
        <w:r w:rsidR="00C77624" w:rsidRPr="00DB3B92">
          <w:rPr>
            <w:vertAlign w:val="subscript"/>
          </w:rPr>
          <w:t>Conv</w:t>
        </w:r>
      </w:ins>
      <w:ins w:id="323" w:author="April Desclos" w:date="2015-11-06T17:56:00Z">
        <w:r w:rsidR="00B13BBD">
          <w:rPr>
            <w:vertAlign w:val="subscript"/>
          </w:rPr>
          <w:t>Elec</w:t>
        </w:r>
      </w:ins>
      <w:proofErr w:type="spellEnd"/>
      <w:ins w:id="324" w:author="April Desclos" w:date="2015-11-06T15:07:00Z">
        <w:r w:rsidR="00C77624">
          <w:rPr>
            <w:vertAlign w:val="subscript"/>
          </w:rPr>
          <w:t xml:space="preserve"> </w:t>
        </w:r>
        <w:r w:rsidR="00C77624" w:rsidRPr="00DB3B92">
          <w:t xml:space="preserve">+ </w:t>
        </w:r>
      </w:ins>
      <w:ins w:id="325" w:author="April Desclos" w:date="2015-11-06T17:57:00Z">
        <w:r w:rsidR="00B13BBD">
          <w:tab/>
        </w:r>
      </w:ins>
      <w:ins w:id="326" w:author="April Desclos" w:date="2015-11-06T15:08:00Z">
        <w:r w:rsidR="00C77624" w:rsidRPr="00BE2A55">
          <w:rPr>
            <w:rFonts w:ascii="Symbol" w:hAnsi="Symbol"/>
          </w:rPr>
          <w:t></w:t>
        </w:r>
      </w:ins>
      <w:proofErr w:type="spellStart"/>
      <w:ins w:id="327" w:author="April Desclos" w:date="2015-11-06T17:31:00Z">
        <w:r w:rsidR="00231D87">
          <w:t>IdleEnergy</w:t>
        </w:r>
      </w:ins>
      <w:ins w:id="328" w:author="April Desclos" w:date="2015-11-06T15:07:00Z">
        <w:r w:rsidR="00C77624" w:rsidRPr="00C77624">
          <w:rPr>
            <w:vertAlign w:val="subscript"/>
          </w:rPr>
          <w:t>Steam</w:t>
        </w:r>
      </w:ins>
      <w:ins w:id="329" w:author="April Desclos" w:date="2015-11-06T17:56:00Z">
        <w:r w:rsidR="00B13BBD">
          <w:rPr>
            <w:vertAlign w:val="subscript"/>
          </w:rPr>
          <w:t>Elec</w:t>
        </w:r>
      </w:ins>
      <w:proofErr w:type="spellEnd"/>
      <w:ins w:id="330" w:author="April Desclos" w:date="2015-11-06T15:09:00Z">
        <w:r w:rsidR="00C77624" w:rsidRPr="00BE2A55">
          <w:t>)</w:t>
        </w:r>
      </w:ins>
      <w:ins w:id="331" w:author="Shraddha Raikar" w:date="2015-10-19T13:48:00Z">
        <w:del w:id="332" w:author="April Desclos" w:date="2015-11-06T15:07:00Z">
          <w:r w:rsidR="006B4987" w:rsidRPr="00C77624" w:rsidDel="00C77624">
            <w:delText>Wh</w:delText>
          </w:r>
          <w:r w:rsidR="006B4987" w:rsidRPr="001E4CC4" w:rsidDel="00C77624">
            <w:delText>/day</w:delText>
          </w:r>
          <w:r w:rsidR="006B4987" w:rsidRPr="001E4CC4" w:rsidDel="00C77624">
            <w:rPr>
              <w:vertAlign w:val="subscript"/>
            </w:rPr>
            <w:delText>base</w:delText>
          </w:r>
          <w:r w:rsidR="006B4987" w:rsidRPr="001E4CC4" w:rsidDel="00C77624">
            <w:delText xml:space="preserve"> – Wh/day</w:delText>
          </w:r>
          <w:r w:rsidR="006B4987" w:rsidRPr="001E4CC4" w:rsidDel="00C77624">
            <w:rPr>
              <w:vertAlign w:val="subscript"/>
            </w:rPr>
            <w:delText>EE</w:delText>
          </w:r>
        </w:del>
        <w:del w:id="333" w:author="April Desclos" w:date="2015-11-06T15:08:00Z">
          <w:r w:rsidR="006B4987" w:rsidRPr="001E4CC4" w:rsidDel="00C77624">
            <w:delText>)</w:delText>
          </w:r>
        </w:del>
        <w:r w:rsidR="006B4987" w:rsidRPr="001E4CC4">
          <w:t xml:space="preserve"> * </w:t>
        </w:r>
      </w:ins>
      <w:ins w:id="334" w:author="April Desclos" w:date="2015-11-06T17:31:00Z">
        <w:r w:rsidR="00231D87">
          <w:t>Days</w:t>
        </w:r>
      </w:ins>
      <w:ins w:id="335" w:author="Shraddha Raikar" w:date="2015-10-19T13:48:00Z">
        <w:del w:id="336" w:author="April Desclos" w:date="2015-11-06T17:31:00Z">
          <w:r w:rsidR="006B4987" w:rsidRPr="001E4CC4" w:rsidDel="00231D87">
            <w:delText>DPY</w:delText>
          </w:r>
        </w:del>
        <w:r w:rsidR="006B4987" w:rsidRPr="001E4CC4">
          <w:t xml:space="preserve"> / 1,000</w:t>
        </w:r>
      </w:ins>
    </w:p>
    <w:p w:rsidR="006B4987" w:rsidRDefault="006B4987" w:rsidP="006B4987">
      <w:pPr>
        <w:rPr>
          <w:ins w:id="337" w:author="April Desclos" w:date="2015-11-06T15:10:00Z"/>
        </w:rPr>
      </w:pPr>
      <w:ins w:id="338" w:author="Shraddha Raikar" w:date="2015-10-19T13:48:00Z">
        <w:r>
          <w:t>Where</w:t>
        </w:r>
      </w:ins>
      <w:ins w:id="339" w:author="April Desclos" w:date="2015-11-06T14:51:00Z">
        <w:r w:rsidR="00F62B08">
          <w:t>:</w:t>
        </w:r>
      </w:ins>
      <w:ins w:id="340" w:author="Shraddha Raikar" w:date="2015-10-19T13:48:00Z">
        <w:del w:id="341" w:author="April Desclos" w:date="2015-11-06T14:51:00Z">
          <w:r w:rsidDel="00F62B08">
            <w:delText>,</w:delText>
          </w:r>
        </w:del>
      </w:ins>
    </w:p>
    <w:p w:rsidR="00E62A22" w:rsidRDefault="00231D87" w:rsidP="006B4987">
      <w:pPr>
        <w:rPr>
          <w:ins w:id="342" w:author="April Desclos" w:date="2015-11-06T15:10:00Z"/>
        </w:rPr>
      </w:pPr>
      <w:ins w:id="343" w:author="April Desclos" w:date="2015-11-06T15:10:00Z">
        <w:r>
          <w:tab/>
        </w:r>
        <w:r w:rsidR="00E62A22" w:rsidRPr="00EF462C">
          <w:rPr>
            <w:rFonts w:ascii="Symbol" w:hAnsi="Symbol"/>
          </w:rPr>
          <w:t></w:t>
        </w:r>
      </w:ins>
      <w:proofErr w:type="spellStart"/>
      <w:ins w:id="344" w:author="April Desclos" w:date="2015-11-06T17:32:00Z">
        <w:r>
          <w:t>CookingEnergy</w:t>
        </w:r>
      </w:ins>
      <w:ins w:id="345" w:author="April Desclos" w:date="2015-11-06T15:10:00Z">
        <w:r w:rsidR="00E62A22">
          <w:rPr>
            <w:vertAlign w:val="subscript"/>
          </w:rPr>
          <w:t>Conv</w:t>
        </w:r>
      </w:ins>
      <w:ins w:id="346" w:author="April Desclos" w:date="2015-11-06T17:55:00Z">
        <w:r w:rsidR="00B13BBD">
          <w:rPr>
            <w:vertAlign w:val="subscript"/>
          </w:rPr>
          <w:t>Elec</w:t>
        </w:r>
      </w:ins>
      <w:proofErr w:type="spellEnd"/>
      <w:ins w:id="347" w:author="April Desclos" w:date="2015-11-06T17:33:00Z">
        <w:r>
          <w:rPr>
            <w:vertAlign w:val="subscript"/>
          </w:rPr>
          <w:tab/>
        </w:r>
      </w:ins>
      <w:ins w:id="348" w:author="April Desclos" w:date="2015-11-06T15:10:00Z">
        <w:r w:rsidR="00E62A22">
          <w:t xml:space="preserve">= Change in total daily cooking energy </w:t>
        </w:r>
      </w:ins>
      <w:ins w:id="349" w:author="April Desclos" w:date="2015-11-06T15:42:00Z">
        <w:r w:rsidR="00BE2A55">
          <w:t xml:space="preserve">consumed </w:t>
        </w:r>
      </w:ins>
      <w:ins w:id="350" w:author="April Desclos" w:date="2015-11-06T17:55:00Z">
        <w:r w:rsidR="00B13BBD">
          <w:t xml:space="preserve">by electric oven </w:t>
        </w:r>
      </w:ins>
      <w:ins w:id="351" w:author="April Desclos" w:date="2015-11-06T15:42:00Z">
        <w:r w:rsidR="00BE2A55">
          <w:t xml:space="preserve">in convection </w:t>
        </w:r>
      </w:ins>
      <w:ins w:id="352" w:author="April Desclos" w:date="2015-11-06T17:55:00Z">
        <w:r w:rsidR="00B13BBD">
          <w:tab/>
        </w:r>
        <w:r w:rsidR="00B13BBD">
          <w:tab/>
        </w:r>
        <w:r w:rsidR="00B13BBD">
          <w:tab/>
        </w:r>
        <w:r w:rsidR="00B13BBD">
          <w:tab/>
        </w:r>
        <w:r w:rsidR="00B13BBD">
          <w:tab/>
        </w:r>
      </w:ins>
      <w:ins w:id="353" w:author="April Desclos" w:date="2015-11-06T15:42:00Z">
        <w:r w:rsidR="00BE2A55">
          <w:t>mode</w:t>
        </w:r>
      </w:ins>
    </w:p>
    <w:p w:rsidR="00E62A22" w:rsidRDefault="00E62A22" w:rsidP="006B4987">
      <w:pPr>
        <w:rPr>
          <w:ins w:id="354" w:author="April Desclos" w:date="2015-11-06T15:41:00Z"/>
          <w:vertAlign w:val="subscript"/>
        </w:rPr>
      </w:pPr>
      <w:ins w:id="355" w:author="April Desclos" w:date="2015-11-06T15:11:00Z">
        <w:r>
          <w:tab/>
        </w:r>
        <w:r>
          <w:tab/>
        </w:r>
        <w:r>
          <w:tab/>
        </w:r>
        <w:r>
          <w:tab/>
          <w:t xml:space="preserve">= </w:t>
        </w:r>
      </w:ins>
      <w:proofErr w:type="spellStart"/>
      <w:ins w:id="356" w:author="April Desclos" w:date="2015-11-06T17:36:00Z">
        <w:r w:rsidR="00231D87">
          <w:t>LB</w:t>
        </w:r>
      </w:ins>
      <w:ins w:id="357" w:author="April Desclos" w:date="2015-11-06T17:48:00Z">
        <w:r w:rsidR="005E4DCB" w:rsidRPr="00F1201F">
          <w:rPr>
            <w:vertAlign w:val="subscript"/>
          </w:rPr>
          <w:t>Elec</w:t>
        </w:r>
      </w:ins>
      <w:proofErr w:type="spellEnd"/>
      <w:ins w:id="358" w:author="April Desclos" w:date="2015-11-06T15:38:00Z">
        <w:r w:rsidR="00375E12">
          <w:t xml:space="preserve"> * </w:t>
        </w:r>
      </w:ins>
      <w:ins w:id="359" w:author="April Desclos" w:date="2015-11-06T15:39:00Z">
        <w:r w:rsidR="00375E12">
          <w:t>(</w:t>
        </w:r>
      </w:ins>
      <w:proofErr w:type="spellStart"/>
      <w:ins w:id="360" w:author="April Desclos" w:date="2015-11-06T17:43:00Z">
        <w:r w:rsidR="005E4DCB">
          <w:t>EFOOD</w:t>
        </w:r>
      </w:ins>
      <w:ins w:id="361" w:author="April Desclos" w:date="2015-11-06T15:38:00Z">
        <w:r w:rsidR="005E4DCB">
          <w:rPr>
            <w:vertAlign w:val="subscript"/>
          </w:rPr>
          <w:t>Conv</w:t>
        </w:r>
      </w:ins>
      <w:ins w:id="362" w:author="April Desclos" w:date="2015-11-06T17:50:00Z">
        <w:r w:rsidR="005E4DCB">
          <w:rPr>
            <w:vertAlign w:val="subscript"/>
          </w:rPr>
          <w:t>Elec</w:t>
        </w:r>
      </w:ins>
      <w:proofErr w:type="spellEnd"/>
      <w:ins w:id="363" w:author="April Desclos" w:date="2015-11-06T15:38:00Z">
        <w:r w:rsidR="005E4DCB">
          <w:t xml:space="preserve"> / </w:t>
        </w:r>
        <w:proofErr w:type="spellStart"/>
        <w:r w:rsidR="00375E12" w:rsidRPr="00375E12">
          <w:t>Elec</w:t>
        </w:r>
      </w:ins>
      <w:ins w:id="364" w:author="April Desclos" w:date="2015-11-06T17:47:00Z">
        <w:r w:rsidR="005E4DCB">
          <w:t>EFF</w:t>
        </w:r>
      </w:ins>
      <w:ins w:id="365" w:author="April Desclos" w:date="2015-11-06T15:38:00Z">
        <w:r w:rsidR="00375E12" w:rsidRPr="00375E12">
          <w:rPr>
            <w:vertAlign w:val="subscript"/>
          </w:rPr>
          <w:t>ConvBase</w:t>
        </w:r>
      </w:ins>
      <w:proofErr w:type="spellEnd"/>
      <w:ins w:id="366" w:author="April Desclos" w:date="2015-11-06T15:39:00Z">
        <w:r w:rsidR="00375E12">
          <w:t xml:space="preserve"> - </w:t>
        </w:r>
      </w:ins>
      <w:proofErr w:type="spellStart"/>
      <w:ins w:id="367" w:author="April Desclos" w:date="2015-11-06T17:44:00Z">
        <w:r w:rsidR="005E4DCB">
          <w:t>EFOOD</w:t>
        </w:r>
      </w:ins>
      <w:ins w:id="368" w:author="April Desclos" w:date="2015-11-06T15:39:00Z">
        <w:r w:rsidR="00375E12" w:rsidRPr="00375E12">
          <w:rPr>
            <w:vertAlign w:val="subscript"/>
          </w:rPr>
          <w:t>ConvE</w:t>
        </w:r>
      </w:ins>
      <w:ins w:id="369" w:author="April Desclos" w:date="2015-11-06T17:50:00Z">
        <w:r w:rsidR="005E4DCB">
          <w:rPr>
            <w:vertAlign w:val="subscript"/>
          </w:rPr>
          <w:t>lec</w:t>
        </w:r>
      </w:ins>
      <w:proofErr w:type="spellEnd"/>
      <w:ins w:id="370" w:author="April Desclos" w:date="2015-11-06T15:39:00Z">
        <w:r w:rsidR="005E4DCB">
          <w:t xml:space="preserve"> / </w:t>
        </w:r>
        <w:proofErr w:type="spellStart"/>
        <w:r w:rsidR="00375E12" w:rsidRPr="00375E12">
          <w:t>Elec</w:t>
        </w:r>
      </w:ins>
      <w:ins w:id="371" w:author="April Desclos" w:date="2015-11-06T17:48:00Z">
        <w:r w:rsidR="005E4DCB">
          <w:t>EFF</w:t>
        </w:r>
      </w:ins>
      <w:ins w:id="372" w:author="April Desclos" w:date="2015-11-06T15:39:00Z">
        <w:r w:rsidR="00375E12" w:rsidRPr="00375E12">
          <w:rPr>
            <w:vertAlign w:val="subscript"/>
          </w:rPr>
          <w:t>Conv</w:t>
        </w:r>
        <w:r w:rsidR="00375E12">
          <w:rPr>
            <w:vertAlign w:val="subscript"/>
          </w:rPr>
          <w:t>EE</w:t>
        </w:r>
        <w:proofErr w:type="spellEnd"/>
        <w:r w:rsidR="00375E12">
          <w:t xml:space="preserve">) </w:t>
        </w:r>
      </w:ins>
      <w:ins w:id="373" w:author="April Desclos" w:date="2015-11-06T15:38:00Z">
        <w:r w:rsidR="00375E12" w:rsidRPr="00375E12">
          <w:t>* %</w:t>
        </w:r>
        <w:proofErr w:type="spellStart"/>
        <w:r w:rsidR="00375E12" w:rsidRPr="00375E12">
          <w:rPr>
            <w:vertAlign w:val="subscript"/>
          </w:rPr>
          <w:t>Conv</w:t>
        </w:r>
      </w:ins>
      <w:proofErr w:type="spellEnd"/>
    </w:p>
    <w:p w:rsidR="00BE2A55" w:rsidRDefault="00231D87" w:rsidP="006B4987">
      <w:pPr>
        <w:rPr>
          <w:ins w:id="374" w:author="April Desclos" w:date="2015-11-06T15:43:00Z"/>
        </w:rPr>
      </w:pPr>
      <w:ins w:id="375" w:author="April Desclos" w:date="2015-11-06T15:41:00Z">
        <w:r>
          <w:rPr>
            <w:vertAlign w:val="subscript"/>
          </w:rPr>
          <w:tab/>
        </w:r>
        <w:r w:rsidR="00BE2A55" w:rsidRPr="00EF462C">
          <w:rPr>
            <w:rFonts w:ascii="Symbol" w:hAnsi="Symbol"/>
          </w:rPr>
          <w:t></w:t>
        </w:r>
      </w:ins>
      <w:proofErr w:type="spellStart"/>
      <w:ins w:id="376" w:author="April Desclos" w:date="2015-11-06T17:33:00Z">
        <w:r>
          <w:t>CookingEnergy</w:t>
        </w:r>
      </w:ins>
      <w:ins w:id="377" w:author="April Desclos" w:date="2015-11-06T15:41:00Z">
        <w:r w:rsidR="00BE2A55" w:rsidRPr="001A59BF">
          <w:rPr>
            <w:vertAlign w:val="subscript"/>
          </w:rPr>
          <w:t>S</w:t>
        </w:r>
        <w:r w:rsidR="00BE2A55" w:rsidRPr="001E4CC4">
          <w:rPr>
            <w:vertAlign w:val="subscript"/>
          </w:rPr>
          <w:t>team</w:t>
        </w:r>
      </w:ins>
      <w:ins w:id="378" w:author="April Desclos" w:date="2015-11-06T17:55:00Z">
        <w:r w:rsidR="00B13BBD">
          <w:rPr>
            <w:vertAlign w:val="subscript"/>
          </w:rPr>
          <w:t>Elec</w:t>
        </w:r>
      </w:ins>
      <w:proofErr w:type="spellEnd"/>
      <w:ins w:id="379" w:author="April Desclos" w:date="2015-11-06T17:34:00Z">
        <w:r>
          <w:rPr>
            <w:vertAlign w:val="subscript"/>
          </w:rPr>
          <w:tab/>
        </w:r>
      </w:ins>
      <w:ins w:id="380" w:author="April Desclos" w:date="2015-11-06T15:42:00Z">
        <w:r w:rsidR="00BE2A55">
          <w:t xml:space="preserve">= Change in total daily cooking energy consumed </w:t>
        </w:r>
      </w:ins>
      <w:ins w:id="381" w:author="April Desclos" w:date="2015-11-06T17:55:00Z">
        <w:r w:rsidR="00B13BBD">
          <w:t xml:space="preserve">by electric oven </w:t>
        </w:r>
      </w:ins>
      <w:ins w:id="382" w:author="April Desclos" w:date="2015-11-06T15:42:00Z">
        <w:r w:rsidR="00BE2A55">
          <w:t xml:space="preserve">in steam </w:t>
        </w:r>
      </w:ins>
      <w:ins w:id="383" w:author="April Desclos" w:date="2015-11-06T17:56:00Z">
        <w:r w:rsidR="00B13BBD">
          <w:tab/>
        </w:r>
        <w:r w:rsidR="00B13BBD">
          <w:tab/>
        </w:r>
        <w:r w:rsidR="00B13BBD">
          <w:tab/>
        </w:r>
        <w:r w:rsidR="00B13BBD">
          <w:tab/>
        </w:r>
        <w:r w:rsidR="00B13BBD">
          <w:tab/>
        </w:r>
      </w:ins>
      <w:ins w:id="384" w:author="April Desclos" w:date="2015-11-06T15:42:00Z">
        <w:r w:rsidR="00BE2A55">
          <w:t>mode</w:t>
        </w:r>
      </w:ins>
    </w:p>
    <w:p w:rsidR="00BE2A55" w:rsidRDefault="00BE2A55" w:rsidP="006B4987">
      <w:pPr>
        <w:rPr>
          <w:ins w:id="385" w:author="April Desclos" w:date="2015-11-06T15:51:00Z"/>
          <w:vertAlign w:val="subscript"/>
        </w:rPr>
      </w:pPr>
      <w:ins w:id="386" w:author="April Desclos" w:date="2015-11-06T15:43:00Z">
        <w:r>
          <w:tab/>
        </w:r>
        <w:r>
          <w:tab/>
        </w:r>
        <w:r>
          <w:tab/>
        </w:r>
        <w:r>
          <w:tab/>
          <w:t xml:space="preserve">= </w:t>
        </w:r>
      </w:ins>
      <w:proofErr w:type="spellStart"/>
      <w:ins w:id="387" w:author="April Desclos" w:date="2015-11-06T17:52:00Z">
        <w:r w:rsidR="00B13BBD">
          <w:t>LB</w:t>
        </w:r>
        <w:r w:rsidR="00B13BBD" w:rsidRPr="00EF462C">
          <w:rPr>
            <w:vertAlign w:val="subscript"/>
          </w:rPr>
          <w:t>Elec</w:t>
        </w:r>
      </w:ins>
      <w:proofErr w:type="spellEnd"/>
      <w:ins w:id="388" w:author="April Desclos" w:date="2015-11-06T15:43:00Z">
        <w:r>
          <w:t xml:space="preserve"> * (</w:t>
        </w:r>
        <w:proofErr w:type="spellStart"/>
        <w:r w:rsidRPr="00375E12">
          <w:t>E</w:t>
        </w:r>
      </w:ins>
      <w:ins w:id="389" w:author="April Desclos" w:date="2015-11-06T17:52:00Z">
        <w:r w:rsidR="00B13BBD">
          <w:t>FOOD</w:t>
        </w:r>
      </w:ins>
      <w:ins w:id="390" w:author="April Desclos" w:date="2015-11-06T15:43:00Z">
        <w:r>
          <w:rPr>
            <w:vertAlign w:val="subscript"/>
          </w:rPr>
          <w:t>Steam</w:t>
        </w:r>
        <w:r w:rsidRPr="00375E12">
          <w:rPr>
            <w:vertAlign w:val="subscript"/>
          </w:rPr>
          <w:t>E</w:t>
        </w:r>
      </w:ins>
      <w:ins w:id="391" w:author="April Desclos" w:date="2015-11-06T17:52:00Z">
        <w:r w:rsidR="00B13BBD">
          <w:rPr>
            <w:vertAlign w:val="subscript"/>
          </w:rPr>
          <w:t>lec</w:t>
        </w:r>
      </w:ins>
      <w:proofErr w:type="spellEnd"/>
      <w:ins w:id="392" w:author="April Desclos" w:date="2015-11-06T15:43:00Z">
        <w:r w:rsidR="00B13BBD">
          <w:t xml:space="preserve"> / </w:t>
        </w:r>
      </w:ins>
      <w:proofErr w:type="spellStart"/>
      <w:ins w:id="393" w:author="April Desclos" w:date="2015-11-06T17:52:00Z">
        <w:r w:rsidR="00B13BBD">
          <w:t>ElecEFF</w:t>
        </w:r>
      </w:ins>
      <w:ins w:id="394" w:author="April Desclos" w:date="2015-11-06T15:44:00Z">
        <w:r>
          <w:rPr>
            <w:vertAlign w:val="subscript"/>
          </w:rPr>
          <w:t>Steam</w:t>
        </w:r>
      </w:ins>
      <w:ins w:id="395" w:author="April Desclos" w:date="2015-11-06T15:43:00Z">
        <w:r w:rsidRPr="00375E12">
          <w:rPr>
            <w:vertAlign w:val="subscript"/>
          </w:rPr>
          <w:t>Base</w:t>
        </w:r>
        <w:proofErr w:type="spellEnd"/>
        <w:r>
          <w:t xml:space="preserve"> </w:t>
        </w:r>
      </w:ins>
      <w:ins w:id="396" w:author="April Desclos" w:date="2015-11-06T15:44:00Z">
        <w:r>
          <w:t>–</w:t>
        </w:r>
      </w:ins>
      <w:ins w:id="397" w:author="April Desclos" w:date="2015-11-06T15:43:00Z">
        <w:r>
          <w:t xml:space="preserve"> </w:t>
        </w:r>
        <w:proofErr w:type="spellStart"/>
        <w:r w:rsidRPr="00375E12">
          <w:t>E</w:t>
        </w:r>
      </w:ins>
      <w:ins w:id="398" w:author="April Desclos" w:date="2015-11-06T17:52:00Z">
        <w:r w:rsidR="00B13BBD">
          <w:t>FOOD</w:t>
        </w:r>
      </w:ins>
      <w:ins w:id="399" w:author="April Desclos" w:date="2015-11-06T15:44:00Z">
        <w:r>
          <w:rPr>
            <w:vertAlign w:val="subscript"/>
          </w:rPr>
          <w:t>Steam</w:t>
        </w:r>
      </w:ins>
      <w:ins w:id="400" w:author="April Desclos" w:date="2015-11-06T15:43:00Z">
        <w:r w:rsidRPr="00375E12">
          <w:rPr>
            <w:vertAlign w:val="subscript"/>
          </w:rPr>
          <w:t>E</w:t>
        </w:r>
      </w:ins>
      <w:ins w:id="401" w:author="April Desclos" w:date="2015-11-06T17:52:00Z">
        <w:r w:rsidR="00B13BBD">
          <w:rPr>
            <w:vertAlign w:val="subscript"/>
          </w:rPr>
          <w:t>lec</w:t>
        </w:r>
      </w:ins>
      <w:proofErr w:type="spellEnd"/>
      <w:ins w:id="402" w:author="April Desclos" w:date="2015-11-06T15:43:00Z">
        <w:r w:rsidR="00B13BBD">
          <w:t xml:space="preserve"> / </w:t>
        </w:r>
      </w:ins>
      <w:proofErr w:type="spellStart"/>
      <w:ins w:id="403" w:author="April Desclos" w:date="2015-11-06T17:53:00Z">
        <w:r w:rsidR="00B13BBD">
          <w:t>ElecEFF</w:t>
        </w:r>
      </w:ins>
      <w:ins w:id="404" w:author="April Desclos" w:date="2015-11-06T15:44:00Z">
        <w:r>
          <w:rPr>
            <w:vertAlign w:val="subscript"/>
          </w:rPr>
          <w:t>Steam</w:t>
        </w:r>
      </w:ins>
      <w:ins w:id="405" w:author="April Desclos" w:date="2015-11-06T15:43:00Z">
        <w:r>
          <w:rPr>
            <w:vertAlign w:val="subscript"/>
          </w:rPr>
          <w:t>EE</w:t>
        </w:r>
        <w:proofErr w:type="spellEnd"/>
        <w:r>
          <w:t xml:space="preserve">) </w:t>
        </w:r>
        <w:r w:rsidRPr="00375E12">
          <w:t xml:space="preserve">* </w:t>
        </w:r>
      </w:ins>
      <w:ins w:id="406" w:author="April Desclos" w:date="2015-11-06T17:53:00Z">
        <w:r w:rsidR="00B13BBD">
          <w:tab/>
        </w:r>
        <w:r w:rsidR="00B13BBD">
          <w:tab/>
        </w:r>
        <w:r w:rsidR="00B13BBD">
          <w:tab/>
        </w:r>
        <w:r w:rsidR="00B13BBD">
          <w:tab/>
        </w:r>
        <w:r w:rsidR="00B13BBD">
          <w:tab/>
        </w:r>
      </w:ins>
      <w:ins w:id="407" w:author="April Desclos" w:date="2015-11-06T15:43:00Z">
        <w:r w:rsidRPr="00375E12">
          <w:t>%</w:t>
        </w:r>
      </w:ins>
      <w:ins w:id="408" w:author="April Desclos" w:date="2015-11-06T15:44:00Z">
        <w:r>
          <w:rPr>
            <w:vertAlign w:val="subscript"/>
          </w:rPr>
          <w:t>Steam</w:t>
        </w:r>
      </w:ins>
    </w:p>
    <w:p w:rsidR="00BE2A55" w:rsidRDefault="00A454A5" w:rsidP="006B4987">
      <w:pPr>
        <w:rPr>
          <w:ins w:id="409" w:author="April Desclos" w:date="2015-11-06T18:50:00Z"/>
        </w:rPr>
      </w:pPr>
      <w:ins w:id="410" w:author="April Desclos" w:date="2015-11-06T15:51:00Z">
        <w:r>
          <w:tab/>
        </w:r>
        <w:r w:rsidR="00BE2A55" w:rsidRPr="00BE2A55">
          <w:rPr>
            <w:rFonts w:ascii="Symbol" w:hAnsi="Symbol"/>
          </w:rPr>
          <w:t></w:t>
        </w:r>
      </w:ins>
      <w:proofErr w:type="spellStart"/>
      <w:ins w:id="411" w:author="April Desclos" w:date="2015-11-06T17:56:00Z">
        <w:r w:rsidR="00B13BBD">
          <w:t>IdleEnergy</w:t>
        </w:r>
      </w:ins>
      <w:ins w:id="412" w:author="April Desclos" w:date="2015-11-06T15:51:00Z">
        <w:r w:rsidR="00BE2A55" w:rsidRPr="00DB3B92">
          <w:rPr>
            <w:vertAlign w:val="subscript"/>
          </w:rPr>
          <w:t>Conv</w:t>
        </w:r>
      </w:ins>
      <w:ins w:id="413" w:author="April Desclos" w:date="2015-11-06T15:52:00Z">
        <w:r w:rsidR="00366C8D">
          <w:rPr>
            <w:vertAlign w:val="subscript"/>
          </w:rPr>
          <w:t>Elec</w:t>
        </w:r>
      </w:ins>
      <w:proofErr w:type="spellEnd"/>
      <w:ins w:id="414" w:author="April Desclos" w:date="2015-11-06T19:03:00Z">
        <w:r>
          <w:rPr>
            <w:vertAlign w:val="subscript"/>
          </w:rPr>
          <w:tab/>
        </w:r>
      </w:ins>
      <w:ins w:id="415" w:author="April Desclos" w:date="2015-11-06T15:52:00Z">
        <w:r w:rsidR="00366C8D">
          <w:t xml:space="preserve">= Change in total daily idle energy consumed by electric oven in convection </w:t>
        </w:r>
        <w:r w:rsidR="00366C8D">
          <w:tab/>
        </w:r>
        <w:r w:rsidR="00366C8D">
          <w:tab/>
        </w:r>
        <w:r w:rsidR="00366C8D">
          <w:tab/>
        </w:r>
        <w:r w:rsidR="00366C8D">
          <w:tab/>
        </w:r>
        <w:r w:rsidR="00366C8D">
          <w:tab/>
          <w:t>mode</w:t>
        </w:r>
      </w:ins>
    </w:p>
    <w:p w:rsidR="00F1201F" w:rsidRDefault="00F1201F" w:rsidP="006B4987">
      <w:pPr>
        <w:rPr>
          <w:ins w:id="416" w:author="April Desclos" w:date="2015-11-06T20:27:00Z"/>
        </w:rPr>
      </w:pPr>
      <w:ins w:id="417" w:author="April Desclos" w:date="2015-11-06T18:50:00Z">
        <w:r>
          <w:tab/>
        </w:r>
        <w:r>
          <w:tab/>
        </w:r>
        <w:r>
          <w:tab/>
        </w:r>
        <w:r>
          <w:tab/>
          <w:t xml:space="preserve">= </w:t>
        </w:r>
      </w:ins>
      <w:ins w:id="418" w:author="April Desclos" w:date="2015-11-06T18:54:00Z">
        <w:r>
          <w:t>[</w:t>
        </w:r>
      </w:ins>
      <w:ins w:id="419" w:author="April Desclos" w:date="2015-11-06T19:01:00Z">
        <w:r w:rsidR="00A454A5">
          <w:t>(</w:t>
        </w:r>
      </w:ins>
      <w:proofErr w:type="spellStart"/>
      <w:ins w:id="420" w:author="April Desclos" w:date="2015-11-06T18:52:00Z">
        <w:r>
          <w:t>Elec</w:t>
        </w:r>
        <w:r w:rsidRPr="00A531EB">
          <w:rPr>
            <w:rFonts w:ascii="Calibri" w:eastAsia="TimesNewRomanPSMT" w:hAnsi="Calibri" w:cs="TimesNewRomanPSMT"/>
          </w:rPr>
          <w:t>IDLE</w:t>
        </w:r>
        <w:r w:rsidRPr="00F1201F">
          <w:rPr>
            <w:rFonts w:ascii="Calibri" w:eastAsia="TimesNewRomanPSMT" w:hAnsi="Calibri" w:cs="TimesNewRomanPSMT"/>
            <w:vertAlign w:val="subscript"/>
          </w:rPr>
          <w:t>ConvBase</w:t>
        </w:r>
        <w:proofErr w:type="spellEnd"/>
        <w:r w:rsidRPr="00A531EB">
          <w:rPr>
            <w:rFonts w:ascii="Calibri" w:eastAsia="TimesNewRomanPSMT" w:hAnsi="Calibri" w:cs="TimesNewRomanPSMT"/>
          </w:rPr>
          <w:t xml:space="preserve"> * (</w:t>
        </w:r>
      </w:ins>
      <w:ins w:id="421" w:author="April Desclos" w:date="2015-11-06T19:24:00Z">
        <w:r w:rsidR="00AE743F">
          <w:rPr>
            <w:rFonts w:ascii="Calibri" w:eastAsia="TimesNewRomanPSMT" w:hAnsi="Calibri" w:cs="TimesNewRomanPSMT"/>
          </w:rPr>
          <w:t>(</w:t>
        </w:r>
      </w:ins>
      <w:ins w:id="422" w:author="April Desclos" w:date="2015-11-06T18:52:00Z">
        <w:r w:rsidRPr="00A531EB">
          <w:rPr>
            <w:rFonts w:ascii="Calibri" w:eastAsia="TimesNewRomanPSMT" w:hAnsi="Calibri" w:cs="TimesNewRomanPSMT"/>
          </w:rPr>
          <w:t xml:space="preserve">HOURS – </w:t>
        </w:r>
        <w:proofErr w:type="spellStart"/>
        <w:r w:rsidRPr="00A531EB">
          <w:rPr>
            <w:rFonts w:ascii="Calibri" w:eastAsia="TimesNewRomanPSMT" w:hAnsi="Calibri" w:cs="TimesNewRomanPSMT"/>
          </w:rPr>
          <w:t>LB</w:t>
        </w:r>
      </w:ins>
      <w:ins w:id="423" w:author="April Desclos" w:date="2015-11-06T18:54:00Z">
        <w:r w:rsidRPr="00F1201F">
          <w:rPr>
            <w:rFonts w:ascii="Calibri" w:eastAsia="TimesNewRomanPSMT" w:hAnsi="Calibri" w:cs="TimesNewRomanPSMT"/>
            <w:vertAlign w:val="subscript"/>
          </w:rPr>
          <w:t>Elec</w:t>
        </w:r>
      </w:ins>
      <w:proofErr w:type="spellEnd"/>
      <w:ins w:id="424" w:author="April Desclos" w:date="2015-11-06T18:52:00Z">
        <w:r w:rsidRPr="00A531EB">
          <w:rPr>
            <w:rFonts w:ascii="Calibri" w:eastAsia="TimesNewRomanPSMT" w:hAnsi="Calibri" w:cs="TimesNewRomanPSMT"/>
          </w:rPr>
          <w:t>/</w:t>
        </w:r>
      </w:ins>
      <w:proofErr w:type="spellStart"/>
      <w:ins w:id="425" w:author="April Desclos" w:date="2015-11-06T19:00:00Z">
        <w:r>
          <w:rPr>
            <w:rFonts w:ascii="Calibri" w:eastAsia="TimesNewRomanPSMT" w:hAnsi="Calibri" w:cs="TimesNewRomanPSMT"/>
          </w:rPr>
          <w:t>Elec</w:t>
        </w:r>
      </w:ins>
      <w:ins w:id="426" w:author="April Desclos" w:date="2015-11-06T18:52:00Z">
        <w:r w:rsidRPr="00A531EB">
          <w:rPr>
            <w:rFonts w:ascii="Calibri" w:eastAsia="TimesNewRomanPSMT" w:hAnsi="Calibri" w:cs="TimesNewRomanPSMT"/>
          </w:rPr>
          <w:t>PC</w:t>
        </w:r>
      </w:ins>
      <w:ins w:id="427" w:author="April Desclos" w:date="2015-11-06T19:00:00Z">
        <w:r w:rsidRPr="00F1201F">
          <w:rPr>
            <w:rFonts w:ascii="Calibri" w:eastAsia="TimesNewRomanPSMT" w:hAnsi="Calibri" w:cs="TimesNewRomanPSMT"/>
            <w:vertAlign w:val="subscript"/>
          </w:rPr>
          <w:t>ConvBase</w:t>
        </w:r>
      </w:ins>
      <w:proofErr w:type="spellEnd"/>
      <w:ins w:id="428" w:author="April Desclos" w:date="2015-11-06T19:24:00Z">
        <w:r w:rsidR="00AE743F">
          <w:rPr>
            <w:rFonts w:ascii="Calibri" w:eastAsia="TimesNewRomanPSMT" w:hAnsi="Calibri" w:cs="TimesNewRomanPSMT"/>
          </w:rPr>
          <w:t>)</w:t>
        </w:r>
        <w:r w:rsidR="00AE743F" w:rsidRPr="00AE743F">
          <w:t xml:space="preserve"> </w:t>
        </w:r>
        <w:r w:rsidR="00AE743F">
          <w:t xml:space="preserve">* </w:t>
        </w:r>
        <w:r w:rsidR="00AE743F" w:rsidRPr="00375E12">
          <w:t>%</w:t>
        </w:r>
        <w:proofErr w:type="spellStart"/>
        <w:r w:rsidR="00AE743F" w:rsidRPr="00375E12">
          <w:rPr>
            <w:vertAlign w:val="subscript"/>
          </w:rPr>
          <w:t>Conv</w:t>
        </w:r>
      </w:ins>
      <w:proofErr w:type="spellEnd"/>
      <w:ins w:id="429" w:author="April Desclos" w:date="2015-11-06T19:01:00Z">
        <w:r w:rsidR="00A454A5">
          <w:rPr>
            <w:rFonts w:ascii="Calibri" w:eastAsia="TimesNewRomanPSMT" w:hAnsi="Calibri" w:cs="TimesNewRomanPSMT"/>
          </w:rPr>
          <w:t xml:space="preserve">)) - </w:t>
        </w:r>
        <w:r w:rsidR="00A454A5">
          <w:t>(</w:t>
        </w:r>
        <w:proofErr w:type="spellStart"/>
        <w:r w:rsidR="00A454A5">
          <w:t>Elec</w:t>
        </w:r>
        <w:r w:rsidR="00A454A5" w:rsidRPr="00A531EB">
          <w:rPr>
            <w:rFonts w:ascii="Calibri" w:eastAsia="TimesNewRomanPSMT" w:hAnsi="Calibri" w:cs="TimesNewRomanPSMT"/>
          </w:rPr>
          <w:t>IDLE</w:t>
        </w:r>
        <w:r w:rsidR="00A454A5">
          <w:rPr>
            <w:rFonts w:ascii="Calibri" w:eastAsia="TimesNewRomanPSMT" w:hAnsi="Calibri" w:cs="TimesNewRomanPSMT"/>
            <w:vertAlign w:val="subscript"/>
          </w:rPr>
          <w:t>ConvEE</w:t>
        </w:r>
        <w:proofErr w:type="spellEnd"/>
        <w:r w:rsidR="00AE743F">
          <w:rPr>
            <w:rFonts w:ascii="Calibri" w:eastAsia="TimesNewRomanPSMT" w:hAnsi="Calibri" w:cs="TimesNewRomanPSMT"/>
          </w:rPr>
          <w:t xml:space="preserve"> * </w:t>
        </w:r>
      </w:ins>
      <w:ins w:id="430" w:author="April Desclos" w:date="2015-11-06T19:26:00Z">
        <w:r w:rsidR="00AE743F">
          <w:rPr>
            <w:rFonts w:ascii="Calibri" w:eastAsia="TimesNewRomanPSMT" w:hAnsi="Calibri" w:cs="TimesNewRomanPSMT"/>
          </w:rPr>
          <w:tab/>
        </w:r>
        <w:r w:rsidR="00AE743F">
          <w:rPr>
            <w:rFonts w:ascii="Calibri" w:eastAsia="TimesNewRomanPSMT" w:hAnsi="Calibri" w:cs="TimesNewRomanPSMT"/>
          </w:rPr>
          <w:tab/>
        </w:r>
        <w:r w:rsidR="00AE743F">
          <w:rPr>
            <w:rFonts w:ascii="Calibri" w:eastAsia="TimesNewRomanPSMT" w:hAnsi="Calibri" w:cs="TimesNewRomanPSMT"/>
          </w:rPr>
          <w:tab/>
        </w:r>
        <w:r w:rsidR="00AE743F">
          <w:rPr>
            <w:rFonts w:ascii="Calibri" w:eastAsia="TimesNewRomanPSMT" w:hAnsi="Calibri" w:cs="TimesNewRomanPSMT"/>
          </w:rPr>
          <w:tab/>
        </w:r>
        <w:r w:rsidR="00AE743F">
          <w:rPr>
            <w:rFonts w:ascii="Calibri" w:eastAsia="TimesNewRomanPSMT" w:hAnsi="Calibri" w:cs="TimesNewRomanPSMT"/>
          </w:rPr>
          <w:tab/>
        </w:r>
      </w:ins>
      <w:ins w:id="431" w:author="April Desclos" w:date="2015-11-06T19:25:00Z">
        <w:r w:rsidR="00AE743F">
          <w:rPr>
            <w:rFonts w:ascii="Calibri" w:eastAsia="TimesNewRomanPSMT" w:hAnsi="Calibri" w:cs="TimesNewRomanPSMT"/>
          </w:rPr>
          <w:t xml:space="preserve">((HOURS - </w:t>
        </w:r>
      </w:ins>
      <w:proofErr w:type="spellStart"/>
      <w:ins w:id="432" w:author="April Desclos" w:date="2015-11-06T19:01:00Z">
        <w:r w:rsidR="00A454A5" w:rsidRPr="00A531EB">
          <w:rPr>
            <w:rFonts w:ascii="Calibri" w:eastAsia="TimesNewRomanPSMT" w:hAnsi="Calibri" w:cs="TimesNewRomanPSMT"/>
          </w:rPr>
          <w:t>LB</w:t>
        </w:r>
        <w:r w:rsidR="00A454A5" w:rsidRPr="00F1201F">
          <w:rPr>
            <w:rFonts w:ascii="Calibri" w:eastAsia="TimesNewRomanPSMT" w:hAnsi="Calibri" w:cs="TimesNewRomanPSMT"/>
            <w:vertAlign w:val="subscript"/>
          </w:rPr>
          <w:t>Elec</w:t>
        </w:r>
        <w:proofErr w:type="spellEnd"/>
        <w:r w:rsidR="00A454A5" w:rsidRPr="00A531EB">
          <w:rPr>
            <w:rFonts w:ascii="Calibri" w:eastAsia="TimesNewRomanPSMT" w:hAnsi="Calibri" w:cs="TimesNewRomanPSMT"/>
          </w:rPr>
          <w:t>/</w:t>
        </w:r>
        <w:proofErr w:type="spellStart"/>
        <w:r w:rsidR="00A454A5">
          <w:rPr>
            <w:rFonts w:ascii="Calibri" w:eastAsia="TimesNewRomanPSMT" w:hAnsi="Calibri" w:cs="TimesNewRomanPSMT"/>
          </w:rPr>
          <w:t>Elec</w:t>
        </w:r>
        <w:r w:rsidR="00A454A5" w:rsidRPr="00A531EB">
          <w:rPr>
            <w:rFonts w:ascii="Calibri" w:eastAsia="TimesNewRomanPSMT" w:hAnsi="Calibri" w:cs="TimesNewRomanPSMT"/>
          </w:rPr>
          <w:t>PC</w:t>
        </w:r>
        <w:r w:rsidR="00A454A5">
          <w:rPr>
            <w:rFonts w:ascii="Calibri" w:eastAsia="TimesNewRomanPSMT" w:hAnsi="Calibri" w:cs="TimesNewRomanPSMT"/>
            <w:vertAlign w:val="subscript"/>
          </w:rPr>
          <w:t>Conv</w:t>
        </w:r>
      </w:ins>
      <w:ins w:id="433" w:author="April Desclos" w:date="2015-11-06T19:02:00Z">
        <w:r w:rsidR="00A454A5">
          <w:rPr>
            <w:rFonts w:ascii="Calibri" w:eastAsia="TimesNewRomanPSMT" w:hAnsi="Calibri" w:cs="TimesNewRomanPSMT"/>
            <w:vertAlign w:val="subscript"/>
          </w:rPr>
          <w:t>EE</w:t>
        </w:r>
      </w:ins>
      <w:proofErr w:type="spellEnd"/>
      <w:ins w:id="434" w:author="April Desclos" w:date="2015-11-06T19:01:00Z">
        <w:r w:rsidR="00A454A5">
          <w:rPr>
            <w:rFonts w:ascii="Calibri" w:eastAsia="TimesNewRomanPSMT" w:hAnsi="Calibri" w:cs="TimesNewRomanPSMT"/>
          </w:rPr>
          <w:t>)</w:t>
        </w:r>
      </w:ins>
      <w:ins w:id="435" w:author="April Desclos" w:date="2015-11-06T19:26:00Z">
        <w:r w:rsidR="00AE743F" w:rsidRPr="00AE743F">
          <w:rPr>
            <w:rFonts w:ascii="Calibri" w:eastAsia="TimesNewRomanPSMT" w:hAnsi="Calibri" w:cs="TimesNewRomanPSMT"/>
          </w:rPr>
          <w:t xml:space="preserve"> </w:t>
        </w:r>
        <w:r w:rsidR="00AE743F">
          <w:rPr>
            <w:rFonts w:ascii="Calibri" w:eastAsia="TimesNewRomanPSMT" w:hAnsi="Calibri" w:cs="TimesNewRomanPSMT"/>
          </w:rPr>
          <w:t xml:space="preserve">* </w:t>
        </w:r>
        <w:r w:rsidR="00AE743F" w:rsidRPr="00375E12">
          <w:t>%</w:t>
        </w:r>
        <w:proofErr w:type="spellStart"/>
        <w:r w:rsidR="00AE743F" w:rsidRPr="00375E12">
          <w:rPr>
            <w:vertAlign w:val="subscript"/>
          </w:rPr>
          <w:t>Conv</w:t>
        </w:r>
      </w:ins>
      <w:proofErr w:type="spellEnd"/>
      <w:ins w:id="436" w:author="April Desclos" w:date="2015-11-06T19:04:00Z">
        <w:r w:rsidR="00A454A5">
          <w:rPr>
            <w:rFonts w:ascii="Calibri" w:eastAsia="TimesNewRomanPSMT" w:hAnsi="Calibri" w:cs="TimesNewRomanPSMT"/>
          </w:rPr>
          <w:t>)</w:t>
        </w:r>
      </w:ins>
      <w:ins w:id="437" w:author="April Desclos" w:date="2015-11-06T19:26:00Z">
        <w:r w:rsidR="00AE743F">
          <w:rPr>
            <w:rFonts w:ascii="Calibri" w:eastAsia="TimesNewRomanPSMT" w:hAnsi="Calibri" w:cs="TimesNewRomanPSMT"/>
          </w:rPr>
          <w:t>)</w:t>
        </w:r>
      </w:ins>
      <w:ins w:id="438" w:author="April Desclos" w:date="2015-11-06T19:04:00Z">
        <w:r w:rsidR="00A454A5" w:rsidRPr="00A454A5">
          <w:t>]</w:t>
        </w:r>
      </w:ins>
    </w:p>
    <w:p w:rsidR="005A4344" w:rsidRDefault="005A4344" w:rsidP="005A4344">
      <w:pPr>
        <w:rPr>
          <w:ins w:id="439" w:author="April Desclos" w:date="2015-11-06T20:28:00Z"/>
        </w:rPr>
      </w:pPr>
      <w:ins w:id="440" w:author="April Desclos" w:date="2015-11-06T20:28:00Z">
        <w:r>
          <w:rPr>
            <w:rFonts w:ascii="Symbol" w:hAnsi="Symbol"/>
          </w:rPr>
          <w:tab/>
        </w:r>
        <w:r w:rsidRPr="00BE2A55">
          <w:rPr>
            <w:rFonts w:ascii="Symbol" w:hAnsi="Symbol"/>
          </w:rPr>
          <w:t></w:t>
        </w:r>
        <w:proofErr w:type="spellStart"/>
        <w:r>
          <w:t>IdleEnergy</w:t>
        </w:r>
        <w:r>
          <w:rPr>
            <w:vertAlign w:val="subscript"/>
          </w:rPr>
          <w:t>SteamElec</w:t>
        </w:r>
        <w:proofErr w:type="spellEnd"/>
        <w:r>
          <w:rPr>
            <w:vertAlign w:val="subscript"/>
          </w:rPr>
          <w:tab/>
        </w:r>
        <w:r>
          <w:t xml:space="preserve">= Change in total daily idle energy consumed by electric oven in convection </w:t>
        </w:r>
        <w:r>
          <w:tab/>
        </w:r>
        <w:r>
          <w:lastRenderedPageBreak/>
          <w:tab/>
        </w:r>
        <w:r>
          <w:tab/>
        </w:r>
        <w:r>
          <w:tab/>
        </w:r>
        <w:r>
          <w:tab/>
          <w:t>mode</w:t>
        </w:r>
      </w:ins>
    </w:p>
    <w:p w:rsidR="005A4344" w:rsidRPr="00F1201F" w:rsidRDefault="005A4344" w:rsidP="006B4987">
      <w:pPr>
        <w:rPr>
          <w:ins w:id="441" w:author="Shraddha Raikar" w:date="2015-10-19T13:48:00Z"/>
        </w:rPr>
      </w:pPr>
      <w:ins w:id="442" w:author="April Desclos" w:date="2015-11-06T20:28:00Z">
        <w:r>
          <w:tab/>
        </w:r>
        <w:r>
          <w:tab/>
        </w:r>
        <w:r>
          <w:tab/>
        </w:r>
        <w:r>
          <w:tab/>
          <w:t>= [(</w:t>
        </w:r>
        <w:proofErr w:type="spellStart"/>
        <w:r>
          <w:t>Elec</w:t>
        </w:r>
        <w:r w:rsidRPr="00A531EB">
          <w:rPr>
            <w:rFonts w:ascii="Calibri" w:eastAsia="TimesNewRomanPSMT" w:hAnsi="Calibri" w:cs="TimesNewRomanPSMT"/>
          </w:rPr>
          <w:t>IDLE</w:t>
        </w:r>
        <w:r>
          <w:rPr>
            <w:rFonts w:ascii="Calibri" w:eastAsia="TimesNewRomanPSMT" w:hAnsi="Calibri" w:cs="TimesNewRomanPSMT"/>
            <w:vertAlign w:val="subscript"/>
          </w:rPr>
          <w:t>Steam</w:t>
        </w:r>
        <w:r w:rsidRPr="00F1201F">
          <w:rPr>
            <w:rFonts w:ascii="Calibri" w:eastAsia="TimesNewRomanPSMT" w:hAnsi="Calibri" w:cs="TimesNewRomanPSMT"/>
            <w:vertAlign w:val="subscript"/>
          </w:rPr>
          <w:t>Base</w:t>
        </w:r>
        <w:proofErr w:type="spellEnd"/>
        <w:r w:rsidRPr="00A531EB">
          <w:rPr>
            <w:rFonts w:ascii="Calibri" w:eastAsia="TimesNewRomanPSMT" w:hAnsi="Calibri" w:cs="TimesNewRomanPSMT"/>
          </w:rPr>
          <w:t xml:space="preserve"> * (</w:t>
        </w:r>
        <w:r>
          <w:rPr>
            <w:rFonts w:ascii="Calibri" w:eastAsia="TimesNewRomanPSMT" w:hAnsi="Calibri" w:cs="TimesNewRomanPSMT"/>
          </w:rPr>
          <w:t>(</w:t>
        </w:r>
        <w:r w:rsidRPr="00A531EB">
          <w:rPr>
            <w:rFonts w:ascii="Calibri" w:eastAsia="TimesNewRomanPSMT" w:hAnsi="Calibri" w:cs="TimesNewRomanPSMT"/>
          </w:rPr>
          <w:t xml:space="preserve">HOURS – </w:t>
        </w:r>
        <w:proofErr w:type="spellStart"/>
        <w:r w:rsidRPr="00A531EB">
          <w:rPr>
            <w:rFonts w:ascii="Calibri" w:eastAsia="TimesNewRomanPSMT" w:hAnsi="Calibri" w:cs="TimesNewRomanPSMT"/>
          </w:rPr>
          <w:t>LB</w:t>
        </w:r>
        <w:r w:rsidRPr="00F1201F">
          <w:rPr>
            <w:rFonts w:ascii="Calibri" w:eastAsia="TimesNewRomanPSMT" w:hAnsi="Calibri" w:cs="TimesNewRomanPSMT"/>
            <w:vertAlign w:val="subscript"/>
          </w:rPr>
          <w:t>Elec</w:t>
        </w:r>
        <w:proofErr w:type="spellEnd"/>
        <w:r w:rsidRPr="00A531EB">
          <w:rPr>
            <w:rFonts w:ascii="Calibri" w:eastAsia="TimesNewRomanPSMT" w:hAnsi="Calibri" w:cs="TimesNewRomanPSMT"/>
          </w:rPr>
          <w:t>/</w:t>
        </w:r>
        <w:proofErr w:type="spellStart"/>
        <w:r>
          <w:rPr>
            <w:rFonts w:ascii="Calibri" w:eastAsia="TimesNewRomanPSMT" w:hAnsi="Calibri" w:cs="TimesNewRomanPSMT"/>
          </w:rPr>
          <w:t>Elec</w:t>
        </w:r>
        <w:r w:rsidRPr="00A531EB">
          <w:rPr>
            <w:rFonts w:ascii="Calibri" w:eastAsia="TimesNewRomanPSMT" w:hAnsi="Calibri" w:cs="TimesNewRomanPSMT"/>
          </w:rPr>
          <w:t>PC</w:t>
        </w:r>
        <w:r>
          <w:rPr>
            <w:rFonts w:ascii="Calibri" w:eastAsia="TimesNewRomanPSMT" w:hAnsi="Calibri" w:cs="TimesNewRomanPSMT"/>
            <w:vertAlign w:val="subscript"/>
          </w:rPr>
          <w:t>Steam</w:t>
        </w:r>
        <w:r w:rsidRPr="00F1201F">
          <w:rPr>
            <w:rFonts w:ascii="Calibri" w:eastAsia="TimesNewRomanPSMT" w:hAnsi="Calibri" w:cs="TimesNewRomanPSMT"/>
            <w:vertAlign w:val="subscript"/>
          </w:rPr>
          <w:t>Base</w:t>
        </w:r>
        <w:proofErr w:type="spellEnd"/>
        <w:r>
          <w:rPr>
            <w:rFonts w:ascii="Calibri" w:eastAsia="TimesNewRomanPSMT" w:hAnsi="Calibri" w:cs="TimesNewRomanPSMT"/>
          </w:rPr>
          <w:t>)</w:t>
        </w:r>
        <w:r w:rsidRPr="00AE743F">
          <w:t xml:space="preserve"> </w:t>
        </w:r>
        <w:r>
          <w:t xml:space="preserve">* </w:t>
        </w:r>
        <w:r w:rsidRPr="00375E12">
          <w:t>%</w:t>
        </w:r>
        <w:r>
          <w:rPr>
            <w:vertAlign w:val="subscript"/>
          </w:rPr>
          <w:t>Steam</w:t>
        </w:r>
        <w:r>
          <w:rPr>
            <w:rFonts w:ascii="Calibri" w:eastAsia="TimesNewRomanPSMT" w:hAnsi="Calibri" w:cs="TimesNewRomanPSMT"/>
          </w:rPr>
          <w:t xml:space="preserve">)) - </w:t>
        </w:r>
        <w:r>
          <w:t>(</w:t>
        </w:r>
        <w:proofErr w:type="spellStart"/>
        <w:r>
          <w:t>Elec</w:t>
        </w:r>
        <w:r w:rsidRPr="00A531EB">
          <w:rPr>
            <w:rFonts w:ascii="Calibri" w:eastAsia="TimesNewRomanPSMT" w:hAnsi="Calibri" w:cs="TimesNewRomanPSMT"/>
          </w:rPr>
          <w:t>IDLE</w:t>
        </w:r>
        <w:r>
          <w:rPr>
            <w:rFonts w:ascii="Calibri" w:eastAsia="TimesNewRomanPSMT" w:hAnsi="Calibri" w:cs="TimesNewRomanPSMT"/>
            <w:vertAlign w:val="subscript"/>
          </w:rPr>
          <w:t>SteamEE</w:t>
        </w:r>
        <w:proofErr w:type="spellEnd"/>
        <w:r>
          <w:rPr>
            <w:rFonts w:ascii="Calibri" w:eastAsia="TimesNewRomanPSMT" w:hAnsi="Calibri" w:cs="TimesNewRomanPSMT"/>
          </w:rPr>
          <w:t xml:space="preserve"> </w:t>
        </w:r>
      </w:ins>
      <w:ins w:id="443" w:author="April Desclos" w:date="2015-11-06T20:29:00Z">
        <w:r>
          <w:rPr>
            <w:rFonts w:ascii="Calibri" w:eastAsia="TimesNewRomanPSMT" w:hAnsi="Calibri" w:cs="TimesNewRomanPSMT"/>
          </w:rPr>
          <w:tab/>
        </w:r>
        <w:r>
          <w:rPr>
            <w:rFonts w:ascii="Calibri" w:eastAsia="TimesNewRomanPSMT" w:hAnsi="Calibri" w:cs="TimesNewRomanPSMT"/>
          </w:rPr>
          <w:tab/>
        </w:r>
        <w:r>
          <w:rPr>
            <w:rFonts w:ascii="Calibri" w:eastAsia="TimesNewRomanPSMT" w:hAnsi="Calibri" w:cs="TimesNewRomanPSMT"/>
          </w:rPr>
          <w:tab/>
        </w:r>
        <w:r>
          <w:rPr>
            <w:rFonts w:ascii="Calibri" w:eastAsia="TimesNewRomanPSMT" w:hAnsi="Calibri" w:cs="TimesNewRomanPSMT"/>
          </w:rPr>
          <w:tab/>
        </w:r>
        <w:r>
          <w:rPr>
            <w:rFonts w:ascii="Calibri" w:eastAsia="TimesNewRomanPSMT" w:hAnsi="Calibri" w:cs="TimesNewRomanPSMT"/>
          </w:rPr>
          <w:tab/>
        </w:r>
      </w:ins>
      <w:ins w:id="444" w:author="April Desclos" w:date="2015-11-06T20:28:00Z">
        <w:r>
          <w:rPr>
            <w:rFonts w:ascii="Calibri" w:eastAsia="TimesNewRomanPSMT" w:hAnsi="Calibri" w:cs="TimesNewRomanPSMT"/>
          </w:rPr>
          <w:t xml:space="preserve">* ((HOURS - </w:t>
        </w:r>
        <w:proofErr w:type="spellStart"/>
        <w:r w:rsidRPr="00A531EB">
          <w:rPr>
            <w:rFonts w:ascii="Calibri" w:eastAsia="TimesNewRomanPSMT" w:hAnsi="Calibri" w:cs="TimesNewRomanPSMT"/>
          </w:rPr>
          <w:t>LB</w:t>
        </w:r>
        <w:r w:rsidRPr="00F1201F">
          <w:rPr>
            <w:rFonts w:ascii="Calibri" w:eastAsia="TimesNewRomanPSMT" w:hAnsi="Calibri" w:cs="TimesNewRomanPSMT"/>
            <w:vertAlign w:val="subscript"/>
          </w:rPr>
          <w:t>Elec</w:t>
        </w:r>
        <w:proofErr w:type="spellEnd"/>
        <w:r w:rsidRPr="00A531EB">
          <w:rPr>
            <w:rFonts w:ascii="Calibri" w:eastAsia="TimesNewRomanPSMT" w:hAnsi="Calibri" w:cs="TimesNewRomanPSMT"/>
          </w:rPr>
          <w:t>/</w:t>
        </w:r>
        <w:proofErr w:type="spellStart"/>
        <w:r>
          <w:rPr>
            <w:rFonts w:ascii="Calibri" w:eastAsia="TimesNewRomanPSMT" w:hAnsi="Calibri" w:cs="TimesNewRomanPSMT"/>
          </w:rPr>
          <w:t>Elec</w:t>
        </w:r>
        <w:r w:rsidRPr="00A531EB">
          <w:rPr>
            <w:rFonts w:ascii="Calibri" w:eastAsia="TimesNewRomanPSMT" w:hAnsi="Calibri" w:cs="TimesNewRomanPSMT"/>
          </w:rPr>
          <w:t>PC</w:t>
        </w:r>
        <w:r>
          <w:rPr>
            <w:rFonts w:ascii="Calibri" w:eastAsia="TimesNewRomanPSMT" w:hAnsi="Calibri" w:cs="TimesNewRomanPSMT"/>
            <w:vertAlign w:val="subscript"/>
          </w:rPr>
          <w:t>SteamEE</w:t>
        </w:r>
        <w:proofErr w:type="spellEnd"/>
        <w:r>
          <w:rPr>
            <w:rFonts w:ascii="Calibri" w:eastAsia="TimesNewRomanPSMT" w:hAnsi="Calibri" w:cs="TimesNewRomanPSMT"/>
          </w:rPr>
          <w:t>)</w:t>
        </w:r>
        <w:r w:rsidRPr="00AE743F">
          <w:rPr>
            <w:rFonts w:ascii="Calibri" w:eastAsia="TimesNewRomanPSMT" w:hAnsi="Calibri" w:cs="TimesNewRomanPSMT"/>
          </w:rPr>
          <w:t xml:space="preserve"> </w:t>
        </w:r>
        <w:r>
          <w:rPr>
            <w:rFonts w:ascii="Calibri" w:eastAsia="TimesNewRomanPSMT" w:hAnsi="Calibri" w:cs="TimesNewRomanPSMT"/>
          </w:rPr>
          <w:t xml:space="preserve">* </w:t>
        </w:r>
        <w:r w:rsidRPr="00375E12">
          <w:t>%</w:t>
        </w:r>
        <w:r>
          <w:rPr>
            <w:vertAlign w:val="subscript"/>
          </w:rPr>
          <w:t>Steam</w:t>
        </w:r>
        <w:r>
          <w:rPr>
            <w:rFonts w:ascii="Calibri" w:eastAsia="TimesNewRomanPSMT" w:hAnsi="Calibri" w:cs="TimesNewRomanPSMT"/>
          </w:rPr>
          <w:t>))</w:t>
        </w:r>
        <w:r w:rsidRPr="00A454A5">
          <w:t>]</w:t>
        </w:r>
      </w:ins>
    </w:p>
    <w:p w:rsidR="006B4987" w:rsidDel="00F03D2C" w:rsidRDefault="006B4987" w:rsidP="006B4987">
      <w:pPr>
        <w:spacing w:after="120"/>
        <w:ind w:firstLine="720"/>
        <w:rPr>
          <w:ins w:id="445" w:author="Shraddha Raikar" w:date="2015-10-19T13:48:00Z"/>
          <w:del w:id="446" w:author="April Desclos" w:date="2015-11-06T19:59:00Z"/>
        </w:rPr>
      </w:pPr>
      <w:ins w:id="447" w:author="Shraddha Raikar" w:date="2015-10-19T13:48:00Z">
        <w:del w:id="448" w:author="April Desclos" w:date="2015-11-06T15:12:00Z">
          <w:r w:rsidRPr="001E4CC4" w:rsidDel="00E62A22">
            <w:delText>Wh/day</w:delText>
          </w:r>
          <w:r w:rsidDel="00E62A22">
            <w:rPr>
              <w:vertAlign w:val="subscript"/>
            </w:rPr>
            <w:delText>Base</w:delText>
          </w:r>
          <w:r w:rsidRPr="001E4CC4" w:rsidDel="00E62A22">
            <w:delText xml:space="preserve">= </w:delText>
          </w:r>
          <w:r w:rsidDel="00E62A22">
            <w:delText>Total daily enegy consumed by baseline unit</w:delText>
          </w:r>
        </w:del>
      </w:ins>
    </w:p>
    <w:p w:rsidR="006B4987" w:rsidRPr="000977BF" w:rsidDel="00E62A22" w:rsidRDefault="006B4987" w:rsidP="006B4987">
      <w:pPr>
        <w:ind w:left="180" w:firstLine="720"/>
        <w:rPr>
          <w:ins w:id="449" w:author="Shraddha Raikar" w:date="2015-10-19T13:48:00Z"/>
          <w:del w:id="450" w:author="April Desclos" w:date="2015-11-06T15:12:00Z"/>
        </w:rPr>
      </w:pPr>
      <w:ins w:id="451" w:author="Shraddha Raikar" w:date="2015-10-19T13:48:00Z">
        <w:del w:id="452" w:author="April Desclos" w:date="2015-11-06T15:12:00Z">
          <w:r w:rsidDel="00E62A22">
            <w:delText xml:space="preserve">= </w:delText>
          </w:r>
          <w:r w:rsidRPr="001E4CC4" w:rsidDel="00E62A22">
            <w:delText>Wh/day</w:delText>
          </w:r>
          <w:r w:rsidRPr="001A59BF" w:rsidDel="00E62A22">
            <w:rPr>
              <w:vertAlign w:val="subscript"/>
            </w:rPr>
            <w:delText>ConvBase</w:delText>
          </w:r>
          <w:r w:rsidDel="00E62A22">
            <w:rPr>
              <w:vertAlign w:val="subscript"/>
            </w:rPr>
            <w:delText xml:space="preserve"> </w:delText>
          </w:r>
          <w:r w:rsidRPr="001E4CC4" w:rsidDel="00E62A22">
            <w:delText>+ Wh/day</w:delText>
          </w:r>
          <w:r w:rsidRPr="001A59BF" w:rsidDel="00E62A22">
            <w:rPr>
              <w:vertAlign w:val="subscript"/>
            </w:rPr>
            <w:delText>S</w:delText>
          </w:r>
          <w:r w:rsidRPr="001E4CC4" w:rsidDel="00E62A22">
            <w:rPr>
              <w:vertAlign w:val="subscript"/>
            </w:rPr>
            <w:delText>team</w:delText>
          </w:r>
          <w:r w:rsidRPr="001A59BF" w:rsidDel="00E62A22">
            <w:rPr>
              <w:vertAlign w:val="subscript"/>
            </w:rPr>
            <w:delText>Base</w:delText>
          </w:r>
          <w:r w:rsidDel="00E62A22">
            <w:rPr>
              <w:vertAlign w:val="subscript"/>
            </w:rPr>
            <w:delText xml:space="preserve"> </w:delText>
          </w:r>
          <w:r w:rsidDel="00E62A22">
            <w:delText>+DIE</w:delText>
          </w:r>
          <w:r w:rsidRPr="00DB3B92" w:rsidDel="00E62A22">
            <w:rPr>
              <w:vertAlign w:val="subscript"/>
            </w:rPr>
            <w:delText>Conv</w:delText>
          </w:r>
          <w:r w:rsidRPr="000977BF" w:rsidDel="00E62A22">
            <w:rPr>
              <w:vertAlign w:val="subscript"/>
            </w:rPr>
            <w:delText>Base</w:delText>
          </w:r>
          <w:r w:rsidDel="00E62A22">
            <w:rPr>
              <w:vertAlign w:val="subscript"/>
            </w:rPr>
            <w:delText xml:space="preserve"> </w:delText>
          </w:r>
          <w:r w:rsidRPr="00DB3B92" w:rsidDel="00E62A22">
            <w:delText xml:space="preserve">+ </w:delText>
          </w:r>
          <w:r w:rsidDel="00E62A22">
            <w:delText>DIE</w:delText>
          </w:r>
          <w:r w:rsidDel="00E62A22">
            <w:rPr>
              <w:vertAlign w:val="subscript"/>
            </w:rPr>
            <w:delText>Steam</w:delText>
          </w:r>
          <w:r w:rsidRPr="000977BF" w:rsidDel="00E62A22">
            <w:rPr>
              <w:vertAlign w:val="subscript"/>
            </w:rPr>
            <w:delText>Base</w:delText>
          </w:r>
        </w:del>
      </w:ins>
    </w:p>
    <w:p w:rsidR="006B4987" w:rsidRPr="00EB0280" w:rsidDel="00BE2A55" w:rsidRDefault="006B4987" w:rsidP="006B4987">
      <w:pPr>
        <w:spacing w:after="120"/>
        <w:ind w:left="720" w:firstLine="187"/>
        <w:rPr>
          <w:ins w:id="453" w:author="Shraddha Raikar" w:date="2015-10-19T13:48:00Z"/>
          <w:del w:id="454" w:author="April Desclos" w:date="2015-11-06T15:43:00Z"/>
        </w:rPr>
      </w:pPr>
      <w:ins w:id="455" w:author="Shraddha Raikar" w:date="2015-10-19T13:48:00Z">
        <w:del w:id="456" w:author="April Desclos" w:date="2015-11-06T15:43:00Z">
          <w:r w:rsidRPr="001E4CC4" w:rsidDel="00BE2A55">
            <w:delText>Wh/day</w:delText>
          </w:r>
          <w:r w:rsidRPr="007666B9" w:rsidDel="00BE2A55">
            <w:rPr>
              <w:vertAlign w:val="subscript"/>
            </w:rPr>
            <w:delText>C</w:delText>
          </w:r>
          <w:r w:rsidRPr="001E4CC4" w:rsidDel="00BE2A55">
            <w:rPr>
              <w:vertAlign w:val="subscript"/>
            </w:rPr>
            <w:delText>o</w:delText>
          </w:r>
          <w:r w:rsidRPr="007666B9" w:rsidDel="00BE2A55">
            <w:rPr>
              <w:vertAlign w:val="subscript"/>
            </w:rPr>
            <w:delText>nvBase</w:delText>
          </w:r>
          <w:r w:rsidDel="00BE2A55">
            <w:delText xml:space="preserve"> = Total daily cooking enegy consumed by baseline unit in convection mode</w:delText>
          </w:r>
        </w:del>
      </w:ins>
    </w:p>
    <w:p w:rsidR="006B4987" w:rsidDel="00F03D2C" w:rsidRDefault="006B4987">
      <w:pPr>
        <w:spacing w:after="120"/>
        <w:ind w:firstLine="720"/>
        <w:rPr>
          <w:ins w:id="457" w:author="Shraddha Raikar" w:date="2015-10-19T13:48:00Z"/>
          <w:del w:id="458" w:author="April Desclos" w:date="2015-11-06T19:59:00Z"/>
        </w:rPr>
        <w:pPrChange w:id="459" w:author="April Desclos" w:date="2015-11-06T19:59:00Z">
          <w:pPr>
            <w:ind w:left="720" w:firstLine="360"/>
          </w:pPr>
        </w:pPrChange>
      </w:pPr>
      <w:ins w:id="460" w:author="Shraddha Raikar" w:date="2015-10-19T13:48:00Z">
        <w:del w:id="461" w:author="April Desclos" w:date="2015-11-06T15:43:00Z">
          <w:r w:rsidDel="00BE2A55">
            <w:delText xml:space="preserve">= M </w:delText>
          </w:r>
          <w:r w:rsidRPr="001E4CC4" w:rsidDel="00BE2A55">
            <w:delText>*</w:delText>
          </w:r>
          <w:r w:rsidDel="00BE2A55">
            <w:delText xml:space="preserve"> </w:delText>
          </w:r>
          <w:r w:rsidRPr="001E4CC4" w:rsidDel="00BE2A55">
            <w:delText>E</w:delText>
          </w:r>
          <w:r w:rsidRPr="007666B9" w:rsidDel="00BE2A55">
            <w:rPr>
              <w:vertAlign w:val="subscript"/>
            </w:rPr>
            <w:delText>C</w:delText>
          </w:r>
          <w:r w:rsidRPr="001E4CC4" w:rsidDel="00BE2A55">
            <w:rPr>
              <w:vertAlign w:val="subscript"/>
            </w:rPr>
            <w:delText>onv</w:delText>
          </w:r>
          <w:r w:rsidDel="00BE2A55">
            <w:rPr>
              <w:vertAlign w:val="subscript"/>
            </w:rPr>
            <w:delText>E</w:delText>
          </w:r>
          <w:r w:rsidDel="00BE2A55">
            <w:delText xml:space="preserve"> </w:delText>
          </w:r>
          <w:r w:rsidRPr="001E4CC4" w:rsidDel="00BE2A55">
            <w:delText>/</w:delText>
          </w:r>
          <w:r w:rsidDel="00BE2A55">
            <w:delText xml:space="preserve"> </w:delText>
          </w:r>
          <w:r w:rsidRPr="001E4CC4" w:rsidDel="00BE2A55">
            <w:delText>η</w:delText>
          </w:r>
          <w:r w:rsidDel="00BE2A55">
            <w:delText>Elec</w:delText>
          </w:r>
          <w:r w:rsidRPr="007666B9" w:rsidDel="00BE2A55">
            <w:rPr>
              <w:vertAlign w:val="subscript"/>
            </w:rPr>
            <w:delText>C</w:delText>
          </w:r>
          <w:r w:rsidRPr="001E4CC4" w:rsidDel="00BE2A55">
            <w:rPr>
              <w:vertAlign w:val="subscript"/>
            </w:rPr>
            <w:delText>onv</w:delText>
          </w:r>
          <w:r w:rsidRPr="007666B9" w:rsidDel="00BE2A55">
            <w:rPr>
              <w:vertAlign w:val="subscript"/>
            </w:rPr>
            <w:delText>Base</w:delText>
          </w:r>
          <w:r w:rsidDel="00BE2A55">
            <w:delText>* %</w:delText>
          </w:r>
          <w:r w:rsidRPr="00EB0280" w:rsidDel="00BE2A55">
            <w:rPr>
              <w:vertAlign w:val="subscript"/>
            </w:rPr>
            <w:delText>Conv</w:delText>
          </w:r>
        </w:del>
      </w:ins>
    </w:p>
    <w:p w:rsidR="006B4987" w:rsidDel="00BE2A55" w:rsidRDefault="006B4987" w:rsidP="005A4344">
      <w:pPr>
        <w:spacing w:after="120"/>
        <w:ind w:left="187" w:firstLine="720"/>
        <w:rPr>
          <w:ins w:id="462" w:author="Shraddha Raikar" w:date="2015-10-19T13:48:00Z"/>
          <w:del w:id="463" w:author="April Desclos" w:date="2015-11-06T15:45:00Z"/>
        </w:rPr>
      </w:pPr>
      <w:ins w:id="464" w:author="Shraddha Raikar" w:date="2015-10-19T13:48:00Z">
        <w:del w:id="465" w:author="April Desclos" w:date="2015-11-06T15:45:00Z">
          <w:r w:rsidRPr="001E4CC4" w:rsidDel="00BE2A55">
            <w:delText>Wh/day</w:delText>
          </w:r>
          <w:r w:rsidRPr="007666B9" w:rsidDel="00BE2A55">
            <w:rPr>
              <w:vertAlign w:val="subscript"/>
            </w:rPr>
            <w:delText>SteamBase</w:delText>
          </w:r>
          <w:r w:rsidDel="00BE2A55">
            <w:delText xml:space="preserve"> = Total daily cooking enegy consumed by baseline unit in steam mode</w:delText>
          </w:r>
        </w:del>
      </w:ins>
    </w:p>
    <w:p w:rsidR="006B4987" w:rsidDel="00BE2A55" w:rsidRDefault="006B4987" w:rsidP="006B4987">
      <w:pPr>
        <w:ind w:left="720" w:firstLine="360"/>
        <w:rPr>
          <w:ins w:id="466" w:author="Shraddha Raikar" w:date="2015-10-19T13:48:00Z"/>
          <w:del w:id="467" w:author="April Desclos" w:date="2015-11-06T15:45:00Z"/>
          <w:vertAlign w:val="subscript"/>
        </w:rPr>
      </w:pPr>
      <w:ins w:id="468" w:author="Shraddha Raikar" w:date="2015-10-19T13:48:00Z">
        <w:del w:id="469" w:author="April Desclos" w:date="2015-11-06T15:45:00Z">
          <w:r w:rsidDel="00BE2A55">
            <w:delText xml:space="preserve"> = M </w:delText>
          </w:r>
          <w:r w:rsidRPr="001E4CC4" w:rsidDel="00BE2A55">
            <w:delText>*</w:delText>
          </w:r>
          <w:r w:rsidDel="00BE2A55">
            <w:delText xml:space="preserve"> </w:delText>
          </w:r>
          <w:r w:rsidRPr="001E4CC4" w:rsidDel="00BE2A55">
            <w:delText>E</w:delText>
          </w:r>
          <w:r w:rsidDel="00BE2A55">
            <w:rPr>
              <w:vertAlign w:val="subscript"/>
            </w:rPr>
            <w:delText>SteamE</w:delText>
          </w:r>
          <w:r w:rsidDel="00BE2A55">
            <w:delText xml:space="preserve"> </w:delText>
          </w:r>
          <w:r w:rsidRPr="001E4CC4" w:rsidDel="00BE2A55">
            <w:delText>/</w:delText>
          </w:r>
          <w:r w:rsidDel="00BE2A55">
            <w:delText xml:space="preserve"> </w:delText>
          </w:r>
          <w:r w:rsidRPr="001E4CC4" w:rsidDel="00BE2A55">
            <w:delText>η</w:delText>
          </w:r>
          <w:r w:rsidDel="00BE2A55">
            <w:delText>Elec</w:delText>
          </w:r>
          <w:r w:rsidRPr="00966637" w:rsidDel="00BE2A55">
            <w:rPr>
              <w:vertAlign w:val="subscript"/>
            </w:rPr>
            <w:delText>Steam</w:delText>
          </w:r>
          <w:r w:rsidRPr="007666B9" w:rsidDel="00BE2A55">
            <w:rPr>
              <w:vertAlign w:val="subscript"/>
            </w:rPr>
            <w:delText>Base</w:delText>
          </w:r>
          <w:r w:rsidDel="00BE2A55">
            <w:delText>* %</w:delText>
          </w:r>
          <w:r w:rsidDel="00BE2A55">
            <w:rPr>
              <w:vertAlign w:val="subscript"/>
            </w:rPr>
            <w:delText>steam</w:delText>
          </w:r>
        </w:del>
      </w:ins>
    </w:p>
    <w:p w:rsidR="006B4987" w:rsidDel="00A454A5" w:rsidRDefault="006B4987" w:rsidP="006B4987">
      <w:pPr>
        <w:spacing w:after="120"/>
        <w:ind w:left="360" w:firstLine="547"/>
        <w:rPr>
          <w:ins w:id="470" w:author="Shraddha Raikar" w:date="2015-10-19T13:48:00Z"/>
          <w:del w:id="471" w:author="April Desclos" w:date="2015-11-06T19:02:00Z"/>
        </w:rPr>
      </w:pPr>
      <w:ins w:id="472" w:author="Shraddha Raikar" w:date="2015-10-19T13:48:00Z">
        <w:del w:id="473" w:author="April Desclos" w:date="2015-11-06T19:02:00Z">
          <w:r w:rsidDel="00A454A5">
            <w:delText>DIE</w:delText>
          </w:r>
          <w:r w:rsidDel="00A454A5">
            <w:rPr>
              <w:vertAlign w:val="subscript"/>
            </w:rPr>
            <w:delText>ConvB</w:delText>
          </w:r>
          <w:r w:rsidRPr="00DE352C" w:rsidDel="00A454A5">
            <w:rPr>
              <w:vertAlign w:val="subscript"/>
            </w:rPr>
            <w:delText>ase</w:delText>
          </w:r>
          <w:r w:rsidDel="00A454A5">
            <w:rPr>
              <w:vertAlign w:val="subscript"/>
            </w:rPr>
            <w:delText>Elec</w:delText>
          </w:r>
          <w:r w:rsidDel="00A454A5">
            <w:delText xml:space="preserve"> = Total Daily Idle Energy consumed by electric baseline unit in convection mode</w:delText>
          </w:r>
        </w:del>
      </w:ins>
    </w:p>
    <w:p w:rsidR="006B4987" w:rsidDel="00A454A5" w:rsidRDefault="006B4987" w:rsidP="006B4987">
      <w:pPr>
        <w:ind w:left="720" w:firstLine="450"/>
        <w:rPr>
          <w:ins w:id="474" w:author="Shraddha Raikar" w:date="2015-10-19T13:48:00Z"/>
          <w:del w:id="475" w:author="April Desclos" w:date="2015-11-06T19:02:00Z"/>
        </w:rPr>
      </w:pPr>
      <w:ins w:id="476" w:author="Shraddha Raikar" w:date="2015-10-19T13:48:00Z">
        <w:del w:id="477" w:author="April Desclos" w:date="2015-11-06T19:02:00Z">
          <w:r w:rsidDel="00A454A5">
            <w:delText>= E</w:delText>
          </w:r>
          <w:r w:rsidRPr="00726159" w:rsidDel="00A454A5">
            <w:rPr>
              <w:vertAlign w:val="subscript"/>
            </w:rPr>
            <w:delText>IdleConv</w:delText>
          </w:r>
          <w:r w:rsidDel="00A454A5">
            <w:rPr>
              <w:vertAlign w:val="subscript"/>
            </w:rPr>
            <w:delText>Base</w:delText>
          </w:r>
          <w:r w:rsidDel="00A454A5">
            <w:delText xml:space="preserve"> * T</w:delText>
          </w:r>
          <w:r w:rsidRPr="00726159" w:rsidDel="00A454A5">
            <w:rPr>
              <w:vertAlign w:val="subscript"/>
            </w:rPr>
            <w:delText>idle</w:delText>
          </w:r>
          <w:r w:rsidDel="00A454A5">
            <w:rPr>
              <w:vertAlign w:val="subscript"/>
            </w:rPr>
            <w:delText>ConvBase</w:delText>
          </w:r>
        </w:del>
      </w:ins>
    </w:p>
    <w:p w:rsidR="006B4987" w:rsidDel="00A454A5" w:rsidRDefault="006B4987" w:rsidP="006B4987">
      <w:pPr>
        <w:spacing w:after="120"/>
        <w:ind w:left="360" w:firstLine="547"/>
        <w:rPr>
          <w:ins w:id="478" w:author="Shraddha Raikar" w:date="2015-10-19T13:48:00Z"/>
          <w:del w:id="479" w:author="April Desclos" w:date="2015-11-06T19:02:00Z"/>
        </w:rPr>
      </w:pPr>
      <w:ins w:id="480" w:author="Shraddha Raikar" w:date="2015-10-19T13:48:00Z">
        <w:del w:id="481" w:author="April Desclos" w:date="2015-11-06T19:02:00Z">
          <w:r w:rsidDel="00A454A5">
            <w:delText>DIE</w:delText>
          </w:r>
          <w:r w:rsidDel="00A454A5">
            <w:rPr>
              <w:vertAlign w:val="subscript"/>
            </w:rPr>
            <w:delText>SteamB</w:delText>
          </w:r>
          <w:r w:rsidRPr="00DE352C" w:rsidDel="00A454A5">
            <w:rPr>
              <w:vertAlign w:val="subscript"/>
            </w:rPr>
            <w:delText>ase</w:delText>
          </w:r>
          <w:r w:rsidDel="00A454A5">
            <w:rPr>
              <w:vertAlign w:val="subscript"/>
            </w:rPr>
            <w:delText>Elec</w:delText>
          </w:r>
          <w:r w:rsidDel="00A454A5">
            <w:delText xml:space="preserve"> = Total Daily Idle Energy consumed by electric baseline unit in steam mode</w:delText>
          </w:r>
        </w:del>
      </w:ins>
    </w:p>
    <w:p w:rsidR="006B4987" w:rsidDel="00A454A5" w:rsidRDefault="006B4987" w:rsidP="006B4987">
      <w:pPr>
        <w:ind w:left="720" w:firstLine="450"/>
        <w:rPr>
          <w:ins w:id="482" w:author="Shraddha Raikar" w:date="2015-10-19T13:48:00Z"/>
          <w:del w:id="483" w:author="April Desclos" w:date="2015-11-06T19:02:00Z"/>
        </w:rPr>
      </w:pPr>
      <w:ins w:id="484" w:author="Shraddha Raikar" w:date="2015-10-19T13:48:00Z">
        <w:del w:id="485" w:author="April Desclos" w:date="2015-11-06T19:02:00Z">
          <w:r w:rsidDel="00A454A5">
            <w:delText xml:space="preserve"> = E</w:delText>
          </w:r>
          <w:r w:rsidDel="00A454A5">
            <w:rPr>
              <w:vertAlign w:val="subscript"/>
            </w:rPr>
            <w:delText>IdleSteamBase</w:delText>
          </w:r>
          <w:r w:rsidDel="00A454A5">
            <w:delText xml:space="preserve"> * T</w:delText>
          </w:r>
          <w:r w:rsidRPr="00726159" w:rsidDel="00A454A5">
            <w:rPr>
              <w:vertAlign w:val="subscript"/>
            </w:rPr>
            <w:delText>idle</w:delText>
          </w:r>
          <w:r w:rsidDel="00A454A5">
            <w:rPr>
              <w:vertAlign w:val="subscript"/>
            </w:rPr>
            <w:delText>SteamBase</w:delText>
          </w:r>
        </w:del>
      </w:ins>
    </w:p>
    <w:p w:rsidR="006B4987" w:rsidDel="00AE743F" w:rsidRDefault="006B4987" w:rsidP="006B4987">
      <w:pPr>
        <w:spacing w:after="120"/>
        <w:ind w:firstLine="720"/>
        <w:rPr>
          <w:ins w:id="486" w:author="Shraddha Raikar" w:date="2015-10-19T13:48:00Z"/>
          <w:del w:id="487" w:author="April Desclos" w:date="2015-11-06T19:29:00Z"/>
        </w:rPr>
      </w:pPr>
      <w:ins w:id="488" w:author="Shraddha Raikar" w:date="2015-10-19T13:48:00Z">
        <w:del w:id="489" w:author="April Desclos" w:date="2015-11-06T19:29:00Z">
          <w:r w:rsidRPr="001E4CC4" w:rsidDel="00AE743F">
            <w:delText>Wh/day</w:delText>
          </w:r>
          <w:r w:rsidRPr="001E4CC4" w:rsidDel="00AE743F">
            <w:rPr>
              <w:vertAlign w:val="subscript"/>
            </w:rPr>
            <w:delText>EE</w:delText>
          </w:r>
          <w:r w:rsidRPr="001A59BF" w:rsidDel="00AE743F">
            <w:delText xml:space="preserve"> </w:delText>
          </w:r>
          <w:r w:rsidDel="00AE743F">
            <w:delText>= Total Daily enegy consumed by efficient unit</w:delText>
          </w:r>
        </w:del>
      </w:ins>
    </w:p>
    <w:p w:rsidR="006B4987" w:rsidRPr="001A59BF" w:rsidDel="00AE743F" w:rsidRDefault="006B4987" w:rsidP="006B4987">
      <w:pPr>
        <w:ind w:left="180" w:firstLine="720"/>
        <w:rPr>
          <w:ins w:id="490" w:author="Shraddha Raikar" w:date="2015-10-19T13:48:00Z"/>
          <w:del w:id="491" w:author="April Desclos" w:date="2015-11-06T19:29:00Z"/>
        </w:rPr>
      </w:pPr>
      <w:ins w:id="492" w:author="Shraddha Raikar" w:date="2015-10-19T13:48:00Z">
        <w:del w:id="493" w:author="April Desclos" w:date="2015-11-06T19:29:00Z">
          <w:r w:rsidRPr="001E4CC4" w:rsidDel="00AE743F">
            <w:delText>= Wh/day</w:delText>
          </w:r>
          <w:r w:rsidRPr="001A59BF" w:rsidDel="00AE743F">
            <w:rPr>
              <w:vertAlign w:val="subscript"/>
            </w:rPr>
            <w:delText>ConvEE</w:delText>
          </w:r>
          <w:r w:rsidRPr="001E4CC4" w:rsidDel="00AE743F">
            <w:delText xml:space="preserve"> + Wh/day</w:delText>
          </w:r>
          <w:r w:rsidRPr="001A59BF" w:rsidDel="00AE743F">
            <w:rPr>
              <w:vertAlign w:val="subscript"/>
            </w:rPr>
            <w:delText>S</w:delText>
          </w:r>
          <w:r w:rsidRPr="001E4CC4" w:rsidDel="00AE743F">
            <w:rPr>
              <w:vertAlign w:val="subscript"/>
            </w:rPr>
            <w:delText>teamEE</w:delText>
          </w:r>
          <w:r w:rsidRPr="001A59BF" w:rsidDel="00AE743F">
            <w:delText xml:space="preserve"> </w:delText>
          </w:r>
          <w:r w:rsidDel="00AE743F">
            <w:delText>+ DIE</w:delText>
          </w:r>
          <w:r w:rsidDel="00AE743F">
            <w:rPr>
              <w:vertAlign w:val="subscript"/>
            </w:rPr>
            <w:delText xml:space="preserve">ConvEE </w:delText>
          </w:r>
          <w:r w:rsidDel="00AE743F">
            <w:delText>+ DIE</w:delText>
          </w:r>
          <w:r w:rsidRPr="00DB3B92" w:rsidDel="00AE743F">
            <w:rPr>
              <w:vertAlign w:val="subscript"/>
            </w:rPr>
            <w:delText>steamEE</w:delText>
          </w:r>
        </w:del>
      </w:ins>
    </w:p>
    <w:p w:rsidR="006B4987" w:rsidDel="00AE743F" w:rsidRDefault="006B4987" w:rsidP="006B4987">
      <w:pPr>
        <w:spacing w:after="120"/>
        <w:ind w:left="720" w:firstLine="187"/>
        <w:rPr>
          <w:ins w:id="494" w:author="Shraddha Raikar" w:date="2015-10-19T13:48:00Z"/>
          <w:del w:id="495" w:author="April Desclos" w:date="2015-11-06T19:29:00Z"/>
        </w:rPr>
      </w:pPr>
      <w:ins w:id="496" w:author="Shraddha Raikar" w:date="2015-10-19T13:48:00Z">
        <w:del w:id="497" w:author="April Desclos" w:date="2015-11-06T19:29:00Z">
          <w:r w:rsidRPr="001E4CC4" w:rsidDel="00AE743F">
            <w:delText>Wh/day</w:delText>
          </w:r>
          <w:r w:rsidRPr="001A59BF" w:rsidDel="00AE743F">
            <w:rPr>
              <w:vertAlign w:val="subscript"/>
            </w:rPr>
            <w:delText>Conv</w:delText>
          </w:r>
          <w:r w:rsidRPr="001E4CC4" w:rsidDel="00AE743F">
            <w:rPr>
              <w:vertAlign w:val="subscript"/>
            </w:rPr>
            <w:delText>EE</w:delText>
          </w:r>
          <w:r w:rsidRPr="001A59BF" w:rsidDel="00AE743F">
            <w:delText xml:space="preserve"> </w:delText>
          </w:r>
          <w:r w:rsidDel="00AE743F">
            <w:delText>= Total Daily enegy consumed by efficient unit in convection cooking mode</w:delText>
          </w:r>
        </w:del>
      </w:ins>
    </w:p>
    <w:p w:rsidR="006B4987" w:rsidRPr="001A59BF" w:rsidDel="00AE743F" w:rsidRDefault="006B4987" w:rsidP="006B4987">
      <w:pPr>
        <w:ind w:left="720" w:firstLine="360"/>
        <w:rPr>
          <w:ins w:id="498" w:author="Shraddha Raikar" w:date="2015-10-19T13:48:00Z"/>
          <w:del w:id="499" w:author="April Desclos" w:date="2015-11-06T19:29:00Z"/>
        </w:rPr>
      </w:pPr>
      <w:ins w:id="500" w:author="Shraddha Raikar" w:date="2015-10-19T13:48:00Z">
        <w:del w:id="501" w:author="April Desclos" w:date="2015-11-06T19:29:00Z">
          <w:r w:rsidRPr="001E4CC4" w:rsidDel="00AE743F">
            <w:delText xml:space="preserve">= </w:delText>
          </w:r>
          <w:r w:rsidDel="00AE743F">
            <w:delText xml:space="preserve">M </w:delText>
          </w:r>
          <w:r w:rsidRPr="001E4CC4" w:rsidDel="00AE743F">
            <w:delText>*</w:delText>
          </w:r>
          <w:r w:rsidDel="00AE743F">
            <w:delText xml:space="preserve"> </w:delText>
          </w:r>
          <w:r w:rsidRPr="001E4CC4" w:rsidDel="00AE743F">
            <w:delText>E</w:delText>
          </w:r>
          <w:r w:rsidRPr="007666B9" w:rsidDel="00AE743F">
            <w:rPr>
              <w:vertAlign w:val="subscript"/>
            </w:rPr>
            <w:delText>C</w:delText>
          </w:r>
          <w:r w:rsidRPr="001E4CC4" w:rsidDel="00AE743F">
            <w:rPr>
              <w:vertAlign w:val="subscript"/>
            </w:rPr>
            <w:delText>onv</w:delText>
          </w:r>
          <w:r w:rsidDel="00AE743F">
            <w:rPr>
              <w:vertAlign w:val="subscript"/>
            </w:rPr>
            <w:delText>E</w:delText>
          </w:r>
          <w:r w:rsidDel="00AE743F">
            <w:delText xml:space="preserve"> </w:delText>
          </w:r>
          <w:r w:rsidRPr="001E4CC4" w:rsidDel="00AE743F">
            <w:delText>/</w:delText>
          </w:r>
          <w:r w:rsidDel="00AE743F">
            <w:delText xml:space="preserve"> </w:delText>
          </w:r>
          <w:r w:rsidRPr="001E4CC4" w:rsidDel="00AE743F">
            <w:delText>η</w:delText>
          </w:r>
          <w:r w:rsidDel="00AE743F">
            <w:delText>Elec</w:delText>
          </w:r>
          <w:r w:rsidRPr="007666B9" w:rsidDel="00AE743F">
            <w:rPr>
              <w:vertAlign w:val="subscript"/>
            </w:rPr>
            <w:delText>C</w:delText>
          </w:r>
          <w:r w:rsidRPr="001E4CC4" w:rsidDel="00AE743F">
            <w:rPr>
              <w:vertAlign w:val="subscript"/>
            </w:rPr>
            <w:delText>onv</w:delText>
          </w:r>
          <w:r w:rsidDel="00AE743F">
            <w:rPr>
              <w:vertAlign w:val="subscript"/>
            </w:rPr>
            <w:delText>EE</w:delText>
          </w:r>
          <w:r w:rsidDel="00AE743F">
            <w:delText>* %</w:delText>
          </w:r>
          <w:r w:rsidRPr="00EB0280" w:rsidDel="00AE743F">
            <w:rPr>
              <w:vertAlign w:val="subscript"/>
            </w:rPr>
            <w:delText>Conv</w:delText>
          </w:r>
        </w:del>
      </w:ins>
    </w:p>
    <w:p w:rsidR="006B4987" w:rsidRPr="00EB0280" w:rsidDel="00AE743F" w:rsidRDefault="006B4987" w:rsidP="006B4987">
      <w:pPr>
        <w:spacing w:after="120"/>
        <w:ind w:left="187" w:firstLine="720"/>
        <w:rPr>
          <w:ins w:id="502" w:author="Shraddha Raikar" w:date="2015-10-19T13:48:00Z"/>
          <w:del w:id="503" w:author="April Desclos" w:date="2015-11-06T19:29:00Z"/>
        </w:rPr>
      </w:pPr>
      <w:ins w:id="504" w:author="Shraddha Raikar" w:date="2015-10-19T13:48:00Z">
        <w:del w:id="505" w:author="April Desclos" w:date="2015-11-06T19:29:00Z">
          <w:r w:rsidRPr="001E4CC4" w:rsidDel="00AE743F">
            <w:delText>Wh/day</w:delText>
          </w:r>
          <w:r w:rsidRPr="001A59BF" w:rsidDel="00AE743F">
            <w:rPr>
              <w:vertAlign w:val="subscript"/>
            </w:rPr>
            <w:delText>S</w:delText>
          </w:r>
          <w:r w:rsidDel="00AE743F">
            <w:rPr>
              <w:vertAlign w:val="subscript"/>
            </w:rPr>
            <w:delText>team</w:delText>
          </w:r>
          <w:r w:rsidRPr="001E4CC4" w:rsidDel="00AE743F">
            <w:rPr>
              <w:vertAlign w:val="subscript"/>
            </w:rPr>
            <w:delText>EE</w:delText>
          </w:r>
          <w:r w:rsidDel="00AE743F">
            <w:delText xml:space="preserve"> = Total Daily enegy consumed by efficient unit in steam cooking mode</w:delText>
          </w:r>
        </w:del>
      </w:ins>
    </w:p>
    <w:p w:rsidR="006B4987" w:rsidDel="00AE743F" w:rsidRDefault="006B4987" w:rsidP="006B4987">
      <w:pPr>
        <w:ind w:left="180" w:firstLine="900"/>
        <w:rPr>
          <w:ins w:id="506" w:author="Shraddha Raikar" w:date="2015-10-19T13:48:00Z"/>
          <w:del w:id="507" w:author="April Desclos" w:date="2015-11-06T19:29:00Z"/>
        </w:rPr>
      </w:pPr>
      <w:ins w:id="508" w:author="Shraddha Raikar" w:date="2015-10-19T13:48:00Z">
        <w:del w:id="509" w:author="April Desclos" w:date="2015-11-06T19:29:00Z">
          <w:r w:rsidRPr="001E4CC4" w:rsidDel="00AE743F">
            <w:delText xml:space="preserve">= </w:delText>
          </w:r>
          <w:r w:rsidDel="00AE743F">
            <w:delText xml:space="preserve">M </w:delText>
          </w:r>
          <w:r w:rsidRPr="001E4CC4" w:rsidDel="00AE743F">
            <w:delText>*</w:delText>
          </w:r>
          <w:r w:rsidDel="00AE743F">
            <w:delText xml:space="preserve"> </w:delText>
          </w:r>
          <w:r w:rsidRPr="001E4CC4" w:rsidDel="00AE743F">
            <w:delText>E</w:delText>
          </w:r>
          <w:r w:rsidDel="00AE743F">
            <w:rPr>
              <w:vertAlign w:val="subscript"/>
            </w:rPr>
            <w:delText>SteamE</w:delText>
          </w:r>
          <w:r w:rsidDel="00AE743F">
            <w:delText xml:space="preserve"> </w:delText>
          </w:r>
          <w:r w:rsidRPr="001E4CC4" w:rsidDel="00AE743F">
            <w:delText>/</w:delText>
          </w:r>
          <w:r w:rsidDel="00AE743F">
            <w:delText xml:space="preserve"> </w:delText>
          </w:r>
          <w:r w:rsidRPr="001E4CC4" w:rsidDel="00AE743F">
            <w:delText>η</w:delText>
          </w:r>
          <w:r w:rsidDel="00AE743F">
            <w:delText>Elec</w:delText>
          </w:r>
          <w:r w:rsidRPr="00966637" w:rsidDel="00AE743F">
            <w:rPr>
              <w:vertAlign w:val="subscript"/>
            </w:rPr>
            <w:delText>Steam</w:delText>
          </w:r>
          <w:r w:rsidDel="00AE743F">
            <w:rPr>
              <w:vertAlign w:val="subscript"/>
            </w:rPr>
            <w:delText>EE</w:delText>
          </w:r>
          <w:r w:rsidDel="00AE743F">
            <w:delText>* %</w:delText>
          </w:r>
          <w:r w:rsidDel="00AE743F">
            <w:rPr>
              <w:vertAlign w:val="subscript"/>
            </w:rPr>
            <w:delText>steam</w:delText>
          </w:r>
          <w:r w:rsidDel="00AE743F">
            <w:delText xml:space="preserve"> </w:delText>
          </w:r>
        </w:del>
      </w:ins>
    </w:p>
    <w:p w:rsidR="006B4987" w:rsidDel="00AE743F" w:rsidRDefault="006B4987" w:rsidP="006B4987">
      <w:pPr>
        <w:spacing w:after="120"/>
        <w:ind w:left="187" w:firstLine="720"/>
        <w:rPr>
          <w:ins w:id="510" w:author="Shraddha Raikar" w:date="2015-10-19T13:48:00Z"/>
          <w:del w:id="511" w:author="April Desclos" w:date="2015-11-06T19:29:00Z"/>
        </w:rPr>
      </w:pPr>
      <w:ins w:id="512" w:author="Shraddha Raikar" w:date="2015-10-19T13:48:00Z">
        <w:del w:id="513" w:author="April Desclos" w:date="2015-11-06T19:29:00Z">
          <w:r w:rsidDel="00AE743F">
            <w:delText>DIE</w:delText>
          </w:r>
          <w:r w:rsidDel="00AE743F">
            <w:rPr>
              <w:vertAlign w:val="subscript"/>
            </w:rPr>
            <w:delText>ConvEEElec</w:delText>
          </w:r>
          <w:r w:rsidDel="00AE743F">
            <w:delText xml:space="preserve"> = Total Daily Idle Energy consumed by electric efficient unit in convection mode</w:delText>
          </w:r>
        </w:del>
      </w:ins>
    </w:p>
    <w:p w:rsidR="006B4987" w:rsidDel="00AE743F" w:rsidRDefault="006B4987" w:rsidP="006B4987">
      <w:pPr>
        <w:ind w:left="720" w:firstLine="450"/>
        <w:rPr>
          <w:ins w:id="514" w:author="Shraddha Raikar" w:date="2015-10-19T13:48:00Z"/>
          <w:del w:id="515" w:author="April Desclos" w:date="2015-11-06T19:29:00Z"/>
        </w:rPr>
      </w:pPr>
      <w:ins w:id="516" w:author="Shraddha Raikar" w:date="2015-10-19T13:48:00Z">
        <w:del w:id="517" w:author="April Desclos" w:date="2015-11-06T19:29:00Z">
          <w:r w:rsidDel="00AE743F">
            <w:delText>= E</w:delText>
          </w:r>
          <w:r w:rsidRPr="00726159" w:rsidDel="00AE743F">
            <w:rPr>
              <w:vertAlign w:val="subscript"/>
            </w:rPr>
            <w:delText>IdleConv</w:delText>
          </w:r>
          <w:r w:rsidDel="00AE743F">
            <w:rPr>
              <w:vertAlign w:val="subscript"/>
            </w:rPr>
            <w:delText>EE</w:delText>
          </w:r>
          <w:r w:rsidDel="00AE743F">
            <w:delText xml:space="preserve"> * T</w:delText>
          </w:r>
          <w:r w:rsidRPr="00726159" w:rsidDel="00AE743F">
            <w:rPr>
              <w:vertAlign w:val="subscript"/>
            </w:rPr>
            <w:delText>idle</w:delText>
          </w:r>
          <w:r w:rsidDel="00AE743F">
            <w:rPr>
              <w:vertAlign w:val="subscript"/>
            </w:rPr>
            <w:delText>ConvEE</w:delText>
          </w:r>
        </w:del>
      </w:ins>
    </w:p>
    <w:p w:rsidR="006B4987" w:rsidRPr="000977BF" w:rsidDel="00AE743F" w:rsidRDefault="006B4987" w:rsidP="006B4987">
      <w:pPr>
        <w:spacing w:after="120"/>
        <w:ind w:left="360" w:firstLine="547"/>
        <w:rPr>
          <w:ins w:id="518" w:author="Shraddha Raikar" w:date="2015-10-19T13:48:00Z"/>
          <w:del w:id="519" w:author="April Desclos" w:date="2015-11-06T19:29:00Z"/>
        </w:rPr>
      </w:pPr>
      <w:ins w:id="520" w:author="Shraddha Raikar" w:date="2015-10-19T13:48:00Z">
        <w:del w:id="521" w:author="April Desclos" w:date="2015-11-06T19:29:00Z">
          <w:r w:rsidDel="00AE743F">
            <w:delText>DiE</w:delText>
          </w:r>
          <w:r w:rsidDel="00AE743F">
            <w:rPr>
              <w:vertAlign w:val="subscript"/>
            </w:rPr>
            <w:delText>SteamEEElec</w:delText>
          </w:r>
          <w:r w:rsidDel="00AE743F">
            <w:delText xml:space="preserve"> = Total Daily Idle Energy consumed by electric efficient unit in steam mode</w:delText>
          </w:r>
        </w:del>
      </w:ins>
    </w:p>
    <w:p w:rsidR="006B4987" w:rsidDel="00AE743F" w:rsidRDefault="006B4987" w:rsidP="006B4987">
      <w:pPr>
        <w:ind w:left="720" w:firstLine="450"/>
        <w:rPr>
          <w:ins w:id="522" w:author="Shraddha Raikar" w:date="2015-10-19T13:48:00Z"/>
          <w:del w:id="523" w:author="April Desclos" w:date="2015-11-06T19:29:00Z"/>
        </w:rPr>
      </w:pPr>
      <w:ins w:id="524" w:author="Shraddha Raikar" w:date="2015-10-19T13:48:00Z">
        <w:del w:id="525" w:author="April Desclos" w:date="2015-11-06T19:29:00Z">
          <w:r w:rsidDel="00AE743F">
            <w:delText>= E</w:delText>
          </w:r>
          <w:r w:rsidDel="00AE743F">
            <w:rPr>
              <w:vertAlign w:val="subscript"/>
            </w:rPr>
            <w:delText>IdleSteamEE</w:delText>
          </w:r>
          <w:r w:rsidDel="00AE743F">
            <w:delText xml:space="preserve"> * T</w:delText>
          </w:r>
          <w:r w:rsidRPr="00726159" w:rsidDel="00AE743F">
            <w:rPr>
              <w:vertAlign w:val="subscript"/>
            </w:rPr>
            <w:delText>idle</w:delText>
          </w:r>
          <w:r w:rsidDel="00AE743F">
            <w:rPr>
              <w:vertAlign w:val="subscript"/>
            </w:rPr>
            <w:delText>SteamEE</w:delText>
          </w:r>
        </w:del>
      </w:ins>
    </w:p>
    <w:p w:rsidR="006B4987" w:rsidRDefault="006B4987" w:rsidP="006B4987">
      <w:pPr>
        <w:rPr>
          <w:ins w:id="526" w:author="Shraddha Raikar" w:date="2015-10-19T13:48:00Z"/>
        </w:rPr>
      </w:pPr>
      <w:ins w:id="527" w:author="Shraddha Raikar" w:date="2015-10-19T13:48:00Z">
        <w:del w:id="528" w:author="April Desclos" w:date="2015-11-07T08:40:00Z">
          <w:r w:rsidDel="00B77D18">
            <w:delText>W</w:delText>
          </w:r>
        </w:del>
      </w:ins>
      <w:r w:rsidR="00F03D2C">
        <w:t>W</w:t>
      </w:r>
      <w:ins w:id="529" w:author="Shraddha Raikar" w:date="2015-10-19T13:48:00Z">
        <w:r>
          <w:t>here</w:t>
        </w:r>
      </w:ins>
      <w:ins w:id="530" w:author="April Desclos" w:date="2015-11-06T19:30:00Z">
        <w:r w:rsidR="00AE743F">
          <w:t>:</w:t>
        </w:r>
      </w:ins>
      <w:ins w:id="531" w:author="Shraddha Raikar" w:date="2015-10-19T13:48:00Z">
        <w:del w:id="532" w:author="April Desclos" w:date="2015-11-06T19:30:00Z">
          <w:r w:rsidDel="00AE743F">
            <w:delText>,</w:delText>
          </w:r>
        </w:del>
      </w:ins>
    </w:p>
    <w:p w:rsidR="006B4987" w:rsidRPr="002E0349" w:rsidRDefault="006B4987">
      <w:pPr>
        <w:spacing w:before="240"/>
        <w:ind w:firstLine="720"/>
        <w:rPr>
          <w:ins w:id="533" w:author="Shraddha Raikar" w:date="2015-10-19T13:48:00Z"/>
        </w:rPr>
        <w:pPrChange w:id="534" w:author="April Desclos" w:date="2015-11-06T19:36:00Z">
          <w:pPr>
            <w:spacing w:before="240" w:after="0"/>
            <w:ind w:firstLine="720"/>
          </w:pPr>
        </w:pPrChange>
      </w:pPr>
      <w:ins w:id="535" w:author="Shraddha Raikar" w:date="2015-10-19T13:48:00Z">
        <w:del w:id="536" w:author="April Desclos" w:date="2015-11-06T19:31:00Z">
          <w:r w:rsidRPr="002E0349" w:rsidDel="00AE743F">
            <w:delText>M</w:delText>
          </w:r>
        </w:del>
      </w:ins>
      <w:proofErr w:type="spellStart"/>
      <w:ins w:id="537" w:author="April Desclos" w:date="2015-11-06T19:31:00Z">
        <w:r w:rsidR="00AE743F">
          <w:t>LB</w:t>
        </w:r>
        <w:r w:rsidR="00AE743F" w:rsidRPr="00AE743F">
          <w:rPr>
            <w:vertAlign w:val="subscript"/>
          </w:rPr>
          <w:t>Elec</w:t>
        </w:r>
      </w:ins>
      <w:proofErr w:type="spellEnd"/>
      <w:ins w:id="538" w:author="Shraddha Raikar" w:date="2015-10-19T13:48:00Z">
        <w:r w:rsidRPr="00AE743F">
          <w:rPr>
            <w:vertAlign w:val="subscript"/>
          </w:rPr>
          <w:t xml:space="preserve"> </w:t>
        </w:r>
      </w:ins>
      <w:ins w:id="539" w:author="April Desclos" w:date="2015-11-06T19:30:00Z">
        <w:r w:rsidR="00AE743F">
          <w:tab/>
        </w:r>
      </w:ins>
      <w:ins w:id="540" w:author="April Desclos" w:date="2015-11-06T19:31:00Z">
        <w:r w:rsidR="00AE743F">
          <w:tab/>
        </w:r>
      </w:ins>
      <w:ins w:id="541" w:author="April Desclos" w:date="2015-11-06T19:59:00Z">
        <w:r w:rsidR="00F03D2C">
          <w:tab/>
        </w:r>
      </w:ins>
      <w:ins w:id="542" w:author="Shraddha Raikar" w:date="2015-10-19T13:48:00Z">
        <w:r w:rsidRPr="002E0349">
          <w:t>=</w:t>
        </w:r>
      </w:ins>
      <w:ins w:id="543" w:author="April Desclos" w:date="2015-11-06T19:32:00Z">
        <w:r w:rsidR="00AE743F">
          <w:t xml:space="preserve"> </w:t>
        </w:r>
      </w:ins>
      <w:ins w:id="544" w:author="Shraddha Raikar" w:date="2015-10-19T13:48:00Z">
        <w:r w:rsidRPr="002E0349">
          <w:t>Estimated mass of food cooked per day</w:t>
        </w:r>
      </w:ins>
      <w:ins w:id="545" w:author="April Desclos" w:date="2015-11-06T19:34:00Z">
        <w:r w:rsidR="00AE743F">
          <w:t xml:space="preserve"> </w:t>
        </w:r>
      </w:ins>
      <w:ins w:id="546" w:author="April Desclos" w:date="2015-11-07T08:54:00Z">
        <w:r w:rsidR="00DD5534">
          <w:t xml:space="preserve">for electric oven </w:t>
        </w:r>
      </w:ins>
      <w:ins w:id="547" w:author="April Desclos" w:date="2015-11-06T19:34:00Z">
        <w:r w:rsidR="00AE743F">
          <w:t>(</w:t>
        </w:r>
        <w:proofErr w:type="spellStart"/>
        <w:r w:rsidR="00AE743F">
          <w:t>lbs</w:t>
        </w:r>
        <w:proofErr w:type="spellEnd"/>
        <w:r w:rsidR="00AE743F">
          <w:t>/day)</w:t>
        </w:r>
      </w:ins>
      <w:ins w:id="548" w:author="Shraddha Raikar" w:date="2015-10-19T13:48:00Z">
        <w:del w:id="549" w:author="April Desclos" w:date="2015-11-06T19:34:00Z">
          <w:r w:rsidRPr="002E0349" w:rsidDel="00AE743F">
            <w:delText xml:space="preserve">, in </w:delText>
          </w:r>
          <w:r w:rsidDel="00AE743F">
            <w:delText>lbs</w:delText>
          </w:r>
        </w:del>
      </w:ins>
    </w:p>
    <w:p w:rsidR="006B4987" w:rsidDel="00F03D2C" w:rsidRDefault="00AE743F">
      <w:pPr>
        <w:ind w:left="720" w:firstLine="720"/>
        <w:rPr>
          <w:ins w:id="550" w:author="Shraddha Raikar" w:date="2015-10-19T13:48:00Z"/>
          <w:del w:id="551" w:author="April Desclos" w:date="2015-11-06T20:05:00Z"/>
        </w:rPr>
        <w:pPrChange w:id="552" w:author="April Desclos" w:date="2015-11-06T19:36:00Z">
          <w:pPr>
            <w:spacing w:after="0"/>
            <w:ind w:left="720" w:firstLine="720"/>
          </w:pPr>
        </w:pPrChange>
      </w:pPr>
      <w:ins w:id="553" w:author="April Desclos" w:date="2015-11-06T19:34:00Z">
        <w:r>
          <w:tab/>
        </w:r>
      </w:ins>
      <w:ins w:id="554" w:author="April Desclos" w:date="2015-11-06T19:59:00Z">
        <w:r w:rsidR="00F03D2C">
          <w:tab/>
        </w:r>
      </w:ins>
      <w:ins w:id="555" w:author="Shraddha Raikar" w:date="2015-10-19T13:48:00Z">
        <w:r w:rsidR="006B4987" w:rsidRPr="002E0349">
          <w:t>=</w:t>
        </w:r>
        <w:r w:rsidR="006B4987">
          <w:t xml:space="preserve"> Custom, or if unknown</w:t>
        </w:r>
      </w:ins>
      <w:ins w:id="556" w:author="April Desclos" w:date="2015-11-06T19:46:00Z">
        <w:r w:rsidR="00913EF3">
          <w:t xml:space="preserve">, </w:t>
        </w:r>
      </w:ins>
      <w:ins w:id="557" w:author="Shraddha Raikar" w:date="2015-10-19T13:48:00Z">
        <w:del w:id="558" w:author="April Desclos" w:date="2015-11-06T19:46:00Z">
          <w:r w:rsidR="006B4987" w:rsidDel="00913EF3">
            <w:delText xml:space="preserve"> </w:delText>
          </w:r>
        </w:del>
        <w:del w:id="559" w:author="April Desclos" w:date="2015-11-06T19:45:00Z">
          <w:r w:rsidR="006B4987" w:rsidDel="00913EF3">
            <w:delText xml:space="preserve">=  </w:delText>
          </w:r>
        </w:del>
      </w:ins>
      <w:ins w:id="560" w:author="April Desclos" w:date="2015-11-06T19:46:00Z">
        <w:r w:rsidR="00913EF3">
          <w:t xml:space="preserve">use </w:t>
        </w:r>
      </w:ins>
      <w:ins w:id="561" w:author="Shraddha Raikar" w:date="2015-10-19T13:48:00Z">
        <w:r w:rsidR="006B4987">
          <w:t>20</w:t>
        </w:r>
        <w:r w:rsidR="006B4987" w:rsidRPr="002E0349">
          <w:t>0</w:t>
        </w:r>
        <w:r w:rsidR="006B4987">
          <w:t xml:space="preserve"> </w:t>
        </w:r>
        <w:proofErr w:type="spellStart"/>
        <w:r w:rsidR="006B4987">
          <w:t>lbs</w:t>
        </w:r>
        <w:proofErr w:type="spellEnd"/>
        <w:del w:id="562" w:author="April Desclos" w:date="2015-11-06T19:46:00Z">
          <w:r w:rsidR="006B4987" w:rsidDel="00913EF3">
            <w:rPr>
              <w:rStyle w:val="FootnoteReference"/>
            </w:rPr>
            <w:footnoteReference w:id="10"/>
          </w:r>
        </w:del>
        <w:r w:rsidR="006B4987">
          <w:t xml:space="preserve"> (If P</w:t>
        </w:r>
      </w:ins>
      <w:ins w:id="580" w:author="April Desclos" w:date="2015-11-06T21:17:00Z">
        <w:r w:rsidR="00B86101">
          <w:t xml:space="preserve"> </w:t>
        </w:r>
      </w:ins>
      <w:ins w:id="581" w:author="Shraddha Raikar" w:date="2015-10-19T13:48:00Z">
        <w:del w:id="582" w:author="April Desclos" w:date="2015-11-06T21:17:00Z">
          <w:r w:rsidR="006B4987" w:rsidDel="00B86101">
            <w:rPr>
              <w:rStyle w:val="FootnoteReference"/>
            </w:rPr>
            <w:footnoteReference w:id="11"/>
          </w:r>
        </w:del>
        <w:del w:id="592" w:author="April Desclos" w:date="2015-11-06T21:16:00Z">
          <w:r w:rsidR="006B4987" w:rsidDel="00B86101">
            <w:delText xml:space="preserve"> </w:delText>
          </w:r>
        </w:del>
        <w:r w:rsidR="006B4987">
          <w:t>&lt;15)</w:t>
        </w:r>
      </w:ins>
      <w:ins w:id="593" w:author="April Desclos" w:date="2015-11-06T19:46:00Z">
        <w:r w:rsidR="00913EF3">
          <w:t xml:space="preserve"> or 250 </w:t>
        </w:r>
        <w:proofErr w:type="spellStart"/>
        <w:r w:rsidR="00913EF3">
          <w:t>lbs</w:t>
        </w:r>
        <w:proofErr w:type="spellEnd"/>
        <w:r w:rsidR="00913EF3">
          <w:rPr>
            <w:vertAlign w:val="superscript"/>
          </w:rPr>
          <w:t xml:space="preserve"> </w:t>
        </w:r>
        <w:r w:rsidR="00863DDF">
          <w:t>(I</w:t>
        </w:r>
      </w:ins>
      <w:ins w:id="594" w:author="April Desclos" w:date="2015-11-07T09:09:00Z">
        <w:r w:rsidR="00863DDF">
          <w:t xml:space="preserve">f </w:t>
        </w:r>
      </w:ins>
      <w:ins w:id="595" w:author="April Desclos" w:date="2015-11-06T19:46:00Z">
        <w:r w:rsidR="00863DDF">
          <w:t xml:space="preserve">P </w:t>
        </w:r>
      </w:ins>
      <w:ins w:id="596" w:author="April Desclos" w:date="2015-11-07T09:09:00Z">
        <w:r w:rsidR="00863DDF">
          <w:t>&gt;</w:t>
        </w:r>
      </w:ins>
      <w:ins w:id="597" w:author="April Desclos" w:date="2015-11-07T09:10:00Z">
        <w:r w:rsidR="00863DDF">
          <w:t xml:space="preserve">= </w:t>
        </w:r>
      </w:ins>
      <w:ins w:id="598" w:author="April Desclos" w:date="2015-11-07T09:09:00Z">
        <w:r w:rsidR="00863DDF">
          <w:t>15</w:t>
        </w:r>
      </w:ins>
      <w:ins w:id="599" w:author="April Desclos" w:date="2015-11-06T19:46:00Z">
        <w:r w:rsidR="00913EF3">
          <w:t>)</w:t>
        </w:r>
      </w:ins>
    </w:p>
    <w:p w:rsidR="006B4987" w:rsidDel="00913EF3" w:rsidRDefault="006B4987">
      <w:pPr>
        <w:ind w:left="720" w:firstLine="720"/>
        <w:rPr>
          <w:ins w:id="600" w:author="Shraddha Raikar" w:date="2015-10-19T13:48:00Z"/>
          <w:del w:id="601" w:author="April Desclos" w:date="2015-11-06T19:46:00Z"/>
        </w:rPr>
        <w:pPrChange w:id="602" w:author="April Desclos" w:date="2015-11-06T19:46:00Z">
          <w:pPr>
            <w:spacing w:after="0"/>
            <w:ind w:left="720" w:firstLine="720"/>
          </w:pPr>
        </w:pPrChange>
      </w:pPr>
      <w:ins w:id="603" w:author="Shraddha Raikar" w:date="2015-10-19T13:48:00Z">
        <w:del w:id="604" w:author="April Desclos" w:date="2015-11-06T20:05:00Z">
          <w:r w:rsidDel="00F03D2C">
            <w:tab/>
          </w:r>
          <w:r w:rsidDel="00F03D2C">
            <w:tab/>
          </w:r>
          <w:r w:rsidDel="00F03D2C">
            <w:tab/>
          </w:r>
        </w:del>
        <w:del w:id="605" w:author="April Desclos" w:date="2015-11-06T19:46:00Z">
          <w:r w:rsidDel="00913EF3">
            <w:delText>= 250 lbs</w:delText>
          </w:r>
          <w:r w:rsidDel="00913EF3">
            <w:rPr>
              <w:vertAlign w:val="superscript"/>
            </w:rPr>
            <w:delText xml:space="preserve">8 </w:delText>
          </w:r>
          <w:r w:rsidDel="00913EF3">
            <w:delText>(If 15&lt; = P &lt;30)</w:delText>
          </w:r>
        </w:del>
      </w:ins>
    </w:p>
    <w:p w:rsidR="006B4987" w:rsidRDefault="006B4987">
      <w:pPr>
        <w:ind w:left="720" w:firstLine="720"/>
        <w:rPr>
          <w:ins w:id="606" w:author="Shraddha Raikar" w:date="2015-10-19T13:48:00Z"/>
        </w:rPr>
        <w:pPrChange w:id="607" w:author="April Desclos" w:date="2015-11-06T19:46:00Z">
          <w:pPr>
            <w:spacing w:after="0"/>
            <w:ind w:left="720" w:firstLine="720"/>
          </w:pPr>
        </w:pPrChange>
      </w:pPr>
      <w:ins w:id="608" w:author="Shraddha Raikar" w:date="2015-10-19T13:48:00Z">
        <w:del w:id="609" w:author="April Desclos" w:date="2015-11-06T19:46:00Z">
          <w:r w:rsidDel="00913EF3">
            <w:tab/>
          </w:r>
          <w:r w:rsidDel="00913EF3">
            <w:tab/>
          </w:r>
          <w:r w:rsidDel="00913EF3">
            <w:tab/>
            <w:delText>= 400 lbs</w:delText>
          </w:r>
          <w:r w:rsidDel="00913EF3">
            <w:rPr>
              <w:vertAlign w:val="superscript"/>
            </w:rPr>
            <w:delText>8</w:delText>
          </w:r>
          <w:r w:rsidDel="00913EF3">
            <w:delText xml:space="preserve"> (if P &gt;= 30)</w:delText>
          </w:r>
        </w:del>
      </w:ins>
    </w:p>
    <w:p w:rsidR="006B4987" w:rsidRPr="00115295" w:rsidRDefault="006B4987">
      <w:pPr>
        <w:spacing w:before="240"/>
        <w:ind w:firstLine="720"/>
        <w:rPr>
          <w:ins w:id="610" w:author="Shraddha Raikar" w:date="2015-10-19T13:48:00Z"/>
        </w:rPr>
        <w:pPrChange w:id="611" w:author="April Desclos" w:date="2015-11-06T20:08:00Z">
          <w:pPr>
            <w:spacing w:before="240" w:after="0"/>
            <w:ind w:firstLine="720"/>
          </w:pPr>
        </w:pPrChange>
      </w:pPr>
      <w:ins w:id="612" w:author="Shraddha Raikar" w:date="2015-10-19T13:48:00Z">
        <w:del w:id="613" w:author="April Desclos" w:date="2015-11-06T19:52:00Z">
          <w:r w:rsidRPr="002E0349" w:rsidDel="00285008">
            <w:delText>E</w:delText>
          </w:r>
          <w:r w:rsidDel="00285008">
            <w:rPr>
              <w:vertAlign w:val="subscript"/>
            </w:rPr>
            <w:delText>C</w:delText>
          </w:r>
          <w:r w:rsidRPr="002E0349" w:rsidDel="00285008">
            <w:rPr>
              <w:vertAlign w:val="subscript"/>
            </w:rPr>
            <w:delText>onv</w:delText>
          </w:r>
          <w:r w:rsidDel="00285008">
            <w:rPr>
              <w:vertAlign w:val="subscript"/>
            </w:rPr>
            <w:delText>E</w:delText>
          </w:r>
        </w:del>
      </w:ins>
      <w:proofErr w:type="spellStart"/>
      <w:ins w:id="614" w:author="April Desclos" w:date="2015-11-06T19:52:00Z">
        <w:r w:rsidR="00285008">
          <w:t>EFOOD</w:t>
        </w:r>
        <w:r w:rsidR="00285008">
          <w:rPr>
            <w:vertAlign w:val="subscript"/>
          </w:rPr>
          <w:t>ConvElec</w:t>
        </w:r>
      </w:ins>
      <w:proofErr w:type="spellEnd"/>
      <w:ins w:id="615" w:author="Shraddha Raikar" w:date="2015-10-19T13:48:00Z">
        <w:r w:rsidRPr="00115295">
          <w:t xml:space="preserve"> </w:t>
        </w:r>
      </w:ins>
      <w:ins w:id="616" w:author="April Desclos" w:date="2015-11-06T19:52:00Z">
        <w:r w:rsidR="00285008">
          <w:tab/>
        </w:r>
      </w:ins>
      <w:ins w:id="617" w:author="April Desclos" w:date="2015-11-06T20:06:00Z">
        <w:r w:rsidR="00F03D2C">
          <w:tab/>
        </w:r>
      </w:ins>
      <w:ins w:id="618" w:author="Shraddha Raikar" w:date="2015-10-19T13:48:00Z">
        <w:r w:rsidRPr="002E0349">
          <w:t>=</w:t>
        </w:r>
        <w:r>
          <w:t xml:space="preserve"> </w:t>
        </w:r>
        <w:r w:rsidRPr="002E0349">
          <w:t>Energy absorbed by food product</w:t>
        </w:r>
        <w:r>
          <w:t xml:space="preserve"> for </w:t>
        </w:r>
      </w:ins>
      <w:ins w:id="619" w:author="April Desclos" w:date="2015-11-06T20:06:00Z">
        <w:r w:rsidR="008C3D14">
          <w:t>e</w:t>
        </w:r>
      </w:ins>
      <w:ins w:id="620" w:author="Shraddha Raikar" w:date="2015-10-19T13:48:00Z">
        <w:del w:id="621" w:author="April Desclos" w:date="2015-11-06T20:06:00Z">
          <w:r w:rsidDel="008C3D14">
            <w:delText>E</w:delText>
          </w:r>
        </w:del>
        <w:r>
          <w:t xml:space="preserve">lectric </w:t>
        </w:r>
      </w:ins>
      <w:ins w:id="622" w:author="April Desclos" w:date="2015-11-06T20:06:00Z">
        <w:r w:rsidR="008C3D14">
          <w:t>o</w:t>
        </w:r>
      </w:ins>
      <w:ins w:id="623" w:author="Shraddha Raikar" w:date="2015-10-19T13:48:00Z">
        <w:del w:id="624" w:author="April Desclos" w:date="2015-11-06T20:06:00Z">
          <w:r w:rsidDel="008C3D14">
            <w:delText>O</w:delText>
          </w:r>
        </w:del>
        <w:r>
          <w:t>ven</w:t>
        </w:r>
      </w:ins>
      <w:ins w:id="625" w:author="April Desclos" w:date="2015-11-06T20:06:00Z">
        <w:r w:rsidR="008C3D14">
          <w:t xml:space="preserve"> in </w:t>
        </w:r>
      </w:ins>
      <w:ins w:id="626" w:author="Shraddha Raikar" w:date="2015-10-19T13:48:00Z">
        <w:del w:id="627" w:author="April Desclos" w:date="2015-11-06T20:06:00Z">
          <w:r w:rsidRPr="002E0349" w:rsidDel="008C3D14">
            <w:delText xml:space="preserve">: cooking by </w:delText>
          </w:r>
        </w:del>
        <w:r w:rsidRPr="002E0349">
          <w:t>convection</w:t>
        </w:r>
      </w:ins>
      <w:ins w:id="628" w:author="April Desclos" w:date="2015-11-06T20:07:00Z">
        <w:r w:rsidR="008C3D14">
          <w:t xml:space="preserve"> mode</w:t>
        </w:r>
      </w:ins>
    </w:p>
    <w:p w:rsidR="006B4987" w:rsidRDefault="008C3D14">
      <w:pPr>
        <w:ind w:left="720" w:firstLine="720"/>
        <w:rPr>
          <w:ins w:id="629" w:author="Shraddha Raikar" w:date="2015-10-19T13:48:00Z"/>
        </w:rPr>
        <w:pPrChange w:id="630" w:author="April Desclos" w:date="2015-11-06T20:08:00Z">
          <w:pPr>
            <w:spacing w:after="0"/>
            <w:ind w:left="720" w:firstLine="720"/>
          </w:pPr>
        </w:pPrChange>
      </w:pPr>
      <w:ins w:id="631" w:author="April Desclos" w:date="2015-11-06T20:07:00Z">
        <w:r>
          <w:tab/>
        </w:r>
        <w:r>
          <w:tab/>
        </w:r>
      </w:ins>
      <w:ins w:id="632" w:author="Shraddha Raikar" w:date="2015-10-19T13:48:00Z">
        <w:r w:rsidR="006B4987" w:rsidRPr="002E0349">
          <w:t>=</w:t>
        </w:r>
        <w:r w:rsidR="006B4987" w:rsidRPr="00E443B0">
          <w:t xml:space="preserve"> </w:t>
        </w:r>
        <w:r w:rsidR="006B4987">
          <w:t>Custom</w:t>
        </w:r>
      </w:ins>
      <w:ins w:id="633" w:author="April Desclos" w:date="2015-11-06T20:07:00Z">
        <w:r>
          <w:t xml:space="preserve"> </w:t>
        </w:r>
      </w:ins>
      <w:ins w:id="634" w:author="Shraddha Raikar" w:date="2015-10-19T13:48:00Z">
        <w:del w:id="635" w:author="April Desclos" w:date="2015-11-06T20:07:00Z">
          <w:r w:rsidR="006B4987" w:rsidDel="008C3D14">
            <w:delText xml:space="preserve">, </w:delText>
          </w:r>
        </w:del>
        <w:r w:rsidR="006B4987">
          <w:t>or if unknown</w:t>
        </w:r>
      </w:ins>
      <w:ins w:id="636" w:author="April Desclos" w:date="2015-11-06T20:07:00Z">
        <w:r>
          <w:t xml:space="preserve">, use </w:t>
        </w:r>
      </w:ins>
      <w:ins w:id="637" w:author="Shraddha Raikar" w:date="2015-10-19T13:48:00Z">
        <w:del w:id="638" w:author="April Desclos" w:date="2015-11-06T20:07:00Z">
          <w:r w:rsidR="006B4987" w:rsidDel="008C3D14">
            <w:delText xml:space="preserve"> = </w:delText>
          </w:r>
        </w:del>
        <w:r w:rsidR="006B4987" w:rsidRPr="002E0349">
          <w:t>73.2</w:t>
        </w:r>
      </w:ins>
      <w:ins w:id="639" w:author="April Desclos" w:date="2015-11-06T20:14:00Z">
        <w:r>
          <w:t xml:space="preserve"> </w:t>
        </w:r>
      </w:ins>
      <w:proofErr w:type="spellStart"/>
      <w:ins w:id="640" w:author="Shraddha Raikar" w:date="2015-10-19T13:48:00Z">
        <w:r w:rsidR="006B4987" w:rsidRPr="002E0349">
          <w:t>Wh</w:t>
        </w:r>
        <w:proofErr w:type="spellEnd"/>
        <w:r w:rsidR="006B4987" w:rsidRPr="002E0349">
          <w:t>/</w:t>
        </w:r>
        <w:proofErr w:type="spellStart"/>
        <w:r w:rsidR="006B4987" w:rsidRPr="002E0349">
          <w:t>lb</w:t>
        </w:r>
        <w:proofErr w:type="spellEnd"/>
        <w:del w:id="641" w:author="April Desclos" w:date="2015-11-06T20:07:00Z">
          <w:r w:rsidR="006B4987" w:rsidDel="008C3D14">
            <w:rPr>
              <w:vertAlign w:val="superscript"/>
            </w:rPr>
            <w:delText>8</w:delText>
          </w:r>
          <w:r w:rsidR="006B4987" w:rsidRPr="002E0349" w:rsidDel="008C3D14">
            <w:delText xml:space="preserve"> </w:delText>
          </w:r>
        </w:del>
      </w:ins>
    </w:p>
    <w:p w:rsidR="006B4987" w:rsidRDefault="005A4344">
      <w:pPr>
        <w:widowControl/>
        <w:spacing w:before="240"/>
        <w:ind w:firstLine="720"/>
        <w:jc w:val="left"/>
        <w:rPr>
          <w:ins w:id="642" w:author="Shraddha Raikar" w:date="2015-10-19T13:48:00Z"/>
        </w:rPr>
        <w:pPrChange w:id="643" w:author="April Desclos" w:date="2015-11-06T20:18:00Z">
          <w:pPr>
            <w:widowControl/>
            <w:spacing w:before="240" w:after="0"/>
            <w:ind w:firstLine="720"/>
            <w:jc w:val="left"/>
          </w:pPr>
        </w:pPrChange>
      </w:pPr>
      <w:proofErr w:type="spellStart"/>
      <w:ins w:id="644" w:author="April Desclos" w:date="2015-11-06T20:34:00Z">
        <w:r w:rsidRPr="00375E12">
          <w:t>Elec</w:t>
        </w:r>
        <w:r>
          <w:t>EFF</w:t>
        </w:r>
      </w:ins>
      <w:proofErr w:type="spellEnd"/>
      <w:ins w:id="645" w:author="April Desclos" w:date="2015-11-06T20:11:00Z">
        <w:r w:rsidR="008C3D14">
          <w:tab/>
        </w:r>
        <w:r w:rsidR="008C3D14">
          <w:tab/>
        </w:r>
      </w:ins>
      <w:ins w:id="646" w:author="April Desclos" w:date="2015-11-06T20:57:00Z">
        <w:r w:rsidR="0033700C">
          <w:tab/>
        </w:r>
      </w:ins>
      <w:ins w:id="647" w:author="Shraddha Raikar" w:date="2015-10-19T13:48:00Z">
        <w:del w:id="648" w:author="April Desclos" w:date="2015-11-06T20:11:00Z">
          <w:r w:rsidR="006B4987" w:rsidRPr="003A334C" w:rsidDel="008C3D14">
            <w:delText>η</w:delText>
          </w:r>
          <w:r w:rsidR="006B4987" w:rsidDel="008C3D14">
            <w:delText>Elec</w:delText>
          </w:r>
        </w:del>
        <w:r w:rsidR="006B4987" w:rsidRPr="003A334C">
          <w:t>=</w:t>
        </w:r>
        <w:r w:rsidR="006B4987">
          <w:t xml:space="preserve"> </w:t>
        </w:r>
        <w:r w:rsidR="006B4987" w:rsidRPr="003A334C">
          <w:t>Cooking energy efficiency</w:t>
        </w:r>
        <w:r w:rsidR="006B4987">
          <w:t xml:space="preserve"> of </w:t>
        </w:r>
      </w:ins>
      <w:ins w:id="649" w:author="April Desclos" w:date="2015-11-06T20:57:00Z">
        <w:r w:rsidR="0033700C">
          <w:t>e</w:t>
        </w:r>
      </w:ins>
      <w:ins w:id="650" w:author="Shraddha Raikar" w:date="2015-10-19T13:48:00Z">
        <w:del w:id="651" w:author="April Desclos" w:date="2015-11-06T20:17:00Z">
          <w:r w:rsidR="006B4987" w:rsidDel="000163CF">
            <w:delText>E</w:delText>
          </w:r>
        </w:del>
        <w:r w:rsidR="006B4987">
          <w:t xml:space="preserve">lectric </w:t>
        </w:r>
      </w:ins>
      <w:ins w:id="652" w:author="April Desclos" w:date="2015-11-06T20:17:00Z">
        <w:r w:rsidR="000163CF">
          <w:t>o</w:t>
        </w:r>
      </w:ins>
      <w:ins w:id="653" w:author="Shraddha Raikar" w:date="2015-10-19T13:48:00Z">
        <w:del w:id="654" w:author="April Desclos" w:date="2015-11-06T20:17:00Z">
          <w:r w:rsidR="006B4987" w:rsidDel="000163CF">
            <w:delText>O</w:delText>
          </w:r>
        </w:del>
        <w:r w:rsidR="006B4987">
          <w:t>ven</w:t>
        </w:r>
      </w:ins>
      <w:ins w:id="655" w:author="April Desclos" w:date="2015-11-06T20:35:00Z">
        <w:r>
          <w:t xml:space="preserve"> </w:t>
        </w:r>
      </w:ins>
      <w:ins w:id="656" w:author="Shraddha Raikar" w:date="2015-10-19T13:48:00Z">
        <w:del w:id="657" w:author="April Desclos" w:date="2015-11-06T20:17:00Z">
          <w:r w:rsidR="006B4987" w:rsidDel="000163CF">
            <w:delText>,</w:delText>
          </w:r>
        </w:del>
      </w:ins>
    </w:p>
    <w:p w:rsidR="006B4987" w:rsidRDefault="008C3D14">
      <w:pPr>
        <w:widowControl/>
        <w:ind w:left="720" w:firstLine="720"/>
        <w:jc w:val="left"/>
        <w:rPr>
          <w:ins w:id="658" w:author="Shraddha Raikar" w:date="2015-10-19T13:48:00Z"/>
        </w:rPr>
        <w:pPrChange w:id="659" w:author="April Desclos" w:date="2015-11-06T20:45:00Z">
          <w:pPr>
            <w:widowControl/>
            <w:spacing w:after="120"/>
            <w:ind w:left="720" w:firstLine="720"/>
            <w:jc w:val="left"/>
          </w:pPr>
        </w:pPrChange>
      </w:pPr>
      <w:ins w:id="660" w:author="April Desclos" w:date="2015-11-06T20:14:00Z">
        <w:r>
          <w:tab/>
        </w:r>
        <w:r>
          <w:tab/>
        </w:r>
      </w:ins>
      <w:ins w:id="661" w:author="Shraddha Raikar" w:date="2015-10-19T13:48:00Z">
        <w:r w:rsidR="006B4987">
          <w:t>= Custom</w:t>
        </w:r>
      </w:ins>
      <w:ins w:id="662" w:author="April Desclos" w:date="2015-11-06T20:14:00Z">
        <w:r>
          <w:t xml:space="preserve"> </w:t>
        </w:r>
      </w:ins>
      <w:ins w:id="663" w:author="Shraddha Raikar" w:date="2015-10-19T13:48:00Z">
        <w:del w:id="664" w:author="April Desclos" w:date="2015-11-06T20:14:00Z">
          <w:r w:rsidR="006B4987" w:rsidDel="008C3D14">
            <w:delText xml:space="preserve">, </w:delText>
          </w:r>
        </w:del>
        <w:r w:rsidR="006B4987">
          <w:t>or if unknown</w:t>
        </w:r>
      </w:ins>
      <w:ins w:id="665" w:author="April Desclos" w:date="2015-11-06T20:17:00Z">
        <w:r w:rsidR="000163CF">
          <w:t xml:space="preserve">, use </w:t>
        </w:r>
      </w:ins>
      <w:ins w:id="666" w:author="April Desclos" w:date="2015-11-06T20:54:00Z">
        <w:r w:rsidR="0033700C">
          <w:t xml:space="preserve">values from </w:t>
        </w:r>
      </w:ins>
      <w:ins w:id="667" w:author="Shraddha Raikar" w:date="2015-10-19T13:48:00Z">
        <w:del w:id="668" w:author="April Desclos" w:date="2015-11-06T20:17:00Z">
          <w:r w:rsidR="006B4987" w:rsidDel="000163CF">
            <w:delText xml:space="preserve">=  per </w:delText>
          </w:r>
        </w:del>
        <w:r w:rsidR="006B4987">
          <w:t>table below</w:t>
        </w:r>
        <w:del w:id="669" w:author="April Desclos" w:date="2015-11-06T20:57:00Z">
          <w:r w:rsidR="006B4987" w:rsidDel="0033700C">
            <w:rPr>
              <w:vertAlign w:val="superscript"/>
            </w:rPr>
            <w:delText>8</w:delText>
          </w:r>
        </w:del>
        <w:del w:id="670" w:author="April Desclos" w:date="2015-11-06T20:17:00Z">
          <w:r w:rsidR="006B4987" w:rsidDel="000163CF">
            <w:delText>:</w:delText>
          </w:r>
        </w:del>
      </w:ins>
    </w:p>
    <w:tbl>
      <w:tblPr>
        <w:tblStyle w:val="TableGrid"/>
        <w:tblW w:w="0" w:type="auto"/>
        <w:tblInd w:w="1885" w:type="dxa"/>
        <w:tblLook w:val="04A0" w:firstRow="1" w:lastRow="0" w:firstColumn="1" w:lastColumn="0" w:noHBand="0" w:noVBand="1"/>
      </w:tblPr>
      <w:tblGrid>
        <w:gridCol w:w="1941"/>
        <w:gridCol w:w="1830"/>
        <w:gridCol w:w="1830"/>
      </w:tblGrid>
      <w:tr w:rsidR="006B4987" w:rsidTr="00F111FC">
        <w:trPr>
          <w:ins w:id="671" w:author="Shraddha Raikar" w:date="2015-10-19T13:48:00Z"/>
        </w:trPr>
        <w:tc>
          <w:tcPr>
            <w:tcW w:w="1830" w:type="dxa"/>
          </w:tcPr>
          <w:p w:rsidR="006B4987" w:rsidRPr="00697741" w:rsidRDefault="006B4987" w:rsidP="00561F1A">
            <w:pPr>
              <w:widowControl/>
              <w:spacing w:before="120" w:after="0"/>
              <w:jc w:val="left"/>
              <w:rPr>
                <w:ins w:id="672" w:author="Shraddha Raikar" w:date="2015-10-19T13:48:00Z"/>
                <w:b/>
              </w:rPr>
            </w:pPr>
          </w:p>
        </w:tc>
        <w:tc>
          <w:tcPr>
            <w:tcW w:w="1830" w:type="dxa"/>
          </w:tcPr>
          <w:p w:rsidR="006B4987" w:rsidRPr="00697741" w:rsidRDefault="006B4987">
            <w:pPr>
              <w:widowControl/>
              <w:spacing w:before="120" w:after="0"/>
              <w:jc w:val="center"/>
              <w:rPr>
                <w:ins w:id="673" w:author="Shraddha Raikar" w:date="2015-10-19T13:48:00Z"/>
                <w:rFonts w:asciiTheme="minorHAnsi" w:hAnsiTheme="minorHAnsi"/>
                <w:b/>
                <w:szCs w:val="22"/>
              </w:rPr>
              <w:pPrChange w:id="674" w:author="April Desclos" w:date="2015-11-06T20:45:00Z">
                <w:pPr>
                  <w:widowControl/>
                  <w:spacing w:before="120" w:after="0"/>
                  <w:jc w:val="left"/>
                </w:pPr>
              </w:pPrChange>
            </w:pPr>
            <w:ins w:id="675" w:author="Shraddha Raikar" w:date="2015-10-19T13:48:00Z">
              <w:del w:id="676" w:author="April Desclos" w:date="2015-11-06T20:56:00Z">
                <w:r w:rsidRPr="00697741" w:rsidDel="0033700C">
                  <w:rPr>
                    <w:rFonts w:asciiTheme="minorHAnsi" w:hAnsiTheme="minorHAnsi"/>
                    <w:b/>
                    <w:szCs w:val="22"/>
                  </w:rPr>
                  <w:delText>Baseline Unit</w:delText>
                </w:r>
              </w:del>
            </w:ins>
            <w:ins w:id="677" w:author="April Desclos" w:date="2015-11-06T20:57:00Z">
              <w:r w:rsidR="0033700C">
                <w:rPr>
                  <w:rFonts w:asciiTheme="minorHAnsi" w:hAnsiTheme="minorHAnsi"/>
                  <w:b/>
                  <w:szCs w:val="22"/>
                </w:rPr>
                <w:t>Base</w:t>
              </w:r>
            </w:ins>
          </w:p>
        </w:tc>
        <w:tc>
          <w:tcPr>
            <w:tcW w:w="1830" w:type="dxa"/>
          </w:tcPr>
          <w:p w:rsidR="006B4987" w:rsidRPr="00697741" w:rsidRDefault="006B4987">
            <w:pPr>
              <w:widowControl/>
              <w:spacing w:before="120" w:after="0"/>
              <w:jc w:val="center"/>
              <w:rPr>
                <w:ins w:id="678" w:author="Shraddha Raikar" w:date="2015-10-19T13:48:00Z"/>
                <w:rFonts w:asciiTheme="minorHAnsi" w:hAnsiTheme="minorHAnsi"/>
                <w:b/>
                <w:szCs w:val="22"/>
              </w:rPr>
              <w:pPrChange w:id="679" w:author="April Desclos" w:date="2015-11-06T20:45:00Z">
                <w:pPr>
                  <w:widowControl/>
                  <w:spacing w:before="120" w:after="0"/>
                  <w:jc w:val="left"/>
                </w:pPr>
              </w:pPrChange>
            </w:pPr>
            <w:ins w:id="680" w:author="Shraddha Raikar" w:date="2015-10-19T13:48:00Z">
              <w:del w:id="681" w:author="April Desclos" w:date="2015-11-06T20:57:00Z">
                <w:r w:rsidRPr="00697741" w:rsidDel="0033700C">
                  <w:rPr>
                    <w:rFonts w:asciiTheme="minorHAnsi" w:hAnsiTheme="minorHAnsi"/>
                    <w:b/>
                    <w:szCs w:val="22"/>
                  </w:rPr>
                  <w:delText>Efficienct Unit</w:delText>
                </w:r>
              </w:del>
            </w:ins>
            <w:ins w:id="682" w:author="April Desclos" w:date="2015-11-06T20:55:00Z">
              <w:r w:rsidR="0033700C">
                <w:rPr>
                  <w:rFonts w:asciiTheme="minorHAnsi" w:hAnsiTheme="minorHAnsi"/>
                  <w:b/>
                  <w:szCs w:val="22"/>
                </w:rPr>
                <w:t>EE</w:t>
              </w:r>
            </w:ins>
          </w:p>
        </w:tc>
      </w:tr>
      <w:tr w:rsidR="006B4987" w:rsidTr="00F111FC">
        <w:trPr>
          <w:ins w:id="683" w:author="Shraddha Raikar" w:date="2015-10-19T13:48:00Z"/>
        </w:trPr>
        <w:tc>
          <w:tcPr>
            <w:tcW w:w="1830" w:type="dxa"/>
          </w:tcPr>
          <w:p w:rsidR="006B4987" w:rsidRPr="0033700C" w:rsidRDefault="006B4987" w:rsidP="00561F1A">
            <w:pPr>
              <w:widowControl/>
              <w:spacing w:before="120" w:after="0"/>
              <w:jc w:val="left"/>
              <w:rPr>
                <w:ins w:id="684" w:author="Shraddha Raikar" w:date="2015-10-19T13:48:00Z"/>
              </w:rPr>
            </w:pPr>
            <w:ins w:id="685" w:author="Shraddha Raikar" w:date="2015-10-19T13:48:00Z">
              <w:del w:id="686" w:author="April Desclos" w:date="2015-11-06T20:58:00Z">
                <w:r w:rsidRPr="001E4CC4" w:rsidDel="008355F8">
                  <w:rPr>
                    <w:rFonts w:asciiTheme="minorHAnsi" w:hAnsiTheme="minorHAnsi"/>
                    <w:szCs w:val="22"/>
                  </w:rPr>
                  <w:delText>η</w:delText>
                </w:r>
                <w:r w:rsidDel="008355F8">
                  <w:rPr>
                    <w:rFonts w:asciiTheme="minorHAnsi" w:hAnsiTheme="minorHAnsi"/>
                    <w:szCs w:val="22"/>
                  </w:rPr>
                  <w:delText>Elec</w:delText>
                </w:r>
                <w:r w:rsidRPr="007666B9" w:rsidDel="008355F8">
                  <w:rPr>
                    <w:vertAlign w:val="subscript"/>
                  </w:rPr>
                  <w:delText>C</w:delText>
                </w:r>
                <w:r w:rsidRPr="001E4CC4" w:rsidDel="008355F8">
                  <w:rPr>
                    <w:rFonts w:asciiTheme="minorHAnsi" w:hAnsiTheme="minorHAnsi"/>
                    <w:szCs w:val="22"/>
                    <w:vertAlign w:val="subscript"/>
                  </w:rPr>
                  <w:delText>onv</w:delText>
                </w:r>
              </w:del>
            </w:ins>
            <w:proofErr w:type="spellStart"/>
            <w:ins w:id="687" w:author="April Desclos" w:date="2015-11-06T20:54:00Z">
              <w:r w:rsidR="0033700C">
                <w:rPr>
                  <w:rFonts w:asciiTheme="minorHAnsi" w:hAnsiTheme="minorHAnsi"/>
                  <w:szCs w:val="22"/>
                </w:rPr>
                <w:t>ElecEFF</w:t>
              </w:r>
              <w:r w:rsidR="0033700C" w:rsidRPr="00DD5534">
                <w:rPr>
                  <w:vertAlign w:val="subscript"/>
                  <w:rPrChange w:id="688" w:author="April Desclos" w:date="2015-11-07T09:02:00Z">
                    <w:rPr/>
                  </w:rPrChange>
                </w:rPr>
                <w:t>Conv</w:t>
              </w:r>
            </w:ins>
            <w:proofErr w:type="spellEnd"/>
          </w:p>
        </w:tc>
        <w:tc>
          <w:tcPr>
            <w:tcW w:w="1830" w:type="dxa"/>
          </w:tcPr>
          <w:p w:rsidR="006B4987" w:rsidRPr="00697741" w:rsidRDefault="006B4987">
            <w:pPr>
              <w:widowControl/>
              <w:spacing w:before="120" w:after="0"/>
              <w:jc w:val="center"/>
              <w:rPr>
                <w:ins w:id="689" w:author="Shraddha Raikar" w:date="2015-10-19T13:48:00Z"/>
                <w:rFonts w:asciiTheme="minorHAnsi" w:hAnsiTheme="minorHAnsi"/>
                <w:szCs w:val="22"/>
              </w:rPr>
              <w:pPrChange w:id="690" w:author="April Desclos" w:date="2015-11-06T20:45:00Z">
                <w:pPr>
                  <w:widowControl/>
                  <w:spacing w:before="120" w:after="0"/>
                  <w:jc w:val="left"/>
                </w:pPr>
              </w:pPrChange>
            </w:pPr>
            <w:ins w:id="691" w:author="Shraddha Raikar" w:date="2015-10-19T13:48:00Z">
              <w:r>
                <w:rPr>
                  <w:rFonts w:asciiTheme="minorHAnsi" w:hAnsiTheme="minorHAnsi"/>
                  <w:szCs w:val="22"/>
                </w:rPr>
                <w:t>72</w:t>
              </w:r>
              <w:r w:rsidRPr="00697741">
                <w:rPr>
                  <w:rFonts w:asciiTheme="minorHAnsi" w:hAnsiTheme="minorHAnsi"/>
                  <w:szCs w:val="22"/>
                </w:rPr>
                <w:t>%</w:t>
              </w:r>
            </w:ins>
          </w:p>
        </w:tc>
        <w:tc>
          <w:tcPr>
            <w:tcW w:w="1830" w:type="dxa"/>
          </w:tcPr>
          <w:p w:rsidR="006B4987" w:rsidRPr="00697741" w:rsidRDefault="0033700C">
            <w:pPr>
              <w:widowControl/>
              <w:spacing w:before="120" w:after="0"/>
              <w:jc w:val="center"/>
              <w:rPr>
                <w:ins w:id="692" w:author="Shraddha Raikar" w:date="2015-10-19T13:48:00Z"/>
                <w:rFonts w:asciiTheme="minorHAnsi" w:hAnsiTheme="minorHAnsi"/>
                <w:szCs w:val="22"/>
              </w:rPr>
              <w:pPrChange w:id="693" w:author="April Desclos" w:date="2015-11-06T20:45:00Z">
                <w:pPr>
                  <w:widowControl/>
                  <w:spacing w:before="120" w:after="0"/>
                  <w:jc w:val="left"/>
                </w:pPr>
              </w:pPrChange>
            </w:pPr>
            <w:ins w:id="694" w:author="April Desclos" w:date="2015-11-06T20:57:00Z">
              <w:r>
                <w:rPr>
                  <w:rFonts w:asciiTheme="minorHAnsi" w:hAnsiTheme="minorHAnsi"/>
                  <w:szCs w:val="22"/>
                </w:rPr>
                <w:t>76%</w:t>
              </w:r>
            </w:ins>
            <w:ins w:id="695" w:author="Shraddha Raikar" w:date="2015-10-19T13:48:00Z">
              <w:del w:id="696" w:author="April Desclos" w:date="2015-11-06T20:57:00Z">
                <w:r w:rsidR="006B4987" w:rsidRPr="00697741" w:rsidDel="0033700C">
                  <w:rPr>
                    <w:rFonts w:asciiTheme="minorHAnsi" w:hAnsiTheme="minorHAnsi"/>
                    <w:szCs w:val="22"/>
                  </w:rPr>
                  <w:delText>70%</w:delText>
                </w:r>
              </w:del>
            </w:ins>
          </w:p>
        </w:tc>
      </w:tr>
      <w:tr w:rsidR="006B4987" w:rsidTr="00F111FC">
        <w:trPr>
          <w:ins w:id="697" w:author="Shraddha Raikar" w:date="2015-10-19T13:48:00Z"/>
        </w:trPr>
        <w:tc>
          <w:tcPr>
            <w:tcW w:w="1830" w:type="dxa"/>
          </w:tcPr>
          <w:p w:rsidR="006B4987" w:rsidRDefault="006B4987" w:rsidP="00561F1A">
            <w:pPr>
              <w:widowControl/>
              <w:spacing w:before="120" w:after="0"/>
              <w:jc w:val="left"/>
              <w:rPr>
                <w:ins w:id="698" w:author="Shraddha Raikar" w:date="2015-10-19T13:48:00Z"/>
              </w:rPr>
            </w:pPr>
            <w:ins w:id="699" w:author="Shraddha Raikar" w:date="2015-10-19T13:48:00Z">
              <w:del w:id="700" w:author="April Desclos" w:date="2015-11-06T20:58:00Z">
                <w:r w:rsidRPr="001E4CC4" w:rsidDel="008355F8">
                  <w:rPr>
                    <w:rFonts w:asciiTheme="minorHAnsi" w:hAnsiTheme="minorHAnsi"/>
                    <w:szCs w:val="22"/>
                  </w:rPr>
                  <w:delText>η</w:delText>
                </w:r>
                <w:r w:rsidDel="008355F8">
                  <w:rPr>
                    <w:rFonts w:asciiTheme="minorHAnsi" w:hAnsiTheme="minorHAnsi"/>
                    <w:szCs w:val="22"/>
                  </w:rPr>
                  <w:delText>Elec</w:delText>
                </w:r>
                <w:r w:rsidRPr="007666B9" w:rsidDel="008355F8">
                  <w:rPr>
                    <w:vertAlign w:val="subscript"/>
                  </w:rPr>
                  <w:delText>S</w:delText>
                </w:r>
                <w:r w:rsidRPr="001E4CC4" w:rsidDel="008355F8">
                  <w:rPr>
                    <w:rFonts w:asciiTheme="minorHAnsi" w:hAnsiTheme="minorHAnsi"/>
                    <w:szCs w:val="22"/>
                    <w:vertAlign w:val="subscript"/>
                  </w:rPr>
                  <w:delText>team</w:delText>
                </w:r>
              </w:del>
            </w:ins>
            <w:proofErr w:type="spellStart"/>
            <w:ins w:id="701" w:author="April Desclos" w:date="2015-11-06T20:55:00Z">
              <w:r w:rsidR="0033700C">
                <w:rPr>
                  <w:rFonts w:asciiTheme="minorHAnsi" w:hAnsiTheme="minorHAnsi"/>
                  <w:szCs w:val="22"/>
                </w:rPr>
                <w:t>ElecEFF</w:t>
              </w:r>
              <w:r w:rsidR="0033700C">
                <w:rPr>
                  <w:rFonts w:asciiTheme="minorHAnsi" w:hAnsiTheme="minorHAnsi"/>
                  <w:szCs w:val="22"/>
                  <w:vertAlign w:val="subscript"/>
                </w:rPr>
                <w:t>Steam</w:t>
              </w:r>
            </w:ins>
            <w:proofErr w:type="spellEnd"/>
          </w:p>
        </w:tc>
        <w:tc>
          <w:tcPr>
            <w:tcW w:w="1830" w:type="dxa"/>
          </w:tcPr>
          <w:p w:rsidR="006B4987" w:rsidRPr="00697741" w:rsidRDefault="006B4987">
            <w:pPr>
              <w:widowControl/>
              <w:spacing w:before="120" w:after="0"/>
              <w:jc w:val="center"/>
              <w:rPr>
                <w:ins w:id="702" w:author="Shraddha Raikar" w:date="2015-10-19T13:48:00Z"/>
                <w:rFonts w:asciiTheme="minorHAnsi" w:hAnsiTheme="minorHAnsi"/>
                <w:szCs w:val="22"/>
              </w:rPr>
              <w:pPrChange w:id="703" w:author="April Desclos" w:date="2015-11-06T20:45:00Z">
                <w:pPr>
                  <w:widowControl/>
                  <w:spacing w:before="120" w:after="0"/>
                  <w:jc w:val="left"/>
                </w:pPr>
              </w:pPrChange>
            </w:pPr>
            <w:ins w:id="704" w:author="Shraddha Raikar" w:date="2015-10-19T13:48:00Z">
              <w:r>
                <w:rPr>
                  <w:rFonts w:asciiTheme="minorHAnsi" w:hAnsiTheme="minorHAnsi"/>
                  <w:szCs w:val="22"/>
                </w:rPr>
                <w:t>49%</w:t>
              </w:r>
            </w:ins>
          </w:p>
        </w:tc>
        <w:tc>
          <w:tcPr>
            <w:tcW w:w="1830" w:type="dxa"/>
          </w:tcPr>
          <w:p w:rsidR="006B4987" w:rsidRPr="00697741" w:rsidRDefault="0033700C">
            <w:pPr>
              <w:widowControl/>
              <w:spacing w:before="120" w:after="0"/>
              <w:jc w:val="center"/>
              <w:rPr>
                <w:ins w:id="705" w:author="Shraddha Raikar" w:date="2015-10-19T13:48:00Z"/>
                <w:rFonts w:asciiTheme="minorHAnsi" w:hAnsiTheme="minorHAnsi"/>
                <w:szCs w:val="22"/>
              </w:rPr>
              <w:pPrChange w:id="706" w:author="April Desclos" w:date="2015-11-06T20:45:00Z">
                <w:pPr>
                  <w:widowControl/>
                  <w:spacing w:before="120" w:after="0"/>
                  <w:jc w:val="left"/>
                </w:pPr>
              </w:pPrChange>
            </w:pPr>
            <w:ins w:id="707" w:author="April Desclos" w:date="2015-11-06T20:57:00Z">
              <w:r>
                <w:rPr>
                  <w:rFonts w:asciiTheme="minorHAnsi" w:hAnsiTheme="minorHAnsi"/>
                  <w:szCs w:val="22"/>
                </w:rPr>
                <w:t>55%</w:t>
              </w:r>
            </w:ins>
            <w:ins w:id="708" w:author="Shraddha Raikar" w:date="2015-10-19T13:48:00Z">
              <w:del w:id="709" w:author="April Desclos" w:date="2015-11-06T20:57:00Z">
                <w:r w:rsidR="006B4987" w:rsidRPr="00697741" w:rsidDel="0033700C">
                  <w:rPr>
                    <w:rFonts w:asciiTheme="minorHAnsi" w:hAnsiTheme="minorHAnsi"/>
                    <w:szCs w:val="22"/>
                  </w:rPr>
                  <w:delText>50%</w:delText>
                </w:r>
              </w:del>
            </w:ins>
          </w:p>
        </w:tc>
      </w:tr>
    </w:tbl>
    <w:p w:rsidR="006B4987" w:rsidRPr="002E0349" w:rsidRDefault="006B4987">
      <w:pPr>
        <w:spacing w:before="240"/>
        <w:ind w:firstLine="720"/>
        <w:jc w:val="left"/>
        <w:rPr>
          <w:ins w:id="710" w:author="Shraddha Raikar" w:date="2015-10-19T13:48:00Z"/>
        </w:rPr>
        <w:pPrChange w:id="711" w:author="April Desclos" w:date="2015-11-06T20:45:00Z">
          <w:pPr>
            <w:spacing w:before="240" w:after="0"/>
            <w:ind w:firstLine="720"/>
          </w:pPr>
        </w:pPrChange>
      </w:pPr>
      <w:ins w:id="712" w:author="Shraddha Raikar" w:date="2015-10-19T13:48:00Z">
        <w:del w:id="713" w:author="April Desclos" w:date="2015-11-06T20:58:00Z">
          <w:r w:rsidDel="0033700C">
            <w:delText>%</w:delText>
          </w:r>
        </w:del>
      </w:ins>
      <w:ins w:id="714" w:author="April Desclos" w:date="2015-11-06T20:44:00Z">
        <w:r w:rsidR="00561F1A">
          <w:t>%</w:t>
        </w:r>
      </w:ins>
      <w:proofErr w:type="spellStart"/>
      <w:ins w:id="715" w:author="Shraddha Raikar" w:date="2015-10-19T13:48:00Z">
        <w:r w:rsidRPr="00E3460F">
          <w:rPr>
            <w:vertAlign w:val="subscript"/>
          </w:rPr>
          <w:t>Conv</w:t>
        </w:r>
        <w:proofErr w:type="spellEnd"/>
        <w:r w:rsidRPr="002E0349">
          <w:t xml:space="preserve"> </w:t>
        </w:r>
      </w:ins>
      <w:ins w:id="716" w:author="April Desclos" w:date="2015-11-06T20:13:00Z">
        <w:r w:rsidR="008C3D14">
          <w:tab/>
        </w:r>
      </w:ins>
      <w:ins w:id="717" w:author="April Desclos" w:date="2015-11-06T20:14:00Z">
        <w:r w:rsidR="008C3D14">
          <w:tab/>
        </w:r>
      </w:ins>
      <w:ins w:id="718" w:author="April Desclos" w:date="2015-11-06T20:20:00Z">
        <w:r w:rsidR="000163CF">
          <w:tab/>
        </w:r>
      </w:ins>
      <w:ins w:id="719" w:author="Shraddha Raikar" w:date="2015-10-19T13:48:00Z">
        <w:r w:rsidRPr="002E0349">
          <w:t>=</w:t>
        </w:r>
        <w:r>
          <w:t xml:space="preserve"> </w:t>
        </w:r>
        <w:r w:rsidRPr="002E0349">
          <w:t xml:space="preserve">Percentage of time in </w:t>
        </w:r>
        <w:r>
          <w:t>convection</w:t>
        </w:r>
        <w:r w:rsidRPr="002E0349">
          <w:t xml:space="preserve"> mode</w:t>
        </w:r>
      </w:ins>
    </w:p>
    <w:p w:rsidR="006B4987" w:rsidRDefault="008C3D14">
      <w:pPr>
        <w:ind w:left="720" w:firstLine="720"/>
        <w:jc w:val="left"/>
        <w:rPr>
          <w:ins w:id="720" w:author="Shraddha Raikar" w:date="2015-10-19T13:48:00Z"/>
        </w:rPr>
        <w:pPrChange w:id="721" w:author="April Desclos" w:date="2015-11-06T20:45:00Z">
          <w:pPr>
            <w:spacing w:after="0"/>
            <w:ind w:left="720" w:firstLine="720"/>
          </w:pPr>
        </w:pPrChange>
      </w:pPr>
      <w:ins w:id="722" w:author="April Desclos" w:date="2015-11-06T20:14:00Z">
        <w:r>
          <w:tab/>
        </w:r>
      </w:ins>
      <w:ins w:id="723" w:author="April Desclos" w:date="2015-11-06T20:20:00Z">
        <w:r w:rsidR="000163CF">
          <w:tab/>
        </w:r>
      </w:ins>
      <w:ins w:id="724" w:author="Shraddha Raikar" w:date="2015-10-19T13:48:00Z">
        <w:r w:rsidR="006B4987" w:rsidRPr="002E0349">
          <w:t xml:space="preserve">= </w:t>
        </w:r>
        <w:r w:rsidR="006B4987">
          <w:t>Custom</w:t>
        </w:r>
      </w:ins>
      <w:ins w:id="725" w:author="April Desclos" w:date="2015-11-06T20:14:00Z">
        <w:r>
          <w:t xml:space="preserve"> </w:t>
        </w:r>
      </w:ins>
      <w:ins w:id="726" w:author="Shraddha Raikar" w:date="2015-10-19T13:48:00Z">
        <w:del w:id="727" w:author="April Desclos" w:date="2015-11-06T20:14:00Z">
          <w:r w:rsidR="006B4987" w:rsidDel="008C3D14">
            <w:delText xml:space="preserve">, </w:delText>
          </w:r>
        </w:del>
        <w:r w:rsidR="006B4987">
          <w:t>or if unknown</w:t>
        </w:r>
      </w:ins>
      <w:ins w:id="728" w:author="April Desclos" w:date="2015-11-06T20:14:00Z">
        <w:r>
          <w:t xml:space="preserve">, use </w:t>
        </w:r>
      </w:ins>
      <w:ins w:id="729" w:author="Shraddha Raikar" w:date="2015-10-19T13:48:00Z">
        <w:del w:id="730" w:author="April Desclos" w:date="2015-11-06T20:14:00Z">
          <w:r w:rsidR="006B4987" w:rsidDel="008C3D14">
            <w:delText xml:space="preserve"> = </w:delText>
          </w:r>
        </w:del>
        <w:r w:rsidR="006B4987" w:rsidRPr="002E0349">
          <w:t>50%</w:t>
        </w:r>
        <w:del w:id="731" w:author="April Desclos" w:date="2015-11-06T20:14:00Z">
          <w:r w:rsidR="006B4987" w:rsidDel="008C3D14">
            <w:rPr>
              <w:vertAlign w:val="superscript"/>
            </w:rPr>
            <w:delText>8</w:delText>
          </w:r>
        </w:del>
      </w:ins>
    </w:p>
    <w:p w:rsidR="000163CF" w:rsidRPr="00115295" w:rsidRDefault="000163CF" w:rsidP="000163CF">
      <w:pPr>
        <w:spacing w:before="240"/>
        <w:ind w:firstLine="720"/>
        <w:rPr>
          <w:ins w:id="732" w:author="April Desclos" w:date="2015-11-06T20:23:00Z"/>
        </w:rPr>
      </w:pPr>
      <w:proofErr w:type="spellStart"/>
      <w:ins w:id="733" w:author="April Desclos" w:date="2015-11-06T20:23:00Z">
        <w:r>
          <w:t>EFOOD</w:t>
        </w:r>
      </w:ins>
      <w:ins w:id="734" w:author="April Desclos" w:date="2015-11-06T20:24:00Z">
        <w:r>
          <w:rPr>
            <w:vertAlign w:val="subscript"/>
          </w:rPr>
          <w:t>Steam</w:t>
        </w:r>
      </w:ins>
      <w:ins w:id="735" w:author="April Desclos" w:date="2015-11-06T20:23:00Z">
        <w:r>
          <w:rPr>
            <w:vertAlign w:val="subscript"/>
          </w:rPr>
          <w:t>Elec</w:t>
        </w:r>
        <w:proofErr w:type="spellEnd"/>
        <w:r w:rsidRPr="00115295">
          <w:t xml:space="preserve"> </w:t>
        </w:r>
        <w:r>
          <w:tab/>
        </w:r>
        <w:r>
          <w:tab/>
        </w:r>
        <w:r w:rsidRPr="002E0349">
          <w:t>=</w:t>
        </w:r>
        <w:r>
          <w:t xml:space="preserve"> </w:t>
        </w:r>
        <w:r w:rsidRPr="002E0349">
          <w:t>Energy absorbed by food product</w:t>
        </w:r>
        <w:r>
          <w:t xml:space="preserve"> for electric oven in </w:t>
        </w:r>
      </w:ins>
      <w:ins w:id="736" w:author="April Desclos" w:date="2015-11-06T20:24:00Z">
        <w:r>
          <w:t>steam</w:t>
        </w:r>
      </w:ins>
      <w:ins w:id="737" w:author="April Desclos" w:date="2015-11-06T20:23:00Z">
        <w:r>
          <w:t xml:space="preserve"> mode</w:t>
        </w:r>
      </w:ins>
    </w:p>
    <w:p w:rsidR="006B4987" w:rsidRPr="00115295" w:rsidDel="000163CF" w:rsidRDefault="000163CF" w:rsidP="006B4987">
      <w:pPr>
        <w:widowControl/>
        <w:spacing w:before="240" w:after="0"/>
        <w:ind w:firstLine="720"/>
        <w:jc w:val="left"/>
        <w:rPr>
          <w:ins w:id="738" w:author="Shraddha Raikar" w:date="2015-10-19T13:48:00Z"/>
          <w:del w:id="739" w:author="April Desclos" w:date="2015-11-06T20:23:00Z"/>
        </w:rPr>
      </w:pPr>
      <w:ins w:id="740" w:author="April Desclos" w:date="2015-11-06T20:23:00Z">
        <w:r>
          <w:tab/>
        </w:r>
        <w:r>
          <w:tab/>
        </w:r>
      </w:ins>
      <w:ins w:id="741" w:author="Shraddha Raikar" w:date="2015-10-19T13:48:00Z">
        <w:del w:id="742" w:author="April Desclos" w:date="2015-11-06T20:23:00Z">
          <w:r w:rsidR="006B4987" w:rsidRPr="00115295" w:rsidDel="000163CF">
            <w:delText>E</w:delText>
          </w:r>
          <w:r w:rsidR="006B4987" w:rsidRPr="004D1F4B" w:rsidDel="000163CF">
            <w:rPr>
              <w:vertAlign w:val="subscript"/>
            </w:rPr>
            <w:delText>S</w:delText>
          </w:r>
          <w:r w:rsidR="006B4987" w:rsidRPr="00115295" w:rsidDel="000163CF">
            <w:rPr>
              <w:vertAlign w:val="subscript"/>
            </w:rPr>
            <w:delText>team</w:delText>
          </w:r>
          <w:r w:rsidR="006B4987" w:rsidRPr="004D1F4B" w:rsidDel="000163CF">
            <w:rPr>
              <w:vertAlign w:val="subscript"/>
            </w:rPr>
            <w:delText>E</w:delText>
          </w:r>
          <w:r w:rsidR="006B4987" w:rsidRPr="00115295" w:rsidDel="000163CF">
            <w:delText xml:space="preserve"> = Energy absorbed by food product</w:delText>
          </w:r>
          <w:r w:rsidR="006B4987" w:rsidDel="000163CF">
            <w:delText xml:space="preserve"> by Electric oven</w:delText>
          </w:r>
          <w:r w:rsidR="006B4987" w:rsidRPr="00115295" w:rsidDel="000163CF">
            <w:delText xml:space="preserve">: cooking by steam </w:delText>
          </w:r>
        </w:del>
      </w:ins>
    </w:p>
    <w:p w:rsidR="006B4987" w:rsidRDefault="006B4987" w:rsidP="006B4987">
      <w:pPr>
        <w:spacing w:after="0"/>
        <w:ind w:left="720" w:firstLine="720"/>
        <w:rPr>
          <w:ins w:id="743" w:author="Shraddha Raikar" w:date="2015-10-19T13:48:00Z"/>
        </w:rPr>
      </w:pPr>
      <w:ins w:id="744" w:author="Shraddha Raikar" w:date="2015-10-19T13:48:00Z">
        <w:r w:rsidRPr="00115295">
          <w:t xml:space="preserve">= </w:t>
        </w:r>
        <w:r>
          <w:t>Custom</w:t>
        </w:r>
      </w:ins>
      <w:ins w:id="745" w:author="April Desclos" w:date="2015-11-06T20:24:00Z">
        <w:r w:rsidR="000163CF">
          <w:t xml:space="preserve"> </w:t>
        </w:r>
      </w:ins>
      <w:ins w:id="746" w:author="Shraddha Raikar" w:date="2015-10-19T13:48:00Z">
        <w:del w:id="747" w:author="April Desclos" w:date="2015-11-06T20:24:00Z">
          <w:r w:rsidDel="000163CF">
            <w:delText xml:space="preserve">, </w:delText>
          </w:r>
        </w:del>
        <w:r>
          <w:t>or if unknown</w:t>
        </w:r>
      </w:ins>
      <w:ins w:id="748" w:author="April Desclos" w:date="2015-11-06T20:24:00Z">
        <w:r w:rsidR="000163CF">
          <w:t xml:space="preserve">, use </w:t>
        </w:r>
      </w:ins>
      <w:ins w:id="749" w:author="Shraddha Raikar" w:date="2015-10-19T13:48:00Z">
        <w:del w:id="750" w:author="April Desclos" w:date="2015-11-06T20:24:00Z">
          <w:r w:rsidDel="000163CF">
            <w:delText xml:space="preserve"> = </w:delText>
          </w:r>
        </w:del>
        <w:r w:rsidRPr="00115295">
          <w:t>30.8</w:t>
        </w:r>
      </w:ins>
      <w:ins w:id="751" w:author="April Desclos" w:date="2015-11-06T20:24:00Z">
        <w:r w:rsidR="000163CF">
          <w:t xml:space="preserve"> </w:t>
        </w:r>
      </w:ins>
      <w:proofErr w:type="spellStart"/>
      <w:ins w:id="752" w:author="Shraddha Raikar" w:date="2015-10-19T13:48:00Z">
        <w:r w:rsidRPr="00115295">
          <w:t>Wh</w:t>
        </w:r>
        <w:proofErr w:type="spellEnd"/>
        <w:r w:rsidRPr="00115295">
          <w:t>/</w:t>
        </w:r>
        <w:proofErr w:type="spellStart"/>
        <w:r w:rsidRPr="00115295">
          <w:t>lb</w:t>
        </w:r>
        <w:proofErr w:type="spellEnd"/>
        <w:del w:id="753" w:author="April Desclos" w:date="2015-11-06T20:23:00Z">
          <w:r w:rsidDel="000163CF">
            <w:rPr>
              <w:vertAlign w:val="superscript"/>
            </w:rPr>
            <w:delText>8</w:delText>
          </w:r>
          <w:r w:rsidRPr="00115295" w:rsidDel="000163CF">
            <w:delText xml:space="preserve"> </w:delText>
          </w:r>
        </w:del>
      </w:ins>
    </w:p>
    <w:p w:rsidR="006B4987" w:rsidRPr="002E0349" w:rsidRDefault="006B4987">
      <w:pPr>
        <w:spacing w:before="240"/>
        <w:ind w:firstLine="720"/>
        <w:rPr>
          <w:ins w:id="754" w:author="Shraddha Raikar" w:date="2015-10-19T13:48:00Z"/>
        </w:rPr>
        <w:pPrChange w:id="755" w:author="April Desclos" w:date="2015-11-06T20:26:00Z">
          <w:pPr>
            <w:spacing w:before="240" w:after="0"/>
            <w:ind w:firstLine="720"/>
          </w:pPr>
        </w:pPrChange>
      </w:pPr>
      <w:ins w:id="756" w:author="Shraddha Raikar" w:date="2015-10-19T13:48:00Z">
        <w:r>
          <w:t>%</w:t>
        </w:r>
        <w:r w:rsidRPr="000163CF">
          <w:rPr>
            <w:vertAlign w:val="subscript"/>
            <w:rPrChange w:id="757" w:author="April Desclos" w:date="2015-11-06T20:25:00Z">
              <w:rPr/>
            </w:rPrChange>
          </w:rPr>
          <w:t>steam</w:t>
        </w:r>
        <w:r>
          <w:t xml:space="preserve"> </w:t>
        </w:r>
      </w:ins>
      <w:ins w:id="758" w:author="April Desclos" w:date="2015-11-06T20:25:00Z">
        <w:r w:rsidR="000163CF">
          <w:tab/>
        </w:r>
        <w:r w:rsidR="000163CF">
          <w:tab/>
        </w:r>
        <w:r w:rsidR="000163CF">
          <w:tab/>
        </w:r>
      </w:ins>
      <w:ins w:id="759" w:author="Shraddha Raikar" w:date="2015-10-19T13:48:00Z">
        <w:r>
          <w:t xml:space="preserve">= </w:t>
        </w:r>
        <w:r w:rsidRPr="002E0349">
          <w:t xml:space="preserve">Percentage of time in </w:t>
        </w:r>
        <w:r>
          <w:t>steam</w:t>
        </w:r>
        <w:r w:rsidRPr="002E0349">
          <w:t xml:space="preserve"> mode</w:t>
        </w:r>
      </w:ins>
    </w:p>
    <w:p w:rsidR="006B4987" w:rsidRDefault="006B4987">
      <w:pPr>
        <w:rPr>
          <w:ins w:id="760" w:author="Shraddha Raikar" w:date="2015-10-19T13:48:00Z"/>
          <w:vertAlign w:val="subscript"/>
        </w:rPr>
        <w:pPrChange w:id="761" w:author="April Desclos" w:date="2015-11-06T20:26:00Z">
          <w:pPr>
            <w:spacing w:after="0"/>
          </w:pPr>
        </w:pPrChange>
      </w:pPr>
      <w:ins w:id="762" w:author="Shraddha Raikar" w:date="2015-10-19T13:48:00Z">
        <w:r>
          <w:tab/>
        </w:r>
        <w:r>
          <w:tab/>
        </w:r>
      </w:ins>
      <w:ins w:id="763" w:author="April Desclos" w:date="2015-11-06T20:25:00Z">
        <w:r w:rsidR="000163CF">
          <w:tab/>
        </w:r>
        <w:r w:rsidR="000163CF">
          <w:tab/>
        </w:r>
      </w:ins>
      <w:ins w:id="764" w:author="Shraddha Raikar" w:date="2015-10-19T13:48:00Z">
        <w:r>
          <w:t>= 1 - %</w:t>
        </w:r>
        <w:proofErr w:type="spellStart"/>
        <w:r w:rsidRPr="00966637">
          <w:rPr>
            <w:vertAlign w:val="subscript"/>
          </w:rPr>
          <w:t>conv</w:t>
        </w:r>
        <w:proofErr w:type="spellEnd"/>
      </w:ins>
    </w:p>
    <w:p w:rsidR="006B4987" w:rsidRDefault="005A4344">
      <w:pPr>
        <w:spacing w:before="240"/>
        <w:ind w:firstLine="720"/>
        <w:rPr>
          <w:ins w:id="765" w:author="Shraddha Raikar" w:date="2015-10-19T13:48:00Z"/>
        </w:rPr>
        <w:pPrChange w:id="766" w:author="April Desclos" w:date="2015-11-06T20:59:00Z">
          <w:pPr>
            <w:spacing w:before="240" w:after="0"/>
            <w:ind w:firstLine="720"/>
          </w:pPr>
        </w:pPrChange>
      </w:pPr>
      <w:proofErr w:type="spellStart"/>
      <w:ins w:id="767" w:author="April Desclos" w:date="2015-11-06T20:30:00Z">
        <w:r>
          <w:t>Elec</w:t>
        </w:r>
        <w:r w:rsidRPr="00A531EB">
          <w:rPr>
            <w:rFonts w:ascii="Calibri" w:eastAsia="TimesNewRomanPSMT" w:hAnsi="Calibri" w:cs="TimesNewRomanPSMT"/>
          </w:rPr>
          <w:t>IDLE</w:t>
        </w:r>
        <w:r w:rsidRPr="00F1201F">
          <w:rPr>
            <w:rFonts w:ascii="Calibri" w:eastAsia="TimesNewRomanPSMT" w:hAnsi="Calibri" w:cs="TimesNewRomanPSMT"/>
            <w:vertAlign w:val="subscript"/>
          </w:rPr>
          <w:t>Base</w:t>
        </w:r>
        <w:proofErr w:type="spellEnd"/>
        <w:r w:rsidRPr="00A531EB">
          <w:rPr>
            <w:rFonts w:ascii="Calibri" w:eastAsia="TimesNewRomanPSMT" w:hAnsi="Calibri" w:cs="TimesNewRomanPSMT"/>
          </w:rPr>
          <w:t xml:space="preserve"> </w:t>
        </w:r>
        <w:r>
          <w:rPr>
            <w:rFonts w:ascii="Calibri" w:eastAsia="TimesNewRomanPSMT" w:hAnsi="Calibri" w:cs="TimesNewRomanPSMT"/>
          </w:rPr>
          <w:tab/>
        </w:r>
        <w:r>
          <w:rPr>
            <w:rFonts w:ascii="Calibri" w:eastAsia="TimesNewRomanPSMT" w:hAnsi="Calibri" w:cs="TimesNewRomanPSMT"/>
          </w:rPr>
          <w:tab/>
        </w:r>
      </w:ins>
      <w:ins w:id="768" w:author="Shraddha Raikar" w:date="2015-10-19T13:48:00Z">
        <w:del w:id="769" w:author="April Desclos" w:date="2015-11-06T20:30:00Z">
          <w:r w:rsidR="006B4987" w:rsidDel="005A4344">
            <w:delText>E</w:delText>
          </w:r>
          <w:r w:rsidR="006B4987" w:rsidRPr="00726159" w:rsidDel="005A4344">
            <w:rPr>
              <w:vertAlign w:val="subscript"/>
            </w:rPr>
            <w:delText>IdleConv</w:delText>
          </w:r>
          <w:r w:rsidR="006B4987" w:rsidDel="005A4344">
            <w:rPr>
              <w:vertAlign w:val="subscript"/>
            </w:rPr>
            <w:delText xml:space="preserve">Base </w:delText>
          </w:r>
        </w:del>
        <w:r w:rsidR="006B4987">
          <w:t>= Idle ene</w:t>
        </w:r>
      </w:ins>
      <w:ins w:id="770" w:author="April Desclos" w:date="2015-11-06T20:31:00Z">
        <w:r>
          <w:t>r</w:t>
        </w:r>
      </w:ins>
      <w:ins w:id="771" w:author="Shraddha Raikar" w:date="2015-10-19T13:48:00Z">
        <w:r w:rsidR="006B4987">
          <w:t>gy rate</w:t>
        </w:r>
      </w:ins>
      <w:ins w:id="772" w:author="April Desclos" w:date="2015-11-06T21:08:00Z">
        <w:r w:rsidR="00BF1DCD">
          <w:t xml:space="preserve"> (W)</w:t>
        </w:r>
      </w:ins>
      <w:ins w:id="773" w:author="Shraddha Raikar" w:date="2015-10-19T13:48:00Z">
        <w:r w:rsidR="006B4987">
          <w:t xml:space="preserve"> of baseline </w:t>
        </w:r>
      </w:ins>
      <w:ins w:id="774" w:author="April Desclos" w:date="2015-11-06T20:31:00Z">
        <w:r>
          <w:t>electric oven</w:t>
        </w:r>
      </w:ins>
      <w:ins w:id="775" w:author="Shraddha Raikar" w:date="2015-10-19T13:48:00Z">
        <w:del w:id="776" w:author="April Desclos" w:date="2015-11-06T20:31:00Z">
          <w:r w:rsidR="006B4987" w:rsidDel="005A4344">
            <w:delText>unit</w:delText>
          </w:r>
        </w:del>
        <w:r w:rsidR="006B4987">
          <w:t xml:space="preserve"> </w:t>
        </w:r>
      </w:ins>
    </w:p>
    <w:p w:rsidR="006B4987" w:rsidRDefault="008355F8">
      <w:pPr>
        <w:ind w:left="1440" w:firstLine="720"/>
        <w:rPr>
          <w:ins w:id="777" w:author="Shraddha Raikar" w:date="2015-10-19T13:48:00Z"/>
        </w:rPr>
        <w:pPrChange w:id="778" w:author="April Desclos" w:date="2015-11-06T20:59:00Z">
          <w:pPr>
            <w:spacing w:after="0"/>
            <w:ind w:left="1440" w:firstLine="720"/>
          </w:pPr>
        </w:pPrChange>
      </w:pPr>
      <w:ins w:id="779" w:author="April Desclos" w:date="2015-11-06T20:59:00Z">
        <w:r>
          <w:tab/>
        </w:r>
      </w:ins>
      <w:ins w:id="780" w:author="Shraddha Raikar" w:date="2015-10-19T13:48:00Z">
        <w:r w:rsidR="006B4987">
          <w:t>= Custom</w:t>
        </w:r>
      </w:ins>
      <w:ins w:id="781" w:author="April Desclos" w:date="2015-11-06T20:31:00Z">
        <w:r w:rsidR="005A4344">
          <w:t xml:space="preserve"> </w:t>
        </w:r>
      </w:ins>
      <w:ins w:id="782" w:author="Shraddha Raikar" w:date="2015-10-19T13:48:00Z">
        <w:del w:id="783" w:author="April Desclos" w:date="2015-11-06T20:31:00Z">
          <w:r w:rsidR="006B4987" w:rsidDel="005A4344">
            <w:delText xml:space="preserve">, </w:delText>
          </w:r>
        </w:del>
        <w:r w:rsidR="006B4987">
          <w:t>or if unkno</w:t>
        </w:r>
      </w:ins>
      <w:ins w:id="784" w:author="April Desclos" w:date="2015-11-06T21:20:00Z">
        <w:r w:rsidR="00A60C3C">
          <w:t>wn, u</w:t>
        </w:r>
      </w:ins>
      <w:ins w:id="785" w:author="Shraddha Raikar" w:date="2015-10-19T13:48:00Z">
        <w:del w:id="786" w:author="April Desclos" w:date="2015-11-06T21:18:00Z">
          <w:r w:rsidR="006B4987" w:rsidDel="00B86101">
            <w:delText>wn</w:delText>
          </w:r>
        </w:del>
      </w:ins>
      <w:ins w:id="787" w:author="April Desclos" w:date="2015-11-06T20:31:00Z">
        <w:r w:rsidR="005A4344">
          <w:t xml:space="preserve">se values from </w:t>
        </w:r>
      </w:ins>
      <w:ins w:id="788" w:author="Shraddha Raikar" w:date="2015-10-19T13:48:00Z">
        <w:del w:id="789" w:author="April Desclos" w:date="2015-11-06T20:31:00Z">
          <w:r w:rsidR="006B4987" w:rsidDel="005A4344">
            <w:delText xml:space="preserve">  refer </w:delText>
          </w:r>
        </w:del>
        <w:r w:rsidR="006B4987">
          <w:t>table below</w:t>
        </w:r>
        <w:del w:id="790" w:author="April Desclos" w:date="2015-11-06T20:59:00Z">
          <w:r w:rsidR="006B4987" w:rsidDel="008355F8">
            <w:rPr>
              <w:vertAlign w:val="superscript"/>
            </w:rPr>
            <w:delText>8</w:delText>
          </w:r>
          <w:r w:rsidR="006B4987" w:rsidDel="008355F8">
            <w:delText>:</w:delText>
          </w:r>
        </w:del>
      </w:ins>
    </w:p>
    <w:tbl>
      <w:tblPr>
        <w:tblStyle w:val="TableGrid"/>
        <w:tblW w:w="0" w:type="auto"/>
        <w:jc w:val="center"/>
        <w:tblLook w:val="04A0" w:firstRow="1" w:lastRow="0" w:firstColumn="1" w:lastColumn="0" w:noHBand="0" w:noVBand="1"/>
      </w:tblPr>
      <w:tblGrid>
        <w:gridCol w:w="1710"/>
        <w:gridCol w:w="2205"/>
        <w:gridCol w:w="2205"/>
      </w:tblGrid>
      <w:tr w:rsidR="006B4987" w:rsidRPr="00CD38DA" w:rsidTr="00F111FC">
        <w:trPr>
          <w:jc w:val="center"/>
          <w:ins w:id="791" w:author="Shraddha Raikar" w:date="2015-10-19T13:48:00Z"/>
        </w:trPr>
        <w:tc>
          <w:tcPr>
            <w:tcW w:w="1710" w:type="dxa"/>
            <w:vAlign w:val="center"/>
          </w:tcPr>
          <w:p w:rsidR="006B4987" w:rsidRPr="00A23F20" w:rsidRDefault="006B4987" w:rsidP="00F111FC">
            <w:pPr>
              <w:widowControl/>
              <w:spacing w:before="120" w:after="0"/>
              <w:jc w:val="center"/>
              <w:rPr>
                <w:ins w:id="792" w:author="Shraddha Raikar" w:date="2015-10-19T13:48:00Z"/>
                <w:rFonts w:asciiTheme="minorHAnsi" w:hAnsiTheme="minorHAnsi"/>
                <w:b/>
                <w:szCs w:val="22"/>
              </w:rPr>
            </w:pPr>
            <w:ins w:id="793" w:author="Shraddha Raikar" w:date="2015-10-19T13:48:00Z">
              <w:r w:rsidRPr="00A23F20">
                <w:rPr>
                  <w:rFonts w:asciiTheme="minorHAnsi" w:hAnsiTheme="minorHAnsi"/>
                  <w:b/>
                  <w:szCs w:val="22"/>
                </w:rPr>
                <w:t>Pan Capacity</w:t>
              </w:r>
            </w:ins>
          </w:p>
        </w:tc>
        <w:tc>
          <w:tcPr>
            <w:tcW w:w="2205" w:type="dxa"/>
            <w:vAlign w:val="center"/>
          </w:tcPr>
          <w:p w:rsidR="00BF1DCD" w:rsidRPr="00863DDF" w:rsidRDefault="006B4987" w:rsidP="00F111FC">
            <w:pPr>
              <w:widowControl/>
              <w:spacing w:before="120" w:after="0"/>
              <w:jc w:val="center"/>
              <w:rPr>
                <w:ins w:id="794" w:author="April Desclos" w:date="2015-11-06T21:01:00Z"/>
                <w:rFonts w:asciiTheme="minorHAnsi" w:hAnsiTheme="minorHAnsi"/>
                <w:b/>
              </w:rPr>
            </w:pPr>
            <w:ins w:id="795" w:author="Shraddha Raikar" w:date="2015-10-19T13:48:00Z">
              <w:r w:rsidRPr="000457DC">
                <w:rPr>
                  <w:rFonts w:asciiTheme="minorHAnsi" w:hAnsiTheme="minorHAnsi"/>
                  <w:b/>
                </w:rPr>
                <w:t xml:space="preserve">Convection </w:t>
              </w:r>
            </w:ins>
            <w:ins w:id="796" w:author="April Desclos" w:date="2015-11-06T21:01:00Z">
              <w:r w:rsidR="00BF1DCD" w:rsidRPr="000457DC">
                <w:rPr>
                  <w:rFonts w:asciiTheme="minorHAnsi" w:hAnsiTheme="minorHAnsi"/>
                  <w:b/>
                </w:rPr>
                <w:t>M</w:t>
              </w:r>
            </w:ins>
            <w:ins w:id="797" w:author="Shraddha Raikar" w:date="2015-10-19T13:48:00Z">
              <w:del w:id="798" w:author="April Desclos" w:date="2015-11-06T21:01:00Z">
                <w:r w:rsidRPr="000457DC" w:rsidDel="00BF1DCD">
                  <w:rPr>
                    <w:rFonts w:asciiTheme="minorHAnsi" w:hAnsiTheme="minorHAnsi"/>
                    <w:b/>
                  </w:rPr>
                  <w:delText>m</w:delText>
                </w:r>
              </w:del>
              <w:r w:rsidRPr="000457DC">
                <w:rPr>
                  <w:rFonts w:asciiTheme="minorHAnsi" w:hAnsiTheme="minorHAnsi"/>
                  <w:b/>
                </w:rPr>
                <w:t xml:space="preserve">ode </w:t>
              </w:r>
            </w:ins>
          </w:p>
          <w:p w:rsidR="006B4987" w:rsidRPr="001733F3" w:rsidRDefault="006B4987" w:rsidP="00F111FC">
            <w:pPr>
              <w:widowControl/>
              <w:spacing w:before="120" w:after="0"/>
              <w:jc w:val="center"/>
              <w:rPr>
                <w:ins w:id="799" w:author="Shraddha Raikar" w:date="2015-10-19T13:48:00Z"/>
                <w:rFonts w:asciiTheme="minorHAnsi" w:hAnsiTheme="minorHAnsi"/>
                <w:b/>
                <w:szCs w:val="22"/>
              </w:rPr>
            </w:pPr>
            <w:ins w:id="800" w:author="Shraddha Raikar" w:date="2015-10-19T13:48:00Z">
              <w:r w:rsidRPr="00863DDF">
                <w:rPr>
                  <w:rFonts w:asciiTheme="minorHAnsi" w:hAnsiTheme="minorHAnsi"/>
                  <w:b/>
                </w:rPr>
                <w:t>(</w:t>
              </w:r>
            </w:ins>
            <w:proofErr w:type="spellStart"/>
            <w:ins w:id="801" w:author="April Desclos" w:date="2015-11-06T21:02:00Z">
              <w:r w:rsidR="00BF1DCD" w:rsidRPr="0085460E">
                <w:rPr>
                  <w:b/>
                  <w:rPrChange w:id="802" w:author="April Desclos" w:date="2015-11-07T07:59:00Z">
                    <w:rPr>
                      <w:b/>
                      <w:vertAlign w:val="subscript"/>
                    </w:rPr>
                  </w:rPrChange>
                </w:rPr>
                <w:t>ElecI</w:t>
              </w:r>
              <w:r w:rsidR="00BF1DCD" w:rsidRPr="000457DC">
                <w:rPr>
                  <w:rFonts w:asciiTheme="minorHAnsi" w:hAnsiTheme="minorHAnsi"/>
                  <w:b/>
                </w:rPr>
                <w:t>DLE</w:t>
              </w:r>
            </w:ins>
            <w:ins w:id="803" w:author="Shraddha Raikar" w:date="2015-10-19T13:48:00Z">
              <w:del w:id="804" w:author="April Desclos" w:date="2015-11-06T21:02:00Z">
                <w:r w:rsidRPr="000457DC" w:rsidDel="00BF1DCD">
                  <w:rPr>
                    <w:rFonts w:asciiTheme="minorHAnsi" w:hAnsiTheme="minorHAnsi"/>
                    <w:b/>
                  </w:rPr>
                  <w:delText>E</w:delText>
                </w:r>
                <w:r w:rsidRPr="000457DC" w:rsidDel="00BF1DCD">
                  <w:rPr>
                    <w:rFonts w:asciiTheme="minorHAnsi" w:hAnsiTheme="minorHAnsi"/>
                    <w:b/>
                    <w:vertAlign w:val="subscript"/>
                  </w:rPr>
                  <w:delText>Idle</w:delText>
                </w:r>
              </w:del>
              <w:r w:rsidRPr="000457DC">
                <w:rPr>
                  <w:rFonts w:asciiTheme="minorHAnsi" w:hAnsiTheme="minorHAnsi"/>
                  <w:b/>
                  <w:vertAlign w:val="subscript"/>
                </w:rPr>
                <w:t>ConvBa</w:t>
              </w:r>
            </w:ins>
            <w:ins w:id="805" w:author="April Desclos" w:date="2015-11-06T21:02:00Z">
              <w:r w:rsidR="00BF1DCD" w:rsidRPr="000457DC">
                <w:rPr>
                  <w:rFonts w:asciiTheme="minorHAnsi" w:hAnsiTheme="minorHAnsi"/>
                  <w:b/>
                  <w:vertAlign w:val="subscript"/>
                </w:rPr>
                <w:t>s</w:t>
              </w:r>
            </w:ins>
            <w:ins w:id="806" w:author="Shraddha Raikar" w:date="2015-10-19T13:48:00Z">
              <w:r w:rsidRPr="00863DDF">
                <w:rPr>
                  <w:rFonts w:asciiTheme="minorHAnsi" w:hAnsiTheme="minorHAnsi"/>
                  <w:b/>
                  <w:vertAlign w:val="subscript"/>
                </w:rPr>
                <w:t>e</w:t>
              </w:r>
              <w:proofErr w:type="spellEnd"/>
              <w:r w:rsidRPr="00863DDF">
                <w:rPr>
                  <w:rFonts w:asciiTheme="minorHAnsi" w:hAnsiTheme="minorHAnsi"/>
                  <w:b/>
                  <w:vertAlign w:val="subscript"/>
                </w:rPr>
                <w:t>)</w:t>
              </w:r>
              <w:del w:id="807" w:author="April Desclos" w:date="2015-11-06T21:01:00Z">
                <w:r w:rsidRPr="00863DDF" w:rsidDel="00BF1DCD">
                  <w:rPr>
                    <w:rFonts w:asciiTheme="minorHAnsi" w:hAnsiTheme="minorHAnsi"/>
                    <w:b/>
                    <w:vertAlign w:val="subscript"/>
                  </w:rPr>
                  <w:delText xml:space="preserve"> </w:delText>
                </w:r>
                <w:r w:rsidRPr="001733F3" w:rsidDel="00BF1DCD">
                  <w:rPr>
                    <w:rFonts w:asciiTheme="minorHAnsi" w:hAnsiTheme="minorHAnsi"/>
                    <w:b/>
                  </w:rPr>
                  <w:delText>(W)</w:delText>
                </w:r>
              </w:del>
            </w:ins>
          </w:p>
        </w:tc>
        <w:tc>
          <w:tcPr>
            <w:tcW w:w="2205" w:type="dxa"/>
          </w:tcPr>
          <w:p w:rsidR="00BF1DCD" w:rsidRDefault="006B4987" w:rsidP="00F111FC">
            <w:pPr>
              <w:widowControl/>
              <w:spacing w:before="120" w:after="0"/>
              <w:jc w:val="center"/>
              <w:rPr>
                <w:ins w:id="808" w:author="April Desclos" w:date="2015-11-06T21:01:00Z"/>
                <w:rFonts w:asciiTheme="minorHAnsi" w:hAnsiTheme="minorHAnsi"/>
                <w:b/>
              </w:rPr>
            </w:pPr>
            <w:ins w:id="809" w:author="Shraddha Raikar" w:date="2015-10-19T13:48:00Z">
              <w:r w:rsidRPr="00A23F20">
                <w:rPr>
                  <w:rFonts w:asciiTheme="minorHAnsi" w:hAnsiTheme="minorHAnsi"/>
                  <w:b/>
                </w:rPr>
                <w:t xml:space="preserve">Steam </w:t>
              </w:r>
            </w:ins>
            <w:ins w:id="810" w:author="April Desclos" w:date="2015-11-06T21:01:00Z">
              <w:r w:rsidR="00BF1DCD">
                <w:rPr>
                  <w:rFonts w:asciiTheme="minorHAnsi" w:hAnsiTheme="minorHAnsi"/>
                  <w:b/>
                </w:rPr>
                <w:t>M</w:t>
              </w:r>
            </w:ins>
            <w:ins w:id="811" w:author="Shraddha Raikar" w:date="2015-10-19T13:48:00Z">
              <w:del w:id="812" w:author="April Desclos" w:date="2015-11-06T21:01:00Z">
                <w:r w:rsidRPr="00A23F20" w:rsidDel="00BF1DCD">
                  <w:rPr>
                    <w:rFonts w:asciiTheme="minorHAnsi" w:hAnsiTheme="minorHAnsi"/>
                    <w:b/>
                  </w:rPr>
                  <w:delText>m</w:delText>
                </w:r>
              </w:del>
              <w:r w:rsidRPr="00A23F20">
                <w:rPr>
                  <w:rFonts w:asciiTheme="minorHAnsi" w:hAnsiTheme="minorHAnsi"/>
                  <w:b/>
                </w:rPr>
                <w:t>ode</w:t>
              </w:r>
              <w:del w:id="813" w:author="April Desclos" w:date="2015-11-06T21:08:00Z">
                <w:r w:rsidRPr="00A23F20" w:rsidDel="00BF1DCD">
                  <w:rPr>
                    <w:rFonts w:asciiTheme="minorHAnsi" w:hAnsiTheme="minorHAnsi"/>
                    <w:b/>
                  </w:rPr>
                  <w:delText xml:space="preserve"> </w:delText>
                </w:r>
              </w:del>
            </w:ins>
          </w:p>
          <w:p w:rsidR="006B4987" w:rsidRPr="00A23F20" w:rsidRDefault="006B4987" w:rsidP="00F111FC">
            <w:pPr>
              <w:widowControl/>
              <w:spacing w:before="120" w:after="0"/>
              <w:jc w:val="center"/>
              <w:rPr>
                <w:ins w:id="814" w:author="Shraddha Raikar" w:date="2015-10-19T13:48:00Z"/>
                <w:rFonts w:asciiTheme="minorHAnsi" w:hAnsiTheme="minorHAnsi"/>
                <w:b/>
                <w:szCs w:val="22"/>
              </w:rPr>
            </w:pPr>
            <w:ins w:id="815" w:author="Shraddha Raikar" w:date="2015-10-19T13:48:00Z">
              <w:r w:rsidRPr="00A23F20">
                <w:rPr>
                  <w:rFonts w:asciiTheme="minorHAnsi" w:hAnsiTheme="minorHAnsi"/>
                  <w:b/>
                </w:rPr>
                <w:t>(</w:t>
              </w:r>
              <w:proofErr w:type="spellStart"/>
              <w:r w:rsidRPr="00B86101">
                <w:rPr>
                  <w:rFonts w:asciiTheme="minorHAnsi" w:hAnsiTheme="minorHAnsi"/>
                  <w:b/>
                </w:rPr>
                <w:t>E</w:t>
              </w:r>
            </w:ins>
            <w:ins w:id="816" w:author="April Desclos" w:date="2015-11-06T21:02:00Z">
              <w:r w:rsidR="00BF1DCD">
                <w:rPr>
                  <w:rFonts w:asciiTheme="minorHAnsi" w:hAnsiTheme="minorHAnsi"/>
                  <w:b/>
                </w:rPr>
                <w:t>lecIDLE</w:t>
              </w:r>
            </w:ins>
            <w:ins w:id="817" w:author="Shraddha Raikar" w:date="2015-10-19T13:48:00Z">
              <w:del w:id="818" w:author="April Desclos" w:date="2015-11-06T21:02:00Z">
                <w:r w:rsidRPr="00B86101" w:rsidDel="00BF1DCD">
                  <w:rPr>
                    <w:rFonts w:asciiTheme="minorHAnsi" w:hAnsiTheme="minorHAnsi"/>
                    <w:b/>
                    <w:vertAlign w:val="subscript"/>
                  </w:rPr>
                  <w:delText>Idle</w:delText>
                </w:r>
              </w:del>
              <w:r w:rsidRPr="00B86101">
                <w:rPr>
                  <w:rFonts w:asciiTheme="minorHAnsi" w:hAnsiTheme="minorHAnsi"/>
                  <w:b/>
                  <w:vertAlign w:val="subscript"/>
                </w:rPr>
                <w:t>SteamBase</w:t>
              </w:r>
              <w:proofErr w:type="spellEnd"/>
              <w:r w:rsidRPr="00A23F20">
                <w:rPr>
                  <w:rFonts w:asciiTheme="minorHAnsi" w:hAnsiTheme="minorHAnsi"/>
                  <w:b/>
                  <w:vertAlign w:val="subscript"/>
                </w:rPr>
                <w:t>)</w:t>
              </w:r>
              <w:r>
                <w:rPr>
                  <w:rFonts w:asciiTheme="minorHAnsi" w:hAnsiTheme="minorHAnsi"/>
                  <w:b/>
                  <w:vertAlign w:val="subscript"/>
                </w:rPr>
                <w:t xml:space="preserve"> </w:t>
              </w:r>
              <w:del w:id="819" w:author="April Desclos" w:date="2015-11-06T21:01:00Z">
                <w:r w:rsidDel="00BF1DCD">
                  <w:rPr>
                    <w:rFonts w:asciiTheme="minorHAnsi" w:hAnsiTheme="minorHAnsi"/>
                    <w:b/>
                  </w:rPr>
                  <w:delText>(W)</w:delText>
                </w:r>
              </w:del>
            </w:ins>
          </w:p>
        </w:tc>
      </w:tr>
      <w:tr w:rsidR="006B4987" w:rsidRPr="00CD38DA" w:rsidTr="00F111FC">
        <w:trPr>
          <w:jc w:val="center"/>
          <w:ins w:id="820" w:author="Shraddha Raikar" w:date="2015-10-19T13:48:00Z"/>
        </w:trPr>
        <w:tc>
          <w:tcPr>
            <w:tcW w:w="1710" w:type="dxa"/>
            <w:vAlign w:val="center"/>
          </w:tcPr>
          <w:p w:rsidR="006B4987" w:rsidRPr="00CD38DA" w:rsidRDefault="006B4987" w:rsidP="00F111FC">
            <w:pPr>
              <w:spacing w:after="0"/>
              <w:jc w:val="center"/>
              <w:rPr>
                <w:ins w:id="821" w:author="Shraddha Raikar" w:date="2015-10-19T13:48:00Z"/>
                <w:rFonts w:asciiTheme="minorHAnsi" w:hAnsiTheme="minorHAnsi"/>
              </w:rPr>
            </w:pPr>
            <w:ins w:id="822" w:author="Shraddha Raikar" w:date="2015-10-19T13:48:00Z">
              <w:r w:rsidRPr="00CD38DA">
                <w:rPr>
                  <w:rFonts w:asciiTheme="minorHAnsi" w:hAnsiTheme="minorHAnsi"/>
                </w:rPr>
                <w:t>&lt; 15</w:t>
              </w:r>
            </w:ins>
          </w:p>
        </w:tc>
        <w:tc>
          <w:tcPr>
            <w:tcW w:w="2205" w:type="dxa"/>
            <w:vAlign w:val="center"/>
          </w:tcPr>
          <w:p w:rsidR="006B4987" w:rsidRPr="000457DC" w:rsidRDefault="006B4987" w:rsidP="00F111FC">
            <w:pPr>
              <w:spacing w:after="0"/>
              <w:jc w:val="center"/>
              <w:rPr>
                <w:ins w:id="823" w:author="Shraddha Raikar" w:date="2015-10-19T13:48:00Z"/>
                <w:rFonts w:asciiTheme="minorHAnsi" w:hAnsiTheme="minorHAnsi"/>
              </w:rPr>
            </w:pPr>
            <w:ins w:id="824" w:author="Shraddha Raikar" w:date="2015-10-19T13:48:00Z">
              <w:r w:rsidRPr="000457DC">
                <w:rPr>
                  <w:rFonts w:asciiTheme="minorHAnsi" w:hAnsiTheme="minorHAnsi"/>
                </w:rPr>
                <w:t>1,320</w:t>
              </w:r>
            </w:ins>
          </w:p>
        </w:tc>
        <w:tc>
          <w:tcPr>
            <w:tcW w:w="2205" w:type="dxa"/>
          </w:tcPr>
          <w:p w:rsidR="006B4987" w:rsidRPr="00CD38DA" w:rsidRDefault="006B4987" w:rsidP="00F111FC">
            <w:pPr>
              <w:spacing w:after="0"/>
              <w:jc w:val="center"/>
              <w:rPr>
                <w:ins w:id="825" w:author="Shraddha Raikar" w:date="2015-10-19T13:48:00Z"/>
                <w:rFonts w:asciiTheme="minorHAnsi" w:hAnsiTheme="minorHAnsi"/>
              </w:rPr>
            </w:pPr>
            <w:ins w:id="826" w:author="Shraddha Raikar" w:date="2015-10-19T13:48:00Z">
              <w:r>
                <w:rPr>
                  <w:rFonts w:asciiTheme="minorHAnsi" w:hAnsiTheme="minorHAnsi"/>
                </w:rPr>
                <w:t>5,260</w:t>
              </w:r>
            </w:ins>
          </w:p>
        </w:tc>
      </w:tr>
      <w:tr w:rsidR="006B4987" w:rsidRPr="00CD38DA" w:rsidTr="00F111FC">
        <w:trPr>
          <w:jc w:val="center"/>
          <w:ins w:id="827" w:author="Shraddha Raikar" w:date="2015-10-19T13:48:00Z"/>
        </w:trPr>
        <w:tc>
          <w:tcPr>
            <w:tcW w:w="1710" w:type="dxa"/>
            <w:vAlign w:val="center"/>
          </w:tcPr>
          <w:p w:rsidR="006B4987" w:rsidRPr="00A23F20" w:rsidRDefault="006B4987" w:rsidP="00F111FC">
            <w:pPr>
              <w:spacing w:after="0"/>
              <w:jc w:val="center"/>
              <w:rPr>
                <w:ins w:id="828" w:author="Shraddha Raikar" w:date="2015-10-19T13:48:00Z"/>
                <w:rFonts w:asciiTheme="minorHAnsi" w:hAnsiTheme="minorHAnsi"/>
              </w:rPr>
            </w:pPr>
            <w:ins w:id="829" w:author="Shraddha Raikar" w:date="2015-10-19T13:48:00Z">
              <w:r w:rsidRPr="00A23F20">
                <w:rPr>
                  <w:rFonts w:asciiTheme="minorHAnsi" w:hAnsiTheme="minorHAnsi"/>
                </w:rPr>
                <w:t>&gt; = 15</w:t>
              </w:r>
            </w:ins>
          </w:p>
        </w:tc>
        <w:tc>
          <w:tcPr>
            <w:tcW w:w="2205" w:type="dxa"/>
            <w:vAlign w:val="center"/>
          </w:tcPr>
          <w:p w:rsidR="006B4987" w:rsidRPr="00CD38DA" w:rsidRDefault="006B4987" w:rsidP="00F111FC">
            <w:pPr>
              <w:spacing w:after="0"/>
              <w:jc w:val="center"/>
              <w:rPr>
                <w:ins w:id="830" w:author="Shraddha Raikar" w:date="2015-10-19T13:48:00Z"/>
                <w:rFonts w:asciiTheme="minorHAnsi" w:hAnsiTheme="minorHAnsi"/>
              </w:rPr>
            </w:pPr>
            <w:ins w:id="831" w:author="Shraddha Raikar" w:date="2015-10-19T13:48:00Z">
              <w:r>
                <w:rPr>
                  <w:rFonts w:asciiTheme="minorHAnsi" w:hAnsiTheme="minorHAnsi"/>
                </w:rPr>
                <w:t>2,280</w:t>
              </w:r>
            </w:ins>
          </w:p>
        </w:tc>
        <w:tc>
          <w:tcPr>
            <w:tcW w:w="2205" w:type="dxa"/>
          </w:tcPr>
          <w:p w:rsidR="006B4987" w:rsidRPr="00CD38DA" w:rsidRDefault="006B4987" w:rsidP="00F111FC">
            <w:pPr>
              <w:spacing w:after="0"/>
              <w:jc w:val="center"/>
              <w:rPr>
                <w:ins w:id="832" w:author="Shraddha Raikar" w:date="2015-10-19T13:48:00Z"/>
                <w:rFonts w:asciiTheme="minorHAnsi" w:hAnsiTheme="minorHAnsi"/>
              </w:rPr>
            </w:pPr>
            <w:ins w:id="833" w:author="Shraddha Raikar" w:date="2015-10-19T13:48:00Z">
              <w:r>
                <w:rPr>
                  <w:rFonts w:asciiTheme="minorHAnsi" w:hAnsiTheme="minorHAnsi"/>
                </w:rPr>
                <w:t>8,710</w:t>
              </w:r>
            </w:ins>
          </w:p>
        </w:tc>
      </w:tr>
    </w:tbl>
    <w:p w:rsidR="006B4987" w:rsidDel="00BF1DCD" w:rsidRDefault="006B4987">
      <w:pPr>
        <w:spacing w:before="240"/>
        <w:ind w:firstLine="720"/>
        <w:rPr>
          <w:ins w:id="834" w:author="Shraddha Raikar" w:date="2015-10-19T13:48:00Z"/>
          <w:del w:id="835" w:author="April Desclos" w:date="2015-11-06T21:04:00Z"/>
        </w:rPr>
        <w:pPrChange w:id="836" w:author="April Desclos" w:date="2015-11-06T21:04:00Z">
          <w:pPr>
            <w:spacing w:before="240" w:after="0"/>
            <w:ind w:firstLine="720"/>
          </w:pPr>
        </w:pPrChange>
      </w:pPr>
      <w:ins w:id="837" w:author="Shraddha Raikar" w:date="2015-10-19T13:48:00Z">
        <w:del w:id="838" w:author="April Desclos" w:date="2015-11-06T21:04:00Z">
          <w:r w:rsidDel="00BF1DCD">
            <w:delText>T</w:delText>
          </w:r>
          <w:r w:rsidRPr="00BF1DCD" w:rsidDel="00BF1DCD">
            <w:rPr>
              <w:rPrChange w:id="839" w:author="April Desclos" w:date="2015-11-06T21:04:00Z">
                <w:rPr>
                  <w:vertAlign w:val="subscript"/>
                </w:rPr>
              </w:rPrChange>
            </w:rPr>
            <w:delText xml:space="preserve">idleConvBase </w:delText>
          </w:r>
          <w:r w:rsidDel="00BF1DCD">
            <w:delText>= Daily idle time of baseline unit in convection mode</w:delText>
          </w:r>
        </w:del>
      </w:ins>
    </w:p>
    <w:p w:rsidR="006B4987" w:rsidRPr="00BF1DCD" w:rsidDel="00BF1DCD" w:rsidRDefault="006B4987">
      <w:pPr>
        <w:ind w:firstLine="720"/>
        <w:rPr>
          <w:ins w:id="840" w:author="Shraddha Raikar" w:date="2015-10-19T13:48:00Z"/>
          <w:del w:id="841" w:author="April Desclos" w:date="2015-11-06T21:04:00Z"/>
          <w:rPrChange w:id="842" w:author="April Desclos" w:date="2015-11-06T21:04:00Z">
            <w:rPr>
              <w:ins w:id="843" w:author="Shraddha Raikar" w:date="2015-10-19T13:48:00Z"/>
              <w:del w:id="844" w:author="April Desclos" w:date="2015-11-06T21:04:00Z"/>
              <w:vertAlign w:val="subscript"/>
            </w:rPr>
          </w:rPrChange>
        </w:rPr>
        <w:pPrChange w:id="845" w:author="April Desclos" w:date="2015-11-06T21:04:00Z">
          <w:pPr>
            <w:spacing w:after="0"/>
            <w:ind w:left="720" w:firstLine="720"/>
          </w:pPr>
        </w:pPrChange>
      </w:pPr>
      <w:ins w:id="846" w:author="Shraddha Raikar" w:date="2015-10-19T13:48:00Z">
        <w:del w:id="847" w:author="April Desclos" w:date="2015-11-06T21:04:00Z">
          <w:r w:rsidDel="00BF1DCD">
            <w:delText>= (Hrs - M/PC</w:delText>
          </w:r>
          <w:r w:rsidRPr="00BF1DCD" w:rsidDel="00BF1DCD">
            <w:rPr>
              <w:rPrChange w:id="848" w:author="April Desclos" w:date="2015-11-06T21:04:00Z">
                <w:rPr>
                  <w:vertAlign w:val="subscript"/>
                </w:rPr>
              </w:rPrChange>
            </w:rPr>
            <w:delText>ConvBase</w:delText>
          </w:r>
          <w:r w:rsidDel="00BF1DCD">
            <w:delText>) * %</w:delText>
          </w:r>
          <w:r w:rsidRPr="00BF1DCD" w:rsidDel="00BF1DCD">
            <w:rPr>
              <w:rPrChange w:id="849" w:author="April Desclos" w:date="2015-11-06T21:04:00Z">
                <w:rPr>
                  <w:vertAlign w:val="subscript"/>
                </w:rPr>
              </w:rPrChange>
            </w:rPr>
            <w:delText>Conv</w:delText>
          </w:r>
        </w:del>
      </w:ins>
    </w:p>
    <w:p w:rsidR="006B4987" w:rsidRDefault="006B4987">
      <w:pPr>
        <w:spacing w:before="240"/>
        <w:ind w:firstLine="720"/>
        <w:rPr>
          <w:ins w:id="850" w:author="Shraddha Raikar" w:date="2015-10-19T13:48:00Z"/>
        </w:rPr>
        <w:pPrChange w:id="851" w:author="April Desclos" w:date="2015-11-06T21:04:00Z">
          <w:pPr>
            <w:spacing w:before="240" w:after="0"/>
            <w:ind w:left="720" w:firstLine="720"/>
          </w:pPr>
        </w:pPrChange>
      </w:pPr>
      <w:ins w:id="852" w:author="Shraddha Raikar" w:date="2015-10-19T13:48:00Z">
        <w:r>
          <w:t>H</w:t>
        </w:r>
      </w:ins>
      <w:ins w:id="853" w:author="April Desclos" w:date="2015-11-06T21:05:00Z">
        <w:r w:rsidR="00BF1DCD">
          <w:t>OURS</w:t>
        </w:r>
      </w:ins>
      <w:ins w:id="854" w:author="Shraddha Raikar" w:date="2015-10-19T13:48:00Z">
        <w:del w:id="855" w:author="April Desclos" w:date="2015-11-06T21:05:00Z">
          <w:r w:rsidDel="00BF1DCD">
            <w:delText>rs</w:delText>
          </w:r>
        </w:del>
      </w:ins>
      <w:ins w:id="856" w:author="April Desclos" w:date="2015-11-06T21:04:00Z">
        <w:r w:rsidR="00BF1DCD">
          <w:tab/>
        </w:r>
      </w:ins>
      <w:ins w:id="857" w:author="April Desclos" w:date="2015-11-06T21:05:00Z">
        <w:r w:rsidR="00BF1DCD">
          <w:tab/>
        </w:r>
      </w:ins>
      <w:ins w:id="858" w:author="Shraddha Raikar" w:date="2015-10-19T13:48:00Z">
        <w:r>
          <w:t xml:space="preserve"> </w:t>
        </w:r>
      </w:ins>
      <w:ins w:id="859" w:author="April Desclos" w:date="2015-11-06T21:05:00Z">
        <w:r w:rsidR="00BF1DCD">
          <w:tab/>
        </w:r>
      </w:ins>
      <w:ins w:id="860" w:author="Shraddha Raikar" w:date="2015-10-19T13:48:00Z">
        <w:r>
          <w:t xml:space="preserve">= Average daily </w:t>
        </w:r>
      </w:ins>
      <w:ins w:id="861" w:author="April Desclos" w:date="2015-11-06T21:05:00Z">
        <w:r w:rsidR="00BF1DCD">
          <w:t xml:space="preserve">hours of </w:t>
        </w:r>
      </w:ins>
      <w:ins w:id="862" w:author="Shraddha Raikar" w:date="2015-10-19T13:48:00Z">
        <w:r>
          <w:t xml:space="preserve">operation </w:t>
        </w:r>
      </w:ins>
    </w:p>
    <w:p w:rsidR="006B4987" w:rsidDel="00BF1DCD" w:rsidRDefault="006B4987">
      <w:pPr>
        <w:ind w:left="1440" w:firstLine="720"/>
        <w:rPr>
          <w:del w:id="863" w:author="April Desclos" w:date="2015-11-06T21:06:00Z"/>
        </w:rPr>
        <w:pPrChange w:id="864" w:author="April Desclos" w:date="2015-11-06T21:06:00Z">
          <w:pPr>
            <w:spacing w:after="0"/>
            <w:ind w:left="720" w:firstLine="720"/>
          </w:pPr>
        </w:pPrChange>
      </w:pPr>
      <w:ins w:id="865" w:author="Shraddha Raikar" w:date="2015-10-19T13:48:00Z">
        <w:r>
          <w:t xml:space="preserve"> </w:t>
        </w:r>
      </w:ins>
      <w:ins w:id="866" w:author="April Desclos" w:date="2015-11-06T21:05:00Z">
        <w:r w:rsidR="00BF1DCD">
          <w:tab/>
        </w:r>
      </w:ins>
      <w:ins w:id="867" w:author="Shraddha Raikar" w:date="2015-10-19T13:48:00Z">
        <w:r>
          <w:t>= Custom</w:t>
        </w:r>
      </w:ins>
      <w:ins w:id="868" w:author="April Desclos" w:date="2015-11-06T21:05:00Z">
        <w:r w:rsidR="00BF1DCD">
          <w:t xml:space="preserve"> </w:t>
        </w:r>
      </w:ins>
      <w:ins w:id="869" w:author="Shraddha Raikar" w:date="2015-10-19T13:48:00Z">
        <w:del w:id="870" w:author="April Desclos" w:date="2015-11-06T21:05:00Z">
          <w:r w:rsidDel="00BF1DCD">
            <w:delText xml:space="preserve">, </w:delText>
          </w:r>
        </w:del>
        <w:r>
          <w:t>or if unknown</w:t>
        </w:r>
      </w:ins>
      <w:ins w:id="871" w:author="April Desclos" w:date="2015-11-06T21:05:00Z">
        <w:r w:rsidR="00BF1DCD">
          <w:t xml:space="preserve">, use </w:t>
        </w:r>
      </w:ins>
      <w:ins w:id="872" w:author="Shraddha Raikar" w:date="2015-10-19T13:48:00Z">
        <w:del w:id="873" w:author="April Desclos" w:date="2015-11-06T21:05:00Z">
          <w:r w:rsidDel="00BF1DCD">
            <w:delText xml:space="preserve"> = </w:delText>
          </w:r>
        </w:del>
        <w:r>
          <w:t>12 h</w:t>
        </w:r>
      </w:ins>
      <w:ins w:id="874" w:author="April Desclos" w:date="2015-11-06T21:05:00Z">
        <w:r w:rsidR="00BF1DCD">
          <w:t>ours</w:t>
        </w:r>
      </w:ins>
      <w:ins w:id="875" w:author="Shraddha Raikar" w:date="2015-10-19T13:48:00Z">
        <w:del w:id="876" w:author="April Desclos" w:date="2015-11-06T21:05:00Z">
          <w:r w:rsidDel="00BF1DCD">
            <w:delText>rs</w:delText>
          </w:r>
          <w:r w:rsidDel="00BF1DCD">
            <w:rPr>
              <w:vertAlign w:val="superscript"/>
            </w:rPr>
            <w:delText>8</w:delText>
          </w:r>
        </w:del>
      </w:ins>
    </w:p>
    <w:p w:rsidR="00BF1DCD" w:rsidRDefault="00BF1DCD">
      <w:pPr>
        <w:ind w:left="1440" w:firstLine="720"/>
        <w:rPr>
          <w:ins w:id="877" w:author="April Desclos" w:date="2015-11-06T21:06:00Z"/>
        </w:rPr>
        <w:pPrChange w:id="878" w:author="April Desclos" w:date="2015-11-06T21:06:00Z">
          <w:pPr>
            <w:spacing w:after="0"/>
            <w:ind w:left="1440" w:firstLine="720"/>
          </w:pPr>
        </w:pPrChange>
      </w:pPr>
    </w:p>
    <w:p w:rsidR="006B4987" w:rsidRDefault="00BF1DCD">
      <w:pPr>
        <w:spacing w:before="240"/>
        <w:ind w:firstLine="720"/>
        <w:rPr>
          <w:ins w:id="879" w:author="Shraddha Raikar" w:date="2015-10-19T13:48:00Z"/>
        </w:rPr>
        <w:pPrChange w:id="880" w:author="April Desclos" w:date="2015-11-06T21:07:00Z">
          <w:pPr>
            <w:spacing w:after="0"/>
            <w:ind w:left="720" w:firstLine="720"/>
          </w:pPr>
        </w:pPrChange>
      </w:pPr>
      <w:proofErr w:type="spellStart"/>
      <w:ins w:id="881" w:author="April Desclos" w:date="2015-11-06T21:07:00Z">
        <w:r>
          <w:t>Elec</w:t>
        </w:r>
      </w:ins>
      <w:ins w:id="882" w:author="Shraddha Raikar" w:date="2015-10-19T13:48:00Z">
        <w:r w:rsidR="006B4987">
          <w:t>PC</w:t>
        </w:r>
        <w:r w:rsidR="006B4987" w:rsidRPr="00B86101">
          <w:rPr>
            <w:vertAlign w:val="subscript"/>
          </w:rPr>
          <w:t>Base</w:t>
        </w:r>
        <w:proofErr w:type="spellEnd"/>
        <w:r w:rsidR="006B4987" w:rsidRPr="00BF1DCD">
          <w:rPr>
            <w:rPrChange w:id="883" w:author="April Desclos" w:date="2015-11-06T21:07:00Z">
              <w:rPr>
                <w:vertAlign w:val="subscript"/>
              </w:rPr>
            </w:rPrChange>
          </w:rPr>
          <w:t xml:space="preserve"> </w:t>
        </w:r>
      </w:ins>
      <w:ins w:id="884" w:author="April Desclos" w:date="2015-11-06T21:08:00Z">
        <w:r>
          <w:tab/>
        </w:r>
      </w:ins>
      <w:ins w:id="885" w:author="April Desclos" w:date="2015-11-06T21:11:00Z">
        <w:r w:rsidR="00B86101">
          <w:tab/>
        </w:r>
      </w:ins>
      <w:ins w:id="886" w:author="Shraddha Raikar" w:date="2015-10-19T13:48:00Z">
        <w:r w:rsidR="006B4987">
          <w:t xml:space="preserve">= Production capacity </w:t>
        </w:r>
      </w:ins>
      <w:ins w:id="887" w:author="April Desclos" w:date="2015-11-06T21:09:00Z">
        <w:r w:rsidR="00B86101">
          <w:t>(</w:t>
        </w:r>
        <w:proofErr w:type="spellStart"/>
        <w:r w:rsidR="00B86101">
          <w:t>lbs</w:t>
        </w:r>
        <w:proofErr w:type="spellEnd"/>
        <w:r w:rsidR="00B86101">
          <w:t>/</w:t>
        </w:r>
        <w:proofErr w:type="spellStart"/>
        <w:r w:rsidR="00B86101">
          <w:t>hr</w:t>
        </w:r>
        <w:proofErr w:type="spellEnd"/>
        <w:r w:rsidR="00B86101">
          <w:t xml:space="preserve">) </w:t>
        </w:r>
      </w:ins>
      <w:ins w:id="888" w:author="Shraddha Raikar" w:date="2015-10-19T13:48:00Z">
        <w:r w:rsidR="006B4987">
          <w:t xml:space="preserve">of baseline </w:t>
        </w:r>
        <w:del w:id="889" w:author="April Desclos" w:date="2015-11-06T21:09:00Z">
          <w:r w:rsidR="006B4987" w:rsidDel="00B86101">
            <w:delText xml:space="preserve">unit </w:delText>
          </w:r>
        </w:del>
      </w:ins>
      <w:ins w:id="890" w:author="April Desclos" w:date="2015-11-06T21:08:00Z">
        <w:r w:rsidR="00B86101">
          <w:t>electric oven</w:t>
        </w:r>
      </w:ins>
      <w:ins w:id="891" w:author="Shraddha Raikar" w:date="2015-10-19T13:48:00Z">
        <w:del w:id="892" w:author="April Desclos" w:date="2015-11-06T21:08:00Z">
          <w:r w:rsidR="006B4987" w:rsidDel="00B86101">
            <w:delText>in</w:delText>
          </w:r>
        </w:del>
        <w:r w:rsidR="006B4987">
          <w:t xml:space="preserve"> </w:t>
        </w:r>
      </w:ins>
    </w:p>
    <w:p w:rsidR="006B4987" w:rsidRDefault="00B86101">
      <w:pPr>
        <w:ind w:left="1440" w:firstLine="720"/>
        <w:rPr>
          <w:ins w:id="893" w:author="Shraddha Raikar" w:date="2015-10-19T13:48:00Z"/>
        </w:rPr>
        <w:pPrChange w:id="894" w:author="April Desclos" w:date="2015-11-06T21:06:00Z">
          <w:pPr>
            <w:spacing w:after="0"/>
            <w:ind w:left="1440" w:firstLine="720"/>
          </w:pPr>
        </w:pPrChange>
      </w:pPr>
      <w:ins w:id="895" w:author="April Desclos" w:date="2015-11-06T21:11:00Z">
        <w:r>
          <w:lastRenderedPageBreak/>
          <w:tab/>
        </w:r>
      </w:ins>
      <w:ins w:id="896" w:author="Shraddha Raikar" w:date="2015-10-19T13:48:00Z">
        <w:r w:rsidR="006B4987">
          <w:t xml:space="preserve">= </w:t>
        </w:r>
      </w:ins>
      <w:ins w:id="897" w:author="April Desclos" w:date="2015-11-06T21:20:00Z">
        <w:r w:rsidR="00A60C3C">
          <w:t>Custom of if unknown, u</w:t>
        </w:r>
      </w:ins>
      <w:ins w:id="898" w:author="Shraddha Raikar" w:date="2015-10-19T13:48:00Z">
        <w:del w:id="899" w:author="April Desclos" w:date="2015-11-06T21:17:00Z">
          <w:r w:rsidR="006B4987" w:rsidDel="00B86101">
            <w:delText>Custom</w:delText>
          </w:r>
        </w:del>
        <w:del w:id="900" w:author="April Desclos" w:date="2015-11-06T21:09:00Z">
          <w:r w:rsidR="006B4987" w:rsidDel="00B86101">
            <w:delText xml:space="preserve">, </w:delText>
          </w:r>
        </w:del>
        <w:del w:id="901" w:author="April Desclos" w:date="2015-11-06T21:17:00Z">
          <w:r w:rsidR="006B4987" w:rsidDel="00B86101">
            <w:delText>or if unknown</w:delText>
          </w:r>
        </w:del>
      </w:ins>
      <w:ins w:id="902" w:author="April Desclos" w:date="2015-11-06T21:08:00Z">
        <w:r>
          <w:t xml:space="preserve">se values from </w:t>
        </w:r>
      </w:ins>
      <w:ins w:id="903" w:author="Shraddha Raikar" w:date="2015-10-19T13:48:00Z">
        <w:del w:id="904" w:author="April Desclos" w:date="2015-11-06T21:08:00Z">
          <w:r w:rsidR="006B4987" w:rsidDel="00B86101">
            <w:delText xml:space="preserve">  refer </w:delText>
          </w:r>
        </w:del>
        <w:r w:rsidR="006B4987">
          <w:t>table below</w:t>
        </w:r>
        <w:del w:id="905" w:author="April Desclos" w:date="2015-11-06T21:09:00Z">
          <w:r w:rsidR="006B4987" w:rsidDel="00B86101">
            <w:rPr>
              <w:vertAlign w:val="superscript"/>
            </w:rPr>
            <w:delText>8</w:delText>
          </w:r>
          <w:r w:rsidR="006B4987" w:rsidDel="00B86101">
            <w:delText>:</w:delText>
          </w:r>
        </w:del>
      </w:ins>
    </w:p>
    <w:tbl>
      <w:tblPr>
        <w:tblStyle w:val="TableGrid"/>
        <w:tblW w:w="0" w:type="auto"/>
        <w:jc w:val="center"/>
        <w:tblLook w:val="04A0" w:firstRow="1" w:lastRow="0" w:firstColumn="1" w:lastColumn="0" w:noHBand="0" w:noVBand="1"/>
      </w:tblPr>
      <w:tblGrid>
        <w:gridCol w:w="1710"/>
        <w:gridCol w:w="2205"/>
        <w:gridCol w:w="2205"/>
      </w:tblGrid>
      <w:tr w:rsidR="006B4987" w:rsidRPr="00CD38DA" w:rsidTr="00F111FC">
        <w:trPr>
          <w:jc w:val="center"/>
          <w:ins w:id="906" w:author="Shraddha Raikar" w:date="2015-10-19T13:48:00Z"/>
        </w:trPr>
        <w:tc>
          <w:tcPr>
            <w:tcW w:w="1710" w:type="dxa"/>
            <w:vAlign w:val="center"/>
          </w:tcPr>
          <w:p w:rsidR="006B4987" w:rsidRPr="00A23F20" w:rsidRDefault="006B4987" w:rsidP="00F111FC">
            <w:pPr>
              <w:widowControl/>
              <w:spacing w:before="120" w:after="0"/>
              <w:jc w:val="center"/>
              <w:rPr>
                <w:ins w:id="907" w:author="Shraddha Raikar" w:date="2015-10-19T13:48:00Z"/>
                <w:rFonts w:asciiTheme="minorHAnsi" w:hAnsiTheme="minorHAnsi"/>
                <w:b/>
                <w:szCs w:val="22"/>
              </w:rPr>
            </w:pPr>
            <w:ins w:id="908" w:author="Shraddha Raikar" w:date="2015-10-19T13:48:00Z">
              <w:r w:rsidRPr="00A23F20">
                <w:rPr>
                  <w:rFonts w:asciiTheme="minorHAnsi" w:hAnsiTheme="minorHAnsi"/>
                  <w:b/>
                  <w:szCs w:val="22"/>
                </w:rPr>
                <w:t>Pan Capacity</w:t>
              </w:r>
            </w:ins>
          </w:p>
        </w:tc>
        <w:tc>
          <w:tcPr>
            <w:tcW w:w="2205" w:type="dxa"/>
            <w:vAlign w:val="center"/>
          </w:tcPr>
          <w:p w:rsidR="006B4987" w:rsidRPr="00A23F20" w:rsidRDefault="006B4987" w:rsidP="00F111FC">
            <w:pPr>
              <w:widowControl/>
              <w:spacing w:before="120" w:after="0"/>
              <w:jc w:val="center"/>
              <w:rPr>
                <w:ins w:id="909" w:author="Shraddha Raikar" w:date="2015-10-19T13:48:00Z"/>
                <w:rFonts w:asciiTheme="minorHAnsi" w:hAnsiTheme="minorHAnsi"/>
                <w:b/>
                <w:szCs w:val="22"/>
              </w:rPr>
            </w:pPr>
            <w:ins w:id="910" w:author="Shraddha Raikar" w:date="2015-10-19T13:48:00Z">
              <w:r w:rsidRPr="00A23F20">
                <w:rPr>
                  <w:rFonts w:asciiTheme="minorHAnsi" w:hAnsiTheme="minorHAnsi"/>
                  <w:b/>
                </w:rPr>
                <w:t xml:space="preserve">Convection </w:t>
              </w:r>
            </w:ins>
            <w:ins w:id="911" w:author="April Desclos" w:date="2015-11-06T21:10:00Z">
              <w:r w:rsidR="00B86101">
                <w:rPr>
                  <w:rFonts w:asciiTheme="minorHAnsi" w:hAnsiTheme="minorHAnsi"/>
                  <w:b/>
                </w:rPr>
                <w:t>M</w:t>
              </w:r>
            </w:ins>
            <w:ins w:id="912" w:author="Shraddha Raikar" w:date="2015-10-19T13:48:00Z">
              <w:del w:id="913" w:author="April Desclos" w:date="2015-11-06T21:10:00Z">
                <w:r w:rsidRPr="00A23F20" w:rsidDel="00B86101">
                  <w:rPr>
                    <w:rFonts w:asciiTheme="minorHAnsi" w:hAnsiTheme="minorHAnsi"/>
                    <w:b/>
                  </w:rPr>
                  <w:delText>m</w:delText>
                </w:r>
              </w:del>
              <w:r w:rsidRPr="00A23F20">
                <w:rPr>
                  <w:rFonts w:asciiTheme="minorHAnsi" w:hAnsiTheme="minorHAnsi"/>
                  <w:b/>
                </w:rPr>
                <w:t>ode (</w:t>
              </w:r>
            </w:ins>
            <w:proofErr w:type="spellStart"/>
            <w:ins w:id="914" w:author="April Desclos" w:date="2015-11-06T21:09:00Z">
              <w:r w:rsidR="00B86101">
                <w:rPr>
                  <w:rFonts w:asciiTheme="minorHAnsi" w:hAnsiTheme="minorHAnsi"/>
                  <w:b/>
                </w:rPr>
                <w:t>Elec</w:t>
              </w:r>
            </w:ins>
            <w:ins w:id="915" w:author="Shraddha Raikar" w:date="2015-10-19T13:48:00Z">
              <w:r>
                <w:rPr>
                  <w:rFonts w:asciiTheme="minorHAnsi" w:hAnsiTheme="minorHAnsi"/>
                  <w:b/>
                </w:rPr>
                <w:t>PC</w:t>
              </w:r>
              <w:r w:rsidRPr="00A23F20">
                <w:rPr>
                  <w:rFonts w:asciiTheme="minorHAnsi" w:hAnsiTheme="minorHAnsi"/>
                  <w:b/>
                  <w:vertAlign w:val="subscript"/>
                </w:rPr>
                <w:t>Conv</w:t>
              </w:r>
              <w:r>
                <w:rPr>
                  <w:rFonts w:asciiTheme="minorHAnsi" w:hAnsiTheme="minorHAnsi"/>
                  <w:b/>
                  <w:vertAlign w:val="subscript"/>
                </w:rPr>
                <w:t>Ba</w:t>
              </w:r>
            </w:ins>
            <w:ins w:id="916" w:author="April Desclos" w:date="2015-11-06T21:10:00Z">
              <w:r w:rsidR="00B86101">
                <w:rPr>
                  <w:rFonts w:asciiTheme="minorHAnsi" w:hAnsiTheme="minorHAnsi"/>
                  <w:b/>
                  <w:vertAlign w:val="subscript"/>
                </w:rPr>
                <w:t>s</w:t>
              </w:r>
            </w:ins>
            <w:ins w:id="917" w:author="Shraddha Raikar" w:date="2015-10-19T13:48:00Z">
              <w:r>
                <w:rPr>
                  <w:rFonts w:asciiTheme="minorHAnsi" w:hAnsiTheme="minorHAnsi"/>
                  <w:b/>
                  <w:vertAlign w:val="subscript"/>
                </w:rPr>
                <w:t>e</w:t>
              </w:r>
              <w:proofErr w:type="spellEnd"/>
              <w:r w:rsidRPr="00A23F20">
                <w:rPr>
                  <w:rFonts w:asciiTheme="minorHAnsi" w:hAnsiTheme="minorHAnsi"/>
                  <w:b/>
                  <w:vertAlign w:val="subscript"/>
                </w:rPr>
                <w:t>)</w:t>
              </w:r>
              <w:r>
                <w:rPr>
                  <w:rFonts w:asciiTheme="minorHAnsi" w:hAnsiTheme="minorHAnsi"/>
                  <w:b/>
                  <w:vertAlign w:val="subscript"/>
                </w:rPr>
                <w:t xml:space="preserve"> </w:t>
              </w:r>
              <w:del w:id="918" w:author="April Desclos" w:date="2015-11-06T21:09:00Z">
                <w:r w:rsidDel="00B86101">
                  <w:rPr>
                    <w:rFonts w:asciiTheme="minorHAnsi" w:hAnsiTheme="minorHAnsi"/>
                    <w:b/>
                  </w:rPr>
                  <w:delText>(lbs/hr)</w:delText>
                </w:r>
              </w:del>
            </w:ins>
          </w:p>
        </w:tc>
        <w:tc>
          <w:tcPr>
            <w:tcW w:w="2205" w:type="dxa"/>
          </w:tcPr>
          <w:p w:rsidR="006B4987" w:rsidRPr="00A23F20" w:rsidRDefault="006B4987" w:rsidP="00F111FC">
            <w:pPr>
              <w:widowControl/>
              <w:spacing w:before="120" w:after="0"/>
              <w:jc w:val="center"/>
              <w:rPr>
                <w:ins w:id="919" w:author="Shraddha Raikar" w:date="2015-10-19T13:48:00Z"/>
                <w:rFonts w:asciiTheme="minorHAnsi" w:hAnsiTheme="minorHAnsi"/>
                <w:b/>
                <w:szCs w:val="22"/>
              </w:rPr>
            </w:pPr>
            <w:ins w:id="920" w:author="Shraddha Raikar" w:date="2015-10-19T13:48:00Z">
              <w:r w:rsidRPr="00A23F20">
                <w:rPr>
                  <w:rFonts w:asciiTheme="minorHAnsi" w:hAnsiTheme="minorHAnsi"/>
                  <w:b/>
                </w:rPr>
                <w:t xml:space="preserve">Steam </w:t>
              </w:r>
            </w:ins>
            <w:ins w:id="921" w:author="April Desclos" w:date="2015-11-06T21:10:00Z">
              <w:r w:rsidR="00B86101">
                <w:rPr>
                  <w:rFonts w:asciiTheme="minorHAnsi" w:hAnsiTheme="minorHAnsi"/>
                  <w:b/>
                </w:rPr>
                <w:t>M</w:t>
              </w:r>
            </w:ins>
            <w:ins w:id="922" w:author="Shraddha Raikar" w:date="2015-10-19T13:48:00Z">
              <w:del w:id="923" w:author="April Desclos" w:date="2015-11-06T21:10:00Z">
                <w:r w:rsidRPr="00A23F20" w:rsidDel="00B86101">
                  <w:rPr>
                    <w:rFonts w:asciiTheme="minorHAnsi" w:hAnsiTheme="minorHAnsi"/>
                    <w:b/>
                  </w:rPr>
                  <w:delText>m</w:delText>
                </w:r>
              </w:del>
              <w:r w:rsidRPr="00A23F20">
                <w:rPr>
                  <w:rFonts w:asciiTheme="minorHAnsi" w:hAnsiTheme="minorHAnsi"/>
                  <w:b/>
                </w:rPr>
                <w:t>ode (</w:t>
              </w:r>
            </w:ins>
            <w:proofErr w:type="spellStart"/>
            <w:ins w:id="924" w:author="April Desclos" w:date="2015-11-06T21:09:00Z">
              <w:r w:rsidR="00B86101">
                <w:rPr>
                  <w:rFonts w:asciiTheme="minorHAnsi" w:hAnsiTheme="minorHAnsi"/>
                  <w:b/>
                </w:rPr>
                <w:t>Elec</w:t>
              </w:r>
            </w:ins>
            <w:ins w:id="925" w:author="Shraddha Raikar" w:date="2015-10-19T13:48:00Z">
              <w:r>
                <w:rPr>
                  <w:rFonts w:asciiTheme="minorHAnsi" w:hAnsiTheme="minorHAnsi"/>
                  <w:b/>
                </w:rPr>
                <w:t>PC</w:t>
              </w:r>
              <w:r w:rsidRPr="00A23F20">
                <w:rPr>
                  <w:rFonts w:asciiTheme="minorHAnsi" w:hAnsiTheme="minorHAnsi"/>
                  <w:b/>
                  <w:vertAlign w:val="subscript"/>
                </w:rPr>
                <w:t>Steam</w:t>
              </w:r>
              <w:r>
                <w:rPr>
                  <w:rFonts w:asciiTheme="minorHAnsi" w:hAnsiTheme="minorHAnsi"/>
                  <w:b/>
                  <w:vertAlign w:val="subscript"/>
                </w:rPr>
                <w:t>Base</w:t>
              </w:r>
              <w:proofErr w:type="spellEnd"/>
              <w:r w:rsidRPr="00A23F20">
                <w:rPr>
                  <w:rFonts w:asciiTheme="minorHAnsi" w:hAnsiTheme="minorHAnsi"/>
                  <w:b/>
                  <w:vertAlign w:val="subscript"/>
                </w:rPr>
                <w:t>)</w:t>
              </w:r>
              <w:del w:id="926" w:author="April Desclos" w:date="2015-11-06T21:10:00Z">
                <w:r w:rsidDel="00B86101">
                  <w:rPr>
                    <w:rFonts w:asciiTheme="minorHAnsi" w:hAnsiTheme="minorHAnsi"/>
                    <w:b/>
                    <w:vertAlign w:val="subscript"/>
                  </w:rPr>
                  <w:delText xml:space="preserve"> </w:delText>
                </w:r>
                <w:r w:rsidDel="00B86101">
                  <w:rPr>
                    <w:rFonts w:asciiTheme="minorHAnsi" w:hAnsiTheme="minorHAnsi"/>
                    <w:b/>
                  </w:rPr>
                  <w:delText>(lbs/hr</w:delText>
                </w:r>
              </w:del>
              <w:del w:id="927" w:author="April Desclos" w:date="2015-11-06T21:09:00Z">
                <w:r w:rsidDel="00B86101">
                  <w:rPr>
                    <w:rFonts w:asciiTheme="minorHAnsi" w:hAnsiTheme="minorHAnsi"/>
                    <w:b/>
                  </w:rPr>
                  <w:delText>)</w:delText>
                </w:r>
              </w:del>
            </w:ins>
          </w:p>
        </w:tc>
      </w:tr>
      <w:tr w:rsidR="006B4987" w:rsidRPr="00CD38DA" w:rsidTr="00F111FC">
        <w:trPr>
          <w:jc w:val="center"/>
          <w:ins w:id="928" w:author="Shraddha Raikar" w:date="2015-10-19T13:48:00Z"/>
        </w:trPr>
        <w:tc>
          <w:tcPr>
            <w:tcW w:w="1710" w:type="dxa"/>
            <w:vAlign w:val="center"/>
          </w:tcPr>
          <w:p w:rsidR="006B4987" w:rsidRPr="00CD38DA" w:rsidRDefault="006B4987" w:rsidP="00F111FC">
            <w:pPr>
              <w:spacing w:after="0"/>
              <w:jc w:val="center"/>
              <w:rPr>
                <w:ins w:id="929" w:author="Shraddha Raikar" w:date="2015-10-19T13:48:00Z"/>
                <w:rFonts w:asciiTheme="minorHAnsi" w:hAnsiTheme="minorHAnsi"/>
              </w:rPr>
            </w:pPr>
            <w:ins w:id="930" w:author="Shraddha Raikar" w:date="2015-10-19T13:48:00Z">
              <w:r w:rsidRPr="00CD38DA">
                <w:rPr>
                  <w:rFonts w:asciiTheme="minorHAnsi" w:hAnsiTheme="minorHAnsi"/>
                </w:rPr>
                <w:t>&lt; 15</w:t>
              </w:r>
            </w:ins>
          </w:p>
        </w:tc>
        <w:tc>
          <w:tcPr>
            <w:tcW w:w="2205" w:type="dxa"/>
            <w:vAlign w:val="center"/>
          </w:tcPr>
          <w:p w:rsidR="006B4987" w:rsidRPr="00CD38DA" w:rsidRDefault="006B4987" w:rsidP="00F111FC">
            <w:pPr>
              <w:spacing w:after="0"/>
              <w:jc w:val="center"/>
              <w:rPr>
                <w:ins w:id="931" w:author="Shraddha Raikar" w:date="2015-10-19T13:48:00Z"/>
                <w:rFonts w:asciiTheme="minorHAnsi" w:hAnsiTheme="minorHAnsi"/>
              </w:rPr>
            </w:pPr>
            <w:ins w:id="932" w:author="Shraddha Raikar" w:date="2015-10-19T13:48:00Z">
              <w:r>
                <w:rPr>
                  <w:rFonts w:asciiTheme="minorHAnsi" w:hAnsiTheme="minorHAnsi"/>
                </w:rPr>
                <w:t>79</w:t>
              </w:r>
            </w:ins>
          </w:p>
        </w:tc>
        <w:tc>
          <w:tcPr>
            <w:tcW w:w="2205" w:type="dxa"/>
          </w:tcPr>
          <w:p w:rsidR="006B4987" w:rsidRPr="00CD38DA" w:rsidRDefault="006B4987" w:rsidP="00F111FC">
            <w:pPr>
              <w:spacing w:after="0"/>
              <w:jc w:val="center"/>
              <w:rPr>
                <w:ins w:id="933" w:author="Shraddha Raikar" w:date="2015-10-19T13:48:00Z"/>
                <w:rFonts w:asciiTheme="minorHAnsi" w:hAnsiTheme="minorHAnsi"/>
              </w:rPr>
            </w:pPr>
            <w:ins w:id="934" w:author="Shraddha Raikar" w:date="2015-10-19T13:48:00Z">
              <w:r>
                <w:rPr>
                  <w:rFonts w:asciiTheme="minorHAnsi" w:hAnsiTheme="minorHAnsi"/>
                </w:rPr>
                <w:t>126</w:t>
              </w:r>
            </w:ins>
          </w:p>
        </w:tc>
      </w:tr>
      <w:tr w:rsidR="006B4987" w:rsidRPr="00CD38DA" w:rsidTr="00F111FC">
        <w:trPr>
          <w:jc w:val="center"/>
          <w:ins w:id="935" w:author="Shraddha Raikar" w:date="2015-10-19T13:48:00Z"/>
        </w:trPr>
        <w:tc>
          <w:tcPr>
            <w:tcW w:w="1710" w:type="dxa"/>
            <w:vAlign w:val="center"/>
          </w:tcPr>
          <w:p w:rsidR="006B4987" w:rsidRPr="00A23F20" w:rsidRDefault="006B4987" w:rsidP="00F111FC">
            <w:pPr>
              <w:spacing w:after="0"/>
              <w:jc w:val="center"/>
              <w:rPr>
                <w:ins w:id="936" w:author="Shraddha Raikar" w:date="2015-10-19T13:48:00Z"/>
                <w:rFonts w:asciiTheme="minorHAnsi" w:hAnsiTheme="minorHAnsi"/>
              </w:rPr>
            </w:pPr>
            <w:ins w:id="937" w:author="Shraddha Raikar" w:date="2015-10-19T13:48:00Z">
              <w:r w:rsidRPr="00A23F20">
                <w:rPr>
                  <w:rFonts w:asciiTheme="minorHAnsi" w:hAnsiTheme="minorHAnsi"/>
                </w:rPr>
                <w:t>&gt; = 15</w:t>
              </w:r>
            </w:ins>
          </w:p>
        </w:tc>
        <w:tc>
          <w:tcPr>
            <w:tcW w:w="2205" w:type="dxa"/>
            <w:vAlign w:val="center"/>
          </w:tcPr>
          <w:p w:rsidR="006B4987" w:rsidRPr="00CD38DA" w:rsidRDefault="006B4987" w:rsidP="00F111FC">
            <w:pPr>
              <w:spacing w:after="0"/>
              <w:jc w:val="center"/>
              <w:rPr>
                <w:ins w:id="938" w:author="Shraddha Raikar" w:date="2015-10-19T13:48:00Z"/>
                <w:rFonts w:asciiTheme="minorHAnsi" w:hAnsiTheme="minorHAnsi"/>
              </w:rPr>
            </w:pPr>
            <w:ins w:id="939" w:author="Shraddha Raikar" w:date="2015-10-19T13:48:00Z">
              <w:r>
                <w:rPr>
                  <w:rFonts w:asciiTheme="minorHAnsi" w:hAnsiTheme="minorHAnsi"/>
                </w:rPr>
                <w:t>166</w:t>
              </w:r>
            </w:ins>
          </w:p>
        </w:tc>
        <w:tc>
          <w:tcPr>
            <w:tcW w:w="2205" w:type="dxa"/>
          </w:tcPr>
          <w:p w:rsidR="006B4987" w:rsidRPr="00CD38DA" w:rsidRDefault="006B4987" w:rsidP="00F111FC">
            <w:pPr>
              <w:spacing w:after="0"/>
              <w:jc w:val="center"/>
              <w:rPr>
                <w:ins w:id="940" w:author="Shraddha Raikar" w:date="2015-10-19T13:48:00Z"/>
                <w:rFonts w:asciiTheme="minorHAnsi" w:hAnsiTheme="minorHAnsi"/>
              </w:rPr>
            </w:pPr>
            <w:ins w:id="941" w:author="Shraddha Raikar" w:date="2015-10-19T13:48:00Z">
              <w:r>
                <w:rPr>
                  <w:rFonts w:asciiTheme="minorHAnsi" w:hAnsiTheme="minorHAnsi"/>
                </w:rPr>
                <w:t>295</w:t>
              </w:r>
            </w:ins>
          </w:p>
        </w:tc>
      </w:tr>
    </w:tbl>
    <w:p w:rsidR="006B4987" w:rsidRDefault="006B4987" w:rsidP="006B4987">
      <w:pPr>
        <w:tabs>
          <w:tab w:val="left" w:pos="4230"/>
        </w:tabs>
        <w:spacing w:after="0"/>
        <w:rPr>
          <w:ins w:id="942" w:author="Shraddha Raikar" w:date="2015-10-19T13:48:00Z"/>
        </w:rPr>
      </w:pPr>
    </w:p>
    <w:p w:rsidR="006B4987" w:rsidDel="00B86101" w:rsidRDefault="006B4987" w:rsidP="006B4987">
      <w:pPr>
        <w:spacing w:before="240" w:after="0"/>
        <w:ind w:firstLine="720"/>
        <w:rPr>
          <w:ins w:id="943" w:author="Shraddha Raikar" w:date="2015-10-19T13:48:00Z"/>
          <w:del w:id="944" w:author="April Desclos" w:date="2015-11-06T21:11:00Z"/>
        </w:rPr>
      </w:pPr>
      <w:ins w:id="945" w:author="Shraddha Raikar" w:date="2015-10-19T13:48:00Z">
        <w:del w:id="946" w:author="April Desclos" w:date="2015-11-06T21:11:00Z">
          <w:r w:rsidDel="00B86101">
            <w:delText>T</w:delText>
          </w:r>
          <w:r w:rsidRPr="00726159" w:rsidDel="00B86101">
            <w:rPr>
              <w:vertAlign w:val="subscript"/>
            </w:rPr>
            <w:delText>idle</w:delText>
          </w:r>
          <w:r w:rsidDel="00B86101">
            <w:rPr>
              <w:vertAlign w:val="subscript"/>
            </w:rPr>
            <w:delText xml:space="preserve">SteamBase </w:delText>
          </w:r>
          <w:r w:rsidDel="00B86101">
            <w:delText>= Daily idle time of baseline unit in steam mode</w:delText>
          </w:r>
        </w:del>
      </w:ins>
    </w:p>
    <w:p w:rsidR="006B4987" w:rsidDel="00B86101" w:rsidRDefault="006B4987" w:rsidP="006B4987">
      <w:pPr>
        <w:spacing w:after="0"/>
        <w:ind w:left="720" w:firstLine="720"/>
        <w:rPr>
          <w:ins w:id="947" w:author="Shraddha Raikar" w:date="2015-10-19T13:48:00Z"/>
          <w:del w:id="948" w:author="April Desclos" w:date="2015-11-06T21:11:00Z"/>
          <w:vertAlign w:val="subscript"/>
        </w:rPr>
      </w:pPr>
      <w:ins w:id="949" w:author="Shraddha Raikar" w:date="2015-10-19T13:48:00Z">
        <w:del w:id="950" w:author="April Desclos" w:date="2015-11-06T21:11:00Z">
          <w:r w:rsidDel="00B86101">
            <w:delText>= (Hrs - M/PC</w:delText>
          </w:r>
          <w:r w:rsidDel="00B86101">
            <w:rPr>
              <w:vertAlign w:val="subscript"/>
            </w:rPr>
            <w:delText>SteamBase</w:delText>
          </w:r>
          <w:r w:rsidDel="00B86101">
            <w:delText>) * %</w:delText>
          </w:r>
          <w:r w:rsidDel="00B86101">
            <w:rPr>
              <w:vertAlign w:val="subscript"/>
            </w:rPr>
            <w:delText>Steam</w:delText>
          </w:r>
        </w:del>
      </w:ins>
    </w:p>
    <w:p w:rsidR="006B4987" w:rsidRDefault="00B86101">
      <w:pPr>
        <w:spacing w:before="240"/>
        <w:ind w:firstLine="720"/>
        <w:rPr>
          <w:ins w:id="951" w:author="Shraddha Raikar" w:date="2015-10-19T13:48:00Z"/>
        </w:rPr>
        <w:pPrChange w:id="952" w:author="April Desclos" w:date="2015-11-06T21:14:00Z">
          <w:pPr>
            <w:spacing w:before="240" w:after="0"/>
            <w:ind w:firstLine="720"/>
          </w:pPr>
        </w:pPrChange>
      </w:pPr>
      <w:proofErr w:type="spellStart"/>
      <w:ins w:id="953" w:author="April Desclos" w:date="2015-11-06T21:11:00Z">
        <w:r>
          <w:t>Elec</w:t>
        </w:r>
        <w:r w:rsidRPr="00A531EB">
          <w:rPr>
            <w:rFonts w:ascii="Calibri" w:eastAsia="TimesNewRomanPSMT" w:hAnsi="Calibri" w:cs="TimesNewRomanPSMT"/>
          </w:rPr>
          <w:t>IDLE</w:t>
        </w:r>
      </w:ins>
      <w:ins w:id="954" w:author="April Desclos" w:date="2015-11-06T21:12:00Z">
        <w:r w:rsidRPr="00B86101">
          <w:rPr>
            <w:rFonts w:ascii="Calibri" w:eastAsia="TimesNewRomanPSMT" w:hAnsi="Calibri" w:cs="TimesNewRomanPSMT"/>
            <w:vertAlign w:val="subscript"/>
            <w:rPrChange w:id="955" w:author="April Desclos" w:date="2015-11-06T21:12:00Z">
              <w:rPr>
                <w:rFonts w:ascii="Calibri" w:eastAsia="TimesNewRomanPSMT" w:hAnsi="Calibri" w:cs="TimesNewRomanPSMT"/>
              </w:rPr>
            </w:rPrChange>
          </w:rPr>
          <w:t>C</w:t>
        </w:r>
      </w:ins>
      <w:ins w:id="956" w:author="April Desclos" w:date="2015-11-06T21:26:00Z">
        <w:r w:rsidR="00A60C3C">
          <w:rPr>
            <w:rFonts w:ascii="Calibri" w:eastAsia="TimesNewRomanPSMT" w:hAnsi="Calibri" w:cs="TimesNewRomanPSMT"/>
            <w:vertAlign w:val="subscript"/>
          </w:rPr>
          <w:t>onv</w:t>
        </w:r>
      </w:ins>
      <w:ins w:id="957" w:author="April Desclos" w:date="2015-11-06T21:25:00Z">
        <w:r w:rsidR="00A60C3C">
          <w:rPr>
            <w:rFonts w:ascii="Calibri" w:eastAsia="TimesNewRomanPSMT" w:hAnsi="Calibri" w:cs="TimesNewRomanPSMT"/>
            <w:vertAlign w:val="subscript"/>
          </w:rPr>
          <w:t>EE</w:t>
        </w:r>
      </w:ins>
      <w:proofErr w:type="spellEnd"/>
      <w:ins w:id="958" w:author="April Desclos" w:date="2015-11-06T21:12:00Z">
        <w:r>
          <w:rPr>
            <w:rFonts w:ascii="Calibri" w:eastAsia="TimesNewRomanPSMT" w:hAnsi="Calibri" w:cs="TimesNewRomanPSMT"/>
            <w:vertAlign w:val="subscript"/>
          </w:rPr>
          <w:tab/>
        </w:r>
        <w:r>
          <w:rPr>
            <w:rFonts w:ascii="Calibri" w:eastAsia="TimesNewRomanPSMT" w:hAnsi="Calibri" w:cs="TimesNewRomanPSMT"/>
            <w:vertAlign w:val="subscript"/>
          </w:rPr>
          <w:tab/>
        </w:r>
      </w:ins>
      <w:ins w:id="959" w:author="Shraddha Raikar" w:date="2015-10-19T13:48:00Z">
        <w:del w:id="960" w:author="April Desclos" w:date="2015-11-06T21:11:00Z">
          <w:r w:rsidR="006B4987" w:rsidDel="00B86101">
            <w:delText>E</w:delText>
          </w:r>
          <w:r w:rsidR="006B4987" w:rsidRPr="00726159" w:rsidDel="00B86101">
            <w:rPr>
              <w:vertAlign w:val="subscript"/>
            </w:rPr>
            <w:delText>IdleConv</w:delText>
          </w:r>
          <w:r w:rsidR="006B4987" w:rsidDel="00B86101">
            <w:rPr>
              <w:vertAlign w:val="subscript"/>
            </w:rPr>
            <w:delText>EE</w:delText>
          </w:r>
        </w:del>
        <w:r w:rsidR="006B4987">
          <w:rPr>
            <w:vertAlign w:val="subscript"/>
          </w:rPr>
          <w:t xml:space="preserve"> </w:t>
        </w:r>
        <w:r w:rsidR="006B4987">
          <w:t>= Idle ene</w:t>
        </w:r>
      </w:ins>
      <w:ins w:id="961" w:author="April Desclos" w:date="2015-11-06T21:12:00Z">
        <w:r>
          <w:t>r</w:t>
        </w:r>
      </w:ins>
      <w:ins w:id="962" w:author="Shraddha Raikar" w:date="2015-10-19T13:48:00Z">
        <w:r w:rsidR="006B4987">
          <w:t xml:space="preserve">gy rate of </w:t>
        </w:r>
      </w:ins>
      <w:ins w:id="963" w:author="April Desclos" w:date="2015-11-06T21:26:00Z">
        <w:r w:rsidR="00A60C3C">
          <w:t>ENERGY STAR</w:t>
        </w:r>
      </w:ins>
      <w:ins w:id="964" w:author="Shraddha Raikar" w:date="2015-10-19T13:48:00Z">
        <w:del w:id="965" w:author="April Desclos" w:date="2015-11-06T21:26:00Z">
          <w:r w:rsidR="006B4987" w:rsidDel="00A60C3C">
            <w:delText>efficient</w:delText>
          </w:r>
        </w:del>
        <w:r w:rsidR="006B4987">
          <w:t xml:space="preserve"> </w:t>
        </w:r>
      </w:ins>
      <w:ins w:id="966" w:author="April Desclos" w:date="2015-11-06T21:13:00Z">
        <w:r>
          <w:t>electric oven</w:t>
        </w:r>
      </w:ins>
      <w:ins w:id="967" w:author="Shraddha Raikar" w:date="2015-10-19T13:48:00Z">
        <w:del w:id="968" w:author="April Desclos" w:date="2015-11-06T21:13:00Z">
          <w:r w:rsidR="006B4987" w:rsidDel="00B86101">
            <w:delText>unit</w:delText>
          </w:r>
        </w:del>
        <w:r w:rsidR="006B4987">
          <w:t xml:space="preserve"> in convection mode</w:t>
        </w:r>
      </w:ins>
    </w:p>
    <w:p w:rsidR="006B4987" w:rsidDel="00A60C3C" w:rsidRDefault="00B86101">
      <w:pPr>
        <w:ind w:left="720" w:firstLine="720"/>
        <w:rPr>
          <w:del w:id="969" w:author="April Desclos" w:date="2015-11-06T21:20:00Z"/>
        </w:rPr>
        <w:pPrChange w:id="970" w:author="April Desclos" w:date="2015-11-06T21:20:00Z">
          <w:pPr>
            <w:spacing w:before="240" w:after="0"/>
            <w:ind w:left="720" w:firstLine="720"/>
          </w:pPr>
        </w:pPrChange>
      </w:pPr>
      <w:ins w:id="971" w:author="April Desclos" w:date="2015-11-06T21:13:00Z">
        <w:r>
          <w:tab/>
        </w:r>
        <w:r>
          <w:tab/>
        </w:r>
      </w:ins>
      <w:ins w:id="972" w:author="Shraddha Raikar" w:date="2015-10-19T13:48:00Z">
        <w:r w:rsidR="006B4987">
          <w:t xml:space="preserve">= </w:t>
        </w:r>
        <w:del w:id="973" w:author="April Desclos" w:date="2015-11-06T21:17:00Z">
          <w:r w:rsidR="006B4987" w:rsidDel="00B86101">
            <w:delText xml:space="preserve"> </w:delText>
          </w:r>
        </w:del>
        <w:r w:rsidR="006B4987" w:rsidRPr="00E84FA6">
          <w:t>(0.08*</w:t>
        </w:r>
        <w:r w:rsidR="006B4987">
          <w:t xml:space="preserve">P </w:t>
        </w:r>
        <w:r w:rsidR="006B4987" w:rsidRPr="00E84FA6">
          <w:t>+0.4989)*1000</w:t>
        </w:r>
        <w:del w:id="974" w:author="April Desclos" w:date="2015-11-06T21:14:00Z">
          <w:r w:rsidR="006B4987" w:rsidDel="00B86101">
            <w:rPr>
              <w:vertAlign w:val="superscript"/>
            </w:rPr>
            <w:delText>8</w:delText>
          </w:r>
        </w:del>
      </w:ins>
    </w:p>
    <w:p w:rsidR="00A60C3C" w:rsidRDefault="00A60C3C">
      <w:pPr>
        <w:ind w:left="720" w:firstLine="720"/>
        <w:rPr>
          <w:ins w:id="975" w:author="April Desclos" w:date="2015-11-06T21:20:00Z"/>
        </w:rPr>
        <w:pPrChange w:id="976" w:author="April Desclos" w:date="2015-11-06T21:14:00Z">
          <w:pPr>
            <w:spacing w:after="0"/>
            <w:ind w:left="720" w:firstLine="720"/>
          </w:pPr>
        </w:pPrChange>
      </w:pPr>
    </w:p>
    <w:p w:rsidR="006B4987" w:rsidDel="00A60C3C" w:rsidRDefault="006B4987" w:rsidP="006B4987">
      <w:pPr>
        <w:spacing w:before="240" w:after="0"/>
        <w:ind w:firstLine="720"/>
        <w:rPr>
          <w:ins w:id="977" w:author="Shraddha Raikar" w:date="2015-10-19T13:48:00Z"/>
          <w:del w:id="978" w:author="April Desclos" w:date="2015-11-06T21:20:00Z"/>
        </w:rPr>
      </w:pPr>
      <w:ins w:id="979" w:author="Shraddha Raikar" w:date="2015-10-19T13:48:00Z">
        <w:del w:id="980" w:author="April Desclos" w:date="2015-11-06T21:20:00Z">
          <w:r w:rsidDel="00A60C3C">
            <w:delText>T</w:delText>
          </w:r>
          <w:r w:rsidRPr="00726159" w:rsidDel="00A60C3C">
            <w:rPr>
              <w:vertAlign w:val="subscript"/>
            </w:rPr>
            <w:delText>idle</w:delText>
          </w:r>
          <w:r w:rsidDel="00A60C3C">
            <w:rPr>
              <w:vertAlign w:val="subscript"/>
            </w:rPr>
            <w:delText xml:space="preserve">ConvEE </w:delText>
          </w:r>
          <w:r w:rsidDel="00A60C3C">
            <w:delText>= Daily idle time of efficient unit in convection mode</w:delText>
          </w:r>
        </w:del>
      </w:ins>
    </w:p>
    <w:p w:rsidR="006B4987" w:rsidDel="00A60C3C" w:rsidRDefault="006B4987" w:rsidP="006B4987">
      <w:pPr>
        <w:spacing w:after="0"/>
        <w:ind w:left="720" w:firstLine="720"/>
        <w:rPr>
          <w:ins w:id="981" w:author="Shraddha Raikar" w:date="2015-10-19T13:48:00Z"/>
          <w:del w:id="982" w:author="April Desclos" w:date="2015-11-06T21:20:00Z"/>
          <w:vertAlign w:val="subscript"/>
        </w:rPr>
      </w:pPr>
      <w:ins w:id="983" w:author="Shraddha Raikar" w:date="2015-10-19T13:48:00Z">
        <w:del w:id="984" w:author="April Desclos" w:date="2015-11-06T21:20:00Z">
          <w:r w:rsidDel="00A60C3C">
            <w:delText>= (Hrs - M/PC</w:delText>
          </w:r>
          <w:r w:rsidDel="00A60C3C">
            <w:rPr>
              <w:vertAlign w:val="subscript"/>
            </w:rPr>
            <w:delText>ConvEE</w:delText>
          </w:r>
          <w:r w:rsidDel="00A60C3C">
            <w:delText>) * %</w:delText>
          </w:r>
          <w:r w:rsidDel="00A60C3C">
            <w:rPr>
              <w:vertAlign w:val="subscript"/>
            </w:rPr>
            <w:delText>Conv</w:delText>
          </w:r>
        </w:del>
      </w:ins>
    </w:p>
    <w:p w:rsidR="00A60C3C" w:rsidRDefault="00A60C3C" w:rsidP="00A60C3C">
      <w:pPr>
        <w:spacing w:before="240"/>
        <w:ind w:firstLine="720"/>
        <w:rPr>
          <w:ins w:id="985" w:author="April Desclos" w:date="2015-11-06T21:21:00Z"/>
        </w:rPr>
      </w:pPr>
      <w:proofErr w:type="spellStart"/>
      <w:ins w:id="986" w:author="April Desclos" w:date="2015-11-06T21:21:00Z">
        <w:r>
          <w:t>ElecPC</w:t>
        </w:r>
        <w:r>
          <w:rPr>
            <w:vertAlign w:val="subscript"/>
          </w:rPr>
          <w:t>EE</w:t>
        </w:r>
        <w:proofErr w:type="spellEnd"/>
        <w:r w:rsidRPr="00EF462C">
          <w:t xml:space="preserve"> </w:t>
        </w:r>
        <w:r>
          <w:tab/>
        </w:r>
        <w:r>
          <w:tab/>
        </w:r>
        <w:r>
          <w:tab/>
          <w:t>= Production capacity (</w:t>
        </w:r>
        <w:proofErr w:type="spellStart"/>
        <w:r>
          <w:t>lbs</w:t>
        </w:r>
        <w:proofErr w:type="spellEnd"/>
        <w:r>
          <w:t>/</w:t>
        </w:r>
        <w:proofErr w:type="spellStart"/>
        <w:r>
          <w:t>hr</w:t>
        </w:r>
        <w:proofErr w:type="spellEnd"/>
        <w:r>
          <w:t xml:space="preserve">) of ENERGY STAR electric oven </w:t>
        </w:r>
      </w:ins>
    </w:p>
    <w:p w:rsidR="00A60C3C" w:rsidRDefault="00A60C3C" w:rsidP="006B4987">
      <w:pPr>
        <w:spacing w:after="0"/>
        <w:ind w:left="1440" w:firstLine="720"/>
        <w:rPr>
          <w:ins w:id="987" w:author="April Desclos" w:date="2015-11-06T21:21:00Z"/>
        </w:rPr>
      </w:pPr>
      <w:ins w:id="988" w:author="April Desclos" w:date="2015-11-06T21:21:00Z">
        <w:r>
          <w:tab/>
          <w:t>= Custom of if unknown, use values from table below</w:t>
        </w:r>
      </w:ins>
    </w:p>
    <w:p w:rsidR="006B4987" w:rsidDel="00A60C3C" w:rsidRDefault="006B4987">
      <w:pPr>
        <w:ind w:left="720" w:firstLine="720"/>
        <w:rPr>
          <w:ins w:id="989" w:author="Shraddha Raikar" w:date="2015-10-19T13:48:00Z"/>
          <w:del w:id="990" w:author="April Desclos" w:date="2015-11-06T21:21:00Z"/>
        </w:rPr>
        <w:pPrChange w:id="991" w:author="April Desclos" w:date="2015-11-06T21:21:00Z">
          <w:pPr>
            <w:spacing w:before="240" w:after="0"/>
            <w:ind w:left="720" w:firstLine="720"/>
          </w:pPr>
        </w:pPrChange>
      </w:pPr>
      <w:ins w:id="992" w:author="Shraddha Raikar" w:date="2015-10-19T13:48:00Z">
        <w:del w:id="993" w:author="April Desclos" w:date="2015-11-06T21:21:00Z">
          <w:r w:rsidDel="00A60C3C">
            <w:delText>PC</w:delText>
          </w:r>
          <w:r w:rsidDel="00A60C3C">
            <w:rPr>
              <w:vertAlign w:val="subscript"/>
            </w:rPr>
            <w:delText xml:space="preserve">EE </w:delText>
          </w:r>
          <w:r w:rsidDel="00A60C3C">
            <w:delText xml:space="preserve">= Production capacity of efficient unit </w:delText>
          </w:r>
        </w:del>
      </w:ins>
    </w:p>
    <w:p w:rsidR="006B4987" w:rsidRDefault="006B4987" w:rsidP="006B4987">
      <w:pPr>
        <w:spacing w:after="0"/>
        <w:ind w:left="1440" w:firstLine="720"/>
        <w:rPr>
          <w:ins w:id="994" w:author="Shraddha Raikar" w:date="2015-10-19T13:48:00Z"/>
        </w:rPr>
      </w:pPr>
      <w:ins w:id="995" w:author="Shraddha Raikar" w:date="2015-10-19T13:48:00Z">
        <w:del w:id="996" w:author="April Desclos" w:date="2015-11-06T21:21:00Z">
          <w:r w:rsidDel="00A60C3C">
            <w:delText>= Custom, or if unknown refer to table below</w:delText>
          </w:r>
          <w:r w:rsidDel="00A60C3C">
            <w:rPr>
              <w:vertAlign w:val="superscript"/>
            </w:rPr>
            <w:delText>8</w:delText>
          </w:r>
        </w:del>
      </w:ins>
    </w:p>
    <w:tbl>
      <w:tblPr>
        <w:tblStyle w:val="TableGrid"/>
        <w:tblW w:w="0" w:type="auto"/>
        <w:jc w:val="center"/>
        <w:tblLook w:val="04A0" w:firstRow="1" w:lastRow="0" w:firstColumn="1" w:lastColumn="0" w:noHBand="0" w:noVBand="1"/>
      </w:tblPr>
      <w:tblGrid>
        <w:gridCol w:w="1710"/>
        <w:gridCol w:w="2205"/>
        <w:gridCol w:w="2205"/>
      </w:tblGrid>
      <w:tr w:rsidR="006B4987" w:rsidRPr="00CD38DA" w:rsidTr="00F111FC">
        <w:trPr>
          <w:jc w:val="center"/>
          <w:ins w:id="997" w:author="Shraddha Raikar" w:date="2015-10-19T13:48:00Z"/>
        </w:trPr>
        <w:tc>
          <w:tcPr>
            <w:tcW w:w="1710" w:type="dxa"/>
            <w:vAlign w:val="center"/>
          </w:tcPr>
          <w:p w:rsidR="006B4987" w:rsidRPr="00A23F20" w:rsidRDefault="006B4987" w:rsidP="00F111FC">
            <w:pPr>
              <w:widowControl/>
              <w:spacing w:before="120" w:after="0"/>
              <w:jc w:val="center"/>
              <w:rPr>
                <w:ins w:id="998" w:author="Shraddha Raikar" w:date="2015-10-19T13:48:00Z"/>
                <w:rFonts w:asciiTheme="minorHAnsi" w:hAnsiTheme="minorHAnsi"/>
                <w:b/>
                <w:szCs w:val="22"/>
              </w:rPr>
            </w:pPr>
            <w:ins w:id="999" w:author="Shraddha Raikar" w:date="2015-10-19T13:48:00Z">
              <w:r w:rsidRPr="00A23F20">
                <w:rPr>
                  <w:rFonts w:asciiTheme="minorHAnsi" w:hAnsiTheme="minorHAnsi"/>
                  <w:b/>
                  <w:szCs w:val="22"/>
                </w:rPr>
                <w:t>Pan Capacity</w:t>
              </w:r>
            </w:ins>
          </w:p>
        </w:tc>
        <w:tc>
          <w:tcPr>
            <w:tcW w:w="2205" w:type="dxa"/>
            <w:vAlign w:val="center"/>
          </w:tcPr>
          <w:p w:rsidR="006B4987" w:rsidRPr="00A23F20" w:rsidRDefault="006B4987" w:rsidP="00F111FC">
            <w:pPr>
              <w:widowControl/>
              <w:spacing w:before="120" w:after="0"/>
              <w:jc w:val="center"/>
              <w:rPr>
                <w:ins w:id="1000" w:author="Shraddha Raikar" w:date="2015-10-19T13:48:00Z"/>
                <w:rFonts w:asciiTheme="minorHAnsi" w:hAnsiTheme="minorHAnsi"/>
                <w:b/>
                <w:szCs w:val="22"/>
              </w:rPr>
            </w:pPr>
            <w:ins w:id="1001" w:author="Shraddha Raikar" w:date="2015-10-19T13:48:00Z">
              <w:r w:rsidRPr="00A23F20">
                <w:rPr>
                  <w:rFonts w:asciiTheme="minorHAnsi" w:hAnsiTheme="minorHAnsi"/>
                  <w:b/>
                </w:rPr>
                <w:t xml:space="preserve">Convection </w:t>
              </w:r>
            </w:ins>
            <w:ins w:id="1002" w:author="April Desclos" w:date="2015-11-06T21:22:00Z">
              <w:r w:rsidR="00A60C3C">
                <w:rPr>
                  <w:rFonts w:asciiTheme="minorHAnsi" w:hAnsiTheme="minorHAnsi"/>
                  <w:b/>
                </w:rPr>
                <w:t>M</w:t>
              </w:r>
            </w:ins>
            <w:ins w:id="1003" w:author="Shraddha Raikar" w:date="2015-10-19T13:48:00Z">
              <w:del w:id="1004" w:author="April Desclos" w:date="2015-11-06T21:22:00Z">
                <w:r w:rsidRPr="00A23F20" w:rsidDel="00A60C3C">
                  <w:rPr>
                    <w:rFonts w:asciiTheme="minorHAnsi" w:hAnsiTheme="minorHAnsi"/>
                    <w:b/>
                  </w:rPr>
                  <w:delText>m</w:delText>
                </w:r>
              </w:del>
              <w:r w:rsidRPr="00A23F20">
                <w:rPr>
                  <w:rFonts w:asciiTheme="minorHAnsi" w:hAnsiTheme="minorHAnsi"/>
                  <w:b/>
                </w:rPr>
                <w:t>ode (</w:t>
              </w:r>
            </w:ins>
            <w:proofErr w:type="spellStart"/>
            <w:ins w:id="1005" w:author="April Desclos" w:date="2015-11-06T21:22:00Z">
              <w:r w:rsidR="00A60C3C">
                <w:rPr>
                  <w:rFonts w:asciiTheme="minorHAnsi" w:hAnsiTheme="minorHAnsi"/>
                  <w:b/>
                </w:rPr>
                <w:t>Elec</w:t>
              </w:r>
            </w:ins>
            <w:ins w:id="1006" w:author="Shraddha Raikar" w:date="2015-10-19T13:48:00Z">
              <w:r>
                <w:rPr>
                  <w:rFonts w:asciiTheme="minorHAnsi" w:hAnsiTheme="minorHAnsi"/>
                  <w:b/>
                </w:rPr>
                <w:t>PC</w:t>
              </w:r>
              <w:r>
                <w:rPr>
                  <w:rFonts w:asciiTheme="minorHAnsi" w:hAnsiTheme="minorHAnsi"/>
                  <w:b/>
                  <w:vertAlign w:val="subscript"/>
                </w:rPr>
                <w:t>ConvEE</w:t>
              </w:r>
              <w:proofErr w:type="spellEnd"/>
              <w:r w:rsidRPr="00A23F20">
                <w:rPr>
                  <w:rFonts w:asciiTheme="minorHAnsi" w:hAnsiTheme="minorHAnsi"/>
                  <w:b/>
                  <w:vertAlign w:val="subscript"/>
                </w:rPr>
                <w:t>)</w:t>
              </w:r>
              <w:r>
                <w:rPr>
                  <w:rFonts w:asciiTheme="minorHAnsi" w:hAnsiTheme="minorHAnsi"/>
                  <w:b/>
                  <w:vertAlign w:val="subscript"/>
                </w:rPr>
                <w:t xml:space="preserve"> </w:t>
              </w:r>
              <w:del w:id="1007" w:author="April Desclos" w:date="2015-11-06T21:22:00Z">
                <w:r w:rsidDel="00A60C3C">
                  <w:rPr>
                    <w:rFonts w:asciiTheme="minorHAnsi" w:hAnsiTheme="minorHAnsi"/>
                    <w:b/>
                  </w:rPr>
                  <w:delText>(lbs/hr)</w:delText>
                </w:r>
              </w:del>
            </w:ins>
          </w:p>
        </w:tc>
        <w:tc>
          <w:tcPr>
            <w:tcW w:w="2205" w:type="dxa"/>
          </w:tcPr>
          <w:p w:rsidR="006B4987" w:rsidRPr="00A23F20" w:rsidRDefault="006B4987" w:rsidP="00F111FC">
            <w:pPr>
              <w:widowControl/>
              <w:spacing w:before="120" w:after="0"/>
              <w:jc w:val="center"/>
              <w:rPr>
                <w:ins w:id="1008" w:author="Shraddha Raikar" w:date="2015-10-19T13:48:00Z"/>
                <w:rFonts w:asciiTheme="minorHAnsi" w:hAnsiTheme="minorHAnsi"/>
                <w:b/>
                <w:szCs w:val="22"/>
              </w:rPr>
            </w:pPr>
            <w:ins w:id="1009" w:author="Shraddha Raikar" w:date="2015-10-19T13:48:00Z">
              <w:r w:rsidRPr="00A23F20">
                <w:rPr>
                  <w:rFonts w:asciiTheme="minorHAnsi" w:hAnsiTheme="minorHAnsi"/>
                  <w:b/>
                </w:rPr>
                <w:t xml:space="preserve">Steam </w:t>
              </w:r>
            </w:ins>
            <w:ins w:id="1010" w:author="April Desclos" w:date="2015-11-06T21:22:00Z">
              <w:r w:rsidR="00A60C3C">
                <w:rPr>
                  <w:rFonts w:asciiTheme="minorHAnsi" w:hAnsiTheme="minorHAnsi"/>
                  <w:b/>
                </w:rPr>
                <w:t>M</w:t>
              </w:r>
            </w:ins>
            <w:ins w:id="1011" w:author="Shraddha Raikar" w:date="2015-10-19T13:48:00Z">
              <w:del w:id="1012" w:author="April Desclos" w:date="2015-11-06T21:22:00Z">
                <w:r w:rsidRPr="00A23F20" w:rsidDel="00A60C3C">
                  <w:rPr>
                    <w:rFonts w:asciiTheme="minorHAnsi" w:hAnsiTheme="minorHAnsi"/>
                    <w:b/>
                  </w:rPr>
                  <w:delText>m</w:delText>
                </w:r>
              </w:del>
              <w:r w:rsidRPr="00A23F20">
                <w:rPr>
                  <w:rFonts w:asciiTheme="minorHAnsi" w:hAnsiTheme="minorHAnsi"/>
                  <w:b/>
                </w:rPr>
                <w:t>ode (</w:t>
              </w:r>
            </w:ins>
            <w:proofErr w:type="spellStart"/>
            <w:ins w:id="1013" w:author="April Desclos" w:date="2015-11-06T21:22:00Z">
              <w:r w:rsidR="00A60C3C">
                <w:rPr>
                  <w:rFonts w:asciiTheme="minorHAnsi" w:hAnsiTheme="minorHAnsi"/>
                  <w:b/>
                </w:rPr>
                <w:t>Elec</w:t>
              </w:r>
            </w:ins>
            <w:ins w:id="1014" w:author="Shraddha Raikar" w:date="2015-10-19T13:48:00Z">
              <w:r>
                <w:rPr>
                  <w:rFonts w:asciiTheme="minorHAnsi" w:hAnsiTheme="minorHAnsi"/>
                  <w:b/>
                </w:rPr>
                <w:t>PC</w:t>
              </w:r>
              <w:r w:rsidRPr="00A23F20">
                <w:rPr>
                  <w:rFonts w:asciiTheme="minorHAnsi" w:hAnsiTheme="minorHAnsi"/>
                  <w:b/>
                  <w:vertAlign w:val="subscript"/>
                </w:rPr>
                <w:t>Steam</w:t>
              </w:r>
              <w:r>
                <w:rPr>
                  <w:rFonts w:asciiTheme="minorHAnsi" w:hAnsiTheme="minorHAnsi"/>
                  <w:b/>
                  <w:vertAlign w:val="subscript"/>
                </w:rPr>
                <w:t>EE</w:t>
              </w:r>
              <w:proofErr w:type="spellEnd"/>
              <w:r w:rsidRPr="00A23F20">
                <w:rPr>
                  <w:rFonts w:asciiTheme="minorHAnsi" w:hAnsiTheme="minorHAnsi"/>
                  <w:b/>
                  <w:vertAlign w:val="subscript"/>
                </w:rPr>
                <w:t>)</w:t>
              </w:r>
              <w:r>
                <w:rPr>
                  <w:rFonts w:asciiTheme="minorHAnsi" w:hAnsiTheme="minorHAnsi"/>
                  <w:b/>
                  <w:vertAlign w:val="subscript"/>
                </w:rPr>
                <w:t xml:space="preserve"> </w:t>
              </w:r>
              <w:del w:id="1015" w:author="April Desclos" w:date="2015-11-06T21:22:00Z">
                <w:r w:rsidDel="00A60C3C">
                  <w:rPr>
                    <w:rFonts w:asciiTheme="minorHAnsi" w:hAnsiTheme="minorHAnsi"/>
                    <w:b/>
                  </w:rPr>
                  <w:delText>(lbs/hr)</w:delText>
                </w:r>
              </w:del>
            </w:ins>
          </w:p>
        </w:tc>
      </w:tr>
      <w:tr w:rsidR="006B4987" w:rsidRPr="00CD38DA" w:rsidTr="00F111FC">
        <w:trPr>
          <w:jc w:val="center"/>
          <w:ins w:id="1016" w:author="Shraddha Raikar" w:date="2015-10-19T13:48:00Z"/>
        </w:trPr>
        <w:tc>
          <w:tcPr>
            <w:tcW w:w="1710" w:type="dxa"/>
            <w:vAlign w:val="center"/>
          </w:tcPr>
          <w:p w:rsidR="006B4987" w:rsidRPr="00CD38DA" w:rsidRDefault="006B4987" w:rsidP="00F111FC">
            <w:pPr>
              <w:spacing w:after="0"/>
              <w:jc w:val="center"/>
              <w:rPr>
                <w:ins w:id="1017" w:author="Shraddha Raikar" w:date="2015-10-19T13:48:00Z"/>
                <w:rFonts w:asciiTheme="minorHAnsi" w:hAnsiTheme="minorHAnsi"/>
              </w:rPr>
            </w:pPr>
            <w:ins w:id="1018" w:author="Shraddha Raikar" w:date="2015-10-19T13:48:00Z">
              <w:r w:rsidRPr="00CD38DA">
                <w:rPr>
                  <w:rFonts w:asciiTheme="minorHAnsi" w:hAnsiTheme="minorHAnsi"/>
                </w:rPr>
                <w:t>&lt; 15</w:t>
              </w:r>
            </w:ins>
          </w:p>
        </w:tc>
        <w:tc>
          <w:tcPr>
            <w:tcW w:w="2205" w:type="dxa"/>
            <w:vAlign w:val="center"/>
          </w:tcPr>
          <w:p w:rsidR="006B4987" w:rsidRPr="00CD38DA" w:rsidRDefault="006B4987" w:rsidP="00F111FC">
            <w:pPr>
              <w:spacing w:after="0"/>
              <w:jc w:val="center"/>
              <w:rPr>
                <w:ins w:id="1019" w:author="Shraddha Raikar" w:date="2015-10-19T13:48:00Z"/>
                <w:rFonts w:asciiTheme="minorHAnsi" w:hAnsiTheme="minorHAnsi"/>
              </w:rPr>
            </w:pPr>
            <w:ins w:id="1020" w:author="Shraddha Raikar" w:date="2015-10-19T13:48:00Z">
              <w:r>
                <w:rPr>
                  <w:rFonts w:asciiTheme="minorHAnsi" w:hAnsiTheme="minorHAnsi"/>
                </w:rPr>
                <w:t>119</w:t>
              </w:r>
            </w:ins>
          </w:p>
        </w:tc>
        <w:tc>
          <w:tcPr>
            <w:tcW w:w="2205" w:type="dxa"/>
          </w:tcPr>
          <w:p w:rsidR="006B4987" w:rsidRPr="00CD38DA" w:rsidRDefault="006B4987" w:rsidP="00F111FC">
            <w:pPr>
              <w:spacing w:after="0"/>
              <w:jc w:val="center"/>
              <w:rPr>
                <w:ins w:id="1021" w:author="Shraddha Raikar" w:date="2015-10-19T13:48:00Z"/>
                <w:rFonts w:asciiTheme="minorHAnsi" w:hAnsiTheme="minorHAnsi"/>
              </w:rPr>
            </w:pPr>
            <w:ins w:id="1022" w:author="Shraddha Raikar" w:date="2015-10-19T13:48:00Z">
              <w:r>
                <w:rPr>
                  <w:rFonts w:asciiTheme="minorHAnsi" w:hAnsiTheme="minorHAnsi"/>
                </w:rPr>
                <w:t>177</w:t>
              </w:r>
            </w:ins>
          </w:p>
        </w:tc>
      </w:tr>
      <w:tr w:rsidR="006B4987" w:rsidRPr="00CD38DA" w:rsidTr="00F111FC">
        <w:trPr>
          <w:jc w:val="center"/>
          <w:ins w:id="1023" w:author="Shraddha Raikar" w:date="2015-10-19T13:48:00Z"/>
        </w:trPr>
        <w:tc>
          <w:tcPr>
            <w:tcW w:w="1710" w:type="dxa"/>
            <w:vAlign w:val="center"/>
          </w:tcPr>
          <w:p w:rsidR="006B4987" w:rsidRPr="00A23F20" w:rsidRDefault="006B4987" w:rsidP="00F111FC">
            <w:pPr>
              <w:spacing w:after="0"/>
              <w:jc w:val="center"/>
              <w:rPr>
                <w:ins w:id="1024" w:author="Shraddha Raikar" w:date="2015-10-19T13:48:00Z"/>
                <w:rFonts w:asciiTheme="minorHAnsi" w:hAnsiTheme="minorHAnsi"/>
              </w:rPr>
            </w:pPr>
            <w:ins w:id="1025" w:author="Shraddha Raikar" w:date="2015-10-19T13:48:00Z">
              <w:r w:rsidRPr="00A23F20">
                <w:rPr>
                  <w:rFonts w:asciiTheme="minorHAnsi" w:hAnsiTheme="minorHAnsi"/>
                </w:rPr>
                <w:t>&gt; = 15</w:t>
              </w:r>
            </w:ins>
          </w:p>
        </w:tc>
        <w:tc>
          <w:tcPr>
            <w:tcW w:w="2205" w:type="dxa"/>
            <w:vAlign w:val="center"/>
          </w:tcPr>
          <w:p w:rsidR="006B4987" w:rsidRPr="00CD38DA" w:rsidRDefault="006B4987" w:rsidP="00F111FC">
            <w:pPr>
              <w:spacing w:after="0"/>
              <w:jc w:val="center"/>
              <w:rPr>
                <w:ins w:id="1026" w:author="Shraddha Raikar" w:date="2015-10-19T13:48:00Z"/>
                <w:rFonts w:asciiTheme="minorHAnsi" w:hAnsiTheme="minorHAnsi"/>
              </w:rPr>
            </w:pPr>
            <w:ins w:id="1027" w:author="Shraddha Raikar" w:date="2015-10-19T13:48:00Z">
              <w:r>
                <w:rPr>
                  <w:rFonts w:asciiTheme="minorHAnsi" w:hAnsiTheme="minorHAnsi"/>
                </w:rPr>
                <w:t>201</w:t>
              </w:r>
            </w:ins>
          </w:p>
        </w:tc>
        <w:tc>
          <w:tcPr>
            <w:tcW w:w="2205" w:type="dxa"/>
          </w:tcPr>
          <w:p w:rsidR="006B4987" w:rsidRPr="00CD38DA" w:rsidRDefault="006B4987" w:rsidP="00F111FC">
            <w:pPr>
              <w:spacing w:after="0"/>
              <w:jc w:val="center"/>
              <w:rPr>
                <w:ins w:id="1028" w:author="Shraddha Raikar" w:date="2015-10-19T13:48:00Z"/>
                <w:rFonts w:asciiTheme="minorHAnsi" w:hAnsiTheme="minorHAnsi"/>
              </w:rPr>
            </w:pPr>
            <w:ins w:id="1029" w:author="Shraddha Raikar" w:date="2015-10-19T13:48:00Z">
              <w:r>
                <w:rPr>
                  <w:rFonts w:asciiTheme="minorHAnsi" w:hAnsiTheme="minorHAnsi"/>
                </w:rPr>
                <w:t>349</w:t>
              </w:r>
            </w:ins>
          </w:p>
        </w:tc>
      </w:tr>
    </w:tbl>
    <w:p w:rsidR="006B4987" w:rsidRDefault="00A60C3C">
      <w:pPr>
        <w:spacing w:before="240"/>
        <w:ind w:firstLine="720"/>
        <w:rPr>
          <w:ins w:id="1030" w:author="Shraddha Raikar" w:date="2015-10-19T13:48:00Z"/>
        </w:rPr>
        <w:pPrChange w:id="1031" w:author="April Desclos" w:date="2015-11-06T21:24:00Z">
          <w:pPr>
            <w:spacing w:before="240" w:after="0"/>
            <w:ind w:firstLine="720"/>
          </w:pPr>
        </w:pPrChange>
      </w:pPr>
      <w:proofErr w:type="spellStart"/>
      <w:ins w:id="1032" w:author="April Desclos" w:date="2015-11-06T21:26:00Z">
        <w:r>
          <w:t>Elec</w:t>
        </w:r>
        <w:r w:rsidRPr="00A531EB">
          <w:rPr>
            <w:rFonts w:ascii="Calibri" w:eastAsia="TimesNewRomanPSMT" w:hAnsi="Calibri" w:cs="TimesNewRomanPSMT"/>
          </w:rPr>
          <w:t>IDLE</w:t>
        </w:r>
        <w:r>
          <w:rPr>
            <w:rFonts w:ascii="Calibri" w:eastAsia="TimesNewRomanPSMT" w:hAnsi="Calibri" w:cs="TimesNewRomanPSMT"/>
            <w:vertAlign w:val="subscript"/>
          </w:rPr>
          <w:t>SteamEE</w:t>
        </w:r>
      </w:ins>
      <w:proofErr w:type="spellEnd"/>
      <w:ins w:id="1033" w:author="Shraddha Raikar" w:date="2015-10-19T13:48:00Z">
        <w:del w:id="1034" w:author="April Desclos" w:date="2015-11-06T21:26:00Z">
          <w:r w:rsidR="006B4987" w:rsidDel="00A60C3C">
            <w:delText xml:space="preserve"> E</w:delText>
          </w:r>
          <w:r w:rsidR="006B4987" w:rsidRPr="008F2DA0" w:rsidDel="00A60C3C">
            <w:rPr>
              <w:vertAlign w:val="subscript"/>
            </w:rPr>
            <w:delText>IdleSteamEE</w:delText>
          </w:r>
          <w:r w:rsidR="006B4987" w:rsidDel="00A60C3C">
            <w:rPr>
              <w:vertAlign w:val="subscript"/>
            </w:rPr>
            <w:delText xml:space="preserve"> </w:delText>
          </w:r>
        </w:del>
      </w:ins>
      <w:ins w:id="1035" w:author="April Desclos" w:date="2015-11-06T21:24:00Z">
        <w:r>
          <w:rPr>
            <w:vertAlign w:val="subscript"/>
          </w:rPr>
          <w:tab/>
        </w:r>
        <w:r>
          <w:rPr>
            <w:vertAlign w:val="subscript"/>
          </w:rPr>
          <w:tab/>
        </w:r>
      </w:ins>
      <w:ins w:id="1036" w:author="Shraddha Raikar" w:date="2015-10-19T13:48:00Z">
        <w:r w:rsidR="006B4987">
          <w:t>= Idle ene</w:t>
        </w:r>
      </w:ins>
      <w:ins w:id="1037" w:author="April Desclos" w:date="2015-11-06T21:24:00Z">
        <w:r>
          <w:t>r</w:t>
        </w:r>
      </w:ins>
      <w:ins w:id="1038" w:author="Shraddha Raikar" w:date="2015-10-19T13:48:00Z">
        <w:r w:rsidR="006B4987">
          <w:t xml:space="preserve">gy rate of </w:t>
        </w:r>
      </w:ins>
      <w:ins w:id="1039" w:author="April Desclos" w:date="2015-11-06T21:26:00Z">
        <w:r>
          <w:t>ENERGY STAR electric oven</w:t>
        </w:r>
      </w:ins>
      <w:ins w:id="1040" w:author="Shraddha Raikar" w:date="2015-10-19T13:48:00Z">
        <w:del w:id="1041" w:author="April Desclos" w:date="2015-11-06T21:26:00Z">
          <w:r w:rsidR="006B4987" w:rsidDel="00A60C3C">
            <w:delText>efficient unit</w:delText>
          </w:r>
        </w:del>
        <w:r w:rsidR="006B4987">
          <w:t xml:space="preserve"> in steam mode</w:t>
        </w:r>
      </w:ins>
    </w:p>
    <w:p w:rsidR="006B4987" w:rsidRPr="008F2DA0" w:rsidRDefault="00A60C3C">
      <w:pPr>
        <w:ind w:left="720" w:firstLine="720"/>
        <w:rPr>
          <w:ins w:id="1042" w:author="Shraddha Raikar" w:date="2015-10-19T13:48:00Z"/>
        </w:rPr>
        <w:pPrChange w:id="1043" w:author="April Desclos" w:date="2015-11-06T21:24:00Z">
          <w:pPr>
            <w:spacing w:after="0"/>
            <w:ind w:left="720" w:firstLine="720"/>
          </w:pPr>
        </w:pPrChange>
      </w:pPr>
      <w:ins w:id="1044" w:author="April Desclos" w:date="2015-11-06T21:27:00Z">
        <w:r>
          <w:tab/>
        </w:r>
        <w:r>
          <w:tab/>
        </w:r>
      </w:ins>
      <w:ins w:id="1045" w:author="Shraddha Raikar" w:date="2015-10-19T13:48:00Z">
        <w:r w:rsidR="006B4987" w:rsidRPr="008F2DA0">
          <w:t>=</w:t>
        </w:r>
      </w:ins>
      <w:ins w:id="1046" w:author="April Desclos" w:date="2015-11-06T21:27:00Z">
        <w:r>
          <w:t xml:space="preserve"> </w:t>
        </w:r>
      </w:ins>
      <w:ins w:id="1047" w:author="Shraddha Raikar" w:date="2015-10-19T13:48:00Z">
        <w:r w:rsidR="006B4987" w:rsidRPr="008F2DA0">
          <w:t>(0.133*</w:t>
        </w:r>
        <w:r w:rsidR="006B4987">
          <w:t xml:space="preserve"> P</w:t>
        </w:r>
        <w:r w:rsidR="006B4987" w:rsidRPr="008F2DA0">
          <w:t>+0.64)*1000</w:t>
        </w:r>
        <w:del w:id="1048" w:author="April Desclos" w:date="2015-11-06T21:27:00Z">
          <w:r w:rsidR="006B4987" w:rsidDel="00A60C3C">
            <w:rPr>
              <w:vertAlign w:val="superscript"/>
            </w:rPr>
            <w:delText>8</w:delText>
          </w:r>
        </w:del>
      </w:ins>
    </w:p>
    <w:p w:rsidR="006B4987" w:rsidDel="00A60C3C" w:rsidRDefault="006B4987">
      <w:pPr>
        <w:spacing w:before="240"/>
        <w:ind w:firstLine="720"/>
        <w:rPr>
          <w:ins w:id="1049" w:author="Shraddha Raikar" w:date="2015-10-19T13:48:00Z"/>
          <w:del w:id="1050" w:author="April Desclos" w:date="2015-11-06T21:23:00Z"/>
        </w:rPr>
        <w:pPrChange w:id="1051" w:author="April Desclos" w:date="2015-11-06T21:24:00Z">
          <w:pPr>
            <w:spacing w:before="240" w:after="0"/>
            <w:ind w:firstLine="720"/>
          </w:pPr>
        </w:pPrChange>
      </w:pPr>
      <w:ins w:id="1052" w:author="Shraddha Raikar" w:date="2015-10-19T13:48:00Z">
        <w:del w:id="1053" w:author="April Desclos" w:date="2015-11-06T21:23:00Z">
          <w:r w:rsidDel="00A60C3C">
            <w:delText>T</w:delText>
          </w:r>
          <w:r w:rsidRPr="00726159" w:rsidDel="00A60C3C">
            <w:rPr>
              <w:vertAlign w:val="subscript"/>
            </w:rPr>
            <w:delText>idle</w:delText>
          </w:r>
          <w:r w:rsidDel="00A60C3C">
            <w:rPr>
              <w:vertAlign w:val="subscript"/>
            </w:rPr>
            <w:delText xml:space="preserve">SteamEE </w:delText>
          </w:r>
          <w:r w:rsidDel="00A60C3C">
            <w:delText>= Daily idle time of efficient unit in steam mode</w:delText>
          </w:r>
        </w:del>
      </w:ins>
    </w:p>
    <w:p w:rsidR="006B4987" w:rsidDel="00A60C3C" w:rsidRDefault="006B4987">
      <w:pPr>
        <w:ind w:left="720" w:firstLine="720"/>
        <w:rPr>
          <w:ins w:id="1054" w:author="Shraddha Raikar" w:date="2015-10-19T13:48:00Z"/>
          <w:del w:id="1055" w:author="April Desclos" w:date="2015-11-06T21:23:00Z"/>
          <w:vertAlign w:val="subscript"/>
        </w:rPr>
        <w:pPrChange w:id="1056" w:author="April Desclos" w:date="2015-11-06T21:24:00Z">
          <w:pPr>
            <w:spacing w:after="0"/>
            <w:ind w:left="720" w:firstLine="720"/>
          </w:pPr>
        </w:pPrChange>
      </w:pPr>
      <w:ins w:id="1057" w:author="Shraddha Raikar" w:date="2015-10-19T13:48:00Z">
        <w:del w:id="1058" w:author="April Desclos" w:date="2015-11-06T21:23:00Z">
          <w:r w:rsidDel="00A60C3C">
            <w:delText>= (Hrs - M/PC</w:delText>
          </w:r>
          <w:r w:rsidDel="00A60C3C">
            <w:rPr>
              <w:vertAlign w:val="subscript"/>
            </w:rPr>
            <w:delText>SteamEE</w:delText>
          </w:r>
          <w:r w:rsidDel="00A60C3C">
            <w:delText>) * %</w:delText>
          </w:r>
          <w:r w:rsidDel="00A60C3C">
            <w:rPr>
              <w:vertAlign w:val="subscript"/>
            </w:rPr>
            <w:delText>Steam</w:delText>
          </w:r>
        </w:del>
      </w:ins>
    </w:p>
    <w:p w:rsidR="00A60C3C" w:rsidRDefault="006B4987">
      <w:pPr>
        <w:widowControl/>
        <w:spacing w:before="240"/>
        <w:ind w:firstLine="720"/>
        <w:jc w:val="left"/>
        <w:rPr>
          <w:ins w:id="1059" w:author="April Desclos" w:date="2015-11-06T21:29:00Z"/>
        </w:rPr>
        <w:pPrChange w:id="1060" w:author="April Desclos" w:date="2015-11-06T21:24:00Z">
          <w:pPr>
            <w:widowControl/>
            <w:spacing w:before="240" w:after="0"/>
            <w:ind w:firstLine="720"/>
            <w:jc w:val="left"/>
          </w:pPr>
        </w:pPrChange>
      </w:pPr>
      <w:ins w:id="1061" w:author="Shraddha Raikar" w:date="2015-10-19T13:48:00Z">
        <w:r w:rsidRPr="001E4CC4">
          <w:t>D</w:t>
        </w:r>
      </w:ins>
      <w:ins w:id="1062" w:author="April Desclos" w:date="2015-11-06T21:23:00Z">
        <w:r w:rsidR="00A60C3C">
          <w:t>ays</w:t>
        </w:r>
        <w:r w:rsidR="00A60C3C">
          <w:tab/>
        </w:r>
        <w:r w:rsidR="00A60C3C">
          <w:tab/>
        </w:r>
      </w:ins>
      <w:ins w:id="1063" w:author="April Desclos" w:date="2015-11-06T21:24:00Z">
        <w:r w:rsidR="00A60C3C">
          <w:tab/>
        </w:r>
      </w:ins>
      <w:ins w:id="1064" w:author="Shraddha Raikar" w:date="2015-10-19T13:48:00Z">
        <w:del w:id="1065" w:author="April Desclos" w:date="2015-11-06T21:23:00Z">
          <w:r w:rsidRPr="001E4CC4" w:rsidDel="00A60C3C">
            <w:delText>PY</w:delText>
          </w:r>
        </w:del>
        <w:del w:id="1066" w:author="April Desclos" w:date="2015-11-06T21:24:00Z">
          <w:r w:rsidDel="00A60C3C">
            <w:delText xml:space="preserve"> </w:delText>
          </w:r>
        </w:del>
        <w:r>
          <w:t>= Days of operation per year</w:t>
        </w:r>
      </w:ins>
    </w:p>
    <w:p w:rsidR="00827EE0" w:rsidRDefault="00827EE0">
      <w:pPr>
        <w:widowControl/>
        <w:spacing w:before="240"/>
        <w:ind w:firstLine="720"/>
        <w:jc w:val="left"/>
        <w:rPr>
          <w:ins w:id="1067" w:author="April Desclos" w:date="2015-11-06T22:11:00Z"/>
        </w:rPr>
        <w:pPrChange w:id="1068" w:author="April Desclos" w:date="2015-11-06T21:24:00Z">
          <w:pPr>
            <w:widowControl/>
            <w:spacing w:before="240" w:after="0"/>
            <w:ind w:firstLine="720"/>
            <w:jc w:val="left"/>
          </w:pPr>
        </w:pPrChange>
      </w:pPr>
      <w:ins w:id="1069" w:author="April Desclos" w:date="2015-11-06T21:29:00Z">
        <w:r>
          <w:tab/>
        </w:r>
        <w:r>
          <w:tab/>
        </w:r>
        <w:r>
          <w:tab/>
          <w:t>= Custom or if unknown, use 365 days per year</w:t>
        </w:r>
      </w:ins>
    </w:p>
    <w:p w:rsidR="0088511D" w:rsidRDefault="0088511D">
      <w:pPr>
        <w:widowControl/>
        <w:spacing w:before="240"/>
        <w:ind w:firstLine="720"/>
        <w:jc w:val="left"/>
        <w:rPr>
          <w:ins w:id="1070" w:author="April Desclos" w:date="2015-11-06T22:11:00Z"/>
        </w:rPr>
        <w:pPrChange w:id="1071" w:author="April Desclos" w:date="2015-11-06T22:28:00Z">
          <w:pPr>
            <w:pStyle w:val="Heading6"/>
          </w:pPr>
        </w:pPrChange>
      </w:pPr>
      <w:ins w:id="1072" w:author="April Desclos" w:date="2015-11-06T22:11:00Z">
        <w:r>
          <w:t>1,000</w:t>
        </w:r>
        <w:r>
          <w:tab/>
        </w:r>
        <w:r>
          <w:tab/>
        </w:r>
        <w:r>
          <w:tab/>
          <w:t xml:space="preserve">= </w:t>
        </w:r>
        <w:proofErr w:type="spellStart"/>
        <w:proofErr w:type="gramStart"/>
        <w:r>
          <w:t>Wh</w:t>
        </w:r>
        <w:proofErr w:type="spellEnd"/>
        <w:proofErr w:type="gramEnd"/>
        <w:r>
          <w:t xml:space="preserve"> to kWh conversion factor</w:t>
        </w:r>
      </w:ins>
      <w:ins w:id="1073" w:author="Shraddha Raikar" w:date="2015-10-19T13:48:00Z">
        <w:del w:id="1074" w:author="April Desclos" w:date="2015-11-06T21:15:00Z">
          <w:r w:rsidR="00D461EF" w:rsidRPr="00A22C04" w:rsidDel="00B86101">
            <w:rPr>
              <w:noProof/>
            </w:rPr>
            <mc:AlternateContent>
              <mc:Choice Requires="wps">
                <w:drawing>
                  <wp:anchor distT="45720" distB="45720" distL="114300" distR="114300" simplePos="0" relativeHeight="251660799" behindDoc="0" locked="0" layoutInCell="1" allowOverlap="1" wp14:anchorId="4308431C" wp14:editId="2F035F1E">
                    <wp:simplePos x="0" y="0"/>
                    <wp:positionH relativeFrom="margin">
                      <wp:posOffset>2139315</wp:posOffset>
                    </wp:positionH>
                    <wp:positionV relativeFrom="margin">
                      <wp:posOffset>1310640</wp:posOffset>
                    </wp:positionV>
                    <wp:extent cx="3562350" cy="2967355"/>
                    <wp:effectExtent l="0" t="0" r="19050" b="2349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2967355"/>
                            </a:xfrm>
                            <a:prstGeom prst="rect">
                              <a:avLst/>
                            </a:prstGeom>
                            <a:solidFill>
                              <a:srgbClr val="FFFFFF"/>
                            </a:solidFill>
                            <a:ln w="9525">
                              <a:solidFill>
                                <a:srgbClr val="000000"/>
                              </a:solidFill>
                              <a:miter lim="800000"/>
                              <a:headEnd/>
                              <a:tailEnd/>
                            </a:ln>
                          </wps:spPr>
                          <wps:txbx>
                            <w:txbxContent>
                              <w:p w:rsidR="002136AC" w:rsidRPr="004A5DA1" w:rsidRDefault="002136AC" w:rsidP="0088511D">
                                <w:pPr>
                                  <w:widowControl/>
                                  <w:spacing w:before="120" w:after="0"/>
                                  <w:jc w:val="left"/>
                                </w:pPr>
                              </w:p>
                              <w:p w:rsidR="002136AC" w:rsidRDefault="002136AC" w:rsidP="004A5DA1">
                                <w:pPr>
                                  <w:widowControl/>
                                  <w:spacing w:before="120" w:after="0"/>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left:0;text-align:left;margin-left:168.45pt;margin-top:103.2pt;width:280.5pt;height:233.65pt;z-index:251660799;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">
                    <v:textbox>
                      <w:txbxContent>
                        <w:p w:rsidR="002136AC" w:rsidRPr="004A5DA1" w:rsidRDefault="002136AC" w:rsidP="0088511D">
                          <w:pPr>
                            <w:widowControl/>
                            <w:spacing w:before="120" w:after="0"/>
                            <w:jc w:val="left"/>
                          </w:pPr>
                        </w:p>
                        <w:p w:rsidR="002136AC" w:rsidRDefault="002136AC" w:rsidP="004A5DA1">
                          <w:pPr>
                            <w:widowControl/>
                            <w:spacing w:before="120" w:after="0"/>
                            <w:jc w:val="left"/>
                          </w:pPr>
                        </w:p>
                      </w:txbxContent>
                    </v:textbox>
                    <w10:wrap type="square" anchorx="margin" anchory="margin"/>
                  </v:shape>
                </w:pict>
              </mc:Fallback>
            </mc:AlternateContent>
          </w:r>
        </w:del>
      </w:ins>
      <w:ins w:id="1075" w:author="Shraddha Raikar" w:date="2015-10-19T13:58:00Z">
        <w:del w:id="1076" w:author="April Desclos" w:date="2015-11-06T21:31:00Z">
          <w:r w:rsidR="004A5DA1" w:rsidRPr="00A22C04" w:rsidDel="00827EE0">
            <w:rPr>
              <w:noProof/>
            </w:rPr>
            <mc:AlternateContent>
              <mc:Choice Requires="wps">
                <w:drawing>
                  <wp:anchor distT="45720" distB="45720" distL="114300" distR="114300" simplePos="0" relativeHeight="251660288" behindDoc="0" locked="0" layoutInCell="1" allowOverlap="1" wp14:anchorId="2F64C27D" wp14:editId="4785FEEA">
                    <wp:simplePos x="0" y="0"/>
                    <wp:positionH relativeFrom="margin">
                      <wp:posOffset>154305</wp:posOffset>
                    </wp:positionH>
                    <wp:positionV relativeFrom="margin">
                      <wp:posOffset>-474980</wp:posOffset>
                    </wp:positionV>
                    <wp:extent cx="5184140" cy="207010"/>
                    <wp:effectExtent l="0" t="0" r="16510" b="2159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140" cy="207010"/>
                            </a:xfrm>
                            <a:prstGeom prst="rect">
                              <a:avLst/>
                            </a:prstGeom>
                            <a:solidFill>
                              <a:srgbClr val="FFFFFF"/>
                            </a:solidFill>
                            <a:ln w="9525">
                              <a:solidFill>
                                <a:srgbClr val="000000"/>
                              </a:solidFill>
                              <a:miter lim="800000"/>
                              <a:headEnd/>
                              <a:tailEnd/>
                            </a:ln>
                          </wps:spPr>
                          <wps:txbx>
                            <w:txbxContent>
                              <w:p w:rsidR="002136AC" w:rsidRPr="00C7727C" w:rsidRDefault="002136AC" w:rsidP="006B4987">
                                <w:pPr>
                                  <w:widowControl/>
                                  <w:spacing w:before="120" w:after="0"/>
                                  <w:jc w:val="left"/>
                                </w:pPr>
                                <w:r>
                                  <w:t>Using the default values for a 10</w:t>
                                </w:r>
                                <w:del w:id="1077" w:author="April Desclos" w:date="2015-11-06T22:21:00Z">
                                  <w:r w:rsidDel="00D461EF">
                                    <w:delText xml:space="preserve"> </w:delText>
                                  </w:r>
                                </w:del>
                                <w:r>
                                  <w:t>pan capacity oven, ∆</w:t>
                                </w:r>
                                <w:r w:rsidRPr="001E4CC4">
                                  <w:t>kW</w:t>
                                </w:r>
                                <w:r>
                                  <w:t xml:space="preserve"> = 1.454 kW</w:t>
                                </w:r>
                              </w:p>
                              <w:p w:rsidR="002136AC" w:rsidRDefault="002136AC" w:rsidP="006B4987">
                                <w:pPr>
                                  <w:spacing w:before="1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2.15pt;margin-top:-37.4pt;width:408.2pt;height:16.3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">
                    <v:textbox>
                      <w:txbxContent>
                        <w:p w:rsidR="002136AC" w:rsidRPr="00C7727C" w:rsidRDefault="002136AC" w:rsidP="006B4987">
                          <w:pPr>
                            <w:widowControl/>
                            <w:spacing w:before="120" w:after="0"/>
                            <w:jc w:val="left"/>
                          </w:pPr>
                          <w:r>
                            <w:t>Using the default values for a 10</w:t>
                          </w:r>
                          <w:del w:id="1078" w:author="April Desclos" w:date="2015-11-06T22:21:00Z">
                            <w:r w:rsidDel="00D461EF">
                              <w:delText xml:space="preserve"> </w:delText>
                            </w:r>
                          </w:del>
                          <w:r>
                            <w:t>pan capacity oven, ∆</w:t>
                          </w:r>
                          <w:r w:rsidRPr="001E4CC4">
                            <w:t>kW</w:t>
                          </w:r>
                          <w:r>
                            <w:t xml:space="preserve"> = 1.454 kW</w:t>
                          </w:r>
                        </w:p>
                        <w:p w:rsidR="002136AC" w:rsidRDefault="002136AC" w:rsidP="006B4987">
                          <w:pPr>
                            <w:spacing w:before="120"/>
                          </w:pPr>
                        </w:p>
                      </w:txbxContent>
                    </v:textbox>
                    <w10:wrap type="square" anchorx="margin" anchory="margin"/>
                  </v:shape>
                </w:pict>
              </mc:Fallback>
            </mc:AlternateContent>
          </w:r>
        </w:del>
      </w:ins>
    </w:p>
    <w:p w:rsidR="0088511D" w:rsidRDefault="00D461EF" w:rsidP="00A60C3C">
      <w:pPr>
        <w:pStyle w:val="Heading6"/>
        <w:rPr>
          <w:ins w:id="1079" w:author="April Desclos" w:date="2015-11-06T22:11:00Z"/>
        </w:rPr>
      </w:pPr>
      <w:ins w:id="1080" w:author="April Desclos" w:date="2015-11-06T22:25:00Z">
        <w:r w:rsidRPr="00D461EF">
          <w:rPr>
            <w:rFonts w:eastAsia="Times New Roman"/>
            <w:b w:val="0"/>
            <w:smallCaps w:val="0"/>
            <w:noProof/>
            <w:rPrChange w:id="1081">
              <w:rPr>
                <w:noProof/>
              </w:rPr>
            </w:rPrChange>
          </w:rPr>
          <w:lastRenderedPageBreak/>
          <mc:AlternateContent>
            <mc:Choice Requires="wps">
              <w:drawing>
                <wp:inline distT="0" distB="0" distL="0" distR="0" wp14:anchorId="07E055EE" wp14:editId="444D4FB8">
                  <wp:extent cx="5943600" cy="4054415"/>
                  <wp:effectExtent l="0" t="0" r="19050" b="22860"/>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54415"/>
                          </a:xfrm>
                          <a:prstGeom prst="rect">
                            <a:avLst/>
                          </a:prstGeom>
                          <a:solidFill>
                            <a:srgbClr val="FFFFFF"/>
                          </a:solidFill>
                          <a:ln w="9525">
                            <a:solidFill>
                              <a:srgbClr val="000000"/>
                            </a:solidFill>
                            <a:miter lim="800000"/>
                            <a:headEnd/>
                            <a:tailEnd/>
                          </a:ln>
                        </wps:spPr>
                        <wps:txbx>
                          <w:txbxContent>
                            <w:p w:rsidR="002136AC" w:rsidDel="00D461EF" w:rsidRDefault="002136AC" w:rsidP="00D461EF">
                              <w:pPr>
                                <w:rPr>
                                  <w:del w:id="1082" w:author="April Desclos" w:date="2015-11-06T22:28:00Z"/>
                                  <w:rStyle w:val="BookTitle"/>
                                </w:rPr>
                              </w:pPr>
                              <w:del w:id="1083" w:author="April Desclos" w:date="2015-11-06T22:28:00Z">
                                <w:r w:rsidDel="00D461EF">
                                  <w:rPr>
                                    <w:rStyle w:val="BookTitle"/>
                                  </w:rPr>
                                  <w:delText>EXAMPLE</w:delText>
                                </w:r>
                              </w:del>
                            </w:p>
                            <w:p w:rsidR="002136AC" w:rsidRPr="00EF462C" w:rsidRDefault="002136AC">
                              <w:pPr>
                                <w:rPr>
                                  <w:ins w:id="1084" w:author="April Desclos" w:date="2015-11-06T22:26:00Z"/>
                                  <w:b/>
                                </w:rPr>
                                <w:pPrChange w:id="1085" w:author="April Desclos" w:date="2015-11-06T22:28:00Z">
                                  <w:pPr>
                                    <w:widowControl/>
                                    <w:spacing w:before="120" w:after="0"/>
                                    <w:jc w:val="left"/>
                                  </w:pPr>
                                </w:pPrChange>
                              </w:pPr>
                              <w:ins w:id="1086" w:author="April Desclos" w:date="2015-11-06T22:26:00Z">
                                <w:r w:rsidRPr="00EF462C">
                                  <w:rPr>
                                    <w:b/>
                                  </w:rPr>
                                  <w:t>EXAMPLE</w:t>
                                </w:r>
                              </w:ins>
                            </w:p>
                            <w:p w:rsidR="002136AC" w:rsidRDefault="002136AC" w:rsidP="00D461EF">
                              <w:pPr>
                                <w:widowControl/>
                                <w:spacing w:before="120" w:after="0"/>
                                <w:jc w:val="left"/>
                                <w:rPr>
                                  <w:ins w:id="1087" w:author="April Desclos" w:date="2015-11-06T22:26:00Z"/>
                                </w:rPr>
                              </w:pPr>
                              <w:ins w:id="1088" w:author="April Desclos" w:date="2015-11-06T22:26:00Z">
                                <w:r>
                                  <w:t xml:space="preserve">For example, a </w:t>
                                </w:r>
                                <w:r w:rsidRPr="00EF462C">
                                  <w:t>10</w:t>
                                </w:r>
                                <w:r>
                                  <w:t>-</w:t>
                                </w:r>
                                <w:r w:rsidRPr="00EF462C">
                                  <w:t xml:space="preserve">pan capacity </w:t>
                                </w:r>
                                <w:r>
                                  <w:t xml:space="preserve">electric combination </w:t>
                                </w:r>
                                <w:r w:rsidRPr="00EF462C">
                                  <w:t>oven</w:t>
                                </w:r>
                                <w:r>
                                  <w:t xml:space="preserve"> would save:</w:t>
                                </w:r>
                              </w:ins>
                            </w:p>
                            <w:p w:rsidR="002136AC" w:rsidRPr="00EF462C" w:rsidRDefault="002136AC" w:rsidP="00D461EF">
                              <w:pPr>
                                <w:ind w:left="1440" w:hanging="720"/>
                                <w:jc w:val="left"/>
                                <w:rPr>
                                  <w:ins w:id="1089" w:author="April Desclos" w:date="2015-11-06T22:26:00Z"/>
                                </w:rPr>
                              </w:pPr>
                              <w:ins w:id="1090" w:author="April Desclos" w:date="2015-11-06T22:26:00Z">
                                <w:r w:rsidRPr="00EF462C">
                                  <w:t>∆kWh</w:t>
                                </w:r>
                              </w:ins>
                              <w:ins w:id="1091" w:author="April Desclos" w:date="2015-11-06T22:32:00Z">
                                <w:r>
                                  <w:tab/>
                                </w:r>
                              </w:ins>
                              <w:ins w:id="1092" w:author="April Desclos" w:date="2015-11-06T22:26:00Z">
                                <w:r w:rsidRPr="00EF462C">
                                  <w:t xml:space="preserve"> = (</w:t>
                                </w:r>
                                <w:r w:rsidRPr="00827EE0">
                                  <w:rPr>
                                    <w:rFonts w:ascii="Symbol" w:hAnsi="Symbol"/>
                                  </w:rPr>
                                  <w:t></w:t>
                                </w:r>
                                <w:proofErr w:type="spellStart"/>
                                <w:r w:rsidRPr="00EF462C">
                                  <w:t>CookingEnergy</w:t>
                                </w:r>
                                <w:r w:rsidRPr="00EF462C">
                                  <w:rPr>
                                    <w:vertAlign w:val="subscript"/>
                                  </w:rPr>
                                  <w:t>ConvElec</w:t>
                                </w:r>
                                <w:proofErr w:type="spellEnd"/>
                                <w:r w:rsidRPr="00EF462C">
                                  <w:rPr>
                                    <w:vertAlign w:val="subscript"/>
                                  </w:rPr>
                                  <w:t xml:space="preserve"> </w:t>
                                </w:r>
                                <w:r w:rsidRPr="00EF462C">
                                  <w:t xml:space="preserve">+ </w:t>
                                </w:r>
                                <w:r w:rsidRPr="00827EE0">
                                  <w:rPr>
                                    <w:rFonts w:ascii="Symbol" w:hAnsi="Symbol"/>
                                  </w:rPr>
                                  <w:t></w:t>
                                </w:r>
                                <w:proofErr w:type="spellStart"/>
                                <w:r w:rsidRPr="00EF462C">
                                  <w:t>CookingEnergy</w:t>
                                </w:r>
                                <w:r w:rsidRPr="00EF462C">
                                  <w:rPr>
                                    <w:vertAlign w:val="subscript"/>
                                  </w:rPr>
                                  <w:t>SteamElec</w:t>
                                </w:r>
                                <w:proofErr w:type="spellEnd"/>
                                <w:r w:rsidRPr="00EF462C">
                                  <w:rPr>
                                    <w:vertAlign w:val="subscript"/>
                                  </w:rPr>
                                  <w:t xml:space="preserve"> </w:t>
                                </w:r>
                                <w:r w:rsidRPr="00EF462C">
                                  <w:t xml:space="preserve">+ </w:t>
                                </w:r>
                                <w:r w:rsidRPr="00827EE0">
                                  <w:rPr>
                                    <w:rFonts w:ascii="Symbol" w:hAnsi="Symbol"/>
                                  </w:rPr>
                                  <w:t></w:t>
                                </w:r>
                                <w:proofErr w:type="spellStart"/>
                                <w:r w:rsidRPr="00EF462C">
                                  <w:t>IdleEnergy</w:t>
                                </w:r>
                                <w:r w:rsidRPr="00EF462C">
                                  <w:rPr>
                                    <w:vertAlign w:val="subscript"/>
                                  </w:rPr>
                                  <w:t>ConvElec</w:t>
                                </w:r>
                                <w:proofErr w:type="spellEnd"/>
                                <w:r w:rsidRPr="00EF462C">
                                  <w:rPr>
                                    <w:vertAlign w:val="subscript"/>
                                  </w:rPr>
                                  <w:t xml:space="preserve"> </w:t>
                                </w:r>
                                <w:r>
                                  <w:t xml:space="preserve">+ </w:t>
                                </w:r>
                                <w:r w:rsidRPr="00827EE0">
                                  <w:rPr>
                                    <w:rFonts w:ascii="Symbol" w:hAnsi="Symbol"/>
                                  </w:rPr>
                                  <w:t></w:t>
                                </w:r>
                                <w:proofErr w:type="spellStart"/>
                                <w:r w:rsidRPr="00EF462C">
                                  <w:t>IdleEnergy</w:t>
                                </w:r>
                                <w:r w:rsidRPr="00EF462C">
                                  <w:rPr>
                                    <w:vertAlign w:val="subscript"/>
                                  </w:rPr>
                                  <w:t>SteamElec</w:t>
                                </w:r>
                                <w:proofErr w:type="spellEnd"/>
                                <w:r w:rsidRPr="00EF462C">
                                  <w:t>)</w:t>
                                </w:r>
                                <w:r w:rsidRPr="00827EE0">
                                  <w:t xml:space="preserve"> *</w:t>
                                </w:r>
                                <w:r>
                                  <w:t xml:space="preserve"> </w:t>
                                </w:r>
                                <w:r w:rsidRPr="00EF462C">
                                  <w:t>Days / 1,000</w:t>
                                </w:r>
                              </w:ins>
                            </w:p>
                            <w:p w:rsidR="002136AC" w:rsidRDefault="002136AC" w:rsidP="00D461EF">
                              <w:pPr>
                                <w:rPr>
                                  <w:ins w:id="1093" w:author="April Desclos" w:date="2015-11-06T22:26:00Z"/>
                                </w:rPr>
                              </w:pPr>
                              <w:ins w:id="1094" w:author="April Desclos" w:date="2015-11-06T22:26:00Z">
                                <w:r w:rsidRPr="00827EE0">
                                  <w:rPr>
                                    <w:rFonts w:ascii="Symbol" w:hAnsi="Symbol"/>
                                  </w:rPr>
                                  <w:t></w:t>
                                </w:r>
                                <w:proofErr w:type="spellStart"/>
                                <w:r w:rsidRPr="00EF462C">
                                  <w:t>CookingEnergy</w:t>
                                </w:r>
                                <w:r w:rsidRPr="00EF462C">
                                  <w:rPr>
                                    <w:vertAlign w:val="subscript"/>
                                  </w:rPr>
                                  <w:t>ConvElec</w:t>
                                </w:r>
                                <w:proofErr w:type="spellEnd"/>
                                <w:r w:rsidRPr="00EF462C">
                                  <w:rPr>
                                    <w:vertAlign w:val="subscript"/>
                                  </w:rPr>
                                  <w:tab/>
                                </w:r>
                                <w:r w:rsidRPr="00EF462C">
                                  <w:t xml:space="preserve">= </w:t>
                                </w:r>
                                <w:r>
                                  <w:t>200</w:t>
                                </w:r>
                                <w:r w:rsidRPr="00EF462C">
                                  <w:t xml:space="preserve"> * (</w:t>
                                </w:r>
                                <w:r>
                                  <w:t>73.2</w:t>
                                </w:r>
                                <w:r w:rsidRPr="00EF462C">
                                  <w:t xml:space="preserve"> / </w:t>
                                </w:r>
                                <w:r>
                                  <w:t>0.72</w:t>
                                </w:r>
                                <w:r w:rsidRPr="00EF462C">
                                  <w:t xml:space="preserve"> </w:t>
                                </w:r>
                                <w:r>
                                  <w:t>–</w:t>
                                </w:r>
                                <w:r w:rsidRPr="00EF462C">
                                  <w:t xml:space="preserve"> </w:t>
                                </w:r>
                                <w:r>
                                  <w:t>73.2</w:t>
                                </w:r>
                                <w:r w:rsidRPr="00EF462C">
                                  <w:t xml:space="preserve"> / </w:t>
                                </w:r>
                                <w:r>
                                  <w:t>0.76</w:t>
                                </w:r>
                                <w:r w:rsidRPr="000D735D">
                                  <w:t xml:space="preserve">) * </w:t>
                                </w:r>
                                <w:r>
                                  <w:t>0.50</w:t>
                                </w:r>
                              </w:ins>
                            </w:p>
                            <w:p w:rsidR="002136AC" w:rsidRPr="00EF462C" w:rsidRDefault="002136AC" w:rsidP="00D461EF">
                              <w:pPr>
                                <w:ind w:left="2160" w:hanging="2160"/>
                                <w:rPr>
                                  <w:ins w:id="1095" w:author="April Desclos" w:date="2015-11-06T22:26:00Z"/>
                                </w:rPr>
                              </w:pPr>
                              <w:ins w:id="1096" w:author="April Desclos" w:date="2015-11-06T22:28:00Z">
                                <w:r>
                                  <w:tab/>
                                </w:r>
                              </w:ins>
                              <w:ins w:id="1097" w:author="April Desclos" w:date="2015-11-06T22:26:00Z">
                                <w:r>
                                  <w:t xml:space="preserve">= 535 </w:t>
                                </w:r>
                                <w:proofErr w:type="spellStart"/>
                                <w:proofErr w:type="gramStart"/>
                                <w:r>
                                  <w:t>Wh</w:t>
                                </w:r>
                                <w:proofErr w:type="spellEnd"/>
                                <w:proofErr w:type="gramEnd"/>
                              </w:ins>
                            </w:p>
                            <w:p w:rsidR="002136AC" w:rsidRDefault="002136AC" w:rsidP="00D461EF">
                              <w:pPr>
                                <w:rPr>
                                  <w:ins w:id="1098" w:author="April Desclos" w:date="2015-11-06T22:28:00Z"/>
                                </w:rPr>
                              </w:pPr>
                              <w:ins w:id="1099" w:author="April Desclos" w:date="2015-11-06T22:26:00Z">
                                <w:r w:rsidRPr="00827EE0">
                                  <w:rPr>
                                    <w:rFonts w:ascii="Symbol" w:hAnsi="Symbol"/>
                                  </w:rPr>
                                  <w:t></w:t>
                                </w:r>
                                <w:proofErr w:type="spellStart"/>
                                <w:r w:rsidRPr="00EF462C">
                                  <w:t>CookingEnergy</w:t>
                                </w:r>
                                <w:r w:rsidRPr="00EF462C">
                                  <w:rPr>
                                    <w:vertAlign w:val="subscript"/>
                                  </w:rPr>
                                  <w:t>SteamElec</w:t>
                                </w:r>
                                <w:proofErr w:type="spellEnd"/>
                                <w:r w:rsidRPr="00EF462C">
                                  <w:rPr>
                                    <w:vertAlign w:val="subscript"/>
                                  </w:rPr>
                                  <w:tab/>
                                </w:r>
                                <w:r w:rsidRPr="000D735D">
                                  <w:t xml:space="preserve">= </w:t>
                                </w:r>
                                <w:r>
                                  <w:t>200</w:t>
                                </w:r>
                                <w:r w:rsidRPr="00EF462C">
                                  <w:t xml:space="preserve"> * (</w:t>
                                </w:r>
                                <w:r>
                                  <w:t>30.8</w:t>
                                </w:r>
                                <w:r w:rsidRPr="00EF462C">
                                  <w:t xml:space="preserve"> / </w:t>
                                </w:r>
                                <w:r w:rsidRPr="000D735D">
                                  <w:t>0.49</w:t>
                                </w:r>
                                <w:r w:rsidRPr="00EF462C">
                                  <w:t xml:space="preserve"> – </w:t>
                                </w:r>
                                <w:r>
                                  <w:t>30.8</w:t>
                                </w:r>
                                <w:r w:rsidRPr="00EF462C">
                                  <w:t xml:space="preserve"> / </w:t>
                                </w:r>
                                <w:r>
                                  <w:t>0.55</w:t>
                                </w:r>
                                <w:r w:rsidRPr="00EF462C">
                                  <w:t xml:space="preserve">) </w:t>
                                </w:r>
                                <w:r>
                                  <w:t>* (1 – 0.50)</w:t>
                                </w:r>
                              </w:ins>
                            </w:p>
                            <w:p w:rsidR="002136AC" w:rsidRPr="00EF462C" w:rsidRDefault="002136AC" w:rsidP="00D461EF">
                              <w:pPr>
                                <w:rPr>
                                  <w:ins w:id="1100" w:author="April Desclos" w:date="2015-11-06T22:26:00Z"/>
                                  <w:vertAlign w:val="subscript"/>
                                </w:rPr>
                              </w:pPr>
                              <w:ins w:id="1101" w:author="April Desclos" w:date="2015-11-06T22:28:00Z">
                                <w:r>
                                  <w:tab/>
                                </w:r>
                                <w:r>
                                  <w:tab/>
                                </w:r>
                                <w:r>
                                  <w:tab/>
                                </w:r>
                              </w:ins>
                              <w:ins w:id="1102" w:author="April Desclos" w:date="2015-11-06T22:29:00Z">
                                <w:r>
                                  <w:t xml:space="preserve">= 686 </w:t>
                                </w:r>
                                <w:proofErr w:type="spellStart"/>
                                <w:proofErr w:type="gramStart"/>
                                <w:r>
                                  <w:t>Wh</w:t>
                                </w:r>
                              </w:ins>
                              <w:proofErr w:type="spellEnd"/>
                              <w:proofErr w:type="gramEnd"/>
                            </w:p>
                            <w:p w:rsidR="002136AC" w:rsidRDefault="002136AC" w:rsidP="00D461EF">
                              <w:pPr>
                                <w:rPr>
                                  <w:ins w:id="1103" w:author="April Desclos" w:date="2015-11-06T22:29:00Z"/>
                                </w:rPr>
                              </w:pPr>
                              <w:ins w:id="1104" w:author="April Desclos" w:date="2015-11-06T22:26:00Z">
                                <w:r w:rsidRPr="00827EE0">
                                  <w:rPr>
                                    <w:rFonts w:ascii="Symbol" w:hAnsi="Symbol"/>
                                  </w:rPr>
                                  <w:t></w:t>
                                </w:r>
                                <w:proofErr w:type="spellStart"/>
                                <w:r w:rsidRPr="00EF462C">
                                  <w:t>IdleEnergy</w:t>
                                </w:r>
                                <w:r w:rsidRPr="00EF462C">
                                  <w:rPr>
                                    <w:vertAlign w:val="subscript"/>
                                  </w:rPr>
                                  <w:t>ConvElec</w:t>
                                </w:r>
                                <w:proofErr w:type="spellEnd"/>
                                <w:r w:rsidRPr="00EF462C">
                                  <w:rPr>
                                    <w:vertAlign w:val="subscript"/>
                                  </w:rPr>
                                  <w:tab/>
                                </w:r>
                                <w:r w:rsidRPr="00EF462C">
                                  <w:t>= [(</w:t>
                                </w:r>
                                <w:r>
                                  <w:t>1,320</w:t>
                                </w:r>
                                <w:r>
                                  <w:rPr>
                                    <w:rFonts w:eastAsia="TimesNewRomanPSMT" w:cs="TimesNewRomanPSMT"/>
                                  </w:rPr>
                                  <w:t xml:space="preserve"> * ((12</w:t>
                                </w:r>
                                <w:r w:rsidRPr="000D735D">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79</w:t>
                                </w:r>
                                <w:r w:rsidRPr="00EF462C">
                                  <w:rPr>
                                    <w:rFonts w:eastAsia="TimesNewRomanPSMT" w:cs="TimesNewRomanPSMT"/>
                                  </w:rPr>
                                  <w:t>)</w:t>
                                </w:r>
                                <w:r w:rsidRPr="00EF462C">
                                  <w:t xml:space="preserve"> * </w:t>
                                </w:r>
                                <w:r>
                                  <w:t>0.50</w:t>
                                </w:r>
                                <w:r w:rsidRPr="00EF462C">
                                  <w:rPr>
                                    <w:rFonts w:eastAsia="TimesNewRomanPSMT" w:cs="TimesNewRomanPSMT"/>
                                  </w:rPr>
                                  <w:t xml:space="preserve">)) - </w:t>
                                </w:r>
                                <w:r w:rsidRPr="00EF462C">
                                  <w:t>(</w:t>
                                </w:r>
                                <w:r>
                                  <w:t>1,299</w:t>
                                </w:r>
                                <w:r>
                                  <w:rPr>
                                    <w:rFonts w:eastAsia="TimesNewRomanPSMT" w:cs="TimesNewRomanPSMT"/>
                                  </w:rPr>
                                  <w:t xml:space="preserve"> *</w:t>
                                </w:r>
                                <w:r w:rsidRPr="000D735D">
                                  <w:rPr>
                                    <w:rFonts w:eastAsia="TimesNewRomanPSMT" w:cs="TimesNewRomanPSMT"/>
                                  </w:rPr>
                                  <w:t>((</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119</w:t>
                                </w:r>
                                <w:r w:rsidRPr="00EF462C">
                                  <w:rPr>
                                    <w:rFonts w:eastAsia="TimesNewRomanPSMT" w:cs="TimesNewRomanPSMT"/>
                                  </w:rPr>
                                  <w:t xml:space="preserve">) * </w:t>
                                </w:r>
                                <w:r>
                                  <w:t>0.50</w:t>
                                </w:r>
                                <w:r w:rsidRPr="00EF462C">
                                  <w:rPr>
                                    <w:rFonts w:eastAsia="TimesNewRomanPSMT" w:cs="TimesNewRomanPSMT"/>
                                  </w:rPr>
                                  <w:t>))</w:t>
                                </w:r>
                                <w:r w:rsidRPr="00EF462C">
                                  <w:t>]</w:t>
                                </w:r>
                              </w:ins>
                            </w:p>
                            <w:p w:rsidR="002136AC" w:rsidRPr="00EF462C" w:rsidRDefault="002136AC" w:rsidP="00D461EF">
                              <w:pPr>
                                <w:rPr>
                                  <w:ins w:id="1105" w:author="April Desclos" w:date="2015-11-06T22:26:00Z"/>
                                </w:rPr>
                              </w:pPr>
                              <w:ins w:id="1106" w:author="April Desclos" w:date="2015-11-06T22:29:00Z">
                                <w:r>
                                  <w:tab/>
                                </w:r>
                                <w:r>
                                  <w:tab/>
                                </w:r>
                                <w:r>
                                  <w:tab/>
                                  <w:t xml:space="preserve">= </w:t>
                                </w:r>
                              </w:ins>
                              <w:ins w:id="1107" w:author="April Desclos" w:date="2015-11-06T22:30:00Z">
                                <w:r>
                                  <w:t xml:space="preserve">-453 </w:t>
                                </w:r>
                                <w:proofErr w:type="spellStart"/>
                                <w:proofErr w:type="gramStart"/>
                                <w:r>
                                  <w:t>Wh</w:t>
                                </w:r>
                              </w:ins>
                              <w:proofErr w:type="spellEnd"/>
                              <w:proofErr w:type="gramEnd"/>
                            </w:p>
                            <w:p w:rsidR="002136AC" w:rsidRDefault="002136AC" w:rsidP="00D461EF">
                              <w:pPr>
                                <w:ind w:left="2160" w:hanging="2160"/>
                                <w:rPr>
                                  <w:ins w:id="1108" w:author="April Desclos" w:date="2015-11-06T22:30:00Z"/>
                                </w:rPr>
                              </w:pPr>
                              <w:ins w:id="1109" w:author="April Desclos" w:date="2015-11-06T22:26:00Z">
                                <w:r w:rsidRPr="00827EE0">
                                  <w:rPr>
                                    <w:rFonts w:ascii="Symbol" w:hAnsi="Symbol"/>
                                  </w:rPr>
                                  <w:t></w:t>
                                </w:r>
                                <w:proofErr w:type="spellStart"/>
                                <w:r w:rsidRPr="00EF462C">
                                  <w:t>IdleEnergy</w:t>
                                </w:r>
                                <w:r w:rsidRPr="00EF462C">
                                  <w:rPr>
                                    <w:vertAlign w:val="subscript"/>
                                  </w:rPr>
                                  <w:t>SteamElec</w:t>
                                </w:r>
                                <w:proofErr w:type="spellEnd"/>
                                <w:r w:rsidRPr="00EF462C">
                                  <w:rPr>
                                    <w:vertAlign w:val="subscript"/>
                                  </w:rPr>
                                  <w:tab/>
                                </w:r>
                                <w:r w:rsidRPr="00EF462C">
                                  <w:t>= [(</w:t>
                                </w:r>
                                <w:r>
                                  <w:t>5,260</w:t>
                                </w:r>
                                <w:r w:rsidRPr="000D735D">
                                  <w:rPr>
                                    <w:rFonts w:eastAsia="TimesNewRomanPSMT" w:cs="TimesNewRomanPSMT"/>
                                  </w:rPr>
                                  <w:t xml:space="preserve"> * ((</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126</w:t>
                                </w:r>
                                <w:r w:rsidRPr="00EF462C">
                                  <w:rPr>
                                    <w:rFonts w:eastAsia="TimesNewRomanPSMT" w:cs="TimesNewRomanPSMT"/>
                                  </w:rPr>
                                  <w:t>)</w:t>
                                </w:r>
                                <w:r w:rsidRPr="00EF462C">
                                  <w:t xml:space="preserve"> * </w:t>
                                </w:r>
                                <w:r>
                                  <w:t>(1 – 0.50)</w:t>
                                </w:r>
                                <w:r w:rsidRPr="00EF462C">
                                  <w:rPr>
                                    <w:rFonts w:eastAsia="TimesNewRomanPSMT" w:cs="TimesNewRomanPSMT"/>
                                  </w:rPr>
                                  <w:t xml:space="preserve">)) - </w:t>
                                </w:r>
                                <w:r w:rsidRPr="00EF462C">
                                  <w:t>(</w:t>
                                </w:r>
                                <w:r>
                                  <w:t>1,970</w:t>
                                </w:r>
                                <w:r>
                                  <w:rPr>
                                    <w:rFonts w:eastAsia="TimesNewRomanPSMT" w:cs="TimesNewRomanPSMT"/>
                                  </w:rPr>
                                  <w:t xml:space="preserve"> </w:t>
                                </w:r>
                                <w:r w:rsidRPr="000D735D">
                                  <w:rPr>
                                    <w:rFonts w:eastAsia="TimesNewRomanPSMT" w:cs="TimesNewRomanPSMT"/>
                                  </w:rPr>
                                  <w:t>* ((</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177</w:t>
                                </w:r>
                                <w:r w:rsidRPr="00EF462C">
                                  <w:rPr>
                                    <w:rFonts w:eastAsia="TimesNewRomanPSMT" w:cs="TimesNewRomanPSMT"/>
                                  </w:rPr>
                                  <w:t xml:space="preserve">) * </w:t>
                                </w:r>
                                <w:r>
                                  <w:t>(1 – 0.50)</w:t>
                                </w:r>
                                <w:r w:rsidRPr="00EF462C">
                                  <w:rPr>
                                    <w:rFonts w:eastAsia="TimesNewRomanPSMT" w:cs="TimesNewRomanPSMT"/>
                                  </w:rPr>
                                  <w:t>))</w:t>
                                </w:r>
                                <w:r w:rsidRPr="00EF462C">
                                  <w:t>]</w:t>
                                </w:r>
                              </w:ins>
                            </w:p>
                            <w:p w:rsidR="002136AC" w:rsidRDefault="002136AC" w:rsidP="00D461EF">
                              <w:pPr>
                                <w:ind w:left="2160" w:hanging="2160"/>
                                <w:rPr>
                                  <w:ins w:id="1110" w:author="April Desclos" w:date="2015-11-06T22:31:00Z"/>
                                </w:rPr>
                              </w:pPr>
                              <w:ins w:id="1111" w:author="April Desclos" w:date="2015-11-06T22:30:00Z">
                                <w:r>
                                  <w:tab/>
                                  <w:t xml:space="preserve">= </w:t>
                                </w:r>
                              </w:ins>
                              <w:ins w:id="1112" w:author="April Desclos" w:date="2015-11-06T22:31:00Z">
                                <w:r>
                                  <w:t xml:space="preserve">16,678 </w:t>
                                </w:r>
                                <w:proofErr w:type="spellStart"/>
                                <w:proofErr w:type="gramStart"/>
                                <w:r>
                                  <w:t>Wh</w:t>
                                </w:r>
                                <w:proofErr w:type="spellEnd"/>
                                <w:proofErr w:type="gramEnd"/>
                              </w:ins>
                            </w:p>
                            <w:p w:rsidR="002136AC" w:rsidRDefault="002136AC">
                              <w:pPr>
                                <w:ind w:left="720" w:hanging="720"/>
                                <w:rPr>
                                  <w:ins w:id="1113" w:author="April Desclos" w:date="2015-11-06T22:32:00Z"/>
                                </w:rPr>
                                <w:pPrChange w:id="1114" w:author="April Desclos" w:date="2015-11-06T22:32:00Z">
                                  <w:pPr>
                                    <w:ind w:left="2160" w:hanging="2160"/>
                                  </w:pPr>
                                </w:pPrChange>
                              </w:pPr>
                              <w:ins w:id="1115" w:author="April Desclos" w:date="2015-11-06T22:32:00Z">
                                <w:r>
                                  <w:tab/>
                                </w:r>
                              </w:ins>
                              <w:ins w:id="1116" w:author="April Desclos" w:date="2015-11-06T22:31:00Z">
                                <w:r w:rsidRPr="00EF462C">
                                  <w:t>∆kWh</w:t>
                                </w:r>
                                <w:r>
                                  <w:t xml:space="preserve"> </w:t>
                                </w:r>
                              </w:ins>
                              <w:ins w:id="1117" w:author="April Desclos" w:date="2015-11-06T22:32:00Z">
                                <w:r>
                                  <w:tab/>
                                </w:r>
                              </w:ins>
                              <w:ins w:id="1118" w:author="April Desclos" w:date="2015-11-06T22:31:00Z">
                                <w:r>
                                  <w:t xml:space="preserve">= </w:t>
                                </w:r>
                              </w:ins>
                              <w:ins w:id="1119" w:author="April Desclos" w:date="2015-11-06T22:33:00Z">
                                <w:r>
                                  <w:t>(</w:t>
                                </w:r>
                              </w:ins>
                              <w:ins w:id="1120" w:author="April Desclos" w:date="2015-11-06T22:31:00Z">
                                <w:r>
                                  <w:t>535 + 686 + -453 + 16,678</w:t>
                                </w:r>
                              </w:ins>
                              <w:ins w:id="1121" w:author="April Desclos" w:date="2015-11-06T22:33:00Z">
                                <w:r>
                                  <w:t>) * 365 /1,000</w:t>
                                </w:r>
                              </w:ins>
                            </w:p>
                            <w:p w:rsidR="002136AC" w:rsidRDefault="002136AC">
                              <w:pPr>
                                <w:ind w:left="720" w:hanging="720"/>
                                <w:rPr>
                                  <w:ins w:id="1122" w:author="April Desclos" w:date="2015-11-06T22:31:00Z"/>
                                </w:rPr>
                                <w:pPrChange w:id="1123" w:author="April Desclos" w:date="2015-11-06T22:32:00Z">
                                  <w:pPr>
                                    <w:ind w:left="2160" w:hanging="2160"/>
                                  </w:pPr>
                                </w:pPrChange>
                              </w:pPr>
                              <w:ins w:id="1124" w:author="April Desclos" w:date="2015-11-06T22:32:00Z">
                                <w:r>
                                  <w:tab/>
                                </w:r>
                                <w:r>
                                  <w:tab/>
                                  <w:t xml:space="preserve">= </w:t>
                                </w:r>
                              </w:ins>
                              <w:ins w:id="1125" w:author="April Desclos" w:date="2015-11-06T22:35:00Z">
                                <w:r>
                                  <w:t>6,368 kWh</w:t>
                                </w:r>
                              </w:ins>
                            </w:p>
                            <w:p w:rsidR="002136AC" w:rsidRPr="00EF462C" w:rsidRDefault="002136AC" w:rsidP="00D461EF">
                              <w:pPr>
                                <w:ind w:left="2160" w:hanging="2160"/>
                                <w:rPr>
                                  <w:ins w:id="1126" w:author="April Desclos" w:date="2015-11-06T22:26:00Z"/>
                                </w:rPr>
                              </w:pPr>
                              <w:ins w:id="1127" w:author="April Desclos" w:date="2015-11-06T22:32:00Z">
                                <w:r>
                                  <w:tab/>
                                </w:r>
                              </w:ins>
                              <w:ins w:id="1128" w:author="April Desclos" w:date="2015-11-06T22:31:00Z">
                                <w:r>
                                  <w:tab/>
                                </w:r>
                              </w:ins>
                            </w:p>
                            <w:p w:rsidR="002136AC" w:rsidRPr="006A4AE1" w:rsidRDefault="002136AC" w:rsidP="00D461EF">
                              <w:pPr>
                                <w:ind w:left="1440" w:firstLine="720"/>
                                <w:rPr>
                                  <w:rFonts w:cs="Calibri"/>
                                </w:rPr>
                              </w:pPr>
                            </w:p>
                          </w:txbxContent>
                        </wps:txbx>
                        <wps:bodyPr rot="0" vert="horz" wrap="square" lIns="91440" tIns="45720" rIns="91440" bIns="45720" anchor="t" anchorCtr="0" upright="1">
                          <a:noAutofit/>
                        </wps:bodyPr>
                      </wps:wsp>
                    </a:graphicData>
                  </a:graphic>
                </wp:inline>
              </w:drawing>
            </mc:Choice>
            <mc:Fallback>
              <w:pict>
                <v:shape id="Text Box 8" o:spid="_x0000_s1028" type="#_x0000_t202" style="width:468pt;height:31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">
                  <v:textbox>
                    <w:txbxContent>
                      <w:p w:rsidR="002136AC" w:rsidDel="00D461EF" w:rsidRDefault="002136AC" w:rsidP="00D461EF">
                        <w:pPr>
                          <w:rPr>
                            <w:del w:id="1129" w:author="April Desclos" w:date="2015-11-06T22:28:00Z"/>
                            <w:rStyle w:val="BookTitle"/>
                          </w:rPr>
                        </w:pPr>
                        <w:del w:id="1130" w:author="April Desclos" w:date="2015-11-06T22:28:00Z">
                          <w:r w:rsidDel="00D461EF">
                            <w:rPr>
                              <w:rStyle w:val="BookTitle"/>
                            </w:rPr>
                            <w:delText>EXAMPLE</w:delText>
                          </w:r>
                        </w:del>
                      </w:p>
                      <w:p w:rsidR="002136AC" w:rsidRPr="00EF462C" w:rsidRDefault="002136AC">
                        <w:pPr>
                          <w:rPr>
                            <w:ins w:id="1131" w:author="April Desclos" w:date="2015-11-06T22:26:00Z"/>
                            <w:b/>
                          </w:rPr>
                          <w:pPrChange w:id="1132" w:author="April Desclos" w:date="2015-11-06T22:28:00Z">
                            <w:pPr>
                              <w:widowControl/>
                              <w:spacing w:before="120" w:after="0"/>
                              <w:jc w:val="left"/>
                            </w:pPr>
                          </w:pPrChange>
                        </w:pPr>
                        <w:ins w:id="1133" w:author="April Desclos" w:date="2015-11-06T22:26:00Z">
                          <w:r w:rsidRPr="00EF462C">
                            <w:rPr>
                              <w:b/>
                            </w:rPr>
                            <w:t>EXAMPLE</w:t>
                          </w:r>
                        </w:ins>
                      </w:p>
                      <w:p w:rsidR="002136AC" w:rsidRDefault="002136AC" w:rsidP="00D461EF">
                        <w:pPr>
                          <w:widowControl/>
                          <w:spacing w:before="120" w:after="0"/>
                          <w:jc w:val="left"/>
                          <w:rPr>
                            <w:ins w:id="1134" w:author="April Desclos" w:date="2015-11-06T22:26:00Z"/>
                          </w:rPr>
                        </w:pPr>
                        <w:ins w:id="1135" w:author="April Desclos" w:date="2015-11-06T22:26:00Z">
                          <w:r>
                            <w:t xml:space="preserve">For example, a </w:t>
                          </w:r>
                          <w:r w:rsidRPr="00EF462C">
                            <w:t>10</w:t>
                          </w:r>
                          <w:r>
                            <w:t>-</w:t>
                          </w:r>
                          <w:r w:rsidRPr="00EF462C">
                            <w:t xml:space="preserve">pan capacity </w:t>
                          </w:r>
                          <w:r>
                            <w:t xml:space="preserve">electric combination </w:t>
                          </w:r>
                          <w:r w:rsidRPr="00EF462C">
                            <w:t>oven</w:t>
                          </w:r>
                          <w:r>
                            <w:t xml:space="preserve"> would save:</w:t>
                          </w:r>
                        </w:ins>
                      </w:p>
                      <w:p w:rsidR="002136AC" w:rsidRPr="00EF462C" w:rsidRDefault="002136AC" w:rsidP="00D461EF">
                        <w:pPr>
                          <w:ind w:left="1440" w:hanging="720"/>
                          <w:jc w:val="left"/>
                          <w:rPr>
                            <w:ins w:id="1136" w:author="April Desclos" w:date="2015-11-06T22:26:00Z"/>
                          </w:rPr>
                        </w:pPr>
                        <w:ins w:id="1137" w:author="April Desclos" w:date="2015-11-06T22:26:00Z">
                          <w:r w:rsidRPr="00EF462C">
                            <w:t>∆kWh</w:t>
                          </w:r>
                        </w:ins>
                        <w:ins w:id="1138" w:author="April Desclos" w:date="2015-11-06T22:32:00Z">
                          <w:r>
                            <w:tab/>
                          </w:r>
                        </w:ins>
                        <w:ins w:id="1139" w:author="April Desclos" w:date="2015-11-06T22:26:00Z">
                          <w:r w:rsidRPr="00EF462C">
                            <w:t xml:space="preserve"> = (</w:t>
                          </w:r>
                          <w:r w:rsidRPr="00827EE0">
                            <w:rPr>
                              <w:rFonts w:ascii="Symbol" w:hAnsi="Symbol"/>
                            </w:rPr>
                            <w:t></w:t>
                          </w:r>
                          <w:proofErr w:type="spellStart"/>
                          <w:r w:rsidRPr="00EF462C">
                            <w:t>CookingEnergy</w:t>
                          </w:r>
                          <w:r w:rsidRPr="00EF462C">
                            <w:rPr>
                              <w:vertAlign w:val="subscript"/>
                            </w:rPr>
                            <w:t>ConvElec</w:t>
                          </w:r>
                          <w:proofErr w:type="spellEnd"/>
                          <w:r w:rsidRPr="00EF462C">
                            <w:rPr>
                              <w:vertAlign w:val="subscript"/>
                            </w:rPr>
                            <w:t xml:space="preserve"> </w:t>
                          </w:r>
                          <w:r w:rsidRPr="00EF462C">
                            <w:t xml:space="preserve">+ </w:t>
                          </w:r>
                          <w:r w:rsidRPr="00827EE0">
                            <w:rPr>
                              <w:rFonts w:ascii="Symbol" w:hAnsi="Symbol"/>
                            </w:rPr>
                            <w:t></w:t>
                          </w:r>
                          <w:proofErr w:type="spellStart"/>
                          <w:r w:rsidRPr="00EF462C">
                            <w:t>CookingEnergy</w:t>
                          </w:r>
                          <w:r w:rsidRPr="00EF462C">
                            <w:rPr>
                              <w:vertAlign w:val="subscript"/>
                            </w:rPr>
                            <w:t>SteamElec</w:t>
                          </w:r>
                          <w:proofErr w:type="spellEnd"/>
                          <w:r w:rsidRPr="00EF462C">
                            <w:rPr>
                              <w:vertAlign w:val="subscript"/>
                            </w:rPr>
                            <w:t xml:space="preserve"> </w:t>
                          </w:r>
                          <w:r w:rsidRPr="00EF462C">
                            <w:t xml:space="preserve">+ </w:t>
                          </w:r>
                          <w:r w:rsidRPr="00827EE0">
                            <w:rPr>
                              <w:rFonts w:ascii="Symbol" w:hAnsi="Symbol"/>
                            </w:rPr>
                            <w:t></w:t>
                          </w:r>
                          <w:proofErr w:type="spellStart"/>
                          <w:r w:rsidRPr="00EF462C">
                            <w:t>IdleEnergy</w:t>
                          </w:r>
                          <w:r w:rsidRPr="00EF462C">
                            <w:rPr>
                              <w:vertAlign w:val="subscript"/>
                            </w:rPr>
                            <w:t>ConvElec</w:t>
                          </w:r>
                          <w:proofErr w:type="spellEnd"/>
                          <w:r w:rsidRPr="00EF462C">
                            <w:rPr>
                              <w:vertAlign w:val="subscript"/>
                            </w:rPr>
                            <w:t xml:space="preserve"> </w:t>
                          </w:r>
                          <w:r>
                            <w:t xml:space="preserve">+ </w:t>
                          </w:r>
                          <w:r w:rsidRPr="00827EE0">
                            <w:rPr>
                              <w:rFonts w:ascii="Symbol" w:hAnsi="Symbol"/>
                            </w:rPr>
                            <w:t></w:t>
                          </w:r>
                          <w:proofErr w:type="spellStart"/>
                          <w:r w:rsidRPr="00EF462C">
                            <w:t>IdleEnergy</w:t>
                          </w:r>
                          <w:r w:rsidRPr="00EF462C">
                            <w:rPr>
                              <w:vertAlign w:val="subscript"/>
                            </w:rPr>
                            <w:t>SteamElec</w:t>
                          </w:r>
                          <w:proofErr w:type="spellEnd"/>
                          <w:r w:rsidRPr="00EF462C">
                            <w:t>)</w:t>
                          </w:r>
                          <w:r w:rsidRPr="00827EE0">
                            <w:t xml:space="preserve"> *</w:t>
                          </w:r>
                          <w:r>
                            <w:t xml:space="preserve"> </w:t>
                          </w:r>
                          <w:r w:rsidRPr="00EF462C">
                            <w:t>Days / 1,000</w:t>
                          </w:r>
                        </w:ins>
                      </w:p>
                      <w:p w:rsidR="002136AC" w:rsidRDefault="002136AC" w:rsidP="00D461EF">
                        <w:pPr>
                          <w:rPr>
                            <w:ins w:id="1140" w:author="April Desclos" w:date="2015-11-06T22:26:00Z"/>
                          </w:rPr>
                        </w:pPr>
                        <w:ins w:id="1141" w:author="April Desclos" w:date="2015-11-06T22:26:00Z">
                          <w:r w:rsidRPr="00827EE0">
                            <w:rPr>
                              <w:rFonts w:ascii="Symbol" w:hAnsi="Symbol"/>
                            </w:rPr>
                            <w:t></w:t>
                          </w:r>
                          <w:proofErr w:type="spellStart"/>
                          <w:r w:rsidRPr="00EF462C">
                            <w:t>CookingEnergy</w:t>
                          </w:r>
                          <w:r w:rsidRPr="00EF462C">
                            <w:rPr>
                              <w:vertAlign w:val="subscript"/>
                            </w:rPr>
                            <w:t>ConvElec</w:t>
                          </w:r>
                          <w:proofErr w:type="spellEnd"/>
                          <w:r w:rsidRPr="00EF462C">
                            <w:rPr>
                              <w:vertAlign w:val="subscript"/>
                            </w:rPr>
                            <w:tab/>
                          </w:r>
                          <w:r w:rsidRPr="00EF462C">
                            <w:t xml:space="preserve">= </w:t>
                          </w:r>
                          <w:r>
                            <w:t>200</w:t>
                          </w:r>
                          <w:r w:rsidRPr="00EF462C">
                            <w:t xml:space="preserve"> * (</w:t>
                          </w:r>
                          <w:r>
                            <w:t>73.2</w:t>
                          </w:r>
                          <w:r w:rsidRPr="00EF462C">
                            <w:t xml:space="preserve"> / </w:t>
                          </w:r>
                          <w:r>
                            <w:t>0.72</w:t>
                          </w:r>
                          <w:r w:rsidRPr="00EF462C">
                            <w:t xml:space="preserve"> </w:t>
                          </w:r>
                          <w:r>
                            <w:t>–</w:t>
                          </w:r>
                          <w:r w:rsidRPr="00EF462C">
                            <w:t xml:space="preserve"> </w:t>
                          </w:r>
                          <w:r>
                            <w:t>73.2</w:t>
                          </w:r>
                          <w:r w:rsidRPr="00EF462C">
                            <w:t xml:space="preserve"> / </w:t>
                          </w:r>
                          <w:r>
                            <w:t>0.76</w:t>
                          </w:r>
                          <w:r w:rsidRPr="000D735D">
                            <w:t xml:space="preserve">) * </w:t>
                          </w:r>
                          <w:r>
                            <w:t>0.50</w:t>
                          </w:r>
                        </w:ins>
                      </w:p>
                      <w:p w:rsidR="002136AC" w:rsidRPr="00EF462C" w:rsidRDefault="002136AC" w:rsidP="00D461EF">
                        <w:pPr>
                          <w:ind w:left="2160" w:hanging="2160"/>
                          <w:rPr>
                            <w:ins w:id="1142" w:author="April Desclos" w:date="2015-11-06T22:26:00Z"/>
                          </w:rPr>
                        </w:pPr>
                        <w:ins w:id="1143" w:author="April Desclos" w:date="2015-11-06T22:28:00Z">
                          <w:r>
                            <w:tab/>
                          </w:r>
                        </w:ins>
                        <w:ins w:id="1144" w:author="April Desclos" w:date="2015-11-06T22:26:00Z">
                          <w:r>
                            <w:t xml:space="preserve">= 535 </w:t>
                          </w:r>
                          <w:proofErr w:type="spellStart"/>
                          <w:proofErr w:type="gramStart"/>
                          <w:r>
                            <w:t>Wh</w:t>
                          </w:r>
                          <w:proofErr w:type="spellEnd"/>
                          <w:proofErr w:type="gramEnd"/>
                        </w:ins>
                      </w:p>
                      <w:p w:rsidR="002136AC" w:rsidRDefault="002136AC" w:rsidP="00D461EF">
                        <w:pPr>
                          <w:rPr>
                            <w:ins w:id="1145" w:author="April Desclos" w:date="2015-11-06T22:28:00Z"/>
                          </w:rPr>
                        </w:pPr>
                        <w:ins w:id="1146" w:author="April Desclos" w:date="2015-11-06T22:26:00Z">
                          <w:r w:rsidRPr="00827EE0">
                            <w:rPr>
                              <w:rFonts w:ascii="Symbol" w:hAnsi="Symbol"/>
                            </w:rPr>
                            <w:t></w:t>
                          </w:r>
                          <w:proofErr w:type="spellStart"/>
                          <w:r w:rsidRPr="00EF462C">
                            <w:t>CookingEnergy</w:t>
                          </w:r>
                          <w:r w:rsidRPr="00EF462C">
                            <w:rPr>
                              <w:vertAlign w:val="subscript"/>
                            </w:rPr>
                            <w:t>SteamElec</w:t>
                          </w:r>
                          <w:proofErr w:type="spellEnd"/>
                          <w:r w:rsidRPr="00EF462C">
                            <w:rPr>
                              <w:vertAlign w:val="subscript"/>
                            </w:rPr>
                            <w:tab/>
                          </w:r>
                          <w:r w:rsidRPr="000D735D">
                            <w:t xml:space="preserve">= </w:t>
                          </w:r>
                          <w:r>
                            <w:t>200</w:t>
                          </w:r>
                          <w:r w:rsidRPr="00EF462C">
                            <w:t xml:space="preserve"> * (</w:t>
                          </w:r>
                          <w:r>
                            <w:t>30.8</w:t>
                          </w:r>
                          <w:r w:rsidRPr="00EF462C">
                            <w:t xml:space="preserve"> / </w:t>
                          </w:r>
                          <w:r w:rsidRPr="000D735D">
                            <w:t>0.49</w:t>
                          </w:r>
                          <w:r w:rsidRPr="00EF462C">
                            <w:t xml:space="preserve"> – </w:t>
                          </w:r>
                          <w:r>
                            <w:t>30.8</w:t>
                          </w:r>
                          <w:r w:rsidRPr="00EF462C">
                            <w:t xml:space="preserve"> / </w:t>
                          </w:r>
                          <w:r>
                            <w:t>0.55</w:t>
                          </w:r>
                          <w:r w:rsidRPr="00EF462C">
                            <w:t xml:space="preserve">) </w:t>
                          </w:r>
                          <w:r>
                            <w:t>* (1 – 0.50)</w:t>
                          </w:r>
                        </w:ins>
                      </w:p>
                      <w:p w:rsidR="002136AC" w:rsidRPr="00EF462C" w:rsidRDefault="002136AC" w:rsidP="00D461EF">
                        <w:pPr>
                          <w:rPr>
                            <w:ins w:id="1147" w:author="April Desclos" w:date="2015-11-06T22:26:00Z"/>
                            <w:vertAlign w:val="subscript"/>
                          </w:rPr>
                        </w:pPr>
                        <w:ins w:id="1148" w:author="April Desclos" w:date="2015-11-06T22:28:00Z">
                          <w:r>
                            <w:tab/>
                          </w:r>
                          <w:r>
                            <w:tab/>
                          </w:r>
                          <w:r>
                            <w:tab/>
                          </w:r>
                        </w:ins>
                        <w:ins w:id="1149" w:author="April Desclos" w:date="2015-11-06T22:29:00Z">
                          <w:r>
                            <w:t xml:space="preserve">= 686 </w:t>
                          </w:r>
                          <w:proofErr w:type="spellStart"/>
                          <w:proofErr w:type="gramStart"/>
                          <w:r>
                            <w:t>Wh</w:t>
                          </w:r>
                        </w:ins>
                        <w:proofErr w:type="spellEnd"/>
                        <w:proofErr w:type="gramEnd"/>
                      </w:p>
                      <w:p w:rsidR="002136AC" w:rsidRDefault="002136AC" w:rsidP="00D461EF">
                        <w:pPr>
                          <w:rPr>
                            <w:ins w:id="1150" w:author="April Desclos" w:date="2015-11-06T22:29:00Z"/>
                          </w:rPr>
                        </w:pPr>
                        <w:ins w:id="1151" w:author="April Desclos" w:date="2015-11-06T22:26:00Z">
                          <w:r w:rsidRPr="00827EE0">
                            <w:rPr>
                              <w:rFonts w:ascii="Symbol" w:hAnsi="Symbol"/>
                            </w:rPr>
                            <w:t></w:t>
                          </w:r>
                          <w:proofErr w:type="spellStart"/>
                          <w:r w:rsidRPr="00EF462C">
                            <w:t>IdleEnergy</w:t>
                          </w:r>
                          <w:r w:rsidRPr="00EF462C">
                            <w:rPr>
                              <w:vertAlign w:val="subscript"/>
                            </w:rPr>
                            <w:t>ConvElec</w:t>
                          </w:r>
                          <w:proofErr w:type="spellEnd"/>
                          <w:r w:rsidRPr="00EF462C">
                            <w:rPr>
                              <w:vertAlign w:val="subscript"/>
                            </w:rPr>
                            <w:tab/>
                          </w:r>
                          <w:r w:rsidRPr="00EF462C">
                            <w:t>= [(</w:t>
                          </w:r>
                          <w:r>
                            <w:t>1,320</w:t>
                          </w:r>
                          <w:r>
                            <w:rPr>
                              <w:rFonts w:eastAsia="TimesNewRomanPSMT" w:cs="TimesNewRomanPSMT"/>
                            </w:rPr>
                            <w:t xml:space="preserve"> * ((12</w:t>
                          </w:r>
                          <w:r w:rsidRPr="000D735D">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79</w:t>
                          </w:r>
                          <w:r w:rsidRPr="00EF462C">
                            <w:rPr>
                              <w:rFonts w:eastAsia="TimesNewRomanPSMT" w:cs="TimesNewRomanPSMT"/>
                            </w:rPr>
                            <w:t>)</w:t>
                          </w:r>
                          <w:r w:rsidRPr="00EF462C">
                            <w:t xml:space="preserve"> * </w:t>
                          </w:r>
                          <w:r>
                            <w:t>0.50</w:t>
                          </w:r>
                          <w:r w:rsidRPr="00EF462C">
                            <w:rPr>
                              <w:rFonts w:eastAsia="TimesNewRomanPSMT" w:cs="TimesNewRomanPSMT"/>
                            </w:rPr>
                            <w:t xml:space="preserve">)) - </w:t>
                          </w:r>
                          <w:r w:rsidRPr="00EF462C">
                            <w:t>(</w:t>
                          </w:r>
                          <w:r>
                            <w:t>1,299</w:t>
                          </w:r>
                          <w:r>
                            <w:rPr>
                              <w:rFonts w:eastAsia="TimesNewRomanPSMT" w:cs="TimesNewRomanPSMT"/>
                            </w:rPr>
                            <w:t xml:space="preserve"> *</w:t>
                          </w:r>
                          <w:r w:rsidRPr="000D735D">
                            <w:rPr>
                              <w:rFonts w:eastAsia="TimesNewRomanPSMT" w:cs="TimesNewRomanPSMT"/>
                            </w:rPr>
                            <w:t>((</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119</w:t>
                          </w:r>
                          <w:r w:rsidRPr="00EF462C">
                            <w:rPr>
                              <w:rFonts w:eastAsia="TimesNewRomanPSMT" w:cs="TimesNewRomanPSMT"/>
                            </w:rPr>
                            <w:t xml:space="preserve">) * </w:t>
                          </w:r>
                          <w:r>
                            <w:t>0.50</w:t>
                          </w:r>
                          <w:r w:rsidRPr="00EF462C">
                            <w:rPr>
                              <w:rFonts w:eastAsia="TimesNewRomanPSMT" w:cs="TimesNewRomanPSMT"/>
                            </w:rPr>
                            <w:t>))</w:t>
                          </w:r>
                          <w:r w:rsidRPr="00EF462C">
                            <w:t>]</w:t>
                          </w:r>
                        </w:ins>
                      </w:p>
                      <w:p w:rsidR="002136AC" w:rsidRPr="00EF462C" w:rsidRDefault="002136AC" w:rsidP="00D461EF">
                        <w:pPr>
                          <w:rPr>
                            <w:ins w:id="1152" w:author="April Desclos" w:date="2015-11-06T22:26:00Z"/>
                          </w:rPr>
                        </w:pPr>
                        <w:ins w:id="1153" w:author="April Desclos" w:date="2015-11-06T22:29:00Z">
                          <w:r>
                            <w:tab/>
                          </w:r>
                          <w:r>
                            <w:tab/>
                          </w:r>
                          <w:r>
                            <w:tab/>
                            <w:t xml:space="preserve">= </w:t>
                          </w:r>
                        </w:ins>
                        <w:ins w:id="1154" w:author="April Desclos" w:date="2015-11-06T22:30:00Z">
                          <w:r>
                            <w:t xml:space="preserve">-453 </w:t>
                          </w:r>
                          <w:proofErr w:type="spellStart"/>
                          <w:proofErr w:type="gramStart"/>
                          <w:r>
                            <w:t>Wh</w:t>
                          </w:r>
                        </w:ins>
                        <w:proofErr w:type="spellEnd"/>
                        <w:proofErr w:type="gramEnd"/>
                      </w:p>
                      <w:p w:rsidR="002136AC" w:rsidRDefault="002136AC" w:rsidP="00D461EF">
                        <w:pPr>
                          <w:ind w:left="2160" w:hanging="2160"/>
                          <w:rPr>
                            <w:ins w:id="1155" w:author="April Desclos" w:date="2015-11-06T22:30:00Z"/>
                          </w:rPr>
                        </w:pPr>
                        <w:ins w:id="1156" w:author="April Desclos" w:date="2015-11-06T22:26:00Z">
                          <w:r w:rsidRPr="00827EE0">
                            <w:rPr>
                              <w:rFonts w:ascii="Symbol" w:hAnsi="Symbol"/>
                            </w:rPr>
                            <w:t></w:t>
                          </w:r>
                          <w:proofErr w:type="spellStart"/>
                          <w:r w:rsidRPr="00EF462C">
                            <w:t>IdleEnergy</w:t>
                          </w:r>
                          <w:r w:rsidRPr="00EF462C">
                            <w:rPr>
                              <w:vertAlign w:val="subscript"/>
                            </w:rPr>
                            <w:t>SteamElec</w:t>
                          </w:r>
                          <w:proofErr w:type="spellEnd"/>
                          <w:r w:rsidRPr="00EF462C">
                            <w:rPr>
                              <w:vertAlign w:val="subscript"/>
                            </w:rPr>
                            <w:tab/>
                          </w:r>
                          <w:r w:rsidRPr="00EF462C">
                            <w:t>= [(</w:t>
                          </w:r>
                          <w:r>
                            <w:t>5,260</w:t>
                          </w:r>
                          <w:r w:rsidRPr="000D735D">
                            <w:rPr>
                              <w:rFonts w:eastAsia="TimesNewRomanPSMT" w:cs="TimesNewRomanPSMT"/>
                            </w:rPr>
                            <w:t xml:space="preserve"> * ((</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126</w:t>
                          </w:r>
                          <w:r w:rsidRPr="00EF462C">
                            <w:rPr>
                              <w:rFonts w:eastAsia="TimesNewRomanPSMT" w:cs="TimesNewRomanPSMT"/>
                            </w:rPr>
                            <w:t>)</w:t>
                          </w:r>
                          <w:r w:rsidRPr="00EF462C">
                            <w:t xml:space="preserve"> * </w:t>
                          </w:r>
                          <w:r>
                            <w:t>(1 – 0.50)</w:t>
                          </w:r>
                          <w:r w:rsidRPr="00EF462C">
                            <w:rPr>
                              <w:rFonts w:eastAsia="TimesNewRomanPSMT" w:cs="TimesNewRomanPSMT"/>
                            </w:rPr>
                            <w:t xml:space="preserve">)) - </w:t>
                          </w:r>
                          <w:r w:rsidRPr="00EF462C">
                            <w:t>(</w:t>
                          </w:r>
                          <w:r>
                            <w:t>1,970</w:t>
                          </w:r>
                          <w:r>
                            <w:rPr>
                              <w:rFonts w:eastAsia="TimesNewRomanPSMT" w:cs="TimesNewRomanPSMT"/>
                            </w:rPr>
                            <w:t xml:space="preserve"> </w:t>
                          </w:r>
                          <w:r w:rsidRPr="000D735D">
                            <w:rPr>
                              <w:rFonts w:eastAsia="TimesNewRomanPSMT" w:cs="TimesNewRomanPSMT"/>
                            </w:rPr>
                            <w:t>* ((</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177</w:t>
                          </w:r>
                          <w:r w:rsidRPr="00EF462C">
                            <w:rPr>
                              <w:rFonts w:eastAsia="TimesNewRomanPSMT" w:cs="TimesNewRomanPSMT"/>
                            </w:rPr>
                            <w:t xml:space="preserve">) * </w:t>
                          </w:r>
                          <w:r>
                            <w:t>(1 – 0.50)</w:t>
                          </w:r>
                          <w:r w:rsidRPr="00EF462C">
                            <w:rPr>
                              <w:rFonts w:eastAsia="TimesNewRomanPSMT" w:cs="TimesNewRomanPSMT"/>
                            </w:rPr>
                            <w:t>))</w:t>
                          </w:r>
                          <w:r w:rsidRPr="00EF462C">
                            <w:t>]</w:t>
                          </w:r>
                        </w:ins>
                      </w:p>
                      <w:p w:rsidR="002136AC" w:rsidRDefault="002136AC" w:rsidP="00D461EF">
                        <w:pPr>
                          <w:ind w:left="2160" w:hanging="2160"/>
                          <w:rPr>
                            <w:ins w:id="1157" w:author="April Desclos" w:date="2015-11-06T22:31:00Z"/>
                          </w:rPr>
                        </w:pPr>
                        <w:ins w:id="1158" w:author="April Desclos" w:date="2015-11-06T22:30:00Z">
                          <w:r>
                            <w:tab/>
                            <w:t xml:space="preserve">= </w:t>
                          </w:r>
                        </w:ins>
                        <w:ins w:id="1159" w:author="April Desclos" w:date="2015-11-06T22:31:00Z">
                          <w:r>
                            <w:t xml:space="preserve">16,678 </w:t>
                          </w:r>
                          <w:proofErr w:type="spellStart"/>
                          <w:proofErr w:type="gramStart"/>
                          <w:r>
                            <w:t>Wh</w:t>
                          </w:r>
                          <w:proofErr w:type="spellEnd"/>
                          <w:proofErr w:type="gramEnd"/>
                        </w:ins>
                      </w:p>
                      <w:p w:rsidR="002136AC" w:rsidRDefault="002136AC">
                        <w:pPr>
                          <w:ind w:left="720" w:hanging="720"/>
                          <w:rPr>
                            <w:ins w:id="1160" w:author="April Desclos" w:date="2015-11-06T22:32:00Z"/>
                          </w:rPr>
                          <w:pPrChange w:id="1161" w:author="April Desclos" w:date="2015-11-06T22:32:00Z">
                            <w:pPr>
                              <w:ind w:left="2160" w:hanging="2160"/>
                            </w:pPr>
                          </w:pPrChange>
                        </w:pPr>
                        <w:ins w:id="1162" w:author="April Desclos" w:date="2015-11-06T22:32:00Z">
                          <w:r>
                            <w:tab/>
                          </w:r>
                        </w:ins>
                        <w:ins w:id="1163" w:author="April Desclos" w:date="2015-11-06T22:31:00Z">
                          <w:r w:rsidRPr="00EF462C">
                            <w:t>∆kWh</w:t>
                          </w:r>
                          <w:r>
                            <w:t xml:space="preserve"> </w:t>
                          </w:r>
                        </w:ins>
                        <w:ins w:id="1164" w:author="April Desclos" w:date="2015-11-06T22:32:00Z">
                          <w:r>
                            <w:tab/>
                          </w:r>
                        </w:ins>
                        <w:ins w:id="1165" w:author="April Desclos" w:date="2015-11-06T22:31:00Z">
                          <w:r>
                            <w:t xml:space="preserve">= </w:t>
                          </w:r>
                        </w:ins>
                        <w:ins w:id="1166" w:author="April Desclos" w:date="2015-11-06T22:33:00Z">
                          <w:r>
                            <w:t>(</w:t>
                          </w:r>
                        </w:ins>
                        <w:ins w:id="1167" w:author="April Desclos" w:date="2015-11-06T22:31:00Z">
                          <w:r>
                            <w:t>535 + 686 + -453 + 16,678</w:t>
                          </w:r>
                        </w:ins>
                        <w:ins w:id="1168" w:author="April Desclos" w:date="2015-11-06T22:33:00Z">
                          <w:r>
                            <w:t>) * 365 /1,000</w:t>
                          </w:r>
                        </w:ins>
                      </w:p>
                      <w:p w:rsidR="002136AC" w:rsidRDefault="002136AC">
                        <w:pPr>
                          <w:ind w:left="720" w:hanging="720"/>
                          <w:rPr>
                            <w:ins w:id="1169" w:author="April Desclos" w:date="2015-11-06T22:31:00Z"/>
                          </w:rPr>
                          <w:pPrChange w:id="1170" w:author="April Desclos" w:date="2015-11-06T22:32:00Z">
                            <w:pPr>
                              <w:ind w:left="2160" w:hanging="2160"/>
                            </w:pPr>
                          </w:pPrChange>
                        </w:pPr>
                        <w:ins w:id="1171" w:author="April Desclos" w:date="2015-11-06T22:32:00Z">
                          <w:r>
                            <w:tab/>
                          </w:r>
                          <w:r>
                            <w:tab/>
                            <w:t xml:space="preserve">= </w:t>
                          </w:r>
                        </w:ins>
                        <w:ins w:id="1172" w:author="April Desclos" w:date="2015-11-06T22:35:00Z">
                          <w:r>
                            <w:t>6,368 kWh</w:t>
                          </w:r>
                        </w:ins>
                      </w:p>
                      <w:p w:rsidR="002136AC" w:rsidRPr="00EF462C" w:rsidRDefault="002136AC" w:rsidP="00D461EF">
                        <w:pPr>
                          <w:ind w:left="2160" w:hanging="2160"/>
                          <w:rPr>
                            <w:ins w:id="1173" w:author="April Desclos" w:date="2015-11-06T22:26:00Z"/>
                          </w:rPr>
                        </w:pPr>
                        <w:ins w:id="1174" w:author="April Desclos" w:date="2015-11-06T22:32:00Z">
                          <w:r>
                            <w:tab/>
                          </w:r>
                        </w:ins>
                        <w:ins w:id="1175" w:author="April Desclos" w:date="2015-11-06T22:31:00Z">
                          <w:r>
                            <w:tab/>
                          </w:r>
                        </w:ins>
                      </w:p>
                      <w:p w:rsidR="002136AC" w:rsidRPr="006A4AE1" w:rsidRDefault="002136AC" w:rsidP="00D461EF">
                        <w:pPr>
                          <w:ind w:left="1440" w:firstLine="720"/>
                          <w:rPr>
                            <w:rFonts w:cs="Calibri"/>
                          </w:rPr>
                        </w:pPr>
                      </w:p>
                    </w:txbxContent>
                  </v:textbox>
                  <w10:anchorlock/>
                </v:shape>
              </w:pict>
            </mc:Fallback>
          </mc:AlternateContent>
        </w:r>
      </w:ins>
    </w:p>
    <w:p w:rsidR="00A60C3C" w:rsidDel="0085460E" w:rsidRDefault="00A60C3C" w:rsidP="006B4987">
      <w:pPr>
        <w:pStyle w:val="Heading6"/>
        <w:rPr>
          <w:del w:id="1176" w:author="April Desclos" w:date="2015-11-06T22:36:00Z"/>
        </w:rPr>
      </w:pPr>
    </w:p>
    <w:p w:rsidR="0085460E" w:rsidRPr="000457DC" w:rsidRDefault="0085460E">
      <w:pPr>
        <w:rPr>
          <w:ins w:id="1177" w:author="April Desclos" w:date="2015-11-07T07:59:00Z"/>
        </w:rPr>
        <w:pPrChange w:id="1178" w:author="April Desclos" w:date="2015-11-07T07:59:00Z">
          <w:pPr>
            <w:widowControl/>
            <w:spacing w:before="240" w:after="0"/>
            <w:ind w:firstLine="720"/>
            <w:jc w:val="left"/>
          </w:pPr>
        </w:pPrChange>
      </w:pPr>
    </w:p>
    <w:p w:rsidR="006B4987" w:rsidRPr="003A334C" w:rsidDel="00A60C3C" w:rsidRDefault="006B4987">
      <w:pPr>
        <w:ind w:left="720" w:firstLine="720"/>
        <w:rPr>
          <w:ins w:id="1179" w:author="Shraddha Raikar" w:date="2015-10-19T13:48:00Z"/>
          <w:del w:id="1180" w:author="April Desclos" w:date="2015-11-06T21:27:00Z"/>
        </w:rPr>
        <w:pPrChange w:id="1181" w:author="April Desclos" w:date="2015-11-06T21:27:00Z">
          <w:pPr>
            <w:spacing w:after="0"/>
            <w:ind w:left="720" w:firstLine="720"/>
          </w:pPr>
        </w:pPrChange>
      </w:pPr>
      <w:ins w:id="1182" w:author="Shraddha Raikar" w:date="2015-10-19T13:48:00Z">
        <w:del w:id="1183" w:author="April Desclos" w:date="2015-11-06T22:36:00Z">
          <w:r w:rsidDel="00AD3FAE">
            <w:delText>=</w:delText>
          </w:r>
          <w:r w:rsidRPr="00E443B0" w:rsidDel="00AD3FAE">
            <w:delText xml:space="preserve"> </w:delText>
          </w:r>
        </w:del>
        <w:del w:id="1184" w:author="April Desclos" w:date="2015-11-06T21:27:00Z">
          <w:r w:rsidDel="00A60C3C">
            <w:delText>Custom</w:delText>
          </w:r>
        </w:del>
        <w:del w:id="1185" w:author="April Desclos" w:date="2015-11-06T21:23:00Z">
          <w:r w:rsidDel="00A60C3C">
            <w:delText xml:space="preserve">, </w:delText>
          </w:r>
        </w:del>
        <w:del w:id="1186" w:author="April Desclos" w:date="2015-11-06T21:27:00Z">
          <w:r w:rsidDel="00A60C3C">
            <w:delText>or if unknown</w:delText>
          </w:r>
        </w:del>
        <w:del w:id="1187" w:author="April Desclos" w:date="2015-11-06T21:23:00Z">
          <w:r w:rsidDel="00A60C3C">
            <w:delText xml:space="preserve"> =  </w:delText>
          </w:r>
        </w:del>
        <w:del w:id="1188" w:author="April Desclos" w:date="2015-11-06T21:27:00Z">
          <w:r w:rsidDel="00A60C3C">
            <w:delText>365</w:delText>
          </w:r>
        </w:del>
        <w:del w:id="1189" w:author="April Desclos" w:date="2015-11-06T21:23:00Z">
          <w:r w:rsidDel="00A60C3C">
            <w:rPr>
              <w:vertAlign w:val="superscript"/>
            </w:rPr>
            <w:delText>8</w:delText>
          </w:r>
        </w:del>
      </w:ins>
    </w:p>
    <w:p w:rsidR="006B4987" w:rsidDel="00AD3FAE" w:rsidRDefault="006B4987">
      <w:pPr>
        <w:ind w:left="720" w:firstLine="720"/>
        <w:rPr>
          <w:ins w:id="1190" w:author="Shraddha Raikar" w:date="2015-10-19T13:48:00Z"/>
          <w:del w:id="1191" w:author="April Desclos" w:date="2015-11-06T22:36:00Z"/>
        </w:rPr>
        <w:pPrChange w:id="1192" w:author="April Desclos" w:date="2015-11-06T21:27:00Z">
          <w:pPr>
            <w:widowControl/>
            <w:spacing w:before="240" w:after="0"/>
            <w:ind w:firstLine="720"/>
            <w:jc w:val="left"/>
          </w:pPr>
        </w:pPrChange>
      </w:pPr>
      <w:ins w:id="1193" w:author="Shraddha Raikar" w:date="2015-10-19T13:48:00Z">
        <w:del w:id="1194" w:author="April Desclos" w:date="2015-11-06T21:27:00Z">
          <w:r w:rsidRPr="001E4CC4" w:rsidDel="00A60C3C">
            <w:delText>1,000</w:delText>
          </w:r>
          <w:r w:rsidDel="00A60C3C">
            <w:delText xml:space="preserve"> = </w:delText>
          </w:r>
          <w:r w:rsidRPr="00C7727C" w:rsidDel="00A60C3C">
            <w:delText>Kilowatt conversion factor</w:delText>
          </w:r>
        </w:del>
      </w:ins>
    </w:p>
    <w:p w:rsidR="006B4987" w:rsidRPr="00423D6F" w:rsidDel="00AD3FAE" w:rsidRDefault="006B4987" w:rsidP="006B4987">
      <w:pPr>
        <w:rPr>
          <w:ins w:id="1195" w:author="Shraddha Raikar" w:date="2015-10-19T13:48:00Z"/>
          <w:del w:id="1196" w:author="April Desclos" w:date="2015-11-06T22:36:00Z"/>
        </w:rPr>
      </w:pPr>
    </w:p>
    <w:p w:rsidR="006B4987" w:rsidDel="00AD3FAE" w:rsidRDefault="006B4987">
      <w:pPr>
        <w:ind w:left="720" w:firstLine="720"/>
        <w:rPr>
          <w:ins w:id="1197" w:author="Shraddha Raikar" w:date="2015-10-19T13:55:00Z"/>
          <w:del w:id="1198" w:author="April Desclos" w:date="2015-11-06T22:36:00Z"/>
        </w:rPr>
        <w:pPrChange w:id="1199" w:author="April Desclos" w:date="2015-11-06T22:36:00Z">
          <w:pPr>
            <w:pStyle w:val="Heading6"/>
          </w:pPr>
        </w:pPrChange>
      </w:pPr>
    </w:p>
    <w:p w:rsidR="006B4987" w:rsidRDefault="006B4987" w:rsidP="006B4987">
      <w:pPr>
        <w:pStyle w:val="Heading6"/>
      </w:pPr>
      <w:r w:rsidRPr="00933056">
        <w:t>Summer Coincident Peak Demand Savings</w:t>
      </w:r>
      <w:r>
        <w:t xml:space="preserve"> </w:t>
      </w:r>
    </w:p>
    <w:p w:rsidR="006B4987" w:rsidDel="0085460E" w:rsidRDefault="006B4987" w:rsidP="006B4987">
      <w:pPr>
        <w:rPr>
          <w:ins w:id="1200" w:author="Shraddha Raikar" w:date="2015-10-19T13:49:00Z"/>
          <w:del w:id="1201" w:author="April Desclos" w:date="2015-11-07T07:59:00Z"/>
        </w:rPr>
      </w:pPr>
      <w:del w:id="1202" w:author="April Desclos" w:date="2015-11-07T07:59:00Z">
        <w:r w:rsidDel="0085460E">
          <w:delText>N/A</w:delText>
        </w:r>
      </w:del>
    </w:p>
    <w:p w:rsidR="006B4987" w:rsidDel="00A22C04" w:rsidRDefault="0085460E">
      <w:pPr>
        <w:rPr>
          <w:del w:id="1203" w:author="Samuel Dent" w:date="2015-11-20T06:00:00Z"/>
        </w:rPr>
        <w:pPrChange w:id="1204" w:author="April Desclos" w:date="2015-11-07T08:04:00Z">
          <w:pPr>
            <w:widowControl/>
            <w:spacing w:before="240" w:after="0"/>
            <w:ind w:firstLine="720"/>
            <w:jc w:val="left"/>
          </w:pPr>
        </w:pPrChange>
      </w:pPr>
      <w:ins w:id="1205" w:author="April Desclos" w:date="2015-11-07T08:00:00Z">
        <w:del w:id="1206" w:author="Samuel Dent" w:date="2015-11-20T06:00:00Z">
          <w:r w:rsidDel="00A22C04">
            <w:delText>The algorithm below applies to electric combination ovens only.</w:delText>
          </w:r>
        </w:del>
      </w:ins>
      <w:ins w:id="1207" w:author="Shraddha Raikar" w:date="2015-10-19T13:49:00Z">
        <w:del w:id="1208" w:author="Samuel Dent" w:date="2015-11-20T06:00:00Z">
          <w:r w:rsidR="006B4987" w:rsidDel="00A22C04">
            <w:delText xml:space="preserve">Only applicable for Electric measure. </w:delText>
          </w:r>
        </w:del>
      </w:ins>
    </w:p>
    <w:p w:rsidR="00A401EA" w:rsidRPr="001E4CC4" w:rsidDel="00A22C04" w:rsidRDefault="00A401EA" w:rsidP="006B4987">
      <w:pPr>
        <w:rPr>
          <w:ins w:id="1209" w:author="April Desclos" w:date="2015-11-07T08:04:00Z"/>
          <w:del w:id="1210" w:author="Samuel Dent" w:date="2015-11-20T06:01:00Z"/>
        </w:rPr>
      </w:pPr>
      <w:ins w:id="1211" w:author="April Desclos" w:date="2015-11-07T08:04:00Z">
        <w:del w:id="1212" w:author="Samuel Dent" w:date="2015-11-20T06:01:00Z">
          <w:r w:rsidDel="00A22C04">
            <w:tab/>
          </w:r>
        </w:del>
      </w:ins>
    </w:p>
    <w:p w:rsidR="006B4987" w:rsidRPr="00C7727C" w:rsidRDefault="00A401EA">
      <w:pPr>
        <w:rPr>
          <w:ins w:id="1213" w:author="Shraddha Raikar" w:date="2015-10-19T13:49:00Z"/>
        </w:rPr>
        <w:pPrChange w:id="1214" w:author="April Desclos" w:date="2015-11-07T08:04:00Z">
          <w:pPr>
            <w:widowControl/>
            <w:spacing w:before="240" w:after="0"/>
            <w:ind w:firstLine="720"/>
            <w:jc w:val="left"/>
          </w:pPr>
        </w:pPrChange>
      </w:pPr>
      <w:ins w:id="1215" w:author="April Desclos" w:date="2015-11-07T08:04:00Z">
        <w:r>
          <w:tab/>
        </w:r>
      </w:ins>
      <w:ins w:id="1216" w:author="April Desclos" w:date="2015-11-07T08:05:00Z">
        <w:r>
          <w:tab/>
        </w:r>
      </w:ins>
      <w:ins w:id="1217" w:author="Shraddha Raikar" w:date="2015-10-19T13:49:00Z">
        <w:r w:rsidR="006B4987" w:rsidRPr="00C7727C">
          <w:t xml:space="preserve">∆kW </w:t>
        </w:r>
      </w:ins>
      <w:ins w:id="1218" w:author="April Desclos" w:date="2015-11-07T08:05:00Z">
        <w:r>
          <w:tab/>
        </w:r>
      </w:ins>
      <w:ins w:id="1219" w:author="Shraddha Raikar" w:date="2015-10-19T13:49:00Z">
        <w:r w:rsidR="006B4987" w:rsidRPr="00C7727C">
          <w:t xml:space="preserve">= ∆kWh </w:t>
        </w:r>
        <w:del w:id="1220" w:author="April Desclos" w:date="2015-11-07T08:21:00Z">
          <w:r w:rsidR="006B4987" w:rsidRPr="00C7727C" w:rsidDel="0076633A">
            <w:delText xml:space="preserve">* (CF </w:delText>
          </w:r>
        </w:del>
        <w:r w:rsidR="006B4987" w:rsidRPr="00C7727C">
          <w:t xml:space="preserve">/ </w:t>
        </w:r>
        <w:r w:rsidR="006B4987">
          <w:t>(H</w:t>
        </w:r>
      </w:ins>
      <w:ins w:id="1221" w:author="April Desclos" w:date="2015-11-07T08:12:00Z">
        <w:r w:rsidR="000457DC">
          <w:t>OURS</w:t>
        </w:r>
      </w:ins>
      <w:ins w:id="1222" w:author="Shraddha Raikar" w:date="2015-10-19T13:49:00Z">
        <w:del w:id="1223" w:author="April Desclos" w:date="2015-11-07T08:12:00Z">
          <w:r w:rsidR="006B4987" w:rsidDel="000457DC">
            <w:delText>rs</w:delText>
          </w:r>
        </w:del>
        <w:r w:rsidR="006B4987">
          <w:t xml:space="preserve"> * </w:t>
        </w:r>
      </w:ins>
      <w:ins w:id="1224" w:author="April Desclos" w:date="2015-11-07T08:12:00Z">
        <w:r w:rsidR="000457DC">
          <w:t>DAYS</w:t>
        </w:r>
      </w:ins>
      <w:ins w:id="1225" w:author="Shraddha Raikar" w:date="2015-10-19T13:49:00Z">
        <w:del w:id="1226" w:author="April Desclos" w:date="2015-11-07T08:12:00Z">
          <w:r w:rsidR="006B4987" w:rsidDel="000457DC">
            <w:delText>365</w:delText>
          </w:r>
        </w:del>
        <w:r w:rsidR="006B4987" w:rsidRPr="00C7727C">
          <w:t>)</w:t>
        </w:r>
      </w:ins>
      <w:ins w:id="1227" w:author="April Desclos" w:date="2015-11-07T08:21:00Z">
        <w:r w:rsidR="0076633A">
          <w:t xml:space="preserve"> *CF</w:t>
        </w:r>
      </w:ins>
    </w:p>
    <w:p w:rsidR="006B4987" w:rsidDel="00A22C04" w:rsidRDefault="006B4987" w:rsidP="00A22C04">
      <w:pPr>
        <w:widowControl/>
        <w:spacing w:before="240"/>
        <w:jc w:val="left"/>
        <w:rPr>
          <w:ins w:id="1228" w:author="Shraddha Raikar" w:date="2015-10-19T13:49:00Z"/>
          <w:del w:id="1229" w:author="Samuel Dent" w:date="2015-11-20T06:01:00Z"/>
        </w:rPr>
        <w:pPrChange w:id="1230" w:author="Samuel Dent" w:date="2015-11-20T06:01:00Z">
          <w:pPr>
            <w:widowControl/>
            <w:spacing w:before="240" w:after="0"/>
            <w:jc w:val="left"/>
          </w:pPr>
        </w:pPrChange>
      </w:pPr>
      <w:ins w:id="1231" w:author="Shraddha Raikar" w:date="2015-10-19T13:49:00Z">
        <w:r>
          <w:t>Where</w:t>
        </w:r>
      </w:ins>
      <w:ins w:id="1232" w:author="Samuel Dent" w:date="2015-11-20T06:01:00Z">
        <w:r w:rsidR="00A22C04">
          <w:t>:</w:t>
        </w:r>
      </w:ins>
      <w:ins w:id="1233" w:author="Shraddha Raikar" w:date="2015-10-19T13:49:00Z">
        <w:del w:id="1234" w:author="Samuel Dent" w:date="2015-11-20T06:01:00Z">
          <w:r w:rsidDel="00A22C04">
            <w:delText>,</w:delText>
          </w:r>
        </w:del>
      </w:ins>
    </w:p>
    <w:p w:rsidR="00A22C04" w:rsidRDefault="00A22C04" w:rsidP="00A22C04">
      <w:pPr>
        <w:widowControl/>
        <w:spacing w:before="240"/>
        <w:jc w:val="left"/>
        <w:rPr>
          <w:ins w:id="1235" w:author="Samuel Dent" w:date="2015-11-20T06:01:00Z"/>
        </w:rPr>
        <w:pPrChange w:id="1236" w:author="Samuel Dent" w:date="2015-11-20T06:01:00Z">
          <w:pPr/>
        </w:pPrChange>
      </w:pPr>
    </w:p>
    <w:p w:rsidR="00A22C04" w:rsidRDefault="006B4987" w:rsidP="00A22C04">
      <w:pPr>
        <w:ind w:firstLine="720"/>
        <w:rPr>
          <w:ins w:id="1237" w:author="Samuel Dent" w:date="2015-11-20T06:00:00Z"/>
        </w:rPr>
        <w:pPrChange w:id="1238" w:author="Samuel Dent" w:date="2015-11-20T06:00:00Z">
          <w:pPr/>
        </w:pPrChange>
      </w:pPr>
      <w:ins w:id="1239" w:author="Shraddha Raikar" w:date="2015-10-19T13:49:00Z">
        <w:r>
          <w:t>CF</w:t>
        </w:r>
      </w:ins>
      <w:ins w:id="1240" w:author="April Desclos" w:date="2015-11-07T08:04:00Z">
        <w:r w:rsidR="00A401EA">
          <w:tab/>
        </w:r>
        <w:r w:rsidR="00A401EA">
          <w:tab/>
        </w:r>
      </w:ins>
      <w:ins w:id="1241" w:author="Shraddha Raikar" w:date="2015-10-19T13:49:00Z">
        <w:r>
          <w:t xml:space="preserve"> = </w:t>
        </w:r>
        <w:proofErr w:type="gramStart"/>
        <w:r>
          <w:t>Summer</w:t>
        </w:r>
        <w:proofErr w:type="gramEnd"/>
        <w:r>
          <w:t xml:space="preserve"> peak coincidence factor</w:t>
        </w:r>
      </w:ins>
      <w:ins w:id="1242" w:author="Samuel Dent" w:date="2015-11-20T06:00:00Z">
        <w:r w:rsidR="00A22C04">
          <w:t xml:space="preserve"> is dependent on building type</w:t>
        </w:r>
        <w:r w:rsidR="00A22C04">
          <w:rPr>
            <w:rStyle w:val="FootnoteReference"/>
          </w:rPr>
          <w:footnoteReference w:id="12"/>
        </w:r>
        <w:r w:rsidR="00A22C04">
          <w:t>:</w:t>
        </w:r>
      </w:ins>
    </w:p>
    <w:tbl>
      <w:tblPr>
        <w:tblW w:w="3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26"/>
      </w:tblGrid>
      <w:tr w:rsidR="00A22C04" w:rsidRPr="00E64232" w:rsidTr="00665651">
        <w:trPr>
          <w:trHeight w:hRule="exact" w:val="288"/>
          <w:jc w:val="center"/>
          <w:ins w:id="1245" w:author="Samuel Dent" w:date="2015-11-20T06:00:00Z"/>
        </w:trPr>
        <w:tc>
          <w:tcPr>
            <w:tcW w:w="2640" w:type="dxa"/>
            <w:shd w:val="clear" w:color="auto" w:fill="7F7F7F" w:themeFill="text1" w:themeFillTint="80"/>
            <w:hideMark/>
          </w:tcPr>
          <w:p w:rsidR="00A22C04" w:rsidRPr="00E64232" w:rsidRDefault="00A22C04" w:rsidP="00665651">
            <w:pPr>
              <w:pStyle w:val="TableHeading"/>
              <w:rPr>
                <w:ins w:id="1246" w:author="Samuel Dent" w:date="2015-11-20T06:00:00Z"/>
              </w:rPr>
            </w:pPr>
            <w:ins w:id="1247" w:author="Samuel Dent" w:date="2015-11-20T06:00:00Z">
              <w:r w:rsidRPr="00E64232">
                <w:t>Location</w:t>
              </w:r>
            </w:ins>
          </w:p>
        </w:tc>
        <w:tc>
          <w:tcPr>
            <w:tcW w:w="1126" w:type="dxa"/>
            <w:shd w:val="clear" w:color="auto" w:fill="7F7F7F" w:themeFill="text1" w:themeFillTint="80"/>
          </w:tcPr>
          <w:p w:rsidR="00A22C04" w:rsidRPr="00E64232" w:rsidRDefault="00A22C04" w:rsidP="00665651">
            <w:pPr>
              <w:pStyle w:val="TableHeading"/>
              <w:rPr>
                <w:ins w:id="1248" w:author="Samuel Dent" w:date="2015-11-20T06:00:00Z"/>
              </w:rPr>
            </w:pPr>
            <w:ins w:id="1249" w:author="Samuel Dent" w:date="2015-11-20T06:00:00Z">
              <w:r w:rsidRPr="00E64232">
                <w:t>CF</w:t>
              </w:r>
            </w:ins>
          </w:p>
          <w:p w:rsidR="00A22C04" w:rsidRPr="00E64232" w:rsidRDefault="00A22C04" w:rsidP="00665651">
            <w:pPr>
              <w:pStyle w:val="TableHeading"/>
              <w:rPr>
                <w:ins w:id="1250" w:author="Samuel Dent" w:date="2015-11-20T06:00:00Z"/>
              </w:rPr>
            </w:pPr>
            <w:ins w:id="1251" w:author="Samuel Dent" w:date="2015-11-20T06:00:00Z">
              <w:r w:rsidRPr="00E64232">
                <w:t>CF</w:t>
              </w:r>
            </w:ins>
          </w:p>
        </w:tc>
      </w:tr>
      <w:tr w:rsidR="00A22C04" w:rsidRPr="00E64232" w:rsidTr="00665651">
        <w:trPr>
          <w:trHeight w:hRule="exact" w:val="288"/>
          <w:jc w:val="center"/>
          <w:ins w:id="1252" w:author="Samuel Dent" w:date="2015-11-20T06:00: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1253" w:author="Samuel Dent" w:date="2015-11-20T06:00:00Z"/>
              </w:rPr>
            </w:pPr>
            <w:ins w:id="1254" w:author="Samuel Dent" w:date="2015-11-20T06:00:00Z">
              <w:r w:rsidRPr="00E64232">
                <w:t>Fast Food Limited Menu</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ind w:right="43"/>
              <w:rPr>
                <w:ins w:id="1255" w:author="Samuel Dent" w:date="2015-11-20T06:00:00Z"/>
              </w:rPr>
            </w:pPr>
            <w:ins w:id="1256" w:author="Samuel Dent" w:date="2015-11-20T06:00:00Z">
              <w:r w:rsidRPr="00E64232">
                <w:t>0.32</w:t>
              </w:r>
            </w:ins>
          </w:p>
        </w:tc>
      </w:tr>
      <w:tr w:rsidR="00A22C04" w:rsidRPr="00E64232" w:rsidTr="00665651">
        <w:trPr>
          <w:trHeight w:hRule="exact" w:val="288"/>
          <w:jc w:val="center"/>
          <w:ins w:id="1257" w:author="Samuel Dent" w:date="2015-11-20T06:00: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1258" w:author="Samuel Dent" w:date="2015-11-20T06:00:00Z"/>
              </w:rPr>
            </w:pPr>
            <w:ins w:id="1259" w:author="Samuel Dent" w:date="2015-11-20T06:00:00Z">
              <w:r w:rsidRPr="00E64232">
                <w:t>Fast Food Expanded Menu</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rPr>
                <w:ins w:id="1260" w:author="Samuel Dent" w:date="2015-11-20T06:00:00Z"/>
              </w:rPr>
            </w:pPr>
            <w:ins w:id="1261" w:author="Samuel Dent" w:date="2015-11-20T06:00:00Z">
              <w:r w:rsidRPr="00E64232">
                <w:t>0.41</w:t>
              </w:r>
            </w:ins>
          </w:p>
        </w:tc>
      </w:tr>
      <w:tr w:rsidR="00A22C04" w:rsidRPr="00E64232" w:rsidTr="00665651">
        <w:trPr>
          <w:trHeight w:hRule="exact" w:val="288"/>
          <w:jc w:val="center"/>
          <w:ins w:id="1262" w:author="Samuel Dent" w:date="2015-11-20T06:00: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1263" w:author="Samuel Dent" w:date="2015-11-20T06:00:00Z"/>
              </w:rPr>
            </w:pPr>
            <w:ins w:id="1264" w:author="Samuel Dent" w:date="2015-11-20T06:00:00Z">
              <w:r w:rsidRPr="00E64232">
                <w:t>Pizza</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rPr>
                <w:ins w:id="1265" w:author="Samuel Dent" w:date="2015-11-20T06:00:00Z"/>
              </w:rPr>
            </w:pPr>
            <w:ins w:id="1266" w:author="Samuel Dent" w:date="2015-11-20T06:00:00Z">
              <w:r w:rsidRPr="00E64232">
                <w:t>0.46</w:t>
              </w:r>
            </w:ins>
          </w:p>
        </w:tc>
      </w:tr>
      <w:tr w:rsidR="00A22C04" w:rsidRPr="00E64232" w:rsidTr="00665651">
        <w:trPr>
          <w:trHeight w:hRule="exact" w:val="288"/>
          <w:jc w:val="center"/>
          <w:ins w:id="1267" w:author="Samuel Dent" w:date="2015-11-20T06:00: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1268" w:author="Samuel Dent" w:date="2015-11-20T06:00:00Z"/>
              </w:rPr>
            </w:pPr>
            <w:ins w:id="1269" w:author="Samuel Dent" w:date="2015-11-20T06:00:00Z">
              <w:r w:rsidRPr="00E64232">
                <w:t>Full Service Limited Menu</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rPr>
                <w:ins w:id="1270" w:author="Samuel Dent" w:date="2015-11-20T06:00:00Z"/>
              </w:rPr>
            </w:pPr>
            <w:ins w:id="1271" w:author="Samuel Dent" w:date="2015-11-20T06:00:00Z">
              <w:r w:rsidRPr="00E64232">
                <w:t>0.51</w:t>
              </w:r>
            </w:ins>
          </w:p>
        </w:tc>
      </w:tr>
      <w:tr w:rsidR="00A22C04" w:rsidRPr="00E64232" w:rsidTr="00665651">
        <w:trPr>
          <w:trHeight w:hRule="exact" w:val="288"/>
          <w:jc w:val="center"/>
          <w:ins w:id="1272" w:author="Samuel Dent" w:date="2015-11-20T06:00: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1273" w:author="Samuel Dent" w:date="2015-11-20T06:00:00Z"/>
              </w:rPr>
            </w:pPr>
            <w:ins w:id="1274" w:author="Samuel Dent" w:date="2015-11-20T06:00:00Z">
              <w:r w:rsidRPr="00E64232">
                <w:t>Full Service Expanded Menu</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rPr>
                <w:ins w:id="1275" w:author="Samuel Dent" w:date="2015-11-20T06:00:00Z"/>
              </w:rPr>
            </w:pPr>
            <w:ins w:id="1276" w:author="Samuel Dent" w:date="2015-11-20T06:00:00Z">
              <w:r w:rsidRPr="00E64232">
                <w:t>0.36</w:t>
              </w:r>
            </w:ins>
          </w:p>
        </w:tc>
      </w:tr>
      <w:tr w:rsidR="00A22C04" w:rsidRPr="00E64232" w:rsidTr="00665651">
        <w:trPr>
          <w:trHeight w:hRule="exact" w:val="288"/>
          <w:jc w:val="center"/>
          <w:ins w:id="1277" w:author="Samuel Dent" w:date="2015-11-20T06:00:00Z"/>
        </w:trPr>
        <w:tc>
          <w:tcPr>
            <w:tcW w:w="2640" w:type="dxa"/>
            <w:tcBorders>
              <w:top w:val="single" w:sz="4" w:space="0" w:color="auto"/>
              <w:left w:val="single" w:sz="4" w:space="0" w:color="auto"/>
              <w:bottom w:val="single" w:sz="4" w:space="0" w:color="auto"/>
              <w:right w:val="single" w:sz="4" w:space="0" w:color="auto"/>
            </w:tcBorders>
            <w:noWrap/>
            <w:vAlign w:val="bottom"/>
          </w:tcPr>
          <w:p w:rsidR="00A22C04" w:rsidRPr="00E64232" w:rsidRDefault="00A22C04" w:rsidP="00665651">
            <w:pPr>
              <w:rPr>
                <w:ins w:id="1278" w:author="Samuel Dent" w:date="2015-11-20T06:00:00Z"/>
              </w:rPr>
            </w:pPr>
            <w:ins w:id="1279" w:author="Samuel Dent" w:date="2015-11-20T06:00:00Z">
              <w:r w:rsidRPr="00E64232">
                <w:t>Cafeteria</w:t>
              </w:r>
            </w:ins>
          </w:p>
        </w:tc>
        <w:tc>
          <w:tcPr>
            <w:tcW w:w="1126" w:type="dxa"/>
            <w:tcBorders>
              <w:top w:val="single" w:sz="4" w:space="0" w:color="auto"/>
              <w:left w:val="single" w:sz="4" w:space="0" w:color="auto"/>
              <w:bottom w:val="single" w:sz="4" w:space="0" w:color="auto"/>
              <w:right w:val="single" w:sz="4" w:space="0" w:color="auto"/>
            </w:tcBorders>
          </w:tcPr>
          <w:p w:rsidR="00A22C04" w:rsidRPr="00E64232" w:rsidRDefault="00A22C04" w:rsidP="00665651">
            <w:pPr>
              <w:rPr>
                <w:ins w:id="1280" w:author="Samuel Dent" w:date="2015-11-20T06:00:00Z"/>
              </w:rPr>
            </w:pPr>
            <w:ins w:id="1281" w:author="Samuel Dent" w:date="2015-11-20T06:00:00Z">
              <w:r w:rsidRPr="00E64232">
                <w:t>0.36</w:t>
              </w:r>
            </w:ins>
          </w:p>
        </w:tc>
      </w:tr>
    </w:tbl>
    <w:p w:rsidR="006B4987" w:rsidDel="00A22C04" w:rsidRDefault="006B4987">
      <w:pPr>
        <w:widowControl/>
        <w:spacing w:before="240"/>
        <w:ind w:firstLine="720"/>
        <w:jc w:val="left"/>
        <w:rPr>
          <w:ins w:id="1282" w:author="Shraddha Raikar" w:date="2015-10-19T13:49:00Z"/>
          <w:del w:id="1283" w:author="Samuel Dent" w:date="2015-11-20T06:01:00Z"/>
        </w:rPr>
        <w:pPrChange w:id="1284" w:author="April Desclos" w:date="2015-11-07T08:20:00Z">
          <w:pPr>
            <w:widowControl/>
            <w:spacing w:before="240" w:after="0"/>
            <w:ind w:firstLine="720"/>
            <w:jc w:val="left"/>
          </w:pPr>
        </w:pPrChange>
      </w:pPr>
    </w:p>
    <w:p w:rsidR="006B4987" w:rsidDel="00A22C04" w:rsidRDefault="000457DC">
      <w:pPr>
        <w:widowControl/>
        <w:ind w:left="720" w:firstLine="720"/>
        <w:jc w:val="left"/>
        <w:rPr>
          <w:ins w:id="1285" w:author="Shraddha Raikar" w:date="2015-10-19T13:49:00Z"/>
          <w:del w:id="1286" w:author="Samuel Dent" w:date="2015-11-20T06:01:00Z"/>
        </w:rPr>
        <w:pPrChange w:id="1287" w:author="April Desclos" w:date="2015-11-07T08:20:00Z">
          <w:pPr>
            <w:widowControl/>
            <w:spacing w:after="0"/>
            <w:ind w:left="720" w:firstLine="720"/>
            <w:jc w:val="left"/>
          </w:pPr>
        </w:pPrChange>
      </w:pPr>
      <w:ins w:id="1288" w:author="April Desclos" w:date="2015-11-07T08:12:00Z">
        <w:del w:id="1289" w:author="Samuel Dent" w:date="2015-11-20T06:01:00Z">
          <w:r w:rsidDel="00A22C04">
            <w:tab/>
          </w:r>
        </w:del>
      </w:ins>
      <w:ins w:id="1290" w:author="Shraddha Raikar" w:date="2015-10-19T13:49:00Z">
        <w:del w:id="1291" w:author="Samuel Dent" w:date="2015-11-20T06:01:00Z">
          <w:r w:rsidR="006B4987" w:rsidDel="00A22C04">
            <w:delText>= 1</w:delText>
          </w:r>
          <w:r w:rsidR="006B4987" w:rsidDel="00A22C04">
            <w:rPr>
              <w:rStyle w:val="FootnoteReference"/>
            </w:rPr>
            <w:footnoteReference w:id="13"/>
          </w:r>
        </w:del>
      </w:ins>
    </w:p>
    <w:p w:rsidR="000457DC" w:rsidDel="00A22C04" w:rsidRDefault="000457DC">
      <w:pPr>
        <w:widowControl/>
        <w:ind w:left="720" w:firstLine="720"/>
        <w:jc w:val="left"/>
        <w:rPr>
          <w:ins w:id="1309" w:author="April Desclos" w:date="2015-11-07T08:19:00Z"/>
          <w:del w:id="1310" w:author="Samuel Dent" w:date="2015-11-20T06:01:00Z"/>
        </w:rPr>
        <w:pPrChange w:id="1311" w:author="April Desclos" w:date="2015-11-07T08:20:00Z">
          <w:pPr/>
        </w:pPrChange>
      </w:pPr>
    </w:p>
    <w:p w:rsidR="00A22C04" w:rsidRDefault="00A22C04" w:rsidP="00863DDF">
      <w:pPr>
        <w:rPr>
          <w:ins w:id="1312" w:author="Samuel Dent" w:date="2015-11-20T06:01:00Z"/>
        </w:rPr>
      </w:pPr>
    </w:p>
    <w:p w:rsidR="000457DC" w:rsidRPr="00423D6F" w:rsidRDefault="000457DC" w:rsidP="00A22C04">
      <w:pPr>
        <w:ind w:firstLine="720"/>
        <w:pPrChange w:id="1313" w:author="Samuel Dent" w:date="2015-11-20T06:01:00Z">
          <w:pPr/>
        </w:pPrChange>
      </w:pPr>
      <w:proofErr w:type="gramStart"/>
      <w:ins w:id="1314" w:author="April Desclos" w:date="2015-11-07T08:19:00Z">
        <w:r>
          <w:t>All other variables as defined above.</w:t>
        </w:r>
      </w:ins>
      <w:proofErr w:type="gramEnd"/>
    </w:p>
    <w:p w:rsidR="006B4987" w:rsidRDefault="000457DC" w:rsidP="006B4987">
      <w:pPr>
        <w:pStyle w:val="Heading6"/>
        <w:rPr>
          <w:ins w:id="1315" w:author="Shraddha Raikar" w:date="2015-10-19T13:58:00Z"/>
        </w:rPr>
      </w:pPr>
      <w:ins w:id="1316" w:author="April Desclos" w:date="2015-11-07T08:20:00Z">
        <w:r w:rsidRPr="00D461EF">
          <w:rPr>
            <w:rFonts w:eastAsia="Times New Roman"/>
            <w:b w:val="0"/>
            <w:smallCaps w:val="0"/>
            <w:noProof/>
            <w:rPrChange w:id="1317">
              <w:rPr>
                <w:noProof/>
              </w:rPr>
            </w:rPrChange>
          </w:rPr>
          <w:lastRenderedPageBreak/>
          <mc:AlternateContent>
            <mc:Choice Requires="wps">
              <w:drawing>
                <wp:inline distT="0" distB="0" distL="0" distR="0" wp14:anchorId="0B82CA77" wp14:editId="339DF340">
                  <wp:extent cx="5943600" cy="1673525"/>
                  <wp:effectExtent l="0" t="0" r="19050" b="2222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673525"/>
                          </a:xfrm>
                          <a:prstGeom prst="rect">
                            <a:avLst/>
                          </a:prstGeom>
                          <a:solidFill>
                            <a:srgbClr val="FFFFFF"/>
                          </a:solidFill>
                          <a:ln w="9525">
                            <a:solidFill>
                              <a:srgbClr val="000000"/>
                            </a:solidFill>
                            <a:miter lim="800000"/>
                            <a:headEnd/>
                            <a:tailEnd/>
                          </a:ln>
                        </wps:spPr>
                        <wps:txbx>
                          <w:txbxContent>
                            <w:p w:rsidR="002136AC" w:rsidDel="00D461EF" w:rsidRDefault="002136AC" w:rsidP="000457DC">
                              <w:pPr>
                                <w:rPr>
                                  <w:del w:id="1318" w:author="April Desclos" w:date="2015-11-06T22:28:00Z"/>
                                  <w:rStyle w:val="BookTitle"/>
                                </w:rPr>
                              </w:pPr>
                              <w:del w:id="1319" w:author="April Desclos" w:date="2015-11-06T22:28:00Z">
                                <w:r w:rsidDel="00D461EF">
                                  <w:rPr>
                                    <w:rStyle w:val="BookTitle"/>
                                  </w:rPr>
                                  <w:delText>EXAMPLE</w:delText>
                                </w:r>
                              </w:del>
                            </w:p>
                            <w:p w:rsidR="002136AC" w:rsidRPr="00EF462C" w:rsidRDefault="002136AC">
                              <w:pPr>
                                <w:rPr>
                                  <w:ins w:id="1320" w:author="April Desclos" w:date="2015-11-06T22:26:00Z"/>
                                  <w:b/>
                                </w:rPr>
                                <w:pPrChange w:id="1321" w:author="April Desclos" w:date="2015-11-06T22:28:00Z">
                                  <w:pPr>
                                    <w:widowControl/>
                                    <w:spacing w:before="120" w:after="0"/>
                                    <w:jc w:val="left"/>
                                  </w:pPr>
                                </w:pPrChange>
                              </w:pPr>
                              <w:ins w:id="1322" w:author="April Desclos" w:date="2015-11-06T22:26:00Z">
                                <w:r w:rsidRPr="00EF462C">
                                  <w:rPr>
                                    <w:b/>
                                  </w:rPr>
                                  <w:t>EXAMPLE</w:t>
                                </w:r>
                              </w:ins>
                            </w:p>
                            <w:p w:rsidR="002136AC" w:rsidRDefault="002136AC" w:rsidP="000457DC">
                              <w:pPr>
                                <w:widowControl/>
                                <w:spacing w:before="120" w:after="0"/>
                                <w:jc w:val="left"/>
                                <w:rPr>
                                  <w:ins w:id="1323" w:author="April Desclos" w:date="2015-11-06T22:26:00Z"/>
                                </w:rPr>
                              </w:pPr>
                              <w:ins w:id="1324" w:author="April Desclos" w:date="2015-11-06T22:26:00Z">
                                <w:r>
                                  <w:t xml:space="preserve">For example, a </w:t>
                                </w:r>
                                <w:r w:rsidRPr="00EF462C">
                                  <w:t>10</w:t>
                                </w:r>
                                <w:r>
                                  <w:t>-</w:t>
                                </w:r>
                                <w:r w:rsidRPr="00EF462C">
                                  <w:t xml:space="preserve">pan capacity </w:t>
                                </w:r>
                                <w:r>
                                  <w:t xml:space="preserve">electric combination </w:t>
                                </w:r>
                                <w:r w:rsidRPr="00EF462C">
                                  <w:t>oven</w:t>
                                </w:r>
                                <w:r>
                                  <w:t xml:space="preserve"> </w:t>
                                </w:r>
                              </w:ins>
                              <w:ins w:id="1325" w:author="Samuel Dent" w:date="2015-11-20T06:02:00Z">
                                <w:r w:rsidR="00A22C04">
                                  <w:t xml:space="preserve">in a </w:t>
                                </w:r>
                                <w:r w:rsidR="00A22C04" w:rsidRPr="00E64232">
                                  <w:t xml:space="preserve">Full Service Limited </w:t>
                                </w:r>
                                <w:proofErr w:type="gramStart"/>
                                <w:r w:rsidR="00A22C04" w:rsidRPr="00E64232">
                                  <w:t>Menu</w:t>
                                </w:r>
                                <w:r w:rsidR="00A22C04">
                                  <w:t xml:space="preserve">  restaurant</w:t>
                                </w:r>
                                <w:proofErr w:type="gramEnd"/>
                                <w:r w:rsidR="00A22C04">
                                  <w:t xml:space="preserve"> </w:t>
                                </w:r>
                              </w:ins>
                              <w:ins w:id="1326" w:author="April Desclos" w:date="2015-11-06T22:26:00Z">
                                <w:r>
                                  <w:t>would save:</w:t>
                                </w:r>
                              </w:ins>
                            </w:p>
                            <w:p w:rsidR="002136AC" w:rsidRPr="00EF462C" w:rsidRDefault="002136AC" w:rsidP="000457DC">
                              <w:pPr>
                                <w:ind w:left="1440" w:hanging="720"/>
                                <w:jc w:val="left"/>
                                <w:rPr>
                                  <w:ins w:id="1327" w:author="April Desclos" w:date="2015-11-06T22:26:00Z"/>
                                </w:rPr>
                              </w:pPr>
                              <w:ins w:id="1328" w:author="April Desclos" w:date="2015-11-06T22:26:00Z">
                                <w:r>
                                  <w:t>∆kW</w:t>
                                </w:r>
                              </w:ins>
                              <w:ins w:id="1329" w:author="April Desclos" w:date="2015-11-06T22:32:00Z">
                                <w:r>
                                  <w:tab/>
                                </w:r>
                              </w:ins>
                              <w:ins w:id="1330" w:author="April Desclos" w:date="2015-11-06T22:26:00Z">
                                <w:r w:rsidRPr="00EF462C">
                                  <w:t xml:space="preserve">= </w:t>
                                </w:r>
                              </w:ins>
                              <w:ins w:id="1331" w:author="April Desclos" w:date="2015-11-07T08:22:00Z">
                                <w:r w:rsidRPr="00C7727C">
                                  <w:t xml:space="preserve">∆kWh / </w:t>
                                </w:r>
                                <w:r>
                                  <w:t>(HOURS * DAYS</w:t>
                                </w:r>
                                <w:r w:rsidRPr="00C7727C">
                                  <w:t>)</w:t>
                                </w:r>
                                <w:r>
                                  <w:t xml:space="preserve"> *CF</w:t>
                                </w:r>
                              </w:ins>
                            </w:p>
                            <w:p w:rsidR="002136AC" w:rsidRDefault="002136AC">
                              <w:pPr>
                                <w:ind w:left="720" w:hanging="720"/>
                                <w:rPr>
                                  <w:ins w:id="1332" w:author="April Desclos" w:date="2015-11-06T22:32:00Z"/>
                                </w:rPr>
                                <w:pPrChange w:id="1333" w:author="April Desclos" w:date="2015-11-06T22:32:00Z">
                                  <w:pPr>
                                    <w:ind w:left="2160" w:hanging="2160"/>
                                  </w:pPr>
                                </w:pPrChange>
                              </w:pPr>
                              <w:ins w:id="1334" w:author="April Desclos" w:date="2015-11-07T08:23:00Z">
                                <w:r>
                                  <w:tab/>
                                </w:r>
                                <w:r>
                                  <w:tab/>
                                </w:r>
                              </w:ins>
                              <w:ins w:id="1335" w:author="April Desclos" w:date="2015-11-06T22:31:00Z">
                                <w:r>
                                  <w:t xml:space="preserve">= </w:t>
                                </w:r>
                              </w:ins>
                              <w:ins w:id="1336" w:author="April Desclos" w:date="2015-11-07T08:23:00Z">
                                <w:r>
                                  <w:t xml:space="preserve">6,368/ </w:t>
                                </w:r>
                              </w:ins>
                              <w:ins w:id="1337" w:author="April Desclos" w:date="2015-11-06T22:33:00Z">
                                <w:r>
                                  <w:t>(</w:t>
                                </w:r>
                              </w:ins>
                              <w:ins w:id="1338" w:author="April Desclos" w:date="2015-11-07T08:24:00Z">
                                <w:r>
                                  <w:t>12</w:t>
                                </w:r>
                              </w:ins>
                              <w:ins w:id="1339" w:author="April Desclos" w:date="2015-11-06T22:31:00Z">
                                <w:r>
                                  <w:t xml:space="preserve"> </w:t>
                                </w:r>
                              </w:ins>
                              <w:ins w:id="1340" w:author="April Desclos" w:date="2015-11-07T08:24:00Z">
                                <w:r>
                                  <w:t>* 365</w:t>
                                </w:r>
                              </w:ins>
                              <w:ins w:id="1341" w:author="April Desclos" w:date="2015-11-06T22:33:00Z">
                                <w:r>
                                  <w:t xml:space="preserve">) * </w:t>
                                </w:r>
                              </w:ins>
                              <w:ins w:id="1342" w:author="Samuel Dent" w:date="2015-11-20T06:02:00Z">
                                <w:r w:rsidR="00A22C04">
                                  <w:t>0.51</w:t>
                                </w:r>
                              </w:ins>
                              <w:ins w:id="1343" w:author="April Desclos" w:date="2015-11-07T08:24:00Z">
                                <w:del w:id="1344" w:author="Samuel Dent" w:date="2015-11-20T06:02:00Z">
                                  <w:r w:rsidDel="00A22C04">
                                    <w:delText>1</w:delText>
                                  </w:r>
                                </w:del>
                              </w:ins>
                            </w:p>
                            <w:p w:rsidR="002136AC" w:rsidRPr="00863DDF" w:rsidRDefault="002136AC">
                              <w:pPr>
                                <w:ind w:left="720" w:hanging="720"/>
                                <w:pPrChange w:id="1345" w:author="April Desclos" w:date="2015-11-07T08:27:00Z">
                                  <w:pPr>
                                    <w:ind w:left="1440" w:firstLine="720"/>
                                  </w:pPr>
                                </w:pPrChange>
                              </w:pPr>
                              <w:ins w:id="1346" w:author="April Desclos" w:date="2015-11-06T22:32:00Z">
                                <w:r>
                                  <w:tab/>
                                </w:r>
                                <w:r>
                                  <w:tab/>
                                  <w:t xml:space="preserve">= </w:t>
                                </w:r>
                              </w:ins>
                              <w:ins w:id="1347" w:author="April Desclos" w:date="2015-11-07T08:26:00Z">
                                <w:del w:id="1348" w:author="Samuel Dent" w:date="2015-11-20T06:03:00Z">
                                  <w:r w:rsidDel="00A22C04">
                                    <w:delText>1.5</w:delText>
                                  </w:r>
                                </w:del>
                              </w:ins>
                              <w:ins w:id="1349" w:author="April Desclos" w:date="2015-11-06T22:35:00Z">
                                <w:del w:id="1350" w:author="Samuel Dent" w:date="2015-11-20T06:03:00Z">
                                  <w:r w:rsidDel="00A22C04">
                                    <w:delText xml:space="preserve"> </w:delText>
                                  </w:r>
                                </w:del>
                              </w:ins>
                              <w:ins w:id="1351" w:author="Samuel Dent" w:date="2015-11-20T06:03:00Z">
                                <w:r w:rsidR="00A22C04">
                                  <w:t xml:space="preserve">0.74 </w:t>
                                </w:r>
                              </w:ins>
                              <w:ins w:id="1352" w:author="April Desclos" w:date="2015-11-06T22:35:00Z">
                                <w:r>
                                  <w:t>kW</w:t>
                                </w:r>
                              </w:ins>
                            </w:p>
                          </w:txbxContent>
                        </wps:txbx>
                        <wps:bodyPr rot="0" vert="horz" wrap="square" lIns="91440" tIns="45720" rIns="91440" bIns="45720" anchor="t" anchorCtr="0" upright="1">
                          <a:noAutofit/>
                        </wps:bodyPr>
                      </wps:wsp>
                    </a:graphicData>
                  </a:graphic>
                </wp:inline>
              </w:drawing>
            </mc:Choice>
            <mc:Fallback>
              <w:pict>
                <v:shape id="Text Box 4" o:spid="_x0000_s1029" type="#_x0000_t202" style="width:468pt;height:13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">
                  <v:textbox>
                    <w:txbxContent>
                      <w:p w:rsidR="002136AC" w:rsidDel="00D461EF" w:rsidRDefault="002136AC" w:rsidP="000457DC">
                        <w:pPr>
                          <w:rPr>
                            <w:del w:id="1353" w:author="April Desclos" w:date="2015-11-06T22:28:00Z"/>
                            <w:rStyle w:val="BookTitle"/>
                          </w:rPr>
                        </w:pPr>
                        <w:del w:id="1354" w:author="April Desclos" w:date="2015-11-06T22:28:00Z">
                          <w:r w:rsidDel="00D461EF">
                            <w:rPr>
                              <w:rStyle w:val="BookTitle"/>
                            </w:rPr>
                            <w:delText>EXAMPLE</w:delText>
                          </w:r>
                        </w:del>
                      </w:p>
                      <w:p w:rsidR="002136AC" w:rsidRPr="00EF462C" w:rsidRDefault="002136AC">
                        <w:pPr>
                          <w:rPr>
                            <w:ins w:id="1355" w:author="April Desclos" w:date="2015-11-06T22:26:00Z"/>
                            <w:b/>
                          </w:rPr>
                          <w:pPrChange w:id="1356" w:author="April Desclos" w:date="2015-11-06T22:28:00Z">
                            <w:pPr>
                              <w:widowControl/>
                              <w:spacing w:before="120" w:after="0"/>
                              <w:jc w:val="left"/>
                            </w:pPr>
                          </w:pPrChange>
                        </w:pPr>
                        <w:ins w:id="1357" w:author="April Desclos" w:date="2015-11-06T22:26:00Z">
                          <w:r w:rsidRPr="00EF462C">
                            <w:rPr>
                              <w:b/>
                            </w:rPr>
                            <w:t>EXAMPLE</w:t>
                          </w:r>
                        </w:ins>
                      </w:p>
                      <w:p w:rsidR="002136AC" w:rsidRDefault="002136AC" w:rsidP="000457DC">
                        <w:pPr>
                          <w:widowControl/>
                          <w:spacing w:before="120" w:after="0"/>
                          <w:jc w:val="left"/>
                          <w:rPr>
                            <w:ins w:id="1358" w:author="April Desclos" w:date="2015-11-06T22:26:00Z"/>
                          </w:rPr>
                        </w:pPr>
                        <w:ins w:id="1359" w:author="April Desclos" w:date="2015-11-06T22:26:00Z">
                          <w:r>
                            <w:t xml:space="preserve">For example, a </w:t>
                          </w:r>
                          <w:r w:rsidRPr="00EF462C">
                            <w:t>10</w:t>
                          </w:r>
                          <w:r>
                            <w:t>-</w:t>
                          </w:r>
                          <w:r w:rsidRPr="00EF462C">
                            <w:t xml:space="preserve">pan capacity </w:t>
                          </w:r>
                          <w:r>
                            <w:t xml:space="preserve">electric combination </w:t>
                          </w:r>
                          <w:r w:rsidRPr="00EF462C">
                            <w:t>oven</w:t>
                          </w:r>
                          <w:r>
                            <w:t xml:space="preserve"> </w:t>
                          </w:r>
                        </w:ins>
                        <w:ins w:id="1360" w:author="Samuel Dent" w:date="2015-11-20T06:02:00Z">
                          <w:r w:rsidR="00A22C04">
                            <w:t xml:space="preserve">in a </w:t>
                          </w:r>
                          <w:r w:rsidR="00A22C04" w:rsidRPr="00E64232">
                            <w:t xml:space="preserve">Full Service Limited </w:t>
                          </w:r>
                          <w:proofErr w:type="gramStart"/>
                          <w:r w:rsidR="00A22C04" w:rsidRPr="00E64232">
                            <w:t>Menu</w:t>
                          </w:r>
                          <w:r w:rsidR="00A22C04">
                            <w:t xml:space="preserve">  restaurant</w:t>
                          </w:r>
                          <w:proofErr w:type="gramEnd"/>
                          <w:r w:rsidR="00A22C04">
                            <w:t xml:space="preserve"> </w:t>
                          </w:r>
                        </w:ins>
                        <w:ins w:id="1361" w:author="April Desclos" w:date="2015-11-06T22:26:00Z">
                          <w:r>
                            <w:t>would save:</w:t>
                          </w:r>
                        </w:ins>
                      </w:p>
                      <w:p w:rsidR="002136AC" w:rsidRPr="00EF462C" w:rsidRDefault="002136AC" w:rsidP="000457DC">
                        <w:pPr>
                          <w:ind w:left="1440" w:hanging="720"/>
                          <w:jc w:val="left"/>
                          <w:rPr>
                            <w:ins w:id="1362" w:author="April Desclos" w:date="2015-11-06T22:26:00Z"/>
                          </w:rPr>
                        </w:pPr>
                        <w:ins w:id="1363" w:author="April Desclos" w:date="2015-11-06T22:26:00Z">
                          <w:r>
                            <w:t>∆kW</w:t>
                          </w:r>
                        </w:ins>
                        <w:ins w:id="1364" w:author="April Desclos" w:date="2015-11-06T22:32:00Z">
                          <w:r>
                            <w:tab/>
                          </w:r>
                        </w:ins>
                        <w:ins w:id="1365" w:author="April Desclos" w:date="2015-11-06T22:26:00Z">
                          <w:r w:rsidRPr="00EF462C">
                            <w:t xml:space="preserve">= </w:t>
                          </w:r>
                        </w:ins>
                        <w:ins w:id="1366" w:author="April Desclos" w:date="2015-11-07T08:22:00Z">
                          <w:r w:rsidRPr="00C7727C">
                            <w:t xml:space="preserve">∆kWh / </w:t>
                          </w:r>
                          <w:r>
                            <w:t>(HOURS * DAYS</w:t>
                          </w:r>
                          <w:r w:rsidRPr="00C7727C">
                            <w:t>)</w:t>
                          </w:r>
                          <w:r>
                            <w:t xml:space="preserve"> *CF</w:t>
                          </w:r>
                        </w:ins>
                      </w:p>
                      <w:p w:rsidR="002136AC" w:rsidRDefault="002136AC">
                        <w:pPr>
                          <w:ind w:left="720" w:hanging="720"/>
                          <w:rPr>
                            <w:ins w:id="1367" w:author="April Desclos" w:date="2015-11-06T22:32:00Z"/>
                          </w:rPr>
                          <w:pPrChange w:id="1368" w:author="April Desclos" w:date="2015-11-06T22:32:00Z">
                            <w:pPr>
                              <w:ind w:left="2160" w:hanging="2160"/>
                            </w:pPr>
                          </w:pPrChange>
                        </w:pPr>
                        <w:ins w:id="1369" w:author="April Desclos" w:date="2015-11-07T08:23:00Z">
                          <w:r>
                            <w:tab/>
                          </w:r>
                          <w:r>
                            <w:tab/>
                          </w:r>
                        </w:ins>
                        <w:ins w:id="1370" w:author="April Desclos" w:date="2015-11-06T22:31:00Z">
                          <w:r>
                            <w:t xml:space="preserve">= </w:t>
                          </w:r>
                        </w:ins>
                        <w:ins w:id="1371" w:author="April Desclos" w:date="2015-11-07T08:23:00Z">
                          <w:r>
                            <w:t xml:space="preserve">6,368/ </w:t>
                          </w:r>
                        </w:ins>
                        <w:ins w:id="1372" w:author="April Desclos" w:date="2015-11-06T22:33:00Z">
                          <w:r>
                            <w:t>(</w:t>
                          </w:r>
                        </w:ins>
                        <w:ins w:id="1373" w:author="April Desclos" w:date="2015-11-07T08:24:00Z">
                          <w:r>
                            <w:t>12</w:t>
                          </w:r>
                        </w:ins>
                        <w:ins w:id="1374" w:author="April Desclos" w:date="2015-11-06T22:31:00Z">
                          <w:r>
                            <w:t xml:space="preserve"> </w:t>
                          </w:r>
                        </w:ins>
                        <w:ins w:id="1375" w:author="April Desclos" w:date="2015-11-07T08:24:00Z">
                          <w:r>
                            <w:t>* 365</w:t>
                          </w:r>
                        </w:ins>
                        <w:ins w:id="1376" w:author="April Desclos" w:date="2015-11-06T22:33:00Z">
                          <w:r>
                            <w:t xml:space="preserve">) * </w:t>
                          </w:r>
                        </w:ins>
                        <w:ins w:id="1377" w:author="Samuel Dent" w:date="2015-11-20T06:02:00Z">
                          <w:r w:rsidR="00A22C04">
                            <w:t>0.51</w:t>
                          </w:r>
                        </w:ins>
                        <w:ins w:id="1378" w:author="April Desclos" w:date="2015-11-07T08:24:00Z">
                          <w:del w:id="1379" w:author="Samuel Dent" w:date="2015-11-20T06:02:00Z">
                            <w:r w:rsidDel="00A22C04">
                              <w:delText>1</w:delText>
                            </w:r>
                          </w:del>
                        </w:ins>
                      </w:p>
                      <w:p w:rsidR="002136AC" w:rsidRPr="00863DDF" w:rsidRDefault="002136AC">
                        <w:pPr>
                          <w:ind w:left="720" w:hanging="720"/>
                          <w:pPrChange w:id="1380" w:author="April Desclos" w:date="2015-11-07T08:27:00Z">
                            <w:pPr>
                              <w:ind w:left="1440" w:firstLine="720"/>
                            </w:pPr>
                          </w:pPrChange>
                        </w:pPr>
                        <w:ins w:id="1381" w:author="April Desclos" w:date="2015-11-06T22:32:00Z">
                          <w:r>
                            <w:tab/>
                          </w:r>
                          <w:r>
                            <w:tab/>
                            <w:t xml:space="preserve">= </w:t>
                          </w:r>
                        </w:ins>
                        <w:ins w:id="1382" w:author="April Desclos" w:date="2015-11-07T08:26:00Z">
                          <w:del w:id="1383" w:author="Samuel Dent" w:date="2015-11-20T06:03:00Z">
                            <w:r w:rsidDel="00A22C04">
                              <w:delText>1.5</w:delText>
                            </w:r>
                          </w:del>
                        </w:ins>
                        <w:ins w:id="1384" w:author="April Desclos" w:date="2015-11-06T22:35:00Z">
                          <w:del w:id="1385" w:author="Samuel Dent" w:date="2015-11-20T06:03:00Z">
                            <w:r w:rsidDel="00A22C04">
                              <w:delText xml:space="preserve"> </w:delText>
                            </w:r>
                          </w:del>
                        </w:ins>
                        <w:ins w:id="1386" w:author="Samuel Dent" w:date="2015-11-20T06:03:00Z">
                          <w:r w:rsidR="00A22C04">
                            <w:t xml:space="preserve">0.74 </w:t>
                          </w:r>
                        </w:ins>
                        <w:ins w:id="1387" w:author="April Desclos" w:date="2015-11-06T22:35:00Z">
                          <w:r>
                            <w:t>kW</w:t>
                          </w:r>
                        </w:ins>
                      </w:p>
                    </w:txbxContent>
                  </v:textbox>
                  <w10:anchorlock/>
                </v:shape>
              </w:pict>
            </mc:Fallback>
          </mc:AlternateContent>
        </w:r>
      </w:ins>
    </w:p>
    <w:p w:rsidR="006B4987" w:rsidRDefault="006B4987" w:rsidP="006B4987">
      <w:pPr>
        <w:pStyle w:val="Heading6"/>
      </w:pPr>
      <w:r>
        <w:t>Natural Gas Energy Savings</w:t>
      </w:r>
    </w:p>
    <w:p w:rsidR="006B4987" w:rsidDel="00147A29" w:rsidRDefault="006B4987" w:rsidP="00863DDF">
      <w:pPr>
        <w:rPr>
          <w:del w:id="1388" w:author="Shraddha Raikar" w:date="2015-10-19T13:50:00Z"/>
        </w:rPr>
      </w:pPr>
      <w:del w:id="1389" w:author="Shraddha Raikar" w:date="2015-10-19T13:50:00Z">
        <w:r w:rsidDel="00147A29">
          <w:delText>The annual natural gas energy savings from this measure is a deemed value equaling 644 therms.</w:delText>
        </w:r>
        <w:r w:rsidDel="00147A29">
          <w:rPr>
            <w:rStyle w:val="FootnoteReference"/>
          </w:rPr>
          <w:footnoteReference w:id="14"/>
        </w:r>
      </w:del>
    </w:p>
    <w:p w:rsidR="00B77D18" w:rsidRDefault="0076633A">
      <w:pPr>
        <w:widowControl/>
        <w:spacing w:before="240" w:after="0"/>
        <w:jc w:val="left"/>
        <w:rPr>
          <w:ins w:id="1395" w:author="April Desclos" w:date="2015-11-07T08:31:00Z"/>
        </w:rPr>
        <w:pPrChange w:id="1396" w:author="April Desclos" w:date="2015-11-07T08:31:00Z">
          <w:pPr>
            <w:widowControl/>
            <w:spacing w:before="240" w:after="0"/>
            <w:ind w:firstLine="720"/>
            <w:jc w:val="left"/>
          </w:pPr>
        </w:pPrChange>
      </w:pPr>
      <w:ins w:id="1397" w:author="April Desclos" w:date="2015-11-07T08:31:00Z">
        <w:r>
          <w:t>The alg</w:t>
        </w:r>
        <w:r w:rsidR="00B77D18">
          <w:t>orithm below applies to natural gas</w:t>
        </w:r>
        <w:r>
          <w:t xml:space="preserve"> combination ovens only.</w:t>
        </w:r>
        <w:r>
          <w:rPr>
            <w:rStyle w:val="FootnoteReference"/>
          </w:rPr>
          <w:footnoteReference w:id="15"/>
        </w:r>
      </w:ins>
    </w:p>
    <w:p w:rsidR="006B4987" w:rsidDel="0076633A" w:rsidRDefault="00AD0AF0" w:rsidP="00863DDF">
      <w:pPr>
        <w:rPr>
          <w:ins w:id="1402" w:author="Shraddha Raikar" w:date="2015-10-19T13:50:00Z"/>
          <w:del w:id="1403" w:author="April Desclos" w:date="2015-11-07T08:31:00Z"/>
        </w:rPr>
      </w:pPr>
      <w:ins w:id="1404" w:author="April Desclos" w:date="2015-11-07T08:44:00Z">
        <w:r>
          <w:tab/>
        </w:r>
      </w:ins>
      <w:ins w:id="1405" w:author="Shraddha Raikar" w:date="2015-10-19T13:50:00Z">
        <w:del w:id="1406" w:author="April Desclos" w:date="2015-11-07T08:31:00Z">
          <w:r w:rsidR="006B4987" w:rsidDel="0076633A">
            <w:delText>Only applicable for Natural Gas measure.</w:delText>
          </w:r>
        </w:del>
      </w:ins>
    </w:p>
    <w:p w:rsidR="00B77D18" w:rsidRDefault="00B77D18" w:rsidP="00271077">
      <w:pPr>
        <w:ind w:left="2160" w:hanging="1440"/>
        <w:jc w:val="left"/>
        <w:rPr>
          <w:ins w:id="1407" w:author="April Desclos" w:date="2015-11-07T08:41:00Z"/>
        </w:rPr>
      </w:pPr>
      <w:ins w:id="1408" w:author="April Desclos" w:date="2015-11-07T08:41:00Z">
        <w:r>
          <w:t>∆</w:t>
        </w:r>
        <w:proofErr w:type="gramStart"/>
        <w:r>
          <w:t>Therms</w:t>
        </w:r>
        <w:r w:rsidRPr="001E4CC4">
          <w:t xml:space="preserve"> </w:t>
        </w:r>
      </w:ins>
      <w:ins w:id="1409" w:author="April Desclos" w:date="2015-11-07T08:44:00Z">
        <w:r w:rsidR="00AD0AF0">
          <w:t xml:space="preserve"> </w:t>
        </w:r>
      </w:ins>
      <w:ins w:id="1410" w:author="April Desclos" w:date="2015-11-07T08:41:00Z">
        <w:r w:rsidRPr="001E4CC4">
          <w:t>=</w:t>
        </w:r>
        <w:proofErr w:type="gramEnd"/>
        <w:r w:rsidRPr="001E4CC4">
          <w:t xml:space="preserve"> (</w:t>
        </w:r>
        <w:r w:rsidRPr="00BE2A55">
          <w:rPr>
            <w:rFonts w:ascii="Symbol" w:hAnsi="Symbol"/>
          </w:rPr>
          <w:t></w:t>
        </w:r>
        <w:proofErr w:type="spellStart"/>
        <w:r>
          <w:t>CookingEnergy</w:t>
        </w:r>
        <w:r>
          <w:rPr>
            <w:vertAlign w:val="subscript"/>
          </w:rPr>
          <w:t>Conv</w:t>
        </w:r>
      </w:ins>
      <w:ins w:id="1411" w:author="April Desclos" w:date="2015-11-07T08:49:00Z">
        <w:r w:rsidR="00AD0AF0">
          <w:rPr>
            <w:vertAlign w:val="subscript"/>
          </w:rPr>
          <w:t>Gas</w:t>
        </w:r>
      </w:ins>
      <w:proofErr w:type="spellEnd"/>
      <w:ins w:id="1412" w:author="April Desclos" w:date="2015-11-07T08:41:00Z">
        <w:r>
          <w:rPr>
            <w:vertAlign w:val="subscript"/>
          </w:rPr>
          <w:t xml:space="preserve"> </w:t>
        </w:r>
        <w:r w:rsidRPr="001E4CC4">
          <w:t xml:space="preserve">+ </w:t>
        </w:r>
        <w:r w:rsidRPr="00BE2A55">
          <w:rPr>
            <w:rFonts w:ascii="Symbol" w:hAnsi="Symbol"/>
          </w:rPr>
          <w:t></w:t>
        </w:r>
        <w:proofErr w:type="spellStart"/>
        <w:r>
          <w:t>CookingEnergy</w:t>
        </w:r>
        <w:r w:rsidRPr="001A59BF">
          <w:rPr>
            <w:vertAlign w:val="subscript"/>
          </w:rPr>
          <w:t>S</w:t>
        </w:r>
        <w:r w:rsidRPr="001E4CC4">
          <w:rPr>
            <w:vertAlign w:val="subscript"/>
          </w:rPr>
          <w:t>team</w:t>
        </w:r>
      </w:ins>
      <w:ins w:id="1413" w:author="April Desclos" w:date="2015-11-07T08:49:00Z">
        <w:r w:rsidR="00AD0AF0">
          <w:rPr>
            <w:vertAlign w:val="subscript"/>
          </w:rPr>
          <w:t>Gas</w:t>
        </w:r>
      </w:ins>
      <w:proofErr w:type="spellEnd"/>
      <w:ins w:id="1414" w:author="April Desclos" w:date="2015-11-07T08:41:00Z">
        <w:r>
          <w:rPr>
            <w:vertAlign w:val="subscript"/>
          </w:rPr>
          <w:t xml:space="preserve"> </w:t>
        </w:r>
        <w:r>
          <w:t xml:space="preserve">+ </w:t>
        </w:r>
        <w:r w:rsidRPr="00BE2A55">
          <w:rPr>
            <w:rFonts w:ascii="Symbol" w:hAnsi="Symbol"/>
          </w:rPr>
          <w:t></w:t>
        </w:r>
        <w:proofErr w:type="spellStart"/>
        <w:r>
          <w:t>IdleEnergy</w:t>
        </w:r>
        <w:r w:rsidRPr="00DB3B92">
          <w:rPr>
            <w:vertAlign w:val="subscript"/>
          </w:rPr>
          <w:t>Conv</w:t>
        </w:r>
      </w:ins>
      <w:ins w:id="1415" w:author="April Desclos" w:date="2015-11-07T08:49:00Z">
        <w:r w:rsidR="00AD0AF0">
          <w:rPr>
            <w:vertAlign w:val="subscript"/>
          </w:rPr>
          <w:t>Gas</w:t>
        </w:r>
      </w:ins>
      <w:proofErr w:type="spellEnd"/>
      <w:ins w:id="1416" w:author="April Desclos" w:date="2015-11-07T08:41:00Z">
        <w:r>
          <w:rPr>
            <w:vertAlign w:val="subscript"/>
          </w:rPr>
          <w:t xml:space="preserve"> </w:t>
        </w:r>
        <w:r w:rsidR="00AD0AF0">
          <w:t>+</w:t>
        </w:r>
      </w:ins>
      <w:ins w:id="1417" w:author="April Desclos" w:date="2015-11-07T08:43:00Z">
        <w:r w:rsidR="00AD0AF0">
          <w:t xml:space="preserve"> </w:t>
        </w:r>
      </w:ins>
      <w:ins w:id="1418" w:author="April Desclos" w:date="2015-11-07T08:44:00Z">
        <w:r w:rsidR="00AD0AF0">
          <w:tab/>
        </w:r>
        <w:r w:rsidR="00AD0AF0">
          <w:tab/>
          <w:t xml:space="preserve">     </w:t>
        </w:r>
      </w:ins>
      <w:ins w:id="1419" w:author="April Desclos" w:date="2015-11-07T08:41:00Z">
        <w:r w:rsidRPr="00BE2A55">
          <w:rPr>
            <w:rFonts w:ascii="Symbol" w:hAnsi="Symbol"/>
          </w:rPr>
          <w:t></w:t>
        </w:r>
        <w:proofErr w:type="spellStart"/>
        <w:r>
          <w:t>IdleEnergy</w:t>
        </w:r>
        <w:r w:rsidRPr="00C77624">
          <w:rPr>
            <w:vertAlign w:val="subscript"/>
          </w:rPr>
          <w:t>Steam</w:t>
        </w:r>
      </w:ins>
      <w:ins w:id="1420" w:author="April Desclos" w:date="2015-11-07T08:49:00Z">
        <w:r w:rsidR="00AD0AF0">
          <w:rPr>
            <w:vertAlign w:val="subscript"/>
          </w:rPr>
          <w:t>Gas</w:t>
        </w:r>
      </w:ins>
      <w:proofErr w:type="spellEnd"/>
      <w:ins w:id="1421" w:author="April Desclos" w:date="2015-11-07T08:41:00Z">
        <w:r w:rsidRPr="00BE2A55">
          <w:t>)</w:t>
        </w:r>
        <w:r w:rsidRPr="001E4CC4">
          <w:t xml:space="preserve"> * </w:t>
        </w:r>
        <w:r>
          <w:t>Days</w:t>
        </w:r>
      </w:ins>
      <w:ins w:id="1422" w:author="April Desclos" w:date="2015-11-07T08:43:00Z">
        <w:r w:rsidR="00AD0AF0">
          <w:t xml:space="preserve"> </w:t>
        </w:r>
      </w:ins>
      <w:ins w:id="1423" w:author="April Desclos" w:date="2015-11-07T08:41:00Z">
        <w:r w:rsidR="00AD0AF0">
          <w:t>/ 1</w:t>
        </w:r>
      </w:ins>
      <w:ins w:id="1424" w:author="April Desclos" w:date="2015-11-07T08:49:00Z">
        <w:r w:rsidR="00AD0AF0">
          <w:t>00,000</w:t>
        </w:r>
      </w:ins>
    </w:p>
    <w:p w:rsidR="00B77D18" w:rsidRDefault="00B77D18" w:rsidP="00B77D18">
      <w:pPr>
        <w:rPr>
          <w:ins w:id="1425" w:author="April Desclos" w:date="2015-11-07T08:41:00Z"/>
        </w:rPr>
      </w:pPr>
      <w:ins w:id="1426" w:author="April Desclos" w:date="2015-11-07T08:41:00Z">
        <w:r>
          <w:t>Where:</w:t>
        </w:r>
      </w:ins>
    </w:p>
    <w:p w:rsidR="00B77D18" w:rsidRDefault="00B77D18" w:rsidP="00B77D18">
      <w:pPr>
        <w:rPr>
          <w:ins w:id="1427" w:author="April Desclos" w:date="2015-11-07T08:41:00Z"/>
        </w:rPr>
      </w:pPr>
      <w:ins w:id="1428" w:author="April Desclos" w:date="2015-11-07T08:41:00Z">
        <w:r>
          <w:tab/>
        </w:r>
        <w:r w:rsidRPr="00EF462C">
          <w:rPr>
            <w:rFonts w:ascii="Symbol" w:hAnsi="Symbol"/>
          </w:rPr>
          <w:t></w:t>
        </w:r>
        <w:proofErr w:type="spellStart"/>
        <w:r>
          <w:t>CookingEnergy</w:t>
        </w:r>
        <w:r>
          <w:rPr>
            <w:vertAlign w:val="subscript"/>
          </w:rPr>
          <w:t>Conv</w:t>
        </w:r>
      </w:ins>
      <w:ins w:id="1429" w:author="April Desclos" w:date="2015-11-07T08:49:00Z">
        <w:r w:rsidR="00AD0AF0">
          <w:rPr>
            <w:vertAlign w:val="subscript"/>
          </w:rPr>
          <w:t>Gas</w:t>
        </w:r>
      </w:ins>
      <w:proofErr w:type="spellEnd"/>
      <w:ins w:id="1430" w:author="April Desclos" w:date="2015-11-07T08:41:00Z">
        <w:r>
          <w:rPr>
            <w:vertAlign w:val="subscript"/>
          </w:rPr>
          <w:tab/>
        </w:r>
        <w:r>
          <w:t xml:space="preserve">= Change in total daily cooking energy consumed by </w:t>
        </w:r>
      </w:ins>
      <w:ins w:id="1431" w:author="April Desclos" w:date="2015-11-07T08:45:00Z">
        <w:r w:rsidR="00AD0AF0">
          <w:t>gas</w:t>
        </w:r>
      </w:ins>
      <w:ins w:id="1432" w:author="April Desclos" w:date="2015-11-07T08:41:00Z">
        <w:r>
          <w:t xml:space="preserve"> oven in convection </w:t>
        </w:r>
        <w:r>
          <w:tab/>
        </w:r>
        <w:r>
          <w:tab/>
        </w:r>
        <w:r>
          <w:tab/>
        </w:r>
        <w:r>
          <w:tab/>
        </w:r>
        <w:r>
          <w:tab/>
          <w:t>mode</w:t>
        </w:r>
      </w:ins>
    </w:p>
    <w:p w:rsidR="00B77D18" w:rsidRDefault="00B77D18" w:rsidP="00B77D18">
      <w:pPr>
        <w:rPr>
          <w:ins w:id="1433" w:author="April Desclos" w:date="2015-11-07T08:41:00Z"/>
          <w:vertAlign w:val="subscript"/>
        </w:rPr>
      </w:pPr>
      <w:ins w:id="1434" w:author="April Desclos" w:date="2015-11-07T08:41:00Z">
        <w:r>
          <w:tab/>
        </w:r>
        <w:r>
          <w:tab/>
        </w:r>
        <w:r>
          <w:tab/>
        </w:r>
        <w:r>
          <w:tab/>
          <w:t xml:space="preserve">= </w:t>
        </w:r>
        <w:proofErr w:type="spellStart"/>
        <w:r>
          <w:t>LB</w:t>
        </w:r>
      </w:ins>
      <w:ins w:id="1435" w:author="April Desclos" w:date="2015-11-07T08:50:00Z">
        <w:r w:rsidR="00AD0AF0">
          <w:rPr>
            <w:vertAlign w:val="subscript"/>
          </w:rPr>
          <w:t>Gas</w:t>
        </w:r>
      </w:ins>
      <w:proofErr w:type="spellEnd"/>
      <w:ins w:id="1436" w:author="April Desclos" w:date="2015-11-07T08:41:00Z">
        <w:r>
          <w:t xml:space="preserve"> * (</w:t>
        </w:r>
        <w:proofErr w:type="spellStart"/>
        <w:r>
          <w:t>EFOOD</w:t>
        </w:r>
        <w:r>
          <w:rPr>
            <w:vertAlign w:val="subscript"/>
          </w:rPr>
          <w:t>Conv</w:t>
        </w:r>
      </w:ins>
      <w:ins w:id="1437" w:author="April Desclos" w:date="2015-11-07T08:50:00Z">
        <w:r w:rsidR="00AD0AF0">
          <w:rPr>
            <w:vertAlign w:val="subscript"/>
          </w:rPr>
          <w:t>Gas</w:t>
        </w:r>
      </w:ins>
      <w:proofErr w:type="spellEnd"/>
      <w:ins w:id="1438" w:author="April Desclos" w:date="2015-11-07T08:41:00Z">
        <w:r>
          <w:t xml:space="preserve"> / </w:t>
        </w:r>
      </w:ins>
      <w:proofErr w:type="spellStart"/>
      <w:ins w:id="1439" w:author="April Desclos" w:date="2015-11-07T08:50:00Z">
        <w:r w:rsidR="00AD0AF0">
          <w:t>Gas</w:t>
        </w:r>
      </w:ins>
      <w:ins w:id="1440" w:author="April Desclos" w:date="2015-11-07T08:41:00Z">
        <w:r>
          <w:t>EFF</w:t>
        </w:r>
        <w:r w:rsidRPr="00375E12">
          <w:rPr>
            <w:vertAlign w:val="subscript"/>
          </w:rPr>
          <w:t>ConvBase</w:t>
        </w:r>
        <w:proofErr w:type="spellEnd"/>
        <w:r>
          <w:t xml:space="preserve"> - </w:t>
        </w:r>
        <w:proofErr w:type="spellStart"/>
        <w:r>
          <w:t>EFOOD</w:t>
        </w:r>
        <w:r w:rsidRPr="00375E12">
          <w:rPr>
            <w:vertAlign w:val="subscript"/>
          </w:rPr>
          <w:t>Conv</w:t>
        </w:r>
      </w:ins>
      <w:ins w:id="1441" w:author="April Desclos" w:date="2015-11-07T08:50:00Z">
        <w:r w:rsidR="00AD0AF0">
          <w:rPr>
            <w:vertAlign w:val="subscript"/>
          </w:rPr>
          <w:t>Gas</w:t>
        </w:r>
      </w:ins>
      <w:proofErr w:type="spellEnd"/>
      <w:ins w:id="1442" w:author="April Desclos" w:date="2015-11-07T08:41:00Z">
        <w:r>
          <w:t xml:space="preserve"> / </w:t>
        </w:r>
      </w:ins>
      <w:proofErr w:type="spellStart"/>
      <w:ins w:id="1443" w:author="April Desclos" w:date="2015-11-07T08:50:00Z">
        <w:r w:rsidR="00AD0AF0">
          <w:t>Gas</w:t>
        </w:r>
      </w:ins>
      <w:ins w:id="1444" w:author="April Desclos" w:date="2015-11-07T08:41:00Z">
        <w:r>
          <w:t>EFF</w:t>
        </w:r>
        <w:r w:rsidRPr="00375E12">
          <w:rPr>
            <w:vertAlign w:val="subscript"/>
          </w:rPr>
          <w:t>Conv</w:t>
        </w:r>
        <w:r>
          <w:rPr>
            <w:vertAlign w:val="subscript"/>
          </w:rPr>
          <w:t>EE</w:t>
        </w:r>
        <w:proofErr w:type="spellEnd"/>
        <w:r>
          <w:t xml:space="preserve">) </w:t>
        </w:r>
        <w:r w:rsidRPr="00375E12">
          <w:t>* %</w:t>
        </w:r>
        <w:proofErr w:type="spellStart"/>
        <w:r w:rsidRPr="00375E12">
          <w:rPr>
            <w:vertAlign w:val="subscript"/>
          </w:rPr>
          <w:t>Conv</w:t>
        </w:r>
        <w:proofErr w:type="spellEnd"/>
      </w:ins>
    </w:p>
    <w:p w:rsidR="00B77D18" w:rsidRDefault="00B77D18" w:rsidP="00B77D18">
      <w:pPr>
        <w:rPr>
          <w:ins w:id="1445" w:author="April Desclos" w:date="2015-11-07T08:41:00Z"/>
        </w:rPr>
      </w:pPr>
      <w:ins w:id="1446" w:author="April Desclos" w:date="2015-11-07T08:41:00Z">
        <w:r>
          <w:rPr>
            <w:vertAlign w:val="subscript"/>
          </w:rPr>
          <w:tab/>
        </w:r>
        <w:r w:rsidRPr="00EF462C">
          <w:rPr>
            <w:rFonts w:ascii="Symbol" w:hAnsi="Symbol"/>
          </w:rPr>
          <w:t></w:t>
        </w:r>
        <w:proofErr w:type="spellStart"/>
        <w:r>
          <w:t>CookingEnergy</w:t>
        </w:r>
        <w:r w:rsidRPr="001A59BF">
          <w:rPr>
            <w:vertAlign w:val="subscript"/>
          </w:rPr>
          <w:t>S</w:t>
        </w:r>
        <w:r w:rsidRPr="001E4CC4">
          <w:rPr>
            <w:vertAlign w:val="subscript"/>
          </w:rPr>
          <w:t>team</w:t>
        </w:r>
      </w:ins>
      <w:ins w:id="1447" w:author="April Desclos" w:date="2015-11-07T08:50:00Z">
        <w:r w:rsidR="00AD0AF0">
          <w:rPr>
            <w:vertAlign w:val="subscript"/>
          </w:rPr>
          <w:t>Gas</w:t>
        </w:r>
      </w:ins>
      <w:proofErr w:type="spellEnd"/>
      <w:ins w:id="1448" w:author="April Desclos" w:date="2015-11-07T08:41:00Z">
        <w:r>
          <w:rPr>
            <w:vertAlign w:val="subscript"/>
          </w:rPr>
          <w:tab/>
        </w:r>
        <w:r>
          <w:t xml:space="preserve">= Change in total daily cooking energy consumed by </w:t>
        </w:r>
      </w:ins>
      <w:ins w:id="1449" w:author="April Desclos" w:date="2015-11-07T08:47:00Z">
        <w:r w:rsidR="00AD0AF0">
          <w:t>gas</w:t>
        </w:r>
      </w:ins>
      <w:ins w:id="1450" w:author="April Desclos" w:date="2015-11-07T08:41:00Z">
        <w:r>
          <w:t xml:space="preserve"> oven in steam </w:t>
        </w:r>
        <w:r>
          <w:tab/>
        </w:r>
        <w:r>
          <w:tab/>
        </w:r>
        <w:r>
          <w:tab/>
        </w:r>
        <w:r>
          <w:tab/>
        </w:r>
        <w:r>
          <w:tab/>
        </w:r>
      </w:ins>
      <w:ins w:id="1451" w:author="April Desclos" w:date="2015-11-07T08:47:00Z">
        <w:r w:rsidR="00AD0AF0">
          <w:tab/>
        </w:r>
      </w:ins>
      <w:ins w:id="1452" w:author="April Desclos" w:date="2015-11-07T08:41:00Z">
        <w:r>
          <w:t>mode</w:t>
        </w:r>
      </w:ins>
    </w:p>
    <w:p w:rsidR="00B77D18" w:rsidRDefault="00B77D18" w:rsidP="00B77D18">
      <w:pPr>
        <w:rPr>
          <w:ins w:id="1453" w:author="April Desclos" w:date="2015-11-07T08:41:00Z"/>
          <w:vertAlign w:val="subscript"/>
        </w:rPr>
      </w:pPr>
      <w:ins w:id="1454" w:author="April Desclos" w:date="2015-11-07T08:41:00Z">
        <w:r>
          <w:tab/>
        </w:r>
        <w:r>
          <w:tab/>
        </w:r>
        <w:r>
          <w:tab/>
        </w:r>
        <w:r>
          <w:tab/>
          <w:t xml:space="preserve">= </w:t>
        </w:r>
        <w:proofErr w:type="spellStart"/>
        <w:r>
          <w:t>LB</w:t>
        </w:r>
      </w:ins>
      <w:ins w:id="1455" w:author="April Desclos" w:date="2015-11-07T08:50:00Z">
        <w:r w:rsidR="00AD0AF0">
          <w:rPr>
            <w:vertAlign w:val="subscript"/>
          </w:rPr>
          <w:t>Gas</w:t>
        </w:r>
      </w:ins>
      <w:proofErr w:type="spellEnd"/>
      <w:ins w:id="1456" w:author="April Desclos" w:date="2015-11-07T08:41:00Z">
        <w:r>
          <w:t xml:space="preserve"> * (</w:t>
        </w:r>
        <w:proofErr w:type="spellStart"/>
        <w:r w:rsidRPr="00375E12">
          <w:t>E</w:t>
        </w:r>
        <w:r>
          <w:t>FOOD</w:t>
        </w:r>
        <w:r>
          <w:rPr>
            <w:vertAlign w:val="subscript"/>
          </w:rPr>
          <w:t>Steam</w:t>
        </w:r>
      </w:ins>
      <w:ins w:id="1457" w:author="April Desclos" w:date="2015-11-07T08:50:00Z">
        <w:r w:rsidR="00AD0AF0">
          <w:rPr>
            <w:vertAlign w:val="subscript"/>
          </w:rPr>
          <w:t>Gas</w:t>
        </w:r>
      </w:ins>
      <w:proofErr w:type="spellEnd"/>
      <w:ins w:id="1458" w:author="April Desclos" w:date="2015-11-07T08:41:00Z">
        <w:r>
          <w:t xml:space="preserve"> / </w:t>
        </w:r>
      </w:ins>
      <w:proofErr w:type="spellStart"/>
      <w:ins w:id="1459" w:author="April Desclos" w:date="2015-11-07T08:51:00Z">
        <w:r w:rsidR="00AD0AF0">
          <w:t>Gas</w:t>
        </w:r>
      </w:ins>
      <w:ins w:id="1460" w:author="April Desclos" w:date="2015-11-07T08:41:00Z">
        <w:r>
          <w:t>EFF</w:t>
        </w:r>
        <w:r>
          <w:rPr>
            <w:vertAlign w:val="subscript"/>
          </w:rPr>
          <w:t>Steam</w:t>
        </w:r>
        <w:r w:rsidRPr="00375E12">
          <w:rPr>
            <w:vertAlign w:val="subscript"/>
          </w:rPr>
          <w:t>Base</w:t>
        </w:r>
        <w:proofErr w:type="spellEnd"/>
        <w:r>
          <w:t xml:space="preserve"> – </w:t>
        </w:r>
        <w:proofErr w:type="spellStart"/>
        <w:r w:rsidRPr="00375E12">
          <w:t>E</w:t>
        </w:r>
        <w:r>
          <w:t>FOOD</w:t>
        </w:r>
        <w:r>
          <w:rPr>
            <w:vertAlign w:val="subscript"/>
          </w:rPr>
          <w:t>Steam</w:t>
        </w:r>
      </w:ins>
      <w:ins w:id="1461" w:author="April Desclos" w:date="2015-11-07T08:51:00Z">
        <w:r w:rsidR="00AD0AF0">
          <w:rPr>
            <w:vertAlign w:val="subscript"/>
          </w:rPr>
          <w:t>Gas</w:t>
        </w:r>
      </w:ins>
      <w:proofErr w:type="spellEnd"/>
      <w:ins w:id="1462" w:author="April Desclos" w:date="2015-11-07T08:41:00Z">
        <w:r>
          <w:t xml:space="preserve"> / </w:t>
        </w:r>
      </w:ins>
      <w:proofErr w:type="spellStart"/>
      <w:ins w:id="1463" w:author="April Desclos" w:date="2015-11-07T08:51:00Z">
        <w:r w:rsidR="00AD0AF0">
          <w:t>Gas</w:t>
        </w:r>
      </w:ins>
      <w:ins w:id="1464" w:author="April Desclos" w:date="2015-11-07T08:41:00Z">
        <w:r>
          <w:t>EFF</w:t>
        </w:r>
        <w:r>
          <w:rPr>
            <w:vertAlign w:val="subscript"/>
          </w:rPr>
          <w:t>SteamEE</w:t>
        </w:r>
        <w:proofErr w:type="spellEnd"/>
        <w:r>
          <w:t xml:space="preserve">) </w:t>
        </w:r>
        <w:r w:rsidRPr="00375E12">
          <w:t xml:space="preserve">* </w:t>
        </w:r>
        <w:r>
          <w:tab/>
        </w:r>
        <w:r>
          <w:tab/>
        </w:r>
        <w:r>
          <w:tab/>
        </w:r>
        <w:r>
          <w:tab/>
        </w:r>
        <w:r>
          <w:tab/>
        </w:r>
        <w:r w:rsidRPr="00375E12">
          <w:t>%</w:t>
        </w:r>
        <w:r>
          <w:rPr>
            <w:vertAlign w:val="subscript"/>
          </w:rPr>
          <w:t>Steam</w:t>
        </w:r>
      </w:ins>
    </w:p>
    <w:p w:rsidR="00B77D18" w:rsidRDefault="00B77D18" w:rsidP="00B77D18">
      <w:pPr>
        <w:rPr>
          <w:ins w:id="1465" w:author="April Desclos" w:date="2015-11-07T08:41:00Z"/>
        </w:rPr>
      </w:pPr>
      <w:ins w:id="1466" w:author="April Desclos" w:date="2015-11-07T08:41:00Z">
        <w:r>
          <w:tab/>
        </w:r>
        <w:r w:rsidRPr="00BE2A55">
          <w:rPr>
            <w:rFonts w:ascii="Symbol" w:hAnsi="Symbol"/>
          </w:rPr>
          <w:t></w:t>
        </w:r>
        <w:proofErr w:type="spellStart"/>
        <w:r>
          <w:t>IdleEnergy</w:t>
        </w:r>
        <w:r w:rsidRPr="00DB3B92">
          <w:rPr>
            <w:vertAlign w:val="subscript"/>
          </w:rPr>
          <w:t>Conv</w:t>
        </w:r>
      </w:ins>
      <w:ins w:id="1467" w:author="April Desclos" w:date="2015-11-07T08:51:00Z">
        <w:r w:rsidR="00AD0AF0">
          <w:rPr>
            <w:vertAlign w:val="subscript"/>
          </w:rPr>
          <w:t>Gas</w:t>
        </w:r>
      </w:ins>
      <w:proofErr w:type="spellEnd"/>
      <w:ins w:id="1468" w:author="April Desclos" w:date="2015-11-07T08:47:00Z">
        <w:r w:rsidR="00AD0AF0">
          <w:rPr>
            <w:vertAlign w:val="subscript"/>
          </w:rPr>
          <w:tab/>
        </w:r>
      </w:ins>
      <w:ins w:id="1469" w:author="April Desclos" w:date="2015-11-07T08:41:00Z">
        <w:r>
          <w:rPr>
            <w:vertAlign w:val="subscript"/>
          </w:rPr>
          <w:tab/>
        </w:r>
        <w:r>
          <w:t>= Change in total daily idle energy consumed by</w:t>
        </w:r>
      </w:ins>
      <w:ins w:id="1470" w:author="April Desclos" w:date="2015-11-07T08:47:00Z">
        <w:r w:rsidR="00AD0AF0">
          <w:t xml:space="preserve"> gas</w:t>
        </w:r>
      </w:ins>
      <w:ins w:id="1471" w:author="April Desclos" w:date="2015-11-07T08:41:00Z">
        <w:r>
          <w:t xml:space="preserve"> oven in convection </w:t>
        </w:r>
        <w:r>
          <w:tab/>
        </w:r>
        <w:r>
          <w:tab/>
        </w:r>
        <w:r>
          <w:tab/>
        </w:r>
        <w:r>
          <w:tab/>
        </w:r>
        <w:r>
          <w:tab/>
          <w:t>mode</w:t>
        </w:r>
      </w:ins>
    </w:p>
    <w:p w:rsidR="00B77D18" w:rsidRDefault="00B77D18" w:rsidP="00B77D18">
      <w:pPr>
        <w:rPr>
          <w:ins w:id="1472" w:author="April Desclos" w:date="2015-11-07T08:41:00Z"/>
        </w:rPr>
      </w:pPr>
      <w:ins w:id="1473" w:author="April Desclos" w:date="2015-11-07T08:41:00Z">
        <w:r>
          <w:tab/>
        </w:r>
        <w:r>
          <w:tab/>
        </w:r>
        <w:r>
          <w:tab/>
        </w:r>
        <w:r>
          <w:tab/>
          <w:t>= [(</w:t>
        </w:r>
      </w:ins>
      <w:proofErr w:type="spellStart"/>
      <w:ins w:id="1474" w:author="April Desclos" w:date="2015-11-07T08:51:00Z">
        <w:r w:rsidR="00AD0AF0">
          <w:t>Gas</w:t>
        </w:r>
      </w:ins>
      <w:ins w:id="1475" w:author="April Desclos" w:date="2015-11-07T08:41:00Z">
        <w:r w:rsidRPr="00A531EB">
          <w:rPr>
            <w:rFonts w:ascii="Calibri" w:eastAsia="TimesNewRomanPSMT" w:hAnsi="Calibri" w:cs="TimesNewRomanPSMT"/>
          </w:rPr>
          <w:t>IDLE</w:t>
        </w:r>
        <w:r w:rsidRPr="00F1201F">
          <w:rPr>
            <w:rFonts w:ascii="Calibri" w:eastAsia="TimesNewRomanPSMT" w:hAnsi="Calibri" w:cs="TimesNewRomanPSMT"/>
            <w:vertAlign w:val="subscript"/>
          </w:rPr>
          <w:t>ConvBase</w:t>
        </w:r>
        <w:proofErr w:type="spellEnd"/>
        <w:r w:rsidRPr="00A531EB">
          <w:rPr>
            <w:rFonts w:ascii="Calibri" w:eastAsia="TimesNewRomanPSMT" w:hAnsi="Calibri" w:cs="TimesNewRomanPSMT"/>
          </w:rPr>
          <w:t xml:space="preserve"> * (</w:t>
        </w:r>
        <w:r>
          <w:rPr>
            <w:rFonts w:ascii="Calibri" w:eastAsia="TimesNewRomanPSMT" w:hAnsi="Calibri" w:cs="TimesNewRomanPSMT"/>
          </w:rPr>
          <w:t>(</w:t>
        </w:r>
        <w:r w:rsidRPr="00A531EB">
          <w:rPr>
            <w:rFonts w:ascii="Calibri" w:eastAsia="TimesNewRomanPSMT" w:hAnsi="Calibri" w:cs="TimesNewRomanPSMT"/>
          </w:rPr>
          <w:t xml:space="preserve">HOURS – </w:t>
        </w:r>
        <w:proofErr w:type="spellStart"/>
        <w:r w:rsidRPr="00A531EB">
          <w:rPr>
            <w:rFonts w:ascii="Calibri" w:eastAsia="TimesNewRomanPSMT" w:hAnsi="Calibri" w:cs="TimesNewRomanPSMT"/>
          </w:rPr>
          <w:t>LB</w:t>
        </w:r>
      </w:ins>
      <w:ins w:id="1476" w:author="April Desclos" w:date="2015-11-07T08:51:00Z">
        <w:r w:rsidR="00AD0AF0">
          <w:rPr>
            <w:vertAlign w:val="subscript"/>
          </w:rPr>
          <w:t>Gas</w:t>
        </w:r>
      </w:ins>
      <w:proofErr w:type="spellEnd"/>
      <w:ins w:id="1477" w:author="April Desclos" w:date="2015-11-07T08:41:00Z">
        <w:r w:rsidRPr="00A531EB">
          <w:rPr>
            <w:rFonts w:ascii="Calibri" w:eastAsia="TimesNewRomanPSMT" w:hAnsi="Calibri" w:cs="TimesNewRomanPSMT"/>
          </w:rPr>
          <w:t>/</w:t>
        </w:r>
      </w:ins>
      <w:proofErr w:type="spellStart"/>
      <w:ins w:id="1478" w:author="April Desclos" w:date="2015-11-07T08:51:00Z">
        <w:r w:rsidR="00AD0AF0">
          <w:rPr>
            <w:rFonts w:ascii="Calibri" w:eastAsia="TimesNewRomanPSMT" w:hAnsi="Calibri" w:cs="TimesNewRomanPSMT"/>
          </w:rPr>
          <w:t>Gas</w:t>
        </w:r>
      </w:ins>
      <w:ins w:id="1479" w:author="April Desclos" w:date="2015-11-07T08:41:00Z">
        <w:r w:rsidRPr="00A531EB">
          <w:rPr>
            <w:rFonts w:ascii="Calibri" w:eastAsia="TimesNewRomanPSMT" w:hAnsi="Calibri" w:cs="TimesNewRomanPSMT"/>
          </w:rPr>
          <w:t>PC</w:t>
        </w:r>
        <w:r w:rsidRPr="00F1201F">
          <w:rPr>
            <w:rFonts w:ascii="Calibri" w:eastAsia="TimesNewRomanPSMT" w:hAnsi="Calibri" w:cs="TimesNewRomanPSMT"/>
            <w:vertAlign w:val="subscript"/>
          </w:rPr>
          <w:t>ConvBase</w:t>
        </w:r>
        <w:proofErr w:type="spellEnd"/>
        <w:r>
          <w:rPr>
            <w:rFonts w:ascii="Calibri" w:eastAsia="TimesNewRomanPSMT" w:hAnsi="Calibri" w:cs="TimesNewRomanPSMT"/>
          </w:rPr>
          <w:t>)</w:t>
        </w:r>
        <w:r w:rsidRPr="00AE743F">
          <w:t xml:space="preserve"> </w:t>
        </w:r>
        <w:r>
          <w:t xml:space="preserve">* </w:t>
        </w:r>
        <w:r w:rsidRPr="00375E12">
          <w:t>%</w:t>
        </w:r>
        <w:proofErr w:type="spellStart"/>
        <w:r w:rsidRPr="00375E12">
          <w:rPr>
            <w:vertAlign w:val="subscript"/>
          </w:rPr>
          <w:t>Conv</w:t>
        </w:r>
        <w:proofErr w:type="spellEnd"/>
        <w:r>
          <w:rPr>
            <w:rFonts w:ascii="Calibri" w:eastAsia="TimesNewRomanPSMT" w:hAnsi="Calibri" w:cs="TimesNewRomanPSMT"/>
          </w:rPr>
          <w:t xml:space="preserve">)) - </w:t>
        </w:r>
        <w:r w:rsidR="00AD0AF0">
          <w:t>(</w:t>
        </w:r>
      </w:ins>
      <w:proofErr w:type="spellStart"/>
      <w:ins w:id="1480" w:author="April Desclos" w:date="2015-11-07T08:51:00Z">
        <w:r w:rsidR="00AD0AF0">
          <w:t>Gas</w:t>
        </w:r>
      </w:ins>
      <w:ins w:id="1481" w:author="April Desclos" w:date="2015-11-07T08:41:00Z">
        <w:r w:rsidRPr="00A531EB">
          <w:rPr>
            <w:rFonts w:ascii="Calibri" w:eastAsia="TimesNewRomanPSMT" w:hAnsi="Calibri" w:cs="TimesNewRomanPSMT"/>
          </w:rPr>
          <w:t>IDLE</w:t>
        </w:r>
        <w:r>
          <w:rPr>
            <w:rFonts w:ascii="Calibri" w:eastAsia="TimesNewRomanPSMT" w:hAnsi="Calibri" w:cs="TimesNewRomanPSMT"/>
            <w:vertAlign w:val="subscript"/>
          </w:rPr>
          <w:t>ConvEE</w:t>
        </w:r>
        <w:proofErr w:type="spellEnd"/>
        <w:r>
          <w:rPr>
            <w:rFonts w:ascii="Calibri" w:eastAsia="TimesNewRomanPSMT" w:hAnsi="Calibri" w:cs="TimesNewRomanPSMT"/>
          </w:rPr>
          <w:t xml:space="preserve"> * </w:t>
        </w:r>
        <w:r>
          <w:rPr>
            <w:rFonts w:ascii="Calibri" w:eastAsia="TimesNewRomanPSMT" w:hAnsi="Calibri" w:cs="TimesNewRomanPSMT"/>
          </w:rPr>
          <w:tab/>
        </w:r>
        <w:r>
          <w:rPr>
            <w:rFonts w:ascii="Calibri" w:eastAsia="TimesNewRomanPSMT" w:hAnsi="Calibri" w:cs="TimesNewRomanPSMT"/>
          </w:rPr>
          <w:tab/>
        </w:r>
        <w:r>
          <w:rPr>
            <w:rFonts w:ascii="Calibri" w:eastAsia="TimesNewRomanPSMT" w:hAnsi="Calibri" w:cs="TimesNewRomanPSMT"/>
          </w:rPr>
          <w:tab/>
        </w:r>
        <w:r>
          <w:rPr>
            <w:rFonts w:ascii="Calibri" w:eastAsia="TimesNewRomanPSMT" w:hAnsi="Calibri" w:cs="TimesNewRomanPSMT"/>
          </w:rPr>
          <w:tab/>
        </w:r>
        <w:r>
          <w:rPr>
            <w:rFonts w:ascii="Calibri" w:eastAsia="TimesNewRomanPSMT" w:hAnsi="Calibri" w:cs="TimesNewRomanPSMT"/>
          </w:rPr>
          <w:tab/>
          <w:t xml:space="preserve">((HOURS - </w:t>
        </w:r>
        <w:proofErr w:type="spellStart"/>
        <w:r w:rsidRPr="00A531EB">
          <w:rPr>
            <w:rFonts w:ascii="Calibri" w:eastAsia="TimesNewRomanPSMT" w:hAnsi="Calibri" w:cs="TimesNewRomanPSMT"/>
          </w:rPr>
          <w:t>LB</w:t>
        </w:r>
      </w:ins>
      <w:ins w:id="1482" w:author="April Desclos" w:date="2015-11-07T08:51:00Z">
        <w:r w:rsidR="00AD0AF0">
          <w:rPr>
            <w:vertAlign w:val="subscript"/>
          </w:rPr>
          <w:t>Gas</w:t>
        </w:r>
      </w:ins>
      <w:proofErr w:type="spellEnd"/>
      <w:ins w:id="1483" w:author="April Desclos" w:date="2015-11-07T08:41:00Z">
        <w:r w:rsidRPr="00A531EB">
          <w:rPr>
            <w:rFonts w:ascii="Calibri" w:eastAsia="TimesNewRomanPSMT" w:hAnsi="Calibri" w:cs="TimesNewRomanPSMT"/>
          </w:rPr>
          <w:t>/</w:t>
        </w:r>
      </w:ins>
      <w:proofErr w:type="spellStart"/>
      <w:ins w:id="1484" w:author="April Desclos" w:date="2015-11-07T08:51:00Z">
        <w:r w:rsidR="00AD0AF0">
          <w:rPr>
            <w:rFonts w:ascii="Calibri" w:eastAsia="TimesNewRomanPSMT" w:hAnsi="Calibri" w:cs="TimesNewRomanPSMT"/>
          </w:rPr>
          <w:t>Gas</w:t>
        </w:r>
      </w:ins>
      <w:ins w:id="1485" w:author="April Desclos" w:date="2015-11-07T08:41:00Z">
        <w:r w:rsidRPr="00A531EB">
          <w:rPr>
            <w:rFonts w:ascii="Calibri" w:eastAsia="TimesNewRomanPSMT" w:hAnsi="Calibri" w:cs="TimesNewRomanPSMT"/>
          </w:rPr>
          <w:t>PC</w:t>
        </w:r>
        <w:r>
          <w:rPr>
            <w:rFonts w:ascii="Calibri" w:eastAsia="TimesNewRomanPSMT" w:hAnsi="Calibri" w:cs="TimesNewRomanPSMT"/>
            <w:vertAlign w:val="subscript"/>
          </w:rPr>
          <w:t>ConvEE</w:t>
        </w:r>
        <w:proofErr w:type="spellEnd"/>
        <w:r>
          <w:rPr>
            <w:rFonts w:ascii="Calibri" w:eastAsia="TimesNewRomanPSMT" w:hAnsi="Calibri" w:cs="TimesNewRomanPSMT"/>
          </w:rPr>
          <w:t>)</w:t>
        </w:r>
        <w:r w:rsidRPr="00AE743F">
          <w:rPr>
            <w:rFonts w:ascii="Calibri" w:eastAsia="TimesNewRomanPSMT" w:hAnsi="Calibri" w:cs="TimesNewRomanPSMT"/>
          </w:rPr>
          <w:t xml:space="preserve"> </w:t>
        </w:r>
        <w:r>
          <w:rPr>
            <w:rFonts w:ascii="Calibri" w:eastAsia="TimesNewRomanPSMT" w:hAnsi="Calibri" w:cs="TimesNewRomanPSMT"/>
          </w:rPr>
          <w:t xml:space="preserve">* </w:t>
        </w:r>
        <w:r w:rsidRPr="00375E12">
          <w:t>%</w:t>
        </w:r>
        <w:proofErr w:type="spellStart"/>
        <w:r w:rsidRPr="00375E12">
          <w:rPr>
            <w:vertAlign w:val="subscript"/>
          </w:rPr>
          <w:t>Conv</w:t>
        </w:r>
        <w:proofErr w:type="spellEnd"/>
        <w:r>
          <w:rPr>
            <w:rFonts w:ascii="Calibri" w:eastAsia="TimesNewRomanPSMT" w:hAnsi="Calibri" w:cs="TimesNewRomanPSMT"/>
          </w:rPr>
          <w:t>))</w:t>
        </w:r>
        <w:r w:rsidRPr="00A454A5">
          <w:t>]</w:t>
        </w:r>
      </w:ins>
    </w:p>
    <w:p w:rsidR="00B77D18" w:rsidRDefault="00B77D18" w:rsidP="00B77D18">
      <w:pPr>
        <w:rPr>
          <w:ins w:id="1486" w:author="April Desclos" w:date="2015-11-07T08:41:00Z"/>
        </w:rPr>
      </w:pPr>
      <w:ins w:id="1487" w:author="April Desclos" w:date="2015-11-07T08:41:00Z">
        <w:r>
          <w:rPr>
            <w:rFonts w:ascii="Symbol" w:hAnsi="Symbol"/>
          </w:rPr>
          <w:tab/>
        </w:r>
        <w:r w:rsidRPr="00BE2A55">
          <w:rPr>
            <w:rFonts w:ascii="Symbol" w:hAnsi="Symbol"/>
          </w:rPr>
          <w:t></w:t>
        </w:r>
        <w:proofErr w:type="spellStart"/>
        <w:r>
          <w:t>IdleEnergy</w:t>
        </w:r>
        <w:r>
          <w:rPr>
            <w:vertAlign w:val="subscript"/>
          </w:rPr>
          <w:t>Steam</w:t>
        </w:r>
      </w:ins>
      <w:ins w:id="1488" w:author="April Desclos" w:date="2015-11-07T08:52:00Z">
        <w:r w:rsidR="00AD0AF0">
          <w:rPr>
            <w:vertAlign w:val="subscript"/>
          </w:rPr>
          <w:t>Gas</w:t>
        </w:r>
      </w:ins>
      <w:proofErr w:type="spellEnd"/>
      <w:ins w:id="1489" w:author="April Desclos" w:date="2015-11-07T08:41:00Z">
        <w:r>
          <w:rPr>
            <w:vertAlign w:val="subscript"/>
          </w:rPr>
          <w:tab/>
        </w:r>
        <w:r>
          <w:t xml:space="preserve">= Change in total daily </w:t>
        </w:r>
        <w:r w:rsidR="0055339B">
          <w:t xml:space="preserve">idle energy consumed by </w:t>
        </w:r>
      </w:ins>
      <w:ins w:id="1490" w:author="April Desclos" w:date="2015-11-07T09:37:00Z">
        <w:r w:rsidR="0055339B">
          <w:t>gas</w:t>
        </w:r>
      </w:ins>
      <w:ins w:id="1491" w:author="April Desclos" w:date="2015-11-07T08:41:00Z">
        <w:r>
          <w:t xml:space="preserve"> oven in convection </w:t>
        </w:r>
        <w:r>
          <w:tab/>
        </w:r>
        <w:r>
          <w:tab/>
        </w:r>
        <w:r>
          <w:tab/>
        </w:r>
        <w:r>
          <w:tab/>
        </w:r>
        <w:r>
          <w:tab/>
          <w:t>mode</w:t>
        </w:r>
      </w:ins>
    </w:p>
    <w:p w:rsidR="00B77D18" w:rsidRPr="00F1201F" w:rsidRDefault="00AD0AF0" w:rsidP="00B77D18">
      <w:pPr>
        <w:rPr>
          <w:ins w:id="1492" w:author="April Desclos" w:date="2015-11-07T08:41:00Z"/>
        </w:rPr>
      </w:pPr>
      <w:ins w:id="1493" w:author="April Desclos" w:date="2015-11-07T08:41:00Z">
        <w:r>
          <w:tab/>
        </w:r>
        <w:r>
          <w:tab/>
        </w:r>
        <w:r>
          <w:tab/>
        </w:r>
        <w:r>
          <w:tab/>
          <w:t>= [(</w:t>
        </w:r>
      </w:ins>
      <w:proofErr w:type="spellStart"/>
      <w:ins w:id="1494" w:author="April Desclos" w:date="2015-11-07T08:52:00Z">
        <w:r>
          <w:t>Gas</w:t>
        </w:r>
      </w:ins>
      <w:ins w:id="1495" w:author="April Desclos" w:date="2015-11-07T08:41:00Z">
        <w:r w:rsidR="00B77D18" w:rsidRPr="00A531EB">
          <w:rPr>
            <w:rFonts w:ascii="Calibri" w:eastAsia="TimesNewRomanPSMT" w:hAnsi="Calibri" w:cs="TimesNewRomanPSMT"/>
          </w:rPr>
          <w:t>IDLE</w:t>
        </w:r>
        <w:r w:rsidR="00B77D18">
          <w:rPr>
            <w:rFonts w:ascii="Calibri" w:eastAsia="TimesNewRomanPSMT" w:hAnsi="Calibri" w:cs="TimesNewRomanPSMT"/>
            <w:vertAlign w:val="subscript"/>
          </w:rPr>
          <w:t>Steam</w:t>
        </w:r>
        <w:r w:rsidR="00B77D18" w:rsidRPr="00F1201F">
          <w:rPr>
            <w:rFonts w:ascii="Calibri" w:eastAsia="TimesNewRomanPSMT" w:hAnsi="Calibri" w:cs="TimesNewRomanPSMT"/>
            <w:vertAlign w:val="subscript"/>
          </w:rPr>
          <w:t>Base</w:t>
        </w:r>
        <w:proofErr w:type="spellEnd"/>
        <w:r w:rsidR="00B77D18" w:rsidRPr="00A531EB">
          <w:rPr>
            <w:rFonts w:ascii="Calibri" w:eastAsia="TimesNewRomanPSMT" w:hAnsi="Calibri" w:cs="TimesNewRomanPSMT"/>
          </w:rPr>
          <w:t xml:space="preserve"> * (</w:t>
        </w:r>
        <w:r w:rsidR="00B77D18">
          <w:rPr>
            <w:rFonts w:ascii="Calibri" w:eastAsia="TimesNewRomanPSMT" w:hAnsi="Calibri" w:cs="TimesNewRomanPSMT"/>
          </w:rPr>
          <w:t>(</w:t>
        </w:r>
        <w:r w:rsidR="00B77D18" w:rsidRPr="00A531EB">
          <w:rPr>
            <w:rFonts w:ascii="Calibri" w:eastAsia="TimesNewRomanPSMT" w:hAnsi="Calibri" w:cs="TimesNewRomanPSMT"/>
          </w:rPr>
          <w:t xml:space="preserve">HOURS – </w:t>
        </w:r>
        <w:proofErr w:type="spellStart"/>
        <w:r w:rsidR="00B77D18" w:rsidRPr="00A531EB">
          <w:rPr>
            <w:rFonts w:ascii="Calibri" w:eastAsia="TimesNewRomanPSMT" w:hAnsi="Calibri" w:cs="TimesNewRomanPSMT"/>
          </w:rPr>
          <w:t>LB</w:t>
        </w:r>
      </w:ins>
      <w:ins w:id="1496" w:author="April Desclos" w:date="2015-11-07T08:52:00Z">
        <w:r>
          <w:rPr>
            <w:vertAlign w:val="subscript"/>
          </w:rPr>
          <w:t>Gas</w:t>
        </w:r>
      </w:ins>
      <w:proofErr w:type="spellEnd"/>
      <w:ins w:id="1497" w:author="April Desclos" w:date="2015-11-07T08:41:00Z">
        <w:r w:rsidR="00B77D18" w:rsidRPr="00A531EB">
          <w:rPr>
            <w:rFonts w:ascii="Calibri" w:eastAsia="TimesNewRomanPSMT" w:hAnsi="Calibri" w:cs="TimesNewRomanPSMT"/>
          </w:rPr>
          <w:t>/</w:t>
        </w:r>
      </w:ins>
      <w:proofErr w:type="spellStart"/>
      <w:ins w:id="1498" w:author="April Desclos" w:date="2015-11-07T08:52:00Z">
        <w:r>
          <w:rPr>
            <w:rFonts w:ascii="Calibri" w:eastAsia="TimesNewRomanPSMT" w:hAnsi="Calibri" w:cs="TimesNewRomanPSMT"/>
          </w:rPr>
          <w:t>Gas</w:t>
        </w:r>
      </w:ins>
      <w:ins w:id="1499" w:author="April Desclos" w:date="2015-11-07T08:41:00Z">
        <w:r w:rsidR="00B77D18" w:rsidRPr="00A531EB">
          <w:rPr>
            <w:rFonts w:ascii="Calibri" w:eastAsia="TimesNewRomanPSMT" w:hAnsi="Calibri" w:cs="TimesNewRomanPSMT"/>
          </w:rPr>
          <w:t>PC</w:t>
        </w:r>
        <w:r w:rsidR="00B77D18">
          <w:rPr>
            <w:rFonts w:ascii="Calibri" w:eastAsia="TimesNewRomanPSMT" w:hAnsi="Calibri" w:cs="TimesNewRomanPSMT"/>
            <w:vertAlign w:val="subscript"/>
          </w:rPr>
          <w:t>Steam</w:t>
        </w:r>
        <w:r w:rsidR="00B77D18" w:rsidRPr="00F1201F">
          <w:rPr>
            <w:rFonts w:ascii="Calibri" w:eastAsia="TimesNewRomanPSMT" w:hAnsi="Calibri" w:cs="TimesNewRomanPSMT"/>
            <w:vertAlign w:val="subscript"/>
          </w:rPr>
          <w:t>Base</w:t>
        </w:r>
        <w:proofErr w:type="spellEnd"/>
        <w:r w:rsidR="00B77D18">
          <w:rPr>
            <w:rFonts w:ascii="Calibri" w:eastAsia="TimesNewRomanPSMT" w:hAnsi="Calibri" w:cs="TimesNewRomanPSMT"/>
          </w:rPr>
          <w:t>)</w:t>
        </w:r>
        <w:r w:rsidR="00B77D18" w:rsidRPr="00AE743F">
          <w:t xml:space="preserve"> </w:t>
        </w:r>
        <w:r w:rsidR="00B77D18">
          <w:t xml:space="preserve">* </w:t>
        </w:r>
        <w:r w:rsidR="00B77D18" w:rsidRPr="00375E12">
          <w:t>%</w:t>
        </w:r>
        <w:r w:rsidR="00B77D18">
          <w:rPr>
            <w:vertAlign w:val="subscript"/>
          </w:rPr>
          <w:t>Steam</w:t>
        </w:r>
        <w:r w:rsidR="00B77D18">
          <w:rPr>
            <w:rFonts w:ascii="Calibri" w:eastAsia="TimesNewRomanPSMT" w:hAnsi="Calibri" w:cs="TimesNewRomanPSMT"/>
          </w:rPr>
          <w:t xml:space="preserve">)) - </w:t>
        </w:r>
        <w:r>
          <w:t>(</w:t>
        </w:r>
      </w:ins>
      <w:proofErr w:type="spellStart"/>
      <w:ins w:id="1500" w:author="April Desclos" w:date="2015-11-07T08:52:00Z">
        <w:r>
          <w:t>Gas</w:t>
        </w:r>
      </w:ins>
      <w:ins w:id="1501" w:author="April Desclos" w:date="2015-11-07T08:41:00Z">
        <w:r w:rsidR="00B77D18" w:rsidRPr="00A531EB">
          <w:rPr>
            <w:rFonts w:ascii="Calibri" w:eastAsia="TimesNewRomanPSMT" w:hAnsi="Calibri" w:cs="TimesNewRomanPSMT"/>
          </w:rPr>
          <w:t>IDLE</w:t>
        </w:r>
        <w:r w:rsidR="00B77D18">
          <w:rPr>
            <w:rFonts w:ascii="Calibri" w:eastAsia="TimesNewRomanPSMT" w:hAnsi="Calibri" w:cs="TimesNewRomanPSMT"/>
            <w:vertAlign w:val="subscript"/>
          </w:rPr>
          <w:t>SteamEE</w:t>
        </w:r>
        <w:proofErr w:type="spellEnd"/>
        <w:r w:rsidR="00B77D18">
          <w:rPr>
            <w:rFonts w:ascii="Calibri" w:eastAsia="TimesNewRomanPSMT" w:hAnsi="Calibri" w:cs="TimesNewRomanPSMT"/>
          </w:rPr>
          <w:t xml:space="preserve"> </w:t>
        </w:r>
        <w:r w:rsidR="00B77D18">
          <w:rPr>
            <w:rFonts w:ascii="Calibri" w:eastAsia="TimesNewRomanPSMT" w:hAnsi="Calibri" w:cs="TimesNewRomanPSMT"/>
          </w:rPr>
          <w:tab/>
        </w:r>
        <w:r w:rsidR="00B77D18">
          <w:rPr>
            <w:rFonts w:ascii="Calibri" w:eastAsia="TimesNewRomanPSMT" w:hAnsi="Calibri" w:cs="TimesNewRomanPSMT"/>
          </w:rPr>
          <w:tab/>
        </w:r>
        <w:r w:rsidR="00B77D18">
          <w:rPr>
            <w:rFonts w:ascii="Calibri" w:eastAsia="TimesNewRomanPSMT" w:hAnsi="Calibri" w:cs="TimesNewRomanPSMT"/>
          </w:rPr>
          <w:tab/>
        </w:r>
        <w:r w:rsidR="00B77D18">
          <w:rPr>
            <w:rFonts w:ascii="Calibri" w:eastAsia="TimesNewRomanPSMT" w:hAnsi="Calibri" w:cs="TimesNewRomanPSMT"/>
          </w:rPr>
          <w:tab/>
        </w:r>
        <w:r w:rsidR="00B77D18">
          <w:rPr>
            <w:rFonts w:ascii="Calibri" w:eastAsia="TimesNewRomanPSMT" w:hAnsi="Calibri" w:cs="TimesNewRomanPSMT"/>
          </w:rPr>
          <w:tab/>
          <w:t xml:space="preserve">* ((HOURS - </w:t>
        </w:r>
        <w:proofErr w:type="spellStart"/>
        <w:r w:rsidR="00B77D18" w:rsidRPr="00A531EB">
          <w:rPr>
            <w:rFonts w:ascii="Calibri" w:eastAsia="TimesNewRomanPSMT" w:hAnsi="Calibri" w:cs="TimesNewRomanPSMT"/>
          </w:rPr>
          <w:t>LB</w:t>
        </w:r>
      </w:ins>
      <w:ins w:id="1502" w:author="April Desclos" w:date="2015-11-07T08:52:00Z">
        <w:r>
          <w:rPr>
            <w:vertAlign w:val="subscript"/>
          </w:rPr>
          <w:t>Gas</w:t>
        </w:r>
      </w:ins>
      <w:proofErr w:type="spellEnd"/>
      <w:ins w:id="1503" w:author="April Desclos" w:date="2015-11-07T08:41:00Z">
        <w:r w:rsidR="00B77D18" w:rsidRPr="00A531EB">
          <w:rPr>
            <w:rFonts w:ascii="Calibri" w:eastAsia="TimesNewRomanPSMT" w:hAnsi="Calibri" w:cs="TimesNewRomanPSMT"/>
          </w:rPr>
          <w:t>/</w:t>
        </w:r>
      </w:ins>
      <w:proofErr w:type="spellStart"/>
      <w:ins w:id="1504" w:author="April Desclos" w:date="2015-11-07T08:52:00Z">
        <w:r>
          <w:rPr>
            <w:rFonts w:ascii="Calibri" w:eastAsia="TimesNewRomanPSMT" w:hAnsi="Calibri" w:cs="TimesNewRomanPSMT"/>
          </w:rPr>
          <w:t>Gas</w:t>
        </w:r>
      </w:ins>
      <w:ins w:id="1505" w:author="April Desclos" w:date="2015-11-07T08:41:00Z">
        <w:r w:rsidR="00B77D18" w:rsidRPr="00A531EB">
          <w:rPr>
            <w:rFonts w:ascii="Calibri" w:eastAsia="TimesNewRomanPSMT" w:hAnsi="Calibri" w:cs="TimesNewRomanPSMT"/>
          </w:rPr>
          <w:t>PC</w:t>
        </w:r>
        <w:r w:rsidR="00B77D18">
          <w:rPr>
            <w:rFonts w:ascii="Calibri" w:eastAsia="TimesNewRomanPSMT" w:hAnsi="Calibri" w:cs="TimesNewRomanPSMT"/>
            <w:vertAlign w:val="subscript"/>
          </w:rPr>
          <w:t>SteamEE</w:t>
        </w:r>
        <w:proofErr w:type="spellEnd"/>
        <w:r w:rsidR="00B77D18">
          <w:rPr>
            <w:rFonts w:ascii="Calibri" w:eastAsia="TimesNewRomanPSMT" w:hAnsi="Calibri" w:cs="TimesNewRomanPSMT"/>
          </w:rPr>
          <w:t>)</w:t>
        </w:r>
        <w:r w:rsidR="00B77D18" w:rsidRPr="00AE743F">
          <w:rPr>
            <w:rFonts w:ascii="Calibri" w:eastAsia="TimesNewRomanPSMT" w:hAnsi="Calibri" w:cs="TimesNewRomanPSMT"/>
          </w:rPr>
          <w:t xml:space="preserve"> </w:t>
        </w:r>
        <w:r w:rsidR="00B77D18">
          <w:rPr>
            <w:rFonts w:ascii="Calibri" w:eastAsia="TimesNewRomanPSMT" w:hAnsi="Calibri" w:cs="TimesNewRomanPSMT"/>
          </w:rPr>
          <w:t xml:space="preserve">* </w:t>
        </w:r>
        <w:r w:rsidR="00B77D18" w:rsidRPr="00375E12">
          <w:t>%</w:t>
        </w:r>
        <w:r w:rsidR="00B77D18">
          <w:rPr>
            <w:vertAlign w:val="subscript"/>
          </w:rPr>
          <w:t>Steam</w:t>
        </w:r>
        <w:r w:rsidR="00B77D18">
          <w:rPr>
            <w:rFonts w:ascii="Calibri" w:eastAsia="TimesNewRomanPSMT" w:hAnsi="Calibri" w:cs="TimesNewRomanPSMT"/>
          </w:rPr>
          <w:t>))</w:t>
        </w:r>
        <w:r w:rsidR="00B77D18" w:rsidRPr="00A454A5">
          <w:t>]</w:t>
        </w:r>
      </w:ins>
    </w:p>
    <w:p w:rsidR="006B4987" w:rsidDel="00B77D18" w:rsidRDefault="006B4987">
      <w:pPr>
        <w:widowControl/>
        <w:spacing w:before="240" w:after="0"/>
        <w:jc w:val="left"/>
        <w:rPr>
          <w:ins w:id="1506" w:author="Shraddha Raikar" w:date="2015-10-19T13:50:00Z"/>
          <w:del w:id="1507" w:author="April Desclos" w:date="2015-11-07T08:41:00Z"/>
          <w:rFonts w:cs="Arial"/>
          <w:szCs w:val="20"/>
        </w:rPr>
        <w:pPrChange w:id="1508" w:author="April Desclos" w:date="2015-11-07T08:31:00Z">
          <w:pPr>
            <w:widowControl/>
            <w:spacing w:before="240" w:after="0"/>
            <w:ind w:firstLine="720"/>
            <w:jc w:val="left"/>
          </w:pPr>
        </w:pPrChange>
      </w:pPr>
      <w:ins w:id="1509" w:author="Shraddha Raikar" w:date="2015-10-19T13:50:00Z">
        <w:del w:id="1510" w:author="April Desclos" w:date="2015-11-07T08:41:00Z">
          <w:r w:rsidRPr="00A800A5" w:rsidDel="00B77D18">
            <w:rPr>
              <w:rFonts w:cs="Arial"/>
              <w:szCs w:val="20"/>
            </w:rPr>
            <w:delText>∆Therms = (Btu/day</w:delText>
          </w:r>
          <w:r w:rsidRPr="00A41E2C" w:rsidDel="00B77D18">
            <w:rPr>
              <w:rFonts w:cs="Arial"/>
              <w:szCs w:val="20"/>
              <w:vertAlign w:val="subscript"/>
            </w:rPr>
            <w:delText>Base</w:delText>
          </w:r>
          <w:r w:rsidRPr="00A800A5" w:rsidDel="00B77D18">
            <w:rPr>
              <w:rFonts w:cs="Arial"/>
              <w:szCs w:val="20"/>
            </w:rPr>
            <w:delText xml:space="preserve"> – Btu/day</w:delText>
          </w:r>
          <w:r w:rsidRPr="00A41E2C" w:rsidDel="00B77D18">
            <w:rPr>
              <w:rFonts w:cs="Arial"/>
              <w:szCs w:val="20"/>
              <w:vertAlign w:val="subscript"/>
            </w:rPr>
            <w:delText>EE</w:delText>
          </w:r>
          <w:r w:rsidRPr="00A800A5" w:rsidDel="00B77D18">
            <w:rPr>
              <w:rFonts w:cs="Arial"/>
              <w:szCs w:val="20"/>
            </w:rPr>
            <w:delText>) * DPY / 100,000</w:delText>
          </w:r>
        </w:del>
      </w:ins>
    </w:p>
    <w:p w:rsidR="006B4987" w:rsidDel="00B77D18" w:rsidRDefault="006B4987" w:rsidP="006B4987">
      <w:pPr>
        <w:widowControl/>
        <w:spacing w:before="240" w:after="0"/>
        <w:jc w:val="left"/>
        <w:rPr>
          <w:ins w:id="1511" w:author="Shraddha Raikar" w:date="2015-10-19T13:50:00Z"/>
          <w:del w:id="1512" w:author="April Desclos" w:date="2015-11-07T08:41:00Z"/>
          <w:rFonts w:cs="Arial"/>
          <w:szCs w:val="20"/>
        </w:rPr>
      </w:pPr>
      <w:ins w:id="1513" w:author="Shraddha Raikar" w:date="2015-10-19T13:50:00Z">
        <w:del w:id="1514" w:author="April Desclos" w:date="2015-11-07T08:41:00Z">
          <w:r w:rsidDel="00B77D18">
            <w:rPr>
              <w:rFonts w:cs="Arial"/>
              <w:szCs w:val="20"/>
            </w:rPr>
            <w:delText>Where,</w:delText>
          </w:r>
        </w:del>
      </w:ins>
    </w:p>
    <w:p w:rsidR="006B4987" w:rsidDel="00B77D18" w:rsidRDefault="006B4987" w:rsidP="006B4987">
      <w:pPr>
        <w:spacing w:after="120"/>
        <w:ind w:firstLine="720"/>
        <w:rPr>
          <w:ins w:id="1515" w:author="Shraddha Raikar" w:date="2015-10-19T13:50:00Z"/>
          <w:del w:id="1516" w:author="April Desclos" w:date="2015-11-07T08:41:00Z"/>
        </w:rPr>
      </w:pPr>
      <w:ins w:id="1517" w:author="Shraddha Raikar" w:date="2015-10-19T13:50:00Z">
        <w:del w:id="1518" w:author="April Desclos" w:date="2015-11-07T08:41:00Z">
          <w:r w:rsidDel="00B77D18">
            <w:delText>Btu</w:delText>
          </w:r>
          <w:r w:rsidRPr="001E4CC4" w:rsidDel="00B77D18">
            <w:delText>/day</w:delText>
          </w:r>
          <w:r w:rsidDel="00B77D18">
            <w:rPr>
              <w:vertAlign w:val="subscript"/>
            </w:rPr>
            <w:delText>Base</w:delText>
          </w:r>
          <w:r w:rsidRPr="001E4CC4" w:rsidDel="00B77D18">
            <w:delText xml:space="preserve">= </w:delText>
          </w:r>
          <w:r w:rsidDel="00B77D18">
            <w:delText>Total daily enegy consumed by baseline unit</w:delText>
          </w:r>
        </w:del>
      </w:ins>
    </w:p>
    <w:p w:rsidR="006B4987" w:rsidDel="00B77D18" w:rsidRDefault="006B4987" w:rsidP="006B4987">
      <w:pPr>
        <w:ind w:left="180" w:firstLine="720"/>
        <w:rPr>
          <w:ins w:id="1519" w:author="Shraddha Raikar" w:date="2015-10-19T13:50:00Z"/>
          <w:del w:id="1520" w:author="April Desclos" w:date="2015-11-07T08:41:00Z"/>
          <w:vertAlign w:val="subscript"/>
        </w:rPr>
      </w:pPr>
      <w:ins w:id="1521" w:author="Shraddha Raikar" w:date="2015-10-19T13:50:00Z">
        <w:del w:id="1522" w:author="April Desclos" w:date="2015-11-07T08:41:00Z">
          <w:r w:rsidDel="00B77D18">
            <w:delText>= Btu</w:delText>
          </w:r>
          <w:r w:rsidRPr="001E4CC4" w:rsidDel="00B77D18">
            <w:delText>/day</w:delText>
          </w:r>
          <w:r w:rsidRPr="001A59BF" w:rsidDel="00B77D18">
            <w:rPr>
              <w:vertAlign w:val="subscript"/>
            </w:rPr>
            <w:delText>ConvBase</w:delText>
          </w:r>
          <w:r w:rsidDel="00B77D18">
            <w:rPr>
              <w:vertAlign w:val="subscript"/>
            </w:rPr>
            <w:delText xml:space="preserve"> </w:delText>
          </w:r>
          <w:r w:rsidRPr="001E4CC4" w:rsidDel="00B77D18">
            <w:delText xml:space="preserve">+ </w:delText>
          </w:r>
          <w:r w:rsidDel="00B77D18">
            <w:delText>Btu</w:delText>
          </w:r>
          <w:r w:rsidRPr="001E4CC4" w:rsidDel="00B77D18">
            <w:delText>/day</w:delText>
          </w:r>
          <w:r w:rsidRPr="001A59BF" w:rsidDel="00B77D18">
            <w:rPr>
              <w:vertAlign w:val="subscript"/>
            </w:rPr>
            <w:delText>S</w:delText>
          </w:r>
          <w:r w:rsidRPr="001E4CC4" w:rsidDel="00B77D18">
            <w:rPr>
              <w:vertAlign w:val="subscript"/>
            </w:rPr>
            <w:delText>team</w:delText>
          </w:r>
          <w:r w:rsidRPr="001A59BF" w:rsidDel="00B77D18">
            <w:rPr>
              <w:vertAlign w:val="subscript"/>
            </w:rPr>
            <w:delText>Base</w:delText>
          </w:r>
          <w:r w:rsidDel="00B77D18">
            <w:rPr>
              <w:vertAlign w:val="subscript"/>
            </w:rPr>
            <w:delText xml:space="preserve"> </w:delText>
          </w:r>
          <w:r w:rsidDel="00B77D18">
            <w:delText>+DIE</w:delText>
          </w:r>
          <w:r w:rsidRPr="00DB3B92" w:rsidDel="00B77D18">
            <w:rPr>
              <w:vertAlign w:val="subscript"/>
            </w:rPr>
            <w:delText>Conv</w:delText>
          </w:r>
          <w:r w:rsidRPr="000977BF" w:rsidDel="00B77D18">
            <w:rPr>
              <w:vertAlign w:val="subscript"/>
            </w:rPr>
            <w:delText>Base</w:delText>
          </w:r>
          <w:r w:rsidDel="00B77D18">
            <w:rPr>
              <w:vertAlign w:val="subscript"/>
            </w:rPr>
            <w:delText xml:space="preserve"> </w:delText>
          </w:r>
          <w:r w:rsidRPr="00DB3B92" w:rsidDel="00B77D18">
            <w:delText xml:space="preserve">+ </w:delText>
          </w:r>
          <w:r w:rsidDel="00B77D18">
            <w:delText>DIE</w:delText>
          </w:r>
          <w:r w:rsidDel="00B77D18">
            <w:rPr>
              <w:vertAlign w:val="subscript"/>
            </w:rPr>
            <w:delText>Steam</w:delText>
          </w:r>
          <w:r w:rsidRPr="000977BF" w:rsidDel="00B77D18">
            <w:rPr>
              <w:vertAlign w:val="subscript"/>
            </w:rPr>
            <w:delText>Base</w:delText>
          </w:r>
        </w:del>
      </w:ins>
    </w:p>
    <w:p w:rsidR="006B4987" w:rsidRPr="00EB0280" w:rsidDel="00B77D18" w:rsidRDefault="006B4987" w:rsidP="006B4987">
      <w:pPr>
        <w:spacing w:after="120"/>
        <w:ind w:left="720" w:firstLine="187"/>
        <w:rPr>
          <w:ins w:id="1523" w:author="Shraddha Raikar" w:date="2015-10-19T13:50:00Z"/>
          <w:del w:id="1524" w:author="April Desclos" w:date="2015-11-07T08:41:00Z"/>
        </w:rPr>
      </w:pPr>
      <w:ins w:id="1525" w:author="Shraddha Raikar" w:date="2015-10-19T13:50:00Z">
        <w:del w:id="1526" w:author="April Desclos" w:date="2015-11-07T08:41:00Z">
          <w:r w:rsidDel="00B77D18">
            <w:delText>Btu</w:delText>
          </w:r>
          <w:r w:rsidRPr="001E4CC4" w:rsidDel="00B77D18">
            <w:delText>/day</w:delText>
          </w:r>
          <w:r w:rsidRPr="007666B9" w:rsidDel="00B77D18">
            <w:rPr>
              <w:vertAlign w:val="subscript"/>
            </w:rPr>
            <w:delText>C</w:delText>
          </w:r>
          <w:r w:rsidRPr="001E4CC4" w:rsidDel="00B77D18">
            <w:rPr>
              <w:vertAlign w:val="subscript"/>
            </w:rPr>
            <w:delText>o</w:delText>
          </w:r>
          <w:r w:rsidRPr="007666B9" w:rsidDel="00B77D18">
            <w:rPr>
              <w:vertAlign w:val="subscript"/>
            </w:rPr>
            <w:delText>nvBase</w:delText>
          </w:r>
          <w:r w:rsidDel="00B77D18">
            <w:delText xml:space="preserve"> = Total daily cooking enegy consumed by baseline unit in convection mode</w:delText>
          </w:r>
        </w:del>
      </w:ins>
    </w:p>
    <w:p w:rsidR="006B4987" w:rsidDel="00B77D18" w:rsidRDefault="006B4987" w:rsidP="006B4987">
      <w:pPr>
        <w:ind w:left="720" w:firstLine="360"/>
        <w:rPr>
          <w:ins w:id="1527" w:author="Shraddha Raikar" w:date="2015-10-19T13:50:00Z"/>
          <w:del w:id="1528" w:author="April Desclos" w:date="2015-11-07T08:41:00Z"/>
        </w:rPr>
      </w:pPr>
      <w:ins w:id="1529" w:author="Shraddha Raikar" w:date="2015-10-19T13:50:00Z">
        <w:del w:id="1530" w:author="April Desclos" w:date="2015-11-07T08:41:00Z">
          <w:r w:rsidDel="00B77D18">
            <w:delText xml:space="preserve">= M </w:delText>
          </w:r>
          <w:r w:rsidRPr="001E4CC4" w:rsidDel="00B77D18">
            <w:delText>*</w:delText>
          </w:r>
          <w:r w:rsidDel="00B77D18">
            <w:delText xml:space="preserve"> </w:delText>
          </w:r>
          <w:r w:rsidRPr="001E4CC4" w:rsidDel="00B77D18">
            <w:delText>E</w:delText>
          </w:r>
          <w:r w:rsidRPr="007666B9" w:rsidDel="00B77D18">
            <w:rPr>
              <w:vertAlign w:val="subscript"/>
            </w:rPr>
            <w:delText>C</w:delText>
          </w:r>
          <w:r w:rsidRPr="001E4CC4" w:rsidDel="00B77D18">
            <w:rPr>
              <w:vertAlign w:val="subscript"/>
            </w:rPr>
            <w:delText>onv</w:delText>
          </w:r>
          <w:r w:rsidDel="00B77D18">
            <w:rPr>
              <w:vertAlign w:val="subscript"/>
            </w:rPr>
            <w:delText>NG</w:delText>
          </w:r>
          <w:r w:rsidDel="00B77D18">
            <w:delText xml:space="preserve"> </w:delText>
          </w:r>
          <w:r w:rsidRPr="001E4CC4" w:rsidDel="00B77D18">
            <w:delText>/</w:delText>
          </w:r>
          <w:r w:rsidDel="00B77D18">
            <w:delText xml:space="preserve"> </w:delText>
          </w:r>
          <w:r w:rsidRPr="001E4CC4" w:rsidDel="00B77D18">
            <w:delText>η</w:delText>
          </w:r>
          <w:r w:rsidDel="00B77D18">
            <w:delText>NG</w:delText>
          </w:r>
          <w:r w:rsidRPr="007666B9" w:rsidDel="00B77D18">
            <w:rPr>
              <w:vertAlign w:val="subscript"/>
            </w:rPr>
            <w:delText>C</w:delText>
          </w:r>
          <w:r w:rsidRPr="001E4CC4" w:rsidDel="00B77D18">
            <w:rPr>
              <w:vertAlign w:val="subscript"/>
            </w:rPr>
            <w:delText>onv</w:delText>
          </w:r>
          <w:r w:rsidRPr="007666B9" w:rsidDel="00B77D18">
            <w:rPr>
              <w:vertAlign w:val="subscript"/>
            </w:rPr>
            <w:delText>Base</w:delText>
          </w:r>
          <w:r w:rsidDel="00B77D18">
            <w:delText>* %</w:delText>
          </w:r>
          <w:r w:rsidRPr="00EB0280" w:rsidDel="00B77D18">
            <w:rPr>
              <w:vertAlign w:val="subscript"/>
            </w:rPr>
            <w:delText>Conv</w:delText>
          </w:r>
        </w:del>
      </w:ins>
    </w:p>
    <w:p w:rsidR="006B4987" w:rsidDel="00B77D18" w:rsidRDefault="006B4987" w:rsidP="006B4987">
      <w:pPr>
        <w:spacing w:after="120"/>
        <w:ind w:left="187" w:firstLine="720"/>
        <w:rPr>
          <w:ins w:id="1531" w:author="Shraddha Raikar" w:date="2015-10-19T13:50:00Z"/>
          <w:del w:id="1532" w:author="April Desclos" w:date="2015-11-07T08:41:00Z"/>
        </w:rPr>
      </w:pPr>
      <w:ins w:id="1533" w:author="Shraddha Raikar" w:date="2015-10-19T13:50:00Z">
        <w:del w:id="1534" w:author="April Desclos" w:date="2015-11-07T08:41:00Z">
          <w:r w:rsidDel="00B77D18">
            <w:delText>Btu</w:delText>
          </w:r>
          <w:r w:rsidRPr="001E4CC4" w:rsidDel="00B77D18">
            <w:delText>/day</w:delText>
          </w:r>
          <w:r w:rsidRPr="007666B9" w:rsidDel="00B77D18">
            <w:rPr>
              <w:vertAlign w:val="subscript"/>
            </w:rPr>
            <w:delText>SteamBase</w:delText>
          </w:r>
          <w:r w:rsidDel="00B77D18">
            <w:delText xml:space="preserve"> = Total daily cooking enegy consumed by baseline unit in steam mode</w:delText>
          </w:r>
        </w:del>
      </w:ins>
    </w:p>
    <w:p w:rsidR="006B4987" w:rsidDel="00B77D18" w:rsidRDefault="006B4987" w:rsidP="006B4987">
      <w:pPr>
        <w:ind w:left="720" w:firstLine="360"/>
        <w:rPr>
          <w:ins w:id="1535" w:author="Shraddha Raikar" w:date="2015-10-19T13:50:00Z"/>
          <w:del w:id="1536" w:author="April Desclos" w:date="2015-11-07T08:41:00Z"/>
          <w:vertAlign w:val="subscript"/>
        </w:rPr>
      </w:pPr>
      <w:ins w:id="1537" w:author="Shraddha Raikar" w:date="2015-10-19T13:50:00Z">
        <w:del w:id="1538" w:author="April Desclos" w:date="2015-11-07T08:41:00Z">
          <w:r w:rsidDel="00B77D18">
            <w:delText xml:space="preserve"> = M </w:delText>
          </w:r>
          <w:r w:rsidRPr="001E4CC4" w:rsidDel="00B77D18">
            <w:delText>*</w:delText>
          </w:r>
          <w:r w:rsidDel="00B77D18">
            <w:delText xml:space="preserve"> </w:delText>
          </w:r>
          <w:r w:rsidRPr="001E4CC4" w:rsidDel="00B77D18">
            <w:delText>E</w:delText>
          </w:r>
          <w:r w:rsidDel="00B77D18">
            <w:rPr>
              <w:vertAlign w:val="subscript"/>
            </w:rPr>
            <w:delText>SteamNG</w:delText>
          </w:r>
          <w:r w:rsidDel="00B77D18">
            <w:delText xml:space="preserve"> </w:delText>
          </w:r>
          <w:r w:rsidRPr="001E4CC4" w:rsidDel="00B77D18">
            <w:delText>/</w:delText>
          </w:r>
          <w:r w:rsidDel="00B77D18">
            <w:delText xml:space="preserve"> </w:delText>
          </w:r>
          <w:r w:rsidRPr="001E4CC4" w:rsidDel="00B77D18">
            <w:delText>η</w:delText>
          </w:r>
          <w:r w:rsidDel="00B77D18">
            <w:delText>NG</w:delText>
          </w:r>
          <w:r w:rsidRPr="00966637" w:rsidDel="00B77D18">
            <w:rPr>
              <w:vertAlign w:val="subscript"/>
            </w:rPr>
            <w:delText>Steam</w:delText>
          </w:r>
          <w:r w:rsidRPr="007666B9" w:rsidDel="00B77D18">
            <w:rPr>
              <w:vertAlign w:val="subscript"/>
            </w:rPr>
            <w:delText>Base</w:delText>
          </w:r>
          <w:r w:rsidDel="00B77D18">
            <w:delText>* %</w:delText>
          </w:r>
          <w:r w:rsidDel="00B77D18">
            <w:rPr>
              <w:vertAlign w:val="subscript"/>
            </w:rPr>
            <w:delText>steam</w:delText>
          </w:r>
        </w:del>
      </w:ins>
    </w:p>
    <w:p w:rsidR="006B4987" w:rsidDel="00B77D18" w:rsidRDefault="006B4987" w:rsidP="006B4987">
      <w:pPr>
        <w:spacing w:after="120"/>
        <w:ind w:left="360" w:firstLine="547"/>
        <w:rPr>
          <w:ins w:id="1539" w:author="Shraddha Raikar" w:date="2015-10-19T13:50:00Z"/>
          <w:del w:id="1540" w:author="April Desclos" w:date="2015-11-07T08:41:00Z"/>
        </w:rPr>
      </w:pPr>
      <w:ins w:id="1541" w:author="Shraddha Raikar" w:date="2015-10-19T13:50:00Z">
        <w:del w:id="1542" w:author="April Desclos" w:date="2015-11-07T08:41:00Z">
          <w:r w:rsidDel="00B77D18">
            <w:delText>DIE</w:delText>
          </w:r>
          <w:r w:rsidDel="00B77D18">
            <w:rPr>
              <w:vertAlign w:val="subscript"/>
            </w:rPr>
            <w:delText>ConvB</w:delText>
          </w:r>
          <w:r w:rsidRPr="00DE352C" w:rsidDel="00B77D18">
            <w:rPr>
              <w:vertAlign w:val="subscript"/>
            </w:rPr>
            <w:delText>ase</w:delText>
          </w:r>
          <w:r w:rsidDel="00B77D18">
            <w:rPr>
              <w:vertAlign w:val="subscript"/>
            </w:rPr>
            <w:delText>NG</w:delText>
          </w:r>
          <w:r w:rsidDel="00B77D18">
            <w:delText xml:space="preserve"> = Total Daily Idle Energy consumed by natural gas baseline unit in convection mode</w:delText>
          </w:r>
        </w:del>
      </w:ins>
    </w:p>
    <w:p w:rsidR="006B4987" w:rsidDel="00B77D18" w:rsidRDefault="006B4987" w:rsidP="006B4987">
      <w:pPr>
        <w:ind w:left="720" w:firstLine="450"/>
        <w:rPr>
          <w:ins w:id="1543" w:author="Shraddha Raikar" w:date="2015-10-19T13:50:00Z"/>
          <w:del w:id="1544" w:author="April Desclos" w:date="2015-11-07T08:41:00Z"/>
        </w:rPr>
      </w:pPr>
      <w:ins w:id="1545" w:author="Shraddha Raikar" w:date="2015-10-19T13:50:00Z">
        <w:del w:id="1546" w:author="April Desclos" w:date="2015-11-07T08:41:00Z">
          <w:r w:rsidDel="00B77D18">
            <w:delText>= E</w:delText>
          </w:r>
          <w:r w:rsidRPr="00726159" w:rsidDel="00B77D18">
            <w:rPr>
              <w:vertAlign w:val="subscript"/>
            </w:rPr>
            <w:delText>IdleConv</w:delText>
          </w:r>
          <w:r w:rsidDel="00B77D18">
            <w:rPr>
              <w:vertAlign w:val="subscript"/>
            </w:rPr>
            <w:delText>BaseNG</w:delText>
          </w:r>
          <w:r w:rsidDel="00B77D18">
            <w:delText xml:space="preserve"> * T</w:delText>
          </w:r>
          <w:r w:rsidRPr="00726159" w:rsidDel="00B77D18">
            <w:rPr>
              <w:vertAlign w:val="subscript"/>
            </w:rPr>
            <w:delText>idle</w:delText>
          </w:r>
          <w:r w:rsidDel="00B77D18">
            <w:rPr>
              <w:vertAlign w:val="subscript"/>
            </w:rPr>
            <w:delText>ConvBaseNG</w:delText>
          </w:r>
        </w:del>
      </w:ins>
    </w:p>
    <w:p w:rsidR="006B4987" w:rsidDel="00B77D18" w:rsidRDefault="006B4987" w:rsidP="006B4987">
      <w:pPr>
        <w:spacing w:after="120"/>
        <w:ind w:left="360" w:firstLine="547"/>
        <w:rPr>
          <w:ins w:id="1547" w:author="Shraddha Raikar" w:date="2015-10-19T13:50:00Z"/>
          <w:del w:id="1548" w:author="April Desclos" w:date="2015-11-07T08:41:00Z"/>
        </w:rPr>
      </w:pPr>
      <w:ins w:id="1549" w:author="Shraddha Raikar" w:date="2015-10-19T13:50:00Z">
        <w:del w:id="1550" w:author="April Desclos" w:date="2015-11-07T08:41:00Z">
          <w:r w:rsidDel="00B77D18">
            <w:delText>DIE</w:delText>
          </w:r>
          <w:r w:rsidDel="00B77D18">
            <w:rPr>
              <w:vertAlign w:val="subscript"/>
            </w:rPr>
            <w:delText>SteamB</w:delText>
          </w:r>
          <w:r w:rsidRPr="00DE352C" w:rsidDel="00B77D18">
            <w:rPr>
              <w:vertAlign w:val="subscript"/>
            </w:rPr>
            <w:delText>ase</w:delText>
          </w:r>
          <w:r w:rsidDel="00B77D18">
            <w:rPr>
              <w:vertAlign w:val="subscript"/>
            </w:rPr>
            <w:delText>NG</w:delText>
          </w:r>
          <w:r w:rsidDel="00B77D18">
            <w:delText xml:space="preserve"> = Total Daily Idle Energy consumed by natural gas baseline unit in steam mode</w:delText>
          </w:r>
        </w:del>
      </w:ins>
    </w:p>
    <w:p w:rsidR="006B4987" w:rsidDel="00B77D18" w:rsidRDefault="006B4987" w:rsidP="006B4987">
      <w:pPr>
        <w:ind w:left="720" w:firstLine="450"/>
        <w:rPr>
          <w:ins w:id="1551" w:author="Shraddha Raikar" w:date="2015-10-19T13:50:00Z"/>
          <w:del w:id="1552" w:author="April Desclos" w:date="2015-11-07T08:41:00Z"/>
        </w:rPr>
      </w:pPr>
      <w:ins w:id="1553" w:author="Shraddha Raikar" w:date="2015-10-19T13:50:00Z">
        <w:del w:id="1554" w:author="April Desclos" w:date="2015-11-07T08:41:00Z">
          <w:r w:rsidDel="00B77D18">
            <w:delText xml:space="preserve"> = E</w:delText>
          </w:r>
          <w:r w:rsidDel="00B77D18">
            <w:rPr>
              <w:vertAlign w:val="subscript"/>
            </w:rPr>
            <w:delText>IdleSteamBaseNG</w:delText>
          </w:r>
          <w:r w:rsidDel="00B77D18">
            <w:delText xml:space="preserve"> * T</w:delText>
          </w:r>
          <w:r w:rsidRPr="00726159" w:rsidDel="00B77D18">
            <w:rPr>
              <w:vertAlign w:val="subscript"/>
            </w:rPr>
            <w:delText>idle</w:delText>
          </w:r>
          <w:r w:rsidDel="00B77D18">
            <w:rPr>
              <w:vertAlign w:val="subscript"/>
            </w:rPr>
            <w:delText>SteamBaseNG</w:delText>
          </w:r>
        </w:del>
      </w:ins>
    </w:p>
    <w:p w:rsidR="006B4987" w:rsidDel="00B77D18" w:rsidRDefault="006B4987" w:rsidP="006B4987">
      <w:pPr>
        <w:spacing w:after="120"/>
        <w:ind w:firstLine="720"/>
        <w:rPr>
          <w:ins w:id="1555" w:author="Shraddha Raikar" w:date="2015-10-19T13:50:00Z"/>
          <w:del w:id="1556" w:author="April Desclos" w:date="2015-11-07T08:41:00Z"/>
        </w:rPr>
      </w:pPr>
      <w:ins w:id="1557" w:author="Shraddha Raikar" w:date="2015-10-19T13:50:00Z">
        <w:del w:id="1558" w:author="April Desclos" w:date="2015-11-07T08:41:00Z">
          <w:r w:rsidDel="00B77D18">
            <w:delText>Btu</w:delText>
          </w:r>
          <w:r w:rsidRPr="001E4CC4" w:rsidDel="00B77D18">
            <w:delText>/day</w:delText>
          </w:r>
          <w:r w:rsidRPr="001E4CC4" w:rsidDel="00B77D18">
            <w:rPr>
              <w:vertAlign w:val="subscript"/>
            </w:rPr>
            <w:delText>EE</w:delText>
          </w:r>
          <w:r w:rsidRPr="001A59BF" w:rsidDel="00B77D18">
            <w:delText xml:space="preserve"> </w:delText>
          </w:r>
          <w:r w:rsidDel="00B77D18">
            <w:delText>= Total Daily enegy consumed by natural gas efficient unit</w:delText>
          </w:r>
        </w:del>
      </w:ins>
    </w:p>
    <w:p w:rsidR="006B4987" w:rsidRPr="001A59BF" w:rsidDel="00B77D18" w:rsidRDefault="006B4987" w:rsidP="006B4987">
      <w:pPr>
        <w:ind w:left="180" w:firstLine="720"/>
        <w:rPr>
          <w:ins w:id="1559" w:author="Shraddha Raikar" w:date="2015-10-19T13:50:00Z"/>
          <w:del w:id="1560" w:author="April Desclos" w:date="2015-11-07T08:41:00Z"/>
        </w:rPr>
      </w:pPr>
      <w:ins w:id="1561" w:author="Shraddha Raikar" w:date="2015-10-19T13:50:00Z">
        <w:del w:id="1562" w:author="April Desclos" w:date="2015-11-07T08:41:00Z">
          <w:r w:rsidRPr="001E4CC4" w:rsidDel="00B77D18">
            <w:delText xml:space="preserve">= </w:delText>
          </w:r>
          <w:r w:rsidDel="00B77D18">
            <w:delText>Btu</w:delText>
          </w:r>
          <w:r w:rsidRPr="001E4CC4" w:rsidDel="00B77D18">
            <w:delText>/day</w:delText>
          </w:r>
          <w:r w:rsidRPr="001A59BF" w:rsidDel="00B77D18">
            <w:rPr>
              <w:vertAlign w:val="subscript"/>
            </w:rPr>
            <w:delText>ConvEE</w:delText>
          </w:r>
          <w:r w:rsidRPr="001E4CC4" w:rsidDel="00B77D18">
            <w:delText xml:space="preserve"> + </w:delText>
          </w:r>
          <w:r w:rsidDel="00B77D18">
            <w:delText>Btu</w:delText>
          </w:r>
          <w:r w:rsidRPr="001E4CC4" w:rsidDel="00B77D18">
            <w:delText>/day</w:delText>
          </w:r>
          <w:r w:rsidRPr="001A59BF" w:rsidDel="00B77D18">
            <w:rPr>
              <w:vertAlign w:val="subscript"/>
            </w:rPr>
            <w:delText>S</w:delText>
          </w:r>
          <w:r w:rsidRPr="001E4CC4" w:rsidDel="00B77D18">
            <w:rPr>
              <w:vertAlign w:val="subscript"/>
            </w:rPr>
            <w:delText>teamEE</w:delText>
          </w:r>
          <w:r w:rsidRPr="001A59BF" w:rsidDel="00B77D18">
            <w:delText xml:space="preserve"> </w:delText>
          </w:r>
          <w:r w:rsidDel="00B77D18">
            <w:delText>+ DIE</w:delText>
          </w:r>
          <w:r w:rsidDel="00B77D18">
            <w:rPr>
              <w:vertAlign w:val="subscript"/>
            </w:rPr>
            <w:delText xml:space="preserve">ConvEENG </w:delText>
          </w:r>
          <w:r w:rsidDel="00B77D18">
            <w:delText>+ DIE</w:delText>
          </w:r>
          <w:r w:rsidRPr="00DB3B92" w:rsidDel="00B77D18">
            <w:rPr>
              <w:vertAlign w:val="subscript"/>
            </w:rPr>
            <w:delText>steamEE</w:delText>
          </w:r>
          <w:r w:rsidDel="00B77D18">
            <w:rPr>
              <w:vertAlign w:val="subscript"/>
            </w:rPr>
            <w:delText>NG</w:delText>
          </w:r>
        </w:del>
      </w:ins>
    </w:p>
    <w:p w:rsidR="006B4987" w:rsidDel="00B77D18" w:rsidRDefault="006B4987" w:rsidP="006B4987">
      <w:pPr>
        <w:spacing w:after="120"/>
        <w:ind w:left="720" w:firstLine="187"/>
        <w:rPr>
          <w:ins w:id="1563" w:author="Shraddha Raikar" w:date="2015-10-19T13:50:00Z"/>
          <w:del w:id="1564" w:author="April Desclos" w:date="2015-11-07T08:41:00Z"/>
        </w:rPr>
      </w:pPr>
      <w:ins w:id="1565" w:author="Shraddha Raikar" w:date="2015-10-19T13:50:00Z">
        <w:del w:id="1566" w:author="April Desclos" w:date="2015-11-07T08:41:00Z">
          <w:r w:rsidDel="00B77D18">
            <w:delText>Btu</w:delText>
          </w:r>
          <w:r w:rsidRPr="001E4CC4" w:rsidDel="00B77D18">
            <w:delText>/day</w:delText>
          </w:r>
          <w:r w:rsidRPr="001A59BF" w:rsidDel="00B77D18">
            <w:rPr>
              <w:vertAlign w:val="subscript"/>
            </w:rPr>
            <w:delText>Conv</w:delText>
          </w:r>
          <w:r w:rsidRPr="001E4CC4" w:rsidDel="00B77D18">
            <w:rPr>
              <w:vertAlign w:val="subscript"/>
            </w:rPr>
            <w:delText>EE</w:delText>
          </w:r>
          <w:r w:rsidRPr="001A59BF" w:rsidDel="00B77D18">
            <w:delText xml:space="preserve"> </w:delText>
          </w:r>
          <w:r w:rsidDel="00B77D18">
            <w:delText>= Total Daily enegy consumed by efficient unit in convection cooking mode</w:delText>
          </w:r>
        </w:del>
      </w:ins>
    </w:p>
    <w:p w:rsidR="006B4987" w:rsidRPr="001A59BF" w:rsidDel="00B77D18" w:rsidRDefault="006B4987" w:rsidP="006B4987">
      <w:pPr>
        <w:ind w:left="720" w:firstLine="360"/>
        <w:rPr>
          <w:ins w:id="1567" w:author="Shraddha Raikar" w:date="2015-10-19T13:50:00Z"/>
          <w:del w:id="1568" w:author="April Desclos" w:date="2015-11-07T08:41:00Z"/>
        </w:rPr>
      </w:pPr>
      <w:ins w:id="1569" w:author="Shraddha Raikar" w:date="2015-10-19T13:50:00Z">
        <w:del w:id="1570" w:author="April Desclos" w:date="2015-11-07T08:41:00Z">
          <w:r w:rsidRPr="001E4CC4" w:rsidDel="00B77D18">
            <w:delText xml:space="preserve">= </w:delText>
          </w:r>
          <w:r w:rsidDel="00B77D18">
            <w:delText xml:space="preserve">M </w:delText>
          </w:r>
          <w:r w:rsidRPr="001E4CC4" w:rsidDel="00B77D18">
            <w:delText>*</w:delText>
          </w:r>
          <w:r w:rsidDel="00B77D18">
            <w:delText xml:space="preserve"> </w:delText>
          </w:r>
          <w:r w:rsidRPr="001E4CC4" w:rsidDel="00B77D18">
            <w:delText>E</w:delText>
          </w:r>
          <w:r w:rsidRPr="007666B9" w:rsidDel="00B77D18">
            <w:rPr>
              <w:vertAlign w:val="subscript"/>
            </w:rPr>
            <w:delText>C</w:delText>
          </w:r>
          <w:r w:rsidRPr="001E4CC4" w:rsidDel="00B77D18">
            <w:rPr>
              <w:vertAlign w:val="subscript"/>
            </w:rPr>
            <w:delText>onv</w:delText>
          </w:r>
          <w:r w:rsidDel="00B77D18">
            <w:rPr>
              <w:vertAlign w:val="subscript"/>
            </w:rPr>
            <w:delText>NG</w:delText>
          </w:r>
          <w:r w:rsidDel="00B77D18">
            <w:delText xml:space="preserve"> </w:delText>
          </w:r>
          <w:r w:rsidRPr="001E4CC4" w:rsidDel="00B77D18">
            <w:delText>/</w:delText>
          </w:r>
          <w:r w:rsidDel="00B77D18">
            <w:delText xml:space="preserve"> </w:delText>
          </w:r>
          <w:r w:rsidRPr="001E4CC4" w:rsidDel="00B77D18">
            <w:delText>η</w:delText>
          </w:r>
          <w:r w:rsidDel="00B77D18">
            <w:delText>NG</w:delText>
          </w:r>
          <w:r w:rsidRPr="007666B9" w:rsidDel="00B77D18">
            <w:rPr>
              <w:vertAlign w:val="subscript"/>
            </w:rPr>
            <w:delText>C</w:delText>
          </w:r>
          <w:r w:rsidRPr="001E4CC4" w:rsidDel="00B77D18">
            <w:rPr>
              <w:vertAlign w:val="subscript"/>
            </w:rPr>
            <w:delText>onv</w:delText>
          </w:r>
          <w:r w:rsidDel="00B77D18">
            <w:rPr>
              <w:vertAlign w:val="subscript"/>
            </w:rPr>
            <w:delText>EE</w:delText>
          </w:r>
          <w:r w:rsidDel="00B77D18">
            <w:delText>* %</w:delText>
          </w:r>
          <w:r w:rsidRPr="00EB0280" w:rsidDel="00B77D18">
            <w:rPr>
              <w:vertAlign w:val="subscript"/>
            </w:rPr>
            <w:delText>Conv</w:delText>
          </w:r>
        </w:del>
      </w:ins>
    </w:p>
    <w:p w:rsidR="006B4987" w:rsidRPr="00EB0280" w:rsidDel="00B77D18" w:rsidRDefault="006B4987" w:rsidP="006B4987">
      <w:pPr>
        <w:spacing w:after="120"/>
        <w:ind w:left="187" w:firstLine="720"/>
        <w:rPr>
          <w:ins w:id="1571" w:author="Shraddha Raikar" w:date="2015-10-19T13:50:00Z"/>
          <w:del w:id="1572" w:author="April Desclos" w:date="2015-11-07T08:41:00Z"/>
        </w:rPr>
      </w:pPr>
      <w:ins w:id="1573" w:author="Shraddha Raikar" w:date="2015-10-19T13:50:00Z">
        <w:del w:id="1574" w:author="April Desclos" w:date="2015-11-07T08:41:00Z">
          <w:r w:rsidDel="00B77D18">
            <w:delText>Btu</w:delText>
          </w:r>
          <w:r w:rsidRPr="001E4CC4" w:rsidDel="00B77D18">
            <w:delText>/day</w:delText>
          </w:r>
          <w:r w:rsidRPr="001A59BF" w:rsidDel="00B77D18">
            <w:rPr>
              <w:vertAlign w:val="subscript"/>
            </w:rPr>
            <w:delText>S</w:delText>
          </w:r>
          <w:r w:rsidDel="00B77D18">
            <w:rPr>
              <w:vertAlign w:val="subscript"/>
            </w:rPr>
            <w:delText>team</w:delText>
          </w:r>
          <w:r w:rsidRPr="001E4CC4" w:rsidDel="00B77D18">
            <w:rPr>
              <w:vertAlign w:val="subscript"/>
            </w:rPr>
            <w:delText>EE</w:delText>
          </w:r>
          <w:r w:rsidDel="00B77D18">
            <w:delText xml:space="preserve"> = Total Daily enegy consumed by efficient unit in steam cooking mode</w:delText>
          </w:r>
        </w:del>
      </w:ins>
    </w:p>
    <w:p w:rsidR="006B4987" w:rsidDel="00B77D18" w:rsidRDefault="006B4987" w:rsidP="006B4987">
      <w:pPr>
        <w:ind w:left="180" w:firstLine="900"/>
        <w:rPr>
          <w:ins w:id="1575" w:author="Shraddha Raikar" w:date="2015-10-19T13:50:00Z"/>
          <w:del w:id="1576" w:author="April Desclos" w:date="2015-11-07T08:41:00Z"/>
        </w:rPr>
      </w:pPr>
      <w:ins w:id="1577" w:author="Shraddha Raikar" w:date="2015-10-19T13:50:00Z">
        <w:del w:id="1578" w:author="April Desclos" w:date="2015-11-07T08:41:00Z">
          <w:r w:rsidDel="00B77D18">
            <w:delText xml:space="preserve">= M </w:delText>
          </w:r>
          <w:r w:rsidRPr="001E4CC4" w:rsidDel="00B77D18">
            <w:delText>*</w:delText>
          </w:r>
          <w:r w:rsidDel="00B77D18">
            <w:delText xml:space="preserve"> </w:delText>
          </w:r>
          <w:r w:rsidRPr="001E4CC4" w:rsidDel="00B77D18">
            <w:delText>E</w:delText>
          </w:r>
          <w:r w:rsidDel="00B77D18">
            <w:rPr>
              <w:vertAlign w:val="subscript"/>
            </w:rPr>
            <w:delText>SteamNG</w:delText>
          </w:r>
          <w:r w:rsidDel="00B77D18">
            <w:delText xml:space="preserve"> </w:delText>
          </w:r>
          <w:r w:rsidRPr="001E4CC4" w:rsidDel="00B77D18">
            <w:delText>/</w:delText>
          </w:r>
          <w:r w:rsidDel="00B77D18">
            <w:delText xml:space="preserve"> </w:delText>
          </w:r>
          <w:r w:rsidRPr="001E4CC4" w:rsidDel="00B77D18">
            <w:delText>η</w:delText>
          </w:r>
          <w:r w:rsidDel="00B77D18">
            <w:delText>NG</w:delText>
          </w:r>
          <w:r w:rsidRPr="00966637" w:rsidDel="00B77D18">
            <w:rPr>
              <w:vertAlign w:val="subscript"/>
            </w:rPr>
            <w:delText>Steam</w:delText>
          </w:r>
          <w:r w:rsidDel="00B77D18">
            <w:rPr>
              <w:vertAlign w:val="subscript"/>
            </w:rPr>
            <w:delText>EE</w:delText>
          </w:r>
          <w:r w:rsidDel="00B77D18">
            <w:delText>* %</w:delText>
          </w:r>
          <w:r w:rsidDel="00B77D18">
            <w:rPr>
              <w:vertAlign w:val="subscript"/>
            </w:rPr>
            <w:delText>steam</w:delText>
          </w:r>
          <w:r w:rsidDel="00B77D18">
            <w:delText xml:space="preserve"> </w:delText>
          </w:r>
        </w:del>
      </w:ins>
    </w:p>
    <w:p w:rsidR="006B4987" w:rsidDel="00B77D18" w:rsidRDefault="006B4987" w:rsidP="006B4987">
      <w:pPr>
        <w:spacing w:after="120"/>
        <w:ind w:left="187" w:firstLine="720"/>
        <w:rPr>
          <w:ins w:id="1579" w:author="Shraddha Raikar" w:date="2015-10-19T13:50:00Z"/>
          <w:del w:id="1580" w:author="April Desclos" w:date="2015-11-07T08:41:00Z"/>
        </w:rPr>
      </w:pPr>
      <w:ins w:id="1581" w:author="Shraddha Raikar" w:date="2015-10-19T13:50:00Z">
        <w:del w:id="1582" w:author="April Desclos" w:date="2015-11-07T08:41:00Z">
          <w:r w:rsidDel="00B77D18">
            <w:delText>DIE</w:delText>
          </w:r>
          <w:r w:rsidDel="00B77D18">
            <w:rPr>
              <w:vertAlign w:val="subscript"/>
            </w:rPr>
            <w:delText>ConvEENG</w:delText>
          </w:r>
          <w:r w:rsidDel="00B77D18">
            <w:delText xml:space="preserve"> = Total Daily Idle Energy consumed by efficient unit in convection mode</w:delText>
          </w:r>
        </w:del>
      </w:ins>
    </w:p>
    <w:p w:rsidR="006B4987" w:rsidDel="00B77D18" w:rsidRDefault="006B4987" w:rsidP="006B4987">
      <w:pPr>
        <w:ind w:left="720" w:firstLine="450"/>
        <w:rPr>
          <w:ins w:id="1583" w:author="Shraddha Raikar" w:date="2015-10-19T13:50:00Z"/>
          <w:del w:id="1584" w:author="April Desclos" w:date="2015-11-07T08:41:00Z"/>
        </w:rPr>
      </w:pPr>
      <w:ins w:id="1585" w:author="Shraddha Raikar" w:date="2015-10-19T13:50:00Z">
        <w:del w:id="1586" w:author="April Desclos" w:date="2015-11-07T08:41:00Z">
          <w:r w:rsidDel="00B77D18">
            <w:delText>= E</w:delText>
          </w:r>
          <w:r w:rsidRPr="00726159" w:rsidDel="00B77D18">
            <w:rPr>
              <w:vertAlign w:val="subscript"/>
            </w:rPr>
            <w:delText>IdleConv</w:delText>
          </w:r>
          <w:r w:rsidDel="00B77D18">
            <w:rPr>
              <w:vertAlign w:val="subscript"/>
            </w:rPr>
            <w:delText>EENG</w:delText>
          </w:r>
          <w:r w:rsidDel="00B77D18">
            <w:delText xml:space="preserve"> * T</w:delText>
          </w:r>
          <w:r w:rsidRPr="00726159" w:rsidDel="00B77D18">
            <w:rPr>
              <w:vertAlign w:val="subscript"/>
            </w:rPr>
            <w:delText>idle</w:delText>
          </w:r>
          <w:r w:rsidDel="00B77D18">
            <w:rPr>
              <w:vertAlign w:val="subscript"/>
            </w:rPr>
            <w:delText>ConvEENG</w:delText>
          </w:r>
        </w:del>
      </w:ins>
    </w:p>
    <w:p w:rsidR="006B4987" w:rsidRPr="000977BF" w:rsidDel="00B77D18" w:rsidRDefault="006B4987" w:rsidP="006B4987">
      <w:pPr>
        <w:spacing w:after="120"/>
        <w:ind w:left="360" w:firstLine="547"/>
        <w:rPr>
          <w:ins w:id="1587" w:author="Shraddha Raikar" w:date="2015-10-19T13:50:00Z"/>
          <w:del w:id="1588" w:author="April Desclos" w:date="2015-11-07T08:41:00Z"/>
        </w:rPr>
      </w:pPr>
      <w:ins w:id="1589" w:author="Shraddha Raikar" w:date="2015-10-19T13:50:00Z">
        <w:del w:id="1590" w:author="April Desclos" w:date="2015-11-07T08:41:00Z">
          <w:r w:rsidDel="00B77D18">
            <w:delText>DiE</w:delText>
          </w:r>
          <w:r w:rsidDel="00B77D18">
            <w:rPr>
              <w:vertAlign w:val="subscript"/>
            </w:rPr>
            <w:delText>SteamEENG</w:delText>
          </w:r>
          <w:r w:rsidDel="00B77D18">
            <w:delText xml:space="preserve"> = Total Daily Idle Energy consumed by efficient unit in steam mode</w:delText>
          </w:r>
        </w:del>
      </w:ins>
    </w:p>
    <w:p w:rsidR="006B4987" w:rsidDel="00B77D18" w:rsidRDefault="006B4987" w:rsidP="006B4987">
      <w:pPr>
        <w:ind w:left="720" w:firstLine="450"/>
        <w:rPr>
          <w:ins w:id="1591" w:author="Shraddha Raikar" w:date="2015-10-19T13:50:00Z"/>
          <w:del w:id="1592" w:author="April Desclos" w:date="2015-11-07T08:41:00Z"/>
        </w:rPr>
      </w:pPr>
      <w:ins w:id="1593" w:author="Shraddha Raikar" w:date="2015-10-19T13:50:00Z">
        <w:del w:id="1594" w:author="April Desclos" w:date="2015-11-07T08:41:00Z">
          <w:r w:rsidDel="00B77D18">
            <w:delText>= E</w:delText>
          </w:r>
          <w:r w:rsidDel="00B77D18">
            <w:rPr>
              <w:vertAlign w:val="subscript"/>
            </w:rPr>
            <w:delText>IdleSteamEENG</w:delText>
          </w:r>
          <w:r w:rsidDel="00B77D18">
            <w:delText xml:space="preserve"> * T</w:delText>
          </w:r>
          <w:r w:rsidRPr="00726159" w:rsidDel="00B77D18">
            <w:rPr>
              <w:vertAlign w:val="subscript"/>
            </w:rPr>
            <w:delText>idle</w:delText>
          </w:r>
          <w:r w:rsidDel="00B77D18">
            <w:rPr>
              <w:vertAlign w:val="subscript"/>
            </w:rPr>
            <w:delText>SteamEENG</w:delText>
          </w:r>
        </w:del>
      </w:ins>
    </w:p>
    <w:p w:rsidR="006B4987" w:rsidRDefault="006B4987" w:rsidP="006B4987">
      <w:pPr>
        <w:widowControl/>
        <w:spacing w:before="240" w:after="0"/>
        <w:jc w:val="left"/>
        <w:rPr>
          <w:ins w:id="1595" w:author="Shraddha Raikar" w:date="2015-10-19T13:50:00Z"/>
          <w:rFonts w:cs="Arial"/>
          <w:szCs w:val="20"/>
        </w:rPr>
      </w:pPr>
      <w:ins w:id="1596" w:author="Shraddha Raikar" w:date="2015-10-19T13:50:00Z">
        <w:r>
          <w:rPr>
            <w:rFonts w:cs="Arial"/>
            <w:szCs w:val="20"/>
          </w:rPr>
          <w:t>Where</w:t>
        </w:r>
      </w:ins>
      <w:ins w:id="1597" w:author="April Desclos" w:date="2015-11-07T08:54:00Z">
        <w:r w:rsidR="00DD5534">
          <w:rPr>
            <w:rFonts w:cs="Arial"/>
            <w:szCs w:val="20"/>
          </w:rPr>
          <w:t>:</w:t>
        </w:r>
      </w:ins>
      <w:ins w:id="1598" w:author="Shraddha Raikar" w:date="2015-10-19T13:50:00Z">
        <w:del w:id="1599" w:author="April Desclos" w:date="2015-11-07T08:54:00Z">
          <w:r w:rsidDel="00DD5534">
            <w:rPr>
              <w:rFonts w:cs="Arial"/>
              <w:szCs w:val="20"/>
            </w:rPr>
            <w:delText>,</w:delText>
          </w:r>
        </w:del>
      </w:ins>
    </w:p>
    <w:p w:rsidR="00DD5534" w:rsidRPr="002E0349" w:rsidRDefault="00DD5534" w:rsidP="00DD5534">
      <w:pPr>
        <w:spacing w:before="240"/>
        <w:ind w:firstLine="720"/>
        <w:rPr>
          <w:ins w:id="1600" w:author="April Desclos" w:date="2015-11-07T08:54:00Z"/>
        </w:rPr>
      </w:pPr>
      <w:proofErr w:type="spellStart"/>
      <w:ins w:id="1601" w:author="April Desclos" w:date="2015-11-07T08:54:00Z">
        <w:r>
          <w:t>LB</w:t>
        </w:r>
        <w:r>
          <w:rPr>
            <w:vertAlign w:val="subscript"/>
          </w:rPr>
          <w:t>Gas</w:t>
        </w:r>
        <w:proofErr w:type="spellEnd"/>
        <w:r>
          <w:tab/>
        </w:r>
        <w:r>
          <w:tab/>
        </w:r>
        <w:r>
          <w:tab/>
        </w:r>
        <w:r w:rsidRPr="002E0349">
          <w:t>=</w:t>
        </w:r>
        <w:r>
          <w:t xml:space="preserve"> </w:t>
        </w:r>
        <w:r w:rsidRPr="002E0349">
          <w:t>Estimated mass of food cooked per day</w:t>
        </w:r>
        <w:r>
          <w:t xml:space="preserve"> </w:t>
        </w:r>
      </w:ins>
      <w:ins w:id="1602" w:author="April Desclos" w:date="2015-11-07T08:56:00Z">
        <w:r>
          <w:t xml:space="preserve">for gas oven </w:t>
        </w:r>
      </w:ins>
      <w:ins w:id="1603" w:author="April Desclos" w:date="2015-11-07T08:54:00Z">
        <w:r>
          <w:t>(</w:t>
        </w:r>
        <w:proofErr w:type="spellStart"/>
        <w:r>
          <w:t>lbs</w:t>
        </w:r>
        <w:proofErr w:type="spellEnd"/>
        <w:r>
          <w:t>/day)</w:t>
        </w:r>
      </w:ins>
    </w:p>
    <w:p w:rsidR="00DD5534" w:rsidRDefault="00DD5534">
      <w:pPr>
        <w:ind w:left="720" w:firstLine="720"/>
        <w:rPr>
          <w:ins w:id="1604" w:author="April Desclos" w:date="2015-11-07T08:54:00Z"/>
        </w:rPr>
        <w:pPrChange w:id="1605" w:author="April Desclos" w:date="2015-11-07T08:59:00Z">
          <w:pPr>
            <w:spacing w:before="240" w:after="0"/>
            <w:ind w:firstLine="720"/>
          </w:pPr>
        </w:pPrChange>
      </w:pPr>
      <w:ins w:id="1606" w:author="April Desclos" w:date="2015-11-07T08:54:00Z">
        <w:r>
          <w:tab/>
        </w:r>
        <w:r>
          <w:tab/>
        </w:r>
        <w:r w:rsidRPr="002E0349">
          <w:t>=</w:t>
        </w:r>
        <w:r>
          <w:t xml:space="preserve"> Custom, or if unknown, use 20</w:t>
        </w:r>
        <w:r w:rsidRPr="002E0349">
          <w:t>0</w:t>
        </w:r>
        <w:r>
          <w:t xml:space="preserve"> </w:t>
        </w:r>
        <w:proofErr w:type="spellStart"/>
        <w:r>
          <w:t>lbs</w:t>
        </w:r>
        <w:proofErr w:type="spellEnd"/>
        <w:r>
          <w:t xml:space="preserve"> (If P &lt;15)</w:t>
        </w:r>
      </w:ins>
      <w:ins w:id="1607" w:author="April Desclos" w:date="2015-11-07T08:56:00Z">
        <w:r>
          <w:t xml:space="preserve">, </w:t>
        </w:r>
      </w:ins>
      <w:ins w:id="1608" w:author="April Desclos" w:date="2015-11-07T08:54:00Z">
        <w:r>
          <w:t xml:space="preserve">250 </w:t>
        </w:r>
        <w:proofErr w:type="spellStart"/>
        <w:r>
          <w:t>lbs</w:t>
        </w:r>
        <w:proofErr w:type="spellEnd"/>
        <w:r>
          <w:rPr>
            <w:vertAlign w:val="superscript"/>
          </w:rPr>
          <w:t xml:space="preserve"> </w:t>
        </w:r>
        <w:r>
          <w:t xml:space="preserve">(If 15 &lt;= P </w:t>
        </w:r>
      </w:ins>
      <w:ins w:id="1609" w:author="April Desclos" w:date="2015-11-07T08:57:00Z">
        <w:r>
          <w:t>3</w:t>
        </w:r>
      </w:ins>
      <w:ins w:id="1610" w:author="April Desclos" w:date="2015-11-07T08:54:00Z">
        <w:r>
          <w:t>0)</w:t>
        </w:r>
      </w:ins>
      <w:ins w:id="1611" w:author="April Desclos" w:date="2015-11-07T08:56:00Z">
        <w:r>
          <w:t xml:space="preserve">, or 400 </w:t>
        </w:r>
      </w:ins>
      <w:ins w:id="1612" w:author="April Desclos" w:date="2015-11-07T08:58:00Z">
        <w:r>
          <w:tab/>
        </w:r>
        <w:r>
          <w:tab/>
        </w:r>
        <w:r>
          <w:tab/>
        </w:r>
        <w:r>
          <w:tab/>
        </w:r>
      </w:ins>
      <w:proofErr w:type="spellStart"/>
      <w:ins w:id="1613" w:author="April Desclos" w:date="2015-11-07T08:56:00Z">
        <w:r>
          <w:t>lbs</w:t>
        </w:r>
        <w:proofErr w:type="spellEnd"/>
        <w:r>
          <w:t xml:space="preserve"> </w:t>
        </w:r>
      </w:ins>
      <w:ins w:id="1614" w:author="April Desclos" w:date="2015-11-07T08:57:00Z">
        <w:r>
          <w:t xml:space="preserve">(If P </w:t>
        </w:r>
      </w:ins>
      <w:ins w:id="1615" w:author="April Desclos" w:date="2015-11-07T08:58:00Z">
        <w:r>
          <w:t>= &gt;30</w:t>
        </w:r>
      </w:ins>
      <w:ins w:id="1616" w:author="April Desclos" w:date="2015-11-07T08:57:00Z">
        <w:r>
          <w:t>)</w:t>
        </w:r>
      </w:ins>
    </w:p>
    <w:p w:rsidR="006B4987" w:rsidRDefault="00DD5534">
      <w:pPr>
        <w:spacing w:before="240"/>
        <w:ind w:firstLine="720"/>
        <w:rPr>
          <w:ins w:id="1617" w:author="Shraddha Raikar" w:date="2015-10-19T13:50:00Z"/>
        </w:rPr>
        <w:pPrChange w:id="1618" w:author="April Desclos" w:date="2015-11-07T08:59:00Z">
          <w:pPr>
            <w:spacing w:before="240" w:after="0"/>
            <w:ind w:firstLine="720"/>
          </w:pPr>
        </w:pPrChange>
      </w:pPr>
      <w:proofErr w:type="spellStart"/>
      <w:ins w:id="1619" w:author="April Desclos" w:date="2015-11-07T08:59:00Z">
        <w:r>
          <w:lastRenderedPageBreak/>
          <w:t>EFOOD</w:t>
        </w:r>
        <w:r>
          <w:rPr>
            <w:vertAlign w:val="subscript"/>
          </w:rPr>
          <w:t>ConvGas</w:t>
        </w:r>
      </w:ins>
      <w:proofErr w:type="spellEnd"/>
      <w:ins w:id="1620" w:author="Shraddha Raikar" w:date="2015-10-19T13:50:00Z">
        <w:del w:id="1621" w:author="April Desclos" w:date="2015-11-07T08:59:00Z">
          <w:r w:rsidR="006B4987" w:rsidRPr="002E0349" w:rsidDel="00DD5534">
            <w:delText>E</w:delText>
          </w:r>
          <w:r w:rsidR="006B4987" w:rsidDel="00DD5534">
            <w:rPr>
              <w:vertAlign w:val="subscript"/>
            </w:rPr>
            <w:delText>C</w:delText>
          </w:r>
          <w:r w:rsidR="006B4987" w:rsidRPr="002E0349" w:rsidDel="00DD5534">
            <w:rPr>
              <w:vertAlign w:val="subscript"/>
            </w:rPr>
            <w:delText>onv</w:delText>
          </w:r>
          <w:r w:rsidR="006B4987" w:rsidDel="00DD5534">
            <w:rPr>
              <w:vertAlign w:val="subscript"/>
            </w:rPr>
            <w:delText>NG</w:delText>
          </w:r>
        </w:del>
        <w:r w:rsidR="006B4987" w:rsidRPr="00115295">
          <w:t xml:space="preserve"> </w:t>
        </w:r>
      </w:ins>
      <w:ins w:id="1622" w:author="April Desclos" w:date="2015-11-07T08:59:00Z">
        <w:r>
          <w:tab/>
        </w:r>
        <w:r>
          <w:tab/>
        </w:r>
      </w:ins>
      <w:ins w:id="1623" w:author="Shraddha Raikar" w:date="2015-10-19T13:50:00Z">
        <w:r w:rsidR="006B4987" w:rsidRPr="002E0349">
          <w:t>=</w:t>
        </w:r>
        <w:r w:rsidR="006B4987">
          <w:t xml:space="preserve"> </w:t>
        </w:r>
        <w:r w:rsidR="006B4987" w:rsidRPr="002E0349">
          <w:t>Energy absorbed by food product</w:t>
        </w:r>
        <w:r w:rsidR="006B4987">
          <w:t xml:space="preserve"> for </w:t>
        </w:r>
      </w:ins>
      <w:ins w:id="1624" w:author="April Desclos" w:date="2015-11-07T09:00:00Z">
        <w:r>
          <w:t>g</w:t>
        </w:r>
      </w:ins>
      <w:ins w:id="1625" w:author="Shraddha Raikar" w:date="2015-10-19T13:50:00Z">
        <w:del w:id="1626" w:author="April Desclos" w:date="2015-11-07T09:00:00Z">
          <w:r w:rsidR="006B4987" w:rsidDel="00DD5534">
            <w:delText>Natural G</w:delText>
          </w:r>
        </w:del>
        <w:r w:rsidR="006B4987">
          <w:t xml:space="preserve">as </w:t>
        </w:r>
      </w:ins>
      <w:ins w:id="1627" w:author="April Desclos" w:date="2015-11-07T09:00:00Z">
        <w:r>
          <w:t>o</w:t>
        </w:r>
      </w:ins>
      <w:ins w:id="1628" w:author="Shraddha Raikar" w:date="2015-10-19T13:50:00Z">
        <w:del w:id="1629" w:author="April Desclos" w:date="2015-11-07T09:00:00Z">
          <w:r w:rsidR="006B4987" w:rsidDel="00DD5534">
            <w:delText>O</w:delText>
          </w:r>
        </w:del>
        <w:r w:rsidR="006B4987">
          <w:t>ven</w:t>
        </w:r>
      </w:ins>
      <w:ins w:id="1630" w:author="April Desclos" w:date="2015-11-07T09:00:00Z">
        <w:r>
          <w:t xml:space="preserve"> in </w:t>
        </w:r>
      </w:ins>
      <w:ins w:id="1631" w:author="Shraddha Raikar" w:date="2015-10-19T13:50:00Z">
        <w:del w:id="1632" w:author="April Desclos" w:date="2015-11-07T09:00:00Z">
          <w:r w:rsidR="006B4987" w:rsidRPr="002E0349" w:rsidDel="00DD5534">
            <w:delText xml:space="preserve">: cooking by </w:delText>
          </w:r>
        </w:del>
        <w:r w:rsidR="006B4987" w:rsidRPr="002E0349">
          <w:t>convection</w:t>
        </w:r>
        <w:r w:rsidR="006B4987">
          <w:t xml:space="preserve"> mode</w:t>
        </w:r>
      </w:ins>
    </w:p>
    <w:p w:rsidR="006B4987" w:rsidRPr="00115295" w:rsidRDefault="006B4987">
      <w:pPr>
        <w:ind w:firstLine="720"/>
        <w:rPr>
          <w:ins w:id="1633" w:author="Shraddha Raikar" w:date="2015-10-19T13:50:00Z"/>
        </w:rPr>
        <w:pPrChange w:id="1634" w:author="April Desclos" w:date="2015-11-07T08:59:00Z">
          <w:pPr>
            <w:spacing w:after="0"/>
            <w:ind w:firstLine="720"/>
          </w:pPr>
        </w:pPrChange>
      </w:pPr>
      <w:ins w:id="1635" w:author="Shraddha Raikar" w:date="2015-10-19T13:50:00Z">
        <w:r>
          <w:tab/>
        </w:r>
      </w:ins>
      <w:ins w:id="1636" w:author="April Desclos" w:date="2015-11-07T08:59:00Z">
        <w:r w:rsidR="00DD5534">
          <w:tab/>
        </w:r>
        <w:r w:rsidR="00DD5534">
          <w:tab/>
        </w:r>
      </w:ins>
      <w:ins w:id="1637" w:author="Shraddha Raikar" w:date="2015-10-19T13:50:00Z">
        <w:r>
          <w:t>=</w:t>
        </w:r>
        <w:r w:rsidRPr="00E443B0">
          <w:t xml:space="preserve"> </w:t>
        </w:r>
        <w:r>
          <w:t>Custom</w:t>
        </w:r>
        <w:del w:id="1638" w:author="April Desclos" w:date="2015-11-07T09:00:00Z">
          <w:r w:rsidDel="00DD5534">
            <w:delText>,</w:delText>
          </w:r>
        </w:del>
        <w:r>
          <w:t xml:space="preserve"> or if unknown</w:t>
        </w:r>
      </w:ins>
      <w:ins w:id="1639" w:author="April Desclos" w:date="2015-11-07T09:00:00Z">
        <w:r w:rsidR="00DD5534">
          <w:t>, use</w:t>
        </w:r>
      </w:ins>
      <w:ins w:id="1640" w:author="Shraddha Raikar" w:date="2015-10-19T13:50:00Z">
        <w:del w:id="1641" w:author="April Desclos" w:date="2015-11-07T09:00:00Z">
          <w:r w:rsidDel="00DD5534">
            <w:delText xml:space="preserve"> = </w:delText>
          </w:r>
        </w:del>
        <w:r>
          <w:t xml:space="preserve"> 250 Btu/</w:t>
        </w:r>
        <w:proofErr w:type="spellStart"/>
        <w:r>
          <w:t>lb</w:t>
        </w:r>
        <w:proofErr w:type="spellEnd"/>
        <w:del w:id="1642" w:author="April Desclos" w:date="2015-11-07T09:00:00Z">
          <w:r w:rsidDel="00DD5534">
            <w:rPr>
              <w:vertAlign w:val="superscript"/>
            </w:rPr>
            <w:delText>8</w:delText>
          </w:r>
        </w:del>
      </w:ins>
    </w:p>
    <w:p w:rsidR="00DD5534" w:rsidRDefault="00DD5534" w:rsidP="00863DDF">
      <w:pPr>
        <w:widowControl/>
        <w:spacing w:before="240"/>
        <w:ind w:firstLine="720"/>
        <w:jc w:val="left"/>
        <w:rPr>
          <w:ins w:id="1643" w:author="April Desclos" w:date="2015-11-07T09:01:00Z"/>
        </w:rPr>
      </w:pPr>
      <w:proofErr w:type="spellStart"/>
      <w:ins w:id="1644" w:author="April Desclos" w:date="2015-11-07T09:01:00Z">
        <w:r>
          <w:t>GasEFF</w:t>
        </w:r>
        <w:proofErr w:type="spellEnd"/>
        <w:r>
          <w:tab/>
        </w:r>
        <w:r>
          <w:tab/>
        </w:r>
        <w:r>
          <w:tab/>
        </w:r>
        <w:r w:rsidRPr="003A334C">
          <w:t>=</w:t>
        </w:r>
        <w:r>
          <w:t xml:space="preserve"> </w:t>
        </w:r>
        <w:r w:rsidRPr="003A334C">
          <w:t>Cooking energy efficiency</w:t>
        </w:r>
        <w:r>
          <w:t xml:space="preserve"> of </w:t>
        </w:r>
      </w:ins>
      <w:ins w:id="1645" w:author="April Desclos" w:date="2015-11-07T09:02:00Z">
        <w:r>
          <w:t>gas</w:t>
        </w:r>
      </w:ins>
      <w:ins w:id="1646" w:author="April Desclos" w:date="2015-11-07T09:01:00Z">
        <w:r>
          <w:t xml:space="preserve"> oven </w:t>
        </w:r>
      </w:ins>
    </w:p>
    <w:p w:rsidR="00DD5534" w:rsidRDefault="00DD5534" w:rsidP="00DD5534">
      <w:pPr>
        <w:widowControl/>
        <w:ind w:left="720" w:firstLine="720"/>
        <w:jc w:val="left"/>
        <w:rPr>
          <w:ins w:id="1647" w:author="April Desclos" w:date="2015-11-07T09:01:00Z"/>
        </w:rPr>
      </w:pPr>
      <w:ins w:id="1648" w:author="April Desclos" w:date="2015-11-07T09:01:00Z">
        <w:r>
          <w:tab/>
        </w:r>
        <w:r>
          <w:tab/>
          <w:t>= Custom or if unknown, use values from table below</w:t>
        </w:r>
      </w:ins>
    </w:p>
    <w:tbl>
      <w:tblPr>
        <w:tblStyle w:val="TableGrid"/>
        <w:tblW w:w="0" w:type="auto"/>
        <w:tblInd w:w="1885" w:type="dxa"/>
        <w:tblLook w:val="04A0" w:firstRow="1" w:lastRow="0" w:firstColumn="1" w:lastColumn="0" w:noHBand="0" w:noVBand="1"/>
      </w:tblPr>
      <w:tblGrid>
        <w:gridCol w:w="1842"/>
        <w:gridCol w:w="1830"/>
        <w:gridCol w:w="1830"/>
      </w:tblGrid>
      <w:tr w:rsidR="006B4987" w:rsidTr="00863DDF">
        <w:trPr>
          <w:ins w:id="1649" w:author="Shraddha Raikar" w:date="2015-10-19T13:50:00Z"/>
        </w:trPr>
        <w:tc>
          <w:tcPr>
            <w:tcW w:w="1842" w:type="dxa"/>
          </w:tcPr>
          <w:p w:rsidR="006B4987" w:rsidRPr="00697741" w:rsidRDefault="006B4987" w:rsidP="00F111FC">
            <w:pPr>
              <w:widowControl/>
              <w:spacing w:before="120" w:after="0"/>
              <w:jc w:val="left"/>
              <w:rPr>
                <w:ins w:id="1650" w:author="Shraddha Raikar" w:date="2015-10-19T13:50:00Z"/>
                <w:b/>
              </w:rPr>
            </w:pPr>
          </w:p>
        </w:tc>
        <w:tc>
          <w:tcPr>
            <w:tcW w:w="1830" w:type="dxa"/>
          </w:tcPr>
          <w:p w:rsidR="006B4987" w:rsidRPr="00697741" w:rsidRDefault="006B4987">
            <w:pPr>
              <w:widowControl/>
              <w:spacing w:before="120" w:after="0"/>
              <w:jc w:val="center"/>
              <w:rPr>
                <w:ins w:id="1651" w:author="Shraddha Raikar" w:date="2015-10-19T13:50:00Z"/>
                <w:rFonts w:asciiTheme="minorHAnsi" w:hAnsiTheme="minorHAnsi"/>
                <w:b/>
                <w:szCs w:val="22"/>
              </w:rPr>
              <w:pPrChange w:id="1652" w:author="April Desclos" w:date="2015-11-07T09:05:00Z">
                <w:pPr>
                  <w:widowControl/>
                  <w:spacing w:before="120" w:after="0"/>
                  <w:jc w:val="left"/>
                </w:pPr>
              </w:pPrChange>
            </w:pPr>
            <w:ins w:id="1653" w:author="Shraddha Raikar" w:date="2015-10-19T13:50:00Z">
              <w:r w:rsidRPr="00697741">
                <w:rPr>
                  <w:rFonts w:asciiTheme="minorHAnsi" w:hAnsiTheme="minorHAnsi"/>
                  <w:b/>
                  <w:szCs w:val="22"/>
                </w:rPr>
                <w:t>Base</w:t>
              </w:r>
              <w:del w:id="1654" w:author="April Desclos" w:date="2015-11-07T09:02:00Z">
                <w:r w:rsidRPr="00697741" w:rsidDel="00DD5534">
                  <w:rPr>
                    <w:rFonts w:asciiTheme="minorHAnsi" w:hAnsiTheme="minorHAnsi"/>
                    <w:b/>
                    <w:szCs w:val="22"/>
                  </w:rPr>
                  <w:delText>line Unit</w:delText>
                </w:r>
              </w:del>
            </w:ins>
          </w:p>
        </w:tc>
        <w:tc>
          <w:tcPr>
            <w:tcW w:w="1830" w:type="dxa"/>
          </w:tcPr>
          <w:p w:rsidR="006B4987" w:rsidRPr="00697741" w:rsidRDefault="006B4987">
            <w:pPr>
              <w:widowControl/>
              <w:spacing w:before="120" w:after="0"/>
              <w:jc w:val="center"/>
              <w:rPr>
                <w:ins w:id="1655" w:author="Shraddha Raikar" w:date="2015-10-19T13:50:00Z"/>
                <w:rFonts w:asciiTheme="minorHAnsi" w:hAnsiTheme="minorHAnsi"/>
                <w:b/>
                <w:szCs w:val="22"/>
              </w:rPr>
              <w:pPrChange w:id="1656" w:author="April Desclos" w:date="2015-11-07T09:05:00Z">
                <w:pPr>
                  <w:widowControl/>
                  <w:spacing w:before="120" w:after="0"/>
                  <w:jc w:val="left"/>
                </w:pPr>
              </w:pPrChange>
            </w:pPr>
            <w:ins w:id="1657" w:author="Shraddha Raikar" w:date="2015-10-19T13:50:00Z">
              <w:del w:id="1658" w:author="April Desclos" w:date="2015-11-07T09:02:00Z">
                <w:r w:rsidRPr="00697741" w:rsidDel="00DD5534">
                  <w:rPr>
                    <w:rFonts w:asciiTheme="minorHAnsi" w:hAnsiTheme="minorHAnsi"/>
                    <w:b/>
                    <w:szCs w:val="22"/>
                  </w:rPr>
                  <w:delText>Efficienct Unit</w:delText>
                </w:r>
              </w:del>
            </w:ins>
            <w:ins w:id="1659" w:author="April Desclos" w:date="2015-11-07T09:02:00Z">
              <w:r w:rsidR="00DD5534">
                <w:rPr>
                  <w:rFonts w:asciiTheme="minorHAnsi" w:hAnsiTheme="minorHAnsi"/>
                  <w:b/>
                  <w:szCs w:val="22"/>
                </w:rPr>
                <w:t>EE</w:t>
              </w:r>
            </w:ins>
          </w:p>
        </w:tc>
      </w:tr>
      <w:tr w:rsidR="00DD5534" w:rsidTr="00863DDF">
        <w:trPr>
          <w:ins w:id="1660" w:author="Shraddha Raikar" w:date="2015-10-19T13:50:00Z"/>
        </w:trPr>
        <w:tc>
          <w:tcPr>
            <w:tcW w:w="1842" w:type="dxa"/>
          </w:tcPr>
          <w:p w:rsidR="00DD5534" w:rsidRDefault="00863DDF" w:rsidP="00F111FC">
            <w:pPr>
              <w:widowControl/>
              <w:spacing w:before="120" w:after="0"/>
              <w:jc w:val="left"/>
              <w:rPr>
                <w:ins w:id="1661" w:author="Shraddha Raikar" w:date="2015-10-19T13:50:00Z"/>
              </w:rPr>
            </w:pPr>
            <w:proofErr w:type="spellStart"/>
            <w:ins w:id="1662" w:author="April Desclos" w:date="2015-11-07T09:05:00Z">
              <w:r>
                <w:rPr>
                  <w:rFonts w:asciiTheme="minorHAnsi" w:hAnsiTheme="minorHAnsi"/>
                  <w:szCs w:val="22"/>
                </w:rPr>
                <w:t>Gas</w:t>
              </w:r>
            </w:ins>
            <w:ins w:id="1663" w:author="April Desclos" w:date="2015-11-07T09:02:00Z">
              <w:r w:rsidR="00DD5534">
                <w:rPr>
                  <w:rFonts w:asciiTheme="minorHAnsi" w:hAnsiTheme="minorHAnsi"/>
                  <w:szCs w:val="22"/>
                </w:rPr>
                <w:t>EFF</w:t>
              </w:r>
              <w:r w:rsidR="00DD5534" w:rsidRPr="00712A26">
                <w:rPr>
                  <w:rFonts w:asciiTheme="minorHAnsi" w:hAnsiTheme="minorHAnsi"/>
                  <w:vertAlign w:val="subscript"/>
                </w:rPr>
                <w:t>Conv</w:t>
              </w:r>
            </w:ins>
            <w:proofErr w:type="spellEnd"/>
            <w:ins w:id="1664" w:author="Shraddha Raikar" w:date="2015-10-19T13:50:00Z">
              <w:del w:id="1665" w:author="April Desclos" w:date="2015-11-07T09:02:00Z">
                <w:r w:rsidR="00DD5534" w:rsidRPr="001E4CC4" w:rsidDel="00093FA1">
                  <w:rPr>
                    <w:rFonts w:asciiTheme="minorHAnsi" w:hAnsiTheme="minorHAnsi"/>
                    <w:szCs w:val="22"/>
                  </w:rPr>
                  <w:delText>η</w:delText>
                </w:r>
                <w:r w:rsidR="00DD5534" w:rsidDel="00093FA1">
                  <w:rPr>
                    <w:rFonts w:asciiTheme="minorHAnsi" w:hAnsiTheme="minorHAnsi"/>
                    <w:szCs w:val="22"/>
                  </w:rPr>
                  <w:delText>NG</w:delText>
                </w:r>
                <w:r w:rsidR="00DD5534" w:rsidRPr="007666B9" w:rsidDel="00093FA1">
                  <w:rPr>
                    <w:vertAlign w:val="subscript"/>
                  </w:rPr>
                  <w:delText>C</w:delText>
                </w:r>
                <w:r w:rsidR="00DD5534" w:rsidRPr="001E4CC4" w:rsidDel="00093FA1">
                  <w:rPr>
                    <w:rFonts w:asciiTheme="minorHAnsi" w:hAnsiTheme="minorHAnsi"/>
                    <w:szCs w:val="22"/>
                    <w:vertAlign w:val="subscript"/>
                  </w:rPr>
                  <w:delText>onv</w:delText>
                </w:r>
              </w:del>
            </w:ins>
          </w:p>
        </w:tc>
        <w:tc>
          <w:tcPr>
            <w:tcW w:w="1830" w:type="dxa"/>
          </w:tcPr>
          <w:p w:rsidR="00DD5534" w:rsidRPr="00697741" w:rsidRDefault="00DD5534">
            <w:pPr>
              <w:widowControl/>
              <w:spacing w:before="120" w:after="0"/>
              <w:jc w:val="center"/>
              <w:rPr>
                <w:ins w:id="1666" w:author="Shraddha Raikar" w:date="2015-10-19T13:50:00Z"/>
                <w:rFonts w:asciiTheme="minorHAnsi" w:hAnsiTheme="minorHAnsi"/>
                <w:szCs w:val="22"/>
              </w:rPr>
              <w:pPrChange w:id="1667" w:author="April Desclos" w:date="2015-11-07T09:05:00Z">
                <w:pPr>
                  <w:widowControl/>
                  <w:spacing w:before="120" w:after="0"/>
                  <w:jc w:val="left"/>
                </w:pPr>
              </w:pPrChange>
            </w:pPr>
            <w:ins w:id="1668" w:author="Shraddha Raikar" w:date="2015-10-19T13:50:00Z">
              <w:r>
                <w:rPr>
                  <w:rFonts w:asciiTheme="minorHAnsi" w:hAnsiTheme="minorHAnsi"/>
                  <w:szCs w:val="22"/>
                </w:rPr>
                <w:t>52</w:t>
              </w:r>
              <w:r w:rsidRPr="00697741">
                <w:rPr>
                  <w:rFonts w:asciiTheme="minorHAnsi" w:hAnsiTheme="minorHAnsi"/>
                  <w:szCs w:val="22"/>
                </w:rPr>
                <w:t>%</w:t>
              </w:r>
            </w:ins>
          </w:p>
        </w:tc>
        <w:tc>
          <w:tcPr>
            <w:tcW w:w="1830" w:type="dxa"/>
          </w:tcPr>
          <w:p w:rsidR="00DD5534" w:rsidRPr="00697741" w:rsidRDefault="00DD5534">
            <w:pPr>
              <w:widowControl/>
              <w:spacing w:before="120" w:after="0"/>
              <w:jc w:val="center"/>
              <w:rPr>
                <w:ins w:id="1669" w:author="Shraddha Raikar" w:date="2015-10-19T13:50:00Z"/>
                <w:rFonts w:asciiTheme="minorHAnsi" w:hAnsiTheme="minorHAnsi"/>
                <w:szCs w:val="22"/>
              </w:rPr>
              <w:pPrChange w:id="1670" w:author="April Desclos" w:date="2015-11-07T09:05:00Z">
                <w:pPr>
                  <w:widowControl/>
                  <w:spacing w:before="120" w:after="0"/>
                  <w:jc w:val="left"/>
                </w:pPr>
              </w:pPrChange>
            </w:pPr>
            <w:ins w:id="1671" w:author="Shraddha Raikar" w:date="2015-10-19T13:50:00Z">
              <w:r>
                <w:rPr>
                  <w:rFonts w:asciiTheme="minorHAnsi" w:hAnsiTheme="minorHAnsi"/>
                  <w:szCs w:val="22"/>
                </w:rPr>
                <w:t>56</w:t>
              </w:r>
              <w:r w:rsidRPr="00697741">
                <w:rPr>
                  <w:rFonts w:asciiTheme="minorHAnsi" w:hAnsiTheme="minorHAnsi"/>
                  <w:szCs w:val="22"/>
                </w:rPr>
                <w:t>%</w:t>
              </w:r>
            </w:ins>
          </w:p>
        </w:tc>
      </w:tr>
      <w:tr w:rsidR="00DD5534" w:rsidTr="00863DDF">
        <w:trPr>
          <w:ins w:id="1672" w:author="Shraddha Raikar" w:date="2015-10-19T13:50:00Z"/>
        </w:trPr>
        <w:tc>
          <w:tcPr>
            <w:tcW w:w="1842" w:type="dxa"/>
          </w:tcPr>
          <w:p w:rsidR="00DD5534" w:rsidRDefault="00863DDF" w:rsidP="00F111FC">
            <w:pPr>
              <w:widowControl/>
              <w:spacing w:before="120" w:after="0"/>
              <w:jc w:val="left"/>
              <w:rPr>
                <w:ins w:id="1673" w:author="Shraddha Raikar" w:date="2015-10-19T13:50:00Z"/>
              </w:rPr>
            </w:pPr>
            <w:proofErr w:type="spellStart"/>
            <w:ins w:id="1674" w:author="April Desclos" w:date="2015-11-07T09:05:00Z">
              <w:r>
                <w:rPr>
                  <w:rFonts w:asciiTheme="minorHAnsi" w:hAnsiTheme="minorHAnsi"/>
                  <w:szCs w:val="22"/>
                </w:rPr>
                <w:t>Gas</w:t>
              </w:r>
            </w:ins>
            <w:ins w:id="1675" w:author="April Desclos" w:date="2015-11-07T09:02:00Z">
              <w:r w:rsidR="00DD5534">
                <w:rPr>
                  <w:rFonts w:asciiTheme="minorHAnsi" w:hAnsiTheme="minorHAnsi"/>
                  <w:szCs w:val="22"/>
                </w:rPr>
                <w:t>EFF</w:t>
              </w:r>
              <w:r w:rsidR="00DD5534">
                <w:rPr>
                  <w:rFonts w:asciiTheme="minorHAnsi" w:hAnsiTheme="minorHAnsi"/>
                  <w:szCs w:val="22"/>
                  <w:vertAlign w:val="subscript"/>
                </w:rPr>
                <w:t>Steam</w:t>
              </w:r>
            </w:ins>
            <w:proofErr w:type="spellEnd"/>
            <w:ins w:id="1676" w:author="Shraddha Raikar" w:date="2015-10-19T13:50:00Z">
              <w:del w:id="1677" w:author="April Desclos" w:date="2015-11-07T09:02:00Z">
                <w:r w:rsidR="00DD5534" w:rsidRPr="001E4CC4" w:rsidDel="00093FA1">
                  <w:rPr>
                    <w:rFonts w:asciiTheme="minorHAnsi" w:hAnsiTheme="minorHAnsi"/>
                    <w:szCs w:val="22"/>
                  </w:rPr>
                  <w:delText>η</w:delText>
                </w:r>
                <w:r w:rsidR="00DD5534" w:rsidDel="00093FA1">
                  <w:rPr>
                    <w:rFonts w:asciiTheme="minorHAnsi" w:hAnsiTheme="minorHAnsi"/>
                    <w:szCs w:val="22"/>
                  </w:rPr>
                  <w:delText>NG</w:delText>
                </w:r>
                <w:r w:rsidR="00DD5534" w:rsidRPr="007666B9" w:rsidDel="00093FA1">
                  <w:rPr>
                    <w:vertAlign w:val="subscript"/>
                  </w:rPr>
                  <w:delText>S</w:delText>
                </w:r>
                <w:r w:rsidR="00DD5534" w:rsidRPr="001E4CC4" w:rsidDel="00093FA1">
                  <w:rPr>
                    <w:rFonts w:asciiTheme="minorHAnsi" w:hAnsiTheme="minorHAnsi"/>
                    <w:szCs w:val="22"/>
                    <w:vertAlign w:val="subscript"/>
                  </w:rPr>
                  <w:delText>team</w:delText>
                </w:r>
              </w:del>
            </w:ins>
          </w:p>
        </w:tc>
        <w:tc>
          <w:tcPr>
            <w:tcW w:w="1830" w:type="dxa"/>
          </w:tcPr>
          <w:p w:rsidR="00DD5534" w:rsidRPr="00697741" w:rsidRDefault="00DD5534">
            <w:pPr>
              <w:widowControl/>
              <w:spacing w:before="120" w:after="0"/>
              <w:jc w:val="center"/>
              <w:rPr>
                <w:ins w:id="1678" w:author="Shraddha Raikar" w:date="2015-10-19T13:50:00Z"/>
                <w:rFonts w:asciiTheme="minorHAnsi" w:hAnsiTheme="minorHAnsi"/>
                <w:szCs w:val="22"/>
              </w:rPr>
              <w:pPrChange w:id="1679" w:author="April Desclos" w:date="2015-11-07T09:05:00Z">
                <w:pPr>
                  <w:widowControl/>
                  <w:spacing w:before="120" w:after="0"/>
                  <w:jc w:val="left"/>
                </w:pPr>
              </w:pPrChange>
            </w:pPr>
            <w:ins w:id="1680" w:author="Shraddha Raikar" w:date="2015-10-19T13:50:00Z">
              <w:r>
                <w:rPr>
                  <w:rFonts w:asciiTheme="minorHAnsi" w:hAnsiTheme="minorHAnsi"/>
                  <w:szCs w:val="22"/>
                </w:rPr>
                <w:t>39%</w:t>
              </w:r>
            </w:ins>
          </w:p>
        </w:tc>
        <w:tc>
          <w:tcPr>
            <w:tcW w:w="1830" w:type="dxa"/>
          </w:tcPr>
          <w:p w:rsidR="00DD5534" w:rsidRPr="00697741" w:rsidRDefault="00DD5534">
            <w:pPr>
              <w:widowControl/>
              <w:spacing w:before="120" w:after="0"/>
              <w:jc w:val="center"/>
              <w:rPr>
                <w:ins w:id="1681" w:author="Shraddha Raikar" w:date="2015-10-19T13:50:00Z"/>
                <w:rFonts w:asciiTheme="minorHAnsi" w:hAnsiTheme="minorHAnsi"/>
                <w:szCs w:val="22"/>
              </w:rPr>
              <w:pPrChange w:id="1682" w:author="April Desclos" w:date="2015-11-07T09:05:00Z">
                <w:pPr>
                  <w:widowControl/>
                  <w:spacing w:before="120" w:after="0"/>
                  <w:jc w:val="left"/>
                </w:pPr>
              </w:pPrChange>
            </w:pPr>
            <w:ins w:id="1683" w:author="Shraddha Raikar" w:date="2015-10-19T13:50:00Z">
              <w:r>
                <w:rPr>
                  <w:rFonts w:asciiTheme="minorHAnsi" w:hAnsiTheme="minorHAnsi"/>
                  <w:szCs w:val="22"/>
                </w:rPr>
                <w:t>41</w:t>
              </w:r>
              <w:r w:rsidRPr="00697741">
                <w:rPr>
                  <w:rFonts w:asciiTheme="minorHAnsi" w:hAnsiTheme="minorHAnsi"/>
                  <w:szCs w:val="22"/>
                </w:rPr>
                <w:t>%</w:t>
              </w:r>
            </w:ins>
          </w:p>
        </w:tc>
      </w:tr>
    </w:tbl>
    <w:p w:rsidR="00863DDF" w:rsidRDefault="00863DDF" w:rsidP="00863DDF">
      <w:pPr>
        <w:spacing w:before="240"/>
        <w:ind w:firstLine="720"/>
        <w:rPr>
          <w:ins w:id="1684" w:author="April Desclos" w:date="2015-11-07T09:06:00Z"/>
        </w:rPr>
      </w:pPr>
      <w:proofErr w:type="spellStart"/>
      <w:ins w:id="1685" w:author="April Desclos" w:date="2015-11-07T09:06:00Z">
        <w:r>
          <w:t>EFOOD</w:t>
        </w:r>
        <w:r>
          <w:rPr>
            <w:vertAlign w:val="subscript"/>
          </w:rPr>
          <w:t>SteamGas</w:t>
        </w:r>
        <w:proofErr w:type="spellEnd"/>
        <w:r w:rsidRPr="00115295">
          <w:t xml:space="preserve"> </w:t>
        </w:r>
        <w:r>
          <w:tab/>
        </w:r>
        <w:r>
          <w:tab/>
        </w:r>
        <w:r w:rsidRPr="002E0349">
          <w:t>=</w:t>
        </w:r>
        <w:r>
          <w:t xml:space="preserve"> </w:t>
        </w:r>
        <w:r w:rsidRPr="002E0349">
          <w:t>Energy absorbed by food product</w:t>
        </w:r>
        <w:r>
          <w:t xml:space="preserve"> for gas oven in steam mode</w:t>
        </w:r>
      </w:ins>
    </w:p>
    <w:p w:rsidR="00863DDF" w:rsidRPr="00115295" w:rsidRDefault="00863DDF" w:rsidP="00863DDF">
      <w:pPr>
        <w:ind w:firstLine="720"/>
        <w:rPr>
          <w:ins w:id="1686" w:author="April Desclos" w:date="2015-11-07T09:06:00Z"/>
        </w:rPr>
      </w:pPr>
      <w:ins w:id="1687" w:author="April Desclos" w:date="2015-11-07T09:06:00Z">
        <w:r>
          <w:tab/>
        </w:r>
        <w:r>
          <w:tab/>
        </w:r>
        <w:r>
          <w:tab/>
          <w:t>=</w:t>
        </w:r>
        <w:r w:rsidRPr="00E443B0">
          <w:t xml:space="preserve"> </w:t>
        </w:r>
        <w:r>
          <w:t>Custom or if unknown, use 105 Btu/</w:t>
        </w:r>
        <w:proofErr w:type="spellStart"/>
        <w:r>
          <w:t>lb</w:t>
        </w:r>
        <w:proofErr w:type="spellEnd"/>
      </w:ins>
    </w:p>
    <w:p w:rsidR="006B4987" w:rsidDel="00863DDF" w:rsidRDefault="006B4987" w:rsidP="006B4987">
      <w:pPr>
        <w:spacing w:before="240" w:after="0"/>
        <w:ind w:firstLine="720"/>
        <w:rPr>
          <w:ins w:id="1688" w:author="Shraddha Raikar" w:date="2015-10-19T13:50:00Z"/>
          <w:del w:id="1689" w:author="April Desclos" w:date="2015-11-07T09:06:00Z"/>
        </w:rPr>
      </w:pPr>
      <w:ins w:id="1690" w:author="Shraddha Raikar" w:date="2015-10-19T13:50:00Z">
        <w:del w:id="1691" w:author="April Desclos" w:date="2015-11-07T09:06:00Z">
          <w:r w:rsidRPr="002E0349" w:rsidDel="00863DDF">
            <w:delText>E</w:delText>
          </w:r>
          <w:r w:rsidDel="00863DDF">
            <w:rPr>
              <w:vertAlign w:val="subscript"/>
            </w:rPr>
            <w:delText>SteamNG</w:delText>
          </w:r>
          <w:r w:rsidRPr="00115295" w:rsidDel="00863DDF">
            <w:delText xml:space="preserve"> </w:delText>
          </w:r>
          <w:r w:rsidRPr="002E0349" w:rsidDel="00863DDF">
            <w:delText>=</w:delText>
          </w:r>
          <w:r w:rsidDel="00863DDF">
            <w:delText xml:space="preserve"> </w:delText>
          </w:r>
          <w:r w:rsidRPr="002E0349" w:rsidDel="00863DDF">
            <w:delText>Energy absorbed by food product</w:delText>
          </w:r>
          <w:r w:rsidDel="00863DDF">
            <w:delText xml:space="preserve"> for Natural Gas Oven</w:delText>
          </w:r>
          <w:r w:rsidRPr="002E0349" w:rsidDel="00863DDF">
            <w:delText xml:space="preserve">: cooking by </w:delText>
          </w:r>
          <w:r w:rsidDel="00863DDF">
            <w:delText>steam mode</w:delText>
          </w:r>
        </w:del>
      </w:ins>
    </w:p>
    <w:p w:rsidR="006B4987" w:rsidDel="00863DDF" w:rsidRDefault="006B4987" w:rsidP="006B4987">
      <w:pPr>
        <w:spacing w:after="0"/>
        <w:ind w:firstLine="720"/>
        <w:rPr>
          <w:ins w:id="1692" w:author="Shraddha Raikar" w:date="2015-10-19T13:50:00Z"/>
          <w:del w:id="1693" w:author="April Desclos" w:date="2015-11-07T09:06:00Z"/>
          <w:vertAlign w:val="superscript"/>
        </w:rPr>
      </w:pPr>
      <w:ins w:id="1694" w:author="Shraddha Raikar" w:date="2015-10-19T13:50:00Z">
        <w:del w:id="1695" w:author="April Desclos" w:date="2015-11-07T09:06:00Z">
          <w:r w:rsidDel="00863DDF">
            <w:tab/>
            <w:delText>=</w:delText>
          </w:r>
          <w:r w:rsidRPr="00E443B0" w:rsidDel="00863DDF">
            <w:delText xml:space="preserve"> </w:delText>
          </w:r>
          <w:r w:rsidDel="00863DDF">
            <w:delText>Custom, or if unknown =  105 Btu/lb</w:delText>
          </w:r>
          <w:r w:rsidDel="00863DDF">
            <w:rPr>
              <w:vertAlign w:val="superscript"/>
            </w:rPr>
            <w:delText>8</w:delText>
          </w:r>
        </w:del>
      </w:ins>
    </w:p>
    <w:p w:rsidR="00863DDF" w:rsidRDefault="00863DDF" w:rsidP="00863DDF">
      <w:pPr>
        <w:spacing w:before="240"/>
        <w:ind w:firstLine="720"/>
        <w:rPr>
          <w:ins w:id="1696" w:author="April Desclos" w:date="2015-11-07T09:07:00Z"/>
        </w:rPr>
      </w:pPr>
      <w:proofErr w:type="spellStart"/>
      <w:ins w:id="1697" w:author="April Desclos" w:date="2015-11-07T09:07:00Z">
        <w:r>
          <w:t>Gas</w:t>
        </w:r>
        <w:r w:rsidRPr="00A531EB">
          <w:rPr>
            <w:rFonts w:ascii="Calibri" w:eastAsia="TimesNewRomanPSMT" w:hAnsi="Calibri" w:cs="TimesNewRomanPSMT"/>
          </w:rPr>
          <w:t>IDLE</w:t>
        </w:r>
        <w:r w:rsidRPr="00F1201F">
          <w:rPr>
            <w:rFonts w:ascii="Calibri" w:eastAsia="TimesNewRomanPSMT" w:hAnsi="Calibri" w:cs="TimesNewRomanPSMT"/>
            <w:vertAlign w:val="subscript"/>
          </w:rPr>
          <w:t>Base</w:t>
        </w:r>
        <w:proofErr w:type="spellEnd"/>
        <w:r w:rsidRPr="00A531EB">
          <w:rPr>
            <w:rFonts w:ascii="Calibri" w:eastAsia="TimesNewRomanPSMT" w:hAnsi="Calibri" w:cs="TimesNewRomanPSMT"/>
          </w:rPr>
          <w:t xml:space="preserve"> </w:t>
        </w:r>
        <w:r>
          <w:rPr>
            <w:rFonts w:ascii="Calibri" w:eastAsia="TimesNewRomanPSMT" w:hAnsi="Calibri" w:cs="TimesNewRomanPSMT"/>
          </w:rPr>
          <w:tab/>
        </w:r>
        <w:r>
          <w:rPr>
            <w:rFonts w:ascii="Calibri" w:eastAsia="TimesNewRomanPSMT" w:hAnsi="Calibri" w:cs="TimesNewRomanPSMT"/>
          </w:rPr>
          <w:tab/>
        </w:r>
        <w:r>
          <w:t>= Idle energy rate (Btu/</w:t>
        </w:r>
        <w:proofErr w:type="spellStart"/>
        <w:r>
          <w:t>hr</w:t>
        </w:r>
        <w:proofErr w:type="spellEnd"/>
        <w:r>
          <w:t xml:space="preserve">) of baseline gas oven </w:t>
        </w:r>
      </w:ins>
    </w:p>
    <w:p w:rsidR="006B4987" w:rsidDel="00863DDF" w:rsidRDefault="00863DDF" w:rsidP="00863DDF">
      <w:pPr>
        <w:spacing w:before="240" w:after="0"/>
        <w:ind w:firstLine="720"/>
        <w:rPr>
          <w:ins w:id="1698" w:author="Shraddha Raikar" w:date="2015-10-19T13:50:00Z"/>
          <w:del w:id="1699" w:author="April Desclos" w:date="2015-11-07T09:07:00Z"/>
        </w:rPr>
      </w:pPr>
      <w:ins w:id="1700" w:author="April Desclos" w:date="2015-11-07T09:07:00Z">
        <w:r>
          <w:tab/>
        </w:r>
        <w:r>
          <w:tab/>
          <w:t>= Custom or if unknown, use values from table below</w:t>
        </w:r>
      </w:ins>
      <w:ins w:id="1701" w:author="Shraddha Raikar" w:date="2015-10-19T13:50:00Z">
        <w:del w:id="1702" w:author="April Desclos" w:date="2015-11-07T09:07:00Z">
          <w:r w:rsidR="006B4987" w:rsidDel="00863DDF">
            <w:delText>E</w:delText>
          </w:r>
          <w:r w:rsidR="006B4987" w:rsidDel="00863DDF">
            <w:rPr>
              <w:vertAlign w:val="subscript"/>
            </w:rPr>
            <w:delText xml:space="preserve">IdleBaseNG </w:delText>
          </w:r>
          <w:r w:rsidR="006B4987" w:rsidDel="00863DDF">
            <w:delText xml:space="preserve">= Idle enegy rate of natural gas baseline unit </w:delText>
          </w:r>
        </w:del>
      </w:ins>
    </w:p>
    <w:p w:rsidR="006B4987" w:rsidRDefault="006B4987" w:rsidP="006B4987">
      <w:pPr>
        <w:spacing w:after="0"/>
        <w:ind w:left="720" w:firstLine="720"/>
        <w:rPr>
          <w:ins w:id="1703" w:author="Shraddha Raikar" w:date="2015-10-19T13:50:00Z"/>
        </w:rPr>
      </w:pPr>
      <w:ins w:id="1704" w:author="Shraddha Raikar" w:date="2015-10-19T13:50:00Z">
        <w:del w:id="1705" w:author="April Desclos" w:date="2015-11-07T09:07:00Z">
          <w:r w:rsidDel="00863DDF">
            <w:delText>=  Custom, if unknown use refer table below</w:delText>
          </w:r>
          <w:r w:rsidDel="00863DDF">
            <w:rPr>
              <w:vertAlign w:val="superscript"/>
            </w:rPr>
            <w:delText>8</w:delText>
          </w:r>
          <w:r w:rsidDel="00863DDF">
            <w:delText>:</w:delText>
          </w:r>
        </w:del>
      </w:ins>
    </w:p>
    <w:tbl>
      <w:tblPr>
        <w:tblStyle w:val="TableGrid"/>
        <w:tblW w:w="0" w:type="auto"/>
        <w:jc w:val="center"/>
        <w:tblLook w:val="04A0" w:firstRow="1" w:lastRow="0" w:firstColumn="1" w:lastColumn="0" w:noHBand="0" w:noVBand="1"/>
      </w:tblPr>
      <w:tblGrid>
        <w:gridCol w:w="1710"/>
        <w:gridCol w:w="3151"/>
        <w:gridCol w:w="2647"/>
      </w:tblGrid>
      <w:tr w:rsidR="006B4987" w:rsidRPr="00CD38DA" w:rsidTr="00F111FC">
        <w:trPr>
          <w:jc w:val="center"/>
          <w:ins w:id="1706" w:author="Shraddha Raikar" w:date="2015-10-19T13:50:00Z"/>
        </w:trPr>
        <w:tc>
          <w:tcPr>
            <w:tcW w:w="1710" w:type="dxa"/>
            <w:vAlign w:val="center"/>
          </w:tcPr>
          <w:p w:rsidR="006B4987" w:rsidRPr="00A23F20" w:rsidRDefault="006B4987" w:rsidP="00F111FC">
            <w:pPr>
              <w:widowControl/>
              <w:spacing w:before="120" w:after="0"/>
              <w:jc w:val="center"/>
              <w:rPr>
                <w:ins w:id="1707" w:author="Shraddha Raikar" w:date="2015-10-19T13:50:00Z"/>
                <w:rFonts w:asciiTheme="minorHAnsi" w:hAnsiTheme="minorHAnsi"/>
                <w:b/>
                <w:szCs w:val="22"/>
              </w:rPr>
            </w:pPr>
            <w:ins w:id="1708" w:author="Shraddha Raikar" w:date="2015-10-19T13:50:00Z">
              <w:r w:rsidRPr="00A23F20">
                <w:rPr>
                  <w:rFonts w:asciiTheme="minorHAnsi" w:hAnsiTheme="minorHAnsi"/>
                  <w:b/>
                  <w:szCs w:val="22"/>
                </w:rPr>
                <w:t>Pan Capacity</w:t>
              </w:r>
            </w:ins>
          </w:p>
        </w:tc>
        <w:tc>
          <w:tcPr>
            <w:tcW w:w="2205" w:type="dxa"/>
            <w:vAlign w:val="center"/>
          </w:tcPr>
          <w:p w:rsidR="006B4987" w:rsidRPr="00A23F20" w:rsidRDefault="006B4987" w:rsidP="00F111FC">
            <w:pPr>
              <w:widowControl/>
              <w:spacing w:before="120" w:after="0"/>
              <w:jc w:val="center"/>
              <w:rPr>
                <w:ins w:id="1709" w:author="Shraddha Raikar" w:date="2015-10-19T13:50:00Z"/>
                <w:rFonts w:asciiTheme="minorHAnsi" w:hAnsiTheme="minorHAnsi"/>
                <w:b/>
                <w:szCs w:val="22"/>
              </w:rPr>
            </w:pPr>
            <w:ins w:id="1710" w:author="Shraddha Raikar" w:date="2015-10-19T13:50:00Z">
              <w:r w:rsidRPr="00A23F20">
                <w:rPr>
                  <w:rFonts w:asciiTheme="minorHAnsi" w:hAnsiTheme="minorHAnsi"/>
                  <w:b/>
                </w:rPr>
                <w:t xml:space="preserve">Convection </w:t>
              </w:r>
            </w:ins>
            <w:ins w:id="1711" w:author="April Desclos" w:date="2015-11-07T09:08:00Z">
              <w:r w:rsidR="00863DDF">
                <w:rPr>
                  <w:rFonts w:asciiTheme="minorHAnsi" w:hAnsiTheme="minorHAnsi"/>
                  <w:b/>
                </w:rPr>
                <w:t>M</w:t>
              </w:r>
            </w:ins>
            <w:ins w:id="1712" w:author="Shraddha Raikar" w:date="2015-10-19T13:50:00Z">
              <w:del w:id="1713" w:author="April Desclos" w:date="2015-11-07T09:08:00Z">
                <w:r w:rsidRPr="00A23F20" w:rsidDel="00863DDF">
                  <w:rPr>
                    <w:rFonts w:asciiTheme="minorHAnsi" w:hAnsiTheme="minorHAnsi"/>
                    <w:b/>
                  </w:rPr>
                  <w:delText>m</w:delText>
                </w:r>
              </w:del>
              <w:r w:rsidRPr="00A23F20">
                <w:rPr>
                  <w:rFonts w:asciiTheme="minorHAnsi" w:hAnsiTheme="minorHAnsi"/>
                  <w:b/>
                </w:rPr>
                <w:t>ode (</w:t>
              </w:r>
            </w:ins>
            <w:proofErr w:type="spellStart"/>
            <w:ins w:id="1714" w:author="April Desclos" w:date="2015-11-07T09:08:00Z">
              <w:r w:rsidR="00863DDF" w:rsidRPr="00863DDF">
                <w:rPr>
                  <w:b/>
                  <w:rPrChange w:id="1715" w:author="April Desclos" w:date="2015-11-07T09:08:00Z">
                    <w:rPr/>
                  </w:rPrChange>
                </w:rPr>
                <w:t>Gas</w:t>
              </w:r>
              <w:r w:rsidR="00863DDF" w:rsidRPr="00863DDF">
                <w:rPr>
                  <w:rFonts w:asciiTheme="minorHAnsi" w:eastAsia="TimesNewRomanPSMT" w:hAnsiTheme="minorHAnsi" w:cs="TimesNewRomanPSMT"/>
                  <w:b/>
                  <w:rPrChange w:id="1716" w:author="April Desclos" w:date="2015-11-07T09:08:00Z">
                    <w:rPr>
                      <w:rFonts w:ascii="Calibri" w:eastAsia="TimesNewRomanPSMT" w:hAnsi="Calibri" w:cs="TimesNewRomanPSMT"/>
                    </w:rPr>
                  </w:rPrChange>
                </w:rPr>
                <w:t>IDLE</w:t>
              </w:r>
              <w:r w:rsidR="00863DDF" w:rsidRPr="00863DDF">
                <w:rPr>
                  <w:rFonts w:asciiTheme="minorHAnsi" w:eastAsia="TimesNewRomanPSMT" w:hAnsiTheme="minorHAnsi" w:cs="TimesNewRomanPSMT"/>
                  <w:b/>
                  <w:vertAlign w:val="subscript"/>
                  <w:rPrChange w:id="1717" w:author="April Desclos" w:date="2015-11-07T09:08:00Z">
                    <w:rPr>
                      <w:rFonts w:ascii="Calibri" w:eastAsia="TimesNewRomanPSMT" w:hAnsi="Calibri" w:cs="TimesNewRomanPSMT"/>
                    </w:rPr>
                  </w:rPrChange>
                </w:rPr>
                <w:t>ConvBase</w:t>
              </w:r>
            </w:ins>
            <w:proofErr w:type="spellEnd"/>
            <w:ins w:id="1718" w:author="Shraddha Raikar" w:date="2015-10-19T13:50:00Z">
              <w:del w:id="1719" w:author="April Desclos" w:date="2015-11-07T09:08:00Z">
                <w:r w:rsidRPr="001733F3" w:rsidDel="00863DDF">
                  <w:rPr>
                    <w:rFonts w:asciiTheme="minorHAnsi" w:hAnsiTheme="minorHAnsi"/>
                    <w:b/>
                  </w:rPr>
                  <w:delText>E</w:delText>
                </w:r>
                <w:r w:rsidRPr="00863DDF" w:rsidDel="00863DDF">
                  <w:rPr>
                    <w:b/>
                    <w:rPrChange w:id="1720" w:author="April Desclos" w:date="2015-11-07T09:08:00Z">
                      <w:rPr>
                        <w:b/>
                        <w:vertAlign w:val="subscript"/>
                      </w:rPr>
                    </w:rPrChange>
                  </w:rPr>
                  <w:delText>IdleConvBaseNG</w:delText>
                </w:r>
              </w:del>
              <w:r w:rsidRPr="00863DDF">
                <w:rPr>
                  <w:b/>
                  <w:rPrChange w:id="1721" w:author="April Desclos" w:date="2015-11-07T09:08:00Z">
                    <w:rPr>
                      <w:b/>
                      <w:vertAlign w:val="subscript"/>
                    </w:rPr>
                  </w:rPrChange>
                </w:rPr>
                <w:t xml:space="preserve">) </w:t>
              </w:r>
              <w:del w:id="1722" w:author="April Desclos" w:date="2015-11-07T09:08:00Z">
                <w:r w:rsidDel="00863DDF">
                  <w:rPr>
                    <w:rFonts w:asciiTheme="minorHAnsi" w:hAnsiTheme="minorHAnsi"/>
                    <w:b/>
                  </w:rPr>
                  <w:delText>(Btu/hr)</w:delText>
                </w:r>
              </w:del>
            </w:ins>
          </w:p>
        </w:tc>
        <w:tc>
          <w:tcPr>
            <w:tcW w:w="2205" w:type="dxa"/>
          </w:tcPr>
          <w:p w:rsidR="006B4987" w:rsidRPr="00A23F20" w:rsidRDefault="006B4987" w:rsidP="00F111FC">
            <w:pPr>
              <w:widowControl/>
              <w:spacing w:before="120" w:after="0"/>
              <w:jc w:val="center"/>
              <w:rPr>
                <w:ins w:id="1723" w:author="Shraddha Raikar" w:date="2015-10-19T13:50:00Z"/>
                <w:rFonts w:asciiTheme="minorHAnsi" w:hAnsiTheme="minorHAnsi"/>
                <w:b/>
                <w:szCs w:val="22"/>
              </w:rPr>
            </w:pPr>
            <w:ins w:id="1724" w:author="Shraddha Raikar" w:date="2015-10-19T13:50:00Z">
              <w:r w:rsidRPr="00A23F20">
                <w:rPr>
                  <w:rFonts w:asciiTheme="minorHAnsi" w:hAnsiTheme="minorHAnsi"/>
                  <w:b/>
                </w:rPr>
                <w:t xml:space="preserve">Steam </w:t>
              </w:r>
            </w:ins>
            <w:ins w:id="1725" w:author="April Desclos" w:date="2015-11-07T09:10:00Z">
              <w:r w:rsidR="00863DDF">
                <w:rPr>
                  <w:rFonts w:asciiTheme="minorHAnsi" w:hAnsiTheme="minorHAnsi"/>
                  <w:b/>
                </w:rPr>
                <w:t>M</w:t>
              </w:r>
            </w:ins>
            <w:ins w:id="1726" w:author="Shraddha Raikar" w:date="2015-10-19T13:50:00Z">
              <w:del w:id="1727" w:author="April Desclos" w:date="2015-11-07T09:10:00Z">
                <w:r w:rsidRPr="00A23F20" w:rsidDel="00863DDF">
                  <w:rPr>
                    <w:rFonts w:asciiTheme="minorHAnsi" w:hAnsiTheme="minorHAnsi"/>
                    <w:b/>
                  </w:rPr>
                  <w:delText>m</w:delText>
                </w:r>
              </w:del>
              <w:r w:rsidRPr="00A23F20">
                <w:rPr>
                  <w:rFonts w:asciiTheme="minorHAnsi" w:hAnsiTheme="minorHAnsi"/>
                  <w:b/>
                </w:rPr>
                <w:t>ode (</w:t>
              </w:r>
            </w:ins>
            <w:proofErr w:type="spellStart"/>
            <w:ins w:id="1728" w:author="April Desclos" w:date="2015-11-07T09:10:00Z">
              <w:r w:rsidR="00863DDF" w:rsidRPr="00712A26">
                <w:rPr>
                  <w:rFonts w:asciiTheme="minorHAnsi" w:hAnsiTheme="minorHAnsi"/>
                  <w:b/>
                </w:rPr>
                <w:t>Gas</w:t>
              </w:r>
              <w:r w:rsidR="00863DDF" w:rsidRPr="00712A26">
                <w:rPr>
                  <w:rFonts w:asciiTheme="minorHAnsi" w:eastAsia="TimesNewRomanPSMT" w:hAnsiTheme="minorHAnsi" w:cs="TimesNewRomanPSMT"/>
                  <w:b/>
                </w:rPr>
                <w:t>IDLE</w:t>
              </w:r>
            </w:ins>
            <w:ins w:id="1729" w:author="April Desclos" w:date="2015-11-07T09:11:00Z">
              <w:r w:rsidR="00863DDF">
                <w:rPr>
                  <w:rFonts w:asciiTheme="minorHAnsi" w:eastAsia="TimesNewRomanPSMT" w:hAnsiTheme="minorHAnsi" w:cs="TimesNewRomanPSMT"/>
                  <w:b/>
                  <w:vertAlign w:val="subscript"/>
                </w:rPr>
                <w:t>Steam</w:t>
              </w:r>
            </w:ins>
            <w:ins w:id="1730" w:author="April Desclos" w:date="2015-11-07T09:10:00Z">
              <w:r w:rsidR="00863DDF" w:rsidRPr="00712A26">
                <w:rPr>
                  <w:rFonts w:asciiTheme="minorHAnsi" w:eastAsia="TimesNewRomanPSMT" w:hAnsiTheme="minorHAnsi" w:cs="TimesNewRomanPSMT"/>
                  <w:b/>
                  <w:vertAlign w:val="subscript"/>
                </w:rPr>
                <w:t>Base</w:t>
              </w:r>
            </w:ins>
            <w:proofErr w:type="spellEnd"/>
            <w:ins w:id="1731" w:author="Shraddha Raikar" w:date="2015-10-19T13:50:00Z">
              <w:del w:id="1732" w:author="April Desclos" w:date="2015-11-07T09:10:00Z">
                <w:r w:rsidRPr="00A23F20" w:rsidDel="00863DDF">
                  <w:rPr>
                    <w:rFonts w:asciiTheme="minorHAnsi" w:hAnsiTheme="minorHAnsi"/>
                    <w:b/>
                  </w:rPr>
                  <w:delText>E</w:delText>
                </w:r>
                <w:r w:rsidRPr="00A23F20" w:rsidDel="00863DDF">
                  <w:rPr>
                    <w:rFonts w:asciiTheme="minorHAnsi" w:hAnsiTheme="minorHAnsi"/>
                    <w:b/>
                    <w:vertAlign w:val="subscript"/>
                  </w:rPr>
                  <w:delText>IdleSteam</w:delText>
                </w:r>
                <w:r w:rsidDel="00863DDF">
                  <w:rPr>
                    <w:rFonts w:asciiTheme="minorHAnsi" w:hAnsiTheme="minorHAnsi"/>
                    <w:b/>
                    <w:vertAlign w:val="subscript"/>
                  </w:rPr>
                  <w:delText>Base</w:delText>
                </w:r>
                <w:r w:rsidRPr="00A23F20" w:rsidDel="00863DDF">
                  <w:rPr>
                    <w:rFonts w:asciiTheme="minorHAnsi" w:hAnsiTheme="minorHAnsi"/>
                    <w:b/>
                    <w:vertAlign w:val="subscript"/>
                  </w:rPr>
                  <w:delText>NG)</w:delText>
                </w:r>
                <w:r w:rsidDel="00863DDF">
                  <w:rPr>
                    <w:rFonts w:asciiTheme="minorHAnsi" w:hAnsiTheme="minorHAnsi"/>
                    <w:b/>
                    <w:vertAlign w:val="subscript"/>
                  </w:rPr>
                  <w:delText xml:space="preserve"> </w:delText>
                </w:r>
                <w:r w:rsidDel="00863DDF">
                  <w:rPr>
                    <w:rFonts w:asciiTheme="minorHAnsi" w:hAnsiTheme="minorHAnsi"/>
                    <w:b/>
                  </w:rPr>
                  <w:delText>(Btu/hr)</w:delText>
                </w:r>
              </w:del>
            </w:ins>
            <w:ins w:id="1733" w:author="April Desclos" w:date="2015-11-07T09:10:00Z">
              <w:r w:rsidR="00863DDF">
                <w:rPr>
                  <w:rFonts w:asciiTheme="minorHAnsi" w:hAnsiTheme="minorHAnsi"/>
                  <w:b/>
                </w:rPr>
                <w:t>)</w:t>
              </w:r>
            </w:ins>
          </w:p>
        </w:tc>
      </w:tr>
      <w:tr w:rsidR="006B4987" w:rsidRPr="00CD38DA" w:rsidTr="00F111FC">
        <w:trPr>
          <w:jc w:val="center"/>
          <w:ins w:id="1734" w:author="Shraddha Raikar" w:date="2015-10-19T13:50:00Z"/>
        </w:trPr>
        <w:tc>
          <w:tcPr>
            <w:tcW w:w="1710" w:type="dxa"/>
            <w:vAlign w:val="center"/>
          </w:tcPr>
          <w:p w:rsidR="006B4987" w:rsidRPr="00CD38DA" w:rsidRDefault="006B4987" w:rsidP="00F111FC">
            <w:pPr>
              <w:spacing w:after="0"/>
              <w:jc w:val="center"/>
              <w:rPr>
                <w:ins w:id="1735" w:author="Shraddha Raikar" w:date="2015-10-19T13:50:00Z"/>
                <w:rFonts w:asciiTheme="minorHAnsi" w:hAnsiTheme="minorHAnsi"/>
              </w:rPr>
            </w:pPr>
            <w:ins w:id="1736" w:author="Shraddha Raikar" w:date="2015-10-19T13:50:00Z">
              <w:r w:rsidRPr="00CD38DA">
                <w:rPr>
                  <w:rFonts w:asciiTheme="minorHAnsi" w:hAnsiTheme="minorHAnsi"/>
                </w:rPr>
                <w:t>&lt; 15</w:t>
              </w:r>
            </w:ins>
          </w:p>
        </w:tc>
        <w:tc>
          <w:tcPr>
            <w:tcW w:w="2205" w:type="dxa"/>
            <w:vAlign w:val="center"/>
          </w:tcPr>
          <w:p w:rsidR="006B4987" w:rsidRPr="00CD38DA" w:rsidRDefault="006B4987" w:rsidP="00F111FC">
            <w:pPr>
              <w:spacing w:after="0"/>
              <w:jc w:val="center"/>
              <w:rPr>
                <w:ins w:id="1737" w:author="Shraddha Raikar" w:date="2015-10-19T13:50:00Z"/>
                <w:rFonts w:asciiTheme="minorHAnsi" w:hAnsiTheme="minorHAnsi"/>
              </w:rPr>
            </w:pPr>
            <w:ins w:id="1738" w:author="Shraddha Raikar" w:date="2015-10-19T13:50:00Z">
              <w:r>
                <w:rPr>
                  <w:rFonts w:asciiTheme="minorHAnsi" w:hAnsiTheme="minorHAnsi"/>
                </w:rPr>
                <w:t>8,747</w:t>
              </w:r>
            </w:ins>
          </w:p>
        </w:tc>
        <w:tc>
          <w:tcPr>
            <w:tcW w:w="2205" w:type="dxa"/>
          </w:tcPr>
          <w:p w:rsidR="006B4987" w:rsidRPr="00CD38DA" w:rsidRDefault="006B4987" w:rsidP="00F111FC">
            <w:pPr>
              <w:spacing w:after="0"/>
              <w:jc w:val="center"/>
              <w:rPr>
                <w:ins w:id="1739" w:author="Shraddha Raikar" w:date="2015-10-19T13:50:00Z"/>
                <w:rFonts w:asciiTheme="minorHAnsi" w:hAnsiTheme="minorHAnsi"/>
              </w:rPr>
            </w:pPr>
            <w:ins w:id="1740" w:author="Shraddha Raikar" w:date="2015-10-19T13:50:00Z">
              <w:r>
                <w:rPr>
                  <w:rFonts w:asciiTheme="minorHAnsi" w:hAnsiTheme="minorHAnsi"/>
                </w:rPr>
                <w:t>18,658</w:t>
              </w:r>
            </w:ins>
          </w:p>
        </w:tc>
      </w:tr>
      <w:tr w:rsidR="006B4987" w:rsidRPr="00CD38DA" w:rsidTr="00F111FC">
        <w:trPr>
          <w:jc w:val="center"/>
          <w:ins w:id="1741" w:author="Shraddha Raikar" w:date="2015-10-19T13:50:00Z"/>
        </w:trPr>
        <w:tc>
          <w:tcPr>
            <w:tcW w:w="1710" w:type="dxa"/>
            <w:vAlign w:val="center"/>
          </w:tcPr>
          <w:p w:rsidR="006B4987" w:rsidRPr="00CD38DA" w:rsidRDefault="006B4987" w:rsidP="00F111FC">
            <w:pPr>
              <w:spacing w:after="0"/>
              <w:jc w:val="center"/>
              <w:rPr>
                <w:ins w:id="1742" w:author="Shraddha Raikar" w:date="2015-10-19T13:50:00Z"/>
                <w:rFonts w:asciiTheme="minorHAnsi" w:hAnsiTheme="minorHAnsi"/>
              </w:rPr>
            </w:pPr>
            <w:ins w:id="1743" w:author="Shraddha Raikar" w:date="2015-10-19T13:50:00Z">
              <w:r w:rsidRPr="00CD38DA">
                <w:rPr>
                  <w:rFonts w:asciiTheme="minorHAnsi" w:hAnsiTheme="minorHAnsi"/>
                </w:rPr>
                <w:t>15-30</w:t>
              </w:r>
            </w:ins>
          </w:p>
        </w:tc>
        <w:tc>
          <w:tcPr>
            <w:tcW w:w="2205" w:type="dxa"/>
            <w:vAlign w:val="center"/>
          </w:tcPr>
          <w:p w:rsidR="006B4987" w:rsidRPr="00CD38DA" w:rsidRDefault="006B4987" w:rsidP="00F111FC">
            <w:pPr>
              <w:spacing w:after="0"/>
              <w:jc w:val="center"/>
              <w:rPr>
                <w:ins w:id="1744" w:author="Shraddha Raikar" w:date="2015-10-19T13:50:00Z"/>
                <w:rFonts w:asciiTheme="minorHAnsi" w:hAnsiTheme="minorHAnsi"/>
              </w:rPr>
            </w:pPr>
            <w:ins w:id="1745" w:author="Shraddha Raikar" w:date="2015-10-19T13:50:00Z">
              <w:r>
                <w:rPr>
                  <w:rFonts w:asciiTheme="minorHAnsi" w:hAnsiTheme="minorHAnsi"/>
                </w:rPr>
                <w:t>7,823</w:t>
              </w:r>
            </w:ins>
          </w:p>
        </w:tc>
        <w:tc>
          <w:tcPr>
            <w:tcW w:w="2205" w:type="dxa"/>
          </w:tcPr>
          <w:p w:rsidR="006B4987" w:rsidRPr="00CD38DA" w:rsidRDefault="006B4987" w:rsidP="00F111FC">
            <w:pPr>
              <w:spacing w:after="0"/>
              <w:jc w:val="center"/>
              <w:rPr>
                <w:ins w:id="1746" w:author="Shraddha Raikar" w:date="2015-10-19T13:50:00Z"/>
                <w:rFonts w:asciiTheme="minorHAnsi" w:hAnsiTheme="minorHAnsi"/>
              </w:rPr>
            </w:pPr>
            <w:ins w:id="1747" w:author="Shraddha Raikar" w:date="2015-10-19T13:50:00Z">
              <w:r>
                <w:rPr>
                  <w:rFonts w:asciiTheme="minorHAnsi" w:hAnsiTheme="minorHAnsi"/>
                </w:rPr>
                <w:t>24,562</w:t>
              </w:r>
            </w:ins>
          </w:p>
        </w:tc>
      </w:tr>
      <w:tr w:rsidR="006B4987" w:rsidRPr="00CD38DA" w:rsidTr="00F111FC">
        <w:trPr>
          <w:jc w:val="center"/>
          <w:ins w:id="1748" w:author="Shraddha Raikar" w:date="2015-10-19T13:50:00Z"/>
        </w:trPr>
        <w:tc>
          <w:tcPr>
            <w:tcW w:w="1710" w:type="dxa"/>
            <w:vAlign w:val="center"/>
          </w:tcPr>
          <w:p w:rsidR="006B4987" w:rsidRPr="00CD38DA" w:rsidRDefault="006B4987" w:rsidP="00F111FC">
            <w:pPr>
              <w:spacing w:after="0"/>
              <w:jc w:val="center"/>
              <w:rPr>
                <w:ins w:id="1749" w:author="Shraddha Raikar" w:date="2015-10-19T13:50:00Z"/>
                <w:rFonts w:asciiTheme="minorHAnsi" w:hAnsiTheme="minorHAnsi"/>
              </w:rPr>
            </w:pPr>
            <w:ins w:id="1750" w:author="Shraddha Raikar" w:date="2015-10-19T13:50:00Z">
              <w:r w:rsidRPr="00CD38DA">
                <w:rPr>
                  <w:rFonts w:asciiTheme="minorHAnsi" w:hAnsiTheme="minorHAnsi"/>
                </w:rPr>
                <w:t>&gt;30</w:t>
              </w:r>
            </w:ins>
          </w:p>
        </w:tc>
        <w:tc>
          <w:tcPr>
            <w:tcW w:w="2205" w:type="dxa"/>
            <w:vAlign w:val="center"/>
          </w:tcPr>
          <w:p w:rsidR="006B4987" w:rsidRPr="00CD38DA" w:rsidRDefault="006B4987" w:rsidP="00F111FC">
            <w:pPr>
              <w:spacing w:after="0"/>
              <w:jc w:val="center"/>
              <w:rPr>
                <w:ins w:id="1751" w:author="Shraddha Raikar" w:date="2015-10-19T13:50:00Z"/>
                <w:rFonts w:asciiTheme="minorHAnsi" w:hAnsiTheme="minorHAnsi"/>
              </w:rPr>
            </w:pPr>
            <w:ins w:id="1752" w:author="Shraddha Raikar" w:date="2015-10-19T13:50:00Z">
              <w:r>
                <w:rPr>
                  <w:rFonts w:asciiTheme="minorHAnsi" w:hAnsiTheme="minorHAnsi"/>
                </w:rPr>
                <w:t>13,000</w:t>
              </w:r>
            </w:ins>
          </w:p>
        </w:tc>
        <w:tc>
          <w:tcPr>
            <w:tcW w:w="2205" w:type="dxa"/>
          </w:tcPr>
          <w:p w:rsidR="006B4987" w:rsidRPr="00CD38DA" w:rsidRDefault="006B4987" w:rsidP="00F111FC">
            <w:pPr>
              <w:spacing w:after="0"/>
              <w:jc w:val="center"/>
              <w:rPr>
                <w:ins w:id="1753" w:author="Shraddha Raikar" w:date="2015-10-19T13:50:00Z"/>
                <w:rFonts w:asciiTheme="minorHAnsi" w:hAnsiTheme="minorHAnsi"/>
              </w:rPr>
            </w:pPr>
            <w:ins w:id="1754" w:author="Shraddha Raikar" w:date="2015-10-19T13:50:00Z">
              <w:r>
                <w:rPr>
                  <w:rFonts w:asciiTheme="minorHAnsi" w:hAnsiTheme="minorHAnsi"/>
                </w:rPr>
                <w:t>43,300</w:t>
              </w:r>
            </w:ins>
          </w:p>
        </w:tc>
      </w:tr>
    </w:tbl>
    <w:p w:rsidR="00863DDF" w:rsidRDefault="00863DDF" w:rsidP="006B4987">
      <w:pPr>
        <w:spacing w:after="0"/>
        <w:ind w:left="720" w:firstLine="720"/>
        <w:rPr>
          <w:ins w:id="1755" w:author="April Desclos" w:date="2015-11-07T09:12:00Z"/>
        </w:rPr>
      </w:pPr>
    </w:p>
    <w:p w:rsidR="006B4987" w:rsidDel="00863DDF" w:rsidRDefault="006B4987" w:rsidP="006B4987">
      <w:pPr>
        <w:spacing w:before="240" w:after="0"/>
        <w:ind w:firstLine="720"/>
        <w:rPr>
          <w:ins w:id="1756" w:author="Shraddha Raikar" w:date="2015-10-19T13:50:00Z"/>
          <w:del w:id="1757" w:author="April Desclos" w:date="2015-11-07T09:12:00Z"/>
        </w:rPr>
      </w:pPr>
      <w:ins w:id="1758" w:author="Shraddha Raikar" w:date="2015-10-19T13:50:00Z">
        <w:del w:id="1759" w:author="April Desclos" w:date="2015-11-07T09:12:00Z">
          <w:r w:rsidDel="00863DDF">
            <w:delText>T</w:delText>
          </w:r>
          <w:r w:rsidRPr="00726159" w:rsidDel="00863DDF">
            <w:rPr>
              <w:vertAlign w:val="subscript"/>
            </w:rPr>
            <w:delText>idle</w:delText>
          </w:r>
          <w:r w:rsidDel="00863DDF">
            <w:rPr>
              <w:vertAlign w:val="subscript"/>
            </w:rPr>
            <w:delText xml:space="preserve">ConvBaseNG </w:delText>
          </w:r>
          <w:r w:rsidDel="00863DDF">
            <w:delText>= Daily idle time of baseline unit in convection mode</w:delText>
          </w:r>
        </w:del>
      </w:ins>
    </w:p>
    <w:p w:rsidR="006B4987" w:rsidDel="00863DDF" w:rsidRDefault="006B4987" w:rsidP="006B4987">
      <w:pPr>
        <w:spacing w:after="0"/>
        <w:ind w:left="720" w:firstLine="720"/>
        <w:rPr>
          <w:ins w:id="1760" w:author="Shraddha Raikar" w:date="2015-10-19T13:50:00Z"/>
          <w:del w:id="1761" w:author="April Desclos" w:date="2015-11-07T09:12:00Z"/>
          <w:vertAlign w:val="subscript"/>
        </w:rPr>
      </w:pPr>
      <w:ins w:id="1762" w:author="Shraddha Raikar" w:date="2015-10-19T13:50:00Z">
        <w:del w:id="1763" w:author="April Desclos" w:date="2015-11-07T09:12:00Z">
          <w:r w:rsidDel="00863DDF">
            <w:delText>= (Hrs - M/PC</w:delText>
          </w:r>
          <w:r w:rsidDel="00863DDF">
            <w:rPr>
              <w:vertAlign w:val="subscript"/>
            </w:rPr>
            <w:delText>ConvB</w:delText>
          </w:r>
          <w:r w:rsidRPr="006861A6" w:rsidDel="00863DDF">
            <w:rPr>
              <w:vertAlign w:val="subscript"/>
            </w:rPr>
            <w:delText>ase</w:delText>
          </w:r>
          <w:r w:rsidDel="00863DDF">
            <w:rPr>
              <w:vertAlign w:val="subscript"/>
            </w:rPr>
            <w:delText>NG</w:delText>
          </w:r>
          <w:r w:rsidDel="00863DDF">
            <w:delText>) * %</w:delText>
          </w:r>
          <w:r w:rsidRPr="006861A6" w:rsidDel="00863DDF">
            <w:rPr>
              <w:vertAlign w:val="subscript"/>
            </w:rPr>
            <w:delText>Conv</w:delText>
          </w:r>
        </w:del>
      </w:ins>
    </w:p>
    <w:p w:rsidR="00863DDF" w:rsidRDefault="00863DDF" w:rsidP="00863DDF">
      <w:pPr>
        <w:spacing w:before="240"/>
        <w:ind w:firstLine="720"/>
        <w:rPr>
          <w:ins w:id="1764" w:author="April Desclos" w:date="2015-11-07T09:13:00Z"/>
        </w:rPr>
      </w:pPr>
      <w:proofErr w:type="spellStart"/>
      <w:ins w:id="1765" w:author="April Desclos" w:date="2015-11-07T09:13:00Z">
        <w:r>
          <w:t>GasPC</w:t>
        </w:r>
        <w:r w:rsidRPr="00B86101">
          <w:rPr>
            <w:vertAlign w:val="subscript"/>
          </w:rPr>
          <w:t>Base</w:t>
        </w:r>
        <w:proofErr w:type="spellEnd"/>
        <w:r w:rsidRPr="00712A26">
          <w:t xml:space="preserve"> </w:t>
        </w:r>
        <w:r>
          <w:tab/>
        </w:r>
        <w:r>
          <w:tab/>
          <w:t>= Production capacity (</w:t>
        </w:r>
        <w:proofErr w:type="spellStart"/>
        <w:r>
          <w:t>lbs</w:t>
        </w:r>
        <w:proofErr w:type="spellEnd"/>
        <w:r>
          <w:t>/</w:t>
        </w:r>
        <w:proofErr w:type="spellStart"/>
        <w:r>
          <w:t>hr</w:t>
        </w:r>
        <w:proofErr w:type="spellEnd"/>
        <w:r>
          <w:t xml:space="preserve">) of baseline </w:t>
        </w:r>
        <w:r w:rsidR="00A67A83">
          <w:t>gas</w:t>
        </w:r>
        <w:r>
          <w:t xml:space="preserve"> oven </w:t>
        </w:r>
      </w:ins>
    </w:p>
    <w:p w:rsidR="00863DDF" w:rsidRDefault="00863DDF" w:rsidP="00863DDF">
      <w:pPr>
        <w:ind w:left="1440" w:firstLine="720"/>
        <w:rPr>
          <w:ins w:id="1766" w:author="April Desclos" w:date="2015-11-07T09:13:00Z"/>
        </w:rPr>
      </w:pPr>
      <w:ins w:id="1767" w:author="April Desclos" w:date="2015-11-07T09:13:00Z">
        <w:r>
          <w:tab/>
          <w:t>= Custom of if unknown, use values from table below</w:t>
        </w:r>
      </w:ins>
    </w:p>
    <w:tbl>
      <w:tblPr>
        <w:tblStyle w:val="TableGrid"/>
        <w:tblW w:w="0" w:type="auto"/>
        <w:jc w:val="center"/>
        <w:tblLook w:val="04A0" w:firstRow="1" w:lastRow="0" w:firstColumn="1" w:lastColumn="0" w:noHBand="0" w:noVBand="1"/>
      </w:tblPr>
      <w:tblGrid>
        <w:gridCol w:w="1710"/>
        <w:gridCol w:w="2205"/>
        <w:gridCol w:w="2205"/>
      </w:tblGrid>
      <w:tr w:rsidR="006B4987" w:rsidRPr="00CD38DA" w:rsidTr="00F111FC">
        <w:trPr>
          <w:jc w:val="center"/>
          <w:ins w:id="1768" w:author="Shraddha Raikar" w:date="2015-10-19T13:50:00Z"/>
        </w:trPr>
        <w:tc>
          <w:tcPr>
            <w:tcW w:w="1710" w:type="dxa"/>
            <w:vAlign w:val="center"/>
          </w:tcPr>
          <w:p w:rsidR="006B4987" w:rsidRPr="00A23F20" w:rsidRDefault="006B4987" w:rsidP="00F111FC">
            <w:pPr>
              <w:widowControl/>
              <w:spacing w:before="120" w:after="0"/>
              <w:jc w:val="center"/>
              <w:rPr>
                <w:ins w:id="1769" w:author="Shraddha Raikar" w:date="2015-10-19T13:50:00Z"/>
                <w:rFonts w:asciiTheme="minorHAnsi" w:hAnsiTheme="minorHAnsi"/>
                <w:b/>
                <w:szCs w:val="22"/>
              </w:rPr>
            </w:pPr>
            <w:ins w:id="1770" w:author="Shraddha Raikar" w:date="2015-10-19T13:50:00Z">
              <w:r w:rsidRPr="00A23F20">
                <w:rPr>
                  <w:rFonts w:asciiTheme="minorHAnsi" w:hAnsiTheme="minorHAnsi"/>
                  <w:b/>
                  <w:szCs w:val="22"/>
                </w:rPr>
                <w:t>Pan Capacity</w:t>
              </w:r>
            </w:ins>
          </w:p>
        </w:tc>
        <w:tc>
          <w:tcPr>
            <w:tcW w:w="2205" w:type="dxa"/>
            <w:vAlign w:val="center"/>
          </w:tcPr>
          <w:p w:rsidR="006B4987" w:rsidRPr="00A23F20" w:rsidRDefault="006B4987" w:rsidP="001733F3">
            <w:pPr>
              <w:widowControl/>
              <w:spacing w:before="120" w:after="0"/>
              <w:jc w:val="center"/>
              <w:rPr>
                <w:ins w:id="1771" w:author="Shraddha Raikar" w:date="2015-10-19T13:50:00Z"/>
                <w:rFonts w:asciiTheme="minorHAnsi" w:hAnsiTheme="minorHAnsi"/>
                <w:b/>
                <w:szCs w:val="22"/>
              </w:rPr>
            </w:pPr>
            <w:ins w:id="1772" w:author="Shraddha Raikar" w:date="2015-10-19T13:50:00Z">
              <w:r w:rsidRPr="00A23F20">
                <w:rPr>
                  <w:rFonts w:asciiTheme="minorHAnsi" w:hAnsiTheme="minorHAnsi"/>
                  <w:b/>
                </w:rPr>
                <w:t xml:space="preserve">Convection </w:t>
              </w:r>
            </w:ins>
            <w:ins w:id="1773" w:author="April Desclos" w:date="2015-11-07T09:13:00Z">
              <w:r w:rsidR="00A67A83">
                <w:rPr>
                  <w:rFonts w:asciiTheme="minorHAnsi" w:hAnsiTheme="minorHAnsi"/>
                  <w:b/>
                </w:rPr>
                <w:t>M</w:t>
              </w:r>
            </w:ins>
            <w:ins w:id="1774" w:author="Shraddha Raikar" w:date="2015-10-19T13:50:00Z">
              <w:del w:id="1775" w:author="April Desclos" w:date="2015-11-07T09:13:00Z">
                <w:r w:rsidRPr="00A23F20" w:rsidDel="00A67A83">
                  <w:rPr>
                    <w:rFonts w:asciiTheme="minorHAnsi" w:hAnsiTheme="minorHAnsi"/>
                    <w:b/>
                  </w:rPr>
                  <w:delText>m</w:delText>
                </w:r>
              </w:del>
              <w:r w:rsidRPr="00A23F20">
                <w:rPr>
                  <w:rFonts w:asciiTheme="minorHAnsi" w:hAnsiTheme="minorHAnsi"/>
                  <w:b/>
                </w:rPr>
                <w:t>ode (</w:t>
              </w:r>
            </w:ins>
            <w:proofErr w:type="spellStart"/>
            <w:ins w:id="1776" w:author="April Desclos" w:date="2015-11-07T09:13:00Z">
              <w:r w:rsidR="00A67A83">
                <w:rPr>
                  <w:rFonts w:asciiTheme="minorHAnsi" w:hAnsiTheme="minorHAnsi"/>
                  <w:b/>
                </w:rPr>
                <w:t>Gas</w:t>
              </w:r>
            </w:ins>
            <w:ins w:id="1777" w:author="Shraddha Raikar" w:date="2015-10-19T13:50:00Z">
              <w:r>
                <w:rPr>
                  <w:rFonts w:asciiTheme="minorHAnsi" w:hAnsiTheme="minorHAnsi"/>
                  <w:b/>
                </w:rPr>
                <w:t>PC</w:t>
              </w:r>
              <w:r w:rsidRPr="00A23F20">
                <w:rPr>
                  <w:rFonts w:asciiTheme="minorHAnsi" w:hAnsiTheme="minorHAnsi"/>
                  <w:b/>
                  <w:vertAlign w:val="subscript"/>
                </w:rPr>
                <w:t>Conv</w:t>
              </w:r>
              <w:r>
                <w:rPr>
                  <w:rFonts w:asciiTheme="minorHAnsi" w:hAnsiTheme="minorHAnsi"/>
                  <w:b/>
                  <w:vertAlign w:val="subscript"/>
                </w:rPr>
                <w:t>Base</w:t>
              </w:r>
              <w:proofErr w:type="spellEnd"/>
              <w:del w:id="1778" w:author="April Desclos" w:date="2015-11-07T09:13:00Z">
                <w:r w:rsidRPr="00A67A83" w:rsidDel="00A67A83">
                  <w:rPr>
                    <w:b/>
                    <w:rPrChange w:id="1779" w:author="April Desclos" w:date="2015-11-07T09:13:00Z">
                      <w:rPr>
                        <w:b/>
                        <w:vertAlign w:val="subscript"/>
                      </w:rPr>
                    </w:rPrChange>
                  </w:rPr>
                  <w:delText>NG</w:delText>
                </w:r>
              </w:del>
              <w:r w:rsidRPr="00A67A83">
                <w:rPr>
                  <w:b/>
                  <w:rPrChange w:id="1780" w:author="April Desclos" w:date="2015-11-07T09:13:00Z">
                    <w:rPr>
                      <w:b/>
                      <w:vertAlign w:val="subscript"/>
                    </w:rPr>
                  </w:rPrChange>
                </w:rPr>
                <w:t>)</w:t>
              </w:r>
              <w:del w:id="1781" w:author="April Desclos" w:date="2015-11-07T09:13:00Z">
                <w:r w:rsidDel="00A67A83">
                  <w:rPr>
                    <w:rFonts w:asciiTheme="minorHAnsi" w:hAnsiTheme="minorHAnsi"/>
                    <w:b/>
                    <w:vertAlign w:val="subscript"/>
                  </w:rPr>
                  <w:delText xml:space="preserve"> </w:delText>
                </w:r>
                <w:r w:rsidDel="00A67A83">
                  <w:rPr>
                    <w:rFonts w:asciiTheme="minorHAnsi" w:hAnsiTheme="minorHAnsi"/>
                    <w:b/>
                  </w:rPr>
                  <w:delText>(lbs/hr)</w:delText>
                </w:r>
              </w:del>
            </w:ins>
          </w:p>
        </w:tc>
        <w:tc>
          <w:tcPr>
            <w:tcW w:w="2205" w:type="dxa"/>
          </w:tcPr>
          <w:p w:rsidR="006B4987" w:rsidRPr="00A23F20" w:rsidRDefault="006B4987" w:rsidP="00271077">
            <w:pPr>
              <w:widowControl/>
              <w:spacing w:before="120" w:after="0"/>
              <w:jc w:val="center"/>
              <w:rPr>
                <w:ins w:id="1782" w:author="Shraddha Raikar" w:date="2015-10-19T13:50:00Z"/>
                <w:rFonts w:asciiTheme="minorHAnsi" w:hAnsiTheme="minorHAnsi"/>
                <w:b/>
                <w:szCs w:val="22"/>
              </w:rPr>
            </w:pPr>
            <w:ins w:id="1783" w:author="Shraddha Raikar" w:date="2015-10-19T13:50:00Z">
              <w:r w:rsidRPr="00A23F20">
                <w:rPr>
                  <w:rFonts w:asciiTheme="minorHAnsi" w:hAnsiTheme="minorHAnsi"/>
                  <w:b/>
                </w:rPr>
                <w:t xml:space="preserve">Steam </w:t>
              </w:r>
            </w:ins>
            <w:ins w:id="1784" w:author="April Desclos" w:date="2015-11-07T09:13:00Z">
              <w:r w:rsidR="00A67A83">
                <w:rPr>
                  <w:rFonts w:asciiTheme="minorHAnsi" w:hAnsiTheme="minorHAnsi"/>
                  <w:b/>
                </w:rPr>
                <w:t>M</w:t>
              </w:r>
            </w:ins>
            <w:ins w:id="1785" w:author="Shraddha Raikar" w:date="2015-10-19T13:50:00Z">
              <w:del w:id="1786" w:author="April Desclos" w:date="2015-11-07T09:13:00Z">
                <w:r w:rsidRPr="00A23F20" w:rsidDel="00A67A83">
                  <w:rPr>
                    <w:rFonts w:asciiTheme="minorHAnsi" w:hAnsiTheme="minorHAnsi"/>
                    <w:b/>
                  </w:rPr>
                  <w:delText>m</w:delText>
                </w:r>
              </w:del>
              <w:r w:rsidRPr="00A23F20">
                <w:rPr>
                  <w:rFonts w:asciiTheme="minorHAnsi" w:hAnsiTheme="minorHAnsi"/>
                  <w:b/>
                </w:rPr>
                <w:t>ode (</w:t>
              </w:r>
            </w:ins>
            <w:proofErr w:type="spellStart"/>
            <w:ins w:id="1787" w:author="April Desclos" w:date="2015-11-07T09:13:00Z">
              <w:r w:rsidR="00A67A83">
                <w:rPr>
                  <w:rFonts w:asciiTheme="minorHAnsi" w:hAnsiTheme="minorHAnsi"/>
                  <w:b/>
                </w:rPr>
                <w:t>Gas</w:t>
              </w:r>
            </w:ins>
            <w:ins w:id="1788" w:author="Shraddha Raikar" w:date="2015-10-19T13:50:00Z">
              <w:r>
                <w:rPr>
                  <w:rFonts w:asciiTheme="minorHAnsi" w:hAnsiTheme="minorHAnsi"/>
                  <w:b/>
                </w:rPr>
                <w:t>PC</w:t>
              </w:r>
              <w:r w:rsidRPr="00A23F20">
                <w:rPr>
                  <w:rFonts w:asciiTheme="minorHAnsi" w:hAnsiTheme="minorHAnsi"/>
                  <w:b/>
                  <w:vertAlign w:val="subscript"/>
                </w:rPr>
                <w:t>Steam</w:t>
              </w:r>
              <w:r>
                <w:rPr>
                  <w:rFonts w:asciiTheme="minorHAnsi" w:hAnsiTheme="minorHAnsi"/>
                  <w:b/>
                  <w:vertAlign w:val="subscript"/>
                </w:rPr>
                <w:t>Base</w:t>
              </w:r>
              <w:proofErr w:type="spellEnd"/>
              <w:del w:id="1789" w:author="April Desclos" w:date="2015-11-07T09:13:00Z">
                <w:r w:rsidRPr="00A67A83" w:rsidDel="00A67A83">
                  <w:rPr>
                    <w:b/>
                    <w:rPrChange w:id="1790" w:author="April Desclos" w:date="2015-11-07T09:14:00Z">
                      <w:rPr>
                        <w:b/>
                        <w:vertAlign w:val="subscript"/>
                      </w:rPr>
                    </w:rPrChange>
                  </w:rPr>
                  <w:delText>NG</w:delText>
                </w:r>
              </w:del>
              <w:r w:rsidRPr="00A67A83">
                <w:rPr>
                  <w:b/>
                  <w:rPrChange w:id="1791" w:author="April Desclos" w:date="2015-11-07T09:14:00Z">
                    <w:rPr>
                      <w:b/>
                      <w:vertAlign w:val="subscript"/>
                    </w:rPr>
                  </w:rPrChange>
                </w:rPr>
                <w:t>)</w:t>
              </w:r>
              <w:del w:id="1792" w:author="April Desclos" w:date="2015-11-07T09:14:00Z">
                <w:r w:rsidDel="00A67A83">
                  <w:rPr>
                    <w:rFonts w:asciiTheme="minorHAnsi" w:hAnsiTheme="minorHAnsi"/>
                    <w:b/>
                    <w:vertAlign w:val="subscript"/>
                  </w:rPr>
                  <w:delText xml:space="preserve"> </w:delText>
                </w:r>
                <w:r w:rsidDel="00A67A83">
                  <w:rPr>
                    <w:rFonts w:asciiTheme="minorHAnsi" w:hAnsiTheme="minorHAnsi"/>
                    <w:b/>
                  </w:rPr>
                  <w:delText>(lbs/hr)</w:delText>
                </w:r>
              </w:del>
            </w:ins>
          </w:p>
        </w:tc>
      </w:tr>
      <w:tr w:rsidR="006B4987" w:rsidRPr="00CD38DA" w:rsidTr="00F111FC">
        <w:trPr>
          <w:jc w:val="center"/>
          <w:ins w:id="1793" w:author="Shraddha Raikar" w:date="2015-10-19T13:50:00Z"/>
        </w:trPr>
        <w:tc>
          <w:tcPr>
            <w:tcW w:w="1710" w:type="dxa"/>
            <w:vAlign w:val="center"/>
          </w:tcPr>
          <w:p w:rsidR="006B4987" w:rsidRPr="00CD38DA" w:rsidRDefault="006B4987" w:rsidP="00F111FC">
            <w:pPr>
              <w:spacing w:after="0"/>
              <w:jc w:val="center"/>
              <w:rPr>
                <w:ins w:id="1794" w:author="Shraddha Raikar" w:date="2015-10-19T13:50:00Z"/>
                <w:rFonts w:asciiTheme="minorHAnsi" w:hAnsiTheme="minorHAnsi"/>
              </w:rPr>
            </w:pPr>
            <w:ins w:id="1795" w:author="Shraddha Raikar" w:date="2015-10-19T13:50:00Z">
              <w:r w:rsidRPr="00CD38DA">
                <w:rPr>
                  <w:rFonts w:asciiTheme="minorHAnsi" w:hAnsiTheme="minorHAnsi"/>
                </w:rPr>
                <w:t>&lt; 15</w:t>
              </w:r>
            </w:ins>
          </w:p>
        </w:tc>
        <w:tc>
          <w:tcPr>
            <w:tcW w:w="2205" w:type="dxa"/>
            <w:vAlign w:val="center"/>
          </w:tcPr>
          <w:p w:rsidR="006B4987" w:rsidRPr="00CD38DA" w:rsidRDefault="006B4987" w:rsidP="00F111FC">
            <w:pPr>
              <w:spacing w:after="0"/>
              <w:jc w:val="center"/>
              <w:rPr>
                <w:ins w:id="1796" w:author="Shraddha Raikar" w:date="2015-10-19T13:50:00Z"/>
                <w:rFonts w:asciiTheme="minorHAnsi" w:hAnsiTheme="minorHAnsi"/>
              </w:rPr>
            </w:pPr>
            <w:ins w:id="1797" w:author="Shraddha Raikar" w:date="2015-10-19T13:50:00Z">
              <w:r>
                <w:rPr>
                  <w:rFonts w:asciiTheme="minorHAnsi" w:hAnsiTheme="minorHAnsi"/>
                </w:rPr>
                <w:t>125</w:t>
              </w:r>
            </w:ins>
          </w:p>
        </w:tc>
        <w:tc>
          <w:tcPr>
            <w:tcW w:w="2205" w:type="dxa"/>
          </w:tcPr>
          <w:p w:rsidR="006B4987" w:rsidRPr="00CD38DA" w:rsidRDefault="006B4987" w:rsidP="00F111FC">
            <w:pPr>
              <w:spacing w:after="0"/>
              <w:jc w:val="center"/>
              <w:rPr>
                <w:ins w:id="1798" w:author="Shraddha Raikar" w:date="2015-10-19T13:50:00Z"/>
                <w:rFonts w:asciiTheme="minorHAnsi" w:hAnsiTheme="minorHAnsi"/>
              </w:rPr>
            </w:pPr>
            <w:ins w:id="1799" w:author="Shraddha Raikar" w:date="2015-10-19T13:50:00Z">
              <w:r>
                <w:rPr>
                  <w:rFonts w:asciiTheme="minorHAnsi" w:hAnsiTheme="minorHAnsi"/>
                </w:rPr>
                <w:t>195</w:t>
              </w:r>
            </w:ins>
          </w:p>
        </w:tc>
      </w:tr>
      <w:tr w:rsidR="006B4987" w:rsidRPr="00CD38DA" w:rsidTr="00F111FC">
        <w:trPr>
          <w:jc w:val="center"/>
          <w:ins w:id="1800" w:author="Shraddha Raikar" w:date="2015-10-19T13:50:00Z"/>
        </w:trPr>
        <w:tc>
          <w:tcPr>
            <w:tcW w:w="1710" w:type="dxa"/>
            <w:vAlign w:val="center"/>
          </w:tcPr>
          <w:p w:rsidR="006B4987" w:rsidRPr="00CD38DA" w:rsidRDefault="006B4987" w:rsidP="00F111FC">
            <w:pPr>
              <w:spacing w:after="0"/>
              <w:jc w:val="center"/>
              <w:rPr>
                <w:ins w:id="1801" w:author="Shraddha Raikar" w:date="2015-10-19T13:50:00Z"/>
                <w:rFonts w:asciiTheme="minorHAnsi" w:hAnsiTheme="minorHAnsi"/>
              </w:rPr>
            </w:pPr>
            <w:ins w:id="1802" w:author="Shraddha Raikar" w:date="2015-10-19T13:50:00Z">
              <w:r w:rsidRPr="00CD38DA">
                <w:rPr>
                  <w:rFonts w:asciiTheme="minorHAnsi" w:hAnsiTheme="minorHAnsi"/>
                </w:rPr>
                <w:t>15-30</w:t>
              </w:r>
            </w:ins>
          </w:p>
        </w:tc>
        <w:tc>
          <w:tcPr>
            <w:tcW w:w="2205" w:type="dxa"/>
            <w:vAlign w:val="center"/>
          </w:tcPr>
          <w:p w:rsidR="006B4987" w:rsidRPr="00CD38DA" w:rsidRDefault="006B4987" w:rsidP="00F111FC">
            <w:pPr>
              <w:spacing w:after="0"/>
              <w:jc w:val="center"/>
              <w:rPr>
                <w:ins w:id="1803" w:author="Shraddha Raikar" w:date="2015-10-19T13:50:00Z"/>
                <w:rFonts w:asciiTheme="minorHAnsi" w:hAnsiTheme="minorHAnsi"/>
              </w:rPr>
            </w:pPr>
            <w:ins w:id="1804" w:author="Shraddha Raikar" w:date="2015-10-19T13:50:00Z">
              <w:r>
                <w:rPr>
                  <w:rFonts w:asciiTheme="minorHAnsi" w:hAnsiTheme="minorHAnsi"/>
                </w:rPr>
                <w:t>176</w:t>
              </w:r>
            </w:ins>
          </w:p>
        </w:tc>
        <w:tc>
          <w:tcPr>
            <w:tcW w:w="2205" w:type="dxa"/>
          </w:tcPr>
          <w:p w:rsidR="006B4987" w:rsidRPr="00CD38DA" w:rsidRDefault="006B4987" w:rsidP="00F111FC">
            <w:pPr>
              <w:spacing w:after="0"/>
              <w:jc w:val="center"/>
              <w:rPr>
                <w:ins w:id="1805" w:author="Shraddha Raikar" w:date="2015-10-19T13:50:00Z"/>
                <w:rFonts w:asciiTheme="minorHAnsi" w:hAnsiTheme="minorHAnsi"/>
              </w:rPr>
            </w:pPr>
            <w:ins w:id="1806" w:author="Shraddha Raikar" w:date="2015-10-19T13:50:00Z">
              <w:r>
                <w:rPr>
                  <w:rFonts w:asciiTheme="minorHAnsi" w:hAnsiTheme="minorHAnsi"/>
                </w:rPr>
                <w:t>211</w:t>
              </w:r>
            </w:ins>
          </w:p>
        </w:tc>
      </w:tr>
      <w:tr w:rsidR="006B4987" w:rsidRPr="00CD38DA" w:rsidTr="00F111FC">
        <w:trPr>
          <w:jc w:val="center"/>
          <w:ins w:id="1807" w:author="Shraddha Raikar" w:date="2015-10-19T13:50:00Z"/>
        </w:trPr>
        <w:tc>
          <w:tcPr>
            <w:tcW w:w="1710" w:type="dxa"/>
            <w:vAlign w:val="center"/>
          </w:tcPr>
          <w:p w:rsidR="006B4987" w:rsidRPr="00CD38DA" w:rsidRDefault="006B4987" w:rsidP="00F111FC">
            <w:pPr>
              <w:spacing w:after="0"/>
              <w:jc w:val="center"/>
              <w:rPr>
                <w:ins w:id="1808" w:author="Shraddha Raikar" w:date="2015-10-19T13:50:00Z"/>
                <w:rFonts w:asciiTheme="minorHAnsi" w:hAnsiTheme="minorHAnsi"/>
              </w:rPr>
            </w:pPr>
            <w:ins w:id="1809" w:author="Shraddha Raikar" w:date="2015-10-19T13:50:00Z">
              <w:r w:rsidRPr="00CD38DA">
                <w:rPr>
                  <w:rFonts w:asciiTheme="minorHAnsi" w:hAnsiTheme="minorHAnsi"/>
                </w:rPr>
                <w:t>&gt;30</w:t>
              </w:r>
            </w:ins>
          </w:p>
        </w:tc>
        <w:tc>
          <w:tcPr>
            <w:tcW w:w="2205" w:type="dxa"/>
            <w:vAlign w:val="center"/>
          </w:tcPr>
          <w:p w:rsidR="006B4987" w:rsidRPr="00CD38DA" w:rsidRDefault="006B4987" w:rsidP="00F111FC">
            <w:pPr>
              <w:spacing w:after="0"/>
              <w:jc w:val="center"/>
              <w:rPr>
                <w:ins w:id="1810" w:author="Shraddha Raikar" w:date="2015-10-19T13:50:00Z"/>
                <w:rFonts w:asciiTheme="minorHAnsi" w:hAnsiTheme="minorHAnsi"/>
              </w:rPr>
            </w:pPr>
            <w:ins w:id="1811" w:author="Shraddha Raikar" w:date="2015-10-19T13:50:00Z">
              <w:r>
                <w:rPr>
                  <w:rFonts w:asciiTheme="minorHAnsi" w:hAnsiTheme="minorHAnsi"/>
                </w:rPr>
                <w:t>392</w:t>
              </w:r>
            </w:ins>
          </w:p>
        </w:tc>
        <w:tc>
          <w:tcPr>
            <w:tcW w:w="2205" w:type="dxa"/>
          </w:tcPr>
          <w:p w:rsidR="006B4987" w:rsidRPr="00CD38DA" w:rsidRDefault="006B4987" w:rsidP="00F111FC">
            <w:pPr>
              <w:spacing w:after="0"/>
              <w:jc w:val="center"/>
              <w:rPr>
                <w:ins w:id="1812" w:author="Shraddha Raikar" w:date="2015-10-19T13:50:00Z"/>
                <w:rFonts w:asciiTheme="minorHAnsi" w:hAnsiTheme="minorHAnsi"/>
              </w:rPr>
            </w:pPr>
            <w:ins w:id="1813" w:author="Shraddha Raikar" w:date="2015-10-19T13:50:00Z">
              <w:r>
                <w:rPr>
                  <w:rFonts w:asciiTheme="minorHAnsi" w:hAnsiTheme="minorHAnsi"/>
                </w:rPr>
                <w:t>579</w:t>
              </w:r>
            </w:ins>
          </w:p>
        </w:tc>
      </w:tr>
    </w:tbl>
    <w:p w:rsidR="006B4987" w:rsidDel="00A67A83" w:rsidRDefault="006B4987" w:rsidP="006B4987">
      <w:pPr>
        <w:spacing w:before="240" w:after="0"/>
        <w:ind w:firstLine="720"/>
        <w:rPr>
          <w:ins w:id="1814" w:author="Shraddha Raikar" w:date="2015-10-19T13:50:00Z"/>
          <w:del w:id="1815" w:author="April Desclos" w:date="2015-11-07T09:14:00Z"/>
        </w:rPr>
      </w:pPr>
      <w:ins w:id="1816" w:author="Shraddha Raikar" w:date="2015-10-19T13:50:00Z">
        <w:del w:id="1817" w:author="April Desclos" w:date="2015-11-07T09:14:00Z">
          <w:r w:rsidDel="00A67A83">
            <w:delText>T</w:delText>
          </w:r>
          <w:r w:rsidRPr="00726159" w:rsidDel="00A67A83">
            <w:rPr>
              <w:vertAlign w:val="subscript"/>
            </w:rPr>
            <w:delText>idle</w:delText>
          </w:r>
          <w:r w:rsidDel="00A67A83">
            <w:rPr>
              <w:vertAlign w:val="subscript"/>
            </w:rPr>
            <w:delText xml:space="preserve">SteamBaseNG </w:delText>
          </w:r>
          <w:r w:rsidDel="00A67A83">
            <w:delText>= Daily idle time of natural gas baseline unit in steam mode</w:delText>
          </w:r>
        </w:del>
      </w:ins>
    </w:p>
    <w:p w:rsidR="006B4987" w:rsidDel="00A67A83" w:rsidRDefault="006B4987" w:rsidP="006B4987">
      <w:pPr>
        <w:spacing w:after="0"/>
        <w:ind w:left="720" w:firstLine="720"/>
        <w:rPr>
          <w:ins w:id="1818" w:author="Shraddha Raikar" w:date="2015-10-19T13:50:00Z"/>
          <w:del w:id="1819" w:author="April Desclos" w:date="2015-11-07T09:14:00Z"/>
          <w:vertAlign w:val="subscript"/>
        </w:rPr>
      </w:pPr>
      <w:ins w:id="1820" w:author="Shraddha Raikar" w:date="2015-10-19T13:50:00Z">
        <w:del w:id="1821" w:author="April Desclos" w:date="2015-11-07T09:14:00Z">
          <w:r w:rsidDel="00A67A83">
            <w:delText>= (Hrs - M/PC</w:delText>
          </w:r>
          <w:r w:rsidDel="00A67A83">
            <w:rPr>
              <w:vertAlign w:val="subscript"/>
            </w:rPr>
            <w:delText>SteamBaseNG</w:delText>
          </w:r>
          <w:r w:rsidDel="00A67A83">
            <w:delText>) * %</w:delText>
          </w:r>
          <w:r w:rsidDel="00A67A83">
            <w:rPr>
              <w:vertAlign w:val="subscript"/>
            </w:rPr>
            <w:delText>Steam</w:delText>
          </w:r>
        </w:del>
      </w:ins>
    </w:p>
    <w:p w:rsidR="00A67A83" w:rsidRDefault="00A67A83" w:rsidP="00A67A83">
      <w:pPr>
        <w:spacing w:before="240"/>
        <w:ind w:firstLine="720"/>
        <w:rPr>
          <w:ins w:id="1822" w:author="April Desclos" w:date="2015-11-07T09:15:00Z"/>
        </w:rPr>
      </w:pPr>
      <w:proofErr w:type="spellStart"/>
      <w:ins w:id="1823" w:author="April Desclos" w:date="2015-11-07T09:16:00Z">
        <w:r>
          <w:t>Gas</w:t>
        </w:r>
      </w:ins>
      <w:ins w:id="1824" w:author="April Desclos" w:date="2015-11-07T09:15:00Z">
        <w:r w:rsidRPr="00A531EB">
          <w:rPr>
            <w:rFonts w:ascii="Calibri" w:eastAsia="TimesNewRomanPSMT" w:hAnsi="Calibri" w:cs="TimesNewRomanPSMT"/>
          </w:rPr>
          <w:t>IDLE</w:t>
        </w:r>
        <w:r w:rsidRPr="00712A26">
          <w:rPr>
            <w:rFonts w:ascii="Calibri" w:eastAsia="TimesNewRomanPSMT" w:hAnsi="Calibri" w:cs="TimesNewRomanPSMT"/>
            <w:vertAlign w:val="subscript"/>
          </w:rPr>
          <w:t>C</w:t>
        </w:r>
        <w:r>
          <w:rPr>
            <w:rFonts w:ascii="Calibri" w:eastAsia="TimesNewRomanPSMT" w:hAnsi="Calibri" w:cs="TimesNewRomanPSMT"/>
            <w:vertAlign w:val="subscript"/>
          </w:rPr>
          <w:t>onvEE</w:t>
        </w:r>
        <w:proofErr w:type="spellEnd"/>
        <w:r>
          <w:rPr>
            <w:rFonts w:ascii="Calibri" w:eastAsia="TimesNewRomanPSMT" w:hAnsi="Calibri" w:cs="TimesNewRomanPSMT"/>
            <w:vertAlign w:val="subscript"/>
          </w:rPr>
          <w:tab/>
        </w:r>
        <w:r>
          <w:rPr>
            <w:rFonts w:ascii="Calibri" w:eastAsia="TimesNewRomanPSMT" w:hAnsi="Calibri" w:cs="TimesNewRomanPSMT"/>
            <w:vertAlign w:val="subscript"/>
          </w:rPr>
          <w:tab/>
        </w:r>
        <w:r>
          <w:rPr>
            <w:vertAlign w:val="subscript"/>
          </w:rPr>
          <w:t xml:space="preserve"> </w:t>
        </w:r>
        <w:r>
          <w:t xml:space="preserve">= Idle energy rate of ENERGY STAR </w:t>
        </w:r>
      </w:ins>
      <w:ins w:id="1825" w:author="April Desclos" w:date="2015-11-07T09:16:00Z">
        <w:r>
          <w:t>gas</w:t>
        </w:r>
      </w:ins>
      <w:ins w:id="1826" w:author="April Desclos" w:date="2015-11-07T09:15:00Z">
        <w:r>
          <w:t xml:space="preserve"> oven in convection mode</w:t>
        </w:r>
      </w:ins>
    </w:p>
    <w:p w:rsidR="006B4987" w:rsidDel="00A67A83" w:rsidRDefault="00A67A83" w:rsidP="006B4987">
      <w:pPr>
        <w:spacing w:before="240" w:after="0"/>
        <w:ind w:firstLine="720"/>
        <w:rPr>
          <w:ins w:id="1827" w:author="Shraddha Raikar" w:date="2015-10-19T13:50:00Z"/>
          <w:del w:id="1828" w:author="April Desclos" w:date="2015-11-07T09:15:00Z"/>
        </w:rPr>
      </w:pPr>
      <w:ins w:id="1829" w:author="April Desclos" w:date="2015-11-07T09:15:00Z">
        <w:r>
          <w:tab/>
        </w:r>
        <w:r>
          <w:tab/>
        </w:r>
      </w:ins>
      <w:ins w:id="1830" w:author="Shraddha Raikar" w:date="2015-10-19T13:50:00Z">
        <w:del w:id="1831" w:author="April Desclos" w:date="2015-11-07T09:15:00Z">
          <w:r w:rsidR="006B4987" w:rsidDel="00A67A83">
            <w:delText>E</w:delText>
          </w:r>
          <w:r w:rsidR="006B4987" w:rsidRPr="00726159" w:rsidDel="00A67A83">
            <w:rPr>
              <w:vertAlign w:val="subscript"/>
            </w:rPr>
            <w:delText>IdleConv</w:delText>
          </w:r>
          <w:r w:rsidR="006B4987" w:rsidDel="00A67A83">
            <w:rPr>
              <w:vertAlign w:val="subscript"/>
            </w:rPr>
            <w:delText xml:space="preserve">EENG </w:delText>
          </w:r>
          <w:r w:rsidR="006B4987" w:rsidDel="00A67A83">
            <w:delText>= Idle enegy rate of natural gas efficient unit in convection mode</w:delText>
          </w:r>
        </w:del>
      </w:ins>
    </w:p>
    <w:p w:rsidR="006B4987" w:rsidRDefault="006B4987" w:rsidP="006B4987">
      <w:pPr>
        <w:spacing w:after="0"/>
        <w:ind w:left="720" w:firstLine="720"/>
        <w:rPr>
          <w:ins w:id="1832" w:author="Shraddha Raikar" w:date="2015-10-19T13:50:00Z"/>
        </w:rPr>
      </w:pPr>
      <w:ins w:id="1833" w:author="Shraddha Raikar" w:date="2015-10-19T13:50:00Z">
        <w:r>
          <w:t xml:space="preserve">= </w:t>
        </w:r>
        <w:del w:id="1834" w:author="April Desclos" w:date="2015-11-07T09:16:00Z">
          <w:r w:rsidDel="00A67A83">
            <w:delText xml:space="preserve"> </w:delText>
          </w:r>
        </w:del>
        <w:r w:rsidRPr="002E6026">
          <w:t>150</w:t>
        </w:r>
      </w:ins>
      <w:ins w:id="1835" w:author="April Desclos" w:date="2015-11-07T09:26:00Z">
        <w:r w:rsidR="001733F3">
          <w:t>*</w:t>
        </w:r>
      </w:ins>
      <w:ins w:id="1836" w:author="Shraddha Raikar" w:date="2015-10-19T13:50:00Z">
        <w:del w:id="1837" w:author="April Desclos" w:date="2015-11-07T09:26:00Z">
          <w:r w:rsidRPr="002E6026" w:rsidDel="001733F3">
            <w:delText>*</w:delText>
          </w:r>
        </w:del>
        <w:del w:id="1838" w:author="April Desclos" w:date="2015-11-07T09:25:00Z">
          <w:r w:rsidDel="001733F3">
            <w:delText xml:space="preserve"> </w:delText>
          </w:r>
        </w:del>
        <w:r>
          <w:t xml:space="preserve">P </w:t>
        </w:r>
        <w:r w:rsidRPr="002E6026">
          <w:t>+</w:t>
        </w:r>
      </w:ins>
      <w:ins w:id="1839" w:author="April Desclos" w:date="2015-11-07T09:16:00Z">
        <w:r w:rsidR="00A67A83">
          <w:t xml:space="preserve"> </w:t>
        </w:r>
      </w:ins>
      <w:ins w:id="1840" w:author="Shraddha Raikar" w:date="2015-10-19T13:50:00Z">
        <w:r w:rsidRPr="002E6026">
          <w:t>5</w:t>
        </w:r>
      </w:ins>
      <w:ins w:id="1841" w:author="April Desclos" w:date="2015-11-07T09:26:00Z">
        <w:r w:rsidR="001733F3">
          <w:t>,</w:t>
        </w:r>
      </w:ins>
      <w:ins w:id="1842" w:author="Shraddha Raikar" w:date="2015-10-19T13:50:00Z">
        <w:r w:rsidRPr="002E6026">
          <w:t>425</w:t>
        </w:r>
        <w:del w:id="1843" w:author="April Desclos" w:date="2015-11-07T09:16:00Z">
          <w:r w:rsidDel="00A67A83">
            <w:rPr>
              <w:vertAlign w:val="superscript"/>
            </w:rPr>
            <w:delText>8</w:delText>
          </w:r>
        </w:del>
      </w:ins>
    </w:p>
    <w:p w:rsidR="006B4987" w:rsidDel="001733F3" w:rsidRDefault="006B4987" w:rsidP="006B4987">
      <w:pPr>
        <w:spacing w:before="240" w:after="0"/>
        <w:ind w:firstLine="720"/>
        <w:rPr>
          <w:ins w:id="1844" w:author="Shraddha Raikar" w:date="2015-10-19T13:50:00Z"/>
          <w:del w:id="1845" w:author="April Desclos" w:date="2015-11-07T09:28:00Z"/>
        </w:rPr>
      </w:pPr>
      <w:ins w:id="1846" w:author="Shraddha Raikar" w:date="2015-10-19T13:50:00Z">
        <w:del w:id="1847" w:author="April Desclos" w:date="2015-11-07T09:28:00Z">
          <w:r w:rsidDel="001733F3">
            <w:delText>T</w:delText>
          </w:r>
          <w:r w:rsidRPr="00726159" w:rsidDel="001733F3">
            <w:rPr>
              <w:vertAlign w:val="subscript"/>
            </w:rPr>
            <w:delText>idle</w:delText>
          </w:r>
          <w:r w:rsidDel="001733F3">
            <w:rPr>
              <w:vertAlign w:val="subscript"/>
            </w:rPr>
            <w:delText xml:space="preserve">ConvEENG </w:delText>
          </w:r>
          <w:r w:rsidDel="001733F3">
            <w:delText>= Daily idle time of natural gas efficient unit in convection mode</w:delText>
          </w:r>
        </w:del>
      </w:ins>
    </w:p>
    <w:p w:rsidR="006B4987" w:rsidDel="001733F3" w:rsidRDefault="006B4987" w:rsidP="006B4987">
      <w:pPr>
        <w:spacing w:after="0"/>
        <w:ind w:left="720" w:firstLine="720"/>
        <w:rPr>
          <w:ins w:id="1848" w:author="Shraddha Raikar" w:date="2015-10-19T13:50:00Z"/>
          <w:del w:id="1849" w:author="April Desclos" w:date="2015-11-07T09:28:00Z"/>
          <w:vertAlign w:val="subscript"/>
        </w:rPr>
      </w:pPr>
      <w:ins w:id="1850" w:author="Shraddha Raikar" w:date="2015-10-19T13:50:00Z">
        <w:del w:id="1851" w:author="April Desclos" w:date="2015-11-07T09:28:00Z">
          <w:r w:rsidDel="001733F3">
            <w:delText>= (Hrs - M/PC</w:delText>
          </w:r>
          <w:r w:rsidDel="001733F3">
            <w:rPr>
              <w:vertAlign w:val="subscript"/>
            </w:rPr>
            <w:delText>ConvEENG</w:delText>
          </w:r>
          <w:r w:rsidDel="001733F3">
            <w:delText>) * %</w:delText>
          </w:r>
          <w:r w:rsidDel="001733F3">
            <w:rPr>
              <w:vertAlign w:val="subscript"/>
            </w:rPr>
            <w:delText>Conv</w:delText>
          </w:r>
        </w:del>
      </w:ins>
    </w:p>
    <w:p w:rsidR="001733F3" w:rsidRDefault="001733F3" w:rsidP="001733F3">
      <w:pPr>
        <w:spacing w:before="240"/>
        <w:ind w:firstLine="720"/>
        <w:rPr>
          <w:ins w:id="1852" w:author="April Desclos" w:date="2015-11-07T09:29:00Z"/>
        </w:rPr>
      </w:pPr>
      <w:proofErr w:type="spellStart"/>
      <w:ins w:id="1853" w:author="April Desclos" w:date="2015-11-07T09:29:00Z">
        <w:r>
          <w:t>GasPC</w:t>
        </w:r>
        <w:r>
          <w:rPr>
            <w:vertAlign w:val="subscript"/>
          </w:rPr>
          <w:t>EE</w:t>
        </w:r>
        <w:proofErr w:type="spellEnd"/>
        <w:r w:rsidRPr="00EF462C">
          <w:t xml:space="preserve"> </w:t>
        </w:r>
        <w:r>
          <w:tab/>
        </w:r>
        <w:r>
          <w:tab/>
        </w:r>
        <w:r>
          <w:tab/>
          <w:t>= Production capacity (</w:t>
        </w:r>
        <w:proofErr w:type="spellStart"/>
        <w:r>
          <w:t>lbs</w:t>
        </w:r>
        <w:proofErr w:type="spellEnd"/>
        <w:r>
          <w:t>/</w:t>
        </w:r>
        <w:proofErr w:type="spellStart"/>
        <w:r>
          <w:t>hr</w:t>
        </w:r>
        <w:proofErr w:type="spellEnd"/>
        <w:r>
          <w:t xml:space="preserve">) of ENERGY STAR gas oven </w:t>
        </w:r>
      </w:ins>
    </w:p>
    <w:p w:rsidR="001733F3" w:rsidRDefault="001733F3" w:rsidP="001733F3">
      <w:pPr>
        <w:spacing w:after="0"/>
        <w:ind w:left="1440" w:firstLine="720"/>
        <w:rPr>
          <w:ins w:id="1854" w:author="April Desclos" w:date="2015-11-07T09:29:00Z"/>
        </w:rPr>
      </w:pPr>
      <w:ins w:id="1855" w:author="April Desclos" w:date="2015-11-07T09:29:00Z">
        <w:r>
          <w:tab/>
          <w:t>= Custom of if unknown, use values from table below</w:t>
        </w:r>
      </w:ins>
    </w:p>
    <w:p w:rsidR="001733F3" w:rsidRDefault="001733F3" w:rsidP="001733F3">
      <w:pPr>
        <w:spacing w:after="0"/>
        <w:ind w:left="1440" w:firstLine="720"/>
        <w:rPr>
          <w:ins w:id="1856" w:author="April Desclos" w:date="2015-11-07T09:29:00Z"/>
        </w:rPr>
      </w:pPr>
    </w:p>
    <w:tbl>
      <w:tblPr>
        <w:tblStyle w:val="TableGrid"/>
        <w:tblW w:w="0" w:type="auto"/>
        <w:jc w:val="center"/>
        <w:tblLook w:val="04A0" w:firstRow="1" w:lastRow="0" w:firstColumn="1" w:lastColumn="0" w:noHBand="0" w:noVBand="1"/>
      </w:tblPr>
      <w:tblGrid>
        <w:gridCol w:w="1710"/>
        <w:gridCol w:w="2205"/>
        <w:gridCol w:w="2205"/>
      </w:tblGrid>
      <w:tr w:rsidR="006B4987" w:rsidRPr="00CD38DA" w:rsidTr="00F111FC">
        <w:trPr>
          <w:jc w:val="center"/>
          <w:ins w:id="1857" w:author="Shraddha Raikar" w:date="2015-10-19T13:50:00Z"/>
        </w:trPr>
        <w:tc>
          <w:tcPr>
            <w:tcW w:w="1710" w:type="dxa"/>
            <w:vAlign w:val="center"/>
          </w:tcPr>
          <w:p w:rsidR="006B4987" w:rsidRPr="00A23F20" w:rsidRDefault="006B4987" w:rsidP="00F111FC">
            <w:pPr>
              <w:widowControl/>
              <w:spacing w:before="120" w:after="0"/>
              <w:jc w:val="center"/>
              <w:rPr>
                <w:ins w:id="1858" w:author="Shraddha Raikar" w:date="2015-10-19T13:50:00Z"/>
                <w:rFonts w:asciiTheme="minorHAnsi" w:hAnsiTheme="minorHAnsi"/>
                <w:b/>
                <w:szCs w:val="22"/>
              </w:rPr>
            </w:pPr>
            <w:ins w:id="1859" w:author="Shraddha Raikar" w:date="2015-10-19T13:50:00Z">
              <w:r w:rsidRPr="00A23F20">
                <w:rPr>
                  <w:rFonts w:asciiTheme="minorHAnsi" w:hAnsiTheme="minorHAnsi"/>
                  <w:b/>
                  <w:szCs w:val="22"/>
                </w:rPr>
                <w:t>Pan Capacity</w:t>
              </w:r>
            </w:ins>
          </w:p>
        </w:tc>
        <w:tc>
          <w:tcPr>
            <w:tcW w:w="2205" w:type="dxa"/>
            <w:vAlign w:val="center"/>
          </w:tcPr>
          <w:p w:rsidR="006B4987" w:rsidRPr="00A23F20" w:rsidRDefault="006B4987" w:rsidP="00F111FC">
            <w:pPr>
              <w:widowControl/>
              <w:spacing w:before="120" w:after="0"/>
              <w:jc w:val="center"/>
              <w:rPr>
                <w:ins w:id="1860" w:author="Shraddha Raikar" w:date="2015-10-19T13:50:00Z"/>
                <w:rFonts w:asciiTheme="minorHAnsi" w:hAnsiTheme="minorHAnsi"/>
                <w:b/>
                <w:szCs w:val="22"/>
              </w:rPr>
            </w:pPr>
            <w:ins w:id="1861" w:author="Shraddha Raikar" w:date="2015-10-19T13:50:00Z">
              <w:r w:rsidRPr="00A23F20">
                <w:rPr>
                  <w:rFonts w:asciiTheme="minorHAnsi" w:hAnsiTheme="minorHAnsi"/>
                  <w:b/>
                </w:rPr>
                <w:t xml:space="preserve">Convection </w:t>
              </w:r>
            </w:ins>
            <w:ins w:id="1862" w:author="April Desclos" w:date="2015-11-07T09:29:00Z">
              <w:r w:rsidR="001733F3">
                <w:rPr>
                  <w:rFonts w:asciiTheme="minorHAnsi" w:hAnsiTheme="minorHAnsi"/>
                  <w:b/>
                </w:rPr>
                <w:t>M</w:t>
              </w:r>
            </w:ins>
            <w:ins w:id="1863" w:author="Shraddha Raikar" w:date="2015-10-19T13:50:00Z">
              <w:del w:id="1864" w:author="April Desclos" w:date="2015-11-07T09:29:00Z">
                <w:r w:rsidRPr="00A23F20" w:rsidDel="001733F3">
                  <w:rPr>
                    <w:rFonts w:asciiTheme="minorHAnsi" w:hAnsiTheme="minorHAnsi"/>
                    <w:b/>
                  </w:rPr>
                  <w:delText>m</w:delText>
                </w:r>
              </w:del>
              <w:r w:rsidRPr="00A23F20">
                <w:rPr>
                  <w:rFonts w:asciiTheme="minorHAnsi" w:hAnsiTheme="minorHAnsi"/>
                  <w:b/>
                </w:rPr>
                <w:t>ode (</w:t>
              </w:r>
            </w:ins>
            <w:proofErr w:type="spellStart"/>
            <w:ins w:id="1865" w:author="April Desclos" w:date="2015-11-07T09:29:00Z">
              <w:r w:rsidR="001733F3">
                <w:rPr>
                  <w:rFonts w:asciiTheme="minorHAnsi" w:hAnsiTheme="minorHAnsi"/>
                  <w:b/>
                </w:rPr>
                <w:t>Gas</w:t>
              </w:r>
            </w:ins>
            <w:ins w:id="1866" w:author="Shraddha Raikar" w:date="2015-10-19T13:50:00Z">
              <w:r>
                <w:rPr>
                  <w:rFonts w:asciiTheme="minorHAnsi" w:hAnsiTheme="minorHAnsi"/>
                  <w:b/>
                </w:rPr>
                <w:t>PC</w:t>
              </w:r>
              <w:r w:rsidRPr="00A23F20">
                <w:rPr>
                  <w:rFonts w:asciiTheme="minorHAnsi" w:hAnsiTheme="minorHAnsi"/>
                  <w:b/>
                  <w:vertAlign w:val="subscript"/>
                </w:rPr>
                <w:t>Conv</w:t>
              </w:r>
              <w:r>
                <w:rPr>
                  <w:rFonts w:asciiTheme="minorHAnsi" w:hAnsiTheme="minorHAnsi"/>
                  <w:b/>
                  <w:vertAlign w:val="subscript"/>
                </w:rPr>
                <w:t>EE</w:t>
              </w:r>
              <w:proofErr w:type="spellEnd"/>
              <w:del w:id="1867" w:author="April Desclos" w:date="2015-11-07T09:30:00Z">
                <w:r w:rsidRPr="001733F3" w:rsidDel="001733F3">
                  <w:rPr>
                    <w:b/>
                    <w:rPrChange w:id="1868" w:author="April Desclos" w:date="2015-11-07T09:30:00Z">
                      <w:rPr>
                        <w:b/>
                        <w:vertAlign w:val="subscript"/>
                      </w:rPr>
                    </w:rPrChange>
                  </w:rPr>
                  <w:delText>NG</w:delText>
                </w:r>
              </w:del>
              <w:r w:rsidRPr="001733F3">
                <w:rPr>
                  <w:b/>
                  <w:rPrChange w:id="1869" w:author="April Desclos" w:date="2015-11-07T09:30:00Z">
                    <w:rPr>
                      <w:b/>
                      <w:vertAlign w:val="subscript"/>
                    </w:rPr>
                  </w:rPrChange>
                </w:rPr>
                <w:t>)</w:t>
              </w:r>
              <w:del w:id="1870" w:author="April Desclos" w:date="2015-11-07T09:29:00Z">
                <w:r w:rsidDel="001733F3">
                  <w:rPr>
                    <w:rFonts w:asciiTheme="minorHAnsi" w:hAnsiTheme="minorHAnsi"/>
                    <w:b/>
                    <w:vertAlign w:val="subscript"/>
                  </w:rPr>
                  <w:delText xml:space="preserve"> </w:delText>
                </w:r>
                <w:r w:rsidDel="001733F3">
                  <w:rPr>
                    <w:rFonts w:asciiTheme="minorHAnsi" w:hAnsiTheme="minorHAnsi"/>
                    <w:b/>
                  </w:rPr>
                  <w:delText>(lbs/hr)</w:delText>
                </w:r>
              </w:del>
            </w:ins>
          </w:p>
        </w:tc>
        <w:tc>
          <w:tcPr>
            <w:tcW w:w="2205" w:type="dxa"/>
          </w:tcPr>
          <w:p w:rsidR="006B4987" w:rsidRPr="00A23F20" w:rsidRDefault="006B4987" w:rsidP="00F111FC">
            <w:pPr>
              <w:widowControl/>
              <w:spacing w:before="120" w:after="0"/>
              <w:jc w:val="center"/>
              <w:rPr>
                <w:ins w:id="1871" w:author="Shraddha Raikar" w:date="2015-10-19T13:50:00Z"/>
                <w:rFonts w:asciiTheme="minorHAnsi" w:hAnsiTheme="minorHAnsi"/>
                <w:b/>
                <w:szCs w:val="22"/>
              </w:rPr>
            </w:pPr>
            <w:ins w:id="1872" w:author="Shraddha Raikar" w:date="2015-10-19T13:50:00Z">
              <w:r w:rsidRPr="00A23F20">
                <w:rPr>
                  <w:rFonts w:asciiTheme="minorHAnsi" w:hAnsiTheme="minorHAnsi"/>
                  <w:b/>
                </w:rPr>
                <w:t xml:space="preserve">Steam </w:t>
              </w:r>
            </w:ins>
            <w:ins w:id="1873" w:author="April Desclos" w:date="2015-11-07T09:31:00Z">
              <w:r w:rsidR="001733F3">
                <w:rPr>
                  <w:rFonts w:asciiTheme="minorHAnsi" w:hAnsiTheme="minorHAnsi"/>
                  <w:b/>
                </w:rPr>
                <w:t>M</w:t>
              </w:r>
            </w:ins>
            <w:ins w:id="1874" w:author="Shraddha Raikar" w:date="2015-10-19T13:50:00Z">
              <w:del w:id="1875" w:author="April Desclos" w:date="2015-11-07T09:31:00Z">
                <w:r w:rsidRPr="00A23F20" w:rsidDel="001733F3">
                  <w:rPr>
                    <w:rFonts w:asciiTheme="minorHAnsi" w:hAnsiTheme="minorHAnsi"/>
                    <w:b/>
                  </w:rPr>
                  <w:delText>m</w:delText>
                </w:r>
              </w:del>
              <w:r w:rsidRPr="00A23F20">
                <w:rPr>
                  <w:rFonts w:asciiTheme="minorHAnsi" w:hAnsiTheme="minorHAnsi"/>
                  <w:b/>
                </w:rPr>
                <w:t>ode (</w:t>
              </w:r>
            </w:ins>
            <w:proofErr w:type="spellStart"/>
            <w:ins w:id="1876" w:author="April Desclos" w:date="2015-11-07T09:30:00Z">
              <w:r w:rsidR="001733F3">
                <w:rPr>
                  <w:rFonts w:asciiTheme="minorHAnsi" w:hAnsiTheme="minorHAnsi"/>
                  <w:b/>
                </w:rPr>
                <w:t>Gas</w:t>
              </w:r>
            </w:ins>
            <w:ins w:id="1877" w:author="Shraddha Raikar" w:date="2015-10-19T13:50:00Z">
              <w:r>
                <w:rPr>
                  <w:rFonts w:asciiTheme="minorHAnsi" w:hAnsiTheme="minorHAnsi"/>
                  <w:b/>
                </w:rPr>
                <w:t>PC</w:t>
              </w:r>
              <w:r w:rsidRPr="00A23F20">
                <w:rPr>
                  <w:rFonts w:asciiTheme="minorHAnsi" w:hAnsiTheme="minorHAnsi"/>
                  <w:b/>
                  <w:vertAlign w:val="subscript"/>
                </w:rPr>
                <w:t>Steam</w:t>
              </w:r>
              <w:r>
                <w:rPr>
                  <w:rFonts w:asciiTheme="minorHAnsi" w:hAnsiTheme="minorHAnsi"/>
                  <w:b/>
                  <w:vertAlign w:val="subscript"/>
                </w:rPr>
                <w:t>EE</w:t>
              </w:r>
              <w:proofErr w:type="spellEnd"/>
              <w:del w:id="1878" w:author="April Desclos" w:date="2015-11-07T09:30:00Z">
                <w:r w:rsidRPr="001733F3" w:rsidDel="001733F3">
                  <w:rPr>
                    <w:b/>
                    <w:rPrChange w:id="1879" w:author="April Desclos" w:date="2015-11-07T09:30:00Z">
                      <w:rPr>
                        <w:b/>
                        <w:vertAlign w:val="subscript"/>
                      </w:rPr>
                    </w:rPrChange>
                  </w:rPr>
                  <w:delText>NG</w:delText>
                </w:r>
              </w:del>
              <w:r w:rsidRPr="001733F3">
                <w:rPr>
                  <w:b/>
                  <w:rPrChange w:id="1880" w:author="April Desclos" w:date="2015-11-07T09:30:00Z">
                    <w:rPr>
                      <w:b/>
                      <w:vertAlign w:val="subscript"/>
                    </w:rPr>
                  </w:rPrChange>
                </w:rPr>
                <w:t xml:space="preserve">) </w:t>
              </w:r>
              <w:del w:id="1881" w:author="April Desclos" w:date="2015-11-07T09:30:00Z">
                <w:r w:rsidDel="001733F3">
                  <w:rPr>
                    <w:rFonts w:asciiTheme="minorHAnsi" w:hAnsiTheme="minorHAnsi"/>
                    <w:b/>
                  </w:rPr>
                  <w:delText>(lbs/hr)</w:delText>
                </w:r>
              </w:del>
            </w:ins>
          </w:p>
        </w:tc>
      </w:tr>
      <w:tr w:rsidR="006B4987" w:rsidRPr="00CD38DA" w:rsidTr="00F111FC">
        <w:trPr>
          <w:jc w:val="center"/>
          <w:ins w:id="1882" w:author="Shraddha Raikar" w:date="2015-10-19T13:50:00Z"/>
        </w:trPr>
        <w:tc>
          <w:tcPr>
            <w:tcW w:w="1710" w:type="dxa"/>
            <w:vAlign w:val="center"/>
          </w:tcPr>
          <w:p w:rsidR="006B4987" w:rsidRPr="00CD38DA" w:rsidRDefault="006B4987" w:rsidP="00F111FC">
            <w:pPr>
              <w:spacing w:after="0"/>
              <w:jc w:val="center"/>
              <w:rPr>
                <w:ins w:id="1883" w:author="Shraddha Raikar" w:date="2015-10-19T13:50:00Z"/>
                <w:rFonts w:asciiTheme="minorHAnsi" w:hAnsiTheme="minorHAnsi"/>
              </w:rPr>
            </w:pPr>
            <w:ins w:id="1884" w:author="Shraddha Raikar" w:date="2015-10-19T13:50:00Z">
              <w:r w:rsidRPr="00CD38DA">
                <w:rPr>
                  <w:rFonts w:asciiTheme="minorHAnsi" w:hAnsiTheme="minorHAnsi"/>
                </w:rPr>
                <w:t>&lt; 15</w:t>
              </w:r>
            </w:ins>
          </w:p>
        </w:tc>
        <w:tc>
          <w:tcPr>
            <w:tcW w:w="2205" w:type="dxa"/>
          </w:tcPr>
          <w:p w:rsidR="006B4987" w:rsidRPr="00CD38DA" w:rsidRDefault="006B4987" w:rsidP="00F111FC">
            <w:pPr>
              <w:spacing w:after="0"/>
              <w:jc w:val="center"/>
              <w:rPr>
                <w:ins w:id="1885" w:author="Shraddha Raikar" w:date="2015-10-19T13:50:00Z"/>
                <w:rFonts w:asciiTheme="minorHAnsi" w:hAnsiTheme="minorHAnsi"/>
              </w:rPr>
            </w:pPr>
            <w:ins w:id="1886" w:author="Shraddha Raikar" w:date="2015-10-19T13:50:00Z">
              <w:r>
                <w:rPr>
                  <w:rFonts w:asciiTheme="minorHAnsi" w:hAnsiTheme="minorHAnsi"/>
                </w:rPr>
                <w:t>124</w:t>
              </w:r>
            </w:ins>
          </w:p>
        </w:tc>
        <w:tc>
          <w:tcPr>
            <w:tcW w:w="2205" w:type="dxa"/>
          </w:tcPr>
          <w:p w:rsidR="006B4987" w:rsidRPr="00CD38DA" w:rsidRDefault="006B4987" w:rsidP="00F111FC">
            <w:pPr>
              <w:spacing w:after="0"/>
              <w:jc w:val="center"/>
              <w:rPr>
                <w:ins w:id="1887" w:author="Shraddha Raikar" w:date="2015-10-19T13:50:00Z"/>
                <w:rFonts w:asciiTheme="minorHAnsi" w:hAnsiTheme="minorHAnsi"/>
              </w:rPr>
            </w:pPr>
            <w:ins w:id="1888" w:author="Shraddha Raikar" w:date="2015-10-19T13:50:00Z">
              <w:r>
                <w:rPr>
                  <w:rFonts w:asciiTheme="minorHAnsi" w:hAnsiTheme="minorHAnsi"/>
                </w:rPr>
                <w:t>172</w:t>
              </w:r>
            </w:ins>
          </w:p>
        </w:tc>
      </w:tr>
      <w:tr w:rsidR="006B4987" w:rsidRPr="00CD38DA" w:rsidTr="00F111FC">
        <w:trPr>
          <w:jc w:val="center"/>
          <w:ins w:id="1889" w:author="Shraddha Raikar" w:date="2015-10-19T13:50:00Z"/>
        </w:trPr>
        <w:tc>
          <w:tcPr>
            <w:tcW w:w="1710" w:type="dxa"/>
            <w:vAlign w:val="center"/>
          </w:tcPr>
          <w:p w:rsidR="006B4987" w:rsidRPr="00CD38DA" w:rsidRDefault="006B4987" w:rsidP="00F111FC">
            <w:pPr>
              <w:spacing w:after="0"/>
              <w:jc w:val="center"/>
              <w:rPr>
                <w:ins w:id="1890" w:author="Shraddha Raikar" w:date="2015-10-19T13:50:00Z"/>
                <w:rFonts w:asciiTheme="minorHAnsi" w:hAnsiTheme="minorHAnsi"/>
              </w:rPr>
            </w:pPr>
            <w:ins w:id="1891" w:author="Shraddha Raikar" w:date="2015-10-19T13:50:00Z">
              <w:r w:rsidRPr="00CD38DA">
                <w:rPr>
                  <w:rFonts w:asciiTheme="minorHAnsi" w:hAnsiTheme="minorHAnsi"/>
                </w:rPr>
                <w:t>15-30</w:t>
              </w:r>
            </w:ins>
          </w:p>
        </w:tc>
        <w:tc>
          <w:tcPr>
            <w:tcW w:w="2205" w:type="dxa"/>
          </w:tcPr>
          <w:p w:rsidR="006B4987" w:rsidRPr="00CD38DA" w:rsidRDefault="006B4987" w:rsidP="00F111FC">
            <w:pPr>
              <w:spacing w:after="0"/>
              <w:jc w:val="center"/>
              <w:rPr>
                <w:ins w:id="1892" w:author="Shraddha Raikar" w:date="2015-10-19T13:50:00Z"/>
                <w:rFonts w:asciiTheme="minorHAnsi" w:hAnsiTheme="minorHAnsi"/>
              </w:rPr>
            </w:pPr>
            <w:ins w:id="1893" w:author="Shraddha Raikar" w:date="2015-10-19T13:50:00Z">
              <w:r>
                <w:rPr>
                  <w:rFonts w:asciiTheme="minorHAnsi" w:hAnsiTheme="minorHAnsi"/>
                </w:rPr>
                <w:t>210</w:t>
              </w:r>
            </w:ins>
          </w:p>
        </w:tc>
        <w:tc>
          <w:tcPr>
            <w:tcW w:w="2205" w:type="dxa"/>
          </w:tcPr>
          <w:p w:rsidR="006B4987" w:rsidRPr="00CD38DA" w:rsidRDefault="006B4987" w:rsidP="00F111FC">
            <w:pPr>
              <w:spacing w:after="0"/>
              <w:jc w:val="center"/>
              <w:rPr>
                <w:ins w:id="1894" w:author="Shraddha Raikar" w:date="2015-10-19T13:50:00Z"/>
                <w:rFonts w:asciiTheme="minorHAnsi" w:hAnsiTheme="minorHAnsi"/>
              </w:rPr>
            </w:pPr>
            <w:ins w:id="1895" w:author="Shraddha Raikar" w:date="2015-10-19T13:50:00Z">
              <w:r>
                <w:rPr>
                  <w:rFonts w:asciiTheme="minorHAnsi" w:hAnsiTheme="minorHAnsi"/>
                </w:rPr>
                <w:t>277</w:t>
              </w:r>
            </w:ins>
          </w:p>
        </w:tc>
      </w:tr>
      <w:tr w:rsidR="006B4987" w:rsidRPr="00CD38DA" w:rsidTr="00F111FC">
        <w:trPr>
          <w:jc w:val="center"/>
          <w:ins w:id="1896" w:author="Shraddha Raikar" w:date="2015-10-19T13:50:00Z"/>
        </w:trPr>
        <w:tc>
          <w:tcPr>
            <w:tcW w:w="1710" w:type="dxa"/>
            <w:vAlign w:val="center"/>
          </w:tcPr>
          <w:p w:rsidR="006B4987" w:rsidRPr="00CD38DA" w:rsidRDefault="006B4987" w:rsidP="00F111FC">
            <w:pPr>
              <w:spacing w:after="0"/>
              <w:jc w:val="center"/>
              <w:rPr>
                <w:ins w:id="1897" w:author="Shraddha Raikar" w:date="2015-10-19T13:50:00Z"/>
                <w:rFonts w:asciiTheme="minorHAnsi" w:hAnsiTheme="minorHAnsi"/>
              </w:rPr>
            </w:pPr>
            <w:ins w:id="1898" w:author="Shraddha Raikar" w:date="2015-10-19T13:50:00Z">
              <w:r w:rsidRPr="00CD38DA">
                <w:rPr>
                  <w:rFonts w:asciiTheme="minorHAnsi" w:hAnsiTheme="minorHAnsi"/>
                </w:rPr>
                <w:t>&gt;30</w:t>
              </w:r>
            </w:ins>
          </w:p>
        </w:tc>
        <w:tc>
          <w:tcPr>
            <w:tcW w:w="2205" w:type="dxa"/>
          </w:tcPr>
          <w:p w:rsidR="006B4987" w:rsidRPr="00CD38DA" w:rsidRDefault="006B4987" w:rsidP="00F111FC">
            <w:pPr>
              <w:spacing w:after="0"/>
              <w:jc w:val="center"/>
              <w:rPr>
                <w:ins w:id="1899" w:author="Shraddha Raikar" w:date="2015-10-19T13:50:00Z"/>
                <w:rFonts w:asciiTheme="minorHAnsi" w:hAnsiTheme="minorHAnsi"/>
              </w:rPr>
            </w:pPr>
            <w:ins w:id="1900" w:author="Shraddha Raikar" w:date="2015-10-19T13:50:00Z">
              <w:r>
                <w:rPr>
                  <w:rFonts w:asciiTheme="minorHAnsi" w:hAnsiTheme="minorHAnsi"/>
                </w:rPr>
                <w:t>394</w:t>
              </w:r>
            </w:ins>
          </w:p>
        </w:tc>
        <w:tc>
          <w:tcPr>
            <w:tcW w:w="2205" w:type="dxa"/>
          </w:tcPr>
          <w:p w:rsidR="006B4987" w:rsidRPr="00CD38DA" w:rsidRDefault="006B4987" w:rsidP="00F111FC">
            <w:pPr>
              <w:spacing w:after="0"/>
              <w:jc w:val="center"/>
              <w:rPr>
                <w:ins w:id="1901" w:author="Shraddha Raikar" w:date="2015-10-19T13:50:00Z"/>
                <w:rFonts w:asciiTheme="minorHAnsi" w:hAnsiTheme="minorHAnsi"/>
              </w:rPr>
            </w:pPr>
            <w:ins w:id="1902" w:author="Shraddha Raikar" w:date="2015-10-19T13:50:00Z">
              <w:r>
                <w:rPr>
                  <w:rFonts w:asciiTheme="minorHAnsi" w:hAnsiTheme="minorHAnsi"/>
                </w:rPr>
                <w:t>640</w:t>
              </w:r>
            </w:ins>
          </w:p>
        </w:tc>
      </w:tr>
    </w:tbl>
    <w:p w:rsidR="006B4987" w:rsidRDefault="0055339B">
      <w:pPr>
        <w:spacing w:before="240"/>
        <w:ind w:firstLine="720"/>
        <w:rPr>
          <w:ins w:id="1903" w:author="Shraddha Raikar" w:date="2015-10-19T13:50:00Z"/>
        </w:rPr>
        <w:pPrChange w:id="1904" w:author="April Desclos" w:date="2015-11-07T09:35:00Z">
          <w:pPr>
            <w:spacing w:before="240" w:after="0"/>
            <w:ind w:firstLine="720"/>
          </w:pPr>
        </w:pPrChange>
      </w:pPr>
      <w:proofErr w:type="spellStart"/>
      <w:ins w:id="1905" w:author="April Desclos" w:date="2015-11-07T09:34:00Z">
        <w:r>
          <w:lastRenderedPageBreak/>
          <w:t>Gas</w:t>
        </w:r>
        <w:r w:rsidR="001733F3" w:rsidRPr="00A531EB">
          <w:rPr>
            <w:rFonts w:ascii="Calibri" w:eastAsia="TimesNewRomanPSMT" w:hAnsi="Calibri" w:cs="TimesNewRomanPSMT"/>
          </w:rPr>
          <w:t>IDLE</w:t>
        </w:r>
        <w:r w:rsidR="001733F3">
          <w:rPr>
            <w:rFonts w:ascii="Calibri" w:eastAsia="TimesNewRomanPSMT" w:hAnsi="Calibri" w:cs="TimesNewRomanPSMT"/>
            <w:vertAlign w:val="subscript"/>
          </w:rPr>
          <w:t>SteamEE</w:t>
        </w:r>
        <w:proofErr w:type="spellEnd"/>
        <w:r w:rsidR="001733F3">
          <w:rPr>
            <w:vertAlign w:val="subscript"/>
          </w:rPr>
          <w:tab/>
        </w:r>
        <w:r w:rsidR="001733F3">
          <w:rPr>
            <w:vertAlign w:val="subscript"/>
          </w:rPr>
          <w:tab/>
        </w:r>
        <w:r w:rsidR="001733F3">
          <w:t>= Idle ene</w:t>
        </w:r>
        <w:r>
          <w:t>rgy rate of ENERGY STAR gas</w:t>
        </w:r>
        <w:r w:rsidR="001733F3">
          <w:t xml:space="preserve"> oven in steam mode</w:t>
        </w:r>
      </w:ins>
      <w:ins w:id="1906" w:author="Shraddha Raikar" w:date="2015-10-19T13:50:00Z">
        <w:del w:id="1907" w:author="April Desclos" w:date="2015-11-07T09:34:00Z">
          <w:r w:rsidR="006B4987" w:rsidDel="001733F3">
            <w:delText>E</w:delText>
          </w:r>
          <w:r w:rsidR="006B4987" w:rsidDel="001733F3">
            <w:rPr>
              <w:vertAlign w:val="subscript"/>
            </w:rPr>
            <w:delText xml:space="preserve">IdleSteamEENG </w:delText>
          </w:r>
          <w:r w:rsidR="006B4987" w:rsidDel="001733F3">
            <w:delText>= Idle enegy rate of natural gas efficient unit in steam mode</w:delText>
          </w:r>
        </w:del>
      </w:ins>
    </w:p>
    <w:p w:rsidR="006B4987" w:rsidRDefault="0055339B" w:rsidP="006B4987">
      <w:pPr>
        <w:spacing w:after="0"/>
        <w:ind w:left="720" w:firstLine="720"/>
        <w:rPr>
          <w:ins w:id="1908" w:author="Shraddha Raikar" w:date="2015-10-19T13:50:00Z"/>
        </w:rPr>
      </w:pPr>
      <w:ins w:id="1909" w:author="April Desclos" w:date="2015-11-07T09:34:00Z">
        <w:r>
          <w:tab/>
        </w:r>
        <w:r>
          <w:tab/>
        </w:r>
      </w:ins>
      <w:proofErr w:type="gramStart"/>
      <w:ins w:id="1910" w:author="Shraddha Raikar" w:date="2015-10-19T13:50:00Z">
        <w:r w:rsidR="006B4987">
          <w:t>=  200</w:t>
        </w:r>
        <w:proofErr w:type="gramEnd"/>
        <w:r w:rsidR="006B4987" w:rsidRPr="002E6026">
          <w:t>*</w:t>
        </w:r>
        <w:del w:id="1911" w:author="April Desclos" w:date="2015-11-07T09:34:00Z">
          <w:r w:rsidR="006B4987" w:rsidDel="0055339B">
            <w:delText xml:space="preserve"> </w:delText>
          </w:r>
        </w:del>
        <w:r w:rsidR="006B4987">
          <w:t xml:space="preserve">P </w:t>
        </w:r>
        <w:r w:rsidR="006B4987" w:rsidRPr="002E6026">
          <w:t>+</w:t>
        </w:r>
        <w:r w:rsidR="006B4987">
          <w:t>6511</w:t>
        </w:r>
        <w:del w:id="1912" w:author="April Desclos" w:date="2015-11-07T09:34:00Z">
          <w:r w:rsidR="006B4987" w:rsidDel="0055339B">
            <w:rPr>
              <w:vertAlign w:val="superscript"/>
            </w:rPr>
            <w:delText>8</w:delText>
          </w:r>
        </w:del>
      </w:ins>
    </w:p>
    <w:p w:rsidR="006B4987" w:rsidDel="001733F3" w:rsidRDefault="006B4987" w:rsidP="006B4987">
      <w:pPr>
        <w:spacing w:before="240" w:after="0"/>
        <w:ind w:firstLine="720"/>
        <w:rPr>
          <w:ins w:id="1913" w:author="Shraddha Raikar" w:date="2015-10-19T13:50:00Z"/>
          <w:del w:id="1914" w:author="April Desclos" w:date="2015-11-07T09:31:00Z"/>
        </w:rPr>
      </w:pPr>
      <w:ins w:id="1915" w:author="Shraddha Raikar" w:date="2015-10-19T13:50:00Z">
        <w:del w:id="1916" w:author="April Desclos" w:date="2015-11-07T09:31:00Z">
          <w:r w:rsidDel="001733F3">
            <w:delText>T</w:delText>
          </w:r>
          <w:r w:rsidRPr="00726159" w:rsidDel="001733F3">
            <w:rPr>
              <w:vertAlign w:val="subscript"/>
            </w:rPr>
            <w:delText>idle</w:delText>
          </w:r>
          <w:r w:rsidDel="001733F3">
            <w:rPr>
              <w:vertAlign w:val="subscript"/>
            </w:rPr>
            <w:delText xml:space="preserve">SteamEENG </w:delText>
          </w:r>
          <w:r w:rsidDel="001733F3">
            <w:delText>= Daily idle time of natural gas efficient unit in steam mode</w:delText>
          </w:r>
        </w:del>
      </w:ins>
    </w:p>
    <w:p w:rsidR="006B4987" w:rsidDel="001733F3" w:rsidRDefault="006B4987" w:rsidP="006B4987">
      <w:pPr>
        <w:spacing w:after="0"/>
        <w:ind w:left="720" w:firstLine="720"/>
        <w:rPr>
          <w:ins w:id="1917" w:author="Shraddha Raikar" w:date="2015-10-19T13:50:00Z"/>
          <w:del w:id="1918" w:author="April Desclos" w:date="2015-11-07T09:31:00Z"/>
          <w:vertAlign w:val="subscript"/>
        </w:rPr>
      </w:pPr>
      <w:ins w:id="1919" w:author="Shraddha Raikar" w:date="2015-10-19T13:50:00Z">
        <w:del w:id="1920" w:author="April Desclos" w:date="2015-11-07T09:31:00Z">
          <w:r w:rsidDel="001733F3">
            <w:delText>= (Hrs - M/PC</w:delText>
          </w:r>
          <w:r w:rsidDel="001733F3">
            <w:rPr>
              <w:vertAlign w:val="subscript"/>
            </w:rPr>
            <w:delText>SteamEENG</w:delText>
          </w:r>
          <w:r w:rsidDel="001733F3">
            <w:delText>) * %</w:delText>
          </w:r>
          <w:r w:rsidDel="001733F3">
            <w:rPr>
              <w:vertAlign w:val="subscript"/>
            </w:rPr>
            <w:delText>steam</w:delText>
          </w:r>
        </w:del>
      </w:ins>
    </w:p>
    <w:p w:rsidR="006B4987" w:rsidRPr="00777046" w:rsidRDefault="006B4987" w:rsidP="006B4987">
      <w:pPr>
        <w:widowControl/>
        <w:spacing w:before="240" w:after="0"/>
        <w:ind w:firstLine="720"/>
        <w:jc w:val="left"/>
        <w:rPr>
          <w:ins w:id="1921" w:author="Shraddha Raikar" w:date="2015-10-19T13:50:00Z"/>
        </w:rPr>
      </w:pPr>
      <w:ins w:id="1922" w:author="Shraddha Raikar" w:date="2015-10-19T13:50:00Z">
        <w:r>
          <w:t xml:space="preserve">100,000 </w:t>
        </w:r>
      </w:ins>
      <w:ins w:id="1923" w:author="April Desclos" w:date="2015-11-07T09:34:00Z">
        <w:r w:rsidR="0055339B">
          <w:tab/>
        </w:r>
        <w:r w:rsidR="0055339B">
          <w:tab/>
        </w:r>
        <w:r w:rsidR="0055339B">
          <w:tab/>
        </w:r>
      </w:ins>
      <w:ins w:id="1924" w:author="Shraddha Raikar" w:date="2015-10-19T13:50:00Z">
        <w:r>
          <w:t xml:space="preserve">= </w:t>
        </w:r>
        <w:r w:rsidRPr="00777046">
          <w:t>Conversion factor from Btu to therms</w:t>
        </w:r>
      </w:ins>
    </w:p>
    <w:p w:rsidR="006B4987" w:rsidDel="00AA681F" w:rsidRDefault="006B4987">
      <w:pPr>
        <w:widowControl/>
        <w:spacing w:before="240" w:after="0"/>
        <w:jc w:val="left"/>
        <w:rPr>
          <w:del w:id="1925" w:author="April Desclos" w:date="2015-11-07T09:35:00Z"/>
        </w:rPr>
        <w:pPrChange w:id="1926" w:author="April Desclos" w:date="2015-11-07T09:35:00Z">
          <w:pPr/>
        </w:pPrChange>
      </w:pPr>
      <w:proofErr w:type="gramStart"/>
      <w:ins w:id="1927" w:author="Shraddha Raikar" w:date="2015-10-19T13:50:00Z">
        <w:r>
          <w:t>All other variables as defined above.</w:t>
        </w:r>
      </w:ins>
      <w:proofErr w:type="gramEnd"/>
    </w:p>
    <w:p w:rsidR="00AA681F" w:rsidRDefault="00AA681F" w:rsidP="006B4987">
      <w:pPr>
        <w:widowControl/>
        <w:spacing w:before="240" w:after="0"/>
        <w:jc w:val="left"/>
        <w:rPr>
          <w:ins w:id="1928" w:author="Samuel Dent" w:date="2015-11-20T06:07:00Z"/>
        </w:rPr>
      </w:pPr>
    </w:p>
    <w:p w:rsidR="006B4987" w:rsidDel="0055339B" w:rsidRDefault="006B4987">
      <w:pPr>
        <w:widowControl/>
        <w:spacing w:before="240" w:after="0"/>
        <w:jc w:val="left"/>
        <w:rPr>
          <w:del w:id="1929" w:author="April Desclos" w:date="2015-11-07T09:35:00Z"/>
        </w:rPr>
        <w:pPrChange w:id="1930" w:author="April Desclos" w:date="2015-11-07T09:35:00Z">
          <w:pPr>
            <w:pStyle w:val="Heading6"/>
          </w:pPr>
        </w:pPrChange>
      </w:pPr>
    </w:p>
    <w:p w:rsidR="0055339B" w:rsidRPr="00A85C63" w:rsidDel="00AA681F" w:rsidRDefault="0055339B">
      <w:pPr>
        <w:widowControl/>
        <w:spacing w:before="240" w:after="0"/>
        <w:jc w:val="left"/>
        <w:rPr>
          <w:ins w:id="1931" w:author="April Desclos" w:date="2015-11-07T09:35:00Z"/>
          <w:del w:id="1932" w:author="Samuel Dent" w:date="2015-11-20T06:07:00Z"/>
        </w:rPr>
        <w:pPrChange w:id="1933" w:author="April Desclos" w:date="2015-11-07T09:35:00Z">
          <w:pPr/>
        </w:pPrChange>
      </w:pPr>
    </w:p>
    <w:p w:rsidR="006B4987" w:rsidDel="0055339B" w:rsidRDefault="00AA681F" w:rsidP="006B4987">
      <w:pPr>
        <w:pStyle w:val="Heading6"/>
        <w:rPr>
          <w:del w:id="1934" w:author="April Desclos" w:date="2015-11-07T09:35:00Z"/>
        </w:rPr>
      </w:pPr>
      <w:ins w:id="1935" w:author="Shraddha Raikar" w:date="2015-10-19T13:59:00Z">
        <w:r>
          <w:rPr>
            <w:noProof/>
          </w:rPr>
          <mc:AlternateContent>
            <mc:Choice Requires="wps">
              <w:drawing>
                <wp:inline distT="0" distB="0" distL="0" distR="0">
                  <wp:extent cx="5857240" cy="4131945"/>
                  <wp:effectExtent l="0" t="0" r="10160" b="2095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240" cy="4131945"/>
                          </a:xfrm>
                          <a:prstGeom prst="rect">
                            <a:avLst/>
                          </a:prstGeom>
                          <a:solidFill>
                            <a:srgbClr val="FFFFFF"/>
                          </a:solidFill>
                          <a:ln w="9525">
                            <a:solidFill>
                              <a:srgbClr val="000000"/>
                            </a:solidFill>
                            <a:miter lim="800000"/>
                            <a:headEnd/>
                            <a:tailEnd/>
                          </a:ln>
                        </wps:spPr>
                        <wps:txbx>
                          <w:txbxContent>
                            <w:p w:rsidR="002136AC" w:rsidRPr="0055339B" w:rsidRDefault="002136AC">
                              <w:pPr>
                                <w:rPr>
                                  <w:ins w:id="1936" w:author="April Desclos" w:date="2015-11-07T09:38:00Z"/>
                                  <w:b/>
                                  <w:rPrChange w:id="1937" w:author="April Desclos" w:date="2015-11-07T09:38:00Z">
                                    <w:rPr>
                                      <w:ins w:id="1938" w:author="April Desclos" w:date="2015-11-07T09:38:00Z"/>
                                    </w:rPr>
                                  </w:rPrChange>
                                </w:rPr>
                                <w:pPrChange w:id="1939" w:author="April Desclos" w:date="2015-11-07T09:38:00Z">
                                  <w:pPr>
                                    <w:widowControl/>
                                    <w:spacing w:before="120" w:after="0"/>
                                    <w:jc w:val="left"/>
                                  </w:pPr>
                                </w:pPrChange>
                              </w:pPr>
                              <w:ins w:id="1940" w:author="April Desclos" w:date="2015-11-07T09:38:00Z">
                                <w:r>
                                  <w:rPr>
                                    <w:b/>
                                  </w:rPr>
                                  <w:t>EXAMPLE</w:t>
                                </w:r>
                              </w:ins>
                            </w:p>
                            <w:p w:rsidR="002136AC" w:rsidRDefault="002136AC" w:rsidP="0055339B">
                              <w:pPr>
                                <w:widowControl/>
                                <w:spacing w:before="120" w:after="0"/>
                                <w:jc w:val="left"/>
                                <w:rPr>
                                  <w:ins w:id="1941" w:author="April Desclos" w:date="2015-11-07T09:36:00Z"/>
                                </w:rPr>
                              </w:pPr>
                              <w:ins w:id="1942" w:author="April Desclos" w:date="2015-11-07T09:36:00Z">
                                <w:r>
                                  <w:t xml:space="preserve">For example, a </w:t>
                                </w:r>
                                <w:r w:rsidRPr="00EF462C">
                                  <w:t>10</w:t>
                                </w:r>
                                <w:r>
                                  <w:t>-</w:t>
                                </w:r>
                                <w:r w:rsidRPr="00EF462C">
                                  <w:t xml:space="preserve">pan capacity </w:t>
                                </w:r>
                              </w:ins>
                              <w:ins w:id="1943" w:author="April Desclos" w:date="2015-11-07T09:38:00Z">
                                <w:r>
                                  <w:t>gas</w:t>
                                </w:r>
                              </w:ins>
                              <w:ins w:id="1944" w:author="April Desclos" w:date="2015-11-07T09:36:00Z">
                                <w:r>
                                  <w:t xml:space="preserve"> combination </w:t>
                                </w:r>
                                <w:r w:rsidRPr="00EF462C">
                                  <w:t>oven</w:t>
                                </w:r>
                                <w:r>
                                  <w:t xml:space="preserve"> would save:</w:t>
                                </w:r>
                              </w:ins>
                            </w:p>
                            <w:p w:rsidR="002136AC" w:rsidRPr="00EF462C" w:rsidRDefault="002136AC" w:rsidP="0055339B">
                              <w:pPr>
                                <w:ind w:left="1440" w:hanging="720"/>
                                <w:jc w:val="left"/>
                                <w:rPr>
                                  <w:ins w:id="1945" w:author="April Desclos" w:date="2015-11-07T09:36:00Z"/>
                                </w:rPr>
                              </w:pPr>
                              <w:ins w:id="1946" w:author="April Desclos" w:date="2015-11-07T09:36:00Z">
                                <w:r>
                                  <w:t>∆</w:t>
                                </w:r>
                              </w:ins>
                              <w:ins w:id="1947" w:author="April Desclos" w:date="2015-11-07T09:39:00Z">
                                <w:r>
                                  <w:t>Therms</w:t>
                                </w:r>
                              </w:ins>
                              <w:ins w:id="1948" w:author="April Desclos" w:date="2015-11-07T09:36:00Z">
                                <w:r>
                                  <w:tab/>
                                </w:r>
                                <w:r w:rsidRPr="00EF462C">
                                  <w:t xml:space="preserve"> = (</w:t>
                                </w:r>
                                <w:r w:rsidRPr="00827EE0">
                                  <w:rPr>
                                    <w:rFonts w:ascii="Symbol" w:hAnsi="Symbol"/>
                                  </w:rPr>
                                  <w:t></w:t>
                                </w:r>
                                <w:proofErr w:type="spellStart"/>
                                <w:r w:rsidRPr="00EF462C">
                                  <w:t>CookingEnergy</w:t>
                                </w:r>
                                <w:r w:rsidRPr="00EF462C">
                                  <w:rPr>
                                    <w:vertAlign w:val="subscript"/>
                                  </w:rPr>
                                  <w:t>Conv</w:t>
                                </w:r>
                              </w:ins>
                              <w:ins w:id="1949" w:author="April Desclos" w:date="2015-11-07T09:39:00Z">
                                <w:r>
                                  <w:rPr>
                                    <w:vertAlign w:val="subscript"/>
                                  </w:rPr>
                                  <w:t>Gas</w:t>
                                </w:r>
                              </w:ins>
                              <w:proofErr w:type="spellEnd"/>
                              <w:ins w:id="1950" w:author="April Desclos" w:date="2015-11-07T09:36:00Z">
                                <w:r w:rsidRPr="00EF462C">
                                  <w:rPr>
                                    <w:vertAlign w:val="subscript"/>
                                  </w:rPr>
                                  <w:t xml:space="preserve"> </w:t>
                                </w:r>
                                <w:r w:rsidRPr="00EF462C">
                                  <w:t xml:space="preserve">+ </w:t>
                                </w:r>
                                <w:r w:rsidRPr="00827EE0">
                                  <w:rPr>
                                    <w:rFonts w:ascii="Symbol" w:hAnsi="Symbol"/>
                                  </w:rPr>
                                  <w:t></w:t>
                                </w:r>
                                <w:proofErr w:type="spellStart"/>
                                <w:r w:rsidRPr="00EF462C">
                                  <w:t>CookingEnergy</w:t>
                                </w:r>
                                <w:r w:rsidRPr="00EF462C">
                                  <w:rPr>
                                    <w:vertAlign w:val="subscript"/>
                                  </w:rPr>
                                  <w:t>Steam</w:t>
                                </w:r>
                              </w:ins>
                              <w:ins w:id="1951" w:author="April Desclos" w:date="2015-11-07T09:39:00Z">
                                <w:r>
                                  <w:rPr>
                                    <w:vertAlign w:val="subscript"/>
                                  </w:rPr>
                                  <w:t>Gas</w:t>
                                </w:r>
                              </w:ins>
                              <w:proofErr w:type="spellEnd"/>
                              <w:ins w:id="1952" w:author="April Desclos" w:date="2015-11-07T09:36:00Z">
                                <w:r w:rsidRPr="00EF462C">
                                  <w:rPr>
                                    <w:vertAlign w:val="subscript"/>
                                  </w:rPr>
                                  <w:t xml:space="preserve"> </w:t>
                                </w:r>
                                <w:r w:rsidRPr="00EF462C">
                                  <w:t xml:space="preserve">+ </w:t>
                                </w:r>
                                <w:r w:rsidRPr="00827EE0">
                                  <w:rPr>
                                    <w:rFonts w:ascii="Symbol" w:hAnsi="Symbol"/>
                                  </w:rPr>
                                  <w:t></w:t>
                                </w:r>
                                <w:proofErr w:type="spellStart"/>
                                <w:r w:rsidRPr="00EF462C">
                                  <w:t>IdleEnergy</w:t>
                                </w:r>
                                <w:r w:rsidRPr="00EF462C">
                                  <w:rPr>
                                    <w:vertAlign w:val="subscript"/>
                                  </w:rPr>
                                  <w:t>Conv</w:t>
                                </w:r>
                              </w:ins>
                              <w:ins w:id="1953" w:author="April Desclos" w:date="2015-11-07T09:39:00Z">
                                <w:r>
                                  <w:rPr>
                                    <w:vertAlign w:val="subscript"/>
                                  </w:rPr>
                                  <w:t>Gas</w:t>
                                </w:r>
                              </w:ins>
                              <w:proofErr w:type="spellEnd"/>
                              <w:ins w:id="1954" w:author="April Desclos" w:date="2015-11-07T09:36:00Z">
                                <w:r w:rsidRPr="00EF462C">
                                  <w:rPr>
                                    <w:vertAlign w:val="subscript"/>
                                  </w:rPr>
                                  <w:t xml:space="preserve"> </w:t>
                                </w:r>
                                <w:r>
                                  <w:t xml:space="preserve">+ </w:t>
                                </w:r>
                              </w:ins>
                              <w:ins w:id="1955" w:author="April Desclos" w:date="2015-11-07T09:40:00Z">
                                <w:r>
                                  <w:tab/>
                                </w:r>
                              </w:ins>
                              <w:ins w:id="1956" w:author="April Desclos" w:date="2015-11-07T09:36:00Z">
                                <w:r w:rsidRPr="00827EE0">
                                  <w:rPr>
                                    <w:rFonts w:ascii="Symbol" w:hAnsi="Symbol"/>
                                  </w:rPr>
                                  <w:t></w:t>
                                </w:r>
                                <w:proofErr w:type="spellStart"/>
                                <w:r w:rsidRPr="00EF462C">
                                  <w:t>IdleEnergy</w:t>
                                </w:r>
                                <w:r w:rsidRPr="00EF462C">
                                  <w:rPr>
                                    <w:vertAlign w:val="subscript"/>
                                  </w:rPr>
                                  <w:t>Steam</w:t>
                                </w:r>
                              </w:ins>
                              <w:ins w:id="1957" w:author="April Desclos" w:date="2015-11-07T09:39:00Z">
                                <w:r>
                                  <w:rPr>
                                    <w:vertAlign w:val="subscript"/>
                                  </w:rPr>
                                  <w:t>Gas</w:t>
                                </w:r>
                              </w:ins>
                              <w:proofErr w:type="spellEnd"/>
                              <w:ins w:id="1958" w:author="April Desclos" w:date="2015-11-07T09:36:00Z">
                                <w:r w:rsidRPr="00EF462C">
                                  <w:t>)</w:t>
                                </w:r>
                                <w:r w:rsidRPr="00827EE0">
                                  <w:t xml:space="preserve"> *</w:t>
                                </w:r>
                                <w:r>
                                  <w:t xml:space="preserve"> Days / </w:t>
                                </w:r>
                              </w:ins>
                              <w:ins w:id="1959" w:author="April Desclos" w:date="2015-11-07T09:40:00Z">
                                <w:r>
                                  <w:t>100,000</w:t>
                                </w:r>
                              </w:ins>
                            </w:p>
                            <w:p w:rsidR="002136AC" w:rsidRDefault="002136AC" w:rsidP="0055339B">
                              <w:pPr>
                                <w:rPr>
                                  <w:ins w:id="1960" w:author="April Desclos" w:date="2015-11-07T09:36:00Z"/>
                                </w:rPr>
                              </w:pPr>
                              <w:ins w:id="1961" w:author="April Desclos" w:date="2015-11-07T09:36:00Z">
                                <w:r w:rsidRPr="00827EE0">
                                  <w:rPr>
                                    <w:rFonts w:ascii="Symbol" w:hAnsi="Symbol"/>
                                  </w:rPr>
                                  <w:t></w:t>
                                </w:r>
                                <w:proofErr w:type="spellStart"/>
                                <w:r w:rsidRPr="00EF462C">
                                  <w:t>CookingEnergy</w:t>
                                </w:r>
                                <w:r w:rsidRPr="00EF462C">
                                  <w:rPr>
                                    <w:vertAlign w:val="subscript"/>
                                  </w:rPr>
                                  <w:t>Conv</w:t>
                                </w:r>
                              </w:ins>
                              <w:ins w:id="1962" w:author="April Desclos" w:date="2015-11-07T09:40:00Z">
                                <w:r>
                                  <w:rPr>
                                    <w:vertAlign w:val="subscript"/>
                                  </w:rPr>
                                  <w:t>Gas</w:t>
                                </w:r>
                              </w:ins>
                              <w:proofErr w:type="spellEnd"/>
                              <w:ins w:id="1963" w:author="April Desclos" w:date="2015-11-07T09:36:00Z">
                                <w:r w:rsidRPr="00EF462C">
                                  <w:rPr>
                                    <w:vertAlign w:val="subscript"/>
                                  </w:rPr>
                                  <w:tab/>
                                </w:r>
                                <w:r w:rsidRPr="00EF462C">
                                  <w:t xml:space="preserve">= </w:t>
                                </w:r>
                                <w:r>
                                  <w:t>200</w:t>
                                </w:r>
                                <w:r w:rsidRPr="00EF462C">
                                  <w:t xml:space="preserve"> * (</w:t>
                                </w:r>
                              </w:ins>
                              <w:ins w:id="1964" w:author="April Desclos" w:date="2015-11-07T09:42:00Z">
                                <w:r>
                                  <w:t>250</w:t>
                                </w:r>
                              </w:ins>
                              <w:ins w:id="1965" w:author="April Desclos" w:date="2015-11-07T09:36:00Z">
                                <w:r w:rsidRPr="00EF462C">
                                  <w:t xml:space="preserve"> / </w:t>
                                </w:r>
                                <w:r>
                                  <w:t>0.</w:t>
                                </w:r>
                              </w:ins>
                              <w:ins w:id="1966" w:author="April Desclos" w:date="2015-11-07T09:43:00Z">
                                <w:r>
                                  <w:t>52</w:t>
                                </w:r>
                              </w:ins>
                              <w:ins w:id="1967" w:author="April Desclos" w:date="2015-11-07T09:36:00Z">
                                <w:r w:rsidRPr="00EF462C">
                                  <w:t xml:space="preserve"> </w:t>
                                </w:r>
                                <w:r>
                                  <w:t>–</w:t>
                                </w:r>
                                <w:r w:rsidRPr="00EF462C">
                                  <w:t xml:space="preserve"> </w:t>
                                </w:r>
                              </w:ins>
                              <w:ins w:id="1968" w:author="April Desclos" w:date="2015-11-07T09:42:00Z">
                                <w:r>
                                  <w:t>250</w:t>
                                </w:r>
                              </w:ins>
                              <w:ins w:id="1969" w:author="April Desclos" w:date="2015-11-07T09:36:00Z">
                                <w:r w:rsidRPr="00EF462C">
                                  <w:t xml:space="preserve"> / </w:t>
                                </w:r>
                                <w:r>
                                  <w:t>0.</w:t>
                                </w:r>
                              </w:ins>
                              <w:ins w:id="1970" w:author="April Desclos" w:date="2015-11-07T09:43:00Z">
                                <w:r>
                                  <w:t>56</w:t>
                                </w:r>
                              </w:ins>
                              <w:ins w:id="1971" w:author="April Desclos" w:date="2015-11-07T09:36:00Z">
                                <w:r w:rsidRPr="000D735D">
                                  <w:t xml:space="preserve">) * </w:t>
                                </w:r>
                                <w:r>
                                  <w:t>0.50</w:t>
                                </w:r>
                              </w:ins>
                            </w:p>
                            <w:p w:rsidR="002136AC" w:rsidRPr="00EF462C" w:rsidRDefault="002136AC" w:rsidP="0055339B">
                              <w:pPr>
                                <w:ind w:left="2160" w:hanging="2160"/>
                                <w:rPr>
                                  <w:ins w:id="1972" w:author="April Desclos" w:date="2015-11-07T09:36:00Z"/>
                                </w:rPr>
                              </w:pPr>
                              <w:ins w:id="1973" w:author="April Desclos" w:date="2015-11-07T09:36:00Z">
                                <w:r>
                                  <w:tab/>
                                </w:r>
                                <w:r w:rsidR="00F7138D" w:rsidRPr="00F7138D">
                                  <w:rPr>
                                    <w:rPrChange w:id="1974" w:author="April Desclos" w:date="2015-11-07T09:57:00Z">
                                      <w:rPr>
                                        <w:highlight w:val="yellow"/>
                                      </w:rPr>
                                    </w:rPrChange>
                                  </w:rPr>
                                  <w:t>=</w:t>
                                </w:r>
                              </w:ins>
                              <w:ins w:id="1975" w:author="April Desclos" w:date="2015-11-07T09:57:00Z">
                                <w:r w:rsidR="00F7138D" w:rsidRPr="00271077">
                                  <w:t>3,434 therms</w:t>
                                </w:r>
                              </w:ins>
                            </w:p>
                            <w:p w:rsidR="002136AC" w:rsidRDefault="002136AC" w:rsidP="0055339B">
                              <w:pPr>
                                <w:rPr>
                                  <w:ins w:id="1976" w:author="April Desclos" w:date="2015-11-07T09:36:00Z"/>
                                </w:rPr>
                              </w:pPr>
                              <w:ins w:id="1977" w:author="April Desclos" w:date="2015-11-07T09:36:00Z">
                                <w:r w:rsidRPr="00827EE0">
                                  <w:rPr>
                                    <w:rFonts w:ascii="Symbol" w:hAnsi="Symbol"/>
                                  </w:rPr>
                                  <w:t></w:t>
                                </w:r>
                                <w:proofErr w:type="spellStart"/>
                                <w:r w:rsidRPr="00EF462C">
                                  <w:t>CookingEnergy</w:t>
                                </w:r>
                                <w:r>
                                  <w:rPr>
                                    <w:vertAlign w:val="subscript"/>
                                  </w:rPr>
                                  <w:t>Steam</w:t>
                                </w:r>
                              </w:ins>
                              <w:ins w:id="1978" w:author="April Desclos" w:date="2015-11-07T09:44:00Z">
                                <w:r>
                                  <w:rPr>
                                    <w:vertAlign w:val="subscript"/>
                                  </w:rPr>
                                  <w:t>Gas</w:t>
                                </w:r>
                              </w:ins>
                              <w:proofErr w:type="spellEnd"/>
                              <w:ins w:id="1979" w:author="April Desclos" w:date="2015-11-07T09:36:00Z">
                                <w:r w:rsidRPr="00EF462C">
                                  <w:rPr>
                                    <w:vertAlign w:val="subscript"/>
                                  </w:rPr>
                                  <w:tab/>
                                </w:r>
                                <w:r w:rsidRPr="000D735D">
                                  <w:t xml:space="preserve">= </w:t>
                                </w:r>
                                <w:r>
                                  <w:t>200</w:t>
                                </w:r>
                                <w:r w:rsidRPr="00EF462C">
                                  <w:t xml:space="preserve"> * (</w:t>
                                </w:r>
                              </w:ins>
                              <w:ins w:id="1980" w:author="April Desclos" w:date="2015-11-07T09:42:00Z">
                                <w:r>
                                  <w:t>105</w:t>
                                </w:r>
                              </w:ins>
                              <w:ins w:id="1981" w:author="April Desclos" w:date="2015-11-07T09:36:00Z">
                                <w:r w:rsidRPr="00EF462C">
                                  <w:t xml:space="preserve"> / </w:t>
                                </w:r>
                                <w:r>
                                  <w:t>0.</w:t>
                                </w:r>
                              </w:ins>
                              <w:ins w:id="1982" w:author="April Desclos" w:date="2015-11-07T09:44:00Z">
                                <w:r>
                                  <w:t>39</w:t>
                                </w:r>
                              </w:ins>
                              <w:ins w:id="1983" w:author="April Desclos" w:date="2015-11-07T09:36:00Z">
                                <w:r w:rsidRPr="00EF462C">
                                  <w:t xml:space="preserve"> – </w:t>
                                </w:r>
                              </w:ins>
                              <w:ins w:id="1984" w:author="April Desclos" w:date="2015-11-07T09:42:00Z">
                                <w:r>
                                  <w:t>105</w:t>
                                </w:r>
                              </w:ins>
                              <w:ins w:id="1985" w:author="April Desclos" w:date="2015-11-07T09:36:00Z">
                                <w:r w:rsidRPr="00EF462C">
                                  <w:t xml:space="preserve"> / </w:t>
                                </w:r>
                                <w:r>
                                  <w:t>0.</w:t>
                                </w:r>
                              </w:ins>
                              <w:ins w:id="1986" w:author="April Desclos" w:date="2015-11-07T09:44:00Z">
                                <w:r>
                                  <w:t>41</w:t>
                                </w:r>
                              </w:ins>
                              <w:ins w:id="1987" w:author="April Desclos" w:date="2015-11-07T09:36:00Z">
                                <w:r w:rsidRPr="00EF462C">
                                  <w:t xml:space="preserve">) </w:t>
                                </w:r>
                                <w:r>
                                  <w:t>* (1 – 0.50)</w:t>
                                </w:r>
                              </w:ins>
                            </w:p>
                            <w:p w:rsidR="002136AC" w:rsidRPr="00EF462C" w:rsidRDefault="002136AC" w:rsidP="0055339B">
                              <w:pPr>
                                <w:rPr>
                                  <w:ins w:id="1988" w:author="April Desclos" w:date="2015-11-07T09:36:00Z"/>
                                  <w:vertAlign w:val="subscript"/>
                                </w:rPr>
                              </w:pPr>
                              <w:ins w:id="1989" w:author="April Desclos" w:date="2015-11-07T09:36:00Z">
                                <w:r>
                                  <w:tab/>
                                </w:r>
                                <w:r>
                                  <w:tab/>
                                </w:r>
                                <w:r>
                                  <w:tab/>
                                </w:r>
                                <w:r w:rsidRPr="00271077">
                                  <w:t xml:space="preserve">= </w:t>
                                </w:r>
                              </w:ins>
                              <w:ins w:id="1990" w:author="April Desclos" w:date="2015-11-07T09:58:00Z">
                                <w:r w:rsidR="00F7138D" w:rsidRPr="00271077">
                                  <w:t>1,313 therms</w:t>
                                </w:r>
                              </w:ins>
                            </w:p>
                            <w:p w:rsidR="002136AC" w:rsidRDefault="002136AC" w:rsidP="0055339B">
                              <w:pPr>
                                <w:rPr>
                                  <w:ins w:id="1991" w:author="April Desclos" w:date="2015-11-07T09:36:00Z"/>
                                </w:rPr>
                              </w:pPr>
                              <w:ins w:id="1992" w:author="April Desclos" w:date="2015-11-07T09:36:00Z">
                                <w:r w:rsidRPr="00827EE0">
                                  <w:rPr>
                                    <w:rFonts w:ascii="Symbol" w:hAnsi="Symbol"/>
                                  </w:rPr>
                                  <w:t></w:t>
                                </w:r>
                                <w:proofErr w:type="spellStart"/>
                                <w:r w:rsidRPr="00EF462C">
                                  <w:t>IdleEnergy</w:t>
                                </w:r>
                                <w:r>
                                  <w:rPr>
                                    <w:vertAlign w:val="subscript"/>
                                  </w:rPr>
                                  <w:t>Conv</w:t>
                                </w:r>
                              </w:ins>
                              <w:ins w:id="1993" w:author="April Desclos" w:date="2015-11-07T09:45:00Z">
                                <w:r>
                                  <w:rPr>
                                    <w:vertAlign w:val="subscript"/>
                                  </w:rPr>
                                  <w:t>Gas</w:t>
                                </w:r>
                                <w:proofErr w:type="spellEnd"/>
                                <w:r>
                                  <w:rPr>
                                    <w:vertAlign w:val="subscript"/>
                                  </w:rPr>
                                  <w:tab/>
                                </w:r>
                              </w:ins>
                              <w:ins w:id="1994" w:author="April Desclos" w:date="2015-11-07T09:36:00Z">
                                <w:r w:rsidRPr="00EF462C">
                                  <w:rPr>
                                    <w:vertAlign w:val="subscript"/>
                                  </w:rPr>
                                  <w:tab/>
                                </w:r>
                                <w:r w:rsidRPr="00EF462C">
                                  <w:t>= [(</w:t>
                                </w:r>
                              </w:ins>
                              <w:ins w:id="1995" w:author="April Desclos" w:date="2015-11-07T09:49:00Z">
                                <w:r>
                                  <w:t>8,747</w:t>
                                </w:r>
                              </w:ins>
                              <w:ins w:id="1996" w:author="April Desclos" w:date="2015-11-07T09:36:00Z">
                                <w:r>
                                  <w:rPr>
                                    <w:rFonts w:eastAsia="TimesNewRomanPSMT" w:cs="TimesNewRomanPSMT"/>
                                  </w:rPr>
                                  <w:t xml:space="preserve"> * ((12</w:t>
                                </w:r>
                                <w:r w:rsidRPr="000D735D">
                                  <w:rPr>
                                    <w:rFonts w:eastAsia="TimesNewRomanPSMT" w:cs="TimesNewRomanPSMT"/>
                                  </w:rPr>
                                  <w:t xml:space="preserve"> – </w:t>
                                </w:r>
                                <w:r>
                                  <w:rPr>
                                    <w:rFonts w:eastAsia="TimesNewRomanPSMT" w:cs="TimesNewRomanPSMT"/>
                                  </w:rPr>
                                  <w:t>200</w:t>
                                </w:r>
                                <w:r w:rsidRPr="00EF462C">
                                  <w:rPr>
                                    <w:rFonts w:eastAsia="TimesNewRomanPSMT" w:cs="TimesNewRomanPSMT"/>
                                  </w:rPr>
                                  <w:t>/</w:t>
                                </w:r>
                              </w:ins>
                              <w:ins w:id="1997" w:author="April Desclos" w:date="2015-11-07T09:50:00Z">
                                <w:r>
                                  <w:rPr>
                                    <w:rFonts w:eastAsia="TimesNewRomanPSMT" w:cs="TimesNewRomanPSMT"/>
                                  </w:rPr>
                                  <w:t>125</w:t>
                                </w:r>
                              </w:ins>
                              <w:ins w:id="1998" w:author="April Desclos" w:date="2015-11-07T09:36:00Z">
                                <w:r w:rsidRPr="00EF462C">
                                  <w:rPr>
                                    <w:rFonts w:eastAsia="TimesNewRomanPSMT" w:cs="TimesNewRomanPSMT"/>
                                  </w:rPr>
                                  <w:t>)</w:t>
                                </w:r>
                                <w:r w:rsidRPr="00EF462C">
                                  <w:t xml:space="preserve"> * </w:t>
                                </w:r>
                                <w:r>
                                  <w:t>0.50</w:t>
                                </w:r>
                                <w:r w:rsidRPr="00EF462C">
                                  <w:rPr>
                                    <w:rFonts w:eastAsia="TimesNewRomanPSMT" w:cs="TimesNewRomanPSMT"/>
                                  </w:rPr>
                                  <w:t xml:space="preserve">)) - </w:t>
                                </w:r>
                                <w:r w:rsidRPr="00EF462C">
                                  <w:t>(</w:t>
                                </w:r>
                              </w:ins>
                              <w:ins w:id="1999" w:author="April Desclos" w:date="2015-11-07T09:51:00Z">
                                <w:r>
                                  <w:t>6,925</w:t>
                                </w:r>
                              </w:ins>
                              <w:ins w:id="2000" w:author="April Desclos" w:date="2015-11-07T09:36:00Z">
                                <w:r>
                                  <w:rPr>
                                    <w:rFonts w:eastAsia="TimesNewRomanPSMT" w:cs="TimesNewRomanPSMT"/>
                                  </w:rPr>
                                  <w:t xml:space="preserve"> *</w:t>
                                </w:r>
                                <w:r w:rsidRPr="000D735D">
                                  <w:rPr>
                                    <w:rFonts w:eastAsia="TimesNewRomanPSMT" w:cs="TimesNewRomanPSMT"/>
                                  </w:rPr>
                                  <w:t>((</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1</w:t>
                                </w:r>
                              </w:ins>
                              <w:ins w:id="2001" w:author="April Desclos" w:date="2015-11-07T09:51:00Z">
                                <w:r>
                                  <w:rPr>
                                    <w:rFonts w:eastAsia="TimesNewRomanPSMT" w:cs="TimesNewRomanPSMT"/>
                                  </w:rPr>
                                  <w:t>24</w:t>
                                </w:r>
                              </w:ins>
                              <w:ins w:id="2002" w:author="April Desclos" w:date="2015-11-07T09:36:00Z">
                                <w:r w:rsidRPr="00EF462C">
                                  <w:rPr>
                                    <w:rFonts w:eastAsia="TimesNewRomanPSMT" w:cs="TimesNewRomanPSMT"/>
                                  </w:rPr>
                                  <w:t xml:space="preserve">) * </w:t>
                                </w:r>
                                <w:r>
                                  <w:t>0.50</w:t>
                                </w:r>
                                <w:r w:rsidRPr="00EF462C">
                                  <w:rPr>
                                    <w:rFonts w:eastAsia="TimesNewRomanPSMT" w:cs="TimesNewRomanPSMT"/>
                                  </w:rPr>
                                  <w:t>))</w:t>
                                </w:r>
                                <w:r w:rsidRPr="00EF462C">
                                  <w:t>]</w:t>
                                </w:r>
                              </w:ins>
                            </w:p>
                            <w:p w:rsidR="002136AC" w:rsidRPr="00EF462C" w:rsidRDefault="002136AC" w:rsidP="0055339B">
                              <w:pPr>
                                <w:rPr>
                                  <w:ins w:id="2003" w:author="April Desclos" w:date="2015-11-07T09:36:00Z"/>
                                </w:rPr>
                              </w:pPr>
                              <w:ins w:id="2004" w:author="April Desclos" w:date="2015-11-07T09:36:00Z">
                                <w:r>
                                  <w:tab/>
                                </w:r>
                                <w:r>
                                  <w:tab/>
                                </w:r>
                                <w:r>
                                  <w:tab/>
                                </w:r>
                                <w:r w:rsidR="00F7138D" w:rsidRPr="00F7138D">
                                  <w:rPr>
                                    <w:rPrChange w:id="2005" w:author="April Desclos" w:date="2015-11-07T09:59:00Z">
                                      <w:rPr>
                                        <w:highlight w:val="yellow"/>
                                      </w:rPr>
                                    </w:rPrChange>
                                  </w:rPr>
                                  <w:t xml:space="preserve">= </w:t>
                                </w:r>
                              </w:ins>
                              <w:ins w:id="2006" w:author="April Desclos" w:date="2015-11-07T09:59:00Z">
                                <w:r w:rsidR="00F7138D">
                                  <w:t>9,519</w:t>
                                </w:r>
                              </w:ins>
                              <w:ins w:id="2007" w:author="April Desclos" w:date="2015-11-07T09:58:00Z">
                                <w:r w:rsidR="00F7138D">
                                  <w:t xml:space="preserve"> therms</w:t>
                                </w:r>
                              </w:ins>
                            </w:p>
                            <w:p w:rsidR="002136AC" w:rsidRDefault="002136AC" w:rsidP="0055339B">
                              <w:pPr>
                                <w:ind w:left="2160" w:hanging="2160"/>
                                <w:rPr>
                                  <w:ins w:id="2008" w:author="April Desclos" w:date="2015-11-07T09:36:00Z"/>
                                </w:rPr>
                              </w:pPr>
                              <w:ins w:id="2009" w:author="April Desclos" w:date="2015-11-07T09:36:00Z">
                                <w:r w:rsidRPr="00827EE0">
                                  <w:rPr>
                                    <w:rFonts w:ascii="Symbol" w:hAnsi="Symbol"/>
                                  </w:rPr>
                                  <w:t></w:t>
                                </w:r>
                                <w:proofErr w:type="spellStart"/>
                                <w:r w:rsidRPr="00EF462C">
                                  <w:t>IdleEnergy</w:t>
                                </w:r>
                                <w:r w:rsidRPr="00EF462C">
                                  <w:rPr>
                                    <w:vertAlign w:val="subscript"/>
                                  </w:rPr>
                                  <w:t>Steam</w:t>
                                </w:r>
                              </w:ins>
                              <w:ins w:id="2010" w:author="April Desclos" w:date="2015-11-07T09:45:00Z">
                                <w:r>
                                  <w:rPr>
                                    <w:vertAlign w:val="subscript"/>
                                  </w:rPr>
                                  <w:t>Gas</w:t>
                                </w:r>
                              </w:ins>
                              <w:proofErr w:type="spellEnd"/>
                              <w:ins w:id="2011" w:author="April Desclos" w:date="2015-11-07T09:36:00Z">
                                <w:r w:rsidRPr="00EF462C">
                                  <w:rPr>
                                    <w:vertAlign w:val="subscript"/>
                                  </w:rPr>
                                  <w:tab/>
                                </w:r>
                                <w:r w:rsidRPr="00EF462C">
                                  <w:t>= [(</w:t>
                                </w:r>
                              </w:ins>
                              <w:ins w:id="2012" w:author="April Desclos" w:date="2015-11-07T09:49:00Z">
                                <w:r>
                                  <w:t>18,658</w:t>
                                </w:r>
                              </w:ins>
                              <w:ins w:id="2013" w:author="April Desclos" w:date="2015-11-07T09:36:00Z">
                                <w:r w:rsidRPr="000D735D">
                                  <w:rPr>
                                    <w:rFonts w:eastAsia="TimesNewRomanPSMT" w:cs="TimesNewRomanPSMT"/>
                                  </w:rPr>
                                  <w:t xml:space="preserve"> * ((</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ins>
                              <w:ins w:id="2014" w:author="April Desclos" w:date="2015-11-07T09:50:00Z">
                                <w:r>
                                  <w:rPr>
                                    <w:rFonts w:eastAsia="TimesNewRomanPSMT" w:cs="TimesNewRomanPSMT"/>
                                  </w:rPr>
                                  <w:t>195</w:t>
                                </w:r>
                              </w:ins>
                              <w:ins w:id="2015" w:author="April Desclos" w:date="2015-11-07T09:36:00Z">
                                <w:r w:rsidRPr="00EF462C">
                                  <w:rPr>
                                    <w:rFonts w:eastAsia="TimesNewRomanPSMT" w:cs="TimesNewRomanPSMT"/>
                                  </w:rPr>
                                  <w:t>)</w:t>
                                </w:r>
                                <w:r w:rsidRPr="00EF462C">
                                  <w:t xml:space="preserve"> * </w:t>
                                </w:r>
                                <w:r>
                                  <w:t>(1 – 0.50)</w:t>
                                </w:r>
                                <w:r w:rsidRPr="00EF462C">
                                  <w:rPr>
                                    <w:rFonts w:eastAsia="TimesNewRomanPSMT" w:cs="TimesNewRomanPSMT"/>
                                  </w:rPr>
                                  <w:t xml:space="preserve">)) - </w:t>
                                </w:r>
                                <w:r w:rsidRPr="00EF462C">
                                  <w:t>(</w:t>
                                </w:r>
                              </w:ins>
                              <w:ins w:id="2016" w:author="April Desclos" w:date="2015-11-07T09:51:00Z">
                                <w:r>
                                  <w:t>8,511</w:t>
                                </w:r>
                              </w:ins>
                              <w:ins w:id="2017" w:author="April Desclos" w:date="2015-11-07T09:36:00Z">
                                <w:r>
                                  <w:rPr>
                                    <w:rFonts w:eastAsia="TimesNewRomanPSMT" w:cs="TimesNewRomanPSMT"/>
                                  </w:rPr>
                                  <w:t xml:space="preserve"> </w:t>
                                </w:r>
                                <w:r w:rsidRPr="000D735D">
                                  <w:rPr>
                                    <w:rFonts w:eastAsia="TimesNewRomanPSMT" w:cs="TimesNewRomanPSMT"/>
                                  </w:rPr>
                                  <w:t>* ((</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17</w:t>
                                </w:r>
                              </w:ins>
                              <w:ins w:id="2018" w:author="April Desclos" w:date="2015-11-07T09:51:00Z">
                                <w:r>
                                  <w:rPr>
                                    <w:rFonts w:eastAsia="TimesNewRomanPSMT" w:cs="TimesNewRomanPSMT"/>
                                  </w:rPr>
                                  <w:t>2</w:t>
                                </w:r>
                              </w:ins>
                              <w:ins w:id="2019" w:author="April Desclos" w:date="2015-11-07T09:36:00Z">
                                <w:r w:rsidRPr="00EF462C">
                                  <w:rPr>
                                    <w:rFonts w:eastAsia="TimesNewRomanPSMT" w:cs="TimesNewRomanPSMT"/>
                                  </w:rPr>
                                  <w:t xml:space="preserve">) * </w:t>
                                </w:r>
                                <w:r>
                                  <w:t>(1 – 0.50)</w:t>
                                </w:r>
                                <w:r w:rsidRPr="00EF462C">
                                  <w:rPr>
                                    <w:rFonts w:eastAsia="TimesNewRomanPSMT" w:cs="TimesNewRomanPSMT"/>
                                  </w:rPr>
                                  <w:t>))</w:t>
                                </w:r>
                                <w:r w:rsidRPr="00EF462C">
                                  <w:t>]</w:t>
                                </w:r>
                              </w:ins>
                            </w:p>
                            <w:p w:rsidR="002136AC" w:rsidRDefault="002136AC" w:rsidP="0055339B">
                              <w:pPr>
                                <w:ind w:left="2160" w:hanging="2160"/>
                                <w:rPr>
                                  <w:ins w:id="2020" w:author="April Desclos" w:date="2015-11-07T09:36:00Z"/>
                                </w:rPr>
                              </w:pPr>
                              <w:ins w:id="2021" w:author="April Desclos" w:date="2015-11-07T09:36:00Z">
                                <w:r>
                                  <w:tab/>
                                </w:r>
                                <w:r w:rsidRPr="00271077">
                                  <w:t xml:space="preserve">= </w:t>
                                </w:r>
                              </w:ins>
                              <w:ins w:id="2022" w:author="April Desclos" w:date="2015-11-07T09:59:00Z">
                                <w:r w:rsidR="00F7138D" w:rsidRPr="00271077">
                                  <w:t>56,251 therms</w:t>
                                </w:r>
                              </w:ins>
                            </w:p>
                            <w:p w:rsidR="002136AC" w:rsidRDefault="002136AC" w:rsidP="0055339B">
                              <w:pPr>
                                <w:ind w:left="720" w:hanging="720"/>
                                <w:rPr>
                                  <w:ins w:id="2023" w:author="April Desclos" w:date="2015-11-07T09:36:00Z"/>
                                </w:rPr>
                              </w:pPr>
                              <w:ins w:id="2024" w:author="April Desclos" w:date="2015-11-07T09:36:00Z">
                                <w:r>
                                  <w:tab/>
                                  <w:t xml:space="preserve">∆Therms </w:t>
                                </w:r>
                                <w:r>
                                  <w:tab/>
                                  <w:t xml:space="preserve">= </w:t>
                                </w:r>
                                <w:r w:rsidRPr="00271077">
                                  <w:t>(</w:t>
                                </w:r>
                              </w:ins>
                              <w:ins w:id="2025" w:author="April Desclos" w:date="2015-11-07T10:00:00Z">
                                <w:r w:rsidR="00F7138D" w:rsidRPr="00271077">
                                  <w:t xml:space="preserve">3,434 </w:t>
                                </w:r>
                              </w:ins>
                              <w:ins w:id="2026" w:author="April Desclos" w:date="2015-11-07T09:36:00Z">
                                <w:r w:rsidRPr="00271077">
                                  <w:t xml:space="preserve">+ </w:t>
                                </w:r>
                              </w:ins>
                              <w:ins w:id="2027" w:author="April Desclos" w:date="2015-11-07T10:00:00Z">
                                <w:r w:rsidR="00F7138D" w:rsidRPr="00F7138D">
                                  <w:t xml:space="preserve">1,313 </w:t>
                                </w:r>
                              </w:ins>
                              <w:ins w:id="2028" w:author="April Desclos" w:date="2015-11-07T09:36:00Z">
                                <w:r w:rsidRPr="00F7138D">
                                  <w:t xml:space="preserve">+ </w:t>
                                </w:r>
                              </w:ins>
                              <w:ins w:id="2029" w:author="April Desclos" w:date="2015-11-07T10:00:00Z">
                                <w:r w:rsidR="00F7138D" w:rsidRPr="00F7138D">
                                  <w:t xml:space="preserve">9,519 </w:t>
                                </w:r>
                              </w:ins>
                              <w:ins w:id="2030" w:author="April Desclos" w:date="2015-11-07T09:36:00Z">
                                <w:r w:rsidRPr="00F7138D">
                                  <w:t xml:space="preserve">+ </w:t>
                                </w:r>
                              </w:ins>
                              <w:ins w:id="2031" w:author="April Desclos" w:date="2015-11-07T10:00:00Z">
                                <w:r w:rsidR="00F7138D" w:rsidRPr="00F7138D">
                                  <w:t>56,251</w:t>
                                </w:r>
                              </w:ins>
                              <w:ins w:id="2032" w:author="April Desclos" w:date="2015-11-07T09:36:00Z">
                                <w:r w:rsidRPr="00F7138D">
                                  <w:t>) *</w:t>
                                </w:r>
                                <w:r>
                                  <w:t xml:space="preserve"> 365 /</w:t>
                                </w:r>
                              </w:ins>
                              <w:ins w:id="2033" w:author="April Desclos" w:date="2015-11-07T09:45:00Z">
                                <w:r>
                                  <w:t>100,000</w:t>
                                </w:r>
                              </w:ins>
                            </w:p>
                            <w:p w:rsidR="002136AC" w:rsidRDefault="002136AC" w:rsidP="0055339B">
                              <w:pPr>
                                <w:ind w:left="720" w:hanging="720"/>
                                <w:rPr>
                                  <w:ins w:id="2034" w:author="April Desclos" w:date="2015-11-07T09:36:00Z"/>
                                </w:rPr>
                              </w:pPr>
                              <w:ins w:id="2035" w:author="April Desclos" w:date="2015-11-07T09:36:00Z">
                                <w:r>
                                  <w:tab/>
                                </w:r>
                                <w:r>
                                  <w:tab/>
                                </w:r>
                              </w:ins>
                              <w:ins w:id="2036" w:author="April Desclos" w:date="2015-11-07T09:47:00Z">
                                <w:r>
                                  <w:tab/>
                                </w:r>
                              </w:ins>
                              <w:ins w:id="2037" w:author="April Desclos" w:date="2015-11-07T09:36:00Z">
                                <w:r>
                                  <w:t xml:space="preserve">= </w:t>
                                </w:r>
                              </w:ins>
                              <w:ins w:id="2038" w:author="April Desclos" w:date="2015-11-07T09:47:00Z">
                                <w:r>
                                  <w:t>257</w:t>
                                </w:r>
                              </w:ins>
                              <w:ins w:id="2039" w:author="April Desclos" w:date="2015-11-07T09:36:00Z">
                                <w:r>
                                  <w:t xml:space="preserve"> </w:t>
                                </w:r>
                              </w:ins>
                              <w:ins w:id="2040" w:author="April Desclos" w:date="2015-11-07T09:45:00Z">
                                <w:r>
                                  <w:t>therms</w:t>
                                </w:r>
                              </w:ins>
                            </w:p>
                            <w:p w:rsidR="002136AC" w:rsidRDefault="002136AC" w:rsidP="006B4987">
                              <w:pPr>
                                <w:widowControl/>
                                <w:spacing w:before="120" w:after="0"/>
                                <w:jc w:val="left"/>
                              </w:pPr>
                              <w:del w:id="2041" w:author="April Desclos" w:date="2015-11-07T09:36:00Z">
                                <w:r w:rsidDel="0055339B">
                                  <w:delText>Using the default values for a 10 pan capacity oven, ∆therms = 257 therms</w:delText>
                                </w:r>
                              </w:del>
                            </w:p>
                          </w:txbxContent>
                        </wps:txbx>
                        <wps:bodyPr rot="0" vert="horz" wrap="square" lIns="91440" tIns="45720" rIns="91440" bIns="45720" anchor="t" anchorCtr="0">
                          <a:noAutofit/>
                        </wps:bodyPr>
                      </wps:wsp>
                    </a:graphicData>
                  </a:graphic>
                </wp:inline>
              </w:drawing>
            </mc:Choice>
            <mc:Fallback>
              <w:pict>
                <v:shape id="Text Box 2" o:spid="_x0000_s1030" type="#_x0000_t202" style="width:461.2pt;height:32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">
                  <v:textbox>
                    <w:txbxContent>
                      <w:p w:rsidR="002136AC" w:rsidRPr="0055339B" w:rsidRDefault="002136AC">
                        <w:pPr>
                          <w:rPr>
                            <w:ins w:id="2042" w:author="April Desclos" w:date="2015-11-07T09:38:00Z"/>
                            <w:b/>
                            <w:rPrChange w:id="2043" w:author="April Desclos" w:date="2015-11-07T09:38:00Z">
                              <w:rPr>
                                <w:ins w:id="2044" w:author="April Desclos" w:date="2015-11-07T09:38:00Z"/>
                              </w:rPr>
                            </w:rPrChange>
                          </w:rPr>
                          <w:pPrChange w:id="2045" w:author="April Desclos" w:date="2015-11-07T09:38:00Z">
                            <w:pPr>
                              <w:widowControl/>
                              <w:spacing w:before="120" w:after="0"/>
                              <w:jc w:val="left"/>
                            </w:pPr>
                          </w:pPrChange>
                        </w:pPr>
                        <w:ins w:id="2046" w:author="April Desclos" w:date="2015-11-07T09:38:00Z">
                          <w:r>
                            <w:rPr>
                              <w:b/>
                            </w:rPr>
                            <w:t>EXAMPLE</w:t>
                          </w:r>
                        </w:ins>
                      </w:p>
                      <w:p w:rsidR="002136AC" w:rsidRDefault="002136AC" w:rsidP="0055339B">
                        <w:pPr>
                          <w:widowControl/>
                          <w:spacing w:before="120" w:after="0"/>
                          <w:jc w:val="left"/>
                          <w:rPr>
                            <w:ins w:id="2047" w:author="April Desclos" w:date="2015-11-07T09:36:00Z"/>
                          </w:rPr>
                        </w:pPr>
                        <w:ins w:id="2048" w:author="April Desclos" w:date="2015-11-07T09:36:00Z">
                          <w:r>
                            <w:t xml:space="preserve">For example, a </w:t>
                          </w:r>
                          <w:r w:rsidRPr="00EF462C">
                            <w:t>10</w:t>
                          </w:r>
                          <w:r>
                            <w:t>-</w:t>
                          </w:r>
                          <w:r w:rsidRPr="00EF462C">
                            <w:t xml:space="preserve">pan capacity </w:t>
                          </w:r>
                        </w:ins>
                        <w:ins w:id="2049" w:author="April Desclos" w:date="2015-11-07T09:38:00Z">
                          <w:r>
                            <w:t>gas</w:t>
                          </w:r>
                        </w:ins>
                        <w:ins w:id="2050" w:author="April Desclos" w:date="2015-11-07T09:36:00Z">
                          <w:r>
                            <w:t xml:space="preserve"> combination </w:t>
                          </w:r>
                          <w:r w:rsidRPr="00EF462C">
                            <w:t>oven</w:t>
                          </w:r>
                          <w:r>
                            <w:t xml:space="preserve"> would save:</w:t>
                          </w:r>
                        </w:ins>
                      </w:p>
                      <w:p w:rsidR="002136AC" w:rsidRPr="00EF462C" w:rsidRDefault="002136AC" w:rsidP="0055339B">
                        <w:pPr>
                          <w:ind w:left="1440" w:hanging="720"/>
                          <w:jc w:val="left"/>
                          <w:rPr>
                            <w:ins w:id="2051" w:author="April Desclos" w:date="2015-11-07T09:36:00Z"/>
                          </w:rPr>
                        </w:pPr>
                        <w:ins w:id="2052" w:author="April Desclos" w:date="2015-11-07T09:36:00Z">
                          <w:r>
                            <w:t>∆</w:t>
                          </w:r>
                        </w:ins>
                        <w:ins w:id="2053" w:author="April Desclos" w:date="2015-11-07T09:39:00Z">
                          <w:r>
                            <w:t>Therms</w:t>
                          </w:r>
                        </w:ins>
                        <w:ins w:id="2054" w:author="April Desclos" w:date="2015-11-07T09:36:00Z">
                          <w:r>
                            <w:tab/>
                          </w:r>
                          <w:r w:rsidRPr="00EF462C">
                            <w:t xml:space="preserve"> = (</w:t>
                          </w:r>
                          <w:r w:rsidRPr="00827EE0">
                            <w:rPr>
                              <w:rFonts w:ascii="Symbol" w:hAnsi="Symbol"/>
                            </w:rPr>
                            <w:t></w:t>
                          </w:r>
                          <w:proofErr w:type="spellStart"/>
                          <w:r w:rsidRPr="00EF462C">
                            <w:t>CookingEnergy</w:t>
                          </w:r>
                          <w:r w:rsidRPr="00EF462C">
                            <w:rPr>
                              <w:vertAlign w:val="subscript"/>
                            </w:rPr>
                            <w:t>Conv</w:t>
                          </w:r>
                        </w:ins>
                        <w:ins w:id="2055" w:author="April Desclos" w:date="2015-11-07T09:39:00Z">
                          <w:r>
                            <w:rPr>
                              <w:vertAlign w:val="subscript"/>
                            </w:rPr>
                            <w:t>Gas</w:t>
                          </w:r>
                        </w:ins>
                        <w:proofErr w:type="spellEnd"/>
                        <w:ins w:id="2056" w:author="April Desclos" w:date="2015-11-07T09:36:00Z">
                          <w:r w:rsidRPr="00EF462C">
                            <w:rPr>
                              <w:vertAlign w:val="subscript"/>
                            </w:rPr>
                            <w:t xml:space="preserve"> </w:t>
                          </w:r>
                          <w:r w:rsidRPr="00EF462C">
                            <w:t xml:space="preserve">+ </w:t>
                          </w:r>
                          <w:r w:rsidRPr="00827EE0">
                            <w:rPr>
                              <w:rFonts w:ascii="Symbol" w:hAnsi="Symbol"/>
                            </w:rPr>
                            <w:t></w:t>
                          </w:r>
                          <w:proofErr w:type="spellStart"/>
                          <w:r w:rsidRPr="00EF462C">
                            <w:t>CookingEnergy</w:t>
                          </w:r>
                          <w:r w:rsidRPr="00EF462C">
                            <w:rPr>
                              <w:vertAlign w:val="subscript"/>
                            </w:rPr>
                            <w:t>Steam</w:t>
                          </w:r>
                        </w:ins>
                        <w:ins w:id="2057" w:author="April Desclos" w:date="2015-11-07T09:39:00Z">
                          <w:r>
                            <w:rPr>
                              <w:vertAlign w:val="subscript"/>
                            </w:rPr>
                            <w:t>Gas</w:t>
                          </w:r>
                        </w:ins>
                        <w:proofErr w:type="spellEnd"/>
                        <w:ins w:id="2058" w:author="April Desclos" w:date="2015-11-07T09:36:00Z">
                          <w:r w:rsidRPr="00EF462C">
                            <w:rPr>
                              <w:vertAlign w:val="subscript"/>
                            </w:rPr>
                            <w:t xml:space="preserve"> </w:t>
                          </w:r>
                          <w:r w:rsidRPr="00EF462C">
                            <w:t xml:space="preserve">+ </w:t>
                          </w:r>
                          <w:r w:rsidRPr="00827EE0">
                            <w:rPr>
                              <w:rFonts w:ascii="Symbol" w:hAnsi="Symbol"/>
                            </w:rPr>
                            <w:t></w:t>
                          </w:r>
                          <w:proofErr w:type="spellStart"/>
                          <w:r w:rsidRPr="00EF462C">
                            <w:t>IdleEnergy</w:t>
                          </w:r>
                          <w:r w:rsidRPr="00EF462C">
                            <w:rPr>
                              <w:vertAlign w:val="subscript"/>
                            </w:rPr>
                            <w:t>Conv</w:t>
                          </w:r>
                        </w:ins>
                        <w:ins w:id="2059" w:author="April Desclos" w:date="2015-11-07T09:39:00Z">
                          <w:r>
                            <w:rPr>
                              <w:vertAlign w:val="subscript"/>
                            </w:rPr>
                            <w:t>Gas</w:t>
                          </w:r>
                        </w:ins>
                        <w:proofErr w:type="spellEnd"/>
                        <w:ins w:id="2060" w:author="April Desclos" w:date="2015-11-07T09:36:00Z">
                          <w:r w:rsidRPr="00EF462C">
                            <w:rPr>
                              <w:vertAlign w:val="subscript"/>
                            </w:rPr>
                            <w:t xml:space="preserve"> </w:t>
                          </w:r>
                          <w:r>
                            <w:t xml:space="preserve">+ </w:t>
                          </w:r>
                        </w:ins>
                        <w:ins w:id="2061" w:author="April Desclos" w:date="2015-11-07T09:40:00Z">
                          <w:r>
                            <w:tab/>
                          </w:r>
                        </w:ins>
                        <w:ins w:id="2062" w:author="April Desclos" w:date="2015-11-07T09:36:00Z">
                          <w:r w:rsidRPr="00827EE0">
                            <w:rPr>
                              <w:rFonts w:ascii="Symbol" w:hAnsi="Symbol"/>
                            </w:rPr>
                            <w:t></w:t>
                          </w:r>
                          <w:proofErr w:type="spellStart"/>
                          <w:r w:rsidRPr="00EF462C">
                            <w:t>IdleEnergy</w:t>
                          </w:r>
                          <w:r w:rsidRPr="00EF462C">
                            <w:rPr>
                              <w:vertAlign w:val="subscript"/>
                            </w:rPr>
                            <w:t>Steam</w:t>
                          </w:r>
                        </w:ins>
                        <w:ins w:id="2063" w:author="April Desclos" w:date="2015-11-07T09:39:00Z">
                          <w:r>
                            <w:rPr>
                              <w:vertAlign w:val="subscript"/>
                            </w:rPr>
                            <w:t>Gas</w:t>
                          </w:r>
                        </w:ins>
                        <w:proofErr w:type="spellEnd"/>
                        <w:ins w:id="2064" w:author="April Desclos" w:date="2015-11-07T09:36:00Z">
                          <w:r w:rsidRPr="00EF462C">
                            <w:t>)</w:t>
                          </w:r>
                          <w:r w:rsidRPr="00827EE0">
                            <w:t xml:space="preserve"> *</w:t>
                          </w:r>
                          <w:r>
                            <w:t xml:space="preserve"> Days / </w:t>
                          </w:r>
                        </w:ins>
                        <w:ins w:id="2065" w:author="April Desclos" w:date="2015-11-07T09:40:00Z">
                          <w:r>
                            <w:t>100,000</w:t>
                          </w:r>
                        </w:ins>
                      </w:p>
                      <w:p w:rsidR="002136AC" w:rsidRDefault="002136AC" w:rsidP="0055339B">
                        <w:pPr>
                          <w:rPr>
                            <w:ins w:id="2066" w:author="April Desclos" w:date="2015-11-07T09:36:00Z"/>
                          </w:rPr>
                        </w:pPr>
                        <w:ins w:id="2067" w:author="April Desclos" w:date="2015-11-07T09:36:00Z">
                          <w:r w:rsidRPr="00827EE0">
                            <w:rPr>
                              <w:rFonts w:ascii="Symbol" w:hAnsi="Symbol"/>
                            </w:rPr>
                            <w:t></w:t>
                          </w:r>
                          <w:proofErr w:type="spellStart"/>
                          <w:r w:rsidRPr="00EF462C">
                            <w:t>CookingEnergy</w:t>
                          </w:r>
                          <w:r w:rsidRPr="00EF462C">
                            <w:rPr>
                              <w:vertAlign w:val="subscript"/>
                            </w:rPr>
                            <w:t>Conv</w:t>
                          </w:r>
                        </w:ins>
                        <w:ins w:id="2068" w:author="April Desclos" w:date="2015-11-07T09:40:00Z">
                          <w:r>
                            <w:rPr>
                              <w:vertAlign w:val="subscript"/>
                            </w:rPr>
                            <w:t>Gas</w:t>
                          </w:r>
                        </w:ins>
                        <w:proofErr w:type="spellEnd"/>
                        <w:ins w:id="2069" w:author="April Desclos" w:date="2015-11-07T09:36:00Z">
                          <w:r w:rsidRPr="00EF462C">
                            <w:rPr>
                              <w:vertAlign w:val="subscript"/>
                            </w:rPr>
                            <w:tab/>
                          </w:r>
                          <w:r w:rsidRPr="00EF462C">
                            <w:t xml:space="preserve">= </w:t>
                          </w:r>
                          <w:r>
                            <w:t>200</w:t>
                          </w:r>
                          <w:r w:rsidRPr="00EF462C">
                            <w:t xml:space="preserve"> * (</w:t>
                          </w:r>
                        </w:ins>
                        <w:ins w:id="2070" w:author="April Desclos" w:date="2015-11-07T09:42:00Z">
                          <w:r>
                            <w:t>250</w:t>
                          </w:r>
                        </w:ins>
                        <w:ins w:id="2071" w:author="April Desclos" w:date="2015-11-07T09:36:00Z">
                          <w:r w:rsidRPr="00EF462C">
                            <w:t xml:space="preserve"> / </w:t>
                          </w:r>
                          <w:r>
                            <w:t>0.</w:t>
                          </w:r>
                        </w:ins>
                        <w:ins w:id="2072" w:author="April Desclos" w:date="2015-11-07T09:43:00Z">
                          <w:r>
                            <w:t>52</w:t>
                          </w:r>
                        </w:ins>
                        <w:ins w:id="2073" w:author="April Desclos" w:date="2015-11-07T09:36:00Z">
                          <w:r w:rsidRPr="00EF462C">
                            <w:t xml:space="preserve"> </w:t>
                          </w:r>
                          <w:r>
                            <w:t>–</w:t>
                          </w:r>
                          <w:r w:rsidRPr="00EF462C">
                            <w:t xml:space="preserve"> </w:t>
                          </w:r>
                        </w:ins>
                        <w:ins w:id="2074" w:author="April Desclos" w:date="2015-11-07T09:42:00Z">
                          <w:r>
                            <w:t>250</w:t>
                          </w:r>
                        </w:ins>
                        <w:ins w:id="2075" w:author="April Desclos" w:date="2015-11-07T09:36:00Z">
                          <w:r w:rsidRPr="00EF462C">
                            <w:t xml:space="preserve"> / </w:t>
                          </w:r>
                          <w:r>
                            <w:t>0.</w:t>
                          </w:r>
                        </w:ins>
                        <w:ins w:id="2076" w:author="April Desclos" w:date="2015-11-07T09:43:00Z">
                          <w:r>
                            <w:t>56</w:t>
                          </w:r>
                        </w:ins>
                        <w:ins w:id="2077" w:author="April Desclos" w:date="2015-11-07T09:36:00Z">
                          <w:r w:rsidRPr="000D735D">
                            <w:t xml:space="preserve">) * </w:t>
                          </w:r>
                          <w:r>
                            <w:t>0.50</w:t>
                          </w:r>
                        </w:ins>
                      </w:p>
                      <w:p w:rsidR="002136AC" w:rsidRPr="00EF462C" w:rsidRDefault="002136AC" w:rsidP="0055339B">
                        <w:pPr>
                          <w:ind w:left="2160" w:hanging="2160"/>
                          <w:rPr>
                            <w:ins w:id="2078" w:author="April Desclos" w:date="2015-11-07T09:36:00Z"/>
                          </w:rPr>
                        </w:pPr>
                        <w:ins w:id="2079" w:author="April Desclos" w:date="2015-11-07T09:36:00Z">
                          <w:r>
                            <w:tab/>
                          </w:r>
                          <w:r w:rsidR="00F7138D" w:rsidRPr="00F7138D">
                            <w:rPr>
                              <w:rPrChange w:id="2080" w:author="April Desclos" w:date="2015-11-07T09:57:00Z">
                                <w:rPr>
                                  <w:highlight w:val="yellow"/>
                                </w:rPr>
                              </w:rPrChange>
                            </w:rPr>
                            <w:t>=</w:t>
                          </w:r>
                        </w:ins>
                        <w:ins w:id="2081" w:author="April Desclos" w:date="2015-11-07T09:57:00Z">
                          <w:r w:rsidR="00F7138D" w:rsidRPr="00271077">
                            <w:t>3,434 therms</w:t>
                          </w:r>
                        </w:ins>
                      </w:p>
                      <w:p w:rsidR="002136AC" w:rsidRDefault="002136AC" w:rsidP="0055339B">
                        <w:pPr>
                          <w:rPr>
                            <w:ins w:id="2082" w:author="April Desclos" w:date="2015-11-07T09:36:00Z"/>
                          </w:rPr>
                        </w:pPr>
                        <w:ins w:id="2083" w:author="April Desclos" w:date="2015-11-07T09:36:00Z">
                          <w:r w:rsidRPr="00827EE0">
                            <w:rPr>
                              <w:rFonts w:ascii="Symbol" w:hAnsi="Symbol"/>
                            </w:rPr>
                            <w:t></w:t>
                          </w:r>
                          <w:proofErr w:type="spellStart"/>
                          <w:r w:rsidRPr="00EF462C">
                            <w:t>CookingEnergy</w:t>
                          </w:r>
                          <w:r>
                            <w:rPr>
                              <w:vertAlign w:val="subscript"/>
                            </w:rPr>
                            <w:t>Steam</w:t>
                          </w:r>
                        </w:ins>
                        <w:ins w:id="2084" w:author="April Desclos" w:date="2015-11-07T09:44:00Z">
                          <w:r>
                            <w:rPr>
                              <w:vertAlign w:val="subscript"/>
                            </w:rPr>
                            <w:t>Gas</w:t>
                          </w:r>
                        </w:ins>
                        <w:proofErr w:type="spellEnd"/>
                        <w:ins w:id="2085" w:author="April Desclos" w:date="2015-11-07T09:36:00Z">
                          <w:r w:rsidRPr="00EF462C">
                            <w:rPr>
                              <w:vertAlign w:val="subscript"/>
                            </w:rPr>
                            <w:tab/>
                          </w:r>
                          <w:r w:rsidRPr="000D735D">
                            <w:t xml:space="preserve">= </w:t>
                          </w:r>
                          <w:r>
                            <w:t>200</w:t>
                          </w:r>
                          <w:r w:rsidRPr="00EF462C">
                            <w:t xml:space="preserve"> * (</w:t>
                          </w:r>
                        </w:ins>
                        <w:ins w:id="2086" w:author="April Desclos" w:date="2015-11-07T09:42:00Z">
                          <w:r>
                            <w:t>105</w:t>
                          </w:r>
                        </w:ins>
                        <w:ins w:id="2087" w:author="April Desclos" w:date="2015-11-07T09:36:00Z">
                          <w:r w:rsidRPr="00EF462C">
                            <w:t xml:space="preserve"> / </w:t>
                          </w:r>
                          <w:r>
                            <w:t>0.</w:t>
                          </w:r>
                        </w:ins>
                        <w:ins w:id="2088" w:author="April Desclos" w:date="2015-11-07T09:44:00Z">
                          <w:r>
                            <w:t>39</w:t>
                          </w:r>
                        </w:ins>
                        <w:ins w:id="2089" w:author="April Desclos" w:date="2015-11-07T09:36:00Z">
                          <w:r w:rsidRPr="00EF462C">
                            <w:t xml:space="preserve"> – </w:t>
                          </w:r>
                        </w:ins>
                        <w:ins w:id="2090" w:author="April Desclos" w:date="2015-11-07T09:42:00Z">
                          <w:r>
                            <w:t>105</w:t>
                          </w:r>
                        </w:ins>
                        <w:ins w:id="2091" w:author="April Desclos" w:date="2015-11-07T09:36:00Z">
                          <w:r w:rsidRPr="00EF462C">
                            <w:t xml:space="preserve"> / </w:t>
                          </w:r>
                          <w:r>
                            <w:t>0.</w:t>
                          </w:r>
                        </w:ins>
                        <w:ins w:id="2092" w:author="April Desclos" w:date="2015-11-07T09:44:00Z">
                          <w:r>
                            <w:t>41</w:t>
                          </w:r>
                        </w:ins>
                        <w:ins w:id="2093" w:author="April Desclos" w:date="2015-11-07T09:36:00Z">
                          <w:r w:rsidRPr="00EF462C">
                            <w:t xml:space="preserve">) </w:t>
                          </w:r>
                          <w:r>
                            <w:t>* (1 – 0.50)</w:t>
                          </w:r>
                        </w:ins>
                      </w:p>
                      <w:p w:rsidR="002136AC" w:rsidRPr="00EF462C" w:rsidRDefault="002136AC" w:rsidP="0055339B">
                        <w:pPr>
                          <w:rPr>
                            <w:ins w:id="2094" w:author="April Desclos" w:date="2015-11-07T09:36:00Z"/>
                            <w:vertAlign w:val="subscript"/>
                          </w:rPr>
                        </w:pPr>
                        <w:ins w:id="2095" w:author="April Desclos" w:date="2015-11-07T09:36:00Z">
                          <w:r>
                            <w:tab/>
                          </w:r>
                          <w:r>
                            <w:tab/>
                          </w:r>
                          <w:r>
                            <w:tab/>
                          </w:r>
                          <w:r w:rsidRPr="00271077">
                            <w:t xml:space="preserve">= </w:t>
                          </w:r>
                        </w:ins>
                        <w:ins w:id="2096" w:author="April Desclos" w:date="2015-11-07T09:58:00Z">
                          <w:r w:rsidR="00F7138D" w:rsidRPr="00271077">
                            <w:t>1,313 therms</w:t>
                          </w:r>
                        </w:ins>
                      </w:p>
                      <w:p w:rsidR="002136AC" w:rsidRDefault="002136AC" w:rsidP="0055339B">
                        <w:pPr>
                          <w:rPr>
                            <w:ins w:id="2097" w:author="April Desclos" w:date="2015-11-07T09:36:00Z"/>
                          </w:rPr>
                        </w:pPr>
                        <w:ins w:id="2098" w:author="April Desclos" w:date="2015-11-07T09:36:00Z">
                          <w:r w:rsidRPr="00827EE0">
                            <w:rPr>
                              <w:rFonts w:ascii="Symbol" w:hAnsi="Symbol"/>
                            </w:rPr>
                            <w:t></w:t>
                          </w:r>
                          <w:proofErr w:type="spellStart"/>
                          <w:r w:rsidRPr="00EF462C">
                            <w:t>IdleEnergy</w:t>
                          </w:r>
                          <w:r>
                            <w:rPr>
                              <w:vertAlign w:val="subscript"/>
                            </w:rPr>
                            <w:t>Conv</w:t>
                          </w:r>
                        </w:ins>
                        <w:ins w:id="2099" w:author="April Desclos" w:date="2015-11-07T09:45:00Z">
                          <w:r>
                            <w:rPr>
                              <w:vertAlign w:val="subscript"/>
                            </w:rPr>
                            <w:t>Gas</w:t>
                          </w:r>
                          <w:proofErr w:type="spellEnd"/>
                          <w:r>
                            <w:rPr>
                              <w:vertAlign w:val="subscript"/>
                            </w:rPr>
                            <w:tab/>
                          </w:r>
                        </w:ins>
                        <w:ins w:id="2100" w:author="April Desclos" w:date="2015-11-07T09:36:00Z">
                          <w:r w:rsidRPr="00EF462C">
                            <w:rPr>
                              <w:vertAlign w:val="subscript"/>
                            </w:rPr>
                            <w:tab/>
                          </w:r>
                          <w:r w:rsidRPr="00EF462C">
                            <w:t>= [(</w:t>
                          </w:r>
                        </w:ins>
                        <w:ins w:id="2101" w:author="April Desclos" w:date="2015-11-07T09:49:00Z">
                          <w:r>
                            <w:t>8,747</w:t>
                          </w:r>
                        </w:ins>
                        <w:ins w:id="2102" w:author="April Desclos" w:date="2015-11-07T09:36:00Z">
                          <w:r>
                            <w:rPr>
                              <w:rFonts w:eastAsia="TimesNewRomanPSMT" w:cs="TimesNewRomanPSMT"/>
                            </w:rPr>
                            <w:t xml:space="preserve"> * ((12</w:t>
                          </w:r>
                          <w:r w:rsidRPr="000D735D">
                            <w:rPr>
                              <w:rFonts w:eastAsia="TimesNewRomanPSMT" w:cs="TimesNewRomanPSMT"/>
                            </w:rPr>
                            <w:t xml:space="preserve"> – </w:t>
                          </w:r>
                          <w:r>
                            <w:rPr>
                              <w:rFonts w:eastAsia="TimesNewRomanPSMT" w:cs="TimesNewRomanPSMT"/>
                            </w:rPr>
                            <w:t>200</w:t>
                          </w:r>
                          <w:r w:rsidRPr="00EF462C">
                            <w:rPr>
                              <w:rFonts w:eastAsia="TimesNewRomanPSMT" w:cs="TimesNewRomanPSMT"/>
                            </w:rPr>
                            <w:t>/</w:t>
                          </w:r>
                        </w:ins>
                        <w:ins w:id="2103" w:author="April Desclos" w:date="2015-11-07T09:50:00Z">
                          <w:r>
                            <w:rPr>
                              <w:rFonts w:eastAsia="TimesNewRomanPSMT" w:cs="TimesNewRomanPSMT"/>
                            </w:rPr>
                            <w:t>125</w:t>
                          </w:r>
                        </w:ins>
                        <w:ins w:id="2104" w:author="April Desclos" w:date="2015-11-07T09:36:00Z">
                          <w:r w:rsidRPr="00EF462C">
                            <w:rPr>
                              <w:rFonts w:eastAsia="TimesNewRomanPSMT" w:cs="TimesNewRomanPSMT"/>
                            </w:rPr>
                            <w:t>)</w:t>
                          </w:r>
                          <w:r w:rsidRPr="00EF462C">
                            <w:t xml:space="preserve"> * </w:t>
                          </w:r>
                          <w:r>
                            <w:t>0.50</w:t>
                          </w:r>
                          <w:r w:rsidRPr="00EF462C">
                            <w:rPr>
                              <w:rFonts w:eastAsia="TimesNewRomanPSMT" w:cs="TimesNewRomanPSMT"/>
                            </w:rPr>
                            <w:t xml:space="preserve">)) - </w:t>
                          </w:r>
                          <w:r w:rsidRPr="00EF462C">
                            <w:t>(</w:t>
                          </w:r>
                        </w:ins>
                        <w:ins w:id="2105" w:author="April Desclos" w:date="2015-11-07T09:51:00Z">
                          <w:r>
                            <w:t>6,925</w:t>
                          </w:r>
                        </w:ins>
                        <w:ins w:id="2106" w:author="April Desclos" w:date="2015-11-07T09:36:00Z">
                          <w:r>
                            <w:rPr>
                              <w:rFonts w:eastAsia="TimesNewRomanPSMT" w:cs="TimesNewRomanPSMT"/>
                            </w:rPr>
                            <w:t xml:space="preserve"> *</w:t>
                          </w:r>
                          <w:r w:rsidRPr="000D735D">
                            <w:rPr>
                              <w:rFonts w:eastAsia="TimesNewRomanPSMT" w:cs="TimesNewRomanPSMT"/>
                            </w:rPr>
                            <w:t>((</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1</w:t>
                          </w:r>
                        </w:ins>
                        <w:ins w:id="2107" w:author="April Desclos" w:date="2015-11-07T09:51:00Z">
                          <w:r>
                            <w:rPr>
                              <w:rFonts w:eastAsia="TimesNewRomanPSMT" w:cs="TimesNewRomanPSMT"/>
                            </w:rPr>
                            <w:t>24</w:t>
                          </w:r>
                        </w:ins>
                        <w:ins w:id="2108" w:author="April Desclos" w:date="2015-11-07T09:36:00Z">
                          <w:r w:rsidRPr="00EF462C">
                            <w:rPr>
                              <w:rFonts w:eastAsia="TimesNewRomanPSMT" w:cs="TimesNewRomanPSMT"/>
                            </w:rPr>
                            <w:t xml:space="preserve">) * </w:t>
                          </w:r>
                          <w:r>
                            <w:t>0.50</w:t>
                          </w:r>
                          <w:r w:rsidRPr="00EF462C">
                            <w:rPr>
                              <w:rFonts w:eastAsia="TimesNewRomanPSMT" w:cs="TimesNewRomanPSMT"/>
                            </w:rPr>
                            <w:t>))</w:t>
                          </w:r>
                          <w:r w:rsidRPr="00EF462C">
                            <w:t>]</w:t>
                          </w:r>
                        </w:ins>
                      </w:p>
                      <w:p w:rsidR="002136AC" w:rsidRPr="00EF462C" w:rsidRDefault="002136AC" w:rsidP="0055339B">
                        <w:pPr>
                          <w:rPr>
                            <w:ins w:id="2109" w:author="April Desclos" w:date="2015-11-07T09:36:00Z"/>
                          </w:rPr>
                        </w:pPr>
                        <w:ins w:id="2110" w:author="April Desclos" w:date="2015-11-07T09:36:00Z">
                          <w:r>
                            <w:tab/>
                          </w:r>
                          <w:r>
                            <w:tab/>
                          </w:r>
                          <w:r>
                            <w:tab/>
                          </w:r>
                          <w:r w:rsidR="00F7138D" w:rsidRPr="00F7138D">
                            <w:rPr>
                              <w:rPrChange w:id="2111" w:author="April Desclos" w:date="2015-11-07T09:59:00Z">
                                <w:rPr>
                                  <w:highlight w:val="yellow"/>
                                </w:rPr>
                              </w:rPrChange>
                            </w:rPr>
                            <w:t xml:space="preserve">= </w:t>
                          </w:r>
                        </w:ins>
                        <w:ins w:id="2112" w:author="April Desclos" w:date="2015-11-07T09:59:00Z">
                          <w:r w:rsidR="00F7138D">
                            <w:t>9,519</w:t>
                          </w:r>
                        </w:ins>
                        <w:ins w:id="2113" w:author="April Desclos" w:date="2015-11-07T09:58:00Z">
                          <w:r w:rsidR="00F7138D">
                            <w:t xml:space="preserve"> therms</w:t>
                          </w:r>
                        </w:ins>
                      </w:p>
                      <w:p w:rsidR="002136AC" w:rsidRDefault="002136AC" w:rsidP="0055339B">
                        <w:pPr>
                          <w:ind w:left="2160" w:hanging="2160"/>
                          <w:rPr>
                            <w:ins w:id="2114" w:author="April Desclos" w:date="2015-11-07T09:36:00Z"/>
                          </w:rPr>
                        </w:pPr>
                        <w:ins w:id="2115" w:author="April Desclos" w:date="2015-11-07T09:36:00Z">
                          <w:r w:rsidRPr="00827EE0">
                            <w:rPr>
                              <w:rFonts w:ascii="Symbol" w:hAnsi="Symbol"/>
                            </w:rPr>
                            <w:t></w:t>
                          </w:r>
                          <w:proofErr w:type="spellStart"/>
                          <w:r w:rsidRPr="00EF462C">
                            <w:t>IdleEnergy</w:t>
                          </w:r>
                          <w:r w:rsidRPr="00EF462C">
                            <w:rPr>
                              <w:vertAlign w:val="subscript"/>
                            </w:rPr>
                            <w:t>Steam</w:t>
                          </w:r>
                        </w:ins>
                        <w:ins w:id="2116" w:author="April Desclos" w:date="2015-11-07T09:45:00Z">
                          <w:r>
                            <w:rPr>
                              <w:vertAlign w:val="subscript"/>
                            </w:rPr>
                            <w:t>Gas</w:t>
                          </w:r>
                        </w:ins>
                        <w:proofErr w:type="spellEnd"/>
                        <w:ins w:id="2117" w:author="April Desclos" w:date="2015-11-07T09:36:00Z">
                          <w:r w:rsidRPr="00EF462C">
                            <w:rPr>
                              <w:vertAlign w:val="subscript"/>
                            </w:rPr>
                            <w:tab/>
                          </w:r>
                          <w:r w:rsidRPr="00EF462C">
                            <w:t>= [(</w:t>
                          </w:r>
                        </w:ins>
                        <w:ins w:id="2118" w:author="April Desclos" w:date="2015-11-07T09:49:00Z">
                          <w:r>
                            <w:t>18,658</w:t>
                          </w:r>
                        </w:ins>
                        <w:ins w:id="2119" w:author="April Desclos" w:date="2015-11-07T09:36:00Z">
                          <w:r w:rsidRPr="000D735D">
                            <w:rPr>
                              <w:rFonts w:eastAsia="TimesNewRomanPSMT" w:cs="TimesNewRomanPSMT"/>
                            </w:rPr>
                            <w:t xml:space="preserve"> * ((</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ins>
                        <w:ins w:id="2120" w:author="April Desclos" w:date="2015-11-07T09:50:00Z">
                          <w:r>
                            <w:rPr>
                              <w:rFonts w:eastAsia="TimesNewRomanPSMT" w:cs="TimesNewRomanPSMT"/>
                            </w:rPr>
                            <w:t>195</w:t>
                          </w:r>
                        </w:ins>
                        <w:ins w:id="2121" w:author="April Desclos" w:date="2015-11-07T09:36:00Z">
                          <w:r w:rsidRPr="00EF462C">
                            <w:rPr>
                              <w:rFonts w:eastAsia="TimesNewRomanPSMT" w:cs="TimesNewRomanPSMT"/>
                            </w:rPr>
                            <w:t>)</w:t>
                          </w:r>
                          <w:r w:rsidRPr="00EF462C">
                            <w:t xml:space="preserve"> * </w:t>
                          </w:r>
                          <w:r>
                            <w:t>(1 – 0.50)</w:t>
                          </w:r>
                          <w:r w:rsidRPr="00EF462C">
                            <w:rPr>
                              <w:rFonts w:eastAsia="TimesNewRomanPSMT" w:cs="TimesNewRomanPSMT"/>
                            </w:rPr>
                            <w:t xml:space="preserve">)) - </w:t>
                          </w:r>
                          <w:r w:rsidRPr="00EF462C">
                            <w:t>(</w:t>
                          </w:r>
                        </w:ins>
                        <w:ins w:id="2122" w:author="April Desclos" w:date="2015-11-07T09:51:00Z">
                          <w:r>
                            <w:t>8,511</w:t>
                          </w:r>
                        </w:ins>
                        <w:ins w:id="2123" w:author="April Desclos" w:date="2015-11-07T09:36:00Z">
                          <w:r>
                            <w:rPr>
                              <w:rFonts w:eastAsia="TimesNewRomanPSMT" w:cs="TimesNewRomanPSMT"/>
                            </w:rPr>
                            <w:t xml:space="preserve"> </w:t>
                          </w:r>
                          <w:r w:rsidRPr="000D735D">
                            <w:rPr>
                              <w:rFonts w:eastAsia="TimesNewRomanPSMT" w:cs="TimesNewRomanPSMT"/>
                            </w:rPr>
                            <w:t>* ((</w:t>
                          </w:r>
                          <w:r>
                            <w:rPr>
                              <w:rFonts w:eastAsia="TimesNewRomanPSMT" w:cs="TimesNewRomanPSMT"/>
                            </w:rPr>
                            <w:t>12</w:t>
                          </w:r>
                          <w:r w:rsidRPr="00EF462C">
                            <w:rPr>
                              <w:rFonts w:eastAsia="TimesNewRomanPSMT" w:cs="TimesNewRomanPSMT"/>
                            </w:rPr>
                            <w:t xml:space="preserve"> - </w:t>
                          </w:r>
                          <w:r>
                            <w:rPr>
                              <w:rFonts w:eastAsia="TimesNewRomanPSMT" w:cs="TimesNewRomanPSMT"/>
                            </w:rPr>
                            <w:t>200</w:t>
                          </w:r>
                          <w:r w:rsidRPr="00EF462C">
                            <w:rPr>
                              <w:rFonts w:eastAsia="TimesNewRomanPSMT" w:cs="TimesNewRomanPSMT"/>
                            </w:rPr>
                            <w:t>/</w:t>
                          </w:r>
                          <w:r>
                            <w:rPr>
                              <w:rFonts w:eastAsia="TimesNewRomanPSMT" w:cs="TimesNewRomanPSMT"/>
                            </w:rPr>
                            <w:t>17</w:t>
                          </w:r>
                        </w:ins>
                        <w:ins w:id="2124" w:author="April Desclos" w:date="2015-11-07T09:51:00Z">
                          <w:r>
                            <w:rPr>
                              <w:rFonts w:eastAsia="TimesNewRomanPSMT" w:cs="TimesNewRomanPSMT"/>
                            </w:rPr>
                            <w:t>2</w:t>
                          </w:r>
                        </w:ins>
                        <w:ins w:id="2125" w:author="April Desclos" w:date="2015-11-07T09:36:00Z">
                          <w:r w:rsidRPr="00EF462C">
                            <w:rPr>
                              <w:rFonts w:eastAsia="TimesNewRomanPSMT" w:cs="TimesNewRomanPSMT"/>
                            </w:rPr>
                            <w:t xml:space="preserve">) * </w:t>
                          </w:r>
                          <w:r>
                            <w:t>(1 – 0.50)</w:t>
                          </w:r>
                          <w:r w:rsidRPr="00EF462C">
                            <w:rPr>
                              <w:rFonts w:eastAsia="TimesNewRomanPSMT" w:cs="TimesNewRomanPSMT"/>
                            </w:rPr>
                            <w:t>))</w:t>
                          </w:r>
                          <w:r w:rsidRPr="00EF462C">
                            <w:t>]</w:t>
                          </w:r>
                        </w:ins>
                      </w:p>
                      <w:p w:rsidR="002136AC" w:rsidRDefault="002136AC" w:rsidP="0055339B">
                        <w:pPr>
                          <w:ind w:left="2160" w:hanging="2160"/>
                          <w:rPr>
                            <w:ins w:id="2126" w:author="April Desclos" w:date="2015-11-07T09:36:00Z"/>
                          </w:rPr>
                        </w:pPr>
                        <w:ins w:id="2127" w:author="April Desclos" w:date="2015-11-07T09:36:00Z">
                          <w:r>
                            <w:tab/>
                          </w:r>
                          <w:r w:rsidRPr="00271077">
                            <w:t xml:space="preserve">= </w:t>
                          </w:r>
                        </w:ins>
                        <w:ins w:id="2128" w:author="April Desclos" w:date="2015-11-07T09:59:00Z">
                          <w:r w:rsidR="00F7138D" w:rsidRPr="00271077">
                            <w:t>56,251 therms</w:t>
                          </w:r>
                        </w:ins>
                      </w:p>
                      <w:p w:rsidR="002136AC" w:rsidRDefault="002136AC" w:rsidP="0055339B">
                        <w:pPr>
                          <w:ind w:left="720" w:hanging="720"/>
                          <w:rPr>
                            <w:ins w:id="2129" w:author="April Desclos" w:date="2015-11-07T09:36:00Z"/>
                          </w:rPr>
                        </w:pPr>
                        <w:ins w:id="2130" w:author="April Desclos" w:date="2015-11-07T09:36:00Z">
                          <w:r>
                            <w:tab/>
                            <w:t xml:space="preserve">∆Therms </w:t>
                          </w:r>
                          <w:r>
                            <w:tab/>
                            <w:t xml:space="preserve">= </w:t>
                          </w:r>
                          <w:r w:rsidRPr="00271077">
                            <w:t>(</w:t>
                          </w:r>
                        </w:ins>
                        <w:ins w:id="2131" w:author="April Desclos" w:date="2015-11-07T10:00:00Z">
                          <w:r w:rsidR="00F7138D" w:rsidRPr="00271077">
                            <w:t xml:space="preserve">3,434 </w:t>
                          </w:r>
                        </w:ins>
                        <w:ins w:id="2132" w:author="April Desclos" w:date="2015-11-07T09:36:00Z">
                          <w:r w:rsidRPr="00271077">
                            <w:t xml:space="preserve">+ </w:t>
                          </w:r>
                        </w:ins>
                        <w:ins w:id="2133" w:author="April Desclos" w:date="2015-11-07T10:00:00Z">
                          <w:r w:rsidR="00F7138D" w:rsidRPr="00F7138D">
                            <w:t xml:space="preserve">1,313 </w:t>
                          </w:r>
                        </w:ins>
                        <w:ins w:id="2134" w:author="April Desclos" w:date="2015-11-07T09:36:00Z">
                          <w:r w:rsidRPr="00F7138D">
                            <w:t xml:space="preserve">+ </w:t>
                          </w:r>
                        </w:ins>
                        <w:ins w:id="2135" w:author="April Desclos" w:date="2015-11-07T10:00:00Z">
                          <w:r w:rsidR="00F7138D" w:rsidRPr="00F7138D">
                            <w:t xml:space="preserve">9,519 </w:t>
                          </w:r>
                        </w:ins>
                        <w:ins w:id="2136" w:author="April Desclos" w:date="2015-11-07T09:36:00Z">
                          <w:r w:rsidRPr="00F7138D">
                            <w:t xml:space="preserve">+ </w:t>
                          </w:r>
                        </w:ins>
                        <w:ins w:id="2137" w:author="April Desclos" w:date="2015-11-07T10:00:00Z">
                          <w:r w:rsidR="00F7138D" w:rsidRPr="00F7138D">
                            <w:t>56,251</w:t>
                          </w:r>
                        </w:ins>
                        <w:ins w:id="2138" w:author="April Desclos" w:date="2015-11-07T09:36:00Z">
                          <w:r w:rsidRPr="00F7138D">
                            <w:t>) *</w:t>
                          </w:r>
                          <w:r>
                            <w:t xml:space="preserve"> 365 /</w:t>
                          </w:r>
                        </w:ins>
                        <w:ins w:id="2139" w:author="April Desclos" w:date="2015-11-07T09:45:00Z">
                          <w:r>
                            <w:t>100,000</w:t>
                          </w:r>
                        </w:ins>
                      </w:p>
                      <w:p w:rsidR="002136AC" w:rsidRDefault="002136AC" w:rsidP="0055339B">
                        <w:pPr>
                          <w:ind w:left="720" w:hanging="720"/>
                          <w:rPr>
                            <w:ins w:id="2140" w:author="April Desclos" w:date="2015-11-07T09:36:00Z"/>
                          </w:rPr>
                        </w:pPr>
                        <w:ins w:id="2141" w:author="April Desclos" w:date="2015-11-07T09:36:00Z">
                          <w:r>
                            <w:tab/>
                          </w:r>
                          <w:r>
                            <w:tab/>
                          </w:r>
                        </w:ins>
                        <w:ins w:id="2142" w:author="April Desclos" w:date="2015-11-07T09:47:00Z">
                          <w:r>
                            <w:tab/>
                          </w:r>
                        </w:ins>
                        <w:ins w:id="2143" w:author="April Desclos" w:date="2015-11-07T09:36:00Z">
                          <w:r>
                            <w:t xml:space="preserve">= </w:t>
                          </w:r>
                        </w:ins>
                        <w:ins w:id="2144" w:author="April Desclos" w:date="2015-11-07T09:47:00Z">
                          <w:r>
                            <w:t>257</w:t>
                          </w:r>
                        </w:ins>
                        <w:ins w:id="2145" w:author="April Desclos" w:date="2015-11-07T09:36:00Z">
                          <w:r>
                            <w:t xml:space="preserve"> </w:t>
                          </w:r>
                        </w:ins>
                        <w:ins w:id="2146" w:author="April Desclos" w:date="2015-11-07T09:45:00Z">
                          <w:r>
                            <w:t>therms</w:t>
                          </w:r>
                        </w:ins>
                      </w:p>
                      <w:p w:rsidR="002136AC" w:rsidRDefault="002136AC" w:rsidP="006B4987">
                        <w:pPr>
                          <w:widowControl/>
                          <w:spacing w:before="120" w:after="0"/>
                          <w:jc w:val="left"/>
                        </w:pPr>
                        <w:del w:id="2147" w:author="April Desclos" w:date="2015-11-07T09:36:00Z">
                          <w:r w:rsidDel="0055339B">
                            <w:delText>Using the default values for a 10 pan capacity oven, ∆therms = 257 therms</w:delText>
                          </w:r>
                        </w:del>
                      </w:p>
                    </w:txbxContent>
                  </v:textbox>
                  <w10:anchorlock/>
                </v:shape>
              </w:pict>
            </mc:Fallback>
          </mc:AlternateContent>
        </w:r>
      </w:ins>
    </w:p>
    <w:p w:rsidR="006B4987" w:rsidRDefault="006B4987" w:rsidP="006B4987">
      <w:pPr>
        <w:pStyle w:val="Heading6"/>
      </w:pPr>
      <w:r w:rsidRPr="002F371F">
        <w:t xml:space="preserve">Water Impact Descriptions and Calculation  </w:t>
      </w:r>
    </w:p>
    <w:p w:rsidR="006B4987" w:rsidRPr="00423D6F" w:rsidRDefault="006B4987" w:rsidP="006B4987">
      <w:r>
        <w:t>N/A</w:t>
      </w:r>
    </w:p>
    <w:p w:rsidR="006B4987" w:rsidRDefault="006B4987" w:rsidP="006B4987">
      <w:pPr>
        <w:pStyle w:val="Heading6"/>
      </w:pPr>
      <w:r w:rsidRPr="002F371F">
        <w:t xml:space="preserve">Deemed O&amp;M Cost Adjustment Calculation </w:t>
      </w:r>
    </w:p>
    <w:p w:rsidR="006B4987" w:rsidRPr="00423D6F" w:rsidRDefault="006B4987" w:rsidP="006B4987">
      <w:r>
        <w:t>N/A</w:t>
      </w:r>
    </w:p>
    <w:p w:rsidR="006B4987" w:rsidRPr="004B4508" w:rsidRDefault="006B4987" w:rsidP="006B4987">
      <w:pPr>
        <w:pStyle w:val="Heading6"/>
      </w:pPr>
      <w:r>
        <w:t xml:space="preserve">Measure Code: </w:t>
      </w:r>
      <w:r w:rsidRPr="00E462AB">
        <w:t>CI-FSE-CBOV-</w:t>
      </w:r>
      <w:del w:id="2148" w:author="Samuel Dent" w:date="2015-11-03T07:55:00Z">
        <w:r w:rsidRPr="00E462AB" w:rsidDel="006B4987">
          <w:delText>V01</w:delText>
        </w:r>
      </w:del>
      <w:ins w:id="2149" w:author="Samuel Dent" w:date="2015-11-03T07:55:00Z">
        <w:r w:rsidRPr="00E462AB">
          <w:t>V0</w:t>
        </w:r>
        <w:r>
          <w:t>2</w:t>
        </w:r>
      </w:ins>
      <w:r w:rsidRPr="00E462AB">
        <w:t>-</w:t>
      </w:r>
      <w:del w:id="2150" w:author="Samuel Dent" w:date="2015-11-03T07:55:00Z">
        <w:r w:rsidDel="006B4987">
          <w:delText>120601</w:delText>
        </w:r>
      </w:del>
      <w:ins w:id="2151" w:author="Samuel Dent" w:date="2015-11-03T07:55:00Z">
        <w:r>
          <w:t>160601</w:t>
        </w:r>
      </w:ins>
    </w:p>
    <w:p w:rsidR="006B4987" w:rsidRDefault="006B4987" w:rsidP="006B4987">
      <w:pPr>
        <w:widowControl/>
        <w:spacing w:after="200" w:line="276" w:lineRule="auto"/>
        <w:jc w:val="left"/>
        <w:rPr>
          <w:rFonts w:ascii="Calibri" w:hAnsi="Calibri" w:cs="Arial"/>
          <w:bCs/>
          <w:kern w:val="32"/>
          <w:sz w:val="32"/>
          <w:szCs w:val="32"/>
        </w:rPr>
      </w:pPr>
      <w:r>
        <w:br w:type="page"/>
      </w:r>
      <w:bookmarkStart w:id="2152" w:name="_GoBack"/>
      <w:bookmarkEnd w:id="2152"/>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6AC" w:rsidRDefault="002136AC" w:rsidP="006B4987">
      <w:pPr>
        <w:spacing w:after="0"/>
      </w:pPr>
      <w:r>
        <w:separator/>
      </w:r>
    </w:p>
  </w:endnote>
  <w:endnote w:type="continuationSeparator" w:id="0">
    <w:p w:rsidR="002136AC" w:rsidRDefault="002136AC" w:rsidP="006B49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6AC" w:rsidRDefault="002136AC" w:rsidP="006B4987">
      <w:pPr>
        <w:spacing w:after="0"/>
      </w:pPr>
      <w:r>
        <w:separator/>
      </w:r>
    </w:p>
  </w:footnote>
  <w:footnote w:type="continuationSeparator" w:id="0">
    <w:p w:rsidR="002136AC" w:rsidRDefault="002136AC" w:rsidP="006B4987">
      <w:pPr>
        <w:spacing w:after="0"/>
      </w:pPr>
      <w:r>
        <w:continuationSeparator/>
      </w:r>
    </w:p>
  </w:footnote>
  <w:footnote w:id="1">
    <w:p w:rsidR="002136AC" w:rsidRPr="005351F6" w:rsidRDefault="002136AC" w:rsidP="005351F6">
      <w:pPr>
        <w:pStyle w:val="FootnoteText"/>
        <w:jc w:val="left"/>
        <w:rPr>
          <w:ins w:id="30" w:author="April Desclos" w:date="2015-11-06T14:07:00Z"/>
          <w:sz w:val="18"/>
          <w:szCs w:val="18"/>
        </w:rPr>
      </w:pPr>
      <w:ins w:id="31" w:author="Shraddha Raikar" w:date="2015-10-19T13:41:00Z">
        <w:r w:rsidRPr="005351F6">
          <w:rPr>
            <w:rStyle w:val="FootnoteReference"/>
            <w:sz w:val="18"/>
            <w:szCs w:val="18"/>
          </w:rPr>
          <w:footnoteRef/>
        </w:r>
        <w:r w:rsidRPr="005351F6">
          <w:rPr>
            <w:sz w:val="18"/>
            <w:szCs w:val="18"/>
          </w:rPr>
          <w:t xml:space="preserve"> </w:t>
        </w:r>
      </w:ins>
      <w:ins w:id="32" w:author="April Desclos" w:date="2015-11-06T14:07:00Z">
        <w:r w:rsidRPr="005351F6">
          <w:rPr>
            <w:sz w:val="18"/>
            <w:szCs w:val="18"/>
          </w:rPr>
          <w:t>ENERGY STAR Commercial Ovens Key Product Criteria</w:t>
        </w:r>
      </w:ins>
    </w:p>
    <w:p w:rsidR="002136AC" w:rsidRPr="005351F6" w:rsidRDefault="002136AC" w:rsidP="005351F6">
      <w:pPr>
        <w:pStyle w:val="FootnoteText"/>
        <w:jc w:val="left"/>
        <w:rPr>
          <w:ins w:id="33" w:author="Shraddha Raikar" w:date="2015-10-19T13:41:00Z"/>
          <w:sz w:val="18"/>
          <w:szCs w:val="18"/>
        </w:rPr>
      </w:pPr>
      <w:ins w:id="34" w:author="Shraddha Raikar" w:date="2015-10-19T13:41:00Z">
        <w:r w:rsidRPr="005351F6">
          <w:rPr>
            <w:sz w:val="18"/>
            <w:szCs w:val="18"/>
          </w:rPr>
          <w:t>http://www.energystar.gov/index.cfm?c=ovens.pr_crit_comm_ovens</w:t>
        </w:r>
      </w:ins>
    </w:p>
  </w:footnote>
  <w:footnote w:id="2">
    <w:p w:rsidR="002136AC" w:rsidRPr="00F03D2C" w:rsidRDefault="002136AC" w:rsidP="005A4344">
      <w:pPr>
        <w:widowControl/>
        <w:autoSpaceDE w:val="0"/>
        <w:autoSpaceDN w:val="0"/>
        <w:adjustRightInd w:val="0"/>
        <w:spacing w:after="0"/>
        <w:jc w:val="left"/>
        <w:rPr>
          <w:ins w:id="103" w:author="April Desclos" w:date="2015-11-06T20:04:00Z"/>
          <w:rFonts w:eastAsiaTheme="minorHAnsi" w:cs="Arial"/>
          <w:sz w:val="18"/>
          <w:szCs w:val="18"/>
          <w:rPrChange w:id="104" w:author="April Desclos" w:date="2015-11-06T20:05:00Z">
            <w:rPr>
              <w:ins w:id="105" w:author="April Desclos" w:date="2015-11-06T20:04:00Z"/>
              <w:rFonts w:ascii="Arial" w:eastAsiaTheme="minorHAnsi" w:hAnsi="Arial" w:cs="Arial"/>
              <w:szCs w:val="20"/>
            </w:rPr>
          </w:rPrChange>
        </w:rPr>
      </w:pPr>
      <w:ins w:id="106" w:author="Shraddha Raikar" w:date="2015-10-19T13:41:00Z">
        <w:r w:rsidRPr="005351F6">
          <w:rPr>
            <w:rStyle w:val="FootnoteReference"/>
            <w:sz w:val="18"/>
            <w:szCs w:val="18"/>
          </w:rPr>
          <w:footnoteRef/>
        </w:r>
      </w:ins>
      <w:ins w:id="107" w:author="April Desclos" w:date="2015-11-06T20:04:00Z">
        <w:r>
          <w:rPr>
            <w:sz w:val="18"/>
            <w:szCs w:val="18"/>
          </w:rPr>
          <w:t xml:space="preserve"> </w:t>
        </w:r>
        <w:r w:rsidRPr="0085460E">
          <w:rPr>
            <w:rFonts w:eastAsiaTheme="minorHAnsi" w:cs="Arial"/>
            <w:sz w:val="18"/>
            <w:szCs w:val="18"/>
          </w:rPr>
          <w:t xml:space="preserve">Pan </w:t>
        </w:r>
      </w:ins>
      <w:ins w:id="108" w:author="April Desclos" w:date="2015-11-07T07:52:00Z">
        <w:r>
          <w:rPr>
            <w:rFonts w:eastAsiaTheme="minorHAnsi" w:cs="Arial"/>
            <w:sz w:val="18"/>
            <w:szCs w:val="18"/>
          </w:rPr>
          <w:t>capacity is defined as t</w:t>
        </w:r>
      </w:ins>
      <w:ins w:id="109" w:author="April Desclos" w:date="2015-11-06T20:04:00Z">
        <w:r w:rsidRPr="00F03D2C">
          <w:rPr>
            <w:rFonts w:eastAsiaTheme="minorHAnsi" w:cs="Arial"/>
            <w:sz w:val="18"/>
            <w:szCs w:val="18"/>
            <w:rPrChange w:id="110" w:author="April Desclos" w:date="2015-11-06T20:05:00Z">
              <w:rPr>
                <w:rFonts w:ascii="Arial" w:eastAsiaTheme="minorHAnsi" w:hAnsi="Arial" w:cs="Arial"/>
                <w:szCs w:val="20"/>
              </w:rPr>
            </w:rPrChange>
          </w:rPr>
          <w:t>he number of steam table pans the combination oven is able to accommodate as</w:t>
        </w:r>
      </w:ins>
    </w:p>
    <w:p w:rsidR="002136AC" w:rsidRPr="00F03D2C" w:rsidRDefault="002136AC">
      <w:pPr>
        <w:pStyle w:val="FootnoteText"/>
        <w:jc w:val="left"/>
        <w:rPr>
          <w:ins w:id="111" w:author="April Desclos" w:date="2015-11-06T20:05:00Z"/>
          <w:rFonts w:eastAsiaTheme="minorHAnsi" w:cs="Arial"/>
          <w:sz w:val="18"/>
          <w:szCs w:val="18"/>
          <w:rPrChange w:id="112" w:author="April Desclos" w:date="2015-11-06T20:05:00Z">
            <w:rPr>
              <w:ins w:id="113" w:author="April Desclos" w:date="2015-11-06T20:05:00Z"/>
              <w:rFonts w:ascii="Arial" w:eastAsiaTheme="minorHAnsi" w:hAnsi="Arial" w:cs="Arial"/>
              <w:sz w:val="18"/>
              <w:szCs w:val="18"/>
            </w:rPr>
          </w:rPrChange>
        </w:rPr>
        <w:pPrChange w:id="114" w:author="April Desclos" w:date="2015-11-06T20:04:00Z">
          <w:pPr>
            <w:pStyle w:val="FootnoteText"/>
          </w:pPr>
        </w:pPrChange>
      </w:pPr>
      <w:proofErr w:type="gramStart"/>
      <w:ins w:id="115" w:author="April Desclos" w:date="2015-11-06T20:04:00Z">
        <w:r w:rsidRPr="00F03D2C">
          <w:rPr>
            <w:rFonts w:eastAsiaTheme="minorHAnsi" w:cs="Arial"/>
            <w:sz w:val="18"/>
            <w:szCs w:val="18"/>
            <w:rPrChange w:id="116" w:author="April Desclos" w:date="2015-11-06T20:05:00Z">
              <w:rPr>
                <w:rFonts w:ascii="Arial" w:eastAsiaTheme="minorHAnsi" w:hAnsi="Arial" w:cs="Arial"/>
                <w:sz w:val="18"/>
                <w:szCs w:val="18"/>
              </w:rPr>
            </w:rPrChange>
          </w:rPr>
          <w:t>per</w:t>
        </w:r>
        <w:proofErr w:type="gramEnd"/>
        <w:r w:rsidRPr="00F03D2C">
          <w:rPr>
            <w:rFonts w:eastAsiaTheme="minorHAnsi" w:cs="Arial"/>
            <w:sz w:val="18"/>
            <w:szCs w:val="18"/>
            <w:rPrChange w:id="117" w:author="April Desclos" w:date="2015-11-06T20:05:00Z">
              <w:rPr>
                <w:rFonts w:ascii="Arial" w:eastAsiaTheme="minorHAnsi" w:hAnsi="Arial" w:cs="Arial"/>
                <w:sz w:val="18"/>
                <w:szCs w:val="18"/>
              </w:rPr>
            </w:rPrChange>
          </w:rPr>
          <w:t xml:space="preserve"> the ASTM F-1495-05 standard specification</w:t>
        </w:r>
      </w:ins>
      <w:ins w:id="118" w:author="April Desclos" w:date="2015-11-07T07:52:00Z">
        <w:r>
          <w:rPr>
            <w:rFonts w:eastAsiaTheme="minorHAnsi" w:cs="Arial"/>
            <w:sz w:val="18"/>
            <w:szCs w:val="18"/>
          </w:rPr>
          <w:t>.</w:t>
        </w:r>
      </w:ins>
    </w:p>
    <w:p w:rsidR="002136AC" w:rsidRPr="005351F6" w:rsidRDefault="002136AC">
      <w:pPr>
        <w:pStyle w:val="FootnoteText"/>
        <w:jc w:val="left"/>
        <w:rPr>
          <w:ins w:id="119" w:author="Shraddha Raikar" w:date="2015-10-19T13:41:00Z"/>
          <w:sz w:val="18"/>
          <w:szCs w:val="18"/>
        </w:rPr>
        <w:pPrChange w:id="120" w:author="April Desclos" w:date="2015-11-06T20:04:00Z">
          <w:pPr>
            <w:pStyle w:val="FootnoteText"/>
          </w:pPr>
        </w:pPrChange>
      </w:pPr>
      <w:ins w:id="121" w:author="Shraddha Raikar" w:date="2015-10-19T13:41:00Z">
        <w:r w:rsidRPr="005351F6">
          <w:rPr>
            <w:sz w:val="18"/>
            <w:szCs w:val="18"/>
          </w:rPr>
          <w:t>http://www.energystar.gov/products/specs/system/files/Commercial%20Ovens%20Program%20Requirements%20V2%201.pdf?965d-c5ec&amp;3b06-d2f5</w:t>
        </w:r>
      </w:ins>
    </w:p>
  </w:footnote>
  <w:footnote w:id="3">
    <w:p w:rsidR="002136AC" w:rsidRPr="005351F6" w:rsidDel="00147A29" w:rsidRDefault="002136AC" w:rsidP="006B4987">
      <w:pPr>
        <w:pStyle w:val="Footnote"/>
        <w:rPr>
          <w:del w:id="124" w:author="Shraddha Raikar" w:date="2015-10-19T13:41:00Z"/>
          <w:sz w:val="18"/>
          <w:szCs w:val="18"/>
        </w:rPr>
      </w:pPr>
      <w:del w:id="125" w:author="Shraddha Raikar" w:date="2015-10-19T13:41:00Z">
        <w:r w:rsidRPr="005351F6" w:rsidDel="00147A29">
          <w:rPr>
            <w:rStyle w:val="FootnoteReference"/>
            <w:sz w:val="18"/>
            <w:szCs w:val="18"/>
          </w:rPr>
          <w:footnoteRef/>
        </w:r>
        <w:r w:rsidRPr="005351F6" w:rsidDel="00147A29">
          <w:rPr>
            <w:sz w:val="18"/>
            <w:szCs w:val="18"/>
          </w:rPr>
          <w:delText xml:space="preserve"> http://www.fishnick.com/saveenergy/rebates/combis.pdf</w:delText>
        </w:r>
      </w:del>
    </w:p>
  </w:footnote>
  <w:footnote w:id="4">
    <w:p w:rsidR="002136AC" w:rsidRPr="004D7437" w:rsidRDefault="002136AC" w:rsidP="006B4987">
      <w:pPr>
        <w:pStyle w:val="FootnoteText"/>
        <w:rPr>
          <w:ins w:id="175" w:author="Shraddha Raikar" w:date="2015-10-19T13:45:00Z"/>
          <w:sz w:val="18"/>
          <w:szCs w:val="18"/>
        </w:rPr>
      </w:pPr>
      <w:ins w:id="176" w:author="Shraddha Raikar" w:date="2015-10-19T13:45:00Z">
        <w:r w:rsidRPr="004D7437">
          <w:rPr>
            <w:rStyle w:val="FootnoteReference"/>
            <w:sz w:val="18"/>
            <w:szCs w:val="18"/>
          </w:rPr>
          <w:footnoteRef/>
        </w:r>
        <w:r w:rsidRPr="004D7437">
          <w:rPr>
            <w:sz w:val="18"/>
            <w:szCs w:val="18"/>
          </w:rPr>
          <w:t xml:space="preserve"> http://www.fishnick.com/saveenergy/tools/calculators/gcombicalc.php</w:t>
        </w:r>
      </w:ins>
    </w:p>
  </w:footnote>
  <w:footnote w:id="5">
    <w:p w:rsidR="002136AC" w:rsidRPr="00A22C04" w:rsidDel="00147A29" w:rsidRDefault="002136AC" w:rsidP="006B4987">
      <w:pPr>
        <w:pStyle w:val="Footnote"/>
        <w:rPr>
          <w:del w:id="179" w:author="Shraddha Raikar" w:date="2015-10-19T13:45:00Z"/>
          <w:sz w:val="18"/>
          <w:szCs w:val="18"/>
          <w:rPrChange w:id="180" w:author="Samuel Dent" w:date="2015-11-20T05:59:00Z">
            <w:rPr>
              <w:del w:id="181" w:author="Shraddha Raikar" w:date="2015-10-19T13:45:00Z"/>
              <w:sz w:val="18"/>
              <w:szCs w:val="18"/>
            </w:rPr>
          </w:rPrChange>
        </w:rPr>
      </w:pPr>
      <w:del w:id="182" w:author="Shraddha Raikar" w:date="2015-10-19T13:45:00Z">
        <w:r w:rsidRPr="00A22C04" w:rsidDel="00147A29">
          <w:rPr>
            <w:rStyle w:val="FootnoteReference"/>
            <w:rFonts w:asciiTheme="minorHAnsi" w:hAnsiTheme="minorHAnsi"/>
            <w:sz w:val="18"/>
            <w:szCs w:val="18"/>
            <w:rPrChange w:id="183" w:author="Samuel Dent" w:date="2015-11-20T05:59:00Z">
              <w:rPr>
                <w:rStyle w:val="FootnoteReference"/>
                <w:sz w:val="18"/>
                <w:szCs w:val="18"/>
              </w:rPr>
            </w:rPrChange>
          </w:rPr>
          <w:footnoteRef/>
        </w:r>
        <w:r w:rsidRPr="00A22C04" w:rsidDel="00147A29">
          <w:rPr>
            <w:rStyle w:val="FootnoteReference"/>
            <w:rFonts w:asciiTheme="minorHAnsi" w:hAnsiTheme="minorHAnsi"/>
            <w:sz w:val="18"/>
            <w:szCs w:val="18"/>
            <w:rPrChange w:id="184" w:author="Samuel Dent" w:date="2015-11-20T05:59:00Z">
              <w:rPr>
                <w:rStyle w:val="FootnoteReference"/>
                <w:sz w:val="18"/>
                <w:szCs w:val="18"/>
              </w:rPr>
            </w:rPrChange>
          </w:rPr>
          <w:delText xml:space="preserve"> </w:delText>
        </w:r>
        <w:r w:rsidRPr="00A22C04" w:rsidDel="00147A29">
          <w:rPr>
            <w:sz w:val="18"/>
            <w:szCs w:val="18"/>
            <w:rPrChange w:id="185" w:author="Samuel Dent" w:date="2015-11-20T05:59:00Z">
              <w:rPr>
                <w:sz w:val="18"/>
                <w:szCs w:val="18"/>
              </w:rPr>
            </w:rPrChange>
          </w:rPr>
          <w:delText xml:space="preserve">Deemed values from Nicor Gas were used. Nicor Gas Energy Efficiency Plan 2011-2014.  Revised Plan Filed Pursuant to Order Docket 10-0562,   May 27, 2011. </w:delText>
        </w:r>
      </w:del>
    </w:p>
  </w:footnote>
  <w:footnote w:id="6">
    <w:p w:rsidR="002136AC" w:rsidRPr="00A22C04" w:rsidDel="00147A29" w:rsidRDefault="002136AC" w:rsidP="006B4987">
      <w:pPr>
        <w:pStyle w:val="Footnote"/>
        <w:rPr>
          <w:del w:id="188" w:author="Shraddha Raikar" w:date="2015-10-19T13:46:00Z"/>
          <w:sz w:val="18"/>
          <w:szCs w:val="18"/>
          <w:rPrChange w:id="189" w:author="Samuel Dent" w:date="2015-11-20T05:59:00Z">
            <w:rPr>
              <w:del w:id="190" w:author="Shraddha Raikar" w:date="2015-10-19T13:46:00Z"/>
              <w:sz w:val="18"/>
              <w:szCs w:val="18"/>
            </w:rPr>
          </w:rPrChange>
        </w:rPr>
      </w:pPr>
      <w:del w:id="191" w:author="Shraddha Raikar" w:date="2015-10-19T13:46:00Z">
        <w:r w:rsidRPr="00A22C04" w:rsidDel="00147A29">
          <w:rPr>
            <w:rStyle w:val="FootnoteReference"/>
            <w:rFonts w:asciiTheme="minorHAnsi" w:hAnsiTheme="minorHAnsi"/>
            <w:sz w:val="18"/>
            <w:szCs w:val="18"/>
            <w:rPrChange w:id="192" w:author="Samuel Dent" w:date="2015-11-20T05:59:00Z">
              <w:rPr>
                <w:rStyle w:val="FootnoteReference"/>
                <w:sz w:val="18"/>
                <w:szCs w:val="18"/>
              </w:rPr>
            </w:rPrChange>
          </w:rPr>
          <w:footnoteRef/>
        </w:r>
        <w:r w:rsidRPr="00A22C04" w:rsidDel="00147A29">
          <w:rPr>
            <w:rStyle w:val="FootnoteReference"/>
            <w:rFonts w:asciiTheme="minorHAnsi" w:hAnsiTheme="minorHAnsi"/>
            <w:sz w:val="18"/>
            <w:szCs w:val="18"/>
            <w:rPrChange w:id="193" w:author="Samuel Dent" w:date="2015-11-20T05:59:00Z">
              <w:rPr>
                <w:rStyle w:val="FootnoteReference"/>
                <w:sz w:val="18"/>
                <w:szCs w:val="18"/>
              </w:rPr>
            </w:rPrChange>
          </w:rPr>
          <w:delText xml:space="preserve"> </w:delText>
        </w:r>
        <w:r w:rsidRPr="00A22C04" w:rsidDel="00147A29">
          <w:rPr>
            <w:sz w:val="18"/>
            <w:szCs w:val="18"/>
            <w:rPrChange w:id="194" w:author="Samuel Dent" w:date="2015-11-20T05:59:00Z">
              <w:rPr>
                <w:sz w:val="18"/>
                <w:szCs w:val="18"/>
              </w:rPr>
            </w:rPrChange>
          </w:rPr>
          <w:delText>Ibid.</w:delText>
        </w:r>
      </w:del>
    </w:p>
  </w:footnote>
  <w:footnote w:id="7">
    <w:p w:rsidR="002136AC" w:rsidRPr="00A22C04" w:rsidDel="00A22C04" w:rsidRDefault="002136AC" w:rsidP="006B4987">
      <w:pPr>
        <w:pStyle w:val="FootnoteText"/>
        <w:rPr>
          <w:ins w:id="214" w:author="Shraddha Raikar" w:date="2015-10-19T13:47:00Z"/>
          <w:del w:id="215" w:author="Samuel Dent" w:date="2015-11-20T05:59:00Z"/>
          <w:sz w:val="18"/>
          <w:szCs w:val="18"/>
          <w:rPrChange w:id="216" w:author="Samuel Dent" w:date="2015-11-20T05:59:00Z">
            <w:rPr>
              <w:ins w:id="217" w:author="Shraddha Raikar" w:date="2015-10-19T13:47:00Z"/>
              <w:del w:id="218" w:author="Samuel Dent" w:date="2015-11-20T05:59:00Z"/>
              <w:sz w:val="18"/>
              <w:szCs w:val="18"/>
            </w:rPr>
          </w:rPrChange>
        </w:rPr>
      </w:pPr>
      <w:ins w:id="219" w:author="Shraddha Raikar" w:date="2015-10-19T13:47:00Z">
        <w:del w:id="220" w:author="Samuel Dent" w:date="2015-11-20T05:59:00Z">
          <w:r w:rsidRPr="00A22C04" w:rsidDel="00A22C04">
            <w:rPr>
              <w:rStyle w:val="FootnoteReference"/>
              <w:rFonts w:asciiTheme="minorHAnsi" w:hAnsiTheme="minorHAnsi"/>
              <w:sz w:val="18"/>
              <w:szCs w:val="18"/>
              <w:rPrChange w:id="221" w:author="Samuel Dent" w:date="2015-11-20T05:59:00Z">
                <w:rPr>
                  <w:rStyle w:val="FootnoteReference"/>
                  <w:sz w:val="18"/>
                  <w:szCs w:val="18"/>
                </w:rPr>
              </w:rPrChange>
            </w:rPr>
            <w:footnoteRef/>
          </w:r>
          <w:r w:rsidRPr="00A22C04" w:rsidDel="00A22C04">
            <w:rPr>
              <w:sz w:val="18"/>
              <w:szCs w:val="18"/>
              <w:rPrChange w:id="222" w:author="Samuel Dent" w:date="2015-11-20T05:59:00Z">
                <w:rPr>
                  <w:sz w:val="18"/>
                  <w:szCs w:val="18"/>
                </w:rPr>
              </w:rPrChange>
            </w:rPr>
            <w:delText xml:space="preserve"> Based on Wisconsin Focus on Energy Technical </w:delText>
          </w:r>
        </w:del>
      </w:ins>
      <w:ins w:id="223" w:author="April Desclos" w:date="2015-11-06T15:45:00Z">
        <w:del w:id="224" w:author="Samuel Dent" w:date="2015-11-20T05:59:00Z">
          <w:r w:rsidRPr="00A22C04" w:rsidDel="00A22C04">
            <w:rPr>
              <w:sz w:val="18"/>
              <w:szCs w:val="18"/>
              <w:rPrChange w:id="225" w:author="Samuel Dent" w:date="2015-11-20T05:59:00Z">
                <w:rPr>
                  <w:sz w:val="18"/>
                  <w:szCs w:val="18"/>
                </w:rPr>
              </w:rPrChange>
            </w:rPr>
            <w:delText>R</w:delText>
          </w:r>
        </w:del>
      </w:ins>
      <w:ins w:id="226" w:author="Shraddha Raikar" w:date="2015-10-19T13:47:00Z">
        <w:del w:id="227" w:author="Samuel Dent" w:date="2015-11-20T05:59:00Z">
          <w:r w:rsidRPr="00A22C04" w:rsidDel="00A22C04">
            <w:rPr>
              <w:sz w:val="18"/>
              <w:szCs w:val="18"/>
              <w:rPrChange w:id="228" w:author="Samuel Dent" w:date="2015-11-20T05:59:00Z">
                <w:rPr>
                  <w:sz w:val="18"/>
                  <w:szCs w:val="18"/>
                </w:rPr>
              </w:rPrChange>
            </w:rPr>
            <w:delText>reference Manual</w:delText>
          </w:r>
        </w:del>
      </w:ins>
    </w:p>
    <w:p w:rsidR="002136AC" w:rsidRPr="00A22C04" w:rsidDel="00A22C04" w:rsidRDefault="002136AC" w:rsidP="006B4987">
      <w:pPr>
        <w:pStyle w:val="FootnoteText"/>
        <w:rPr>
          <w:ins w:id="229" w:author="Shraddha Raikar" w:date="2015-10-19T13:47:00Z"/>
          <w:del w:id="230" w:author="Samuel Dent" w:date="2015-11-20T05:59:00Z"/>
          <w:sz w:val="18"/>
          <w:szCs w:val="18"/>
          <w:rPrChange w:id="231" w:author="Samuel Dent" w:date="2015-11-20T05:59:00Z">
            <w:rPr>
              <w:ins w:id="232" w:author="Shraddha Raikar" w:date="2015-10-19T13:47:00Z"/>
              <w:del w:id="233" w:author="Samuel Dent" w:date="2015-11-20T05:59:00Z"/>
              <w:sz w:val="18"/>
              <w:szCs w:val="18"/>
            </w:rPr>
          </w:rPrChange>
        </w:rPr>
      </w:pPr>
      <w:ins w:id="234" w:author="Shraddha Raikar" w:date="2015-10-19T13:47:00Z">
        <w:del w:id="235" w:author="Samuel Dent" w:date="2015-11-20T05:59:00Z">
          <w:r w:rsidRPr="00A22C04" w:rsidDel="00A22C04">
            <w:rPr>
              <w:sz w:val="18"/>
              <w:szCs w:val="18"/>
              <w:rPrChange w:id="236" w:author="Samuel Dent" w:date="2015-11-20T05:59:00Z">
                <w:rPr>
                  <w:sz w:val="18"/>
                  <w:szCs w:val="18"/>
                </w:rPr>
              </w:rPrChange>
            </w:rPr>
            <w:delText>https://focusonenergy.com/sites/default/files/Wisconsin%20Focus%20on%20Energy%20Technical%20Reference%20Manual%20August%202014.pdf</w:delText>
          </w:r>
        </w:del>
      </w:ins>
    </w:p>
  </w:footnote>
  <w:footnote w:id="8">
    <w:p w:rsidR="00A22C04" w:rsidRPr="009C362B" w:rsidRDefault="00A22C04" w:rsidP="00A22C04">
      <w:pPr>
        <w:pStyle w:val="Footnote"/>
        <w:rPr>
          <w:ins w:id="238" w:author="Samuel Dent" w:date="2015-11-20T05:58:00Z"/>
          <w:szCs w:val="18"/>
        </w:rPr>
      </w:pPr>
      <w:ins w:id="239" w:author="Samuel Dent" w:date="2015-11-20T05:58:00Z">
        <w:r w:rsidRPr="00A22C04">
          <w:rPr>
            <w:rStyle w:val="FootnoteReference"/>
            <w:rFonts w:asciiTheme="minorHAnsi" w:hAnsiTheme="minorHAnsi"/>
            <w:sz w:val="18"/>
            <w:szCs w:val="18"/>
            <w:rPrChange w:id="240" w:author="Samuel Dent" w:date="2015-11-20T05:59:00Z">
              <w:rPr>
                <w:rStyle w:val="FootnoteReference"/>
                <w:szCs w:val="18"/>
              </w:rPr>
            </w:rPrChange>
          </w:rPr>
          <w:footnoteRef/>
        </w:r>
        <w:r w:rsidRPr="00A22C04">
          <w:rPr>
            <w:rStyle w:val="FootnoteChar"/>
            <w:sz w:val="18"/>
            <w:szCs w:val="18"/>
            <w:rPrChange w:id="241" w:author="Samuel Dent" w:date="2015-11-20T05:59:00Z">
              <w:rPr>
                <w:rStyle w:val="FootnoteChar"/>
                <w:szCs w:val="18"/>
              </w:rPr>
            </w:rPrChange>
          </w:rPr>
          <w:t xml:space="preserve">Values taken from Minnesota Technical Reference Manual, ‘Electric Oven and Range’ measure and is based upon “Project on Restaurant Energy Performance-End-Use Monitoring and Analysis”, Appendixes I and II, </w:t>
        </w:r>
        <w:proofErr w:type="spellStart"/>
        <w:r w:rsidRPr="00A22C04">
          <w:rPr>
            <w:rStyle w:val="FootnoteChar"/>
            <w:sz w:val="18"/>
            <w:szCs w:val="18"/>
            <w:rPrChange w:id="242" w:author="Samuel Dent" w:date="2015-11-20T05:59:00Z">
              <w:rPr>
                <w:rStyle w:val="FootnoteChar"/>
                <w:szCs w:val="18"/>
              </w:rPr>
            </w:rPrChange>
          </w:rPr>
          <w:t>Claar</w:t>
        </w:r>
        <w:proofErr w:type="spellEnd"/>
        <w:r w:rsidRPr="00A22C04">
          <w:rPr>
            <w:rStyle w:val="FootnoteChar"/>
            <w:sz w:val="18"/>
            <w:szCs w:val="18"/>
            <w:rPrChange w:id="243" w:author="Samuel Dent" w:date="2015-11-20T05:59:00Z">
              <w:rPr>
                <w:rStyle w:val="FootnoteChar"/>
                <w:szCs w:val="18"/>
              </w:rPr>
            </w:rPrChange>
          </w:rPr>
          <w:t xml:space="preserve">, </w:t>
        </w:r>
        <w:proofErr w:type="gramStart"/>
        <w:r w:rsidRPr="00A22C04">
          <w:rPr>
            <w:rStyle w:val="FootnoteChar"/>
            <w:sz w:val="18"/>
            <w:szCs w:val="18"/>
            <w:rPrChange w:id="244" w:author="Samuel Dent" w:date="2015-11-20T05:59:00Z">
              <w:rPr>
                <w:rStyle w:val="FootnoteChar"/>
                <w:szCs w:val="18"/>
              </w:rPr>
            </w:rPrChange>
          </w:rPr>
          <w:t>et</w:t>
        </w:r>
        <w:proofErr w:type="gramEnd"/>
        <w:r w:rsidRPr="00A22C04">
          <w:rPr>
            <w:rStyle w:val="FootnoteChar"/>
            <w:sz w:val="18"/>
            <w:szCs w:val="18"/>
            <w:rPrChange w:id="245" w:author="Samuel Dent" w:date="2015-11-20T05:59:00Z">
              <w:rPr>
                <w:rStyle w:val="FootnoteChar"/>
                <w:szCs w:val="18"/>
              </w:rPr>
            </w:rPrChange>
          </w:rPr>
          <w:t>. al.,  May 1985</w:t>
        </w:r>
      </w:ins>
    </w:p>
  </w:footnote>
  <w:footnote w:id="9">
    <w:p w:rsidR="002136AC" w:rsidRPr="0033700C" w:rsidRDefault="002136AC" w:rsidP="00285008">
      <w:pPr>
        <w:pStyle w:val="Footnote"/>
        <w:rPr>
          <w:ins w:id="294" w:author="April Desclos" w:date="2015-11-06T19:56:00Z"/>
          <w:rFonts w:eastAsiaTheme="minorEastAsia"/>
          <w:sz w:val="18"/>
          <w:szCs w:val="18"/>
        </w:rPr>
      </w:pPr>
      <w:ins w:id="295" w:author="April Desclos" w:date="2015-11-06T19:54:00Z">
        <w:r w:rsidRPr="00F03D2C">
          <w:rPr>
            <w:rStyle w:val="FootnoteReference"/>
            <w:sz w:val="18"/>
            <w:szCs w:val="18"/>
            <w:rPrChange w:id="296" w:author="April Desclos" w:date="2015-11-06T19:56:00Z">
              <w:rPr>
                <w:rStyle w:val="FootnoteReference"/>
              </w:rPr>
            </w:rPrChange>
          </w:rPr>
          <w:footnoteRef/>
        </w:r>
        <w:r w:rsidRPr="00F03D2C">
          <w:rPr>
            <w:sz w:val="18"/>
            <w:szCs w:val="18"/>
            <w:rPrChange w:id="297" w:author="April Desclos" w:date="2015-11-06T19:56:00Z">
              <w:rPr/>
            </w:rPrChange>
          </w:rPr>
          <w:t xml:space="preserve"> </w:t>
        </w:r>
      </w:ins>
      <w:ins w:id="298" w:author="April Desclos" w:date="2015-11-06T19:55:00Z">
        <w:r w:rsidRPr="00F03D2C">
          <w:rPr>
            <w:sz w:val="18"/>
            <w:szCs w:val="18"/>
            <w:rPrChange w:id="299" w:author="April Desclos" w:date="2015-11-06T19:56:00Z">
              <w:rPr/>
            </w:rPrChange>
          </w:rPr>
          <w:t xml:space="preserve">Algorithms and assumptions derived from </w:t>
        </w:r>
        <w:r w:rsidRPr="005A4344">
          <w:rPr>
            <w:rFonts w:eastAsiaTheme="minorEastAsia"/>
            <w:sz w:val="18"/>
            <w:szCs w:val="18"/>
          </w:rPr>
          <w:t>ENERGY STAR Commercial Kitchen Equipment Savings Calculator</w:t>
        </w:r>
      </w:ins>
    </w:p>
    <w:p w:rsidR="002136AC" w:rsidRPr="00F03D2C" w:rsidRDefault="002136AC">
      <w:pPr>
        <w:pStyle w:val="Footnote"/>
        <w:rPr>
          <w:rFonts w:eastAsiaTheme="minorEastAsia"/>
          <w:sz w:val="18"/>
          <w:szCs w:val="18"/>
          <w:rPrChange w:id="300" w:author="April Desclos" w:date="2015-11-06T19:56:00Z">
            <w:rPr/>
          </w:rPrChange>
        </w:rPr>
        <w:pPrChange w:id="301" w:author="April Desclos" w:date="2015-11-06T19:56:00Z">
          <w:pPr>
            <w:pStyle w:val="FootnoteText"/>
          </w:pPr>
        </w:pPrChange>
      </w:pPr>
      <w:ins w:id="302" w:author="April Desclos" w:date="2015-11-06T19:55:00Z">
        <w:r w:rsidRPr="00B86101">
          <w:rPr>
            <w:rFonts w:eastAsiaTheme="minorEastAsia"/>
            <w:sz w:val="18"/>
            <w:szCs w:val="18"/>
          </w:rPr>
          <w:t>https://www.energystar.gov/sites/default/files/asset/document/commercial_kitchen_equipment_calculator.xlsx</w:t>
        </w:r>
      </w:ins>
    </w:p>
  </w:footnote>
  <w:footnote w:id="10">
    <w:p w:rsidR="002136AC" w:rsidRPr="000457DC" w:rsidDel="00913EF3" w:rsidRDefault="002136AC" w:rsidP="006B4987">
      <w:pPr>
        <w:pStyle w:val="FootnoteText"/>
        <w:rPr>
          <w:ins w:id="563" w:author="Shraddha Raikar" w:date="2015-10-19T13:48:00Z"/>
          <w:del w:id="564" w:author="April Desclos" w:date="2015-11-06T19:46:00Z"/>
          <w:sz w:val="18"/>
          <w:szCs w:val="18"/>
          <w:rPrChange w:id="565" w:author="April Desclos" w:date="2015-11-07T08:19:00Z">
            <w:rPr>
              <w:ins w:id="566" w:author="Shraddha Raikar" w:date="2015-10-19T13:48:00Z"/>
              <w:del w:id="567" w:author="April Desclos" w:date="2015-11-06T19:46:00Z"/>
            </w:rPr>
          </w:rPrChange>
        </w:rPr>
      </w:pPr>
      <w:ins w:id="568" w:author="Shraddha Raikar" w:date="2015-10-19T13:48:00Z">
        <w:del w:id="569" w:author="April Desclos" w:date="2015-11-06T19:46:00Z">
          <w:r w:rsidRPr="000457DC" w:rsidDel="00913EF3">
            <w:rPr>
              <w:rStyle w:val="FootnoteReference"/>
              <w:sz w:val="18"/>
              <w:szCs w:val="18"/>
              <w:rPrChange w:id="570" w:author="April Desclos" w:date="2015-11-07T08:19:00Z">
                <w:rPr>
                  <w:rStyle w:val="FootnoteReference"/>
                </w:rPr>
              </w:rPrChange>
            </w:rPr>
            <w:footnoteRef/>
          </w:r>
          <w:r w:rsidRPr="000457DC" w:rsidDel="00913EF3">
            <w:rPr>
              <w:sz w:val="18"/>
              <w:szCs w:val="18"/>
              <w:rPrChange w:id="571" w:author="April Desclos" w:date="2015-11-07T08:19:00Z">
                <w:rPr/>
              </w:rPrChange>
            </w:rPr>
            <w:delText xml:space="preserve"> Energy Star Savings Calculator </w:delText>
          </w:r>
        </w:del>
      </w:ins>
    </w:p>
    <w:p w:rsidR="002136AC" w:rsidRPr="000457DC" w:rsidDel="00913EF3" w:rsidRDefault="002136AC" w:rsidP="006B4987">
      <w:pPr>
        <w:pStyle w:val="FootnoteText"/>
        <w:rPr>
          <w:ins w:id="572" w:author="Shraddha Raikar" w:date="2015-10-19T13:48:00Z"/>
          <w:del w:id="573" w:author="April Desclos" w:date="2015-11-06T19:46:00Z"/>
          <w:sz w:val="18"/>
          <w:szCs w:val="18"/>
          <w:rPrChange w:id="574" w:author="April Desclos" w:date="2015-11-07T08:19:00Z">
            <w:rPr>
              <w:ins w:id="575" w:author="Shraddha Raikar" w:date="2015-10-19T13:48:00Z"/>
              <w:del w:id="576" w:author="April Desclos" w:date="2015-11-06T19:46:00Z"/>
            </w:rPr>
          </w:rPrChange>
        </w:rPr>
      </w:pPr>
      <w:ins w:id="577" w:author="Shraddha Raikar" w:date="2015-10-19T13:48:00Z">
        <w:del w:id="578" w:author="April Desclos" w:date="2015-11-06T19:46:00Z">
          <w:r w:rsidRPr="000457DC" w:rsidDel="00913EF3">
            <w:rPr>
              <w:sz w:val="18"/>
              <w:szCs w:val="18"/>
              <w:rPrChange w:id="579" w:author="April Desclos" w:date="2015-11-07T08:19:00Z">
                <w:rPr/>
              </w:rPrChange>
            </w:rPr>
            <w:delText>http://www.energystar.gov/buildings/sites/default/uploads/files/commercial_kitchen_equipment_calculator.xlsx</w:delText>
          </w:r>
        </w:del>
      </w:ins>
    </w:p>
  </w:footnote>
  <w:footnote w:id="11">
    <w:p w:rsidR="002136AC" w:rsidRPr="000457DC" w:rsidDel="00B86101" w:rsidRDefault="002136AC" w:rsidP="006B4987">
      <w:pPr>
        <w:pStyle w:val="FootnoteText"/>
        <w:rPr>
          <w:ins w:id="583" w:author="Shraddha Raikar" w:date="2015-10-19T13:48:00Z"/>
          <w:del w:id="584" w:author="April Desclos" w:date="2015-11-06T21:17:00Z"/>
          <w:sz w:val="18"/>
          <w:szCs w:val="18"/>
          <w:rPrChange w:id="585" w:author="April Desclos" w:date="2015-11-07T08:19:00Z">
            <w:rPr>
              <w:ins w:id="586" w:author="Shraddha Raikar" w:date="2015-10-19T13:48:00Z"/>
              <w:del w:id="587" w:author="April Desclos" w:date="2015-11-06T21:17:00Z"/>
            </w:rPr>
          </w:rPrChange>
        </w:rPr>
      </w:pPr>
      <w:ins w:id="588" w:author="Shraddha Raikar" w:date="2015-10-19T13:48:00Z">
        <w:del w:id="589" w:author="April Desclos" w:date="2015-11-06T21:17:00Z">
          <w:r w:rsidRPr="000457DC" w:rsidDel="00B86101">
            <w:rPr>
              <w:rStyle w:val="FootnoteReference"/>
              <w:sz w:val="18"/>
              <w:szCs w:val="18"/>
              <w:rPrChange w:id="590" w:author="April Desclos" w:date="2015-11-07T08:19:00Z">
                <w:rPr>
                  <w:rStyle w:val="FootnoteReference"/>
                </w:rPr>
              </w:rPrChange>
            </w:rPr>
            <w:footnoteRef/>
          </w:r>
          <w:r w:rsidRPr="000457DC" w:rsidDel="00B86101">
            <w:rPr>
              <w:sz w:val="18"/>
              <w:szCs w:val="18"/>
              <w:rPrChange w:id="591" w:author="April Desclos" w:date="2015-11-07T08:19:00Z">
                <w:rPr/>
              </w:rPrChange>
            </w:rPr>
            <w:delText xml:space="preserve"> P = Number of pans</w:delText>
          </w:r>
        </w:del>
      </w:ins>
    </w:p>
  </w:footnote>
  <w:footnote w:id="12">
    <w:p w:rsidR="00A22C04" w:rsidRPr="009C362B" w:rsidRDefault="00A22C04" w:rsidP="00A22C04">
      <w:pPr>
        <w:pStyle w:val="Footnote"/>
        <w:rPr>
          <w:ins w:id="1243" w:author="Samuel Dent" w:date="2015-11-20T06:00:00Z"/>
          <w:szCs w:val="18"/>
        </w:rPr>
      </w:pPr>
      <w:ins w:id="1244" w:author="Samuel Dent" w:date="2015-11-20T06:00:00Z">
        <w:r w:rsidRPr="00665651">
          <w:rPr>
            <w:rStyle w:val="FootnoteReference"/>
            <w:rFonts w:asciiTheme="minorHAnsi" w:hAnsiTheme="minorHAnsi"/>
            <w:sz w:val="18"/>
            <w:szCs w:val="18"/>
          </w:rPr>
          <w:footnoteRef/>
        </w:r>
        <w:r w:rsidRPr="00665651">
          <w:rPr>
            <w:rStyle w:val="FootnoteChar"/>
            <w:sz w:val="18"/>
            <w:szCs w:val="18"/>
          </w:rPr>
          <w:t xml:space="preserve">Values taken from Minnesota Technical Reference Manual, ‘Electric Oven and Range’ measure and is based upon “Project on Restaurant Energy Performance-End-Use Monitoring and Analysis”, Appendixes I and II, </w:t>
        </w:r>
        <w:proofErr w:type="spellStart"/>
        <w:r w:rsidRPr="00665651">
          <w:rPr>
            <w:rStyle w:val="FootnoteChar"/>
            <w:sz w:val="18"/>
            <w:szCs w:val="18"/>
          </w:rPr>
          <w:t>Claar</w:t>
        </w:r>
        <w:proofErr w:type="spellEnd"/>
        <w:r w:rsidRPr="00665651">
          <w:rPr>
            <w:rStyle w:val="FootnoteChar"/>
            <w:sz w:val="18"/>
            <w:szCs w:val="18"/>
          </w:rPr>
          <w:t xml:space="preserve">, </w:t>
        </w:r>
        <w:proofErr w:type="gramStart"/>
        <w:r w:rsidRPr="00665651">
          <w:rPr>
            <w:rStyle w:val="FootnoteChar"/>
            <w:sz w:val="18"/>
            <w:szCs w:val="18"/>
          </w:rPr>
          <w:t>et</w:t>
        </w:r>
        <w:proofErr w:type="gramEnd"/>
        <w:r w:rsidRPr="00665651">
          <w:rPr>
            <w:rStyle w:val="FootnoteChar"/>
            <w:sz w:val="18"/>
            <w:szCs w:val="18"/>
          </w:rPr>
          <w:t>. al.,  May 1985</w:t>
        </w:r>
      </w:ins>
    </w:p>
  </w:footnote>
  <w:footnote w:id="13">
    <w:p w:rsidR="002136AC" w:rsidRPr="000457DC" w:rsidDel="00A22C04" w:rsidRDefault="002136AC" w:rsidP="006B4987">
      <w:pPr>
        <w:pStyle w:val="FootnoteText"/>
        <w:rPr>
          <w:ins w:id="1292" w:author="Shraddha Raikar" w:date="2015-10-19T13:49:00Z"/>
          <w:del w:id="1293" w:author="Samuel Dent" w:date="2015-11-20T06:01:00Z"/>
          <w:sz w:val="18"/>
          <w:szCs w:val="18"/>
          <w:rPrChange w:id="1294" w:author="April Desclos" w:date="2015-11-07T08:19:00Z">
            <w:rPr>
              <w:ins w:id="1295" w:author="Shraddha Raikar" w:date="2015-10-19T13:49:00Z"/>
              <w:del w:id="1296" w:author="Samuel Dent" w:date="2015-11-20T06:01:00Z"/>
            </w:rPr>
          </w:rPrChange>
        </w:rPr>
      </w:pPr>
      <w:ins w:id="1297" w:author="Shraddha Raikar" w:date="2015-10-19T13:49:00Z">
        <w:del w:id="1298" w:author="Samuel Dent" w:date="2015-11-20T06:01:00Z">
          <w:r w:rsidRPr="000457DC" w:rsidDel="00A22C04">
            <w:rPr>
              <w:rStyle w:val="FootnoteReference"/>
              <w:sz w:val="18"/>
              <w:szCs w:val="18"/>
              <w:rPrChange w:id="1299" w:author="April Desclos" w:date="2015-11-07T08:19:00Z">
                <w:rPr>
                  <w:rStyle w:val="FootnoteReference"/>
                </w:rPr>
              </w:rPrChange>
            </w:rPr>
            <w:footnoteRef/>
          </w:r>
          <w:r w:rsidRPr="000457DC" w:rsidDel="00A22C04">
            <w:rPr>
              <w:sz w:val="18"/>
              <w:szCs w:val="18"/>
              <w:rPrChange w:id="1300" w:author="April Desclos" w:date="2015-11-07T08:19:00Z">
                <w:rPr/>
              </w:rPrChange>
            </w:rPr>
            <w:delText xml:space="preserve"> Based on Wisconsin Focus on Energy Technical reference Manual</w:delText>
          </w:r>
        </w:del>
      </w:ins>
    </w:p>
    <w:p w:rsidR="002136AC" w:rsidRPr="000457DC" w:rsidDel="00A22C04" w:rsidRDefault="002136AC" w:rsidP="006B4987">
      <w:pPr>
        <w:pStyle w:val="FootnoteText"/>
        <w:rPr>
          <w:ins w:id="1301" w:author="Shraddha Raikar" w:date="2015-10-19T13:49:00Z"/>
          <w:del w:id="1302" w:author="Samuel Dent" w:date="2015-11-20T06:01:00Z"/>
          <w:sz w:val="18"/>
          <w:szCs w:val="18"/>
          <w:rPrChange w:id="1303" w:author="April Desclos" w:date="2015-11-07T08:19:00Z">
            <w:rPr>
              <w:ins w:id="1304" w:author="Shraddha Raikar" w:date="2015-10-19T13:49:00Z"/>
              <w:del w:id="1305" w:author="Samuel Dent" w:date="2015-11-20T06:01:00Z"/>
            </w:rPr>
          </w:rPrChange>
        </w:rPr>
      </w:pPr>
      <w:ins w:id="1306" w:author="Shraddha Raikar" w:date="2015-10-19T13:49:00Z">
        <w:del w:id="1307" w:author="Samuel Dent" w:date="2015-11-20T06:01:00Z">
          <w:r w:rsidRPr="000457DC" w:rsidDel="00A22C04">
            <w:rPr>
              <w:sz w:val="18"/>
              <w:szCs w:val="18"/>
              <w:rPrChange w:id="1308" w:author="April Desclos" w:date="2015-11-07T08:19:00Z">
                <w:rPr/>
              </w:rPrChange>
            </w:rPr>
            <w:delText>https://focusonenergy.com/sites/default/files/Wisconsin%20Focus%20on%20Energy%20Technical%20Reference%20Manual%20August%202014.pdf</w:delText>
          </w:r>
        </w:del>
      </w:ins>
    </w:p>
  </w:footnote>
  <w:footnote w:id="14">
    <w:p w:rsidR="002136AC" w:rsidRPr="009C362B" w:rsidDel="00147A29" w:rsidRDefault="002136AC" w:rsidP="006B4987">
      <w:pPr>
        <w:pStyle w:val="Footnote"/>
        <w:rPr>
          <w:del w:id="1390" w:author="Shraddha Raikar" w:date="2015-10-19T13:50:00Z"/>
          <w:szCs w:val="18"/>
        </w:rPr>
      </w:pPr>
      <w:del w:id="1391" w:author="Shraddha Raikar" w:date="2015-10-19T13:50:00Z">
        <w:r w:rsidRPr="00863DDF" w:rsidDel="00147A29">
          <w:rPr>
            <w:rStyle w:val="FootnoteReference"/>
            <w:sz w:val="18"/>
            <w:szCs w:val="18"/>
          </w:rPr>
          <w:footnoteRef/>
        </w:r>
        <w:r w:rsidRPr="000457DC" w:rsidDel="00147A29">
          <w:rPr>
            <w:sz w:val="18"/>
            <w:szCs w:val="18"/>
            <w:rPrChange w:id="1392" w:author="April Desclos" w:date="2015-11-07T08:19:00Z">
              <w:rPr>
                <w:szCs w:val="18"/>
              </w:rPr>
            </w:rPrChange>
          </w:rPr>
          <w:delText xml:space="preserve"> </w:delText>
        </w:r>
        <w:r w:rsidRPr="000457DC" w:rsidDel="00147A29">
          <w:rPr>
            <w:rStyle w:val="FootnoteChar"/>
            <w:sz w:val="18"/>
            <w:szCs w:val="18"/>
            <w:rPrChange w:id="1393" w:author="April Desclos" w:date="2015-11-07T08:19:00Z">
              <w:rPr>
                <w:rStyle w:val="FootnoteChar"/>
                <w:szCs w:val="18"/>
              </w:rPr>
            </w:rPrChange>
          </w:rPr>
          <w:delText>Nicor Gas Energy Efficiency Plan 2011-2014.  Revised Plan Filed Pursuant to Order Docket 10-0562,   May 27, 2011.These deemed values should be compared to PY evaluation and revised as necessary</w:delText>
        </w:r>
        <w:r w:rsidRPr="000457DC" w:rsidDel="00147A29">
          <w:rPr>
            <w:color w:val="FF0000"/>
            <w:sz w:val="18"/>
            <w:szCs w:val="18"/>
            <w:rPrChange w:id="1394" w:author="April Desclos" w:date="2015-11-07T08:19:00Z">
              <w:rPr>
                <w:color w:val="FF0000"/>
                <w:szCs w:val="18"/>
              </w:rPr>
            </w:rPrChange>
          </w:rPr>
          <w:delText>.</w:delText>
        </w:r>
      </w:del>
    </w:p>
  </w:footnote>
  <w:footnote w:id="15">
    <w:p w:rsidR="002136AC" w:rsidRPr="0033700C" w:rsidRDefault="002136AC" w:rsidP="0076633A">
      <w:pPr>
        <w:pStyle w:val="Footnote"/>
        <w:rPr>
          <w:ins w:id="1398" w:author="April Desclos" w:date="2015-11-07T08:31:00Z"/>
          <w:rFonts w:eastAsiaTheme="minorEastAsia"/>
          <w:sz w:val="18"/>
          <w:szCs w:val="18"/>
        </w:rPr>
      </w:pPr>
      <w:ins w:id="1399" w:author="April Desclos" w:date="2015-11-07T08:31:00Z">
        <w:r w:rsidRPr="00712A26">
          <w:rPr>
            <w:rStyle w:val="FootnoteReference"/>
            <w:sz w:val="18"/>
            <w:szCs w:val="18"/>
          </w:rPr>
          <w:footnoteRef/>
        </w:r>
        <w:r w:rsidRPr="00712A26">
          <w:rPr>
            <w:sz w:val="18"/>
            <w:szCs w:val="18"/>
          </w:rPr>
          <w:t xml:space="preserve"> Algorithms and assumptions derived from </w:t>
        </w:r>
        <w:r w:rsidRPr="005A4344">
          <w:rPr>
            <w:rFonts w:eastAsiaTheme="minorEastAsia"/>
            <w:sz w:val="18"/>
            <w:szCs w:val="18"/>
          </w:rPr>
          <w:t>ENERGY STAR Commercial Kitchen Equipment Savings Calculator</w:t>
        </w:r>
      </w:ins>
    </w:p>
    <w:p w:rsidR="002136AC" w:rsidRPr="00712A26" w:rsidRDefault="002136AC" w:rsidP="0076633A">
      <w:pPr>
        <w:pStyle w:val="Footnote"/>
        <w:rPr>
          <w:ins w:id="1400" w:author="April Desclos" w:date="2015-11-07T08:31:00Z"/>
          <w:rFonts w:eastAsiaTheme="minorEastAsia"/>
          <w:sz w:val="18"/>
          <w:szCs w:val="18"/>
        </w:rPr>
      </w:pPr>
      <w:ins w:id="1401" w:author="April Desclos" w:date="2015-11-07T08:31:00Z">
        <w:r w:rsidRPr="00B86101">
          <w:rPr>
            <w:rFonts w:eastAsiaTheme="minorEastAsia"/>
            <w:sz w:val="18"/>
            <w:szCs w:val="18"/>
          </w:rPr>
          <w:t>https://www.energystar.gov/sites/default/files/asset/document/commercial_kitchen_equipment_calculator.xlsx</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4FA03FA4"/>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72656CA3"/>
    <w:multiLevelType w:val="multilevel"/>
    <w:tmpl w:val="DE4A73C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987"/>
    <w:rsid w:val="000163CF"/>
    <w:rsid w:val="000457DC"/>
    <w:rsid w:val="000D735D"/>
    <w:rsid w:val="001733F3"/>
    <w:rsid w:val="002136AC"/>
    <w:rsid w:val="00231D87"/>
    <w:rsid w:val="00271077"/>
    <w:rsid w:val="00285008"/>
    <w:rsid w:val="0033700C"/>
    <w:rsid w:val="00366C8D"/>
    <w:rsid w:val="00375E12"/>
    <w:rsid w:val="00386CF1"/>
    <w:rsid w:val="004A5DA1"/>
    <w:rsid w:val="004D7437"/>
    <w:rsid w:val="005351F6"/>
    <w:rsid w:val="0055339B"/>
    <w:rsid w:val="00561F1A"/>
    <w:rsid w:val="005A4344"/>
    <w:rsid w:val="005E4DCB"/>
    <w:rsid w:val="006B4987"/>
    <w:rsid w:val="006D0952"/>
    <w:rsid w:val="0076633A"/>
    <w:rsid w:val="00827EE0"/>
    <w:rsid w:val="008355F8"/>
    <w:rsid w:val="0085460E"/>
    <w:rsid w:val="00863DDF"/>
    <w:rsid w:val="0088511D"/>
    <w:rsid w:val="008C3D14"/>
    <w:rsid w:val="00913EF3"/>
    <w:rsid w:val="00A22C04"/>
    <w:rsid w:val="00A401EA"/>
    <w:rsid w:val="00A454A5"/>
    <w:rsid w:val="00A60C3C"/>
    <w:rsid w:val="00A67A83"/>
    <w:rsid w:val="00AA681F"/>
    <w:rsid w:val="00AD0AF0"/>
    <w:rsid w:val="00AD3FAE"/>
    <w:rsid w:val="00AD427C"/>
    <w:rsid w:val="00AE743F"/>
    <w:rsid w:val="00B13BBD"/>
    <w:rsid w:val="00B278E4"/>
    <w:rsid w:val="00B64CCA"/>
    <w:rsid w:val="00B77D18"/>
    <w:rsid w:val="00B86101"/>
    <w:rsid w:val="00BA3940"/>
    <w:rsid w:val="00BE2A55"/>
    <w:rsid w:val="00BF1DCD"/>
    <w:rsid w:val="00C77624"/>
    <w:rsid w:val="00D25810"/>
    <w:rsid w:val="00D461EF"/>
    <w:rsid w:val="00D5281E"/>
    <w:rsid w:val="00DD5534"/>
    <w:rsid w:val="00E62A22"/>
    <w:rsid w:val="00EB3C5B"/>
    <w:rsid w:val="00F03D2C"/>
    <w:rsid w:val="00F111FC"/>
    <w:rsid w:val="00F1201F"/>
    <w:rsid w:val="00F62B08"/>
    <w:rsid w:val="00F71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B4987"/>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6B4987"/>
    <w:pPr>
      <w:keepNext/>
      <w:numPr>
        <w:numId w:val="1"/>
      </w:numPr>
      <w:outlineLvl w:val="0"/>
    </w:pPr>
    <w:rPr>
      <w:rFonts w:ascii="Calibri" w:hAnsi="Calibri" w:cs="Arial"/>
      <w:bCs/>
      <w:kern w:val="32"/>
      <w:sz w:val="32"/>
      <w:szCs w:val="32"/>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6B4987"/>
    <w:pPr>
      <w:numPr>
        <w:ilvl w:val="2"/>
        <w:numId w:val="1"/>
      </w:numPr>
      <w:spacing w:line="276" w:lineRule="auto"/>
      <w:outlineLvl w:val="2"/>
    </w:pPr>
    <w:rPr>
      <w:rFonts w:ascii="Calibri" w:eastAsiaTheme="minorEastAsia" w:hAnsi="Calibri"/>
      <w:bCs/>
      <w:sz w:val="24"/>
      <w:szCs w:val="24"/>
    </w:rPr>
  </w:style>
  <w:style w:type="paragraph" w:styleId="Heading6">
    <w:name w:val="heading 6"/>
    <w:basedOn w:val="Normal"/>
    <w:next w:val="Normal"/>
    <w:link w:val="Heading6Char"/>
    <w:autoRedefine/>
    <w:uiPriority w:val="99"/>
    <w:qFormat/>
    <w:rsid w:val="006B4987"/>
    <w:pPr>
      <w:keepNext/>
      <w:keepLines/>
      <w:spacing w:before="200" w:line="276" w:lineRule="auto"/>
      <w:jc w:val="left"/>
      <w:outlineLvl w:val="5"/>
    </w:pPr>
    <w:rPr>
      <w:rFonts w:eastAsiaTheme="majorEastAsia"/>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B4987"/>
    <w:rPr>
      <w:rFonts w:ascii="Calibri" w:eastAsia="Times New Roman" w:hAnsi="Calibri" w:cs="Arial"/>
      <w:bCs/>
      <w:kern w:val="32"/>
      <w:sz w:val="32"/>
      <w:szCs w:val="32"/>
    </w:rPr>
  </w:style>
  <w:style w:type="character" w:customStyle="1" w:styleId="Heading3Char">
    <w:name w:val="Heading 3 Char"/>
    <w:basedOn w:val="DefaultParagraphFont"/>
    <w:uiPriority w:val="9"/>
    <w:semiHidden/>
    <w:rsid w:val="006B4987"/>
    <w:rPr>
      <w:rFonts w:asciiTheme="majorHAnsi" w:eastAsiaTheme="majorEastAsia" w:hAnsiTheme="majorHAnsi" w:cstheme="majorBidi"/>
      <w:b/>
      <w:bCs/>
      <w:color w:val="4F81BD" w:themeColor="accent1"/>
      <w:sz w:val="20"/>
    </w:rPr>
  </w:style>
  <w:style w:type="character" w:customStyle="1" w:styleId="Heading6Char">
    <w:name w:val="Heading 6 Char"/>
    <w:basedOn w:val="DefaultParagraphFont"/>
    <w:link w:val="Heading6"/>
    <w:uiPriority w:val="99"/>
    <w:rsid w:val="006B4987"/>
    <w:rPr>
      <w:rFonts w:eastAsiaTheme="majorEastAsia" w:cs="Times New Roman"/>
      <w:b/>
      <w:smallCaps/>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6B4987"/>
    <w:rPr>
      <w:rFonts w:ascii="Calibri" w:eastAsiaTheme="minorEastAsia" w:hAnsi="Calibri" w:cs="Times New Roman"/>
      <w:bCs/>
      <w:sz w:val="24"/>
      <w:szCs w:val="24"/>
    </w:rPr>
  </w:style>
  <w:style w:type="table" w:styleId="TableGrid">
    <w:name w:val="Table Grid"/>
    <w:basedOn w:val="TableNormal"/>
    <w:uiPriority w:val="59"/>
    <w:rsid w:val="006B4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6B4987"/>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6B4987"/>
    <w:rPr>
      <w:rFonts w:eastAsia="Times New Roman" w:cs="Times New Roman"/>
      <w:sz w:val="20"/>
    </w:rPr>
  </w:style>
  <w:style w:type="character" w:styleId="FootnoteReference">
    <w:name w:val="footnote reference"/>
    <w:aliases w:val="Footnote_Reference,o,fr"/>
    <w:uiPriority w:val="99"/>
    <w:qFormat/>
    <w:rsid w:val="006B4987"/>
    <w:rPr>
      <w:rFonts w:ascii="Arial" w:hAnsi="Arial" w:cs="Times New Roman"/>
      <w:sz w:val="20"/>
      <w:vertAlign w:val="superscript"/>
    </w:rPr>
  </w:style>
  <w:style w:type="paragraph" w:customStyle="1" w:styleId="TableText">
    <w:name w:val="Table Text"/>
    <w:basedOn w:val="Normal"/>
    <w:autoRedefine/>
    <w:qFormat/>
    <w:rsid w:val="006B4987"/>
    <w:pPr>
      <w:spacing w:after="0"/>
      <w:jc w:val="center"/>
    </w:pPr>
    <w:rPr>
      <w:rFonts w:cs="Arial"/>
      <w:noProof/>
      <w:szCs w:val="18"/>
      <w:lang w:val="en"/>
    </w:rPr>
  </w:style>
  <w:style w:type="paragraph" w:customStyle="1" w:styleId="Footnote">
    <w:name w:val="Footnote"/>
    <w:basedOn w:val="Normal"/>
    <w:link w:val="FootnoteChar"/>
    <w:autoRedefine/>
    <w:qFormat/>
    <w:rsid w:val="006B4987"/>
    <w:pPr>
      <w:spacing w:after="0"/>
      <w:jc w:val="left"/>
    </w:pPr>
    <w:rPr>
      <w:rFonts w:cstheme="minorHAnsi"/>
      <w:szCs w:val="20"/>
    </w:rPr>
  </w:style>
  <w:style w:type="character" w:customStyle="1" w:styleId="FootnoteChar">
    <w:name w:val="Footnote Char"/>
    <w:basedOn w:val="DefaultParagraphFont"/>
    <w:link w:val="Footnote"/>
    <w:rsid w:val="006B4987"/>
    <w:rPr>
      <w:rFonts w:eastAsia="Times New Roman" w:cstheme="minorHAnsi"/>
      <w:sz w:val="20"/>
      <w:szCs w:val="20"/>
    </w:rPr>
  </w:style>
  <w:style w:type="paragraph" w:customStyle="1" w:styleId="TableHeading">
    <w:name w:val="Table Heading"/>
    <w:basedOn w:val="TableText"/>
    <w:autoRedefine/>
    <w:uiPriority w:val="99"/>
    <w:qFormat/>
    <w:rsid w:val="006B4987"/>
    <w:rPr>
      <w:rFonts w:ascii="Calibri" w:hAnsi="Calibri" w:cs="Times New Roman"/>
      <w:b/>
      <w:color w:val="FFFFFF" w:themeColor="background1"/>
      <w:szCs w:val="24"/>
      <w:lang w:val="en-US"/>
    </w:rPr>
  </w:style>
  <w:style w:type="paragraph" w:styleId="BalloonText">
    <w:name w:val="Balloon Text"/>
    <w:basedOn w:val="Normal"/>
    <w:link w:val="BalloonTextChar"/>
    <w:uiPriority w:val="99"/>
    <w:semiHidden/>
    <w:unhideWhenUsed/>
    <w:rsid w:val="006B49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987"/>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111FC"/>
    <w:rPr>
      <w:sz w:val="16"/>
      <w:szCs w:val="16"/>
    </w:rPr>
  </w:style>
  <w:style w:type="paragraph" w:styleId="CommentText">
    <w:name w:val="annotation text"/>
    <w:basedOn w:val="Normal"/>
    <w:link w:val="CommentTextChar"/>
    <w:uiPriority w:val="99"/>
    <w:semiHidden/>
    <w:unhideWhenUsed/>
    <w:rsid w:val="00F111FC"/>
    <w:rPr>
      <w:szCs w:val="20"/>
    </w:rPr>
  </w:style>
  <w:style w:type="character" w:customStyle="1" w:styleId="CommentTextChar">
    <w:name w:val="Comment Text Char"/>
    <w:basedOn w:val="DefaultParagraphFont"/>
    <w:link w:val="CommentText"/>
    <w:uiPriority w:val="99"/>
    <w:semiHidden/>
    <w:rsid w:val="00F111F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111FC"/>
    <w:rPr>
      <w:b/>
      <w:bCs/>
    </w:rPr>
  </w:style>
  <w:style w:type="character" w:customStyle="1" w:styleId="CommentSubjectChar">
    <w:name w:val="Comment Subject Char"/>
    <w:basedOn w:val="CommentTextChar"/>
    <w:link w:val="CommentSubject"/>
    <w:uiPriority w:val="99"/>
    <w:semiHidden/>
    <w:rsid w:val="00F111FC"/>
    <w:rPr>
      <w:rFonts w:eastAsia="Times New Roman" w:cs="Times New Roman"/>
      <w:b/>
      <w:bCs/>
      <w:sz w:val="20"/>
      <w:szCs w:val="20"/>
    </w:rPr>
  </w:style>
  <w:style w:type="paragraph" w:styleId="Revision">
    <w:name w:val="Revision"/>
    <w:hidden/>
    <w:uiPriority w:val="99"/>
    <w:semiHidden/>
    <w:rsid w:val="00B86101"/>
    <w:pPr>
      <w:spacing w:after="0" w:line="240" w:lineRule="auto"/>
    </w:pPr>
    <w:rPr>
      <w:rFonts w:eastAsia="Times New Roman" w:cs="Times New Roman"/>
      <w:sz w:val="20"/>
    </w:rPr>
  </w:style>
  <w:style w:type="character" w:styleId="BookTitle">
    <w:name w:val="Book Title"/>
    <w:uiPriority w:val="99"/>
    <w:qFormat/>
    <w:rsid w:val="00D461EF"/>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B4987"/>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6B4987"/>
    <w:pPr>
      <w:keepNext/>
      <w:numPr>
        <w:numId w:val="1"/>
      </w:numPr>
      <w:outlineLvl w:val="0"/>
    </w:pPr>
    <w:rPr>
      <w:rFonts w:ascii="Calibri" w:hAnsi="Calibri" w:cs="Arial"/>
      <w:bCs/>
      <w:kern w:val="32"/>
      <w:sz w:val="32"/>
      <w:szCs w:val="32"/>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6B4987"/>
    <w:pPr>
      <w:numPr>
        <w:ilvl w:val="2"/>
        <w:numId w:val="1"/>
      </w:numPr>
      <w:spacing w:line="276" w:lineRule="auto"/>
      <w:outlineLvl w:val="2"/>
    </w:pPr>
    <w:rPr>
      <w:rFonts w:ascii="Calibri" w:eastAsiaTheme="minorEastAsia" w:hAnsi="Calibri"/>
      <w:bCs/>
      <w:sz w:val="24"/>
      <w:szCs w:val="24"/>
    </w:rPr>
  </w:style>
  <w:style w:type="paragraph" w:styleId="Heading6">
    <w:name w:val="heading 6"/>
    <w:basedOn w:val="Normal"/>
    <w:next w:val="Normal"/>
    <w:link w:val="Heading6Char"/>
    <w:autoRedefine/>
    <w:uiPriority w:val="99"/>
    <w:qFormat/>
    <w:rsid w:val="006B4987"/>
    <w:pPr>
      <w:keepNext/>
      <w:keepLines/>
      <w:spacing w:before="200" w:line="276" w:lineRule="auto"/>
      <w:jc w:val="left"/>
      <w:outlineLvl w:val="5"/>
    </w:pPr>
    <w:rPr>
      <w:rFonts w:eastAsiaTheme="majorEastAsia"/>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B4987"/>
    <w:rPr>
      <w:rFonts w:ascii="Calibri" w:eastAsia="Times New Roman" w:hAnsi="Calibri" w:cs="Arial"/>
      <w:bCs/>
      <w:kern w:val="32"/>
      <w:sz w:val="32"/>
      <w:szCs w:val="32"/>
    </w:rPr>
  </w:style>
  <w:style w:type="character" w:customStyle="1" w:styleId="Heading3Char">
    <w:name w:val="Heading 3 Char"/>
    <w:basedOn w:val="DefaultParagraphFont"/>
    <w:uiPriority w:val="9"/>
    <w:semiHidden/>
    <w:rsid w:val="006B4987"/>
    <w:rPr>
      <w:rFonts w:asciiTheme="majorHAnsi" w:eastAsiaTheme="majorEastAsia" w:hAnsiTheme="majorHAnsi" w:cstheme="majorBidi"/>
      <w:b/>
      <w:bCs/>
      <w:color w:val="4F81BD" w:themeColor="accent1"/>
      <w:sz w:val="20"/>
    </w:rPr>
  </w:style>
  <w:style w:type="character" w:customStyle="1" w:styleId="Heading6Char">
    <w:name w:val="Heading 6 Char"/>
    <w:basedOn w:val="DefaultParagraphFont"/>
    <w:link w:val="Heading6"/>
    <w:uiPriority w:val="99"/>
    <w:rsid w:val="006B4987"/>
    <w:rPr>
      <w:rFonts w:eastAsiaTheme="majorEastAsia" w:cs="Times New Roman"/>
      <w:b/>
      <w:smallCaps/>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6B4987"/>
    <w:rPr>
      <w:rFonts w:ascii="Calibri" w:eastAsiaTheme="minorEastAsia" w:hAnsi="Calibri" w:cs="Times New Roman"/>
      <w:bCs/>
      <w:sz w:val="24"/>
      <w:szCs w:val="24"/>
    </w:rPr>
  </w:style>
  <w:style w:type="table" w:styleId="TableGrid">
    <w:name w:val="Table Grid"/>
    <w:basedOn w:val="TableNormal"/>
    <w:uiPriority w:val="59"/>
    <w:rsid w:val="006B4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6B4987"/>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6B4987"/>
    <w:rPr>
      <w:rFonts w:eastAsia="Times New Roman" w:cs="Times New Roman"/>
      <w:sz w:val="20"/>
    </w:rPr>
  </w:style>
  <w:style w:type="character" w:styleId="FootnoteReference">
    <w:name w:val="footnote reference"/>
    <w:aliases w:val="Footnote_Reference,o,fr"/>
    <w:uiPriority w:val="99"/>
    <w:qFormat/>
    <w:rsid w:val="006B4987"/>
    <w:rPr>
      <w:rFonts w:ascii="Arial" w:hAnsi="Arial" w:cs="Times New Roman"/>
      <w:sz w:val="20"/>
      <w:vertAlign w:val="superscript"/>
    </w:rPr>
  </w:style>
  <w:style w:type="paragraph" w:customStyle="1" w:styleId="TableText">
    <w:name w:val="Table Text"/>
    <w:basedOn w:val="Normal"/>
    <w:autoRedefine/>
    <w:qFormat/>
    <w:rsid w:val="006B4987"/>
    <w:pPr>
      <w:spacing w:after="0"/>
      <w:jc w:val="center"/>
    </w:pPr>
    <w:rPr>
      <w:rFonts w:cs="Arial"/>
      <w:noProof/>
      <w:szCs w:val="18"/>
      <w:lang w:val="en"/>
    </w:rPr>
  </w:style>
  <w:style w:type="paragraph" w:customStyle="1" w:styleId="Footnote">
    <w:name w:val="Footnote"/>
    <w:basedOn w:val="Normal"/>
    <w:link w:val="FootnoteChar"/>
    <w:autoRedefine/>
    <w:qFormat/>
    <w:rsid w:val="006B4987"/>
    <w:pPr>
      <w:spacing w:after="0"/>
      <w:jc w:val="left"/>
    </w:pPr>
    <w:rPr>
      <w:rFonts w:cstheme="minorHAnsi"/>
      <w:szCs w:val="20"/>
    </w:rPr>
  </w:style>
  <w:style w:type="character" w:customStyle="1" w:styleId="FootnoteChar">
    <w:name w:val="Footnote Char"/>
    <w:basedOn w:val="DefaultParagraphFont"/>
    <w:link w:val="Footnote"/>
    <w:rsid w:val="006B4987"/>
    <w:rPr>
      <w:rFonts w:eastAsia="Times New Roman" w:cstheme="minorHAnsi"/>
      <w:sz w:val="20"/>
      <w:szCs w:val="20"/>
    </w:rPr>
  </w:style>
  <w:style w:type="paragraph" w:customStyle="1" w:styleId="TableHeading">
    <w:name w:val="Table Heading"/>
    <w:basedOn w:val="TableText"/>
    <w:autoRedefine/>
    <w:uiPriority w:val="99"/>
    <w:qFormat/>
    <w:rsid w:val="006B4987"/>
    <w:rPr>
      <w:rFonts w:ascii="Calibri" w:hAnsi="Calibri" w:cs="Times New Roman"/>
      <w:b/>
      <w:color w:val="FFFFFF" w:themeColor="background1"/>
      <w:szCs w:val="24"/>
      <w:lang w:val="en-US"/>
    </w:rPr>
  </w:style>
  <w:style w:type="paragraph" w:styleId="BalloonText">
    <w:name w:val="Balloon Text"/>
    <w:basedOn w:val="Normal"/>
    <w:link w:val="BalloonTextChar"/>
    <w:uiPriority w:val="99"/>
    <w:semiHidden/>
    <w:unhideWhenUsed/>
    <w:rsid w:val="006B49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987"/>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111FC"/>
    <w:rPr>
      <w:sz w:val="16"/>
      <w:szCs w:val="16"/>
    </w:rPr>
  </w:style>
  <w:style w:type="paragraph" w:styleId="CommentText">
    <w:name w:val="annotation text"/>
    <w:basedOn w:val="Normal"/>
    <w:link w:val="CommentTextChar"/>
    <w:uiPriority w:val="99"/>
    <w:semiHidden/>
    <w:unhideWhenUsed/>
    <w:rsid w:val="00F111FC"/>
    <w:rPr>
      <w:szCs w:val="20"/>
    </w:rPr>
  </w:style>
  <w:style w:type="character" w:customStyle="1" w:styleId="CommentTextChar">
    <w:name w:val="Comment Text Char"/>
    <w:basedOn w:val="DefaultParagraphFont"/>
    <w:link w:val="CommentText"/>
    <w:uiPriority w:val="99"/>
    <w:semiHidden/>
    <w:rsid w:val="00F111F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111FC"/>
    <w:rPr>
      <w:b/>
      <w:bCs/>
    </w:rPr>
  </w:style>
  <w:style w:type="character" w:customStyle="1" w:styleId="CommentSubjectChar">
    <w:name w:val="Comment Subject Char"/>
    <w:basedOn w:val="CommentTextChar"/>
    <w:link w:val="CommentSubject"/>
    <w:uiPriority w:val="99"/>
    <w:semiHidden/>
    <w:rsid w:val="00F111FC"/>
    <w:rPr>
      <w:rFonts w:eastAsia="Times New Roman" w:cs="Times New Roman"/>
      <w:b/>
      <w:bCs/>
      <w:sz w:val="20"/>
      <w:szCs w:val="20"/>
    </w:rPr>
  </w:style>
  <w:style w:type="paragraph" w:styleId="Revision">
    <w:name w:val="Revision"/>
    <w:hidden/>
    <w:uiPriority w:val="99"/>
    <w:semiHidden/>
    <w:rsid w:val="00B86101"/>
    <w:pPr>
      <w:spacing w:after="0" w:line="240" w:lineRule="auto"/>
    </w:pPr>
    <w:rPr>
      <w:rFonts w:eastAsia="Times New Roman" w:cs="Times New Roman"/>
      <w:sz w:val="20"/>
    </w:rPr>
  </w:style>
  <w:style w:type="character" w:styleId="BookTitle">
    <w:name w:val="Book Title"/>
    <w:uiPriority w:val="99"/>
    <w:qFormat/>
    <w:rsid w:val="00D461EF"/>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C6040-E8AB-4463-BE5C-92128C7BB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CD040253</Template>
  <TotalTime>556</TotalTime>
  <Pages>9</Pages>
  <Words>2042</Words>
  <Characters>11643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15</cp:revision>
  <dcterms:created xsi:type="dcterms:W3CDTF">2015-11-03T12:55:00Z</dcterms:created>
  <dcterms:modified xsi:type="dcterms:W3CDTF">2015-11-20T11:08:00Z</dcterms:modified>
</cp:coreProperties>
</file>