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comments.xml" ContentType="application/vnd.openxmlformats-officedocument.wordprocessingml.comments+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6EE2C6" w14:textId="77777777" w:rsidR="00B55FE0" w:rsidRPr="00122DF8" w:rsidRDefault="00B55FE0" w:rsidP="00B55FE0">
      <w:pPr>
        <w:pStyle w:val="AlgorithmHeading"/>
        <w:rPr>
          <w:vertAlign w:val="subscript"/>
        </w:rPr>
      </w:pPr>
      <w:bookmarkStart w:id="0" w:name="_Toc311441023"/>
      <w:bookmarkStart w:id="1" w:name="_Toc311441571"/>
      <w:bookmarkStart w:id="2" w:name="_Toc311441785"/>
      <w:bookmarkStart w:id="3" w:name="_Toc311444828"/>
      <w:bookmarkStart w:id="4" w:name="_Toc311461615"/>
      <w:bookmarkStart w:id="5" w:name="_Toc311464129"/>
      <w:bookmarkStart w:id="6" w:name="_Toc311464186"/>
      <w:bookmarkStart w:id="7" w:name="_Toc311464223"/>
      <w:bookmarkStart w:id="8" w:name="_Toc311464254"/>
      <w:bookmarkStart w:id="9" w:name="_Toc311465360"/>
      <w:bookmarkStart w:id="10" w:name="_Toc311469762"/>
      <w:bookmarkStart w:id="11" w:name="_Toc311470068"/>
      <w:bookmarkStart w:id="12" w:name="_Toc311470204"/>
      <w:bookmarkStart w:id="13" w:name="_Toc311470722"/>
      <w:bookmarkStart w:id="14" w:name="_Toc311472368"/>
      <w:bookmarkStart w:id="15" w:name="_Toc311472527"/>
      <w:bookmarkStart w:id="16" w:name="_GoBack"/>
      <w:bookmarkEnd w:id="16"/>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14:paraId="43FE6B52" w14:textId="77777777" w:rsidR="00B55FE0" w:rsidRPr="0028614A" w:rsidRDefault="00B55FE0" w:rsidP="0028614A">
      <w:pPr>
        <w:spacing w:line="360" w:lineRule="auto"/>
        <w:jc w:val="center"/>
        <w:rPr>
          <w:b/>
          <w:sz w:val="56"/>
        </w:rPr>
      </w:pPr>
      <w:r w:rsidRPr="008F033B">
        <w:rPr>
          <w:b/>
          <w:sz w:val="56"/>
        </w:rPr>
        <w:t>Illinois</w:t>
      </w:r>
      <w:r w:rsidRPr="0042413F">
        <w:rPr>
          <w:b/>
          <w:sz w:val="56"/>
          <w:szCs w:val="56"/>
        </w:rPr>
        <w:t xml:space="preserve"> Statewide</w:t>
      </w:r>
      <w:bookmarkStart w:id="17" w:name="_Toc311441024"/>
      <w:bookmarkStart w:id="18" w:name="_Toc311441572"/>
      <w:bookmarkStart w:id="19" w:name="_Toc311441786"/>
      <w:bookmarkStart w:id="20" w:name="_Toc311444829"/>
      <w:bookmarkStart w:id="21" w:name="_Toc311461616"/>
      <w:bookmarkStart w:id="22" w:name="_Toc311464130"/>
      <w:bookmarkStart w:id="23" w:name="_Toc311464187"/>
      <w:bookmarkStart w:id="24" w:name="_Toc311464224"/>
      <w:bookmarkStart w:id="25" w:name="_Toc311464255"/>
      <w:bookmarkStart w:id="26" w:name="_Toc311465361"/>
      <w:bookmarkStart w:id="27" w:name="_Toc311469763"/>
      <w:bookmarkStart w:id="28" w:name="_Toc311470069"/>
      <w:bookmarkStart w:id="29" w:name="_Toc311470205"/>
      <w:bookmarkStart w:id="30" w:name="_Toc311470723"/>
      <w:bookmarkStart w:id="31" w:name="_Toc311472369"/>
      <w:bookmarkStart w:id="32" w:name="_Toc311472528"/>
      <w:r w:rsidR="0028614A">
        <w:rPr>
          <w:b/>
          <w:sz w:val="56"/>
        </w:rPr>
        <w:t xml:space="preserve"> </w:t>
      </w:r>
      <w:r w:rsidRPr="008F033B">
        <w:rPr>
          <w:b/>
          <w:sz w:val="56"/>
        </w:rPr>
        <w:t>Technical Reference Manual</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0028614A">
        <w:rPr>
          <w:b/>
          <w:sz w:val="56"/>
        </w:rPr>
        <w:t xml:space="preserve"> </w:t>
      </w:r>
      <w:r w:rsidRPr="0042413F">
        <w:rPr>
          <w:b/>
          <w:sz w:val="56"/>
          <w:szCs w:val="56"/>
        </w:rPr>
        <w:t>for Energy Efficiency</w:t>
      </w:r>
    </w:p>
    <w:p w14:paraId="1267F4C5" w14:textId="77777777" w:rsidR="00B55FE0" w:rsidRDefault="0028614A" w:rsidP="00B55FE0">
      <w:pPr>
        <w:spacing w:line="360" w:lineRule="auto"/>
        <w:jc w:val="center"/>
        <w:rPr>
          <w:b/>
          <w:sz w:val="56"/>
          <w:szCs w:val="56"/>
        </w:rPr>
      </w:pPr>
      <w:r>
        <w:rPr>
          <w:b/>
          <w:sz w:val="56"/>
          <w:szCs w:val="56"/>
        </w:rPr>
        <w:t>Version 5</w:t>
      </w:r>
      <w:r w:rsidR="00B55FE0">
        <w:rPr>
          <w:b/>
          <w:sz w:val="56"/>
          <w:szCs w:val="56"/>
        </w:rPr>
        <w:t>.0</w:t>
      </w:r>
    </w:p>
    <w:p w14:paraId="3925E416" w14:textId="77777777" w:rsidR="0028614A" w:rsidRDefault="0028614A" w:rsidP="00B55FE0">
      <w:pPr>
        <w:spacing w:line="360" w:lineRule="auto"/>
        <w:jc w:val="center"/>
        <w:rPr>
          <w:b/>
          <w:sz w:val="56"/>
          <w:szCs w:val="56"/>
        </w:rPr>
      </w:pPr>
    </w:p>
    <w:p w14:paraId="7DABF482" w14:textId="77777777" w:rsidR="0028614A" w:rsidRDefault="0028614A" w:rsidP="00B55FE0">
      <w:pPr>
        <w:spacing w:line="360" w:lineRule="auto"/>
        <w:jc w:val="center"/>
        <w:rPr>
          <w:b/>
          <w:sz w:val="56"/>
          <w:szCs w:val="56"/>
        </w:rPr>
      </w:pPr>
      <w:r>
        <w:rPr>
          <w:b/>
          <w:sz w:val="56"/>
          <w:szCs w:val="56"/>
        </w:rPr>
        <w:t>Volume 1: Overview and User Guide</w:t>
      </w:r>
    </w:p>
    <w:p w14:paraId="48D01B3C" w14:textId="77777777" w:rsidR="0028614A" w:rsidRPr="0042413F" w:rsidRDefault="0028614A" w:rsidP="00B55FE0">
      <w:pPr>
        <w:spacing w:line="360" w:lineRule="auto"/>
        <w:jc w:val="center"/>
        <w:rPr>
          <w:b/>
          <w:sz w:val="56"/>
          <w:szCs w:val="56"/>
        </w:rPr>
      </w:pPr>
    </w:p>
    <w:p w14:paraId="72B197F2" w14:textId="77777777" w:rsidR="00B55FE0" w:rsidRDefault="0028614A" w:rsidP="0028614A">
      <w:pPr>
        <w:jc w:val="center"/>
        <w:rPr>
          <w:b/>
          <w:sz w:val="48"/>
          <w:szCs w:val="48"/>
        </w:rPr>
      </w:pPr>
      <w:r>
        <w:rPr>
          <w:b/>
          <w:sz w:val="48"/>
          <w:szCs w:val="48"/>
        </w:rPr>
        <w:t>Draft</w:t>
      </w:r>
    </w:p>
    <w:p w14:paraId="221F263D" w14:textId="77777777" w:rsidR="00B55FE0" w:rsidRPr="002F27B8" w:rsidRDefault="0028614A" w:rsidP="00B55FE0">
      <w:pPr>
        <w:jc w:val="center"/>
        <w:rPr>
          <w:b/>
          <w:sz w:val="48"/>
          <w:szCs w:val="48"/>
        </w:rPr>
      </w:pPr>
      <w:r>
        <w:rPr>
          <w:b/>
          <w:sz w:val="48"/>
          <w:szCs w:val="48"/>
        </w:rPr>
        <w:t>December 18</w:t>
      </w:r>
      <w:r w:rsidR="00B55FE0" w:rsidRPr="00DC7D0C">
        <w:rPr>
          <w:b/>
          <w:sz w:val="48"/>
          <w:szCs w:val="48"/>
          <w:vertAlign w:val="superscript"/>
        </w:rPr>
        <w:t>th</w:t>
      </w:r>
      <w:r w:rsidR="00B55FE0" w:rsidRPr="00521764">
        <w:rPr>
          <w:b/>
          <w:sz w:val="48"/>
          <w:szCs w:val="48"/>
        </w:rPr>
        <w:t>, 201</w:t>
      </w:r>
      <w:r w:rsidR="00B55FE0">
        <w:rPr>
          <w:b/>
          <w:sz w:val="48"/>
          <w:szCs w:val="48"/>
        </w:rPr>
        <w:t>5</w:t>
      </w:r>
    </w:p>
    <w:p w14:paraId="200AA770" w14:textId="77777777" w:rsidR="00B55FE0" w:rsidRDefault="00B55FE0" w:rsidP="00B55FE0">
      <w:pPr>
        <w:jc w:val="center"/>
        <w:rPr>
          <w:b/>
          <w:sz w:val="48"/>
          <w:szCs w:val="48"/>
        </w:rPr>
      </w:pPr>
    </w:p>
    <w:p w14:paraId="53C62CC8" w14:textId="77777777" w:rsidR="00B55FE0" w:rsidRPr="004B2377" w:rsidRDefault="00B55FE0" w:rsidP="00B55FE0">
      <w:pPr>
        <w:jc w:val="center"/>
        <w:rPr>
          <w:b/>
          <w:sz w:val="48"/>
          <w:szCs w:val="48"/>
        </w:rPr>
      </w:pPr>
      <w:r>
        <w:rPr>
          <w:b/>
          <w:sz w:val="48"/>
          <w:szCs w:val="48"/>
        </w:rPr>
        <w:t>Effective:</w:t>
      </w:r>
    </w:p>
    <w:p w14:paraId="74B0DE3A" w14:textId="77777777" w:rsidR="00B55FE0" w:rsidRPr="0028614A" w:rsidRDefault="00B55FE0" w:rsidP="00B55FE0">
      <w:pPr>
        <w:jc w:val="center"/>
        <w:rPr>
          <w:b/>
          <w:strike/>
          <w:sz w:val="48"/>
          <w:szCs w:val="48"/>
        </w:rPr>
      </w:pPr>
      <w:r w:rsidRPr="0028614A">
        <w:rPr>
          <w:b/>
          <w:strike/>
          <w:sz w:val="48"/>
          <w:szCs w:val="48"/>
        </w:rPr>
        <w:t>June 1</w:t>
      </w:r>
      <w:r w:rsidRPr="0028614A">
        <w:rPr>
          <w:b/>
          <w:strike/>
          <w:sz w:val="48"/>
          <w:szCs w:val="48"/>
          <w:vertAlign w:val="superscript"/>
        </w:rPr>
        <w:t>st</w:t>
      </w:r>
      <w:r w:rsidRPr="0028614A">
        <w:rPr>
          <w:b/>
          <w:strike/>
          <w:sz w:val="48"/>
          <w:szCs w:val="48"/>
        </w:rPr>
        <w:t>, 2015</w:t>
      </w:r>
    </w:p>
    <w:p w14:paraId="404A54A7" w14:textId="77777777" w:rsidR="00B55FE0" w:rsidRPr="00AF2C4A" w:rsidRDefault="00B55FE0" w:rsidP="00B55FE0">
      <w:pPr>
        <w:jc w:val="center"/>
      </w:pPr>
    </w:p>
    <w:p w14:paraId="6F12A905" w14:textId="77777777" w:rsidR="00415A53" w:rsidRDefault="00415A53" w:rsidP="005435FA">
      <w:pPr>
        <w:jc w:val="center"/>
        <w:rPr>
          <w:rFonts w:eastAsiaTheme="minorEastAsia" w:cstheme="minorBidi"/>
          <w:b/>
          <w:bCs/>
          <w:noProof/>
          <w:sz w:val="22"/>
        </w:rPr>
        <w:sectPr w:rsidR="00415A53">
          <w:footerReference w:type="default" r:id="rId9"/>
          <w:pgSz w:w="12240" w:h="15840"/>
          <w:pgMar w:top="1440" w:right="1440" w:bottom="1440" w:left="1440" w:header="720" w:footer="720" w:gutter="0"/>
          <w:cols w:space="720"/>
          <w:docGrid w:linePitch="360"/>
        </w:sectPr>
      </w:pPr>
    </w:p>
    <w:p w14:paraId="4C549BFD" w14:textId="26368362" w:rsidR="008C394A" w:rsidRPr="008C394A" w:rsidRDefault="008C394A" w:rsidP="008C394A">
      <w:pPr>
        <w:rPr>
          <w:rStyle w:val="BookTitle"/>
          <w:szCs w:val="24"/>
        </w:rPr>
      </w:pPr>
      <w:bookmarkStart w:id="33" w:name="_Toc311470074"/>
      <w:r>
        <w:rPr>
          <w:rStyle w:val="BookTitle"/>
          <w:szCs w:val="24"/>
        </w:rPr>
        <w:lastRenderedPageBreak/>
        <w:t>Volume 1: Overview and User Guide</w:t>
      </w:r>
    </w:p>
    <w:p w14:paraId="28270DA0" w14:textId="77777777" w:rsidR="00020064" w:rsidRDefault="00F432E6">
      <w:pPr>
        <w:pStyle w:val="TOC1"/>
        <w:rPr>
          <w:rFonts w:asciiTheme="minorHAnsi" w:eastAsiaTheme="minorEastAsia" w:hAnsiTheme="minorHAnsi" w:cstheme="minorBidi"/>
          <w:b w:val="0"/>
          <w:bCs w:val="0"/>
          <w:caps w:val="0"/>
          <w:sz w:val="22"/>
        </w:rPr>
      </w:pPr>
      <w:r>
        <w:rPr>
          <w:rStyle w:val="BookTitle"/>
          <w:sz w:val="24"/>
          <w:szCs w:val="24"/>
        </w:rPr>
        <w:fldChar w:fldCharType="begin"/>
      </w:r>
      <w:r>
        <w:rPr>
          <w:rStyle w:val="BookTitle"/>
          <w:sz w:val="24"/>
          <w:szCs w:val="24"/>
        </w:rPr>
        <w:instrText xml:space="preserve"> TOC \o "1-1" \h \z \t "Heading 2,2,Heading 3,3" </w:instrText>
      </w:r>
      <w:r>
        <w:rPr>
          <w:rStyle w:val="BookTitle"/>
          <w:sz w:val="24"/>
          <w:szCs w:val="24"/>
        </w:rPr>
        <w:fldChar w:fldCharType="separate"/>
      </w:r>
      <w:hyperlink w:anchor="_Toc438202385" w:history="1">
        <w:r w:rsidR="00020064" w:rsidRPr="00CF3A1B">
          <w:rPr>
            <w:rStyle w:val="Hyperlink"/>
            <w:rFonts w:eastAsiaTheme="minorEastAsia"/>
            <w14:scene3d>
              <w14:camera w14:prst="orthographicFront"/>
              <w14:lightRig w14:rig="threePt" w14:dir="t">
                <w14:rot w14:lat="0" w14:lon="0" w14:rev="0"/>
              </w14:lightRig>
            </w14:scene3d>
          </w:rPr>
          <w:t>1</w:t>
        </w:r>
        <w:r w:rsidR="00020064">
          <w:rPr>
            <w:rFonts w:asciiTheme="minorHAnsi" w:eastAsiaTheme="minorEastAsia" w:hAnsiTheme="minorHAnsi" w:cstheme="minorBidi"/>
            <w:b w:val="0"/>
            <w:bCs w:val="0"/>
            <w:caps w:val="0"/>
            <w:sz w:val="22"/>
          </w:rPr>
          <w:tab/>
        </w:r>
        <w:r w:rsidR="00020064" w:rsidRPr="00CF3A1B">
          <w:rPr>
            <w:rStyle w:val="Hyperlink"/>
            <w:rFonts w:eastAsiaTheme="minorEastAsia"/>
          </w:rPr>
          <w:t>Purpose of the TRM</w:t>
        </w:r>
        <w:r w:rsidR="00020064">
          <w:rPr>
            <w:webHidden/>
          </w:rPr>
          <w:tab/>
        </w:r>
        <w:r w:rsidR="00020064">
          <w:rPr>
            <w:webHidden/>
          </w:rPr>
          <w:fldChar w:fldCharType="begin"/>
        </w:r>
        <w:r w:rsidR="00020064">
          <w:rPr>
            <w:webHidden/>
          </w:rPr>
          <w:instrText xml:space="preserve"> PAGEREF _Toc438202385 \h </w:instrText>
        </w:r>
        <w:r w:rsidR="00020064">
          <w:rPr>
            <w:webHidden/>
          </w:rPr>
        </w:r>
        <w:r w:rsidR="00020064">
          <w:rPr>
            <w:webHidden/>
          </w:rPr>
          <w:fldChar w:fldCharType="separate"/>
        </w:r>
        <w:r w:rsidR="00020064">
          <w:rPr>
            <w:webHidden/>
          </w:rPr>
          <w:t>1</w:t>
        </w:r>
        <w:r w:rsidR="00020064">
          <w:rPr>
            <w:webHidden/>
          </w:rPr>
          <w:fldChar w:fldCharType="end"/>
        </w:r>
      </w:hyperlink>
    </w:p>
    <w:p w14:paraId="7D426F84" w14:textId="77777777" w:rsidR="00020064" w:rsidRDefault="00303A7F">
      <w:pPr>
        <w:pStyle w:val="TOC2"/>
        <w:tabs>
          <w:tab w:val="left" w:pos="480"/>
          <w:tab w:val="right" w:leader="dot" w:pos="9350"/>
        </w:tabs>
        <w:rPr>
          <w:rFonts w:asciiTheme="minorHAnsi" w:eastAsiaTheme="minorEastAsia" w:hAnsiTheme="minorHAnsi" w:cstheme="minorBidi"/>
          <w:b w:val="0"/>
          <w:bCs w:val="0"/>
          <w:noProof/>
          <w:sz w:val="22"/>
          <w:szCs w:val="22"/>
        </w:rPr>
      </w:pPr>
      <w:hyperlink w:anchor="_Toc438202386" w:history="1">
        <w:r w:rsidR="00020064" w:rsidRPr="00CF3A1B">
          <w:rPr>
            <w:rStyle w:val="Hyperlink"/>
            <w:rFonts w:eastAsiaTheme="minorEastAsia"/>
            <w:noProof/>
            <w14:scene3d>
              <w14:camera w14:prst="orthographicFront"/>
              <w14:lightRig w14:rig="threePt" w14:dir="t">
                <w14:rot w14:lat="0" w14:lon="0" w14:rev="0"/>
              </w14:lightRig>
            </w14:scene3d>
          </w:rPr>
          <w:t>1.1</w:t>
        </w:r>
        <w:r w:rsidR="00020064">
          <w:rPr>
            <w:rFonts w:asciiTheme="minorHAnsi" w:eastAsiaTheme="minorEastAsia" w:hAnsiTheme="minorHAnsi" w:cstheme="minorBidi"/>
            <w:b w:val="0"/>
            <w:bCs w:val="0"/>
            <w:noProof/>
            <w:sz w:val="22"/>
            <w:szCs w:val="22"/>
          </w:rPr>
          <w:tab/>
        </w:r>
        <w:r w:rsidR="00020064" w:rsidRPr="00CF3A1B">
          <w:rPr>
            <w:rStyle w:val="Hyperlink"/>
            <w:rFonts w:eastAsiaTheme="minorEastAsia"/>
            <w:noProof/>
          </w:rPr>
          <w:t>Acknowledgements</w:t>
        </w:r>
        <w:r w:rsidR="00020064">
          <w:rPr>
            <w:noProof/>
            <w:webHidden/>
          </w:rPr>
          <w:tab/>
        </w:r>
        <w:r w:rsidR="00020064">
          <w:rPr>
            <w:noProof/>
            <w:webHidden/>
          </w:rPr>
          <w:fldChar w:fldCharType="begin"/>
        </w:r>
        <w:r w:rsidR="00020064">
          <w:rPr>
            <w:noProof/>
            <w:webHidden/>
          </w:rPr>
          <w:instrText xml:space="preserve"> PAGEREF _Toc438202386 \h </w:instrText>
        </w:r>
        <w:r w:rsidR="00020064">
          <w:rPr>
            <w:noProof/>
            <w:webHidden/>
          </w:rPr>
        </w:r>
        <w:r w:rsidR="00020064">
          <w:rPr>
            <w:noProof/>
            <w:webHidden/>
          </w:rPr>
          <w:fldChar w:fldCharType="separate"/>
        </w:r>
        <w:r w:rsidR="00020064">
          <w:rPr>
            <w:noProof/>
            <w:webHidden/>
          </w:rPr>
          <w:t>2</w:t>
        </w:r>
        <w:r w:rsidR="00020064">
          <w:rPr>
            <w:noProof/>
            <w:webHidden/>
          </w:rPr>
          <w:fldChar w:fldCharType="end"/>
        </w:r>
      </w:hyperlink>
    </w:p>
    <w:p w14:paraId="78BD0439" w14:textId="77777777" w:rsidR="00020064" w:rsidRDefault="00303A7F">
      <w:pPr>
        <w:pStyle w:val="TOC2"/>
        <w:tabs>
          <w:tab w:val="left" w:pos="480"/>
          <w:tab w:val="right" w:leader="dot" w:pos="9350"/>
        </w:tabs>
        <w:rPr>
          <w:rFonts w:asciiTheme="minorHAnsi" w:eastAsiaTheme="minorEastAsia" w:hAnsiTheme="minorHAnsi" w:cstheme="minorBidi"/>
          <w:b w:val="0"/>
          <w:bCs w:val="0"/>
          <w:noProof/>
          <w:sz w:val="22"/>
          <w:szCs w:val="22"/>
        </w:rPr>
      </w:pPr>
      <w:hyperlink w:anchor="_Toc438202387" w:history="1">
        <w:r w:rsidR="00020064" w:rsidRPr="00CF3A1B">
          <w:rPr>
            <w:rStyle w:val="Hyperlink"/>
            <w:rFonts w:eastAsiaTheme="minorEastAsia"/>
            <w:noProof/>
            <w14:scene3d>
              <w14:camera w14:prst="orthographicFront"/>
              <w14:lightRig w14:rig="threePt" w14:dir="t">
                <w14:rot w14:lat="0" w14:lon="0" w14:rev="0"/>
              </w14:lightRig>
            </w14:scene3d>
          </w:rPr>
          <w:t>1.2</w:t>
        </w:r>
        <w:r w:rsidR="00020064">
          <w:rPr>
            <w:rFonts w:asciiTheme="minorHAnsi" w:eastAsiaTheme="minorEastAsia" w:hAnsiTheme="minorHAnsi" w:cstheme="minorBidi"/>
            <w:b w:val="0"/>
            <w:bCs w:val="0"/>
            <w:noProof/>
            <w:sz w:val="22"/>
            <w:szCs w:val="22"/>
          </w:rPr>
          <w:tab/>
        </w:r>
        <w:r w:rsidR="00020064" w:rsidRPr="00CF3A1B">
          <w:rPr>
            <w:rStyle w:val="Hyperlink"/>
            <w:rFonts w:eastAsiaTheme="minorEastAsia"/>
            <w:noProof/>
          </w:rPr>
          <w:t>Summary of Measure Revisions</w:t>
        </w:r>
        <w:r w:rsidR="00020064">
          <w:rPr>
            <w:noProof/>
            <w:webHidden/>
          </w:rPr>
          <w:tab/>
        </w:r>
        <w:r w:rsidR="00020064">
          <w:rPr>
            <w:noProof/>
            <w:webHidden/>
          </w:rPr>
          <w:fldChar w:fldCharType="begin"/>
        </w:r>
        <w:r w:rsidR="00020064">
          <w:rPr>
            <w:noProof/>
            <w:webHidden/>
          </w:rPr>
          <w:instrText xml:space="preserve"> PAGEREF _Toc438202387 \h </w:instrText>
        </w:r>
        <w:r w:rsidR="00020064">
          <w:rPr>
            <w:noProof/>
            <w:webHidden/>
          </w:rPr>
        </w:r>
        <w:r w:rsidR="00020064">
          <w:rPr>
            <w:noProof/>
            <w:webHidden/>
          </w:rPr>
          <w:fldChar w:fldCharType="separate"/>
        </w:r>
        <w:r w:rsidR="00020064">
          <w:rPr>
            <w:noProof/>
            <w:webHidden/>
          </w:rPr>
          <w:t>4</w:t>
        </w:r>
        <w:r w:rsidR="00020064">
          <w:rPr>
            <w:noProof/>
            <w:webHidden/>
          </w:rPr>
          <w:fldChar w:fldCharType="end"/>
        </w:r>
      </w:hyperlink>
    </w:p>
    <w:p w14:paraId="065806DB" w14:textId="77777777" w:rsidR="00020064" w:rsidRDefault="00303A7F">
      <w:pPr>
        <w:pStyle w:val="TOC2"/>
        <w:tabs>
          <w:tab w:val="left" w:pos="480"/>
          <w:tab w:val="right" w:leader="dot" w:pos="9350"/>
        </w:tabs>
        <w:rPr>
          <w:rFonts w:asciiTheme="minorHAnsi" w:eastAsiaTheme="minorEastAsia" w:hAnsiTheme="minorHAnsi" w:cstheme="minorBidi"/>
          <w:b w:val="0"/>
          <w:bCs w:val="0"/>
          <w:noProof/>
          <w:sz w:val="22"/>
          <w:szCs w:val="22"/>
        </w:rPr>
      </w:pPr>
      <w:hyperlink w:anchor="_Toc438202388" w:history="1">
        <w:r w:rsidR="00020064" w:rsidRPr="00CF3A1B">
          <w:rPr>
            <w:rStyle w:val="Hyperlink"/>
            <w:rFonts w:eastAsiaTheme="minorEastAsia"/>
            <w:noProof/>
            <w14:scene3d>
              <w14:camera w14:prst="orthographicFront"/>
              <w14:lightRig w14:rig="threePt" w14:dir="t">
                <w14:rot w14:lat="0" w14:lon="0" w14:rev="0"/>
              </w14:lightRig>
            </w14:scene3d>
          </w:rPr>
          <w:t>1.3</w:t>
        </w:r>
        <w:r w:rsidR="00020064">
          <w:rPr>
            <w:rFonts w:asciiTheme="minorHAnsi" w:eastAsiaTheme="minorEastAsia" w:hAnsiTheme="minorHAnsi" w:cstheme="minorBidi"/>
            <w:b w:val="0"/>
            <w:bCs w:val="0"/>
            <w:noProof/>
            <w:sz w:val="22"/>
            <w:szCs w:val="22"/>
          </w:rPr>
          <w:tab/>
        </w:r>
        <w:r w:rsidR="00020064" w:rsidRPr="00CF3A1B">
          <w:rPr>
            <w:rStyle w:val="Hyperlink"/>
            <w:rFonts w:eastAsiaTheme="minorEastAsia"/>
            <w:noProof/>
          </w:rPr>
          <w:t>Enabling ICC Policy</w:t>
        </w:r>
        <w:r w:rsidR="00020064">
          <w:rPr>
            <w:noProof/>
            <w:webHidden/>
          </w:rPr>
          <w:tab/>
        </w:r>
        <w:r w:rsidR="00020064">
          <w:rPr>
            <w:noProof/>
            <w:webHidden/>
          </w:rPr>
          <w:fldChar w:fldCharType="begin"/>
        </w:r>
        <w:r w:rsidR="00020064">
          <w:rPr>
            <w:noProof/>
            <w:webHidden/>
          </w:rPr>
          <w:instrText xml:space="preserve"> PAGEREF _Toc438202388 \h </w:instrText>
        </w:r>
        <w:r w:rsidR="00020064">
          <w:rPr>
            <w:noProof/>
            <w:webHidden/>
          </w:rPr>
        </w:r>
        <w:r w:rsidR="00020064">
          <w:rPr>
            <w:noProof/>
            <w:webHidden/>
          </w:rPr>
          <w:fldChar w:fldCharType="separate"/>
        </w:r>
        <w:r w:rsidR="00020064">
          <w:rPr>
            <w:noProof/>
            <w:webHidden/>
          </w:rPr>
          <w:t>12</w:t>
        </w:r>
        <w:r w:rsidR="00020064">
          <w:rPr>
            <w:noProof/>
            <w:webHidden/>
          </w:rPr>
          <w:fldChar w:fldCharType="end"/>
        </w:r>
      </w:hyperlink>
    </w:p>
    <w:p w14:paraId="7A0BB4AE" w14:textId="77777777" w:rsidR="00020064" w:rsidRDefault="00303A7F">
      <w:pPr>
        <w:pStyle w:val="TOC2"/>
        <w:tabs>
          <w:tab w:val="left" w:pos="480"/>
          <w:tab w:val="right" w:leader="dot" w:pos="9350"/>
        </w:tabs>
        <w:rPr>
          <w:rFonts w:asciiTheme="minorHAnsi" w:eastAsiaTheme="minorEastAsia" w:hAnsiTheme="minorHAnsi" w:cstheme="minorBidi"/>
          <w:b w:val="0"/>
          <w:bCs w:val="0"/>
          <w:noProof/>
          <w:sz w:val="22"/>
          <w:szCs w:val="22"/>
        </w:rPr>
      </w:pPr>
      <w:hyperlink w:anchor="_Toc438202389" w:history="1">
        <w:r w:rsidR="00020064" w:rsidRPr="00CF3A1B">
          <w:rPr>
            <w:rStyle w:val="Hyperlink"/>
            <w:rFonts w:eastAsiaTheme="minorEastAsia"/>
            <w:noProof/>
            <w14:scene3d>
              <w14:camera w14:prst="orthographicFront"/>
              <w14:lightRig w14:rig="threePt" w14:dir="t">
                <w14:rot w14:lat="0" w14:lon="0" w14:rev="0"/>
              </w14:lightRig>
            </w14:scene3d>
          </w:rPr>
          <w:t>1.4</w:t>
        </w:r>
        <w:r w:rsidR="00020064">
          <w:rPr>
            <w:rFonts w:asciiTheme="minorHAnsi" w:eastAsiaTheme="minorEastAsia" w:hAnsiTheme="minorHAnsi" w:cstheme="minorBidi"/>
            <w:b w:val="0"/>
            <w:bCs w:val="0"/>
            <w:noProof/>
            <w:sz w:val="22"/>
            <w:szCs w:val="22"/>
          </w:rPr>
          <w:tab/>
        </w:r>
        <w:r w:rsidR="00020064" w:rsidRPr="00CF3A1B">
          <w:rPr>
            <w:rStyle w:val="Hyperlink"/>
            <w:rFonts w:eastAsiaTheme="minorEastAsia"/>
            <w:noProof/>
          </w:rPr>
          <w:t>Development Process</w:t>
        </w:r>
        <w:r w:rsidR="00020064">
          <w:rPr>
            <w:noProof/>
            <w:webHidden/>
          </w:rPr>
          <w:tab/>
        </w:r>
        <w:r w:rsidR="00020064">
          <w:rPr>
            <w:noProof/>
            <w:webHidden/>
          </w:rPr>
          <w:fldChar w:fldCharType="begin"/>
        </w:r>
        <w:r w:rsidR="00020064">
          <w:rPr>
            <w:noProof/>
            <w:webHidden/>
          </w:rPr>
          <w:instrText xml:space="preserve"> PAGEREF _Toc438202389 \h </w:instrText>
        </w:r>
        <w:r w:rsidR="00020064">
          <w:rPr>
            <w:noProof/>
            <w:webHidden/>
          </w:rPr>
        </w:r>
        <w:r w:rsidR="00020064">
          <w:rPr>
            <w:noProof/>
            <w:webHidden/>
          </w:rPr>
          <w:fldChar w:fldCharType="separate"/>
        </w:r>
        <w:r w:rsidR="00020064">
          <w:rPr>
            <w:noProof/>
            <w:webHidden/>
          </w:rPr>
          <w:t>13</w:t>
        </w:r>
        <w:r w:rsidR="00020064">
          <w:rPr>
            <w:noProof/>
            <w:webHidden/>
          </w:rPr>
          <w:fldChar w:fldCharType="end"/>
        </w:r>
      </w:hyperlink>
    </w:p>
    <w:p w14:paraId="2E1F6F19" w14:textId="77777777" w:rsidR="00020064" w:rsidRDefault="00303A7F">
      <w:pPr>
        <w:pStyle w:val="TOC1"/>
        <w:rPr>
          <w:rFonts w:asciiTheme="minorHAnsi" w:eastAsiaTheme="minorEastAsia" w:hAnsiTheme="minorHAnsi" w:cstheme="minorBidi"/>
          <w:b w:val="0"/>
          <w:bCs w:val="0"/>
          <w:caps w:val="0"/>
          <w:sz w:val="22"/>
        </w:rPr>
      </w:pPr>
      <w:hyperlink w:anchor="_Toc438202390" w:history="1">
        <w:r w:rsidR="00020064" w:rsidRPr="00CF3A1B">
          <w:rPr>
            <w:rStyle w:val="Hyperlink"/>
            <w:rFonts w:eastAsiaTheme="minorEastAsia"/>
            <w14:scene3d>
              <w14:camera w14:prst="orthographicFront"/>
              <w14:lightRig w14:rig="threePt" w14:dir="t">
                <w14:rot w14:lat="0" w14:lon="0" w14:rev="0"/>
              </w14:lightRig>
            </w14:scene3d>
          </w:rPr>
          <w:t>2</w:t>
        </w:r>
        <w:r w:rsidR="00020064">
          <w:rPr>
            <w:rFonts w:asciiTheme="minorHAnsi" w:eastAsiaTheme="minorEastAsia" w:hAnsiTheme="minorHAnsi" w:cstheme="minorBidi"/>
            <w:b w:val="0"/>
            <w:bCs w:val="0"/>
            <w:caps w:val="0"/>
            <w:sz w:val="22"/>
          </w:rPr>
          <w:tab/>
        </w:r>
        <w:r w:rsidR="00020064" w:rsidRPr="00CF3A1B">
          <w:rPr>
            <w:rStyle w:val="Hyperlink"/>
            <w:rFonts w:eastAsiaTheme="minorEastAsia"/>
          </w:rPr>
          <w:t>Organizational Structure</w:t>
        </w:r>
        <w:r w:rsidR="00020064">
          <w:rPr>
            <w:webHidden/>
          </w:rPr>
          <w:tab/>
        </w:r>
        <w:r w:rsidR="00020064">
          <w:rPr>
            <w:webHidden/>
          </w:rPr>
          <w:fldChar w:fldCharType="begin"/>
        </w:r>
        <w:r w:rsidR="00020064">
          <w:rPr>
            <w:webHidden/>
          </w:rPr>
          <w:instrText xml:space="preserve"> PAGEREF _Toc438202390 \h </w:instrText>
        </w:r>
        <w:r w:rsidR="00020064">
          <w:rPr>
            <w:webHidden/>
          </w:rPr>
        </w:r>
        <w:r w:rsidR="00020064">
          <w:rPr>
            <w:webHidden/>
          </w:rPr>
          <w:fldChar w:fldCharType="separate"/>
        </w:r>
        <w:r w:rsidR="00020064">
          <w:rPr>
            <w:webHidden/>
          </w:rPr>
          <w:t>15</w:t>
        </w:r>
        <w:r w:rsidR="00020064">
          <w:rPr>
            <w:webHidden/>
          </w:rPr>
          <w:fldChar w:fldCharType="end"/>
        </w:r>
      </w:hyperlink>
    </w:p>
    <w:p w14:paraId="06F5DD8A" w14:textId="77777777" w:rsidR="00020064" w:rsidRDefault="00303A7F">
      <w:pPr>
        <w:pStyle w:val="TOC2"/>
        <w:tabs>
          <w:tab w:val="left" w:pos="480"/>
          <w:tab w:val="right" w:leader="dot" w:pos="9350"/>
        </w:tabs>
        <w:rPr>
          <w:rFonts w:asciiTheme="minorHAnsi" w:eastAsiaTheme="minorEastAsia" w:hAnsiTheme="minorHAnsi" w:cstheme="minorBidi"/>
          <w:b w:val="0"/>
          <w:bCs w:val="0"/>
          <w:noProof/>
          <w:sz w:val="22"/>
          <w:szCs w:val="22"/>
        </w:rPr>
      </w:pPr>
      <w:hyperlink w:anchor="_Toc438202391" w:history="1">
        <w:r w:rsidR="00020064" w:rsidRPr="00CF3A1B">
          <w:rPr>
            <w:rStyle w:val="Hyperlink"/>
            <w:rFonts w:eastAsiaTheme="minorEastAsia"/>
            <w:noProof/>
            <w14:scene3d>
              <w14:camera w14:prst="orthographicFront"/>
              <w14:lightRig w14:rig="threePt" w14:dir="t">
                <w14:rot w14:lat="0" w14:lon="0" w14:rev="0"/>
              </w14:lightRig>
            </w14:scene3d>
          </w:rPr>
          <w:t>2.2</w:t>
        </w:r>
        <w:r w:rsidR="00020064">
          <w:rPr>
            <w:rFonts w:asciiTheme="minorHAnsi" w:eastAsiaTheme="minorEastAsia" w:hAnsiTheme="minorHAnsi" w:cstheme="minorBidi"/>
            <w:b w:val="0"/>
            <w:bCs w:val="0"/>
            <w:noProof/>
            <w:sz w:val="22"/>
            <w:szCs w:val="22"/>
          </w:rPr>
          <w:tab/>
        </w:r>
        <w:r w:rsidR="00020064" w:rsidRPr="00CF3A1B">
          <w:rPr>
            <w:rStyle w:val="Hyperlink"/>
            <w:rFonts w:eastAsiaTheme="minorEastAsia"/>
            <w:noProof/>
          </w:rPr>
          <w:t>Components of TRM Measure Characterizations</w:t>
        </w:r>
        <w:r w:rsidR="00020064">
          <w:rPr>
            <w:noProof/>
            <w:webHidden/>
          </w:rPr>
          <w:tab/>
        </w:r>
        <w:r w:rsidR="00020064">
          <w:rPr>
            <w:noProof/>
            <w:webHidden/>
          </w:rPr>
          <w:fldChar w:fldCharType="begin"/>
        </w:r>
        <w:r w:rsidR="00020064">
          <w:rPr>
            <w:noProof/>
            <w:webHidden/>
          </w:rPr>
          <w:instrText xml:space="preserve"> PAGEREF _Toc438202391 \h </w:instrText>
        </w:r>
        <w:r w:rsidR="00020064">
          <w:rPr>
            <w:noProof/>
            <w:webHidden/>
          </w:rPr>
        </w:r>
        <w:r w:rsidR="00020064">
          <w:rPr>
            <w:noProof/>
            <w:webHidden/>
          </w:rPr>
          <w:fldChar w:fldCharType="separate"/>
        </w:r>
        <w:r w:rsidR="00020064">
          <w:rPr>
            <w:noProof/>
            <w:webHidden/>
          </w:rPr>
          <w:t>17</w:t>
        </w:r>
        <w:r w:rsidR="00020064">
          <w:rPr>
            <w:noProof/>
            <w:webHidden/>
          </w:rPr>
          <w:fldChar w:fldCharType="end"/>
        </w:r>
      </w:hyperlink>
    </w:p>
    <w:p w14:paraId="2140A73D" w14:textId="77777777" w:rsidR="00020064" w:rsidRDefault="00303A7F">
      <w:pPr>
        <w:pStyle w:val="TOC1"/>
        <w:rPr>
          <w:rFonts w:asciiTheme="minorHAnsi" w:eastAsiaTheme="minorEastAsia" w:hAnsiTheme="minorHAnsi" w:cstheme="minorBidi"/>
          <w:b w:val="0"/>
          <w:bCs w:val="0"/>
          <w:caps w:val="0"/>
          <w:sz w:val="22"/>
        </w:rPr>
      </w:pPr>
      <w:hyperlink w:anchor="_Toc438202392" w:history="1">
        <w:r w:rsidR="00020064" w:rsidRPr="00CF3A1B">
          <w:rPr>
            <w:rStyle w:val="Hyperlink"/>
            <w:rFonts w:eastAsiaTheme="minorEastAsia"/>
            <w14:scene3d>
              <w14:camera w14:prst="orthographicFront"/>
              <w14:lightRig w14:rig="threePt" w14:dir="t">
                <w14:rot w14:lat="0" w14:lon="0" w14:rev="0"/>
              </w14:lightRig>
            </w14:scene3d>
          </w:rPr>
          <w:t>3</w:t>
        </w:r>
        <w:r w:rsidR="00020064">
          <w:rPr>
            <w:rFonts w:asciiTheme="minorHAnsi" w:eastAsiaTheme="minorEastAsia" w:hAnsiTheme="minorHAnsi" w:cstheme="minorBidi"/>
            <w:b w:val="0"/>
            <w:bCs w:val="0"/>
            <w:caps w:val="0"/>
            <w:sz w:val="22"/>
          </w:rPr>
          <w:tab/>
        </w:r>
        <w:r w:rsidR="00020064" w:rsidRPr="00CF3A1B">
          <w:rPr>
            <w:rStyle w:val="Hyperlink"/>
            <w:rFonts w:eastAsiaTheme="minorEastAsia"/>
          </w:rPr>
          <w:t>Assumptions</w:t>
        </w:r>
        <w:r w:rsidR="00020064">
          <w:rPr>
            <w:webHidden/>
          </w:rPr>
          <w:tab/>
        </w:r>
        <w:r w:rsidR="00020064">
          <w:rPr>
            <w:webHidden/>
          </w:rPr>
          <w:fldChar w:fldCharType="begin"/>
        </w:r>
        <w:r w:rsidR="00020064">
          <w:rPr>
            <w:webHidden/>
          </w:rPr>
          <w:instrText xml:space="preserve"> PAGEREF _Toc438202392 \h </w:instrText>
        </w:r>
        <w:r w:rsidR="00020064">
          <w:rPr>
            <w:webHidden/>
          </w:rPr>
        </w:r>
        <w:r w:rsidR="00020064">
          <w:rPr>
            <w:webHidden/>
          </w:rPr>
          <w:fldChar w:fldCharType="separate"/>
        </w:r>
        <w:r w:rsidR="00020064">
          <w:rPr>
            <w:webHidden/>
          </w:rPr>
          <w:t>22</w:t>
        </w:r>
        <w:r w:rsidR="00020064">
          <w:rPr>
            <w:webHidden/>
          </w:rPr>
          <w:fldChar w:fldCharType="end"/>
        </w:r>
      </w:hyperlink>
    </w:p>
    <w:p w14:paraId="485C9A2A" w14:textId="77777777" w:rsidR="00020064" w:rsidRDefault="00303A7F">
      <w:pPr>
        <w:pStyle w:val="TOC2"/>
        <w:tabs>
          <w:tab w:val="left" w:pos="480"/>
          <w:tab w:val="right" w:leader="dot" w:pos="9350"/>
        </w:tabs>
        <w:rPr>
          <w:rFonts w:asciiTheme="minorHAnsi" w:eastAsiaTheme="minorEastAsia" w:hAnsiTheme="minorHAnsi" w:cstheme="minorBidi"/>
          <w:b w:val="0"/>
          <w:bCs w:val="0"/>
          <w:noProof/>
          <w:sz w:val="22"/>
          <w:szCs w:val="22"/>
        </w:rPr>
      </w:pPr>
      <w:hyperlink w:anchor="_Toc438202393" w:history="1">
        <w:r w:rsidR="00020064" w:rsidRPr="00CF3A1B">
          <w:rPr>
            <w:rStyle w:val="Hyperlink"/>
            <w:rFonts w:eastAsiaTheme="minorEastAsia"/>
            <w:noProof/>
            <w14:scene3d>
              <w14:camera w14:prst="orthographicFront"/>
              <w14:lightRig w14:rig="threePt" w14:dir="t">
                <w14:rot w14:lat="0" w14:lon="0" w14:rev="0"/>
              </w14:lightRig>
            </w14:scene3d>
          </w:rPr>
          <w:t>3.1</w:t>
        </w:r>
        <w:r w:rsidR="00020064">
          <w:rPr>
            <w:rFonts w:asciiTheme="minorHAnsi" w:eastAsiaTheme="minorEastAsia" w:hAnsiTheme="minorHAnsi" w:cstheme="minorBidi"/>
            <w:b w:val="0"/>
            <w:bCs w:val="0"/>
            <w:noProof/>
            <w:sz w:val="22"/>
            <w:szCs w:val="22"/>
          </w:rPr>
          <w:tab/>
        </w:r>
        <w:r w:rsidR="00020064" w:rsidRPr="00CF3A1B">
          <w:rPr>
            <w:rStyle w:val="Hyperlink"/>
            <w:rFonts w:eastAsiaTheme="minorEastAsia"/>
            <w:noProof/>
          </w:rPr>
          <w:t>Footnotes &amp; Documentation of Sources</w:t>
        </w:r>
        <w:r w:rsidR="00020064">
          <w:rPr>
            <w:noProof/>
            <w:webHidden/>
          </w:rPr>
          <w:tab/>
        </w:r>
        <w:r w:rsidR="00020064">
          <w:rPr>
            <w:noProof/>
            <w:webHidden/>
          </w:rPr>
          <w:fldChar w:fldCharType="begin"/>
        </w:r>
        <w:r w:rsidR="00020064">
          <w:rPr>
            <w:noProof/>
            <w:webHidden/>
          </w:rPr>
          <w:instrText xml:space="preserve"> PAGEREF _Toc438202393 \h </w:instrText>
        </w:r>
        <w:r w:rsidR="00020064">
          <w:rPr>
            <w:noProof/>
            <w:webHidden/>
          </w:rPr>
        </w:r>
        <w:r w:rsidR="00020064">
          <w:rPr>
            <w:noProof/>
            <w:webHidden/>
          </w:rPr>
          <w:fldChar w:fldCharType="separate"/>
        </w:r>
        <w:r w:rsidR="00020064">
          <w:rPr>
            <w:noProof/>
            <w:webHidden/>
          </w:rPr>
          <w:t>22</w:t>
        </w:r>
        <w:r w:rsidR="00020064">
          <w:rPr>
            <w:noProof/>
            <w:webHidden/>
          </w:rPr>
          <w:fldChar w:fldCharType="end"/>
        </w:r>
      </w:hyperlink>
    </w:p>
    <w:p w14:paraId="23931048" w14:textId="77777777" w:rsidR="00020064" w:rsidRDefault="00303A7F">
      <w:pPr>
        <w:pStyle w:val="TOC2"/>
        <w:tabs>
          <w:tab w:val="left" w:pos="480"/>
          <w:tab w:val="right" w:leader="dot" w:pos="9350"/>
        </w:tabs>
        <w:rPr>
          <w:rFonts w:asciiTheme="minorHAnsi" w:eastAsiaTheme="minorEastAsia" w:hAnsiTheme="minorHAnsi" w:cstheme="minorBidi"/>
          <w:b w:val="0"/>
          <w:bCs w:val="0"/>
          <w:noProof/>
          <w:sz w:val="22"/>
          <w:szCs w:val="22"/>
        </w:rPr>
      </w:pPr>
      <w:hyperlink w:anchor="_Toc438202394" w:history="1">
        <w:r w:rsidR="00020064" w:rsidRPr="00CF3A1B">
          <w:rPr>
            <w:rStyle w:val="Hyperlink"/>
            <w:rFonts w:eastAsiaTheme="minorEastAsia"/>
            <w:noProof/>
            <w14:scene3d>
              <w14:camera w14:prst="orthographicFront"/>
              <w14:lightRig w14:rig="threePt" w14:dir="t">
                <w14:rot w14:lat="0" w14:lon="0" w14:rev="0"/>
              </w14:lightRig>
            </w14:scene3d>
          </w:rPr>
          <w:t>3.2</w:t>
        </w:r>
        <w:r w:rsidR="00020064">
          <w:rPr>
            <w:rFonts w:asciiTheme="minorHAnsi" w:eastAsiaTheme="minorEastAsia" w:hAnsiTheme="minorHAnsi" w:cstheme="minorBidi"/>
            <w:b w:val="0"/>
            <w:bCs w:val="0"/>
            <w:noProof/>
            <w:sz w:val="22"/>
            <w:szCs w:val="22"/>
          </w:rPr>
          <w:tab/>
        </w:r>
        <w:r w:rsidR="00020064" w:rsidRPr="00CF3A1B">
          <w:rPr>
            <w:rStyle w:val="Hyperlink"/>
            <w:rFonts w:eastAsiaTheme="minorEastAsia"/>
            <w:noProof/>
          </w:rPr>
          <w:t>General Savings Assumptions</w:t>
        </w:r>
        <w:r w:rsidR="00020064">
          <w:rPr>
            <w:noProof/>
            <w:webHidden/>
          </w:rPr>
          <w:tab/>
        </w:r>
        <w:r w:rsidR="00020064">
          <w:rPr>
            <w:noProof/>
            <w:webHidden/>
          </w:rPr>
          <w:fldChar w:fldCharType="begin"/>
        </w:r>
        <w:r w:rsidR="00020064">
          <w:rPr>
            <w:noProof/>
            <w:webHidden/>
          </w:rPr>
          <w:instrText xml:space="preserve"> PAGEREF _Toc438202394 \h </w:instrText>
        </w:r>
        <w:r w:rsidR="00020064">
          <w:rPr>
            <w:noProof/>
            <w:webHidden/>
          </w:rPr>
        </w:r>
        <w:r w:rsidR="00020064">
          <w:rPr>
            <w:noProof/>
            <w:webHidden/>
          </w:rPr>
          <w:fldChar w:fldCharType="separate"/>
        </w:r>
        <w:r w:rsidR="00020064">
          <w:rPr>
            <w:noProof/>
            <w:webHidden/>
          </w:rPr>
          <w:t>22</w:t>
        </w:r>
        <w:r w:rsidR="00020064">
          <w:rPr>
            <w:noProof/>
            <w:webHidden/>
          </w:rPr>
          <w:fldChar w:fldCharType="end"/>
        </w:r>
      </w:hyperlink>
    </w:p>
    <w:p w14:paraId="5BE45785" w14:textId="77777777" w:rsidR="00020064" w:rsidRDefault="00303A7F">
      <w:pPr>
        <w:pStyle w:val="TOC2"/>
        <w:tabs>
          <w:tab w:val="left" w:pos="480"/>
          <w:tab w:val="right" w:leader="dot" w:pos="9350"/>
        </w:tabs>
        <w:rPr>
          <w:rFonts w:asciiTheme="minorHAnsi" w:eastAsiaTheme="minorEastAsia" w:hAnsiTheme="minorHAnsi" w:cstheme="minorBidi"/>
          <w:b w:val="0"/>
          <w:bCs w:val="0"/>
          <w:noProof/>
          <w:sz w:val="22"/>
          <w:szCs w:val="22"/>
        </w:rPr>
      </w:pPr>
      <w:hyperlink w:anchor="_Toc438202395" w:history="1">
        <w:r w:rsidR="00020064" w:rsidRPr="00CF3A1B">
          <w:rPr>
            <w:rStyle w:val="Hyperlink"/>
            <w:rFonts w:eastAsiaTheme="minorEastAsia"/>
            <w:noProof/>
            <w14:scene3d>
              <w14:camera w14:prst="orthographicFront"/>
              <w14:lightRig w14:rig="threePt" w14:dir="t">
                <w14:rot w14:lat="0" w14:lon="0" w14:rev="0"/>
              </w14:lightRig>
            </w14:scene3d>
          </w:rPr>
          <w:t>3.3</w:t>
        </w:r>
        <w:r w:rsidR="00020064">
          <w:rPr>
            <w:rFonts w:asciiTheme="minorHAnsi" w:eastAsiaTheme="minorEastAsia" w:hAnsiTheme="minorHAnsi" w:cstheme="minorBidi"/>
            <w:b w:val="0"/>
            <w:bCs w:val="0"/>
            <w:noProof/>
            <w:sz w:val="22"/>
            <w:szCs w:val="22"/>
          </w:rPr>
          <w:tab/>
        </w:r>
        <w:r w:rsidR="00020064" w:rsidRPr="00CF3A1B">
          <w:rPr>
            <w:rStyle w:val="Hyperlink"/>
            <w:rFonts w:eastAsiaTheme="minorEastAsia"/>
            <w:noProof/>
          </w:rPr>
          <w:t>Shifting Baseline Assumptions</w:t>
        </w:r>
        <w:r w:rsidR="00020064">
          <w:rPr>
            <w:noProof/>
            <w:webHidden/>
          </w:rPr>
          <w:tab/>
        </w:r>
        <w:r w:rsidR="00020064">
          <w:rPr>
            <w:noProof/>
            <w:webHidden/>
          </w:rPr>
          <w:fldChar w:fldCharType="begin"/>
        </w:r>
        <w:r w:rsidR="00020064">
          <w:rPr>
            <w:noProof/>
            <w:webHidden/>
          </w:rPr>
          <w:instrText xml:space="preserve"> PAGEREF _Toc438202395 \h </w:instrText>
        </w:r>
        <w:r w:rsidR="00020064">
          <w:rPr>
            <w:noProof/>
            <w:webHidden/>
          </w:rPr>
        </w:r>
        <w:r w:rsidR="00020064">
          <w:rPr>
            <w:noProof/>
            <w:webHidden/>
          </w:rPr>
          <w:fldChar w:fldCharType="separate"/>
        </w:r>
        <w:r w:rsidR="00020064">
          <w:rPr>
            <w:noProof/>
            <w:webHidden/>
          </w:rPr>
          <w:t>23</w:t>
        </w:r>
        <w:r w:rsidR="00020064">
          <w:rPr>
            <w:noProof/>
            <w:webHidden/>
          </w:rPr>
          <w:fldChar w:fldCharType="end"/>
        </w:r>
      </w:hyperlink>
    </w:p>
    <w:p w14:paraId="61FE8073" w14:textId="77777777" w:rsidR="00020064" w:rsidRDefault="00303A7F">
      <w:pPr>
        <w:pStyle w:val="TOC3"/>
        <w:tabs>
          <w:tab w:val="left" w:pos="960"/>
          <w:tab w:val="right" w:leader="dot" w:pos="9350"/>
        </w:tabs>
        <w:rPr>
          <w:rFonts w:asciiTheme="minorHAnsi" w:eastAsiaTheme="minorEastAsia" w:hAnsiTheme="minorHAnsi" w:cstheme="minorBidi"/>
          <w:noProof/>
          <w:sz w:val="22"/>
          <w:szCs w:val="22"/>
        </w:rPr>
      </w:pPr>
      <w:hyperlink w:anchor="_Toc438202396" w:history="1">
        <w:r w:rsidR="00020064" w:rsidRPr="00CF3A1B">
          <w:rPr>
            <w:rStyle w:val="Hyperlink"/>
            <w:rFonts w:eastAsiaTheme="minorEastAsia"/>
            <w:noProof/>
            <w14:scene3d>
              <w14:camera w14:prst="orthographicFront"/>
              <w14:lightRig w14:rig="threePt" w14:dir="t">
                <w14:rot w14:lat="0" w14:lon="0" w14:rev="0"/>
              </w14:lightRig>
            </w14:scene3d>
          </w:rPr>
          <w:t>3.3.1</w:t>
        </w:r>
        <w:r w:rsidR="00020064">
          <w:rPr>
            <w:rFonts w:asciiTheme="minorHAnsi" w:eastAsiaTheme="minorEastAsia" w:hAnsiTheme="minorHAnsi" w:cstheme="minorBidi"/>
            <w:noProof/>
            <w:sz w:val="22"/>
            <w:szCs w:val="22"/>
          </w:rPr>
          <w:tab/>
        </w:r>
        <w:r w:rsidR="00020064" w:rsidRPr="00CF3A1B">
          <w:rPr>
            <w:rStyle w:val="Hyperlink"/>
            <w:rFonts w:eastAsiaTheme="minorEastAsia"/>
            <w:noProof/>
          </w:rPr>
          <w:t>CFL and T5/T8 Linear Fluorescents Baseline Assumptions</w:t>
        </w:r>
        <w:r w:rsidR="00020064">
          <w:rPr>
            <w:noProof/>
            <w:webHidden/>
          </w:rPr>
          <w:tab/>
        </w:r>
        <w:r w:rsidR="00020064">
          <w:rPr>
            <w:noProof/>
            <w:webHidden/>
          </w:rPr>
          <w:fldChar w:fldCharType="begin"/>
        </w:r>
        <w:r w:rsidR="00020064">
          <w:rPr>
            <w:noProof/>
            <w:webHidden/>
          </w:rPr>
          <w:instrText xml:space="preserve"> PAGEREF _Toc438202396 \h </w:instrText>
        </w:r>
        <w:r w:rsidR="00020064">
          <w:rPr>
            <w:noProof/>
            <w:webHidden/>
          </w:rPr>
        </w:r>
        <w:r w:rsidR="00020064">
          <w:rPr>
            <w:noProof/>
            <w:webHidden/>
          </w:rPr>
          <w:fldChar w:fldCharType="separate"/>
        </w:r>
        <w:r w:rsidR="00020064">
          <w:rPr>
            <w:noProof/>
            <w:webHidden/>
          </w:rPr>
          <w:t>23</w:t>
        </w:r>
        <w:r w:rsidR="00020064">
          <w:rPr>
            <w:noProof/>
            <w:webHidden/>
          </w:rPr>
          <w:fldChar w:fldCharType="end"/>
        </w:r>
      </w:hyperlink>
    </w:p>
    <w:p w14:paraId="7B92B4A2" w14:textId="77777777" w:rsidR="00020064" w:rsidRDefault="00303A7F">
      <w:pPr>
        <w:pStyle w:val="TOC3"/>
        <w:tabs>
          <w:tab w:val="left" w:pos="960"/>
          <w:tab w:val="right" w:leader="dot" w:pos="9350"/>
        </w:tabs>
        <w:rPr>
          <w:rFonts w:asciiTheme="minorHAnsi" w:eastAsiaTheme="minorEastAsia" w:hAnsiTheme="minorHAnsi" w:cstheme="minorBidi"/>
          <w:noProof/>
          <w:sz w:val="22"/>
          <w:szCs w:val="22"/>
        </w:rPr>
      </w:pPr>
      <w:hyperlink w:anchor="_Toc438202397" w:history="1">
        <w:r w:rsidR="00020064" w:rsidRPr="00CF3A1B">
          <w:rPr>
            <w:rStyle w:val="Hyperlink"/>
            <w:rFonts w:eastAsiaTheme="minorEastAsia"/>
            <w:noProof/>
            <w14:scene3d>
              <w14:camera w14:prst="orthographicFront"/>
              <w14:lightRig w14:rig="threePt" w14:dir="t">
                <w14:rot w14:lat="0" w14:lon="0" w14:rev="0"/>
              </w14:lightRig>
            </w14:scene3d>
          </w:rPr>
          <w:t>3.3.2</w:t>
        </w:r>
        <w:r w:rsidR="00020064">
          <w:rPr>
            <w:rFonts w:asciiTheme="minorHAnsi" w:eastAsiaTheme="minorEastAsia" w:hAnsiTheme="minorHAnsi" w:cstheme="minorBidi"/>
            <w:noProof/>
            <w:sz w:val="22"/>
            <w:szCs w:val="22"/>
          </w:rPr>
          <w:tab/>
        </w:r>
        <w:r w:rsidR="00020064" w:rsidRPr="00CF3A1B">
          <w:rPr>
            <w:rStyle w:val="Hyperlink"/>
            <w:rFonts w:eastAsiaTheme="minorEastAsia"/>
            <w:noProof/>
          </w:rPr>
          <w:t>Early Replacement Baseline Assumptions</w:t>
        </w:r>
        <w:r w:rsidR="00020064">
          <w:rPr>
            <w:noProof/>
            <w:webHidden/>
          </w:rPr>
          <w:tab/>
        </w:r>
        <w:r w:rsidR="00020064">
          <w:rPr>
            <w:noProof/>
            <w:webHidden/>
          </w:rPr>
          <w:fldChar w:fldCharType="begin"/>
        </w:r>
        <w:r w:rsidR="00020064">
          <w:rPr>
            <w:noProof/>
            <w:webHidden/>
          </w:rPr>
          <w:instrText xml:space="preserve"> PAGEREF _Toc438202397 \h </w:instrText>
        </w:r>
        <w:r w:rsidR="00020064">
          <w:rPr>
            <w:noProof/>
            <w:webHidden/>
          </w:rPr>
        </w:r>
        <w:r w:rsidR="00020064">
          <w:rPr>
            <w:noProof/>
            <w:webHidden/>
          </w:rPr>
          <w:fldChar w:fldCharType="separate"/>
        </w:r>
        <w:r w:rsidR="00020064">
          <w:rPr>
            <w:noProof/>
            <w:webHidden/>
          </w:rPr>
          <w:t>23</w:t>
        </w:r>
        <w:r w:rsidR="00020064">
          <w:rPr>
            <w:noProof/>
            <w:webHidden/>
          </w:rPr>
          <w:fldChar w:fldCharType="end"/>
        </w:r>
      </w:hyperlink>
    </w:p>
    <w:p w14:paraId="4628AA88" w14:textId="77777777" w:rsidR="00020064" w:rsidRDefault="00303A7F">
      <w:pPr>
        <w:pStyle w:val="TOC3"/>
        <w:tabs>
          <w:tab w:val="left" w:pos="960"/>
          <w:tab w:val="right" w:leader="dot" w:pos="9350"/>
        </w:tabs>
        <w:rPr>
          <w:rFonts w:asciiTheme="minorHAnsi" w:eastAsiaTheme="minorEastAsia" w:hAnsiTheme="minorHAnsi" w:cstheme="minorBidi"/>
          <w:noProof/>
          <w:sz w:val="22"/>
          <w:szCs w:val="22"/>
        </w:rPr>
      </w:pPr>
      <w:hyperlink w:anchor="_Toc438202398" w:history="1">
        <w:r w:rsidR="00020064" w:rsidRPr="00CF3A1B">
          <w:rPr>
            <w:rStyle w:val="Hyperlink"/>
            <w:rFonts w:eastAsiaTheme="minorEastAsia"/>
            <w:noProof/>
            <w14:scene3d>
              <w14:camera w14:prst="orthographicFront"/>
              <w14:lightRig w14:rig="threePt" w14:dir="t">
                <w14:rot w14:lat="0" w14:lon="0" w14:rev="0"/>
              </w14:lightRig>
            </w14:scene3d>
          </w:rPr>
          <w:t>3.3.3</w:t>
        </w:r>
        <w:r w:rsidR="00020064">
          <w:rPr>
            <w:rFonts w:asciiTheme="minorHAnsi" w:eastAsiaTheme="minorEastAsia" w:hAnsiTheme="minorHAnsi" w:cstheme="minorBidi"/>
            <w:noProof/>
            <w:sz w:val="22"/>
            <w:szCs w:val="22"/>
          </w:rPr>
          <w:tab/>
        </w:r>
        <w:r w:rsidR="00020064" w:rsidRPr="00CF3A1B">
          <w:rPr>
            <w:rStyle w:val="Hyperlink"/>
            <w:rFonts w:eastAsiaTheme="minorEastAsia"/>
            <w:noProof/>
          </w:rPr>
          <w:t>Furnace Baseline</w:t>
        </w:r>
        <w:r w:rsidR="00020064">
          <w:rPr>
            <w:noProof/>
            <w:webHidden/>
          </w:rPr>
          <w:tab/>
        </w:r>
        <w:r w:rsidR="00020064">
          <w:rPr>
            <w:noProof/>
            <w:webHidden/>
          </w:rPr>
          <w:fldChar w:fldCharType="begin"/>
        </w:r>
        <w:r w:rsidR="00020064">
          <w:rPr>
            <w:noProof/>
            <w:webHidden/>
          </w:rPr>
          <w:instrText xml:space="preserve"> PAGEREF _Toc438202398 \h </w:instrText>
        </w:r>
        <w:r w:rsidR="00020064">
          <w:rPr>
            <w:noProof/>
            <w:webHidden/>
          </w:rPr>
        </w:r>
        <w:r w:rsidR="00020064">
          <w:rPr>
            <w:noProof/>
            <w:webHidden/>
          </w:rPr>
          <w:fldChar w:fldCharType="separate"/>
        </w:r>
        <w:r w:rsidR="00020064">
          <w:rPr>
            <w:noProof/>
            <w:webHidden/>
          </w:rPr>
          <w:t>24</w:t>
        </w:r>
        <w:r w:rsidR="00020064">
          <w:rPr>
            <w:noProof/>
            <w:webHidden/>
          </w:rPr>
          <w:fldChar w:fldCharType="end"/>
        </w:r>
      </w:hyperlink>
    </w:p>
    <w:p w14:paraId="2122EAAA" w14:textId="77777777" w:rsidR="00020064" w:rsidRDefault="00303A7F">
      <w:pPr>
        <w:pStyle w:val="TOC2"/>
        <w:tabs>
          <w:tab w:val="left" w:pos="480"/>
          <w:tab w:val="right" w:leader="dot" w:pos="9350"/>
        </w:tabs>
        <w:rPr>
          <w:rFonts w:asciiTheme="minorHAnsi" w:eastAsiaTheme="minorEastAsia" w:hAnsiTheme="minorHAnsi" w:cstheme="minorBidi"/>
          <w:b w:val="0"/>
          <w:bCs w:val="0"/>
          <w:noProof/>
          <w:sz w:val="22"/>
          <w:szCs w:val="22"/>
        </w:rPr>
      </w:pPr>
      <w:hyperlink w:anchor="_Toc438202399" w:history="1">
        <w:r w:rsidR="00020064" w:rsidRPr="00CF3A1B">
          <w:rPr>
            <w:rStyle w:val="Hyperlink"/>
            <w:rFonts w:eastAsiaTheme="minorEastAsia"/>
            <w:noProof/>
            <w14:scene3d>
              <w14:camera w14:prst="orthographicFront"/>
              <w14:lightRig w14:rig="threePt" w14:dir="t">
                <w14:rot w14:lat="0" w14:lon="0" w14:rev="0"/>
              </w14:lightRig>
            </w14:scene3d>
          </w:rPr>
          <w:t>3.4</w:t>
        </w:r>
        <w:r w:rsidR="00020064">
          <w:rPr>
            <w:rFonts w:asciiTheme="minorHAnsi" w:eastAsiaTheme="minorEastAsia" w:hAnsiTheme="minorHAnsi" w:cstheme="minorBidi"/>
            <w:b w:val="0"/>
            <w:bCs w:val="0"/>
            <w:noProof/>
            <w:sz w:val="22"/>
            <w:szCs w:val="22"/>
          </w:rPr>
          <w:tab/>
        </w:r>
        <w:r w:rsidR="00020064" w:rsidRPr="00CF3A1B">
          <w:rPr>
            <w:rStyle w:val="Hyperlink"/>
            <w:rFonts w:eastAsiaTheme="minorEastAsia"/>
            <w:noProof/>
          </w:rPr>
          <w:t>Glossary</w:t>
        </w:r>
        <w:r w:rsidR="00020064">
          <w:rPr>
            <w:noProof/>
            <w:webHidden/>
          </w:rPr>
          <w:tab/>
        </w:r>
        <w:r w:rsidR="00020064">
          <w:rPr>
            <w:noProof/>
            <w:webHidden/>
          </w:rPr>
          <w:fldChar w:fldCharType="begin"/>
        </w:r>
        <w:r w:rsidR="00020064">
          <w:rPr>
            <w:noProof/>
            <w:webHidden/>
          </w:rPr>
          <w:instrText xml:space="preserve"> PAGEREF _Toc438202399 \h </w:instrText>
        </w:r>
        <w:r w:rsidR="00020064">
          <w:rPr>
            <w:noProof/>
            <w:webHidden/>
          </w:rPr>
        </w:r>
        <w:r w:rsidR="00020064">
          <w:rPr>
            <w:noProof/>
            <w:webHidden/>
          </w:rPr>
          <w:fldChar w:fldCharType="separate"/>
        </w:r>
        <w:r w:rsidR="00020064">
          <w:rPr>
            <w:noProof/>
            <w:webHidden/>
          </w:rPr>
          <w:t>26</w:t>
        </w:r>
        <w:r w:rsidR="00020064">
          <w:rPr>
            <w:noProof/>
            <w:webHidden/>
          </w:rPr>
          <w:fldChar w:fldCharType="end"/>
        </w:r>
      </w:hyperlink>
    </w:p>
    <w:p w14:paraId="53914BA1" w14:textId="77777777" w:rsidR="00020064" w:rsidRDefault="00303A7F">
      <w:pPr>
        <w:pStyle w:val="TOC2"/>
        <w:tabs>
          <w:tab w:val="left" w:pos="480"/>
          <w:tab w:val="right" w:leader="dot" w:pos="9350"/>
        </w:tabs>
        <w:rPr>
          <w:rFonts w:asciiTheme="minorHAnsi" w:eastAsiaTheme="minorEastAsia" w:hAnsiTheme="minorHAnsi" w:cstheme="minorBidi"/>
          <w:b w:val="0"/>
          <w:bCs w:val="0"/>
          <w:noProof/>
          <w:sz w:val="22"/>
          <w:szCs w:val="22"/>
        </w:rPr>
      </w:pPr>
      <w:hyperlink w:anchor="_Toc438202400" w:history="1">
        <w:r w:rsidR="00020064" w:rsidRPr="00CF3A1B">
          <w:rPr>
            <w:rStyle w:val="Hyperlink"/>
            <w:rFonts w:eastAsiaTheme="minorEastAsia"/>
            <w:noProof/>
            <w14:scene3d>
              <w14:camera w14:prst="orthographicFront"/>
              <w14:lightRig w14:rig="threePt" w14:dir="t">
                <w14:rot w14:lat="0" w14:lon="0" w14:rev="0"/>
              </w14:lightRig>
            </w14:scene3d>
          </w:rPr>
          <w:t>3.5</w:t>
        </w:r>
        <w:r w:rsidR="00020064">
          <w:rPr>
            <w:rFonts w:asciiTheme="minorHAnsi" w:eastAsiaTheme="minorEastAsia" w:hAnsiTheme="minorHAnsi" w:cstheme="minorBidi"/>
            <w:b w:val="0"/>
            <w:bCs w:val="0"/>
            <w:noProof/>
            <w:sz w:val="22"/>
            <w:szCs w:val="22"/>
          </w:rPr>
          <w:tab/>
        </w:r>
        <w:r w:rsidR="00020064" w:rsidRPr="00CF3A1B">
          <w:rPr>
            <w:rStyle w:val="Hyperlink"/>
            <w:rFonts w:eastAsiaTheme="minorEastAsia"/>
            <w:noProof/>
          </w:rPr>
          <w:t>Electrical Loadshapes (kWh)</w:t>
        </w:r>
        <w:r w:rsidR="00020064">
          <w:rPr>
            <w:noProof/>
            <w:webHidden/>
          </w:rPr>
          <w:tab/>
        </w:r>
        <w:r w:rsidR="00020064">
          <w:rPr>
            <w:noProof/>
            <w:webHidden/>
          </w:rPr>
          <w:fldChar w:fldCharType="begin"/>
        </w:r>
        <w:r w:rsidR="00020064">
          <w:rPr>
            <w:noProof/>
            <w:webHidden/>
          </w:rPr>
          <w:instrText xml:space="preserve"> PAGEREF _Toc438202400 \h </w:instrText>
        </w:r>
        <w:r w:rsidR="00020064">
          <w:rPr>
            <w:noProof/>
            <w:webHidden/>
          </w:rPr>
        </w:r>
        <w:r w:rsidR="00020064">
          <w:rPr>
            <w:noProof/>
            <w:webHidden/>
          </w:rPr>
          <w:fldChar w:fldCharType="separate"/>
        </w:r>
        <w:r w:rsidR="00020064">
          <w:rPr>
            <w:noProof/>
            <w:webHidden/>
          </w:rPr>
          <w:t>32</w:t>
        </w:r>
        <w:r w:rsidR="00020064">
          <w:rPr>
            <w:noProof/>
            <w:webHidden/>
          </w:rPr>
          <w:fldChar w:fldCharType="end"/>
        </w:r>
      </w:hyperlink>
    </w:p>
    <w:p w14:paraId="080F5175" w14:textId="77777777" w:rsidR="00020064" w:rsidRDefault="00303A7F">
      <w:pPr>
        <w:pStyle w:val="TOC2"/>
        <w:tabs>
          <w:tab w:val="left" w:pos="480"/>
          <w:tab w:val="right" w:leader="dot" w:pos="9350"/>
        </w:tabs>
        <w:rPr>
          <w:rFonts w:asciiTheme="minorHAnsi" w:eastAsiaTheme="minorEastAsia" w:hAnsiTheme="minorHAnsi" w:cstheme="minorBidi"/>
          <w:b w:val="0"/>
          <w:bCs w:val="0"/>
          <w:noProof/>
          <w:sz w:val="22"/>
          <w:szCs w:val="22"/>
        </w:rPr>
      </w:pPr>
      <w:hyperlink w:anchor="_Toc438202401" w:history="1">
        <w:r w:rsidR="00020064" w:rsidRPr="00CF3A1B">
          <w:rPr>
            <w:rStyle w:val="Hyperlink"/>
            <w:rFonts w:eastAsiaTheme="minorEastAsia"/>
            <w:noProof/>
            <w14:scene3d>
              <w14:camera w14:prst="orthographicFront"/>
              <w14:lightRig w14:rig="threePt" w14:dir="t">
                <w14:rot w14:lat="0" w14:lon="0" w14:rev="0"/>
              </w14:lightRig>
            </w14:scene3d>
          </w:rPr>
          <w:t>3.6</w:t>
        </w:r>
        <w:r w:rsidR="00020064">
          <w:rPr>
            <w:rFonts w:asciiTheme="minorHAnsi" w:eastAsiaTheme="minorEastAsia" w:hAnsiTheme="minorHAnsi" w:cstheme="minorBidi"/>
            <w:b w:val="0"/>
            <w:bCs w:val="0"/>
            <w:noProof/>
            <w:sz w:val="22"/>
            <w:szCs w:val="22"/>
          </w:rPr>
          <w:tab/>
        </w:r>
        <w:r w:rsidR="00020064" w:rsidRPr="00CF3A1B">
          <w:rPr>
            <w:rStyle w:val="Hyperlink"/>
            <w:rFonts w:eastAsiaTheme="minorEastAsia"/>
            <w:noProof/>
          </w:rPr>
          <w:t>Summer Peak Period Definition (kW)</w:t>
        </w:r>
        <w:r w:rsidR="00020064">
          <w:rPr>
            <w:noProof/>
            <w:webHidden/>
          </w:rPr>
          <w:tab/>
        </w:r>
        <w:r w:rsidR="00020064">
          <w:rPr>
            <w:noProof/>
            <w:webHidden/>
          </w:rPr>
          <w:fldChar w:fldCharType="begin"/>
        </w:r>
        <w:r w:rsidR="00020064">
          <w:rPr>
            <w:noProof/>
            <w:webHidden/>
          </w:rPr>
          <w:instrText xml:space="preserve"> PAGEREF _Toc438202401 \h </w:instrText>
        </w:r>
        <w:r w:rsidR="00020064">
          <w:rPr>
            <w:noProof/>
            <w:webHidden/>
          </w:rPr>
        </w:r>
        <w:r w:rsidR="00020064">
          <w:rPr>
            <w:noProof/>
            <w:webHidden/>
          </w:rPr>
          <w:fldChar w:fldCharType="separate"/>
        </w:r>
        <w:r w:rsidR="00020064">
          <w:rPr>
            <w:noProof/>
            <w:webHidden/>
          </w:rPr>
          <w:t>43</w:t>
        </w:r>
        <w:r w:rsidR="00020064">
          <w:rPr>
            <w:noProof/>
            <w:webHidden/>
          </w:rPr>
          <w:fldChar w:fldCharType="end"/>
        </w:r>
      </w:hyperlink>
    </w:p>
    <w:p w14:paraId="4EB4B38B" w14:textId="77777777" w:rsidR="00020064" w:rsidRDefault="00303A7F">
      <w:pPr>
        <w:pStyle w:val="TOC2"/>
        <w:tabs>
          <w:tab w:val="left" w:pos="480"/>
          <w:tab w:val="right" w:leader="dot" w:pos="9350"/>
        </w:tabs>
        <w:rPr>
          <w:rFonts w:asciiTheme="minorHAnsi" w:eastAsiaTheme="minorEastAsia" w:hAnsiTheme="minorHAnsi" w:cstheme="minorBidi"/>
          <w:b w:val="0"/>
          <w:bCs w:val="0"/>
          <w:noProof/>
          <w:sz w:val="22"/>
          <w:szCs w:val="22"/>
        </w:rPr>
      </w:pPr>
      <w:hyperlink w:anchor="_Toc438202402" w:history="1">
        <w:r w:rsidR="00020064" w:rsidRPr="00CF3A1B">
          <w:rPr>
            <w:rStyle w:val="Hyperlink"/>
            <w:rFonts w:eastAsiaTheme="minorEastAsia"/>
            <w:noProof/>
            <w14:scene3d>
              <w14:camera w14:prst="orthographicFront"/>
              <w14:lightRig w14:rig="threePt" w14:dir="t">
                <w14:rot w14:lat="0" w14:lon="0" w14:rev="0"/>
              </w14:lightRig>
            </w14:scene3d>
          </w:rPr>
          <w:t>3.7</w:t>
        </w:r>
        <w:r w:rsidR="00020064">
          <w:rPr>
            <w:rFonts w:asciiTheme="minorHAnsi" w:eastAsiaTheme="minorEastAsia" w:hAnsiTheme="minorHAnsi" w:cstheme="minorBidi"/>
            <w:b w:val="0"/>
            <w:bCs w:val="0"/>
            <w:noProof/>
            <w:sz w:val="22"/>
            <w:szCs w:val="22"/>
          </w:rPr>
          <w:tab/>
        </w:r>
        <w:r w:rsidR="00020064" w:rsidRPr="00CF3A1B">
          <w:rPr>
            <w:rStyle w:val="Hyperlink"/>
            <w:rFonts w:eastAsiaTheme="minorEastAsia"/>
            <w:noProof/>
          </w:rPr>
          <w:t>Heating and Cooling Degree-Day Data</w:t>
        </w:r>
        <w:r w:rsidR="00020064">
          <w:rPr>
            <w:noProof/>
            <w:webHidden/>
          </w:rPr>
          <w:tab/>
        </w:r>
        <w:r w:rsidR="00020064">
          <w:rPr>
            <w:noProof/>
            <w:webHidden/>
          </w:rPr>
          <w:fldChar w:fldCharType="begin"/>
        </w:r>
        <w:r w:rsidR="00020064">
          <w:rPr>
            <w:noProof/>
            <w:webHidden/>
          </w:rPr>
          <w:instrText xml:space="preserve"> PAGEREF _Toc438202402 \h </w:instrText>
        </w:r>
        <w:r w:rsidR="00020064">
          <w:rPr>
            <w:noProof/>
            <w:webHidden/>
          </w:rPr>
        </w:r>
        <w:r w:rsidR="00020064">
          <w:rPr>
            <w:noProof/>
            <w:webHidden/>
          </w:rPr>
          <w:fldChar w:fldCharType="separate"/>
        </w:r>
        <w:r w:rsidR="00020064">
          <w:rPr>
            <w:noProof/>
            <w:webHidden/>
          </w:rPr>
          <w:t>44</w:t>
        </w:r>
        <w:r w:rsidR="00020064">
          <w:rPr>
            <w:noProof/>
            <w:webHidden/>
          </w:rPr>
          <w:fldChar w:fldCharType="end"/>
        </w:r>
      </w:hyperlink>
    </w:p>
    <w:p w14:paraId="0558C4A0" w14:textId="77777777" w:rsidR="00020064" w:rsidRDefault="00303A7F">
      <w:pPr>
        <w:pStyle w:val="TOC2"/>
        <w:tabs>
          <w:tab w:val="left" w:pos="480"/>
          <w:tab w:val="right" w:leader="dot" w:pos="9350"/>
        </w:tabs>
        <w:rPr>
          <w:rFonts w:asciiTheme="minorHAnsi" w:eastAsiaTheme="minorEastAsia" w:hAnsiTheme="minorHAnsi" w:cstheme="minorBidi"/>
          <w:b w:val="0"/>
          <w:bCs w:val="0"/>
          <w:noProof/>
          <w:sz w:val="22"/>
          <w:szCs w:val="22"/>
        </w:rPr>
      </w:pPr>
      <w:hyperlink w:anchor="_Toc438202403" w:history="1">
        <w:r w:rsidR="00020064" w:rsidRPr="00CF3A1B">
          <w:rPr>
            <w:rStyle w:val="Hyperlink"/>
            <w:rFonts w:eastAsiaTheme="minorEastAsia"/>
            <w:noProof/>
            <w14:scene3d>
              <w14:camera w14:prst="orthographicFront"/>
              <w14:lightRig w14:rig="threePt" w14:dir="t">
                <w14:rot w14:lat="0" w14:lon="0" w14:rev="0"/>
              </w14:lightRig>
            </w14:scene3d>
          </w:rPr>
          <w:t>3.8</w:t>
        </w:r>
        <w:r w:rsidR="00020064">
          <w:rPr>
            <w:rFonts w:asciiTheme="minorHAnsi" w:eastAsiaTheme="minorEastAsia" w:hAnsiTheme="minorHAnsi" w:cstheme="minorBidi"/>
            <w:b w:val="0"/>
            <w:bCs w:val="0"/>
            <w:noProof/>
            <w:sz w:val="22"/>
            <w:szCs w:val="22"/>
          </w:rPr>
          <w:tab/>
        </w:r>
        <w:r w:rsidR="00020064" w:rsidRPr="00CF3A1B">
          <w:rPr>
            <w:rStyle w:val="Hyperlink"/>
            <w:rFonts w:eastAsiaTheme="minorEastAsia"/>
            <w:noProof/>
          </w:rPr>
          <w:t>Measure Incremental Cost Definition</w:t>
        </w:r>
        <w:r w:rsidR="00020064">
          <w:rPr>
            <w:noProof/>
            <w:webHidden/>
          </w:rPr>
          <w:tab/>
        </w:r>
        <w:r w:rsidR="00020064">
          <w:rPr>
            <w:noProof/>
            <w:webHidden/>
          </w:rPr>
          <w:fldChar w:fldCharType="begin"/>
        </w:r>
        <w:r w:rsidR="00020064">
          <w:rPr>
            <w:noProof/>
            <w:webHidden/>
          </w:rPr>
          <w:instrText xml:space="preserve"> PAGEREF _Toc438202403 \h </w:instrText>
        </w:r>
        <w:r w:rsidR="00020064">
          <w:rPr>
            <w:noProof/>
            <w:webHidden/>
          </w:rPr>
        </w:r>
        <w:r w:rsidR="00020064">
          <w:rPr>
            <w:noProof/>
            <w:webHidden/>
          </w:rPr>
          <w:fldChar w:fldCharType="separate"/>
        </w:r>
        <w:r w:rsidR="00020064">
          <w:rPr>
            <w:noProof/>
            <w:webHidden/>
          </w:rPr>
          <w:t>49</w:t>
        </w:r>
        <w:r w:rsidR="00020064">
          <w:rPr>
            <w:noProof/>
            <w:webHidden/>
          </w:rPr>
          <w:fldChar w:fldCharType="end"/>
        </w:r>
      </w:hyperlink>
    </w:p>
    <w:p w14:paraId="397BDB88" w14:textId="77777777" w:rsidR="00020064" w:rsidRDefault="00303A7F">
      <w:pPr>
        <w:pStyle w:val="TOC2"/>
        <w:tabs>
          <w:tab w:val="left" w:pos="480"/>
          <w:tab w:val="right" w:leader="dot" w:pos="9350"/>
        </w:tabs>
        <w:rPr>
          <w:rFonts w:asciiTheme="minorHAnsi" w:eastAsiaTheme="minorEastAsia" w:hAnsiTheme="minorHAnsi" w:cstheme="minorBidi"/>
          <w:b w:val="0"/>
          <w:bCs w:val="0"/>
          <w:noProof/>
          <w:sz w:val="22"/>
          <w:szCs w:val="22"/>
        </w:rPr>
      </w:pPr>
      <w:hyperlink w:anchor="_Toc438202404" w:history="1">
        <w:r w:rsidR="00020064" w:rsidRPr="00CF3A1B">
          <w:rPr>
            <w:rStyle w:val="Hyperlink"/>
            <w:rFonts w:eastAsiaTheme="minorEastAsia"/>
            <w:noProof/>
            <w14:scene3d>
              <w14:camera w14:prst="orthographicFront"/>
              <w14:lightRig w14:rig="threePt" w14:dir="t">
                <w14:rot w14:lat="0" w14:lon="0" w14:rev="0"/>
              </w14:lightRig>
            </w14:scene3d>
          </w:rPr>
          <w:t>3.9</w:t>
        </w:r>
        <w:r w:rsidR="00020064">
          <w:rPr>
            <w:rFonts w:asciiTheme="minorHAnsi" w:eastAsiaTheme="minorEastAsia" w:hAnsiTheme="minorHAnsi" w:cstheme="minorBidi"/>
            <w:b w:val="0"/>
            <w:bCs w:val="0"/>
            <w:noProof/>
            <w:sz w:val="22"/>
            <w:szCs w:val="22"/>
          </w:rPr>
          <w:tab/>
        </w:r>
        <w:r w:rsidR="00020064" w:rsidRPr="00CF3A1B">
          <w:rPr>
            <w:rStyle w:val="Hyperlink"/>
            <w:rFonts w:eastAsiaTheme="minorEastAsia"/>
            <w:noProof/>
          </w:rPr>
          <w:t>O&amp;M Costs and the Weighted Average Cost of Capital (WACC)</w:t>
        </w:r>
        <w:r w:rsidR="00020064">
          <w:rPr>
            <w:noProof/>
            <w:webHidden/>
          </w:rPr>
          <w:tab/>
        </w:r>
        <w:r w:rsidR="00020064">
          <w:rPr>
            <w:noProof/>
            <w:webHidden/>
          </w:rPr>
          <w:fldChar w:fldCharType="begin"/>
        </w:r>
        <w:r w:rsidR="00020064">
          <w:rPr>
            <w:noProof/>
            <w:webHidden/>
          </w:rPr>
          <w:instrText xml:space="preserve"> PAGEREF _Toc438202404 \h </w:instrText>
        </w:r>
        <w:r w:rsidR="00020064">
          <w:rPr>
            <w:noProof/>
            <w:webHidden/>
          </w:rPr>
        </w:r>
        <w:r w:rsidR="00020064">
          <w:rPr>
            <w:noProof/>
            <w:webHidden/>
          </w:rPr>
          <w:fldChar w:fldCharType="separate"/>
        </w:r>
        <w:r w:rsidR="00020064">
          <w:rPr>
            <w:noProof/>
            <w:webHidden/>
          </w:rPr>
          <w:t>51</w:t>
        </w:r>
        <w:r w:rsidR="00020064">
          <w:rPr>
            <w:noProof/>
            <w:webHidden/>
          </w:rPr>
          <w:fldChar w:fldCharType="end"/>
        </w:r>
      </w:hyperlink>
    </w:p>
    <w:p w14:paraId="5FA1CD17" w14:textId="77777777" w:rsidR="00020064" w:rsidRDefault="00303A7F">
      <w:pPr>
        <w:pStyle w:val="TOC2"/>
        <w:tabs>
          <w:tab w:val="left" w:pos="720"/>
          <w:tab w:val="right" w:leader="dot" w:pos="9350"/>
        </w:tabs>
        <w:rPr>
          <w:rFonts w:asciiTheme="minorHAnsi" w:eastAsiaTheme="minorEastAsia" w:hAnsiTheme="minorHAnsi" w:cstheme="minorBidi"/>
          <w:b w:val="0"/>
          <w:bCs w:val="0"/>
          <w:noProof/>
          <w:sz w:val="22"/>
          <w:szCs w:val="22"/>
        </w:rPr>
      </w:pPr>
      <w:hyperlink w:anchor="_Toc438202405" w:history="1">
        <w:r w:rsidR="00020064" w:rsidRPr="00CF3A1B">
          <w:rPr>
            <w:rStyle w:val="Hyperlink"/>
            <w:rFonts w:eastAsiaTheme="minorEastAsia"/>
            <w:noProof/>
            <w14:scene3d>
              <w14:camera w14:prst="orthographicFront"/>
              <w14:lightRig w14:rig="threePt" w14:dir="t">
                <w14:rot w14:lat="0" w14:lon="0" w14:rev="0"/>
              </w14:lightRig>
            </w14:scene3d>
          </w:rPr>
          <w:t>3.10</w:t>
        </w:r>
        <w:r w:rsidR="00020064">
          <w:rPr>
            <w:rFonts w:asciiTheme="minorHAnsi" w:eastAsiaTheme="minorEastAsia" w:hAnsiTheme="minorHAnsi" w:cstheme="minorBidi"/>
            <w:b w:val="0"/>
            <w:bCs w:val="0"/>
            <w:noProof/>
            <w:sz w:val="22"/>
            <w:szCs w:val="22"/>
          </w:rPr>
          <w:tab/>
        </w:r>
        <w:r w:rsidR="00020064" w:rsidRPr="00CF3A1B">
          <w:rPr>
            <w:rStyle w:val="Hyperlink"/>
            <w:rFonts w:eastAsiaTheme="minorEastAsia"/>
            <w:noProof/>
          </w:rPr>
          <w:t>Interactive Effects</w:t>
        </w:r>
        <w:r w:rsidR="00020064">
          <w:rPr>
            <w:noProof/>
            <w:webHidden/>
          </w:rPr>
          <w:tab/>
        </w:r>
        <w:r w:rsidR="00020064">
          <w:rPr>
            <w:noProof/>
            <w:webHidden/>
          </w:rPr>
          <w:fldChar w:fldCharType="begin"/>
        </w:r>
        <w:r w:rsidR="00020064">
          <w:rPr>
            <w:noProof/>
            <w:webHidden/>
          </w:rPr>
          <w:instrText xml:space="preserve"> PAGEREF _Toc438202405 \h </w:instrText>
        </w:r>
        <w:r w:rsidR="00020064">
          <w:rPr>
            <w:noProof/>
            <w:webHidden/>
          </w:rPr>
        </w:r>
        <w:r w:rsidR="00020064">
          <w:rPr>
            <w:noProof/>
            <w:webHidden/>
          </w:rPr>
          <w:fldChar w:fldCharType="separate"/>
        </w:r>
        <w:r w:rsidR="00020064">
          <w:rPr>
            <w:noProof/>
            <w:webHidden/>
          </w:rPr>
          <w:t>52</w:t>
        </w:r>
        <w:r w:rsidR="00020064">
          <w:rPr>
            <w:noProof/>
            <w:webHidden/>
          </w:rPr>
          <w:fldChar w:fldCharType="end"/>
        </w:r>
      </w:hyperlink>
    </w:p>
    <w:p w14:paraId="2CC92049" w14:textId="68DE66AC" w:rsidR="00A574A9" w:rsidRPr="008C394A" w:rsidRDefault="00F432E6" w:rsidP="008C394A">
      <w:pPr>
        <w:rPr>
          <w:rStyle w:val="BookTitle"/>
          <w:rFonts w:asciiTheme="minorHAnsi" w:hAnsiTheme="minorHAnsi"/>
          <w:szCs w:val="24"/>
        </w:rPr>
      </w:pPr>
      <w:r>
        <w:rPr>
          <w:rStyle w:val="BookTitle"/>
          <w:rFonts w:asciiTheme="majorHAnsi" w:hAnsiTheme="majorHAnsi"/>
          <w:sz w:val="24"/>
          <w:szCs w:val="24"/>
        </w:rPr>
        <w:fldChar w:fldCharType="end"/>
      </w:r>
      <w:bookmarkStart w:id="34" w:name="_Toc315354074"/>
      <w:bookmarkEnd w:id="33"/>
      <w:r w:rsidR="008C394A" w:rsidRPr="008C394A">
        <w:rPr>
          <w:rStyle w:val="BookTitle"/>
          <w:rFonts w:asciiTheme="minorHAnsi" w:hAnsiTheme="minorHAnsi"/>
          <w:szCs w:val="24"/>
        </w:rPr>
        <w:t>Volume 2: Commercial and Industrial Measures</w:t>
      </w:r>
    </w:p>
    <w:p w14:paraId="159AA5FC" w14:textId="5FB6A908" w:rsidR="008C394A" w:rsidRPr="008C394A" w:rsidRDefault="008C394A" w:rsidP="008C394A">
      <w:pPr>
        <w:rPr>
          <w:rStyle w:val="BookTitle"/>
          <w:rFonts w:asciiTheme="minorHAnsi" w:hAnsiTheme="minorHAnsi"/>
          <w:szCs w:val="24"/>
        </w:rPr>
      </w:pPr>
      <w:r w:rsidRPr="008C394A">
        <w:rPr>
          <w:rStyle w:val="BookTitle"/>
          <w:rFonts w:asciiTheme="minorHAnsi" w:hAnsiTheme="minorHAnsi"/>
          <w:szCs w:val="24"/>
        </w:rPr>
        <w:t>Volume 3: Residential Measures</w:t>
      </w:r>
    </w:p>
    <w:p w14:paraId="7C40DEF7" w14:textId="20BC55B6" w:rsidR="008C394A" w:rsidRPr="008C394A" w:rsidRDefault="008C394A" w:rsidP="008C394A">
      <w:pPr>
        <w:rPr>
          <w:rStyle w:val="BookTitle"/>
          <w:rFonts w:asciiTheme="minorHAnsi" w:hAnsiTheme="minorHAnsi"/>
          <w:szCs w:val="24"/>
        </w:rPr>
      </w:pPr>
      <w:r w:rsidRPr="008C394A">
        <w:rPr>
          <w:rStyle w:val="BookTitle"/>
          <w:rFonts w:asciiTheme="minorHAnsi" w:hAnsiTheme="minorHAnsi"/>
          <w:szCs w:val="24"/>
        </w:rPr>
        <w:t>Volume 4: Cross-Cutting Measures and Attachments</w:t>
      </w:r>
    </w:p>
    <w:p w14:paraId="22B10FD8" w14:textId="77777777" w:rsidR="008C394A" w:rsidRDefault="008C394A" w:rsidP="00B55FE0">
      <w:pPr>
        <w:rPr>
          <w:rStyle w:val="BookTitle"/>
          <w:rFonts w:asciiTheme="majorHAnsi" w:hAnsiTheme="majorHAnsi"/>
          <w:sz w:val="24"/>
          <w:szCs w:val="24"/>
        </w:rPr>
      </w:pPr>
    </w:p>
    <w:p w14:paraId="53D8F681" w14:textId="77777777" w:rsidR="008C394A" w:rsidRDefault="008C394A" w:rsidP="00B55FE0">
      <w:pPr>
        <w:rPr>
          <w:rStyle w:val="BookTitle"/>
          <w:rFonts w:asciiTheme="majorHAnsi" w:hAnsiTheme="majorHAnsi"/>
          <w:sz w:val="24"/>
          <w:szCs w:val="24"/>
        </w:rPr>
        <w:sectPr w:rsidR="008C394A" w:rsidSect="00C44DDB">
          <w:headerReference w:type="default" r:id="rId10"/>
          <w:pgSz w:w="12240" w:h="15840"/>
          <w:pgMar w:top="1440" w:right="1440" w:bottom="1440" w:left="1440" w:header="720" w:footer="720" w:gutter="0"/>
          <w:pgNumType w:fmt="lowerRoman"/>
          <w:cols w:space="720"/>
          <w:docGrid w:linePitch="360"/>
        </w:sectPr>
      </w:pPr>
    </w:p>
    <w:p w14:paraId="0038204D" w14:textId="2C1C1E18" w:rsidR="00B55FE0" w:rsidRDefault="00CD31F7" w:rsidP="00CD31F7">
      <w:pPr>
        <w:jc w:val="center"/>
      </w:pPr>
      <w:r>
        <w:lastRenderedPageBreak/>
        <w:t>Tables and Figures</w:t>
      </w:r>
    </w:p>
    <w:p w14:paraId="3AE84D70" w14:textId="2854DDB8" w:rsidR="00A574A9" w:rsidRDefault="00CD31F7" w:rsidP="00CD31F7">
      <w:pPr>
        <w:jc w:val="center"/>
        <w:rPr>
          <w:rFonts w:cs="Arial"/>
          <w:kern w:val="32"/>
          <w:sz w:val="32"/>
          <w:szCs w:val="32"/>
        </w:rPr>
      </w:pPr>
      <w:r>
        <w:t>In process</w:t>
      </w:r>
    </w:p>
    <w:p w14:paraId="043BE1F3" w14:textId="77777777" w:rsidR="00415A53" w:rsidRDefault="00415A53" w:rsidP="00415A53">
      <w:pPr>
        <w:rPr>
          <w:rFonts w:eastAsiaTheme="minorEastAsia"/>
        </w:rPr>
        <w:sectPr w:rsidR="00415A53" w:rsidSect="00C44DDB">
          <w:headerReference w:type="default" r:id="rId11"/>
          <w:pgSz w:w="12240" w:h="15840"/>
          <w:pgMar w:top="1440" w:right="1440" w:bottom="1440" w:left="1440" w:header="720" w:footer="720" w:gutter="0"/>
          <w:pgNumType w:fmt="lowerRoman"/>
          <w:cols w:space="720"/>
          <w:docGrid w:linePitch="360"/>
        </w:sectPr>
      </w:pPr>
    </w:p>
    <w:p w14:paraId="0857CEB2" w14:textId="53A9687B" w:rsidR="008E5EB6" w:rsidRPr="00600A72" w:rsidRDefault="008E5EB6" w:rsidP="00600A72">
      <w:pPr>
        <w:pStyle w:val="Heading1"/>
      </w:pPr>
      <w:bookmarkStart w:id="35" w:name="_Toc319585387"/>
      <w:bookmarkStart w:id="36" w:name="_Ref326053118"/>
      <w:bookmarkStart w:id="37" w:name="_Toc333218978"/>
      <w:bookmarkStart w:id="38" w:name="_Toc437594083"/>
      <w:bookmarkStart w:id="39" w:name="_Toc437856287"/>
      <w:bookmarkStart w:id="40" w:name="_Toc437957185"/>
      <w:bookmarkStart w:id="41" w:name="_Toc438040348"/>
      <w:bookmarkStart w:id="42" w:name="_Toc438202385"/>
      <w:r w:rsidRPr="00600A72">
        <w:lastRenderedPageBreak/>
        <w:t>Purpose</w:t>
      </w:r>
      <w:bookmarkEnd w:id="35"/>
      <w:r w:rsidRPr="00600A72">
        <w:t xml:space="preserve"> of the TRM</w:t>
      </w:r>
      <w:bookmarkEnd w:id="36"/>
      <w:bookmarkEnd w:id="37"/>
      <w:bookmarkEnd w:id="38"/>
      <w:bookmarkEnd w:id="39"/>
      <w:bookmarkEnd w:id="40"/>
      <w:bookmarkEnd w:id="41"/>
      <w:bookmarkEnd w:id="42"/>
    </w:p>
    <w:p w14:paraId="2BA132FB" w14:textId="77777777" w:rsidR="008E5EB6" w:rsidRPr="00D552A3" w:rsidRDefault="008E5EB6" w:rsidP="008E5EB6">
      <w:bookmarkStart w:id="43" w:name="_Toc311470075"/>
      <w:r w:rsidRPr="00D552A3">
        <w:t>The purpose of the Illinois Statewide Technical Reference Manual (TRM) is to provide a transparent and consistent basis for calculating energy (</w:t>
      </w:r>
      <w:r>
        <w:t xml:space="preserve">electric </w:t>
      </w:r>
      <w:r w:rsidRPr="00D552A3">
        <w:t xml:space="preserve">kilowatt-hours </w:t>
      </w:r>
      <w:r>
        <w:t xml:space="preserve">(kWh) and natural gas </w:t>
      </w:r>
      <w:r w:rsidRPr="00D552A3">
        <w:t>therms) and capacity (</w:t>
      </w:r>
      <w:r>
        <w:t xml:space="preserve">electric </w:t>
      </w:r>
      <w:r w:rsidRPr="00D552A3">
        <w:t>kilowatts (kW</w:t>
      </w:r>
      <w:r>
        <w:t>)</w:t>
      </w:r>
      <w:r w:rsidRPr="00D552A3">
        <w:t>) savings generated by the State of Illinois’ energy efficiency programs</w:t>
      </w:r>
      <w:r w:rsidRPr="00D552A3">
        <w:rPr>
          <w:rStyle w:val="FootnoteReference"/>
        </w:rPr>
        <w:footnoteReference w:id="1"/>
      </w:r>
      <w:r w:rsidRPr="00D552A3">
        <w:t xml:space="preserve"> which are administered by the Department of Commerce and Economic Opportunity (DCEO) and the state’s largest electric and gas </w:t>
      </w:r>
      <w:r>
        <w:t>Utilities</w:t>
      </w:r>
      <w:r w:rsidRPr="00D552A3">
        <w:rPr>
          <w:rStyle w:val="FootnoteReference"/>
        </w:rPr>
        <w:footnoteReference w:id="2"/>
      </w:r>
      <w:r w:rsidRPr="00D552A3">
        <w:t xml:space="preserve"> (collectively, Program Administrators).</w:t>
      </w:r>
    </w:p>
    <w:p w14:paraId="622D9033" w14:textId="77777777" w:rsidR="008E5EB6" w:rsidRPr="00D552A3" w:rsidRDefault="008E5EB6" w:rsidP="008E5EB6">
      <w:r w:rsidRPr="00D552A3">
        <w:t xml:space="preserve">The TRM is a technical document that is filed with the Illinois Commerce Commission (Commission or ICC) </w:t>
      </w:r>
      <w:r w:rsidRPr="009B4481">
        <w:t>and</w:t>
      </w:r>
      <w:r w:rsidRPr="00D552A3">
        <w:t xml:space="preserve"> is intended to fulfill a series of objectives, including:</w:t>
      </w:r>
    </w:p>
    <w:p w14:paraId="0901E1E4" w14:textId="77777777" w:rsidR="008E5EB6" w:rsidRPr="00D552A3" w:rsidRDefault="008E5EB6" w:rsidP="008E5EB6">
      <w:pPr>
        <w:pStyle w:val="ListParagraph"/>
        <w:widowControl/>
        <w:numPr>
          <w:ilvl w:val="0"/>
          <w:numId w:val="3"/>
        </w:numPr>
        <w:contextualSpacing w:val="0"/>
      </w:pPr>
      <w:r w:rsidRPr="00D552A3">
        <w:t>“Serve as a common reference document for all… stakeholders, [Program Administrators], and the Commission, so as to provide transparency to all parties regarding savings assumptions and calculations and the underlying sources of those assumptions and calculations.</w:t>
      </w:r>
    </w:p>
    <w:p w14:paraId="28438C18" w14:textId="77777777" w:rsidR="008E5EB6" w:rsidRPr="00D552A3" w:rsidRDefault="008E5EB6" w:rsidP="008E5EB6">
      <w:pPr>
        <w:pStyle w:val="ListParagraph"/>
        <w:widowControl/>
        <w:numPr>
          <w:ilvl w:val="0"/>
          <w:numId w:val="3"/>
        </w:numPr>
        <w:contextualSpacing w:val="0"/>
      </w:pPr>
      <w:r w:rsidRPr="00D552A3">
        <w:t>Support the calculation of the Illinois Total Resource Cost test</w:t>
      </w:r>
      <w:r>
        <w:rPr>
          <w:vertAlign w:val="superscript"/>
        </w:rPr>
        <w:t>[</w:t>
      </w:r>
      <w:r w:rsidRPr="00D552A3">
        <w:rPr>
          <w:rStyle w:val="FootnoteReference"/>
          <w:szCs w:val="20"/>
        </w:rPr>
        <w:footnoteReference w:id="3"/>
      </w:r>
      <w:r>
        <w:rPr>
          <w:vertAlign w:val="superscript"/>
        </w:rPr>
        <w:t>]</w:t>
      </w:r>
      <w:r w:rsidRPr="00D552A3">
        <w:rPr>
          <w:sz w:val="16"/>
          <w:szCs w:val="16"/>
        </w:rPr>
        <w:t xml:space="preserve"> </w:t>
      </w:r>
      <w:r w:rsidRPr="00D552A3">
        <w:t>(“TRC”), as well as other cost-benefit tests in support of program design, evaluation and regulatory compliance. Actual cost-benefit calculations and the calculation of avoided costs will not be part of this TRM.</w:t>
      </w:r>
    </w:p>
    <w:p w14:paraId="42624B43" w14:textId="77777777" w:rsidR="008E5EB6" w:rsidRPr="00D552A3" w:rsidRDefault="008E5EB6" w:rsidP="008E5EB6">
      <w:pPr>
        <w:pStyle w:val="ListParagraph"/>
        <w:widowControl/>
        <w:numPr>
          <w:ilvl w:val="0"/>
          <w:numId w:val="3"/>
        </w:numPr>
        <w:contextualSpacing w:val="0"/>
      </w:pPr>
      <w:r w:rsidRPr="00D552A3">
        <w:t>Identify gaps in robust, primary data for Illinois, that can be addressed via evaluation efforts and/or other targeted end-use studies.</w:t>
      </w:r>
      <w:r w:rsidRPr="00D552A3">
        <w:rPr>
          <w:rFonts w:ascii="SymbolMT" w:hAnsi="SymbolMT" w:cs="SymbolMT"/>
        </w:rPr>
        <w:t xml:space="preserve"> </w:t>
      </w:r>
    </w:p>
    <w:p w14:paraId="4FEE1B50" w14:textId="77777777" w:rsidR="008E5EB6" w:rsidRPr="00D552A3" w:rsidRDefault="008E5EB6" w:rsidP="008E5EB6">
      <w:pPr>
        <w:pStyle w:val="ListParagraph"/>
        <w:widowControl/>
        <w:numPr>
          <w:ilvl w:val="0"/>
          <w:numId w:val="3"/>
        </w:numPr>
        <w:contextualSpacing w:val="0"/>
      </w:pPr>
      <w:r w:rsidRPr="00D552A3">
        <w:t>[</w:t>
      </w:r>
      <w:r>
        <w:t>Provide</w:t>
      </w:r>
      <w:r w:rsidRPr="00D552A3">
        <w:t>] a process for periodically updating and maintaining records, and preserve a clear record of what deemed parameters are/were in effect at what times to facilitate evaluation and data accuracy reviews.</w:t>
      </w:r>
    </w:p>
    <w:p w14:paraId="7C9A9AF5" w14:textId="77777777" w:rsidR="008E5EB6" w:rsidRDefault="008E5EB6" w:rsidP="008E5EB6">
      <w:pPr>
        <w:pStyle w:val="ListParagraph"/>
        <w:widowControl/>
        <w:numPr>
          <w:ilvl w:val="0"/>
          <w:numId w:val="3"/>
        </w:numPr>
        <w:contextualSpacing w:val="0"/>
      </w:pPr>
      <w:r w:rsidRPr="00D552A3">
        <w:t xml:space="preserve">…[S]upport coincident peak capacity (for electric) savings estimates and calculations for electric </w:t>
      </w:r>
      <w:r>
        <w:t>utilities</w:t>
      </w:r>
      <w:r w:rsidRPr="00D552A3">
        <w:t xml:space="preserve"> in a manner consistent with the methodologies employed by the utility’s Regional Transmission Organization (“RTO”), as well as those necessary for statewide Illinois tracking of coincident peak capacity impacts.”</w:t>
      </w:r>
      <w:r w:rsidRPr="00D552A3">
        <w:rPr>
          <w:rStyle w:val="FootnoteReference"/>
        </w:rPr>
        <w:footnoteReference w:id="4"/>
      </w:r>
    </w:p>
    <w:p w14:paraId="5237B378" w14:textId="77777777" w:rsidR="00415A53" w:rsidRDefault="00415A53" w:rsidP="00415A53">
      <w:pPr>
        <w:widowControl/>
      </w:pPr>
    </w:p>
    <w:p w14:paraId="3DECF635" w14:textId="77777777" w:rsidR="00415A53" w:rsidRPr="00D552A3" w:rsidRDefault="00415A53" w:rsidP="00415A53">
      <w:pPr>
        <w:widowControl/>
      </w:pPr>
    </w:p>
    <w:p w14:paraId="46AE3382" w14:textId="77777777" w:rsidR="00415A53" w:rsidRDefault="00415A53" w:rsidP="008E5EB6">
      <w:pPr>
        <w:widowControl/>
        <w:spacing w:after="200" w:line="276" w:lineRule="auto"/>
        <w:jc w:val="left"/>
        <w:rPr>
          <w:rFonts w:cs="Arial"/>
          <w:bCs/>
          <w:iCs/>
          <w:sz w:val="28"/>
          <w:szCs w:val="28"/>
        </w:rPr>
        <w:sectPr w:rsidR="00415A53" w:rsidSect="00C44DDB">
          <w:headerReference w:type="default" r:id="rId12"/>
          <w:footerReference w:type="default" r:id="rId13"/>
          <w:pgSz w:w="12240" w:h="15840"/>
          <w:pgMar w:top="1440" w:right="1440" w:bottom="1440" w:left="1440" w:header="720" w:footer="720" w:gutter="0"/>
          <w:pgNumType w:start="1"/>
          <w:cols w:space="720"/>
          <w:docGrid w:linePitch="360"/>
        </w:sectPr>
      </w:pPr>
      <w:bookmarkStart w:id="45" w:name="_Toc333218979"/>
      <w:bookmarkEnd w:id="43"/>
    </w:p>
    <w:p w14:paraId="23FADD6B" w14:textId="67204883" w:rsidR="00B55FE0" w:rsidRPr="00415A53" w:rsidRDefault="00B55FE0" w:rsidP="00415A53">
      <w:pPr>
        <w:pStyle w:val="Heading2"/>
      </w:pPr>
      <w:bookmarkStart w:id="46" w:name="_Toc437856288"/>
      <w:bookmarkStart w:id="47" w:name="_Toc437957186"/>
      <w:bookmarkStart w:id="48" w:name="_Toc438040349"/>
      <w:bookmarkStart w:id="49" w:name="_Toc438202386"/>
      <w:bookmarkEnd w:id="45"/>
      <w:r w:rsidRPr="00415A53">
        <w:lastRenderedPageBreak/>
        <w:t>Acknowledgements</w:t>
      </w:r>
      <w:bookmarkEnd w:id="46"/>
      <w:bookmarkEnd w:id="47"/>
      <w:bookmarkEnd w:id="48"/>
      <w:bookmarkEnd w:id="49"/>
    </w:p>
    <w:p w14:paraId="6A0D0784" w14:textId="77777777" w:rsidR="00B55FE0" w:rsidRDefault="00B55FE0" w:rsidP="00B55FE0">
      <w:pPr>
        <w:widowControl/>
        <w:jc w:val="left"/>
        <w:rPr>
          <w:rFonts w:cs="Calibri"/>
          <w:color w:val="000000"/>
          <w:spacing w:val="5"/>
          <w:kern w:val="28"/>
          <w:sz w:val="22"/>
        </w:rPr>
      </w:pPr>
    </w:p>
    <w:p w14:paraId="10E65542" w14:textId="77777777" w:rsidR="00DA676C" w:rsidRPr="002F27B8" w:rsidRDefault="00DA676C" w:rsidP="00DA676C">
      <w:pPr>
        <w:widowControl/>
        <w:jc w:val="left"/>
        <w:rPr>
          <w:szCs w:val="20"/>
        </w:rPr>
      </w:pPr>
      <w:r w:rsidRPr="002F27B8">
        <w:rPr>
          <w:szCs w:val="20"/>
        </w:rPr>
        <w:t xml:space="preserve">This document was created through collaboration amongst the members of the Illinois Energy Efficiency Stakeholder Advisory Group (SAG).  The SAG is an open forum where interested parties may participate in the evolution of Illinois’ energy efficiency programs.  Parties wishing to participate in the SAG process may do so by visiting </w:t>
      </w:r>
      <w:r w:rsidRPr="00FB4240">
        <w:rPr>
          <w:szCs w:val="20"/>
        </w:rPr>
        <w:t>http://www.ilsag.info/questions.html</w:t>
      </w:r>
      <w:r w:rsidRPr="002F27B8">
        <w:rPr>
          <w:szCs w:val="20"/>
        </w:rPr>
        <w:t xml:space="preserve"> and contacting the Independent Facilitator at </w:t>
      </w:r>
      <w:r w:rsidRPr="00FB4240">
        <w:rPr>
          <w:szCs w:val="20"/>
        </w:rPr>
        <w:t>Annette.Beitel@FutEE.biz</w:t>
      </w:r>
      <w:r w:rsidRPr="002F27B8">
        <w:rPr>
          <w:szCs w:val="20"/>
        </w:rPr>
        <w:t xml:space="preserve">.   Parties wishing to participate in the Technical Advisory Committee (TAC), a subcommittee of the SAG, may do so by contacting the TRM Administrator at </w:t>
      </w:r>
      <w:r w:rsidRPr="00FB4240">
        <w:rPr>
          <w:szCs w:val="20"/>
        </w:rPr>
        <w:t>iltrmadministrator@veic.org</w:t>
      </w:r>
      <w:r w:rsidRPr="002F27B8">
        <w:rPr>
          <w:szCs w:val="20"/>
        </w:rPr>
        <w:t>.</w:t>
      </w:r>
    </w:p>
    <w:p w14:paraId="6F617394" w14:textId="77777777" w:rsidR="00DA676C" w:rsidRPr="004563A5" w:rsidRDefault="00DA676C" w:rsidP="00DA676C">
      <w:pPr>
        <w:widowControl/>
        <w:jc w:val="left"/>
        <w:rPr>
          <w:rFonts w:cs="Calibri"/>
          <w:color w:val="000000"/>
          <w:spacing w:val="5"/>
          <w:kern w:val="28"/>
          <w:sz w:val="22"/>
        </w:rPr>
      </w:pPr>
    </w:p>
    <w:tbl>
      <w:tblPr>
        <w:tblW w:w="5984" w:type="dxa"/>
        <w:jc w:val="center"/>
        <w:tblLook w:val="04A0" w:firstRow="1" w:lastRow="0" w:firstColumn="1" w:lastColumn="0" w:noHBand="0" w:noVBand="1"/>
      </w:tblPr>
      <w:tblGrid>
        <w:gridCol w:w="5984"/>
        <w:tblGridChange w:id="50">
          <w:tblGrid>
            <w:gridCol w:w="5984"/>
          </w:tblGrid>
        </w:tblGridChange>
      </w:tblGrid>
      <w:tr w:rsidR="00DA676C" w:rsidRPr="00280744" w14:paraId="61F4E122" w14:textId="77777777" w:rsidTr="00A24242">
        <w:trPr>
          <w:trHeight w:val="300"/>
          <w:jc w:val="center"/>
        </w:trPr>
        <w:tc>
          <w:tcPr>
            <w:tcW w:w="5984"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tcPr>
          <w:p w14:paraId="089BF439" w14:textId="77777777" w:rsidR="00DA676C" w:rsidRPr="00280744" w:rsidRDefault="00DA676C" w:rsidP="00A24242">
            <w:pPr>
              <w:jc w:val="center"/>
              <w:rPr>
                <w:b/>
                <w:color w:val="FFFFFF" w:themeColor="background1"/>
              </w:rPr>
            </w:pPr>
            <w:r w:rsidRPr="00280744">
              <w:rPr>
                <w:b/>
                <w:color w:val="FFFFFF" w:themeColor="background1"/>
              </w:rPr>
              <w:t>SAG Stakeholders</w:t>
            </w:r>
            <w:r w:rsidRPr="00280744">
              <w:rPr>
                <w:b/>
                <w:color w:val="FFFFFF" w:themeColor="background1"/>
                <w:vertAlign w:val="superscript"/>
              </w:rPr>
              <w:footnoteReference w:id="5"/>
            </w:r>
          </w:p>
        </w:tc>
      </w:tr>
      <w:tr w:rsidR="00DA676C" w:rsidRPr="00280744" w14:paraId="2E4E0C4F" w14:textId="77777777" w:rsidTr="00A24242">
        <w:trPr>
          <w:trHeight w:val="30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6DB88F" w14:textId="77777777" w:rsidR="00DA676C" w:rsidRPr="00280744" w:rsidRDefault="00DA676C" w:rsidP="00A24242">
            <w:r w:rsidRPr="00280744">
              <w:t>Ameren Illinois Company (Ameren)</w:t>
            </w:r>
          </w:p>
        </w:tc>
      </w:tr>
      <w:tr w:rsidR="00DA676C" w:rsidRPr="00280744" w14:paraId="08D618E8" w14:textId="77777777" w:rsidTr="00A24242">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033AFBAF" w14:textId="77777777" w:rsidR="00DA676C" w:rsidRPr="00280744" w:rsidRDefault="00DA676C" w:rsidP="00A24242">
            <w:r w:rsidRPr="00280744">
              <w:t>Citizen's Utility Board (CUB)</w:t>
            </w:r>
          </w:p>
        </w:tc>
      </w:tr>
      <w:tr w:rsidR="00DA676C" w:rsidRPr="00280744" w14:paraId="6FCBE3AA" w14:textId="77777777" w:rsidTr="00A24242">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188635D5" w14:textId="77777777" w:rsidR="00DA676C" w:rsidRPr="00280744" w:rsidRDefault="00DA676C" w:rsidP="00A24242">
            <w:r w:rsidRPr="00280744">
              <w:t>City of Chicago</w:t>
            </w:r>
          </w:p>
        </w:tc>
      </w:tr>
      <w:tr w:rsidR="00DA676C" w:rsidRPr="00280744" w14:paraId="56CFA608" w14:textId="77777777" w:rsidTr="00A24242">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7BE9E3A8" w14:textId="77777777" w:rsidR="00DA676C" w:rsidRPr="00280744" w:rsidRDefault="00DA676C" w:rsidP="00A24242">
            <w:r w:rsidRPr="00280744">
              <w:t>Commonwealth Edison Company (ComEd)</w:t>
            </w:r>
          </w:p>
        </w:tc>
      </w:tr>
      <w:tr w:rsidR="00DA676C" w:rsidRPr="00280744" w14:paraId="567D993B" w14:textId="77777777" w:rsidTr="00A24242">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77216070" w14:textId="77777777" w:rsidR="00DA676C" w:rsidRPr="00280744" w:rsidRDefault="00DA676C" w:rsidP="00A24242">
            <w:r>
              <w:t>Elevate Energy</w:t>
            </w:r>
          </w:p>
        </w:tc>
      </w:tr>
      <w:tr w:rsidR="00DA676C" w:rsidRPr="00280744" w14:paraId="72D3C87B" w14:textId="77777777" w:rsidTr="00A24242">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2B6C3FAE" w14:textId="77777777" w:rsidR="00DA676C" w:rsidRPr="00280744" w:rsidRDefault="00DA676C" w:rsidP="00A24242">
            <w:r w:rsidRPr="00280744">
              <w:t>Energy Resources Center at the University of Illinois, Chicago (ERC)</w:t>
            </w:r>
          </w:p>
        </w:tc>
      </w:tr>
      <w:tr w:rsidR="00DA676C" w:rsidRPr="00280744" w14:paraId="57A7B933" w14:textId="77777777" w:rsidTr="00A24242">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41BF0175" w14:textId="77777777" w:rsidR="00DA676C" w:rsidRPr="00280744" w:rsidRDefault="00DA676C" w:rsidP="00A24242">
            <w:r w:rsidRPr="00280744">
              <w:t>Environment IL</w:t>
            </w:r>
          </w:p>
        </w:tc>
      </w:tr>
      <w:tr w:rsidR="00DA676C" w:rsidRPr="00280744" w14:paraId="28E7D5EF" w14:textId="77777777" w:rsidTr="00A24242">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5878AF3F" w14:textId="77777777" w:rsidR="00DA676C" w:rsidRPr="00280744" w:rsidRDefault="00DA676C" w:rsidP="00A24242">
            <w:r w:rsidRPr="00280744">
              <w:t>Environmental Law and Policy Center (ELPC)</w:t>
            </w:r>
          </w:p>
        </w:tc>
      </w:tr>
      <w:tr w:rsidR="00DA676C" w:rsidRPr="00280744" w14:paraId="65BEF148" w14:textId="77777777" w:rsidTr="00A24242">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610707B1" w14:textId="77777777" w:rsidR="00DA676C" w:rsidRPr="00280744" w:rsidRDefault="00DA676C" w:rsidP="00A24242">
            <w:r w:rsidRPr="00280744">
              <w:t>Future Energy Enterprises LLC</w:t>
            </w:r>
          </w:p>
        </w:tc>
      </w:tr>
      <w:tr w:rsidR="00DA676C" w:rsidRPr="00280744" w14:paraId="22BEAB2D" w14:textId="77777777" w:rsidTr="00A24242">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693B4B25" w14:textId="77777777" w:rsidR="00DA676C" w:rsidRPr="00280744" w:rsidRDefault="00DA676C" w:rsidP="00A24242">
            <w:r w:rsidRPr="00280744">
              <w:t>Illinois Attorney General's Office (AG)</w:t>
            </w:r>
          </w:p>
        </w:tc>
      </w:tr>
      <w:tr w:rsidR="00DA676C" w:rsidRPr="00280744" w14:paraId="77D2BF58" w14:textId="77777777" w:rsidTr="00A24242">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07B9A3EF" w14:textId="77777777" w:rsidR="00DA676C" w:rsidRPr="00280744" w:rsidRDefault="00DA676C" w:rsidP="00A24242">
            <w:r w:rsidRPr="00280744">
              <w:t>Illinois Commerce Commission Staff (ICC Staff)</w:t>
            </w:r>
          </w:p>
        </w:tc>
      </w:tr>
      <w:tr w:rsidR="00DA676C" w:rsidRPr="00280744" w14:paraId="00DECB6E" w14:textId="77777777" w:rsidTr="00A24242">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6B0383A9" w14:textId="77777777" w:rsidR="00DA676C" w:rsidRPr="00280744" w:rsidRDefault="00DA676C" w:rsidP="00A24242">
            <w:r w:rsidRPr="00280744">
              <w:t>Illinois Department of Commerce and Economic Opportunity (DCEO)</w:t>
            </w:r>
          </w:p>
        </w:tc>
      </w:tr>
      <w:tr w:rsidR="00DA676C" w:rsidRPr="00280744" w14:paraId="6ACB815B" w14:textId="77777777" w:rsidTr="00A24242">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7E2EF720" w14:textId="77777777" w:rsidR="00DA676C" w:rsidRPr="00280744" w:rsidRDefault="00DA676C" w:rsidP="00A24242">
            <w:r w:rsidRPr="00280744">
              <w:t>Independent Evaluators (ADM, Cadmus, Itron, Navigant)</w:t>
            </w:r>
          </w:p>
        </w:tc>
      </w:tr>
      <w:tr w:rsidR="00DA676C" w:rsidRPr="00280744" w:rsidDel="002B7D5F" w14:paraId="3DFE6778" w14:textId="77777777" w:rsidTr="00A24242">
        <w:trPr>
          <w:trHeight w:val="300"/>
          <w:jc w:val="center"/>
          <w:del w:id="51" w:author="Samuel Dent" w:date="2015-12-03T08:52:00Z"/>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1C2E79AB" w14:textId="77777777" w:rsidR="00DA676C" w:rsidRPr="00280744" w:rsidDel="002B7D5F" w:rsidRDefault="00DA676C" w:rsidP="00A24242">
            <w:pPr>
              <w:rPr>
                <w:del w:id="52" w:author="Samuel Dent" w:date="2015-12-03T08:52:00Z"/>
              </w:rPr>
            </w:pPr>
            <w:del w:id="53" w:author="Samuel Dent" w:date="2015-12-03T08:52:00Z">
              <w:r w:rsidRPr="00280744" w:rsidDel="002B7D5F">
                <w:delText>Integrys (Peoples Gas and North Shore Gas)</w:delText>
              </w:r>
            </w:del>
          </w:p>
        </w:tc>
      </w:tr>
      <w:tr w:rsidR="00DA676C" w:rsidRPr="00280744" w14:paraId="5E8DECF4" w14:textId="77777777" w:rsidTr="00A24242">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63D431F8" w14:textId="77777777" w:rsidR="00DA676C" w:rsidRPr="00280744" w:rsidRDefault="00DA676C" w:rsidP="00A24242">
            <w:r w:rsidRPr="00280744">
              <w:t>Metropolitan Mayor's Caucus (MMC)</w:t>
            </w:r>
          </w:p>
        </w:tc>
      </w:tr>
      <w:tr w:rsidR="00DA676C" w:rsidRPr="00280744" w14:paraId="6E9DBEA2" w14:textId="77777777" w:rsidTr="00A24242">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05C84222" w14:textId="77777777" w:rsidR="00DA676C" w:rsidRPr="00280744" w:rsidRDefault="00DA676C" w:rsidP="00A24242">
            <w:r w:rsidRPr="00280744">
              <w:t>Midwest Energy Efficiency Association (MEEA)</w:t>
            </w:r>
          </w:p>
        </w:tc>
      </w:tr>
      <w:tr w:rsidR="00DA676C" w:rsidRPr="00280744" w14:paraId="0D86AEFA" w14:textId="77777777" w:rsidTr="00A24242">
        <w:trPr>
          <w:trHeight w:val="30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34A7341B" w14:textId="77777777" w:rsidR="00DA676C" w:rsidRPr="00280744" w:rsidRDefault="00DA676C" w:rsidP="00A24242">
            <w:r w:rsidRPr="00280744">
              <w:t>Natural Resources Defense Council (NRDC)</w:t>
            </w:r>
          </w:p>
        </w:tc>
      </w:tr>
      <w:tr w:rsidR="00DA676C" w:rsidRPr="00280744" w14:paraId="4E772D22" w14:textId="77777777" w:rsidTr="00A24242">
        <w:tblPrEx>
          <w:tblW w:w="5984" w:type="dxa"/>
          <w:jc w:val="center"/>
          <w:tblPrExChange w:id="54" w:author="Samuel Dent" w:date="2015-12-03T08:52:00Z">
            <w:tblPrEx>
              <w:tblW w:w="5984" w:type="dxa"/>
              <w:jc w:val="center"/>
            </w:tblPrEx>
          </w:tblPrExChange>
        </w:tblPrEx>
        <w:trPr>
          <w:trHeight w:val="300"/>
          <w:jc w:val="center"/>
          <w:trPrChange w:id="55" w:author="Samuel Dent" w:date="2015-12-03T08:52:00Z">
            <w:trPr>
              <w:trHeight w:val="300"/>
              <w:jc w:val="center"/>
            </w:trPr>
          </w:trPrChange>
        </w:trPr>
        <w:tc>
          <w:tcPr>
            <w:tcW w:w="5984" w:type="dxa"/>
            <w:tcBorders>
              <w:top w:val="nil"/>
              <w:left w:val="single" w:sz="4" w:space="0" w:color="auto"/>
              <w:bottom w:val="single" w:sz="4" w:space="0" w:color="auto"/>
              <w:right w:val="single" w:sz="4" w:space="0" w:color="auto"/>
            </w:tcBorders>
            <w:shd w:val="clear" w:color="auto" w:fill="auto"/>
            <w:noWrap/>
            <w:vAlign w:val="bottom"/>
            <w:hideMark/>
            <w:tcPrChange w:id="56" w:author="Samuel Dent" w:date="2015-12-03T08:52:00Z">
              <w:tcPr>
                <w:tcW w:w="5984" w:type="dxa"/>
                <w:tcBorders>
                  <w:top w:val="nil"/>
                  <w:left w:val="single" w:sz="4" w:space="0" w:color="auto"/>
                  <w:bottom w:val="single" w:sz="4" w:space="0" w:color="auto"/>
                  <w:right w:val="single" w:sz="4" w:space="0" w:color="auto"/>
                </w:tcBorders>
                <w:shd w:val="clear" w:color="auto" w:fill="auto"/>
                <w:noWrap/>
                <w:vAlign w:val="bottom"/>
                <w:hideMark/>
              </w:tcPr>
            </w:tcPrChange>
          </w:tcPr>
          <w:p w14:paraId="02F36505" w14:textId="77777777" w:rsidR="00DA676C" w:rsidRPr="00280744" w:rsidRDefault="00DA676C" w:rsidP="00A24242">
            <w:r w:rsidRPr="00280744">
              <w:t>Nicor Gas</w:t>
            </w:r>
          </w:p>
        </w:tc>
      </w:tr>
      <w:tr w:rsidR="00DA676C" w:rsidRPr="00280744" w14:paraId="469550DD" w14:textId="77777777" w:rsidTr="00A24242">
        <w:tblPrEx>
          <w:tblW w:w="5984" w:type="dxa"/>
          <w:jc w:val="center"/>
          <w:tblPrExChange w:id="57" w:author="Samuel Dent" w:date="2015-12-03T08:52:00Z">
            <w:tblPrEx>
              <w:tblW w:w="5984" w:type="dxa"/>
              <w:jc w:val="center"/>
            </w:tblPrEx>
          </w:tblPrExChange>
        </w:tblPrEx>
        <w:trPr>
          <w:trHeight w:val="300"/>
          <w:jc w:val="center"/>
          <w:ins w:id="58" w:author="Samuel Dent" w:date="2015-12-03T08:52:00Z"/>
          <w:trPrChange w:id="59" w:author="Samuel Dent" w:date="2015-12-03T08:52:00Z">
            <w:trPr>
              <w:trHeight w:val="300"/>
              <w:jc w:val="center"/>
            </w:trPr>
          </w:trPrChange>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tcPrChange w:id="60" w:author="Samuel Dent" w:date="2015-12-03T08:52:00Z">
              <w:tcPr>
                <w:tcW w:w="5984" w:type="dxa"/>
                <w:tcBorders>
                  <w:top w:val="nil"/>
                  <w:left w:val="single" w:sz="4" w:space="0" w:color="auto"/>
                  <w:bottom w:val="single" w:sz="4" w:space="0" w:color="auto"/>
                  <w:right w:val="single" w:sz="4" w:space="0" w:color="auto"/>
                </w:tcBorders>
                <w:shd w:val="clear" w:color="auto" w:fill="auto"/>
                <w:noWrap/>
                <w:vAlign w:val="bottom"/>
              </w:tcPr>
            </w:tcPrChange>
          </w:tcPr>
          <w:p w14:paraId="4D0B53A9" w14:textId="77777777" w:rsidR="00DA676C" w:rsidRPr="00280744" w:rsidRDefault="00DA676C" w:rsidP="00A24242">
            <w:pPr>
              <w:rPr>
                <w:ins w:id="61" w:author="Samuel Dent" w:date="2015-12-03T08:52:00Z"/>
              </w:rPr>
            </w:pPr>
            <w:ins w:id="62" w:author="Samuel Dent" w:date="2015-12-03T08:52:00Z">
              <w:r w:rsidRPr="00280744">
                <w:t>Peoples Gas and North Shore Gas</w:t>
              </w:r>
            </w:ins>
          </w:p>
        </w:tc>
      </w:tr>
    </w:tbl>
    <w:p w14:paraId="694BF949" w14:textId="77777777" w:rsidR="00B55FE0" w:rsidRDefault="00B55FE0" w:rsidP="00B55FE0">
      <w:pPr>
        <w:widowControl/>
        <w:jc w:val="left"/>
        <w:rPr>
          <w:rFonts w:cs="Calibri"/>
          <w:color w:val="000000"/>
          <w:spacing w:val="5"/>
          <w:kern w:val="28"/>
          <w:sz w:val="22"/>
        </w:rPr>
      </w:pPr>
    </w:p>
    <w:p w14:paraId="22A75EE8" w14:textId="77777777" w:rsidR="00415A53" w:rsidRPr="004563A5" w:rsidRDefault="00415A53" w:rsidP="00B55FE0">
      <w:pPr>
        <w:widowControl/>
        <w:jc w:val="left"/>
        <w:rPr>
          <w:rFonts w:cs="Calibri"/>
          <w:color w:val="000000"/>
          <w:spacing w:val="5"/>
          <w:kern w:val="28"/>
          <w:sz w:val="22"/>
        </w:rPr>
      </w:pPr>
    </w:p>
    <w:p w14:paraId="09F0A7A7" w14:textId="77777777" w:rsidR="00415A53" w:rsidRDefault="00415A53" w:rsidP="00B55FE0">
      <w:pPr>
        <w:widowControl/>
        <w:jc w:val="left"/>
        <w:rPr>
          <w:rFonts w:cs="Calibri"/>
          <w:color w:val="000000"/>
          <w:spacing w:val="5"/>
          <w:kern w:val="28"/>
          <w:sz w:val="22"/>
        </w:rPr>
        <w:sectPr w:rsidR="00415A53">
          <w:headerReference w:type="default" r:id="rId14"/>
          <w:pgSz w:w="12240" w:h="15840"/>
          <w:pgMar w:top="1440" w:right="1440" w:bottom="1440" w:left="1440" w:header="720" w:footer="720" w:gutter="0"/>
          <w:cols w:space="720"/>
          <w:docGrid w:linePitch="360"/>
        </w:sectPr>
      </w:pPr>
    </w:p>
    <w:p w14:paraId="705C5C13" w14:textId="77777777" w:rsidR="00DA676C" w:rsidRPr="00425513" w:rsidRDefault="00DA676C" w:rsidP="00DA676C">
      <w:pPr>
        <w:pStyle w:val="Captions"/>
      </w:pPr>
      <w:bookmarkStart w:id="66" w:name="_Toc335377222"/>
      <w:bookmarkStart w:id="67" w:name="_Toc411514767"/>
      <w:bookmarkStart w:id="68" w:name="_Toc411515467"/>
      <w:bookmarkStart w:id="69" w:name="_Toc411599453"/>
      <w:r w:rsidRPr="00425513">
        <w:lastRenderedPageBreak/>
        <w:t>Table</w:t>
      </w:r>
      <w:r>
        <w:t xml:space="preserve"> </w:t>
      </w:r>
      <w:r>
        <w:rPr>
          <w:noProof/>
        </w:rPr>
        <w:t>1</w:t>
      </w:r>
      <w:r>
        <w:t>.</w:t>
      </w:r>
      <w:r>
        <w:rPr>
          <w:noProof/>
        </w:rPr>
        <w:t>1</w:t>
      </w:r>
      <w:r w:rsidRPr="00425513">
        <w:t xml:space="preserve">: </w:t>
      </w:r>
      <w:r>
        <w:t xml:space="preserve">Document </w:t>
      </w:r>
      <w:r w:rsidRPr="00425513">
        <w:t>Revision History</w:t>
      </w:r>
      <w:bookmarkEnd w:id="66"/>
      <w:bookmarkEnd w:id="67"/>
      <w:bookmarkEnd w:id="68"/>
      <w:bookmarkEnd w:id="69"/>
    </w:p>
    <w:tbl>
      <w:tblPr>
        <w:tblStyle w:val="TableGrid"/>
        <w:tblW w:w="8258" w:type="dxa"/>
        <w:jc w:val="center"/>
        <w:tblLayout w:type="fixed"/>
        <w:tblLook w:val="04A0" w:firstRow="1" w:lastRow="0" w:firstColumn="1" w:lastColumn="0" w:noHBand="0" w:noVBand="1"/>
      </w:tblPr>
      <w:tblGrid>
        <w:gridCol w:w="6559"/>
        <w:gridCol w:w="1699"/>
      </w:tblGrid>
      <w:tr w:rsidR="00DA676C" w:rsidRPr="00F860C4" w14:paraId="417014A9" w14:textId="77777777" w:rsidTr="00A24242">
        <w:trPr>
          <w:trHeight w:val="530"/>
          <w:tblHeader/>
          <w:jc w:val="center"/>
        </w:trPr>
        <w:tc>
          <w:tcPr>
            <w:tcW w:w="6559" w:type="dxa"/>
            <w:shd w:val="clear" w:color="auto" w:fill="808080" w:themeFill="background1" w:themeFillShade="80"/>
            <w:vAlign w:val="center"/>
          </w:tcPr>
          <w:p w14:paraId="22453DC4" w14:textId="77777777" w:rsidR="00DA676C" w:rsidRPr="009C362B" w:rsidRDefault="00DA676C" w:rsidP="00A24242">
            <w:pPr>
              <w:jc w:val="center"/>
              <w:rPr>
                <w:rFonts w:asciiTheme="minorHAnsi" w:hAnsiTheme="minorHAnsi"/>
                <w:b/>
                <w:color w:val="FFFFFF" w:themeColor="background1"/>
              </w:rPr>
            </w:pPr>
            <w:r w:rsidRPr="009C362B">
              <w:rPr>
                <w:b/>
                <w:color w:val="FFFFFF" w:themeColor="background1"/>
              </w:rPr>
              <w:t>Document Title</w:t>
            </w:r>
          </w:p>
        </w:tc>
        <w:tc>
          <w:tcPr>
            <w:tcW w:w="1699" w:type="dxa"/>
            <w:shd w:val="clear" w:color="auto" w:fill="808080" w:themeFill="background1" w:themeFillShade="80"/>
            <w:vAlign w:val="center"/>
          </w:tcPr>
          <w:p w14:paraId="555F3B3A" w14:textId="77777777" w:rsidR="00DA676C" w:rsidRPr="009C362B" w:rsidRDefault="00DA676C" w:rsidP="00A24242">
            <w:pPr>
              <w:jc w:val="center"/>
              <w:rPr>
                <w:rFonts w:asciiTheme="minorHAnsi" w:hAnsiTheme="minorHAnsi"/>
                <w:b/>
                <w:color w:val="FFFFFF" w:themeColor="background1"/>
              </w:rPr>
            </w:pPr>
            <w:r w:rsidRPr="009C362B">
              <w:rPr>
                <w:b/>
                <w:color w:val="FFFFFF" w:themeColor="background1"/>
              </w:rPr>
              <w:t>Applicable to PY Beginning</w:t>
            </w:r>
          </w:p>
        </w:tc>
      </w:tr>
      <w:tr w:rsidR="00DA676C" w:rsidRPr="00F860C4" w14:paraId="1911FD8B" w14:textId="77777777" w:rsidTr="00A24242">
        <w:trPr>
          <w:jc w:val="center"/>
        </w:trPr>
        <w:tc>
          <w:tcPr>
            <w:tcW w:w="6559" w:type="dxa"/>
            <w:shd w:val="clear" w:color="auto" w:fill="FFFFFF" w:themeFill="background1"/>
          </w:tcPr>
          <w:p w14:paraId="03D56327" w14:textId="77777777" w:rsidR="00DA676C" w:rsidRPr="009C362B" w:rsidRDefault="00DA676C" w:rsidP="00A24242">
            <w:pPr>
              <w:rPr>
                <w:rFonts w:asciiTheme="minorHAnsi" w:hAnsiTheme="minorHAnsi"/>
              </w:rPr>
            </w:pPr>
            <w:r w:rsidRPr="009C362B">
              <w:rPr>
                <w:rFonts w:asciiTheme="minorHAnsi" w:hAnsiTheme="minorHAnsi"/>
                <w:szCs w:val="22"/>
              </w:rPr>
              <w:t>Illinois_Statewide_TRM_Effective_060112_Version_1.0_091412_Clean.doc</w:t>
            </w:r>
          </w:p>
        </w:tc>
        <w:tc>
          <w:tcPr>
            <w:tcW w:w="1699" w:type="dxa"/>
            <w:shd w:val="clear" w:color="auto" w:fill="FFFFFF" w:themeFill="background1"/>
          </w:tcPr>
          <w:p w14:paraId="2C4974C9" w14:textId="77777777" w:rsidR="00DA676C" w:rsidRPr="009C362B" w:rsidRDefault="00DA676C" w:rsidP="00A24242">
            <w:pPr>
              <w:rPr>
                <w:rFonts w:asciiTheme="minorHAnsi" w:hAnsiTheme="minorHAnsi"/>
              </w:rPr>
            </w:pPr>
            <w:r w:rsidRPr="009C362B">
              <w:rPr>
                <w:rFonts w:asciiTheme="minorHAnsi" w:hAnsiTheme="minorHAnsi"/>
                <w:szCs w:val="22"/>
              </w:rPr>
              <w:t>6/1/12</w:t>
            </w:r>
          </w:p>
        </w:tc>
      </w:tr>
      <w:tr w:rsidR="00DA676C" w:rsidRPr="00F860C4" w14:paraId="30CCB724" w14:textId="77777777" w:rsidTr="00A24242">
        <w:trPr>
          <w:jc w:val="center"/>
        </w:trPr>
        <w:tc>
          <w:tcPr>
            <w:tcW w:w="6559" w:type="dxa"/>
            <w:shd w:val="clear" w:color="auto" w:fill="FFFFFF" w:themeFill="background1"/>
          </w:tcPr>
          <w:p w14:paraId="62386BA6" w14:textId="77777777" w:rsidR="00DA676C" w:rsidRPr="009C362B" w:rsidRDefault="00DA676C" w:rsidP="00A24242">
            <w:pPr>
              <w:rPr>
                <w:rFonts w:asciiTheme="minorHAnsi" w:hAnsiTheme="minorHAnsi"/>
              </w:rPr>
            </w:pPr>
            <w:r w:rsidRPr="009C362B">
              <w:rPr>
                <w:rFonts w:asciiTheme="minorHAnsi" w:hAnsiTheme="minorHAnsi"/>
                <w:szCs w:val="22"/>
              </w:rPr>
              <w:t>Illinois_Statewide_TRM_Effective_060113_Version_2.0_060713_Clean.docx</w:t>
            </w:r>
          </w:p>
        </w:tc>
        <w:tc>
          <w:tcPr>
            <w:tcW w:w="1699" w:type="dxa"/>
            <w:shd w:val="clear" w:color="auto" w:fill="FFFFFF" w:themeFill="background1"/>
          </w:tcPr>
          <w:p w14:paraId="2986BB50" w14:textId="77777777" w:rsidR="00DA676C" w:rsidRPr="009C362B" w:rsidRDefault="00DA676C" w:rsidP="00A24242">
            <w:pPr>
              <w:rPr>
                <w:rFonts w:asciiTheme="minorHAnsi" w:hAnsiTheme="minorHAnsi"/>
              </w:rPr>
            </w:pPr>
            <w:r w:rsidRPr="009C362B">
              <w:rPr>
                <w:rFonts w:asciiTheme="minorHAnsi" w:hAnsiTheme="minorHAnsi"/>
                <w:szCs w:val="22"/>
              </w:rPr>
              <w:t>6/1/13</w:t>
            </w:r>
          </w:p>
        </w:tc>
      </w:tr>
      <w:tr w:rsidR="00DA676C" w:rsidRPr="00F860C4" w14:paraId="2C74D92B" w14:textId="77777777" w:rsidTr="00A24242">
        <w:trPr>
          <w:jc w:val="center"/>
        </w:trPr>
        <w:tc>
          <w:tcPr>
            <w:tcW w:w="6559" w:type="dxa"/>
            <w:shd w:val="clear" w:color="auto" w:fill="FFFFFF" w:themeFill="background1"/>
          </w:tcPr>
          <w:p w14:paraId="389ABA11" w14:textId="77777777" w:rsidR="00DA676C" w:rsidRPr="009C362B" w:rsidRDefault="00DA676C" w:rsidP="00A24242">
            <w:pPr>
              <w:rPr>
                <w:rFonts w:asciiTheme="minorHAnsi" w:hAnsiTheme="minorHAnsi"/>
              </w:rPr>
            </w:pPr>
            <w:r w:rsidRPr="009C362B">
              <w:rPr>
                <w:rFonts w:asciiTheme="minorHAnsi" w:hAnsiTheme="minorHAnsi"/>
                <w:szCs w:val="22"/>
              </w:rPr>
              <w:t>Illinois_Statewide_TRM_Effective_060114_Version_3.0_022414_Clean.docx</w:t>
            </w:r>
          </w:p>
        </w:tc>
        <w:tc>
          <w:tcPr>
            <w:tcW w:w="1699" w:type="dxa"/>
            <w:shd w:val="clear" w:color="auto" w:fill="FFFFFF" w:themeFill="background1"/>
          </w:tcPr>
          <w:p w14:paraId="22E0FDC9" w14:textId="77777777" w:rsidR="00DA676C" w:rsidRPr="009C362B" w:rsidRDefault="00DA676C" w:rsidP="00A24242">
            <w:pPr>
              <w:rPr>
                <w:rFonts w:asciiTheme="minorHAnsi" w:hAnsiTheme="minorHAnsi"/>
              </w:rPr>
            </w:pPr>
            <w:r w:rsidRPr="009C362B">
              <w:rPr>
                <w:rFonts w:asciiTheme="minorHAnsi" w:hAnsiTheme="minorHAnsi"/>
                <w:szCs w:val="22"/>
              </w:rPr>
              <w:t>6/1/14</w:t>
            </w:r>
          </w:p>
        </w:tc>
      </w:tr>
      <w:tr w:rsidR="00DA676C" w:rsidRPr="00F860C4" w14:paraId="7EA92D5F" w14:textId="77777777" w:rsidTr="00A24242">
        <w:trPr>
          <w:jc w:val="center"/>
        </w:trPr>
        <w:tc>
          <w:tcPr>
            <w:tcW w:w="6559" w:type="dxa"/>
            <w:shd w:val="clear" w:color="auto" w:fill="FFFFFF" w:themeFill="background1"/>
          </w:tcPr>
          <w:p w14:paraId="19BC1599" w14:textId="77777777" w:rsidR="00DA676C" w:rsidRPr="009C362B" w:rsidRDefault="00DA676C" w:rsidP="00A24242">
            <w:pPr>
              <w:rPr>
                <w:rFonts w:asciiTheme="minorHAnsi" w:hAnsiTheme="minorHAnsi"/>
              </w:rPr>
            </w:pPr>
            <w:r w:rsidRPr="009C362B">
              <w:rPr>
                <w:rFonts w:asciiTheme="minorHAnsi" w:hAnsiTheme="minorHAnsi"/>
                <w:szCs w:val="22"/>
              </w:rPr>
              <w:t>Illinois_Statewide_TRM_Effective_060115_</w:t>
            </w:r>
            <w:r>
              <w:rPr>
                <w:rFonts w:asciiTheme="minorHAnsi" w:hAnsiTheme="minorHAnsi"/>
                <w:szCs w:val="22"/>
              </w:rPr>
              <w:t>Final</w:t>
            </w:r>
            <w:r w:rsidRPr="009C362B">
              <w:rPr>
                <w:rFonts w:asciiTheme="minorHAnsi" w:hAnsiTheme="minorHAnsi"/>
                <w:szCs w:val="22"/>
              </w:rPr>
              <w:t>_0</w:t>
            </w:r>
            <w:r>
              <w:rPr>
                <w:rFonts w:asciiTheme="minorHAnsi" w:hAnsiTheme="minorHAnsi"/>
                <w:szCs w:val="22"/>
              </w:rPr>
              <w:t>224</w:t>
            </w:r>
            <w:r w:rsidRPr="009C362B">
              <w:rPr>
                <w:rFonts w:asciiTheme="minorHAnsi" w:hAnsiTheme="minorHAnsi"/>
                <w:szCs w:val="22"/>
              </w:rPr>
              <w:t>15_Clean.docx</w:t>
            </w:r>
          </w:p>
        </w:tc>
        <w:tc>
          <w:tcPr>
            <w:tcW w:w="1699" w:type="dxa"/>
            <w:shd w:val="clear" w:color="auto" w:fill="FFFFFF" w:themeFill="background1"/>
          </w:tcPr>
          <w:p w14:paraId="5F95534A" w14:textId="77777777" w:rsidR="00DA676C" w:rsidRPr="009C362B" w:rsidRDefault="00DA676C" w:rsidP="00A24242">
            <w:pPr>
              <w:rPr>
                <w:rFonts w:asciiTheme="minorHAnsi" w:hAnsiTheme="minorHAnsi"/>
              </w:rPr>
            </w:pPr>
            <w:r w:rsidRPr="009C362B">
              <w:rPr>
                <w:rFonts w:asciiTheme="minorHAnsi" w:hAnsiTheme="minorHAnsi"/>
                <w:szCs w:val="22"/>
              </w:rPr>
              <w:t>6/1/15</w:t>
            </w:r>
          </w:p>
        </w:tc>
      </w:tr>
      <w:tr w:rsidR="00DA676C" w:rsidRPr="002B7D5F" w14:paraId="5CA7A4AF" w14:textId="77777777" w:rsidTr="00A24242">
        <w:trPr>
          <w:jc w:val="center"/>
          <w:ins w:id="70" w:author="Samuel Dent" w:date="2015-12-03T08:52:00Z"/>
        </w:trPr>
        <w:tc>
          <w:tcPr>
            <w:tcW w:w="6559" w:type="dxa"/>
            <w:shd w:val="clear" w:color="auto" w:fill="FFFFFF" w:themeFill="background1"/>
          </w:tcPr>
          <w:p w14:paraId="3B3EA081" w14:textId="77777777" w:rsidR="00DA676C" w:rsidRPr="00E17825" w:rsidRDefault="00DA676C" w:rsidP="00A24242">
            <w:pPr>
              <w:rPr>
                <w:ins w:id="71" w:author="Samuel Dent" w:date="2015-12-03T08:52:00Z"/>
                <w:rFonts w:asciiTheme="minorHAnsi" w:hAnsiTheme="minorHAnsi"/>
              </w:rPr>
            </w:pPr>
            <w:ins w:id="72" w:author="Samuel Dent" w:date="2015-12-03T08:52:00Z">
              <w:r w:rsidRPr="002B7D5F">
                <w:rPr>
                  <w:rFonts w:asciiTheme="minorHAnsi" w:hAnsiTheme="minorHAnsi"/>
                  <w:szCs w:val="22"/>
                </w:rPr>
                <w:t>Illinois_Statewide_TRM_Effective_06011</w:t>
              </w:r>
            </w:ins>
            <w:ins w:id="73" w:author="Samuel Dent" w:date="2015-12-03T08:53:00Z">
              <w:r w:rsidRPr="002B7D5F">
                <w:rPr>
                  <w:rFonts w:asciiTheme="minorHAnsi" w:hAnsiTheme="minorHAnsi"/>
                  <w:szCs w:val="22"/>
                </w:rPr>
                <w:t>6</w:t>
              </w:r>
            </w:ins>
            <w:ins w:id="74" w:author="Samuel Dent" w:date="2015-12-03T08:52:00Z">
              <w:r w:rsidRPr="002B7D5F">
                <w:rPr>
                  <w:rFonts w:asciiTheme="minorHAnsi" w:hAnsiTheme="minorHAnsi"/>
                  <w:szCs w:val="22"/>
                </w:rPr>
                <w:t>_Final_</w:t>
              </w:r>
            </w:ins>
            <w:ins w:id="75" w:author="Samuel Dent" w:date="2015-12-03T08:53:00Z">
              <w:r w:rsidRPr="00447FD7">
                <w:rPr>
                  <w:rFonts w:asciiTheme="minorHAnsi" w:hAnsiTheme="minorHAnsi"/>
                  <w:szCs w:val="22"/>
                </w:rPr>
                <w:t>XXXXX</w:t>
              </w:r>
            </w:ins>
            <w:ins w:id="76" w:author="Samuel Dent" w:date="2015-12-03T08:52:00Z">
              <w:r w:rsidRPr="00447FD7">
                <w:rPr>
                  <w:rFonts w:asciiTheme="minorHAnsi" w:hAnsiTheme="minorHAnsi"/>
                  <w:szCs w:val="22"/>
                </w:rPr>
                <w:t>_Clean.docx</w:t>
              </w:r>
            </w:ins>
          </w:p>
        </w:tc>
        <w:tc>
          <w:tcPr>
            <w:tcW w:w="1699" w:type="dxa"/>
            <w:shd w:val="clear" w:color="auto" w:fill="FFFFFF" w:themeFill="background1"/>
          </w:tcPr>
          <w:p w14:paraId="6CA04C9A" w14:textId="77777777" w:rsidR="00DA676C" w:rsidRPr="00E17825" w:rsidRDefault="00DA676C" w:rsidP="00A24242">
            <w:pPr>
              <w:rPr>
                <w:ins w:id="77" w:author="Samuel Dent" w:date="2015-12-03T08:52:00Z"/>
                <w:rFonts w:asciiTheme="minorHAnsi" w:hAnsiTheme="minorHAnsi"/>
              </w:rPr>
            </w:pPr>
            <w:ins w:id="78" w:author="Samuel Dent" w:date="2015-12-03T08:53:00Z">
              <w:r w:rsidRPr="002B7D5F">
                <w:t>6/1/16</w:t>
              </w:r>
            </w:ins>
          </w:p>
        </w:tc>
      </w:tr>
    </w:tbl>
    <w:p w14:paraId="2665A76A" w14:textId="77777777" w:rsidR="00B55FE0" w:rsidRDefault="00B55FE0" w:rsidP="00B55FE0">
      <w:pPr>
        <w:jc w:val="left"/>
      </w:pPr>
    </w:p>
    <w:p w14:paraId="24D45F2E" w14:textId="77777777" w:rsidR="00415A53" w:rsidRPr="00BB7B08" w:rsidRDefault="00415A53" w:rsidP="00B55FE0">
      <w:pPr>
        <w:jc w:val="left"/>
      </w:pPr>
    </w:p>
    <w:p w14:paraId="0254411B" w14:textId="77777777" w:rsidR="00415A53" w:rsidRDefault="00415A53" w:rsidP="00B55FE0">
      <w:pPr>
        <w:widowControl/>
        <w:spacing w:after="200" w:line="276" w:lineRule="auto"/>
        <w:jc w:val="left"/>
        <w:sectPr w:rsidR="00415A53">
          <w:headerReference w:type="default" r:id="rId15"/>
          <w:pgSz w:w="12240" w:h="15840"/>
          <w:pgMar w:top="1440" w:right="1440" w:bottom="1440" w:left="1440" w:header="720" w:footer="720" w:gutter="0"/>
          <w:cols w:space="720"/>
          <w:docGrid w:linePitch="360"/>
        </w:sectPr>
      </w:pPr>
    </w:p>
    <w:p w14:paraId="755250AB" w14:textId="53C445B7" w:rsidR="00B55FE0" w:rsidRPr="009F7EC2" w:rsidRDefault="00B55FE0" w:rsidP="008E5EB6">
      <w:pPr>
        <w:pStyle w:val="Heading2"/>
      </w:pPr>
      <w:bookmarkStart w:id="81" w:name="_Toc437856289"/>
      <w:bookmarkStart w:id="82" w:name="_Toc437957187"/>
      <w:bookmarkStart w:id="83" w:name="_Toc438040350"/>
      <w:bookmarkStart w:id="84" w:name="_Toc438202387"/>
      <w:r w:rsidRPr="009F7EC2">
        <w:lastRenderedPageBreak/>
        <w:t>Summary of Measure Rev</w:t>
      </w:r>
      <w:r>
        <w:t>i</w:t>
      </w:r>
      <w:r w:rsidRPr="009F7EC2">
        <w:t>sions</w:t>
      </w:r>
      <w:bookmarkEnd w:id="81"/>
      <w:bookmarkEnd w:id="82"/>
      <w:bookmarkEnd w:id="83"/>
      <w:bookmarkEnd w:id="84"/>
    </w:p>
    <w:p w14:paraId="71EDA23D" w14:textId="77777777" w:rsidR="00B55FE0" w:rsidRDefault="00B55FE0" w:rsidP="00B55FE0">
      <w:pPr>
        <w:jc w:val="left"/>
      </w:pPr>
    </w:p>
    <w:p w14:paraId="4475E124" w14:textId="77777777" w:rsidR="00DA676C" w:rsidRDefault="00DA676C" w:rsidP="00DA676C">
      <w:pPr>
        <w:jc w:val="left"/>
      </w:pPr>
      <w:r>
        <w:t xml:space="preserve">The following tables summarize the evolution of measures that are new, revised or errata.  This version of the TRM </w:t>
      </w:r>
      <w:r w:rsidRPr="00792852">
        <w:t xml:space="preserve">contains </w:t>
      </w:r>
      <w:del w:id="85" w:author="Samuel Dent" w:date="2015-12-03T09:38:00Z">
        <w:r w:rsidDel="00047FF0">
          <w:delText>83</w:delText>
        </w:r>
      </w:del>
      <w:ins w:id="86" w:author="Samuel Dent" w:date="2015-12-03T10:50:00Z">
        <w:r>
          <w:t>74</w:t>
        </w:r>
      </w:ins>
      <w:r w:rsidRPr="00792852">
        <w:t xml:space="preserve"> </w:t>
      </w:r>
      <w:r w:rsidRPr="00274055">
        <w:t>measure</w:t>
      </w:r>
      <w:r>
        <w:t>-level changes as described in the following table.</w:t>
      </w:r>
    </w:p>
    <w:p w14:paraId="794AF9F7" w14:textId="77777777" w:rsidR="00DA676C" w:rsidRPr="009F7D5F" w:rsidRDefault="00DA676C" w:rsidP="00DA676C">
      <w:pPr>
        <w:pStyle w:val="Caption"/>
      </w:pPr>
      <w:bookmarkStart w:id="87" w:name="_Toc411599454"/>
      <w:r>
        <w:t xml:space="preserve">Table </w:t>
      </w:r>
      <w:r>
        <w:rPr>
          <w:noProof/>
        </w:rPr>
        <w:t>1</w:t>
      </w:r>
      <w:r>
        <w:t>.</w:t>
      </w:r>
      <w:r>
        <w:rPr>
          <w:noProof/>
        </w:rPr>
        <w:t>2</w:t>
      </w:r>
      <w:r>
        <w:t>: Summary of Measure Level Changes</w:t>
      </w:r>
      <w:bookmarkEnd w:id="87"/>
    </w:p>
    <w:tbl>
      <w:tblPr>
        <w:tblW w:w="2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5"/>
        <w:gridCol w:w="1238"/>
        <w:tblGridChange w:id="88">
          <w:tblGrid>
            <w:gridCol w:w="1575"/>
            <w:gridCol w:w="1238"/>
          </w:tblGrid>
        </w:tblGridChange>
      </w:tblGrid>
      <w:tr w:rsidR="00DA676C" w:rsidRPr="009F7D5F" w14:paraId="1A6499EC" w14:textId="77777777" w:rsidTr="00A24242">
        <w:trPr>
          <w:trHeight w:val="300"/>
          <w:jc w:val="center"/>
        </w:trPr>
        <w:tc>
          <w:tcPr>
            <w:tcW w:w="1575" w:type="dxa"/>
            <w:shd w:val="clear" w:color="auto" w:fill="A6A6A6" w:themeFill="background1" w:themeFillShade="A6"/>
            <w:noWrap/>
            <w:vAlign w:val="bottom"/>
          </w:tcPr>
          <w:p w14:paraId="4C647B68" w14:textId="77777777" w:rsidR="00DA676C" w:rsidRPr="009C362B" w:rsidRDefault="00DA676C" w:rsidP="00A24242">
            <w:pPr>
              <w:rPr>
                <w:b/>
                <w:color w:val="FFFFFF" w:themeColor="background1"/>
              </w:rPr>
            </w:pPr>
            <w:r w:rsidRPr="009C362B">
              <w:rPr>
                <w:b/>
                <w:color w:val="FFFFFF" w:themeColor="background1"/>
              </w:rPr>
              <w:t>Change Type</w:t>
            </w:r>
          </w:p>
        </w:tc>
        <w:tc>
          <w:tcPr>
            <w:tcW w:w="1238" w:type="dxa"/>
            <w:shd w:val="clear" w:color="auto" w:fill="A6A6A6" w:themeFill="background1" w:themeFillShade="A6"/>
            <w:vAlign w:val="bottom"/>
          </w:tcPr>
          <w:p w14:paraId="45DF163A" w14:textId="77777777" w:rsidR="00DA676C" w:rsidRPr="009C362B" w:rsidRDefault="00DA676C" w:rsidP="00A24242">
            <w:pPr>
              <w:rPr>
                <w:b/>
                <w:color w:val="FFFFFF" w:themeColor="background1"/>
              </w:rPr>
            </w:pPr>
            <w:r w:rsidRPr="009C362B">
              <w:rPr>
                <w:b/>
                <w:color w:val="FFFFFF" w:themeColor="background1"/>
              </w:rPr>
              <w:t># Changes</w:t>
            </w:r>
          </w:p>
        </w:tc>
      </w:tr>
      <w:tr w:rsidR="00DA676C" w:rsidRPr="009F7D5F" w14:paraId="15D00E2F" w14:textId="77777777" w:rsidTr="00A24242">
        <w:tblPrEx>
          <w:tblW w:w="2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89" w:author="Samuel Dent" w:date="2015-12-03T09:37:00Z">
            <w:tblPrEx>
              <w:tblW w:w="2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300"/>
          <w:jc w:val="center"/>
          <w:trPrChange w:id="90" w:author="Samuel Dent" w:date="2015-12-03T09:37:00Z">
            <w:trPr>
              <w:trHeight w:val="300"/>
              <w:jc w:val="center"/>
            </w:trPr>
          </w:trPrChange>
        </w:trPr>
        <w:tc>
          <w:tcPr>
            <w:tcW w:w="1575" w:type="dxa"/>
            <w:shd w:val="clear" w:color="auto" w:fill="auto"/>
            <w:noWrap/>
            <w:vAlign w:val="bottom"/>
            <w:hideMark/>
            <w:tcPrChange w:id="91" w:author="Samuel Dent" w:date="2015-12-03T09:37:00Z">
              <w:tcPr>
                <w:tcW w:w="1575" w:type="dxa"/>
                <w:shd w:val="clear" w:color="auto" w:fill="auto"/>
                <w:noWrap/>
                <w:vAlign w:val="bottom"/>
                <w:hideMark/>
              </w:tcPr>
            </w:tcPrChange>
          </w:tcPr>
          <w:p w14:paraId="2071A6F6" w14:textId="77777777" w:rsidR="00DA676C" w:rsidRPr="009C362B" w:rsidRDefault="00DA676C" w:rsidP="00A24242">
            <w:r w:rsidRPr="009C362B">
              <w:t>Errata</w:t>
            </w:r>
          </w:p>
        </w:tc>
        <w:tc>
          <w:tcPr>
            <w:tcW w:w="1238" w:type="dxa"/>
            <w:shd w:val="clear" w:color="auto" w:fill="auto"/>
            <w:vAlign w:val="bottom"/>
            <w:tcPrChange w:id="92" w:author="Samuel Dent" w:date="2015-12-03T09:37:00Z">
              <w:tcPr>
                <w:tcW w:w="1238" w:type="dxa"/>
                <w:shd w:val="clear" w:color="auto" w:fill="auto"/>
                <w:vAlign w:val="bottom"/>
              </w:tcPr>
            </w:tcPrChange>
          </w:tcPr>
          <w:p w14:paraId="431EF5FF" w14:textId="77777777" w:rsidR="00DA676C" w:rsidRPr="009C362B" w:rsidRDefault="00DA676C">
            <w:pPr>
              <w:jc w:val="center"/>
              <w:pPrChange w:id="93" w:author="Samuel Dent" w:date="2015-12-03T10:50:00Z">
                <w:pPr/>
              </w:pPrChange>
            </w:pPr>
            <w:ins w:id="94" w:author="Samuel Dent" w:date="2015-12-03T10:50:00Z">
              <w:r>
                <w:t>3</w:t>
              </w:r>
            </w:ins>
            <w:del w:id="95" w:author="Samuel Dent" w:date="2015-12-03T09:37:00Z">
              <w:r w:rsidRPr="009C362B" w:rsidDel="00047FF0">
                <w:delText>16</w:delText>
              </w:r>
            </w:del>
          </w:p>
        </w:tc>
      </w:tr>
      <w:tr w:rsidR="00DA676C" w:rsidRPr="009F7D5F" w14:paraId="5F551A0F" w14:textId="77777777" w:rsidTr="00A24242">
        <w:tblPrEx>
          <w:tblW w:w="2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96" w:author="Samuel Dent" w:date="2015-12-03T09:37:00Z">
            <w:tblPrEx>
              <w:tblW w:w="2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300"/>
          <w:jc w:val="center"/>
          <w:trPrChange w:id="97" w:author="Samuel Dent" w:date="2015-12-03T09:37:00Z">
            <w:trPr>
              <w:trHeight w:val="300"/>
              <w:jc w:val="center"/>
            </w:trPr>
          </w:trPrChange>
        </w:trPr>
        <w:tc>
          <w:tcPr>
            <w:tcW w:w="1575" w:type="dxa"/>
            <w:shd w:val="clear" w:color="auto" w:fill="auto"/>
            <w:noWrap/>
            <w:vAlign w:val="bottom"/>
            <w:hideMark/>
            <w:tcPrChange w:id="98" w:author="Samuel Dent" w:date="2015-12-03T09:37:00Z">
              <w:tcPr>
                <w:tcW w:w="1575" w:type="dxa"/>
                <w:shd w:val="clear" w:color="auto" w:fill="auto"/>
                <w:noWrap/>
                <w:vAlign w:val="bottom"/>
                <w:hideMark/>
              </w:tcPr>
            </w:tcPrChange>
          </w:tcPr>
          <w:p w14:paraId="69BCCCAE" w14:textId="77777777" w:rsidR="00DA676C" w:rsidRPr="009C362B" w:rsidRDefault="00DA676C" w:rsidP="00A24242">
            <w:r w:rsidRPr="009C362B">
              <w:t>Revision</w:t>
            </w:r>
          </w:p>
        </w:tc>
        <w:tc>
          <w:tcPr>
            <w:tcW w:w="1238" w:type="dxa"/>
            <w:shd w:val="clear" w:color="auto" w:fill="auto"/>
            <w:vAlign w:val="bottom"/>
            <w:tcPrChange w:id="99" w:author="Samuel Dent" w:date="2015-12-03T09:37:00Z">
              <w:tcPr>
                <w:tcW w:w="1238" w:type="dxa"/>
                <w:shd w:val="clear" w:color="auto" w:fill="auto"/>
                <w:vAlign w:val="bottom"/>
              </w:tcPr>
            </w:tcPrChange>
          </w:tcPr>
          <w:p w14:paraId="0B05247A" w14:textId="77777777" w:rsidR="00DA676C" w:rsidRPr="009C362B" w:rsidRDefault="00DA676C">
            <w:pPr>
              <w:jc w:val="center"/>
              <w:pPrChange w:id="100" w:author="Samuel Dent" w:date="2015-12-03T10:50:00Z">
                <w:pPr/>
              </w:pPrChange>
            </w:pPr>
            <w:ins w:id="101" w:author="Samuel Dent" w:date="2015-12-03T10:50:00Z">
              <w:r>
                <w:t>60</w:t>
              </w:r>
            </w:ins>
            <w:del w:id="102" w:author="Samuel Dent" w:date="2015-12-03T09:37:00Z">
              <w:r w:rsidRPr="009C362B" w:rsidDel="00047FF0">
                <w:delText>4</w:delText>
              </w:r>
              <w:r w:rsidDel="00047FF0">
                <w:delText>4</w:delText>
              </w:r>
            </w:del>
          </w:p>
        </w:tc>
      </w:tr>
      <w:tr w:rsidR="00DA676C" w:rsidRPr="009F7D5F" w14:paraId="0028D65E" w14:textId="77777777" w:rsidTr="00A24242">
        <w:tblPrEx>
          <w:tblW w:w="2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03" w:author="Samuel Dent" w:date="2015-12-03T09:37:00Z">
            <w:tblPrEx>
              <w:tblW w:w="2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300"/>
          <w:jc w:val="center"/>
          <w:trPrChange w:id="104" w:author="Samuel Dent" w:date="2015-12-03T09:37:00Z">
            <w:trPr>
              <w:trHeight w:val="300"/>
              <w:jc w:val="center"/>
            </w:trPr>
          </w:trPrChange>
        </w:trPr>
        <w:tc>
          <w:tcPr>
            <w:tcW w:w="1575" w:type="dxa"/>
            <w:shd w:val="clear" w:color="auto" w:fill="auto"/>
            <w:noWrap/>
            <w:vAlign w:val="bottom"/>
            <w:hideMark/>
            <w:tcPrChange w:id="105" w:author="Samuel Dent" w:date="2015-12-03T09:37:00Z">
              <w:tcPr>
                <w:tcW w:w="1575" w:type="dxa"/>
                <w:shd w:val="clear" w:color="auto" w:fill="auto"/>
                <w:noWrap/>
                <w:vAlign w:val="bottom"/>
                <w:hideMark/>
              </w:tcPr>
            </w:tcPrChange>
          </w:tcPr>
          <w:p w14:paraId="5ED5A510" w14:textId="77777777" w:rsidR="00DA676C" w:rsidRPr="009C362B" w:rsidRDefault="00DA676C" w:rsidP="00A24242">
            <w:r w:rsidRPr="009C362B">
              <w:t>New Measure</w:t>
            </w:r>
          </w:p>
        </w:tc>
        <w:tc>
          <w:tcPr>
            <w:tcW w:w="1238" w:type="dxa"/>
            <w:shd w:val="clear" w:color="auto" w:fill="auto"/>
            <w:vAlign w:val="bottom"/>
            <w:tcPrChange w:id="106" w:author="Samuel Dent" w:date="2015-12-03T09:37:00Z">
              <w:tcPr>
                <w:tcW w:w="1238" w:type="dxa"/>
                <w:shd w:val="clear" w:color="auto" w:fill="auto"/>
                <w:vAlign w:val="bottom"/>
              </w:tcPr>
            </w:tcPrChange>
          </w:tcPr>
          <w:p w14:paraId="452A3B11" w14:textId="77777777" w:rsidR="00DA676C" w:rsidRPr="009C362B" w:rsidRDefault="00DA676C">
            <w:pPr>
              <w:jc w:val="center"/>
              <w:pPrChange w:id="107" w:author="Samuel Dent" w:date="2015-12-03T10:50:00Z">
                <w:pPr/>
              </w:pPrChange>
            </w:pPr>
            <w:ins w:id="108" w:author="Samuel Dent" w:date="2015-12-03T10:50:00Z">
              <w:r>
                <w:t>11</w:t>
              </w:r>
            </w:ins>
            <w:del w:id="109" w:author="Samuel Dent" w:date="2015-12-03T09:37:00Z">
              <w:r w:rsidRPr="009C362B" w:rsidDel="00047FF0">
                <w:delText>2</w:delText>
              </w:r>
              <w:r w:rsidDel="00047FF0">
                <w:delText>3</w:delText>
              </w:r>
            </w:del>
          </w:p>
        </w:tc>
      </w:tr>
      <w:tr w:rsidR="00DA676C" w:rsidRPr="00280744" w14:paraId="3B0E36B7" w14:textId="77777777" w:rsidTr="00A24242">
        <w:tblPrEx>
          <w:tblW w:w="2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10" w:author="Samuel Dent" w:date="2015-12-03T09:37:00Z">
            <w:tblPrEx>
              <w:tblW w:w="2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300"/>
          <w:jc w:val="center"/>
          <w:trPrChange w:id="111" w:author="Samuel Dent" w:date="2015-12-03T09:37:00Z">
            <w:trPr>
              <w:trHeight w:val="300"/>
              <w:jc w:val="center"/>
            </w:trPr>
          </w:trPrChange>
        </w:trPr>
        <w:tc>
          <w:tcPr>
            <w:tcW w:w="1575" w:type="dxa"/>
            <w:shd w:val="clear" w:color="auto" w:fill="auto"/>
            <w:noWrap/>
            <w:vAlign w:val="bottom"/>
            <w:hideMark/>
            <w:tcPrChange w:id="112" w:author="Samuel Dent" w:date="2015-12-03T09:37:00Z">
              <w:tcPr>
                <w:tcW w:w="1575" w:type="dxa"/>
                <w:shd w:val="clear" w:color="auto" w:fill="auto"/>
                <w:noWrap/>
                <w:vAlign w:val="bottom"/>
                <w:hideMark/>
              </w:tcPr>
            </w:tcPrChange>
          </w:tcPr>
          <w:p w14:paraId="39B489CC" w14:textId="77777777" w:rsidR="00DA676C" w:rsidRPr="009C362B" w:rsidRDefault="00DA676C" w:rsidP="00A24242">
            <w:r w:rsidRPr="009C362B">
              <w:t>Total Changes</w:t>
            </w:r>
          </w:p>
        </w:tc>
        <w:tc>
          <w:tcPr>
            <w:tcW w:w="1238" w:type="dxa"/>
            <w:shd w:val="clear" w:color="auto" w:fill="auto"/>
            <w:vAlign w:val="bottom"/>
            <w:tcPrChange w:id="113" w:author="Samuel Dent" w:date="2015-12-03T09:37:00Z">
              <w:tcPr>
                <w:tcW w:w="1238" w:type="dxa"/>
                <w:shd w:val="clear" w:color="auto" w:fill="auto"/>
                <w:vAlign w:val="bottom"/>
              </w:tcPr>
            </w:tcPrChange>
          </w:tcPr>
          <w:p w14:paraId="5E17330C" w14:textId="77777777" w:rsidR="00DA676C" w:rsidRPr="009C362B" w:rsidRDefault="00DA676C">
            <w:pPr>
              <w:jc w:val="center"/>
              <w:pPrChange w:id="114" w:author="Samuel Dent" w:date="2015-12-03T10:50:00Z">
                <w:pPr/>
              </w:pPrChange>
            </w:pPr>
            <w:ins w:id="115" w:author="Samuel Dent" w:date="2015-12-03T10:50:00Z">
              <w:r>
                <w:t>74</w:t>
              </w:r>
            </w:ins>
            <w:del w:id="116" w:author="Samuel Dent" w:date="2015-12-03T09:37:00Z">
              <w:r w:rsidRPr="009C362B" w:rsidDel="00047FF0">
                <w:delText>8</w:delText>
              </w:r>
              <w:r w:rsidDel="00047FF0">
                <w:delText>3</w:delText>
              </w:r>
            </w:del>
          </w:p>
        </w:tc>
      </w:tr>
    </w:tbl>
    <w:p w14:paraId="2B55DEC7" w14:textId="77777777" w:rsidR="00DA676C" w:rsidRDefault="00DA676C" w:rsidP="00DA676C">
      <w:pPr>
        <w:jc w:val="left"/>
      </w:pPr>
    </w:p>
    <w:p w14:paraId="18503909" w14:textId="77777777" w:rsidR="00DA676C" w:rsidRDefault="00DA676C" w:rsidP="00DA676C">
      <w:pPr>
        <w:jc w:val="left"/>
      </w:pPr>
      <w:r>
        <w:t>The ‘Change Type’ column indicates what kind of change each measure has gone through.  Specifically, when a measure error was identified and the TAC process resulted in a consensus, the measure is identified here as an ‘Errata’.  In these instances the measure code indicates that a new version of the measure has been published, and that the effective date of the measure dates back to June 1</w:t>
      </w:r>
      <w:r w:rsidRPr="00413CD2">
        <w:rPr>
          <w:vertAlign w:val="superscript"/>
        </w:rPr>
        <w:t>st</w:t>
      </w:r>
      <w:r>
        <w:t xml:space="preserve">, </w:t>
      </w:r>
      <w:del w:id="117" w:author="Samuel Dent" w:date="2015-12-03T09:38:00Z">
        <w:r w:rsidDel="00047FF0">
          <w:delText>2014</w:delText>
        </w:r>
      </w:del>
      <w:ins w:id="118" w:author="Samuel Dent" w:date="2015-12-03T09:38:00Z">
        <w:r>
          <w:t>2015</w:t>
        </w:r>
      </w:ins>
      <w:r>
        <w:t>.   Measures that are identified as ‘Revised’ were included in the third edition of the TRM, and have been updated for this edition of the TRM.  Both ‘Revised’ and ‘New Measure(s)’ have an effective date of June 1</w:t>
      </w:r>
      <w:r w:rsidRPr="00C8322F">
        <w:rPr>
          <w:vertAlign w:val="superscript"/>
        </w:rPr>
        <w:t>st</w:t>
      </w:r>
      <w:r>
        <w:t xml:space="preserve">, </w:t>
      </w:r>
      <w:del w:id="119" w:author="Samuel Dent" w:date="2015-12-03T09:38:00Z">
        <w:r w:rsidDel="00047FF0">
          <w:delText>2015</w:delText>
        </w:r>
      </w:del>
      <w:ins w:id="120" w:author="Samuel Dent" w:date="2015-12-03T09:38:00Z">
        <w:r>
          <w:t>2016</w:t>
        </w:r>
      </w:ins>
      <w:r>
        <w:t xml:space="preserve">.  </w:t>
      </w:r>
    </w:p>
    <w:p w14:paraId="58A8BF59" w14:textId="77777777" w:rsidR="00DA676C" w:rsidRDefault="00DA676C" w:rsidP="00DA676C">
      <w:pPr>
        <w:jc w:val="left"/>
      </w:pPr>
      <w:r>
        <w:t xml:space="preserve">The following table provides an overview of </w:t>
      </w:r>
      <w:r w:rsidRPr="00792852">
        <w:t xml:space="preserve">the </w:t>
      </w:r>
      <w:del w:id="121" w:author="Samuel Dent" w:date="2015-12-03T09:38:00Z">
        <w:r w:rsidDel="00047FF0">
          <w:delText>83</w:delText>
        </w:r>
        <w:r w:rsidRPr="00792852" w:rsidDel="00047FF0">
          <w:delText xml:space="preserve"> </w:delText>
        </w:r>
      </w:del>
      <w:ins w:id="122" w:author="Samuel Dent" w:date="2015-12-03T10:50:00Z">
        <w:r>
          <w:t>74</w:t>
        </w:r>
      </w:ins>
      <w:ins w:id="123" w:author="Samuel Dent" w:date="2015-12-03T09:38:00Z">
        <w:r w:rsidRPr="00792852">
          <w:t xml:space="preserve"> </w:t>
        </w:r>
      </w:ins>
      <w:r w:rsidRPr="00792852">
        <w:t>measure</w:t>
      </w:r>
      <w:r w:rsidRPr="00274055">
        <w:t>-level changes that are included in this version of the TRM.</w:t>
      </w:r>
    </w:p>
    <w:p w14:paraId="5CC19232" w14:textId="77777777" w:rsidR="00DA676C" w:rsidRDefault="00DA676C" w:rsidP="00DA676C">
      <w:pPr>
        <w:pStyle w:val="Captions"/>
        <w:rPr>
          <w:ins w:id="124" w:author="Samuel Dent" w:date="2015-12-03T08:54:00Z"/>
        </w:rPr>
      </w:pPr>
      <w:bookmarkStart w:id="125" w:name="_Toc411514769"/>
      <w:bookmarkStart w:id="126" w:name="_Toc411515469"/>
      <w:bookmarkStart w:id="127" w:name="_Toc411599455"/>
      <w:r w:rsidRPr="00DE6891">
        <w:t xml:space="preserve">Table </w:t>
      </w:r>
      <w:r>
        <w:rPr>
          <w:noProof/>
        </w:rPr>
        <w:t>1</w:t>
      </w:r>
      <w:r>
        <w:t>.</w:t>
      </w:r>
      <w:r>
        <w:rPr>
          <w:noProof/>
        </w:rPr>
        <w:t>3</w:t>
      </w:r>
      <w:r w:rsidRPr="00DE6891">
        <w:t>: Summary of Measure Revisions</w:t>
      </w:r>
      <w:bookmarkEnd w:id="125"/>
      <w:bookmarkEnd w:id="126"/>
      <w:bookmarkEnd w:id="127"/>
    </w:p>
    <w:p w14:paraId="09127257" w14:textId="77777777" w:rsidR="00DA676C" w:rsidRDefault="00DA676C" w:rsidP="00DA676C">
      <w:pPr>
        <w:pStyle w:val="Captions"/>
        <w:rPr>
          <w:ins w:id="128" w:author="Samuel Dent" w:date="2015-12-03T08:54:00Z"/>
        </w:rPr>
      </w:pPr>
    </w:p>
    <w:tbl>
      <w:tblPr>
        <w:tblW w:w="11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1377"/>
        <w:gridCol w:w="1965"/>
        <w:gridCol w:w="2316"/>
        <w:gridCol w:w="896"/>
        <w:gridCol w:w="2575"/>
        <w:gridCol w:w="1226"/>
        <w:tblGridChange w:id="129">
          <w:tblGrid>
            <w:gridCol w:w="987"/>
            <w:gridCol w:w="1246"/>
            <w:gridCol w:w="131"/>
            <w:gridCol w:w="1834"/>
            <w:gridCol w:w="131"/>
            <w:gridCol w:w="2185"/>
            <w:gridCol w:w="131"/>
            <w:gridCol w:w="765"/>
            <w:gridCol w:w="131"/>
            <w:gridCol w:w="2575"/>
            <w:gridCol w:w="101"/>
            <w:gridCol w:w="20"/>
            <w:gridCol w:w="9"/>
            <w:gridCol w:w="918"/>
            <w:gridCol w:w="178"/>
          </w:tblGrid>
        </w:tblGridChange>
      </w:tblGrid>
      <w:tr w:rsidR="00DA676C" w:rsidRPr="00071B06" w14:paraId="4277554E" w14:textId="77777777" w:rsidTr="00384AA8">
        <w:trPr>
          <w:trHeight w:val="495"/>
          <w:tblHeader/>
          <w:jc w:val="center"/>
          <w:ins w:id="130" w:author="Samuel Dent" w:date="2015-12-03T08:54:00Z"/>
        </w:trPr>
        <w:tc>
          <w:tcPr>
            <w:tcW w:w="987" w:type="dxa"/>
            <w:shd w:val="clear" w:color="auto" w:fill="A6A6A6" w:themeFill="background1" w:themeFillShade="A6"/>
            <w:noWrap/>
            <w:vAlign w:val="center"/>
            <w:hideMark/>
          </w:tcPr>
          <w:p w14:paraId="23B935D8" w14:textId="77777777" w:rsidR="00DA676C" w:rsidRPr="00071B06" w:rsidRDefault="00DA676C" w:rsidP="00A24242">
            <w:pPr>
              <w:spacing w:after="0"/>
              <w:jc w:val="center"/>
              <w:rPr>
                <w:ins w:id="131" w:author="Samuel Dent" w:date="2015-12-03T08:54:00Z"/>
                <w:rFonts w:cstheme="minorHAnsi"/>
                <w:b/>
                <w:bCs/>
                <w:color w:val="FFFFFF" w:themeColor="background1"/>
                <w:szCs w:val="20"/>
              </w:rPr>
            </w:pPr>
            <w:ins w:id="132" w:author="Samuel Dent" w:date="2015-12-03T08:54:00Z">
              <w:r w:rsidRPr="00071B06">
                <w:rPr>
                  <w:rFonts w:cstheme="minorHAnsi"/>
                  <w:b/>
                  <w:bCs/>
                  <w:color w:val="FFFFFF" w:themeColor="background1"/>
                  <w:szCs w:val="20"/>
                </w:rPr>
                <w:t>Mkt</w:t>
              </w:r>
            </w:ins>
          </w:p>
        </w:tc>
        <w:tc>
          <w:tcPr>
            <w:tcW w:w="1377" w:type="dxa"/>
            <w:shd w:val="clear" w:color="auto" w:fill="A6A6A6" w:themeFill="background1" w:themeFillShade="A6"/>
            <w:noWrap/>
            <w:vAlign w:val="center"/>
            <w:hideMark/>
          </w:tcPr>
          <w:p w14:paraId="135368D4" w14:textId="77777777" w:rsidR="00DA676C" w:rsidRPr="00071B06" w:rsidRDefault="00DA676C" w:rsidP="00A24242">
            <w:pPr>
              <w:spacing w:after="0"/>
              <w:jc w:val="center"/>
              <w:rPr>
                <w:ins w:id="133" w:author="Samuel Dent" w:date="2015-12-03T08:54:00Z"/>
                <w:rFonts w:cstheme="minorHAnsi"/>
                <w:b/>
                <w:bCs/>
                <w:color w:val="FFFFFF" w:themeColor="background1"/>
                <w:szCs w:val="20"/>
              </w:rPr>
            </w:pPr>
            <w:ins w:id="134" w:author="Samuel Dent" w:date="2015-12-03T08:54:00Z">
              <w:r w:rsidRPr="00071B06">
                <w:rPr>
                  <w:rFonts w:cstheme="minorHAnsi"/>
                  <w:b/>
                  <w:bCs/>
                  <w:color w:val="FFFFFF" w:themeColor="background1"/>
                  <w:szCs w:val="20"/>
                </w:rPr>
                <w:t>End Use</w:t>
              </w:r>
            </w:ins>
          </w:p>
        </w:tc>
        <w:tc>
          <w:tcPr>
            <w:tcW w:w="1965" w:type="dxa"/>
            <w:shd w:val="clear" w:color="auto" w:fill="A6A6A6" w:themeFill="background1" w:themeFillShade="A6"/>
            <w:noWrap/>
            <w:vAlign w:val="center"/>
            <w:hideMark/>
          </w:tcPr>
          <w:p w14:paraId="01E939D4" w14:textId="77777777" w:rsidR="00DA676C" w:rsidRPr="00071B06" w:rsidRDefault="00DA676C" w:rsidP="00A24242">
            <w:pPr>
              <w:spacing w:after="0"/>
              <w:jc w:val="center"/>
              <w:rPr>
                <w:ins w:id="135" w:author="Samuel Dent" w:date="2015-12-03T08:54:00Z"/>
                <w:rFonts w:cstheme="minorHAnsi"/>
                <w:b/>
                <w:bCs/>
                <w:color w:val="FFFFFF" w:themeColor="background1"/>
                <w:szCs w:val="20"/>
              </w:rPr>
            </w:pPr>
            <w:ins w:id="136" w:author="Samuel Dent" w:date="2015-12-03T08:54:00Z">
              <w:r w:rsidRPr="00071B06">
                <w:rPr>
                  <w:rFonts w:cstheme="minorHAnsi"/>
                  <w:b/>
                  <w:bCs/>
                  <w:color w:val="FFFFFF" w:themeColor="background1"/>
                  <w:szCs w:val="20"/>
                </w:rPr>
                <w:t>Measure Name</w:t>
              </w:r>
            </w:ins>
          </w:p>
        </w:tc>
        <w:tc>
          <w:tcPr>
            <w:tcW w:w="2316" w:type="dxa"/>
            <w:shd w:val="clear" w:color="auto" w:fill="A6A6A6" w:themeFill="background1" w:themeFillShade="A6"/>
            <w:noWrap/>
            <w:vAlign w:val="center"/>
            <w:hideMark/>
          </w:tcPr>
          <w:p w14:paraId="6B5C1EF4" w14:textId="77777777" w:rsidR="00DA676C" w:rsidRPr="00071B06" w:rsidRDefault="00DA676C" w:rsidP="00A24242">
            <w:pPr>
              <w:spacing w:after="0"/>
              <w:jc w:val="center"/>
              <w:rPr>
                <w:ins w:id="137" w:author="Samuel Dent" w:date="2015-12-03T08:54:00Z"/>
                <w:rFonts w:cstheme="minorHAnsi"/>
                <w:b/>
                <w:bCs/>
                <w:color w:val="FFFFFF" w:themeColor="background1"/>
                <w:szCs w:val="20"/>
              </w:rPr>
            </w:pPr>
            <w:ins w:id="138" w:author="Samuel Dent" w:date="2015-12-03T08:54:00Z">
              <w:r w:rsidRPr="00071B06">
                <w:rPr>
                  <w:rFonts w:cstheme="minorHAnsi"/>
                  <w:b/>
                  <w:bCs/>
                  <w:color w:val="FFFFFF" w:themeColor="background1"/>
                  <w:szCs w:val="20"/>
                </w:rPr>
                <w:t>Measure Code</w:t>
              </w:r>
            </w:ins>
          </w:p>
        </w:tc>
        <w:tc>
          <w:tcPr>
            <w:tcW w:w="896" w:type="dxa"/>
            <w:shd w:val="clear" w:color="auto" w:fill="A6A6A6" w:themeFill="background1" w:themeFillShade="A6"/>
            <w:vAlign w:val="center"/>
            <w:hideMark/>
          </w:tcPr>
          <w:p w14:paraId="481C6589" w14:textId="77777777" w:rsidR="00DA676C" w:rsidRPr="00071B06" w:rsidRDefault="00DA676C" w:rsidP="00A24242">
            <w:pPr>
              <w:spacing w:after="0"/>
              <w:jc w:val="center"/>
              <w:rPr>
                <w:ins w:id="139" w:author="Samuel Dent" w:date="2015-12-03T08:54:00Z"/>
                <w:rFonts w:cstheme="minorHAnsi"/>
                <w:b/>
                <w:bCs/>
                <w:color w:val="FFFFFF" w:themeColor="background1"/>
                <w:szCs w:val="20"/>
              </w:rPr>
            </w:pPr>
            <w:ins w:id="140" w:author="Samuel Dent" w:date="2015-12-03T08:54:00Z">
              <w:r w:rsidRPr="00071B06">
                <w:rPr>
                  <w:rFonts w:cstheme="minorHAnsi"/>
                  <w:b/>
                  <w:bCs/>
                  <w:color w:val="FFFFFF" w:themeColor="background1"/>
                  <w:szCs w:val="20"/>
                </w:rPr>
                <w:t>Change Type</w:t>
              </w:r>
            </w:ins>
          </w:p>
        </w:tc>
        <w:tc>
          <w:tcPr>
            <w:tcW w:w="2575" w:type="dxa"/>
            <w:shd w:val="clear" w:color="auto" w:fill="A6A6A6" w:themeFill="background1" w:themeFillShade="A6"/>
            <w:vAlign w:val="center"/>
            <w:hideMark/>
          </w:tcPr>
          <w:p w14:paraId="04702319" w14:textId="77777777" w:rsidR="00DA676C" w:rsidRPr="00071B06" w:rsidRDefault="00DA676C" w:rsidP="00A24242">
            <w:pPr>
              <w:spacing w:after="0"/>
              <w:jc w:val="center"/>
              <w:rPr>
                <w:ins w:id="141" w:author="Samuel Dent" w:date="2015-12-03T08:54:00Z"/>
                <w:rFonts w:cstheme="minorHAnsi"/>
                <w:b/>
                <w:bCs/>
                <w:color w:val="FFFFFF" w:themeColor="background1"/>
                <w:szCs w:val="20"/>
              </w:rPr>
            </w:pPr>
            <w:ins w:id="142" w:author="Samuel Dent" w:date="2015-12-03T08:54:00Z">
              <w:r w:rsidRPr="00071B06">
                <w:rPr>
                  <w:rFonts w:cstheme="minorHAnsi"/>
                  <w:b/>
                  <w:bCs/>
                  <w:color w:val="FFFFFF" w:themeColor="background1"/>
                  <w:szCs w:val="20"/>
                </w:rPr>
                <w:t>Explanation</w:t>
              </w:r>
            </w:ins>
          </w:p>
        </w:tc>
        <w:tc>
          <w:tcPr>
            <w:tcW w:w="1226" w:type="dxa"/>
            <w:shd w:val="clear" w:color="auto" w:fill="A6A6A6" w:themeFill="background1" w:themeFillShade="A6"/>
            <w:vAlign w:val="center"/>
          </w:tcPr>
          <w:p w14:paraId="5CFF1FE4" w14:textId="77777777" w:rsidR="00DA676C" w:rsidRPr="00071B06" w:rsidRDefault="00DA676C" w:rsidP="00A24242">
            <w:pPr>
              <w:spacing w:after="0"/>
              <w:jc w:val="center"/>
              <w:rPr>
                <w:ins w:id="143" w:author="Samuel Dent" w:date="2015-12-03T08:54:00Z"/>
                <w:rFonts w:cstheme="minorHAnsi"/>
                <w:b/>
                <w:bCs/>
                <w:color w:val="FFFFFF" w:themeColor="background1"/>
                <w:szCs w:val="20"/>
              </w:rPr>
            </w:pPr>
            <w:ins w:id="144" w:author="Samuel Dent" w:date="2015-12-03T08:54:00Z">
              <w:r w:rsidRPr="00071B06">
                <w:rPr>
                  <w:rFonts w:cstheme="minorHAnsi"/>
                  <w:b/>
                  <w:bCs/>
                  <w:color w:val="FFFFFF" w:themeColor="background1"/>
                  <w:szCs w:val="20"/>
                </w:rPr>
                <w:t>Impact on Savings</w:t>
              </w:r>
            </w:ins>
          </w:p>
        </w:tc>
      </w:tr>
      <w:tr w:rsidR="00DA676C" w:rsidRPr="00071B06" w14:paraId="07B22AF9" w14:textId="77777777" w:rsidTr="00384AA8">
        <w:trPr>
          <w:trHeight w:val="1079"/>
          <w:jc w:val="center"/>
          <w:ins w:id="145" w:author="Samuel Dent" w:date="2015-12-03T08:56:00Z"/>
        </w:trPr>
        <w:tc>
          <w:tcPr>
            <w:tcW w:w="987" w:type="dxa"/>
            <w:tcBorders>
              <w:top w:val="single" w:sz="4" w:space="0" w:color="auto"/>
              <w:left w:val="single" w:sz="4" w:space="0" w:color="auto"/>
              <w:right w:val="single" w:sz="4" w:space="0" w:color="auto"/>
            </w:tcBorders>
            <w:shd w:val="clear" w:color="auto" w:fill="auto"/>
            <w:noWrap/>
            <w:vAlign w:val="center"/>
          </w:tcPr>
          <w:p w14:paraId="77106541" w14:textId="77777777" w:rsidR="00DA676C" w:rsidRPr="00071B06" w:rsidRDefault="00DA676C" w:rsidP="00A24242">
            <w:pPr>
              <w:spacing w:after="0"/>
              <w:jc w:val="center"/>
              <w:rPr>
                <w:ins w:id="146" w:author="Samuel Dent" w:date="2015-12-03T08:56:00Z"/>
                <w:rFonts w:cstheme="minorHAnsi"/>
                <w:bCs/>
                <w:szCs w:val="20"/>
              </w:rPr>
            </w:pPr>
            <w:ins w:id="147" w:author="Samuel Dent" w:date="2015-12-03T08:59:00Z">
              <w:r w:rsidRPr="00071B06">
                <w:rPr>
                  <w:rFonts w:cstheme="minorHAnsi"/>
                  <w:bCs/>
                  <w:szCs w:val="20"/>
                </w:rPr>
                <w:t>Overview</w:t>
              </w:r>
            </w:ins>
          </w:p>
        </w:tc>
        <w:tc>
          <w:tcPr>
            <w:tcW w:w="5658" w:type="dxa"/>
            <w:gridSpan w:val="3"/>
            <w:tcBorders>
              <w:top w:val="single" w:sz="4" w:space="0" w:color="auto"/>
              <w:left w:val="single" w:sz="4" w:space="0" w:color="auto"/>
              <w:right w:val="single" w:sz="4" w:space="0" w:color="auto"/>
            </w:tcBorders>
            <w:shd w:val="clear" w:color="auto" w:fill="auto"/>
            <w:noWrap/>
            <w:vAlign w:val="center"/>
          </w:tcPr>
          <w:p w14:paraId="4B09593C" w14:textId="77777777" w:rsidR="00DA676C" w:rsidRPr="00071B06" w:rsidRDefault="00DA676C" w:rsidP="00A24242">
            <w:pPr>
              <w:spacing w:after="0"/>
              <w:jc w:val="center"/>
              <w:rPr>
                <w:ins w:id="148" w:author="Samuel Dent" w:date="2015-12-03T08:56:00Z"/>
                <w:rFonts w:cstheme="minorHAnsi"/>
                <w:bCs/>
                <w:szCs w:val="20"/>
              </w:rPr>
            </w:pPr>
            <w:ins w:id="149" w:author="Samuel Dent" w:date="2015-12-03T08:59:00Z">
              <w:r w:rsidRPr="00071B06">
                <w:rPr>
                  <w:rFonts w:cstheme="minorHAnsi"/>
                  <w:bCs/>
                  <w:szCs w:val="20"/>
                </w:rPr>
                <w:t>Section 1-3</w:t>
              </w:r>
            </w:ins>
          </w:p>
        </w:tc>
        <w:tc>
          <w:tcPr>
            <w:tcW w:w="896" w:type="dxa"/>
            <w:tcBorders>
              <w:top w:val="single" w:sz="4" w:space="0" w:color="auto"/>
              <w:left w:val="single" w:sz="4" w:space="0" w:color="auto"/>
              <w:right w:val="single" w:sz="4" w:space="0" w:color="auto"/>
            </w:tcBorders>
            <w:shd w:val="clear" w:color="auto" w:fill="auto"/>
            <w:vAlign w:val="center"/>
          </w:tcPr>
          <w:p w14:paraId="40B13EEB" w14:textId="77777777" w:rsidR="00DA676C" w:rsidRPr="00071B06" w:rsidRDefault="00DA676C" w:rsidP="00A24242">
            <w:pPr>
              <w:spacing w:after="0"/>
              <w:jc w:val="center"/>
              <w:rPr>
                <w:ins w:id="150" w:author="Samuel Dent" w:date="2015-12-03T08:56:00Z"/>
                <w:rFonts w:cstheme="minorHAnsi"/>
                <w:bCs/>
                <w:szCs w:val="20"/>
              </w:rPr>
            </w:pPr>
            <w:ins w:id="151" w:author="Samuel Dent" w:date="2015-12-03T08:58:00Z">
              <w:r w:rsidRPr="00071B06">
                <w:rPr>
                  <w:rFonts w:cstheme="minorHAnsi"/>
                  <w:bCs/>
                  <w:szCs w:val="20"/>
                </w:rPr>
                <w:t>Revision</w:t>
              </w:r>
            </w:ins>
          </w:p>
        </w:tc>
        <w:tc>
          <w:tcPr>
            <w:tcW w:w="2575" w:type="dxa"/>
            <w:tcBorders>
              <w:top w:val="single" w:sz="4" w:space="0" w:color="auto"/>
              <w:left w:val="single" w:sz="4" w:space="0" w:color="auto"/>
              <w:right w:val="single" w:sz="4" w:space="0" w:color="auto"/>
            </w:tcBorders>
            <w:shd w:val="clear" w:color="auto" w:fill="auto"/>
            <w:vAlign w:val="center"/>
          </w:tcPr>
          <w:p w14:paraId="6AC79B54" w14:textId="77777777" w:rsidR="00DA676C" w:rsidRPr="00071B06" w:rsidRDefault="00DA676C" w:rsidP="00A24242">
            <w:pPr>
              <w:spacing w:after="0"/>
              <w:jc w:val="left"/>
              <w:rPr>
                <w:ins w:id="152" w:author="Samuel Dent" w:date="2015-12-03T08:56:00Z"/>
                <w:rFonts w:cstheme="minorHAnsi"/>
                <w:bCs/>
                <w:szCs w:val="20"/>
              </w:rPr>
            </w:pPr>
            <w:ins w:id="153" w:author="Samuel Dent" w:date="2015-12-03T08:56:00Z">
              <w:r w:rsidRPr="00071B06">
                <w:rPr>
                  <w:color w:val="000000"/>
                  <w:szCs w:val="20"/>
                </w:rPr>
                <w:t>Hotel and Motel and Low-use Small Business Definitions.</w:t>
              </w:r>
            </w:ins>
          </w:p>
          <w:p w14:paraId="069EDD2E" w14:textId="77777777" w:rsidR="00DA676C" w:rsidRPr="00071B06" w:rsidRDefault="00DA676C" w:rsidP="00A24242">
            <w:pPr>
              <w:spacing w:after="0"/>
              <w:jc w:val="left"/>
              <w:rPr>
                <w:ins w:id="154" w:author="Samuel Dent" w:date="2015-12-03T08:56:00Z"/>
                <w:rFonts w:cstheme="minorHAnsi"/>
                <w:bCs/>
                <w:szCs w:val="20"/>
              </w:rPr>
            </w:pPr>
            <w:ins w:id="155" w:author="Samuel Dent" w:date="2015-12-03T08:56:00Z">
              <w:r w:rsidRPr="00071B06">
                <w:rPr>
                  <w:color w:val="000000"/>
                  <w:szCs w:val="20"/>
                </w:rPr>
                <w:t>Proposed new section 3.8 Measure Incremental Cost Definition.</w:t>
              </w:r>
            </w:ins>
          </w:p>
          <w:p w14:paraId="1797E456" w14:textId="22A012E2" w:rsidR="00DA676C" w:rsidRPr="00384AA8" w:rsidRDefault="00384AA8">
            <w:pPr>
              <w:jc w:val="left"/>
              <w:rPr>
                <w:ins w:id="156" w:author="Samuel Dent" w:date="2015-12-03T08:56:00Z"/>
                <w:color w:val="FF0000"/>
                <w:rPrChange w:id="157" w:author="Samuel Dent" w:date="2015-12-17T09:05:00Z">
                  <w:rPr>
                    <w:ins w:id="158" w:author="Samuel Dent" w:date="2015-12-03T08:56:00Z"/>
                    <w:rFonts w:cstheme="minorHAnsi"/>
                    <w:bCs/>
                    <w:szCs w:val="20"/>
                  </w:rPr>
                </w:rPrChange>
              </w:rPr>
              <w:pPrChange w:id="159" w:author="Samuel Dent" w:date="2015-12-17T09:05:00Z">
                <w:pPr>
                  <w:spacing w:after="0"/>
                  <w:jc w:val="left"/>
                </w:pPr>
              </w:pPrChange>
            </w:pPr>
            <w:ins w:id="160" w:author="Samuel Dent" w:date="2015-12-17T09:05:00Z">
              <w:r w:rsidRPr="0021678A">
                <w:rPr>
                  <w:color w:val="FF0000"/>
                </w:rPr>
                <w:t>Updates to dates,</w:t>
              </w:r>
              <w:r>
                <w:rPr>
                  <w:color w:val="FF0000"/>
                </w:rPr>
                <w:t xml:space="preserve"> </w:t>
              </w:r>
              <w:r w:rsidRPr="0021678A">
                <w:rPr>
                  <w:color w:val="FF0000"/>
                </w:rPr>
                <w:t>references, “Summary of Measure Revisions”</w:t>
              </w:r>
              <w:r>
                <w:rPr>
                  <w:color w:val="FF0000"/>
                </w:rPr>
                <w:t xml:space="preserve"> and Early Replacement section.</w:t>
              </w:r>
            </w:ins>
          </w:p>
        </w:tc>
        <w:tc>
          <w:tcPr>
            <w:tcW w:w="1226" w:type="dxa"/>
            <w:tcBorders>
              <w:top w:val="single" w:sz="4" w:space="0" w:color="auto"/>
              <w:left w:val="single" w:sz="4" w:space="0" w:color="auto"/>
              <w:right w:val="single" w:sz="4" w:space="0" w:color="auto"/>
            </w:tcBorders>
            <w:shd w:val="clear" w:color="auto" w:fill="auto"/>
            <w:vAlign w:val="center"/>
          </w:tcPr>
          <w:p w14:paraId="391F7AAE" w14:textId="77777777" w:rsidR="00DA676C" w:rsidRPr="00071B06" w:rsidRDefault="00DA676C" w:rsidP="00A24242">
            <w:pPr>
              <w:spacing w:after="0"/>
              <w:jc w:val="center"/>
              <w:rPr>
                <w:ins w:id="161" w:author="Samuel Dent" w:date="2015-12-03T08:56:00Z"/>
                <w:rFonts w:cstheme="minorHAnsi"/>
                <w:bCs/>
                <w:szCs w:val="20"/>
              </w:rPr>
            </w:pPr>
            <w:ins w:id="162" w:author="Samuel Dent" w:date="2015-12-03T08:58:00Z">
              <w:r w:rsidRPr="00071B06">
                <w:rPr>
                  <w:rFonts w:cstheme="minorHAnsi"/>
                  <w:bCs/>
                  <w:szCs w:val="20"/>
                </w:rPr>
                <w:t>n/a</w:t>
              </w:r>
            </w:ins>
          </w:p>
        </w:tc>
      </w:tr>
      <w:tr w:rsidR="00DA676C" w:rsidRPr="00071B06" w14:paraId="678F5085" w14:textId="77777777" w:rsidTr="00384AA8">
        <w:trPr>
          <w:trHeight w:val="495"/>
          <w:jc w:val="center"/>
          <w:ins w:id="163" w:author="Samuel Dent" w:date="2015-12-03T10:14: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274A0D" w14:textId="77777777" w:rsidR="00DA676C" w:rsidRPr="00071B06" w:rsidRDefault="00DA676C" w:rsidP="00A24242">
            <w:pPr>
              <w:spacing w:after="0"/>
              <w:jc w:val="center"/>
              <w:rPr>
                <w:ins w:id="164" w:author="Samuel Dent" w:date="2015-12-03T10:14:00Z"/>
                <w:rFonts w:cstheme="minorHAnsi"/>
                <w:bCs/>
                <w:szCs w:val="20"/>
              </w:rPr>
            </w:pPr>
            <w:ins w:id="165" w:author="Samuel Dent" w:date="2015-12-03T10:15: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50CC62" w14:textId="77777777" w:rsidR="00DA676C" w:rsidRPr="00071B06" w:rsidRDefault="00DA676C" w:rsidP="00A24242">
            <w:pPr>
              <w:spacing w:after="0"/>
              <w:jc w:val="center"/>
              <w:rPr>
                <w:ins w:id="166" w:author="Samuel Dent" w:date="2015-12-03T10:14:00Z"/>
                <w:rFonts w:cstheme="minorHAnsi"/>
                <w:bCs/>
                <w:szCs w:val="20"/>
              </w:rPr>
            </w:pPr>
            <w:ins w:id="167" w:author="Samuel Dent" w:date="2015-12-03T10:15:00Z">
              <w:r w:rsidRPr="00071B06">
                <w:rPr>
                  <w:rFonts w:cstheme="minorHAnsi"/>
                  <w:bCs/>
                  <w:szCs w:val="20"/>
                </w:rPr>
                <w:t>Food Service Equipment</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BDA883" w14:textId="77777777" w:rsidR="00DA676C" w:rsidRPr="00071B06" w:rsidRDefault="00DA676C" w:rsidP="00A24242">
            <w:pPr>
              <w:spacing w:after="0"/>
              <w:jc w:val="center"/>
              <w:rPr>
                <w:ins w:id="168" w:author="Samuel Dent" w:date="2015-12-03T10:14:00Z"/>
                <w:color w:val="000000"/>
                <w:szCs w:val="20"/>
              </w:rPr>
            </w:pPr>
            <w:ins w:id="169" w:author="Samuel Dent" w:date="2015-12-03T10:14:00Z">
              <w:r w:rsidRPr="00071B06">
                <w:rPr>
                  <w:color w:val="000000"/>
                  <w:szCs w:val="20"/>
                </w:rPr>
                <w:t>4.2.1 Combination Oven</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F68C6B" w14:textId="77777777" w:rsidR="00DA676C" w:rsidRPr="00071B06" w:rsidRDefault="00DA676C" w:rsidP="00A24242">
            <w:pPr>
              <w:spacing w:after="0"/>
              <w:jc w:val="center"/>
              <w:rPr>
                <w:ins w:id="170" w:author="Samuel Dent" w:date="2015-12-03T10:14: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4075D51D" w14:textId="77777777" w:rsidR="00DA676C" w:rsidRPr="00071B06" w:rsidRDefault="00DA676C" w:rsidP="00A24242">
            <w:pPr>
              <w:spacing w:after="0"/>
              <w:jc w:val="center"/>
              <w:rPr>
                <w:ins w:id="171" w:author="Samuel Dent" w:date="2015-12-03T10:14:00Z"/>
                <w:rFonts w:cstheme="minorHAnsi"/>
                <w:bCs/>
                <w:szCs w:val="20"/>
              </w:rPr>
            </w:pPr>
            <w:ins w:id="172" w:author="Samuel Dent" w:date="2015-12-03T10:14: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037D9720" w14:textId="77777777" w:rsidR="00DA676C" w:rsidRPr="00071B06" w:rsidRDefault="00DA676C" w:rsidP="00A24242">
            <w:pPr>
              <w:spacing w:after="0"/>
              <w:jc w:val="left"/>
              <w:rPr>
                <w:ins w:id="173" w:author="Samuel Dent" w:date="2015-12-03T10:14:00Z"/>
                <w:color w:val="000000"/>
                <w:szCs w:val="20"/>
              </w:rPr>
            </w:pPr>
            <w:ins w:id="174" w:author="Samuel Dent" w:date="2015-12-03T10:14:00Z">
              <w:r w:rsidRPr="00071B06">
                <w:rPr>
                  <w:color w:val="000000"/>
                  <w:szCs w:val="20"/>
                </w:rPr>
                <w:t>Re-write using algorithms rather than deemed savings.</w:t>
              </w:r>
            </w:ins>
          </w:p>
          <w:p w14:paraId="041B5516" w14:textId="77777777" w:rsidR="00DA676C" w:rsidRPr="00071B06" w:rsidRDefault="00DA676C" w:rsidP="00A24242">
            <w:pPr>
              <w:spacing w:after="0"/>
              <w:jc w:val="left"/>
              <w:rPr>
                <w:ins w:id="175" w:author="Samuel Dent" w:date="2015-12-03T10:14:00Z"/>
                <w:color w:val="000000"/>
                <w:szCs w:val="20"/>
              </w:rPr>
            </w:pPr>
            <w:ins w:id="176" w:author="Samuel Dent" w:date="2015-12-03T10:14:00Z">
              <w:r w:rsidRPr="00071B06">
                <w:rPr>
                  <w:color w:val="000000"/>
                  <w:szCs w:val="20"/>
                </w:rPr>
                <w:t>Standard updates.</w:t>
              </w:r>
            </w:ins>
          </w:p>
          <w:p w14:paraId="279BD1C9" w14:textId="77777777" w:rsidR="00DA676C" w:rsidRPr="00071B06" w:rsidRDefault="00DA676C" w:rsidP="00A24242">
            <w:pPr>
              <w:spacing w:after="0"/>
              <w:jc w:val="left"/>
              <w:rPr>
                <w:ins w:id="177" w:author="Samuel Dent" w:date="2015-12-03T10:14:00Z"/>
                <w:color w:val="000000"/>
                <w:szCs w:val="20"/>
              </w:rPr>
            </w:pPr>
            <w:ins w:id="178" w:author="Samuel Dent" w:date="2015-12-03T10:14:00Z">
              <w:r w:rsidRPr="00071B06">
                <w:rPr>
                  <w:color w:val="000000"/>
                  <w:szCs w:val="20"/>
                </w:rPr>
                <w:t>Added electric combination ovens.</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1FCBC69E" w14:textId="32A51CD0" w:rsidR="00DA676C" w:rsidRPr="00071B06" w:rsidRDefault="00384AA8" w:rsidP="00A24242">
            <w:pPr>
              <w:spacing w:after="0"/>
              <w:jc w:val="center"/>
              <w:rPr>
                <w:ins w:id="179" w:author="Samuel Dent" w:date="2015-12-03T10:14:00Z"/>
                <w:rFonts w:cstheme="minorHAnsi"/>
                <w:bCs/>
                <w:szCs w:val="20"/>
              </w:rPr>
            </w:pPr>
            <w:ins w:id="180" w:author="Samuel Dent" w:date="2015-12-17T09:01:00Z">
              <w:r>
                <w:rPr>
                  <w:rFonts w:cstheme="minorHAnsi"/>
                  <w:bCs/>
                  <w:szCs w:val="20"/>
                </w:rPr>
                <w:t>Unknown</w:t>
              </w:r>
            </w:ins>
          </w:p>
        </w:tc>
      </w:tr>
      <w:tr w:rsidR="00DA676C" w:rsidRPr="00071B06" w14:paraId="53ED3C02" w14:textId="77777777" w:rsidTr="00384AA8">
        <w:trPr>
          <w:trHeight w:val="495"/>
          <w:jc w:val="center"/>
          <w:ins w:id="181"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10F635" w14:textId="77777777" w:rsidR="00DA676C" w:rsidRPr="00071B06" w:rsidRDefault="00DA676C" w:rsidP="00A24242">
            <w:pPr>
              <w:spacing w:after="0"/>
              <w:jc w:val="center"/>
              <w:rPr>
                <w:ins w:id="182" w:author="Samuel Dent" w:date="2015-12-03T08:56:00Z"/>
                <w:rFonts w:cstheme="minorHAnsi"/>
                <w:bCs/>
                <w:szCs w:val="20"/>
              </w:rPr>
            </w:pPr>
            <w:ins w:id="183" w:author="Samuel Dent" w:date="2015-12-03T09:0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C1F458" w14:textId="77777777" w:rsidR="00DA676C" w:rsidRPr="00071B06" w:rsidRDefault="00DA676C" w:rsidP="00A24242">
            <w:pPr>
              <w:spacing w:after="0"/>
              <w:jc w:val="center"/>
              <w:rPr>
                <w:ins w:id="184" w:author="Samuel Dent" w:date="2015-12-03T08:56:00Z"/>
                <w:rFonts w:cstheme="minorHAnsi"/>
                <w:bCs/>
                <w:szCs w:val="20"/>
              </w:rPr>
            </w:pPr>
            <w:ins w:id="185" w:author="Samuel Dent" w:date="2015-12-03T09:20:00Z">
              <w:r w:rsidRPr="00071B06">
                <w:rPr>
                  <w:rFonts w:cstheme="minorHAnsi"/>
                  <w:bCs/>
                  <w:szCs w:val="20"/>
                </w:rPr>
                <w:t>Food Service Equipment</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C7AA71" w14:textId="77777777" w:rsidR="00DA676C" w:rsidRPr="00071B06" w:rsidRDefault="00DA676C" w:rsidP="00A24242">
            <w:pPr>
              <w:spacing w:after="0"/>
              <w:jc w:val="center"/>
              <w:rPr>
                <w:ins w:id="186" w:author="Samuel Dent" w:date="2015-12-03T08:56:00Z"/>
                <w:rFonts w:cstheme="minorHAnsi"/>
                <w:bCs/>
                <w:szCs w:val="20"/>
              </w:rPr>
            </w:pPr>
            <w:ins w:id="187" w:author="Samuel Dent" w:date="2015-12-03T09:01:00Z">
              <w:r w:rsidRPr="00071B06">
                <w:rPr>
                  <w:color w:val="000000"/>
                  <w:szCs w:val="20"/>
                </w:rPr>
                <w:t>4.2.3 Commercial Steam Cooker</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E26354" w14:textId="77777777" w:rsidR="00DA676C" w:rsidRPr="00071B06" w:rsidRDefault="00DA676C" w:rsidP="00A24242">
            <w:pPr>
              <w:spacing w:after="0"/>
              <w:jc w:val="center"/>
              <w:rPr>
                <w:ins w:id="188" w:author="Samuel Dent" w:date="2015-12-03T08:56: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320962C9" w14:textId="77777777" w:rsidR="00DA676C" w:rsidRPr="00071B06" w:rsidRDefault="00DA676C" w:rsidP="00A24242">
            <w:pPr>
              <w:spacing w:after="0"/>
              <w:jc w:val="center"/>
              <w:rPr>
                <w:ins w:id="189" w:author="Samuel Dent" w:date="2015-12-03T08:56:00Z"/>
                <w:rFonts w:cstheme="minorHAnsi"/>
                <w:bCs/>
                <w:szCs w:val="20"/>
              </w:rPr>
            </w:pPr>
            <w:ins w:id="190" w:author="Samuel Dent" w:date="2015-12-03T09:18: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2D1F879F" w14:textId="77777777" w:rsidR="00DA676C" w:rsidRPr="00071B06" w:rsidRDefault="00DA676C" w:rsidP="00A24242">
            <w:pPr>
              <w:spacing w:after="0"/>
              <w:jc w:val="left"/>
              <w:rPr>
                <w:ins w:id="191" w:author="Samuel Dent" w:date="2015-12-03T08:56:00Z"/>
                <w:rFonts w:cstheme="minorHAnsi"/>
                <w:bCs/>
                <w:szCs w:val="20"/>
              </w:rPr>
            </w:pPr>
            <w:ins w:id="192" w:author="Samuel Dent" w:date="2015-12-03T08:56:00Z">
              <w:r w:rsidRPr="00071B06">
                <w:rPr>
                  <w:color w:val="000000"/>
                  <w:szCs w:val="20"/>
                </w:rPr>
                <w:t>Formatting edits to algorithm for clarity and improved reference.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2DA2A6FE" w14:textId="034F2352" w:rsidR="00DA676C" w:rsidRPr="00071B06" w:rsidRDefault="00384AA8" w:rsidP="00A24242">
            <w:pPr>
              <w:spacing w:after="0"/>
              <w:jc w:val="center"/>
              <w:rPr>
                <w:ins w:id="193" w:author="Samuel Dent" w:date="2015-12-03T08:56:00Z"/>
                <w:rFonts w:cstheme="minorHAnsi"/>
                <w:bCs/>
                <w:szCs w:val="20"/>
              </w:rPr>
            </w:pPr>
            <w:ins w:id="194" w:author="Samuel Dent" w:date="2015-12-17T09:01:00Z">
              <w:r>
                <w:rPr>
                  <w:rFonts w:cstheme="minorHAnsi"/>
                  <w:bCs/>
                  <w:szCs w:val="20"/>
                </w:rPr>
                <w:t>None</w:t>
              </w:r>
            </w:ins>
          </w:p>
        </w:tc>
      </w:tr>
      <w:tr w:rsidR="00DA676C" w:rsidRPr="00071B06" w14:paraId="2D2EE573" w14:textId="77777777" w:rsidTr="00384AA8">
        <w:trPr>
          <w:trHeight w:val="495"/>
          <w:jc w:val="center"/>
          <w:ins w:id="195"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23FB7B" w14:textId="77777777" w:rsidR="00DA676C" w:rsidRPr="00071B06" w:rsidRDefault="00DA676C" w:rsidP="00A24242">
            <w:pPr>
              <w:spacing w:after="0"/>
              <w:jc w:val="center"/>
              <w:rPr>
                <w:ins w:id="196" w:author="Samuel Dent" w:date="2015-12-03T08:56:00Z"/>
                <w:rFonts w:cstheme="minorHAnsi"/>
                <w:bCs/>
                <w:szCs w:val="20"/>
              </w:rPr>
            </w:pPr>
            <w:ins w:id="197" w:author="Samuel Dent" w:date="2015-12-03T09:0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7386F6" w14:textId="77777777" w:rsidR="00DA676C" w:rsidRPr="00071B06" w:rsidRDefault="00DA676C" w:rsidP="00A24242">
            <w:pPr>
              <w:spacing w:after="0"/>
              <w:jc w:val="center"/>
              <w:rPr>
                <w:ins w:id="198" w:author="Samuel Dent" w:date="2015-12-03T08:56:00Z"/>
                <w:rFonts w:cstheme="minorHAnsi"/>
                <w:bCs/>
                <w:szCs w:val="20"/>
              </w:rPr>
            </w:pPr>
            <w:ins w:id="199" w:author="Samuel Dent" w:date="2015-12-03T09:21:00Z">
              <w:r w:rsidRPr="00071B06">
                <w:rPr>
                  <w:rFonts w:cstheme="minorHAnsi"/>
                  <w:bCs/>
                  <w:szCs w:val="20"/>
                </w:rPr>
                <w:t>Food Service Equipment</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0D46B7" w14:textId="77777777" w:rsidR="00DA676C" w:rsidRPr="00071B06" w:rsidRDefault="00DA676C" w:rsidP="00A24242">
            <w:pPr>
              <w:spacing w:after="0"/>
              <w:jc w:val="center"/>
              <w:rPr>
                <w:ins w:id="200" w:author="Samuel Dent" w:date="2015-12-03T08:56:00Z"/>
                <w:rFonts w:cstheme="minorHAnsi"/>
                <w:bCs/>
                <w:szCs w:val="20"/>
              </w:rPr>
            </w:pPr>
            <w:ins w:id="201" w:author="Samuel Dent" w:date="2015-12-03T09:01:00Z">
              <w:r w:rsidRPr="00071B06">
                <w:rPr>
                  <w:color w:val="000000"/>
                  <w:szCs w:val="20"/>
                </w:rPr>
                <w:t xml:space="preserve">4.2.6 ENERGY STAR </w:t>
              </w:r>
            </w:ins>
            <w:ins w:id="202" w:author="Samuel Dent" w:date="2015-12-03T09:14:00Z">
              <w:r w:rsidRPr="00071B06">
                <w:rPr>
                  <w:color w:val="000000"/>
                  <w:szCs w:val="20"/>
                </w:rPr>
                <w:t>D</w:t>
              </w:r>
            </w:ins>
            <w:ins w:id="203" w:author="Samuel Dent" w:date="2015-12-03T09:01:00Z">
              <w:r w:rsidRPr="00071B06">
                <w:rPr>
                  <w:color w:val="000000"/>
                  <w:szCs w:val="20"/>
                </w:rPr>
                <w:t>ishwasher</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5E8890" w14:textId="77777777" w:rsidR="00DA676C" w:rsidRPr="00071B06" w:rsidRDefault="00DA676C" w:rsidP="00A24242">
            <w:pPr>
              <w:spacing w:after="0"/>
              <w:jc w:val="center"/>
              <w:rPr>
                <w:ins w:id="204" w:author="Samuel Dent" w:date="2015-12-03T08:56: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7AA9CAFC" w14:textId="77777777" w:rsidR="00DA676C" w:rsidRPr="00071B06" w:rsidRDefault="00DA676C" w:rsidP="00A24242">
            <w:pPr>
              <w:spacing w:after="0"/>
              <w:jc w:val="center"/>
              <w:rPr>
                <w:ins w:id="205" w:author="Samuel Dent" w:date="2015-12-03T08:56:00Z"/>
                <w:rFonts w:cstheme="minorHAnsi"/>
                <w:bCs/>
                <w:szCs w:val="20"/>
              </w:rPr>
            </w:pPr>
            <w:ins w:id="206" w:author="Samuel Dent" w:date="2015-12-03T09:18: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5EDD1B1C" w14:textId="77777777" w:rsidR="00DA676C" w:rsidRPr="00071B06" w:rsidRDefault="00DA676C" w:rsidP="00A24242">
            <w:pPr>
              <w:spacing w:after="0"/>
              <w:jc w:val="left"/>
              <w:rPr>
                <w:ins w:id="207" w:author="Samuel Dent" w:date="2015-12-03T08:56:00Z"/>
                <w:color w:val="000000"/>
                <w:szCs w:val="20"/>
              </w:rPr>
            </w:pPr>
            <w:ins w:id="208" w:author="Samuel Dent" w:date="2015-12-03T08:56:00Z">
              <w:r w:rsidRPr="00071B06">
                <w:rPr>
                  <w:color w:val="000000"/>
                  <w:szCs w:val="20"/>
                </w:rPr>
                <w:t>ENERGY STAR standard update.</w:t>
              </w:r>
              <w:r w:rsidRPr="00071B06">
                <w:rPr>
                  <w:color w:val="000000"/>
                  <w:szCs w:val="20"/>
                </w:rPr>
                <w:br/>
                <w:t xml:space="preserve">Reworked measure to more accurately reflect </w:t>
              </w:r>
              <w:r w:rsidRPr="00071B06">
                <w:rPr>
                  <w:color w:val="000000"/>
                  <w:szCs w:val="20"/>
                </w:rPr>
                <w:lastRenderedPageBreak/>
                <w:t>calculation.</w:t>
              </w:r>
            </w:ins>
          </w:p>
          <w:p w14:paraId="6365DADC" w14:textId="77777777" w:rsidR="00DA676C" w:rsidRPr="00071B06" w:rsidRDefault="00DA676C" w:rsidP="00A24242">
            <w:pPr>
              <w:spacing w:after="0"/>
              <w:jc w:val="left"/>
              <w:rPr>
                <w:ins w:id="209" w:author="Samuel Dent" w:date="2015-12-03T08:56:00Z"/>
                <w:rFonts w:cstheme="minorHAnsi"/>
                <w:bCs/>
                <w:szCs w:val="20"/>
              </w:rPr>
            </w:pPr>
            <w:ins w:id="210" w:author="Samuel Dent" w:date="2015-12-03T08:56:00Z">
              <w:r w:rsidRPr="00071B06">
                <w:rPr>
                  <w:color w:val="000000"/>
                  <w:szCs w:val="20"/>
                </w:rPr>
                <w:t>Improved reference.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558A1405" w14:textId="4FD00886" w:rsidR="00DA676C" w:rsidRPr="00071B06" w:rsidRDefault="00384AA8" w:rsidP="00A24242">
            <w:pPr>
              <w:spacing w:after="0"/>
              <w:jc w:val="center"/>
              <w:rPr>
                <w:ins w:id="211" w:author="Samuel Dent" w:date="2015-12-03T08:56:00Z"/>
                <w:rFonts w:cstheme="minorHAnsi"/>
                <w:bCs/>
                <w:szCs w:val="20"/>
              </w:rPr>
            </w:pPr>
            <w:ins w:id="212" w:author="Samuel Dent" w:date="2015-12-17T09:01:00Z">
              <w:r>
                <w:rPr>
                  <w:rFonts w:cstheme="minorHAnsi"/>
                  <w:bCs/>
                  <w:szCs w:val="20"/>
                </w:rPr>
                <w:lastRenderedPageBreak/>
                <w:t>Unknown</w:t>
              </w:r>
            </w:ins>
          </w:p>
        </w:tc>
      </w:tr>
      <w:tr w:rsidR="00DA676C" w:rsidRPr="00071B06" w14:paraId="4A34214E" w14:textId="77777777" w:rsidTr="00384AA8">
        <w:trPr>
          <w:trHeight w:val="495"/>
          <w:jc w:val="center"/>
          <w:ins w:id="213"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253A40" w14:textId="77777777" w:rsidR="00DA676C" w:rsidRPr="00071B06" w:rsidRDefault="00DA676C" w:rsidP="00A24242">
            <w:pPr>
              <w:spacing w:after="0"/>
              <w:jc w:val="center"/>
              <w:rPr>
                <w:ins w:id="214" w:author="Samuel Dent" w:date="2015-12-03T08:56:00Z"/>
                <w:rFonts w:cstheme="minorHAnsi"/>
                <w:bCs/>
                <w:szCs w:val="20"/>
              </w:rPr>
            </w:pPr>
            <w:ins w:id="215" w:author="Samuel Dent" w:date="2015-12-03T09:09:00Z">
              <w:r w:rsidRPr="00071B06">
                <w:rPr>
                  <w:rFonts w:cstheme="minorHAnsi"/>
                  <w:bCs/>
                  <w:szCs w:val="20"/>
                </w:rPr>
                <w:lastRenderedPageBreak/>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38A268" w14:textId="77777777" w:rsidR="00DA676C" w:rsidRPr="00071B06" w:rsidRDefault="00DA676C" w:rsidP="00A24242">
            <w:pPr>
              <w:spacing w:after="0"/>
              <w:jc w:val="center"/>
              <w:rPr>
                <w:ins w:id="216" w:author="Samuel Dent" w:date="2015-12-03T08:56:00Z"/>
                <w:rFonts w:cstheme="minorHAnsi"/>
                <w:bCs/>
                <w:szCs w:val="20"/>
              </w:rPr>
            </w:pPr>
            <w:ins w:id="217" w:author="Samuel Dent" w:date="2015-12-03T09:21:00Z">
              <w:r w:rsidRPr="00071B06">
                <w:rPr>
                  <w:rFonts w:cstheme="minorHAnsi"/>
                  <w:bCs/>
                  <w:szCs w:val="20"/>
                </w:rPr>
                <w:t>Food Service Equipment</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BB650B" w14:textId="77777777" w:rsidR="00DA676C" w:rsidRPr="00071B06" w:rsidRDefault="00DA676C" w:rsidP="00A24242">
            <w:pPr>
              <w:spacing w:after="0"/>
              <w:jc w:val="center"/>
              <w:rPr>
                <w:ins w:id="218" w:author="Samuel Dent" w:date="2015-12-03T08:56:00Z"/>
                <w:rFonts w:cstheme="minorHAnsi"/>
                <w:bCs/>
                <w:szCs w:val="20"/>
              </w:rPr>
            </w:pPr>
            <w:ins w:id="219" w:author="Samuel Dent" w:date="2015-12-03T09:01:00Z">
              <w:r w:rsidRPr="00071B06">
                <w:rPr>
                  <w:color w:val="000000"/>
                  <w:szCs w:val="20"/>
                </w:rPr>
                <w:t>4.2.8 ENERGY STAR Griddle</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203B19" w14:textId="77777777" w:rsidR="00DA676C" w:rsidRPr="00071B06" w:rsidRDefault="00DA676C" w:rsidP="00A24242">
            <w:pPr>
              <w:spacing w:after="0"/>
              <w:jc w:val="center"/>
              <w:rPr>
                <w:ins w:id="220" w:author="Samuel Dent" w:date="2015-12-03T08:56: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448821B2" w14:textId="77777777" w:rsidR="00DA676C" w:rsidRPr="00071B06" w:rsidRDefault="00DA676C" w:rsidP="00A24242">
            <w:pPr>
              <w:spacing w:after="0"/>
              <w:jc w:val="center"/>
              <w:rPr>
                <w:ins w:id="221" w:author="Samuel Dent" w:date="2015-12-03T08:56:00Z"/>
                <w:rFonts w:cstheme="minorHAnsi"/>
                <w:bCs/>
                <w:szCs w:val="20"/>
              </w:rPr>
            </w:pPr>
            <w:ins w:id="222" w:author="Samuel Dent" w:date="2015-12-03T09:18: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35818DEB" w14:textId="2DD07B15" w:rsidR="00DA676C" w:rsidRPr="00071B06" w:rsidRDefault="00DA676C" w:rsidP="00A24242">
            <w:pPr>
              <w:spacing w:after="0"/>
              <w:jc w:val="left"/>
              <w:rPr>
                <w:ins w:id="223" w:author="Samuel Dent" w:date="2015-12-03T08:56:00Z"/>
                <w:color w:val="000000"/>
                <w:szCs w:val="20"/>
              </w:rPr>
            </w:pPr>
            <w:ins w:id="224" w:author="Samuel Dent" w:date="2015-12-03T08:56:00Z">
              <w:r w:rsidRPr="00071B06">
                <w:rPr>
                  <w:color w:val="000000"/>
                  <w:szCs w:val="20"/>
                </w:rPr>
                <w:t>Fixed error in</w:t>
              </w:r>
              <w:r w:rsidR="00384AA8">
                <w:rPr>
                  <w:color w:val="000000"/>
                  <w:szCs w:val="20"/>
                </w:rPr>
                <w:t xml:space="preserve"> Daily Idle Energy Calculation.</w:t>
              </w:r>
            </w:ins>
          </w:p>
          <w:p w14:paraId="462E4B8F" w14:textId="77777777" w:rsidR="00DA676C" w:rsidRPr="00071B06" w:rsidRDefault="00DA676C" w:rsidP="00A24242">
            <w:pPr>
              <w:spacing w:after="0"/>
              <w:jc w:val="left"/>
              <w:rPr>
                <w:ins w:id="225" w:author="Samuel Dent" w:date="2015-12-03T08:56:00Z"/>
                <w:rFonts w:cstheme="minorHAnsi"/>
                <w:bCs/>
                <w:szCs w:val="20"/>
              </w:rPr>
            </w:pPr>
            <w:ins w:id="226" w:author="Samuel Dent" w:date="2015-12-03T08:56:00Z">
              <w:r w:rsidRPr="00071B06">
                <w:rPr>
                  <w:color w:val="000000"/>
                  <w:szCs w:val="20"/>
                </w:rPr>
                <w:t>Improved reference.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791588F5" w14:textId="21F4C59A" w:rsidR="00DA676C" w:rsidRPr="00071B06" w:rsidRDefault="00384AA8" w:rsidP="00A24242">
            <w:pPr>
              <w:spacing w:after="0"/>
              <w:jc w:val="center"/>
              <w:rPr>
                <w:ins w:id="227" w:author="Samuel Dent" w:date="2015-12-03T08:56:00Z"/>
                <w:rFonts w:cstheme="minorHAnsi"/>
                <w:bCs/>
                <w:szCs w:val="20"/>
              </w:rPr>
            </w:pPr>
            <w:ins w:id="228" w:author="Samuel Dent" w:date="2015-12-17T09:03:00Z">
              <w:r>
                <w:rPr>
                  <w:rFonts w:cstheme="minorHAnsi"/>
                  <w:bCs/>
                  <w:szCs w:val="20"/>
                </w:rPr>
                <w:t>None</w:t>
              </w:r>
            </w:ins>
          </w:p>
        </w:tc>
      </w:tr>
      <w:tr w:rsidR="00DA676C" w:rsidRPr="00071B06" w14:paraId="3B830CA9" w14:textId="77777777" w:rsidTr="00384AA8">
        <w:trPr>
          <w:trHeight w:val="495"/>
          <w:jc w:val="center"/>
          <w:ins w:id="229"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EE8261" w14:textId="77777777" w:rsidR="00DA676C" w:rsidRPr="00071B06" w:rsidRDefault="00DA676C" w:rsidP="00A24242">
            <w:pPr>
              <w:spacing w:after="0"/>
              <w:jc w:val="center"/>
              <w:rPr>
                <w:ins w:id="230" w:author="Samuel Dent" w:date="2015-12-03T08:56:00Z"/>
                <w:rFonts w:cstheme="minorHAnsi"/>
                <w:bCs/>
                <w:szCs w:val="20"/>
              </w:rPr>
            </w:pPr>
            <w:ins w:id="231" w:author="Samuel Dent" w:date="2015-12-03T09:0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0CA34B" w14:textId="77777777" w:rsidR="00DA676C" w:rsidRPr="00071B06" w:rsidRDefault="00DA676C" w:rsidP="00A24242">
            <w:pPr>
              <w:spacing w:after="0"/>
              <w:jc w:val="center"/>
              <w:rPr>
                <w:ins w:id="232" w:author="Samuel Dent" w:date="2015-12-03T08:56:00Z"/>
                <w:rFonts w:cstheme="minorHAnsi"/>
                <w:bCs/>
                <w:szCs w:val="20"/>
              </w:rPr>
            </w:pPr>
            <w:ins w:id="233" w:author="Samuel Dent" w:date="2015-12-03T09:21:00Z">
              <w:r w:rsidRPr="00071B06">
                <w:rPr>
                  <w:rFonts w:cstheme="minorHAnsi"/>
                  <w:bCs/>
                  <w:szCs w:val="20"/>
                </w:rPr>
                <w:t>Food Service Equipment</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E16F35" w14:textId="77777777" w:rsidR="00DA676C" w:rsidRPr="00071B06" w:rsidRDefault="00DA676C" w:rsidP="00A24242">
            <w:pPr>
              <w:spacing w:after="0"/>
              <w:jc w:val="center"/>
              <w:rPr>
                <w:ins w:id="234" w:author="Samuel Dent" w:date="2015-12-03T08:56:00Z"/>
                <w:rFonts w:cstheme="minorHAnsi"/>
                <w:bCs/>
                <w:szCs w:val="20"/>
              </w:rPr>
            </w:pPr>
            <w:ins w:id="235" w:author="Samuel Dent" w:date="2015-12-03T09:01:00Z">
              <w:r w:rsidRPr="00071B06">
                <w:rPr>
                  <w:color w:val="000000"/>
                  <w:szCs w:val="20"/>
                </w:rPr>
                <w:t>4.2.9 ENERGY STAR Hot Food Holding Cabinets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73FA93" w14:textId="77777777" w:rsidR="00DA676C" w:rsidRPr="00071B06" w:rsidRDefault="00DA676C" w:rsidP="00A24242">
            <w:pPr>
              <w:spacing w:after="0"/>
              <w:jc w:val="center"/>
              <w:rPr>
                <w:ins w:id="236" w:author="Samuel Dent" w:date="2015-12-03T08:56: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7360CDB0" w14:textId="77777777" w:rsidR="00DA676C" w:rsidRPr="00071B06" w:rsidRDefault="00DA676C" w:rsidP="00A24242">
            <w:pPr>
              <w:spacing w:after="0"/>
              <w:jc w:val="center"/>
              <w:rPr>
                <w:ins w:id="237" w:author="Samuel Dent" w:date="2015-12-03T08:56:00Z"/>
                <w:rFonts w:cstheme="minorHAnsi"/>
                <w:bCs/>
                <w:szCs w:val="20"/>
              </w:rPr>
            </w:pPr>
            <w:ins w:id="238" w:author="Samuel Dent" w:date="2015-12-03T09:18: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63BFE101" w14:textId="77777777" w:rsidR="00DA676C" w:rsidRPr="00071B06" w:rsidRDefault="00DA676C" w:rsidP="00A24242">
            <w:pPr>
              <w:spacing w:after="0"/>
              <w:jc w:val="left"/>
              <w:rPr>
                <w:ins w:id="239" w:author="Samuel Dent" w:date="2015-12-03T08:56:00Z"/>
                <w:rFonts w:cstheme="minorHAnsi"/>
                <w:bCs/>
                <w:szCs w:val="20"/>
              </w:rPr>
            </w:pPr>
            <w:ins w:id="240" w:author="Samuel Dent" w:date="2015-12-03T08:56:00Z">
              <w:r w:rsidRPr="00071B06">
                <w:rPr>
                  <w:color w:val="000000"/>
                  <w:szCs w:val="20"/>
                </w:rPr>
                <w:t>Improved reference.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5327DE2B" w14:textId="5ABEC4C8" w:rsidR="00DA676C" w:rsidRPr="00071B06" w:rsidRDefault="00384AA8" w:rsidP="00A24242">
            <w:pPr>
              <w:spacing w:after="0"/>
              <w:jc w:val="center"/>
              <w:rPr>
                <w:ins w:id="241" w:author="Samuel Dent" w:date="2015-12-03T08:56:00Z"/>
                <w:rFonts w:cstheme="minorHAnsi"/>
                <w:bCs/>
                <w:szCs w:val="20"/>
              </w:rPr>
            </w:pPr>
            <w:ins w:id="242" w:author="Samuel Dent" w:date="2015-12-17T09:03:00Z">
              <w:r>
                <w:rPr>
                  <w:rFonts w:cstheme="minorHAnsi"/>
                  <w:bCs/>
                  <w:szCs w:val="20"/>
                </w:rPr>
                <w:t>None</w:t>
              </w:r>
            </w:ins>
          </w:p>
        </w:tc>
      </w:tr>
      <w:tr w:rsidR="00DA676C" w:rsidRPr="00071B06" w14:paraId="1EE00840" w14:textId="77777777" w:rsidTr="00384AA8">
        <w:trPr>
          <w:trHeight w:val="495"/>
          <w:jc w:val="center"/>
          <w:ins w:id="243" w:author="Samuel Dent" w:date="2015-12-03T10:15: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897E98" w14:textId="77777777" w:rsidR="00DA676C" w:rsidRPr="00071B06" w:rsidRDefault="00DA676C" w:rsidP="00A24242">
            <w:pPr>
              <w:spacing w:after="0"/>
              <w:jc w:val="center"/>
              <w:rPr>
                <w:ins w:id="244" w:author="Samuel Dent" w:date="2015-12-03T10:15:00Z"/>
                <w:rFonts w:cstheme="minorHAnsi"/>
                <w:bCs/>
                <w:szCs w:val="20"/>
              </w:rPr>
            </w:pPr>
            <w:ins w:id="245" w:author="Samuel Dent" w:date="2015-12-03T10:15: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CA66D6" w14:textId="77777777" w:rsidR="00DA676C" w:rsidRPr="00071B06" w:rsidRDefault="00DA676C" w:rsidP="00A24242">
            <w:pPr>
              <w:spacing w:after="0"/>
              <w:jc w:val="center"/>
              <w:rPr>
                <w:ins w:id="246" w:author="Samuel Dent" w:date="2015-12-03T10:15:00Z"/>
                <w:rFonts w:cstheme="minorHAnsi"/>
                <w:bCs/>
                <w:szCs w:val="20"/>
              </w:rPr>
            </w:pPr>
            <w:ins w:id="247" w:author="Samuel Dent" w:date="2015-12-03T10:15:00Z">
              <w:r w:rsidRPr="00071B06">
                <w:rPr>
                  <w:rFonts w:cstheme="minorHAnsi"/>
                  <w:bCs/>
                  <w:szCs w:val="20"/>
                </w:rPr>
                <w:t>Food Service Equipment</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D7DC83" w14:textId="77777777" w:rsidR="00DA676C" w:rsidRPr="00071B06" w:rsidRDefault="00DA676C" w:rsidP="00A24242">
            <w:pPr>
              <w:spacing w:after="0"/>
              <w:jc w:val="center"/>
              <w:rPr>
                <w:ins w:id="248" w:author="Samuel Dent" w:date="2015-12-03T10:15:00Z"/>
                <w:color w:val="000000"/>
                <w:szCs w:val="20"/>
              </w:rPr>
            </w:pPr>
            <w:ins w:id="249" w:author="Samuel Dent" w:date="2015-12-03T10:15:00Z">
              <w:r w:rsidRPr="00071B06">
                <w:rPr>
                  <w:color w:val="000000"/>
                  <w:szCs w:val="20"/>
                </w:rPr>
                <w:t>4.2.11 High Efficiency Pre-Rinse Spray Valve</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334CFB" w14:textId="77777777" w:rsidR="00DA676C" w:rsidRPr="00071B06" w:rsidRDefault="00DA676C" w:rsidP="00A24242">
            <w:pPr>
              <w:spacing w:after="0"/>
              <w:jc w:val="center"/>
              <w:rPr>
                <w:ins w:id="250" w:author="Samuel Dent" w:date="2015-12-03T10:15: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5C1D0649" w14:textId="77777777" w:rsidR="00DA676C" w:rsidRPr="00071B06" w:rsidRDefault="00DA676C" w:rsidP="00A24242">
            <w:pPr>
              <w:spacing w:after="0"/>
              <w:jc w:val="center"/>
              <w:rPr>
                <w:ins w:id="251" w:author="Samuel Dent" w:date="2015-12-03T10:15:00Z"/>
                <w:rFonts w:cstheme="minorHAnsi"/>
                <w:bCs/>
                <w:szCs w:val="20"/>
              </w:rPr>
            </w:pPr>
            <w:ins w:id="252" w:author="Samuel Dent" w:date="2015-12-03T10:15: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6086F4D6" w14:textId="77777777" w:rsidR="00DA676C" w:rsidRPr="00071B06" w:rsidRDefault="00DA676C" w:rsidP="00A24242">
            <w:pPr>
              <w:spacing w:after="0"/>
              <w:jc w:val="left"/>
              <w:rPr>
                <w:ins w:id="253" w:author="Samuel Dent" w:date="2015-12-03T10:15:00Z"/>
                <w:color w:val="000000"/>
                <w:szCs w:val="20"/>
              </w:rPr>
            </w:pPr>
            <w:ins w:id="254" w:author="Samuel Dent" w:date="2015-12-03T10:15:00Z">
              <w:r w:rsidRPr="00071B06">
                <w:rPr>
                  <w:color w:val="000000"/>
                  <w:szCs w:val="20"/>
                </w:rPr>
                <w:t>Added reference to IECC 2015</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346B992C" w14:textId="6390127B" w:rsidR="00DA676C" w:rsidRPr="00071B06" w:rsidRDefault="00384AA8" w:rsidP="00A24242">
            <w:pPr>
              <w:spacing w:after="0"/>
              <w:jc w:val="center"/>
              <w:rPr>
                <w:ins w:id="255" w:author="Samuel Dent" w:date="2015-12-03T10:15:00Z"/>
                <w:rFonts w:cstheme="minorHAnsi"/>
                <w:bCs/>
                <w:szCs w:val="20"/>
              </w:rPr>
            </w:pPr>
            <w:ins w:id="256" w:author="Samuel Dent" w:date="2015-12-17T09:03:00Z">
              <w:r>
                <w:rPr>
                  <w:rFonts w:cstheme="minorHAnsi"/>
                  <w:bCs/>
                  <w:szCs w:val="20"/>
                </w:rPr>
                <w:t>None</w:t>
              </w:r>
            </w:ins>
          </w:p>
        </w:tc>
      </w:tr>
      <w:tr w:rsidR="00DA676C" w:rsidRPr="00071B06" w14:paraId="1D639D95" w14:textId="77777777" w:rsidTr="00384AA8">
        <w:trPr>
          <w:trHeight w:val="495"/>
          <w:jc w:val="center"/>
          <w:ins w:id="257"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A93BDF" w14:textId="77777777" w:rsidR="00DA676C" w:rsidRPr="00071B06" w:rsidRDefault="00DA676C" w:rsidP="00A24242">
            <w:pPr>
              <w:spacing w:after="0"/>
              <w:jc w:val="center"/>
              <w:rPr>
                <w:ins w:id="258" w:author="Samuel Dent" w:date="2015-12-03T08:56:00Z"/>
                <w:rFonts w:cstheme="minorHAnsi"/>
                <w:bCs/>
                <w:szCs w:val="20"/>
              </w:rPr>
            </w:pPr>
            <w:ins w:id="259" w:author="Samuel Dent" w:date="2015-12-03T09:0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6A8B76" w14:textId="77777777" w:rsidR="00DA676C" w:rsidRPr="00071B06" w:rsidRDefault="00DA676C" w:rsidP="00A24242">
            <w:pPr>
              <w:spacing w:after="0"/>
              <w:jc w:val="center"/>
              <w:rPr>
                <w:ins w:id="260" w:author="Samuel Dent" w:date="2015-12-03T08:56:00Z"/>
                <w:rFonts w:cstheme="minorHAnsi"/>
                <w:bCs/>
                <w:szCs w:val="20"/>
              </w:rPr>
            </w:pPr>
            <w:ins w:id="261" w:author="Samuel Dent" w:date="2015-12-03T09:21:00Z">
              <w:r w:rsidRPr="00071B06">
                <w:rPr>
                  <w:rFonts w:cstheme="minorHAnsi"/>
                  <w:bCs/>
                  <w:szCs w:val="20"/>
                </w:rPr>
                <w:t>Hot Water</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752993" w14:textId="77777777" w:rsidR="00DA676C" w:rsidRPr="00071B06" w:rsidRDefault="00DA676C" w:rsidP="00A24242">
            <w:pPr>
              <w:spacing w:after="0"/>
              <w:jc w:val="center"/>
              <w:rPr>
                <w:ins w:id="262" w:author="Samuel Dent" w:date="2015-12-03T08:56:00Z"/>
                <w:rFonts w:cstheme="minorHAnsi"/>
                <w:bCs/>
                <w:szCs w:val="20"/>
              </w:rPr>
            </w:pPr>
            <w:ins w:id="263" w:author="Samuel Dent" w:date="2015-12-03T09:01:00Z">
              <w:r w:rsidRPr="00071B06">
                <w:rPr>
                  <w:color w:val="000000"/>
                  <w:szCs w:val="20"/>
                </w:rPr>
                <w:t>4.3.1 Storage Water Heater</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C8C1F9" w14:textId="77777777" w:rsidR="00DA676C" w:rsidRPr="00071B06" w:rsidRDefault="00DA676C" w:rsidP="00A24242">
            <w:pPr>
              <w:spacing w:after="0"/>
              <w:jc w:val="center"/>
              <w:rPr>
                <w:ins w:id="264" w:author="Samuel Dent" w:date="2015-12-03T08:56: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0DC63192" w14:textId="77777777" w:rsidR="00DA676C" w:rsidRPr="00071B06" w:rsidRDefault="00DA676C" w:rsidP="00A24242">
            <w:pPr>
              <w:spacing w:after="0"/>
              <w:jc w:val="center"/>
              <w:rPr>
                <w:ins w:id="265" w:author="Samuel Dent" w:date="2015-12-03T08:56:00Z"/>
                <w:rFonts w:cstheme="minorHAnsi"/>
                <w:bCs/>
                <w:szCs w:val="20"/>
              </w:rPr>
            </w:pPr>
            <w:ins w:id="266" w:author="Samuel Dent" w:date="2015-12-03T09:18: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076865CB" w14:textId="6BC803A8" w:rsidR="00384AA8" w:rsidRPr="00071B06" w:rsidRDefault="00DA676C" w:rsidP="00384AA8">
            <w:pPr>
              <w:spacing w:after="0"/>
              <w:jc w:val="left"/>
              <w:rPr>
                <w:ins w:id="267" w:author="Samuel Dent" w:date="2015-12-03T08:56:00Z"/>
                <w:rFonts w:cstheme="minorHAnsi"/>
                <w:bCs/>
                <w:szCs w:val="20"/>
              </w:rPr>
            </w:pPr>
            <w:ins w:id="268" w:author="Samuel Dent" w:date="2015-12-03T08:56:00Z">
              <w:r w:rsidRPr="00071B06">
                <w:rPr>
                  <w:color w:val="000000"/>
                  <w:szCs w:val="20"/>
                </w:rPr>
                <w:t>Changed methodology from deemed approach to algorithm.</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4B15C642" w14:textId="2921F31E" w:rsidR="00DA676C" w:rsidRPr="00071B06" w:rsidRDefault="00384AA8" w:rsidP="00A24242">
            <w:pPr>
              <w:spacing w:after="0"/>
              <w:jc w:val="center"/>
              <w:rPr>
                <w:ins w:id="269" w:author="Samuel Dent" w:date="2015-12-03T08:56:00Z"/>
                <w:rFonts w:cstheme="minorHAnsi"/>
                <w:bCs/>
                <w:szCs w:val="20"/>
              </w:rPr>
            </w:pPr>
            <w:ins w:id="270" w:author="Samuel Dent" w:date="2015-12-17T09:03:00Z">
              <w:r>
                <w:rPr>
                  <w:rFonts w:cstheme="minorHAnsi"/>
                  <w:bCs/>
                  <w:szCs w:val="20"/>
                </w:rPr>
                <w:t>Unknown</w:t>
              </w:r>
            </w:ins>
          </w:p>
        </w:tc>
      </w:tr>
      <w:tr w:rsidR="00DA676C" w:rsidRPr="00071B06" w14:paraId="05AA4C05" w14:textId="77777777" w:rsidTr="00384AA8">
        <w:trPr>
          <w:trHeight w:val="495"/>
          <w:jc w:val="center"/>
          <w:ins w:id="271"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A11B2C" w14:textId="77777777" w:rsidR="00DA676C" w:rsidRPr="00071B06" w:rsidRDefault="00DA676C" w:rsidP="00A24242">
            <w:pPr>
              <w:spacing w:after="0"/>
              <w:jc w:val="center"/>
              <w:rPr>
                <w:ins w:id="272" w:author="Samuel Dent" w:date="2015-12-03T08:56:00Z"/>
                <w:rFonts w:cstheme="minorHAnsi"/>
                <w:bCs/>
                <w:szCs w:val="20"/>
              </w:rPr>
            </w:pPr>
            <w:ins w:id="273" w:author="Samuel Dent" w:date="2015-12-03T09:0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9C29BE" w14:textId="77777777" w:rsidR="00DA676C" w:rsidRPr="00071B06" w:rsidRDefault="00DA676C" w:rsidP="00A24242">
            <w:pPr>
              <w:spacing w:after="0"/>
              <w:jc w:val="center"/>
              <w:rPr>
                <w:ins w:id="274" w:author="Samuel Dent" w:date="2015-12-03T08:56:00Z"/>
                <w:rFonts w:cstheme="minorHAnsi"/>
                <w:bCs/>
                <w:szCs w:val="20"/>
              </w:rPr>
            </w:pPr>
            <w:ins w:id="275" w:author="Samuel Dent" w:date="2015-12-03T09:22:00Z">
              <w:r w:rsidRPr="00071B06">
                <w:rPr>
                  <w:rFonts w:cstheme="minorHAnsi"/>
                  <w:bCs/>
                  <w:szCs w:val="20"/>
                </w:rPr>
                <w:t>Hot Water</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FA5828" w14:textId="77777777" w:rsidR="00DA676C" w:rsidRPr="00071B06" w:rsidRDefault="00DA676C" w:rsidP="00A24242">
            <w:pPr>
              <w:spacing w:after="0"/>
              <w:jc w:val="center"/>
              <w:rPr>
                <w:ins w:id="276" w:author="Samuel Dent" w:date="2015-12-03T08:56:00Z"/>
                <w:rFonts w:cstheme="minorHAnsi"/>
                <w:bCs/>
                <w:szCs w:val="20"/>
              </w:rPr>
            </w:pPr>
            <w:ins w:id="277" w:author="Samuel Dent" w:date="2015-12-03T09:01:00Z">
              <w:r w:rsidRPr="00071B06">
                <w:rPr>
                  <w:color w:val="000000"/>
                  <w:szCs w:val="20"/>
                </w:rPr>
                <w:t>4.3.2 Low Flow Faucet Aerators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14D35E" w14:textId="77777777" w:rsidR="00DA676C" w:rsidRPr="00071B06" w:rsidRDefault="00DA676C" w:rsidP="00A24242">
            <w:pPr>
              <w:spacing w:after="0"/>
              <w:jc w:val="center"/>
              <w:rPr>
                <w:ins w:id="278" w:author="Samuel Dent" w:date="2015-12-03T08:56: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61FD9902" w14:textId="77777777" w:rsidR="00DA676C" w:rsidRPr="00071B06" w:rsidRDefault="00DA676C" w:rsidP="00A24242">
            <w:pPr>
              <w:spacing w:after="0"/>
              <w:jc w:val="center"/>
              <w:rPr>
                <w:ins w:id="279" w:author="Samuel Dent" w:date="2015-12-03T08:56:00Z"/>
                <w:rFonts w:cstheme="minorHAnsi"/>
                <w:bCs/>
                <w:szCs w:val="20"/>
              </w:rPr>
            </w:pPr>
            <w:ins w:id="280" w:author="Samuel Dent" w:date="2015-12-03T09:18: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58E3D617" w14:textId="77777777" w:rsidR="00DA676C" w:rsidRPr="00071B06" w:rsidRDefault="00DA676C" w:rsidP="00A24242">
            <w:pPr>
              <w:spacing w:after="0"/>
              <w:jc w:val="left"/>
              <w:rPr>
                <w:ins w:id="281" w:author="Samuel Dent" w:date="2015-12-03T08:56:00Z"/>
                <w:rFonts w:cstheme="minorHAnsi"/>
                <w:bCs/>
                <w:szCs w:val="20"/>
              </w:rPr>
            </w:pPr>
            <w:ins w:id="282" w:author="Samuel Dent" w:date="2015-12-03T08:56:00Z">
              <w:r w:rsidRPr="00071B06">
                <w:rPr>
                  <w:color w:val="000000"/>
                  <w:szCs w:val="20"/>
                </w:rPr>
                <w:t>Fixed EPG factor dependent on water temperature.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37990D91" w14:textId="0170FE60" w:rsidR="00DA676C" w:rsidRPr="00071B06" w:rsidRDefault="00384AA8" w:rsidP="00A24242">
            <w:pPr>
              <w:spacing w:after="0"/>
              <w:jc w:val="center"/>
              <w:rPr>
                <w:ins w:id="283" w:author="Samuel Dent" w:date="2015-12-03T08:56:00Z"/>
                <w:rFonts w:cstheme="minorHAnsi"/>
                <w:bCs/>
                <w:szCs w:val="20"/>
              </w:rPr>
            </w:pPr>
            <w:ins w:id="284" w:author="Samuel Dent" w:date="2015-12-17T09:04:00Z">
              <w:r>
                <w:rPr>
                  <w:rFonts w:cstheme="minorHAnsi"/>
                  <w:bCs/>
                  <w:szCs w:val="20"/>
                </w:rPr>
                <w:t>Dependent on application</w:t>
              </w:r>
            </w:ins>
          </w:p>
        </w:tc>
      </w:tr>
      <w:tr w:rsidR="00DA676C" w:rsidRPr="00071B06" w14:paraId="7F953376" w14:textId="77777777" w:rsidTr="00384AA8">
        <w:trPr>
          <w:trHeight w:val="495"/>
          <w:jc w:val="center"/>
          <w:ins w:id="285" w:author="Samuel Dent" w:date="2015-12-03T10:15: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331535" w14:textId="77777777" w:rsidR="00DA676C" w:rsidRPr="00071B06" w:rsidRDefault="00DA676C" w:rsidP="00A24242">
            <w:pPr>
              <w:spacing w:after="0"/>
              <w:jc w:val="center"/>
              <w:rPr>
                <w:ins w:id="286" w:author="Samuel Dent" w:date="2015-12-03T10:15:00Z"/>
                <w:rFonts w:cstheme="minorHAnsi"/>
                <w:bCs/>
                <w:szCs w:val="20"/>
              </w:rPr>
            </w:pPr>
            <w:ins w:id="287" w:author="Samuel Dent" w:date="2015-12-03T10:15: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C197B3" w14:textId="77777777" w:rsidR="00DA676C" w:rsidRPr="00071B06" w:rsidRDefault="00DA676C" w:rsidP="00A24242">
            <w:pPr>
              <w:spacing w:after="0"/>
              <w:jc w:val="center"/>
              <w:rPr>
                <w:ins w:id="288" w:author="Samuel Dent" w:date="2015-12-03T10:15:00Z"/>
                <w:rFonts w:cstheme="minorHAnsi"/>
                <w:bCs/>
                <w:szCs w:val="20"/>
              </w:rPr>
            </w:pPr>
            <w:ins w:id="289" w:author="Samuel Dent" w:date="2015-12-03T10:15:00Z">
              <w:r w:rsidRPr="00071B06">
                <w:rPr>
                  <w:rFonts w:cstheme="minorHAnsi"/>
                  <w:bCs/>
                  <w:szCs w:val="20"/>
                </w:rPr>
                <w:t>Hot Water</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E59B32" w14:textId="77777777" w:rsidR="00DA676C" w:rsidRPr="00071B06" w:rsidRDefault="00DA676C" w:rsidP="00A24242">
            <w:pPr>
              <w:spacing w:after="0"/>
              <w:jc w:val="center"/>
              <w:rPr>
                <w:ins w:id="290" w:author="Samuel Dent" w:date="2015-12-03T10:15:00Z"/>
                <w:color w:val="000000"/>
                <w:szCs w:val="20"/>
              </w:rPr>
            </w:pPr>
            <w:ins w:id="291" w:author="Samuel Dent" w:date="2015-12-03T10:16:00Z">
              <w:r w:rsidRPr="00071B06">
                <w:rPr>
                  <w:color w:val="000000"/>
                  <w:szCs w:val="20"/>
                </w:rPr>
                <w:t>4.3.5 Tankless Water Heater</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7FBFF5" w14:textId="77777777" w:rsidR="00DA676C" w:rsidRPr="00071B06" w:rsidRDefault="00DA676C" w:rsidP="00A24242">
            <w:pPr>
              <w:spacing w:after="0"/>
              <w:jc w:val="center"/>
              <w:rPr>
                <w:ins w:id="292" w:author="Samuel Dent" w:date="2015-12-03T10:15: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26F3D7F9" w14:textId="77777777" w:rsidR="00DA676C" w:rsidRPr="00071B06" w:rsidRDefault="00DA676C" w:rsidP="00A24242">
            <w:pPr>
              <w:spacing w:after="0"/>
              <w:jc w:val="center"/>
              <w:rPr>
                <w:ins w:id="293" w:author="Samuel Dent" w:date="2015-12-03T10:15:00Z"/>
                <w:rFonts w:cstheme="minorHAnsi"/>
                <w:bCs/>
                <w:szCs w:val="20"/>
              </w:rPr>
            </w:pPr>
            <w:ins w:id="294" w:author="Samuel Dent" w:date="2015-12-03T10:16: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73B1273F" w14:textId="77777777" w:rsidR="00DA676C" w:rsidRPr="00071B06" w:rsidRDefault="00DA676C" w:rsidP="00A24242">
            <w:pPr>
              <w:spacing w:after="0"/>
              <w:jc w:val="left"/>
              <w:rPr>
                <w:ins w:id="295" w:author="Samuel Dent" w:date="2015-12-03T10:15:00Z"/>
                <w:color w:val="000000"/>
                <w:szCs w:val="20"/>
              </w:rPr>
            </w:pPr>
            <w:ins w:id="296" w:author="Samuel Dent" w:date="2015-12-03T10:16:00Z">
              <w:r w:rsidRPr="00071B06">
                <w:rPr>
                  <w:color w:val="000000"/>
                  <w:szCs w:val="20"/>
                </w:rPr>
                <w:t>Added reference to IECC 2015</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6E3B9A23" w14:textId="14FD6321" w:rsidR="00DA676C" w:rsidRPr="00071B06" w:rsidRDefault="00384AA8" w:rsidP="00A24242">
            <w:pPr>
              <w:spacing w:after="0"/>
              <w:jc w:val="center"/>
              <w:rPr>
                <w:ins w:id="297" w:author="Samuel Dent" w:date="2015-12-03T10:15:00Z"/>
                <w:rFonts w:cstheme="minorHAnsi"/>
                <w:bCs/>
                <w:szCs w:val="20"/>
              </w:rPr>
            </w:pPr>
            <w:ins w:id="298" w:author="Samuel Dent" w:date="2015-12-17T09:04:00Z">
              <w:r>
                <w:rPr>
                  <w:rFonts w:cstheme="minorHAnsi"/>
                  <w:bCs/>
                  <w:szCs w:val="20"/>
                </w:rPr>
                <w:t>None</w:t>
              </w:r>
            </w:ins>
          </w:p>
        </w:tc>
      </w:tr>
      <w:tr w:rsidR="00DA676C" w:rsidRPr="00071B06" w14:paraId="0552C26D" w14:textId="77777777" w:rsidTr="00384AA8">
        <w:trPr>
          <w:trHeight w:val="495"/>
          <w:jc w:val="center"/>
          <w:ins w:id="299"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E434B9" w14:textId="77777777" w:rsidR="00DA676C" w:rsidRPr="00071B06" w:rsidRDefault="00DA676C" w:rsidP="00A24242">
            <w:pPr>
              <w:spacing w:after="0"/>
              <w:jc w:val="center"/>
              <w:rPr>
                <w:ins w:id="300" w:author="Samuel Dent" w:date="2015-12-03T08:56:00Z"/>
                <w:rFonts w:cstheme="minorHAnsi"/>
                <w:bCs/>
                <w:szCs w:val="20"/>
              </w:rPr>
            </w:pPr>
            <w:ins w:id="301" w:author="Samuel Dent" w:date="2015-12-03T09:0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C7649D" w14:textId="77777777" w:rsidR="00DA676C" w:rsidRPr="00071B06" w:rsidRDefault="00DA676C" w:rsidP="00A24242">
            <w:pPr>
              <w:spacing w:after="0"/>
              <w:jc w:val="center"/>
              <w:rPr>
                <w:ins w:id="302" w:author="Samuel Dent" w:date="2015-12-03T08:56:00Z"/>
                <w:rFonts w:cstheme="minorHAnsi"/>
                <w:bCs/>
                <w:szCs w:val="20"/>
              </w:rPr>
            </w:pPr>
            <w:ins w:id="303" w:author="Samuel Dent" w:date="2015-12-03T09:22:00Z">
              <w:r w:rsidRPr="00071B06">
                <w:rPr>
                  <w:rFonts w:cstheme="minorHAnsi"/>
                  <w:bCs/>
                  <w:szCs w:val="20"/>
                </w:rPr>
                <w:t>Hot Water</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6BB8D9" w14:textId="77777777" w:rsidR="00DA676C" w:rsidRPr="00071B06" w:rsidRDefault="00DA676C" w:rsidP="00A24242">
            <w:pPr>
              <w:spacing w:after="0"/>
              <w:jc w:val="center"/>
              <w:rPr>
                <w:ins w:id="304" w:author="Samuel Dent" w:date="2015-12-03T08:56:00Z"/>
                <w:rFonts w:cstheme="minorHAnsi"/>
                <w:bCs/>
                <w:szCs w:val="20"/>
              </w:rPr>
            </w:pPr>
            <w:ins w:id="305" w:author="Samuel Dent" w:date="2015-12-03T09:01:00Z">
              <w:r w:rsidRPr="00071B06">
                <w:rPr>
                  <w:color w:val="000000"/>
                  <w:szCs w:val="20"/>
                </w:rPr>
                <w:t>4.3.7 Multifamily Central Domestic Hot Water Plants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9F2031" w14:textId="77777777" w:rsidR="00DA676C" w:rsidRPr="00071B06" w:rsidRDefault="00DA676C" w:rsidP="00A24242">
            <w:pPr>
              <w:spacing w:after="0"/>
              <w:jc w:val="center"/>
              <w:rPr>
                <w:ins w:id="306" w:author="Samuel Dent" w:date="2015-12-03T08:56: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1CA2DCF5" w14:textId="77777777" w:rsidR="00DA676C" w:rsidRPr="00071B06" w:rsidRDefault="00DA676C" w:rsidP="00A24242">
            <w:pPr>
              <w:spacing w:after="0"/>
              <w:jc w:val="center"/>
              <w:rPr>
                <w:ins w:id="307" w:author="Samuel Dent" w:date="2015-12-03T08:56:00Z"/>
                <w:rFonts w:cstheme="minorHAnsi"/>
                <w:bCs/>
                <w:szCs w:val="20"/>
              </w:rPr>
            </w:pPr>
            <w:ins w:id="308" w:author="Samuel Dent" w:date="2015-12-03T09:18: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2F035EB9" w14:textId="77777777" w:rsidR="00DA676C" w:rsidRPr="00071B06" w:rsidRDefault="00DA676C" w:rsidP="00A24242">
            <w:pPr>
              <w:spacing w:after="0"/>
              <w:jc w:val="left"/>
              <w:rPr>
                <w:ins w:id="309" w:author="Samuel Dent" w:date="2015-12-03T08:56:00Z"/>
                <w:rFonts w:cstheme="minorHAnsi"/>
                <w:bCs/>
                <w:szCs w:val="20"/>
              </w:rPr>
            </w:pPr>
            <w:ins w:id="310" w:author="Samuel Dent" w:date="2015-12-03T08:56:00Z">
              <w:r w:rsidRPr="00071B06">
                <w:rPr>
                  <w:color w:val="000000"/>
                  <w:szCs w:val="20"/>
                </w:rPr>
                <w:t>Updated DeOreo reference.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2F55B022" w14:textId="57D09A37" w:rsidR="00DA676C" w:rsidRPr="00071B06" w:rsidRDefault="00384AA8" w:rsidP="00A24242">
            <w:pPr>
              <w:spacing w:after="0"/>
              <w:jc w:val="center"/>
              <w:rPr>
                <w:ins w:id="311" w:author="Samuel Dent" w:date="2015-12-03T08:56:00Z"/>
                <w:rFonts w:cstheme="minorHAnsi"/>
                <w:bCs/>
                <w:szCs w:val="20"/>
              </w:rPr>
            </w:pPr>
            <w:ins w:id="312" w:author="Samuel Dent" w:date="2015-12-17T09:04:00Z">
              <w:r>
                <w:rPr>
                  <w:rFonts w:cstheme="minorHAnsi"/>
                  <w:bCs/>
                  <w:szCs w:val="20"/>
                </w:rPr>
                <w:t>None</w:t>
              </w:r>
            </w:ins>
          </w:p>
        </w:tc>
      </w:tr>
      <w:tr w:rsidR="00DA676C" w:rsidRPr="00071B06" w14:paraId="7182D2E7" w14:textId="77777777" w:rsidTr="00384AA8">
        <w:trPr>
          <w:trHeight w:val="495"/>
          <w:jc w:val="center"/>
          <w:ins w:id="313" w:author="Samuel Dent" w:date="2015-12-03T09:3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F97A4E" w14:textId="77777777" w:rsidR="00DA676C" w:rsidRPr="00071B06" w:rsidRDefault="00DA676C" w:rsidP="00A24242">
            <w:pPr>
              <w:spacing w:after="0"/>
              <w:jc w:val="center"/>
              <w:rPr>
                <w:ins w:id="314" w:author="Samuel Dent" w:date="2015-12-03T09:36:00Z"/>
                <w:rFonts w:cstheme="minorHAnsi"/>
                <w:bCs/>
                <w:szCs w:val="20"/>
              </w:rPr>
            </w:pPr>
            <w:ins w:id="315" w:author="Samuel Dent" w:date="2015-12-03T09:36: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D5F0B5" w14:textId="77777777" w:rsidR="00DA676C" w:rsidRPr="00071B06" w:rsidRDefault="00DA676C" w:rsidP="00A24242">
            <w:pPr>
              <w:spacing w:after="0"/>
              <w:jc w:val="center"/>
              <w:rPr>
                <w:ins w:id="316" w:author="Samuel Dent" w:date="2015-12-03T09:36:00Z"/>
                <w:rFonts w:cstheme="minorHAnsi"/>
                <w:bCs/>
                <w:szCs w:val="20"/>
              </w:rPr>
            </w:pPr>
            <w:ins w:id="317" w:author="Samuel Dent" w:date="2015-12-03T09:36:00Z">
              <w:r w:rsidRPr="00071B06">
                <w:rPr>
                  <w:rFonts w:cstheme="minorHAnsi"/>
                  <w:bCs/>
                  <w:szCs w:val="20"/>
                </w:rPr>
                <w:t>Hot Water</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801895" w14:textId="77777777" w:rsidR="00DA676C" w:rsidRPr="00071B06" w:rsidRDefault="00DA676C" w:rsidP="00A24242">
            <w:pPr>
              <w:spacing w:after="0"/>
              <w:jc w:val="center"/>
              <w:rPr>
                <w:ins w:id="318" w:author="Samuel Dent" w:date="2015-12-03T09:36:00Z"/>
                <w:rFonts w:cstheme="minorHAnsi"/>
                <w:bCs/>
                <w:szCs w:val="20"/>
              </w:rPr>
            </w:pPr>
            <w:ins w:id="319" w:author="Samuel Dent" w:date="2015-12-03T09:40:00Z">
              <w:r w:rsidRPr="00071B06">
                <w:rPr>
                  <w:color w:val="000000"/>
                  <w:szCs w:val="20"/>
                </w:rPr>
                <w:t>4.3.9</w:t>
              </w:r>
            </w:ins>
            <w:ins w:id="320" w:author="Samuel Dent" w:date="2015-12-03T09:36:00Z">
              <w:r w:rsidRPr="00071B06">
                <w:rPr>
                  <w:color w:val="000000"/>
                  <w:szCs w:val="20"/>
                </w:rPr>
                <w:t xml:space="preserve">  Heat Recovery Grease Trap Filter</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3BFB3F" w14:textId="77777777" w:rsidR="00DA676C" w:rsidRPr="00071B06" w:rsidRDefault="00DA676C" w:rsidP="00A24242">
            <w:pPr>
              <w:spacing w:after="0"/>
              <w:jc w:val="center"/>
              <w:rPr>
                <w:ins w:id="321" w:author="Samuel Dent" w:date="2015-12-03T09:36: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6E22881C" w14:textId="77777777" w:rsidR="00DA676C" w:rsidRPr="00071B06" w:rsidRDefault="00DA676C" w:rsidP="00A24242">
            <w:pPr>
              <w:spacing w:after="0"/>
              <w:jc w:val="center"/>
              <w:rPr>
                <w:ins w:id="322" w:author="Samuel Dent" w:date="2015-12-03T09:36:00Z"/>
                <w:rFonts w:cstheme="minorHAnsi"/>
                <w:bCs/>
                <w:szCs w:val="20"/>
              </w:rPr>
            </w:pPr>
            <w:ins w:id="323" w:author="Samuel Dent" w:date="2015-12-03T09:40:00Z">
              <w:r w:rsidRPr="00071B06">
                <w:rPr>
                  <w:rFonts w:cstheme="minorHAnsi"/>
                  <w:bCs/>
                  <w:szCs w:val="20"/>
                </w:rPr>
                <w:t>New</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3DCC8D69" w14:textId="77777777" w:rsidR="00DA676C" w:rsidRPr="00071B06" w:rsidRDefault="00DA676C" w:rsidP="00A24242">
            <w:pPr>
              <w:spacing w:after="0"/>
              <w:jc w:val="left"/>
              <w:rPr>
                <w:ins w:id="324" w:author="Samuel Dent" w:date="2015-12-03T09:36:00Z"/>
                <w:rFonts w:cstheme="minorHAnsi"/>
                <w:bCs/>
                <w:szCs w:val="20"/>
              </w:rPr>
            </w:pPr>
            <w:ins w:id="325" w:author="Samuel Dent" w:date="2015-12-03T09:36:00Z">
              <w:r w:rsidRPr="00071B06">
                <w:rPr>
                  <w:color w:val="000000"/>
                  <w:szCs w:val="20"/>
                </w:rPr>
                <w:t>New Measure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6B59DD11" w14:textId="6EC4BF9A" w:rsidR="00DA676C" w:rsidRPr="00071B06" w:rsidRDefault="00384AA8" w:rsidP="00A24242">
            <w:pPr>
              <w:spacing w:after="0"/>
              <w:jc w:val="center"/>
              <w:rPr>
                <w:ins w:id="326" w:author="Samuel Dent" w:date="2015-12-03T09:36:00Z"/>
                <w:rFonts w:cstheme="minorHAnsi"/>
                <w:bCs/>
                <w:szCs w:val="20"/>
              </w:rPr>
            </w:pPr>
            <w:ins w:id="327" w:author="Samuel Dent" w:date="2015-12-17T09:04:00Z">
              <w:r>
                <w:rPr>
                  <w:rFonts w:cstheme="minorHAnsi"/>
                  <w:bCs/>
                  <w:szCs w:val="20"/>
                </w:rPr>
                <w:t>N/A</w:t>
              </w:r>
            </w:ins>
          </w:p>
        </w:tc>
      </w:tr>
      <w:tr w:rsidR="00DA676C" w:rsidRPr="00071B06" w14:paraId="7A21AB7D" w14:textId="77777777" w:rsidTr="00384AA8">
        <w:trPr>
          <w:trHeight w:val="495"/>
          <w:jc w:val="center"/>
          <w:ins w:id="328"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E1E054" w14:textId="77777777" w:rsidR="00DA676C" w:rsidRPr="00071B06" w:rsidRDefault="00DA676C" w:rsidP="00A24242">
            <w:pPr>
              <w:spacing w:after="0"/>
              <w:jc w:val="center"/>
              <w:rPr>
                <w:ins w:id="329" w:author="Samuel Dent" w:date="2015-12-03T08:56:00Z"/>
                <w:rFonts w:cstheme="minorHAnsi"/>
                <w:bCs/>
                <w:szCs w:val="20"/>
              </w:rPr>
            </w:pPr>
            <w:ins w:id="330" w:author="Samuel Dent" w:date="2015-12-03T09:0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67CC75" w14:textId="77777777" w:rsidR="00DA676C" w:rsidRPr="00071B06" w:rsidRDefault="00DA676C" w:rsidP="00A24242">
            <w:pPr>
              <w:spacing w:after="0"/>
              <w:jc w:val="center"/>
              <w:rPr>
                <w:ins w:id="331" w:author="Samuel Dent" w:date="2015-12-03T08:56:00Z"/>
                <w:rFonts w:cstheme="minorHAnsi"/>
                <w:bCs/>
                <w:szCs w:val="20"/>
              </w:rPr>
            </w:pPr>
            <w:ins w:id="332" w:author="Samuel Dent" w:date="2015-12-03T09:22: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1B8B75" w14:textId="77777777" w:rsidR="00DA676C" w:rsidRPr="00071B06" w:rsidRDefault="00DA676C" w:rsidP="00A24242">
            <w:pPr>
              <w:spacing w:after="0"/>
              <w:jc w:val="center"/>
              <w:rPr>
                <w:ins w:id="333" w:author="Samuel Dent" w:date="2015-12-03T08:56:00Z"/>
                <w:rFonts w:cstheme="minorHAnsi"/>
                <w:bCs/>
                <w:szCs w:val="20"/>
              </w:rPr>
            </w:pPr>
            <w:ins w:id="334" w:author="Samuel Dent" w:date="2015-12-03T09:01:00Z">
              <w:r w:rsidRPr="00071B06">
                <w:rPr>
                  <w:color w:val="000000"/>
                  <w:szCs w:val="20"/>
                </w:rPr>
                <w:t>4.4.1 Air Conditioner Tune up</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C1D128" w14:textId="77777777" w:rsidR="00DA676C" w:rsidRPr="00071B06" w:rsidRDefault="00DA676C" w:rsidP="00A24242">
            <w:pPr>
              <w:spacing w:after="0"/>
              <w:jc w:val="center"/>
              <w:rPr>
                <w:ins w:id="335" w:author="Samuel Dent" w:date="2015-12-03T08:56: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6C81DA93" w14:textId="77777777" w:rsidR="00DA676C" w:rsidRPr="00071B06" w:rsidRDefault="00DA676C" w:rsidP="00A24242">
            <w:pPr>
              <w:spacing w:after="0"/>
              <w:jc w:val="center"/>
              <w:rPr>
                <w:ins w:id="336" w:author="Samuel Dent" w:date="2015-12-03T08:56:00Z"/>
                <w:rFonts w:cstheme="minorHAnsi"/>
                <w:bCs/>
                <w:szCs w:val="20"/>
              </w:rPr>
            </w:pPr>
            <w:ins w:id="337" w:author="Samuel Dent" w:date="2015-12-03T09:18: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4CAB1ABC" w14:textId="77777777" w:rsidR="00DA676C" w:rsidRPr="00071B06" w:rsidRDefault="00DA676C" w:rsidP="00A24242">
            <w:pPr>
              <w:spacing w:after="0"/>
              <w:jc w:val="left"/>
              <w:rPr>
                <w:ins w:id="338" w:author="Samuel Dent" w:date="2015-12-03T08:56:00Z"/>
                <w:rFonts w:cstheme="minorHAnsi"/>
                <w:bCs/>
                <w:szCs w:val="20"/>
              </w:rPr>
            </w:pPr>
            <w:ins w:id="339" w:author="Samuel Dent" w:date="2015-12-03T08:56:00Z">
              <w:r w:rsidRPr="00071B06">
                <w:rPr>
                  <w:color w:val="000000"/>
                  <w:szCs w:val="20"/>
                </w:rPr>
                <w:t>Removed SEER test for &lt;65kBtu - now EER test for all.</w:t>
              </w:r>
              <w:r w:rsidRPr="00071B06">
                <w:rPr>
                  <w:color w:val="000000"/>
                  <w:szCs w:val="20"/>
                </w:rPr>
                <w:br/>
                <w:t>Added explanation of test methodology.</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5B2D7656" w14:textId="46F3AA84" w:rsidR="00DA676C" w:rsidRPr="00071B06" w:rsidRDefault="00384AA8" w:rsidP="00A24242">
            <w:pPr>
              <w:spacing w:after="0"/>
              <w:jc w:val="center"/>
              <w:rPr>
                <w:ins w:id="340" w:author="Samuel Dent" w:date="2015-12-03T08:56:00Z"/>
                <w:rFonts w:cstheme="minorHAnsi"/>
                <w:bCs/>
                <w:szCs w:val="20"/>
              </w:rPr>
            </w:pPr>
            <w:ins w:id="341" w:author="Samuel Dent" w:date="2015-12-17T09:04:00Z">
              <w:r>
                <w:rPr>
                  <w:rFonts w:cstheme="minorHAnsi"/>
                  <w:bCs/>
                  <w:szCs w:val="20"/>
                </w:rPr>
                <w:t>None</w:t>
              </w:r>
            </w:ins>
          </w:p>
        </w:tc>
      </w:tr>
      <w:tr w:rsidR="00DA676C" w:rsidRPr="00071B06" w14:paraId="2EE874F0" w14:textId="77777777" w:rsidTr="00384AA8">
        <w:tblPrEx>
          <w:tblW w:w="11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342" w:author="Samuel Dent" w:date="2015-12-03T10:19:00Z">
            <w:tblPrEx>
              <w:tblW w:w="11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495"/>
          <w:jc w:val="center"/>
          <w:ins w:id="343" w:author="Samuel Dent" w:date="2015-12-03T10:16:00Z"/>
          <w:trPrChange w:id="344" w:author="Samuel Dent" w:date="2015-12-03T10:19:00Z">
            <w:trPr>
              <w:gridAfter w:val="0"/>
              <w:trHeight w:val="495"/>
              <w:jc w:val="center"/>
            </w:trPr>
          </w:trPrChange>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Change w:id="345" w:author="Samuel Dent" w:date="2015-12-03T10:19:00Z">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8BCC9FA" w14:textId="77777777" w:rsidR="00DA676C" w:rsidRPr="00071B06" w:rsidRDefault="00DA676C" w:rsidP="00A24242">
            <w:pPr>
              <w:spacing w:after="0"/>
              <w:jc w:val="center"/>
              <w:rPr>
                <w:ins w:id="346" w:author="Samuel Dent" w:date="2015-12-03T10:16:00Z"/>
                <w:rFonts w:cstheme="minorHAnsi"/>
                <w:bCs/>
                <w:szCs w:val="20"/>
              </w:rPr>
            </w:pPr>
            <w:ins w:id="347" w:author="Samuel Dent" w:date="2015-12-03T10:16: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Change w:id="348" w:author="Samuel Dent" w:date="2015-12-03T10:19:00Z">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D9D677D" w14:textId="77777777" w:rsidR="00DA676C" w:rsidRPr="00071B06" w:rsidRDefault="00DA676C" w:rsidP="00A24242">
            <w:pPr>
              <w:spacing w:after="0"/>
              <w:jc w:val="center"/>
              <w:rPr>
                <w:ins w:id="349" w:author="Samuel Dent" w:date="2015-12-03T10:16:00Z"/>
                <w:rFonts w:cstheme="minorHAnsi"/>
                <w:bCs/>
                <w:szCs w:val="20"/>
              </w:rPr>
            </w:pPr>
            <w:ins w:id="350" w:author="Samuel Dent" w:date="2015-12-03T10:16: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Change w:id="351" w:author="Samuel Dent" w:date="2015-12-03T10:19:00Z">
              <w:tcPr>
                <w:tcW w:w="19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A98275D" w14:textId="77777777" w:rsidR="00DA676C" w:rsidRPr="00071B06" w:rsidRDefault="00DA676C" w:rsidP="00A24242">
            <w:pPr>
              <w:spacing w:after="0"/>
              <w:jc w:val="center"/>
              <w:rPr>
                <w:ins w:id="352" w:author="Samuel Dent" w:date="2015-12-03T10:16:00Z"/>
                <w:color w:val="000000"/>
                <w:szCs w:val="20"/>
              </w:rPr>
            </w:pPr>
            <w:ins w:id="353" w:author="Samuel Dent" w:date="2015-12-03T10:16:00Z">
              <w:r w:rsidRPr="00071B06">
                <w:rPr>
                  <w:color w:val="000000"/>
                  <w:szCs w:val="20"/>
                </w:rPr>
                <w:t>4.4.2 Space Heating Boiler Tune Up</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Change w:id="354" w:author="Samuel Dent" w:date="2015-12-03T10:19:00Z">
              <w:tcPr>
                <w:tcW w:w="23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A2AE57D" w14:textId="77777777" w:rsidR="00DA676C" w:rsidRPr="00071B06" w:rsidRDefault="00DA676C" w:rsidP="00A24242">
            <w:pPr>
              <w:spacing w:after="0"/>
              <w:jc w:val="center"/>
              <w:rPr>
                <w:ins w:id="355" w:author="Samuel Dent" w:date="2015-12-03T10:16: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Change w:id="356" w:author="Samuel Dent" w:date="2015-12-03T10:19:00Z">
              <w:tcPr>
                <w:tcW w:w="896"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AB2C9EC" w14:textId="77777777" w:rsidR="00DA676C" w:rsidRPr="00071B06" w:rsidRDefault="00DA676C" w:rsidP="00A24242">
            <w:pPr>
              <w:spacing w:after="0"/>
              <w:jc w:val="center"/>
              <w:rPr>
                <w:ins w:id="357" w:author="Samuel Dent" w:date="2015-12-03T10:16:00Z"/>
                <w:rFonts w:cstheme="minorHAnsi"/>
                <w:bCs/>
                <w:szCs w:val="20"/>
              </w:rPr>
            </w:pPr>
            <w:ins w:id="358" w:author="Samuel Dent" w:date="2015-12-03T10:19: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Change w:id="359" w:author="Samuel Dent" w:date="2015-12-03T10:19:00Z">
              <w:tcPr>
                <w:tcW w:w="2827" w:type="dxa"/>
                <w:gridSpan w:val="4"/>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7F93095" w14:textId="77777777" w:rsidR="00DA676C" w:rsidRPr="00071B06" w:rsidRDefault="00DA676C" w:rsidP="00A24242">
            <w:pPr>
              <w:spacing w:after="0"/>
              <w:jc w:val="left"/>
              <w:rPr>
                <w:ins w:id="360" w:author="Samuel Dent" w:date="2015-12-03T10:16:00Z"/>
                <w:color w:val="000000"/>
                <w:szCs w:val="20"/>
              </w:rPr>
            </w:pPr>
            <w:ins w:id="361" w:author="Samuel Dent" w:date="2015-12-03T10:16:00Z">
              <w:r w:rsidRPr="00071B06">
                <w:rPr>
                  <w:color w:val="000000"/>
                  <w:szCs w:val="20"/>
                </w:rPr>
                <w:t>Added clarifying language on appropriate firing rates for combustion efficiency testing.</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Change w:id="362" w:author="Samuel Dent" w:date="2015-12-03T10:19:00Z">
              <w:tcPr>
                <w:tcW w:w="927"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DC9B9C5" w14:textId="0CE154F6" w:rsidR="00DA676C" w:rsidRPr="00071B06" w:rsidRDefault="00384AA8" w:rsidP="00A24242">
            <w:pPr>
              <w:spacing w:after="0"/>
              <w:jc w:val="center"/>
              <w:rPr>
                <w:ins w:id="363" w:author="Samuel Dent" w:date="2015-12-03T10:16:00Z"/>
                <w:rFonts w:cstheme="minorHAnsi"/>
                <w:bCs/>
                <w:szCs w:val="20"/>
              </w:rPr>
            </w:pPr>
            <w:ins w:id="364" w:author="Samuel Dent" w:date="2015-12-17T09:04:00Z">
              <w:r>
                <w:rPr>
                  <w:rFonts w:cstheme="minorHAnsi"/>
                  <w:bCs/>
                  <w:szCs w:val="20"/>
                </w:rPr>
                <w:t>None</w:t>
              </w:r>
            </w:ins>
          </w:p>
        </w:tc>
      </w:tr>
      <w:tr w:rsidR="00DA676C" w:rsidRPr="00071B06" w14:paraId="6346D6BE" w14:textId="77777777" w:rsidTr="00384AA8">
        <w:tblPrEx>
          <w:tblW w:w="11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365" w:author="Samuel Dent" w:date="2015-12-03T10:19:00Z">
            <w:tblPrEx>
              <w:tblW w:w="11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495"/>
          <w:jc w:val="center"/>
          <w:ins w:id="366" w:author="Samuel Dent" w:date="2015-12-03T10:17:00Z"/>
          <w:trPrChange w:id="367" w:author="Samuel Dent" w:date="2015-12-03T10:19:00Z">
            <w:trPr>
              <w:gridAfter w:val="0"/>
              <w:trHeight w:val="495"/>
              <w:jc w:val="center"/>
            </w:trPr>
          </w:trPrChange>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Change w:id="368" w:author="Samuel Dent" w:date="2015-12-03T10:19:00Z">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6DAE1C6" w14:textId="77777777" w:rsidR="00DA676C" w:rsidRPr="00071B06" w:rsidRDefault="00DA676C" w:rsidP="00A24242">
            <w:pPr>
              <w:spacing w:after="0"/>
              <w:jc w:val="center"/>
              <w:rPr>
                <w:ins w:id="369" w:author="Samuel Dent" w:date="2015-12-03T08:56:00Z"/>
                <w:rFonts w:cstheme="minorHAnsi"/>
                <w:bCs/>
                <w:szCs w:val="20"/>
              </w:rPr>
            </w:pPr>
            <w:ins w:id="370" w:author="Samuel Dent" w:date="2015-12-03T09:0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Change w:id="371" w:author="Samuel Dent" w:date="2015-12-03T10:19:00Z">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6142074" w14:textId="77777777" w:rsidR="00DA676C" w:rsidRPr="00071B06" w:rsidRDefault="00DA676C" w:rsidP="00A24242">
            <w:pPr>
              <w:spacing w:after="0"/>
              <w:jc w:val="center"/>
              <w:rPr>
                <w:ins w:id="372" w:author="Samuel Dent" w:date="2015-12-03T08:56:00Z"/>
                <w:rFonts w:cstheme="minorHAnsi"/>
                <w:bCs/>
                <w:szCs w:val="20"/>
              </w:rPr>
            </w:pPr>
            <w:ins w:id="373" w:author="Samuel Dent" w:date="2015-12-03T09:22: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Change w:id="374" w:author="Samuel Dent" w:date="2015-12-03T10:19:00Z">
              <w:tcPr>
                <w:tcW w:w="19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D2DCC78" w14:textId="77777777" w:rsidR="00DA676C" w:rsidRPr="00071B06" w:rsidRDefault="00DA676C" w:rsidP="00A24242">
            <w:pPr>
              <w:spacing w:after="0"/>
              <w:jc w:val="center"/>
              <w:rPr>
                <w:ins w:id="375" w:author="Samuel Dent" w:date="2015-12-03T10:17:00Z"/>
                <w:color w:val="000000"/>
                <w:szCs w:val="20"/>
              </w:rPr>
            </w:pPr>
            <w:ins w:id="376" w:author="Samuel Dent" w:date="2015-12-03T10:18:00Z">
              <w:r w:rsidRPr="00071B06">
                <w:rPr>
                  <w:color w:val="000000"/>
                  <w:szCs w:val="20"/>
                </w:rPr>
                <w:t>4.4.3 Process Boiler Tune Up</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Change w:id="377" w:author="Samuel Dent" w:date="2015-12-03T10:19:00Z">
              <w:tcPr>
                <w:tcW w:w="23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109F8A1" w14:textId="77777777" w:rsidR="00DA676C" w:rsidRPr="00071B06" w:rsidRDefault="00DA676C" w:rsidP="00A24242">
            <w:pPr>
              <w:spacing w:after="0"/>
              <w:jc w:val="center"/>
              <w:rPr>
                <w:ins w:id="378" w:author="Samuel Dent" w:date="2015-12-03T10:17: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Change w:id="379" w:author="Samuel Dent" w:date="2015-12-03T10:19:00Z">
              <w:tcPr>
                <w:tcW w:w="896"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693F495" w14:textId="77777777" w:rsidR="00DA676C" w:rsidRPr="00071B06" w:rsidRDefault="00DA676C" w:rsidP="00A24242">
            <w:pPr>
              <w:spacing w:after="0"/>
              <w:jc w:val="center"/>
              <w:rPr>
                <w:ins w:id="380" w:author="Samuel Dent" w:date="2015-12-03T10:17:00Z"/>
                <w:rFonts w:cstheme="minorHAnsi"/>
                <w:bCs/>
                <w:szCs w:val="20"/>
              </w:rPr>
            </w:pPr>
            <w:ins w:id="381" w:author="Samuel Dent" w:date="2015-12-03T10:19: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Change w:id="382" w:author="Samuel Dent" w:date="2015-12-03T10:19:00Z">
              <w:tcPr>
                <w:tcW w:w="2827" w:type="dxa"/>
                <w:gridSpan w:val="4"/>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51AC588" w14:textId="77777777" w:rsidR="00DA676C" w:rsidRPr="00071B06" w:rsidRDefault="00DA676C" w:rsidP="00A24242">
            <w:pPr>
              <w:spacing w:after="0"/>
              <w:jc w:val="left"/>
              <w:rPr>
                <w:ins w:id="383" w:author="Samuel Dent" w:date="2015-12-03T10:17:00Z"/>
                <w:color w:val="000000"/>
                <w:szCs w:val="20"/>
              </w:rPr>
            </w:pPr>
            <w:ins w:id="384" w:author="Samuel Dent" w:date="2015-12-03T10:19:00Z">
              <w:r w:rsidRPr="00071B06">
                <w:rPr>
                  <w:color w:val="000000"/>
                  <w:szCs w:val="20"/>
                </w:rPr>
                <w:t>Added clarifying language on appropriate firing rates for combustion efficiency testing.</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Change w:id="385" w:author="Samuel Dent" w:date="2015-12-03T10:19:00Z">
              <w:tcPr>
                <w:tcW w:w="927"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F18BE3C" w14:textId="3B850E06" w:rsidR="00DA676C" w:rsidRPr="00071B06" w:rsidRDefault="00384AA8" w:rsidP="00A24242">
            <w:pPr>
              <w:spacing w:after="0"/>
              <w:jc w:val="center"/>
              <w:rPr>
                <w:ins w:id="386" w:author="Samuel Dent" w:date="2015-12-03T10:17:00Z"/>
                <w:rFonts w:cstheme="minorHAnsi"/>
                <w:bCs/>
                <w:szCs w:val="20"/>
              </w:rPr>
            </w:pPr>
            <w:ins w:id="387" w:author="Samuel Dent" w:date="2015-12-17T09:04:00Z">
              <w:r>
                <w:rPr>
                  <w:rFonts w:cstheme="minorHAnsi"/>
                  <w:bCs/>
                  <w:szCs w:val="20"/>
                </w:rPr>
                <w:t>None</w:t>
              </w:r>
            </w:ins>
          </w:p>
        </w:tc>
      </w:tr>
      <w:tr w:rsidR="00DA676C" w:rsidRPr="00071B06" w14:paraId="6394D987" w14:textId="77777777" w:rsidTr="00384AA8">
        <w:tblPrEx>
          <w:tblW w:w="11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388" w:author="Samuel Dent" w:date="2015-12-03T10:19:00Z">
            <w:tblPrEx>
              <w:tblW w:w="11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495"/>
          <w:jc w:val="center"/>
          <w:ins w:id="389" w:author="Samuel Dent" w:date="2015-12-03T10:17:00Z"/>
          <w:trPrChange w:id="390" w:author="Samuel Dent" w:date="2015-12-03T10:19:00Z">
            <w:trPr>
              <w:gridAfter w:val="0"/>
              <w:trHeight w:val="495"/>
              <w:jc w:val="center"/>
            </w:trPr>
          </w:trPrChange>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Change w:id="391" w:author="Samuel Dent" w:date="2015-12-03T10:19:00Z">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FA913C9" w14:textId="77777777" w:rsidR="00DA676C" w:rsidRPr="00071B06" w:rsidRDefault="00DA676C" w:rsidP="00A24242">
            <w:pPr>
              <w:spacing w:after="0"/>
              <w:jc w:val="center"/>
              <w:rPr>
                <w:ins w:id="392" w:author="Samuel Dent" w:date="2015-12-03T08:56:00Z"/>
                <w:rFonts w:cstheme="minorHAnsi"/>
                <w:bCs/>
                <w:szCs w:val="20"/>
              </w:rPr>
            </w:pPr>
            <w:ins w:id="393" w:author="Samuel Dent" w:date="2015-12-03T09:0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Change w:id="394" w:author="Samuel Dent" w:date="2015-12-03T10:19:00Z">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468DAEB" w14:textId="77777777" w:rsidR="00DA676C" w:rsidRPr="00071B06" w:rsidRDefault="00DA676C" w:rsidP="00A24242">
            <w:pPr>
              <w:spacing w:after="0"/>
              <w:jc w:val="center"/>
              <w:rPr>
                <w:ins w:id="395" w:author="Samuel Dent" w:date="2015-12-03T08:56:00Z"/>
                <w:rFonts w:cstheme="minorHAnsi"/>
                <w:bCs/>
                <w:szCs w:val="20"/>
              </w:rPr>
            </w:pPr>
            <w:ins w:id="396" w:author="Samuel Dent" w:date="2015-12-03T09:22: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Change w:id="397" w:author="Samuel Dent" w:date="2015-12-03T10:19:00Z">
              <w:tcPr>
                <w:tcW w:w="19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5A31521" w14:textId="77777777" w:rsidR="00DA676C" w:rsidRPr="00071B06" w:rsidRDefault="00DA676C" w:rsidP="00A24242">
            <w:pPr>
              <w:spacing w:after="0"/>
              <w:jc w:val="center"/>
              <w:rPr>
                <w:ins w:id="398" w:author="Samuel Dent" w:date="2015-12-03T10:17:00Z"/>
                <w:color w:val="000000"/>
                <w:szCs w:val="20"/>
              </w:rPr>
            </w:pPr>
            <w:ins w:id="399" w:author="Samuel Dent" w:date="2015-12-03T10:18:00Z">
              <w:r w:rsidRPr="00071B06">
                <w:rPr>
                  <w:color w:val="000000"/>
                  <w:szCs w:val="20"/>
                </w:rPr>
                <w:t>4.4.6 Electric Chiller</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Change w:id="400" w:author="Samuel Dent" w:date="2015-12-03T10:19:00Z">
              <w:tcPr>
                <w:tcW w:w="23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C6E6FD4" w14:textId="77777777" w:rsidR="00DA676C" w:rsidRPr="00071B06" w:rsidRDefault="00DA676C" w:rsidP="00A24242">
            <w:pPr>
              <w:spacing w:after="0"/>
              <w:jc w:val="center"/>
              <w:rPr>
                <w:ins w:id="401" w:author="Samuel Dent" w:date="2015-12-03T10:17: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Change w:id="402" w:author="Samuel Dent" w:date="2015-12-03T10:19:00Z">
              <w:tcPr>
                <w:tcW w:w="896"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3C4CD83" w14:textId="77777777" w:rsidR="00DA676C" w:rsidRPr="00071B06" w:rsidRDefault="00DA676C" w:rsidP="00A24242">
            <w:pPr>
              <w:spacing w:after="0"/>
              <w:jc w:val="center"/>
              <w:rPr>
                <w:ins w:id="403" w:author="Samuel Dent" w:date="2015-12-03T10:17:00Z"/>
                <w:rFonts w:cstheme="minorHAnsi"/>
                <w:bCs/>
                <w:szCs w:val="20"/>
              </w:rPr>
            </w:pPr>
            <w:ins w:id="404" w:author="Samuel Dent" w:date="2015-12-03T10:19: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Change w:id="405" w:author="Samuel Dent" w:date="2015-12-03T10:19:00Z">
              <w:tcPr>
                <w:tcW w:w="2827" w:type="dxa"/>
                <w:gridSpan w:val="4"/>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00D0EF4" w14:textId="77777777" w:rsidR="00DA676C" w:rsidRPr="00071B06" w:rsidRDefault="00DA676C" w:rsidP="00A24242">
            <w:pPr>
              <w:spacing w:after="0"/>
              <w:jc w:val="left"/>
              <w:rPr>
                <w:ins w:id="406" w:author="Samuel Dent" w:date="2015-12-03T10:19:00Z"/>
                <w:color w:val="000000"/>
                <w:szCs w:val="20"/>
              </w:rPr>
            </w:pPr>
            <w:ins w:id="407" w:author="Samuel Dent" w:date="2015-12-03T10:19:00Z">
              <w:r w:rsidRPr="00071B06">
                <w:rPr>
                  <w:color w:val="000000"/>
                  <w:szCs w:val="20"/>
                </w:rPr>
                <w:t>Added specifications for IECC 2015</w:t>
              </w:r>
            </w:ins>
          </w:p>
          <w:p w14:paraId="500383DA" w14:textId="77777777" w:rsidR="00DA676C" w:rsidRPr="00071B06" w:rsidRDefault="00DA676C" w:rsidP="00A24242">
            <w:pPr>
              <w:spacing w:after="0"/>
              <w:jc w:val="left"/>
              <w:rPr>
                <w:ins w:id="408" w:author="Samuel Dent" w:date="2015-12-03T10:17:00Z"/>
                <w:color w:val="000000"/>
                <w:szCs w:val="20"/>
              </w:rPr>
            </w:pPr>
            <w:ins w:id="409" w:author="Samuel Dent" w:date="2015-12-03T10:19:00Z">
              <w:r w:rsidRPr="00071B06">
                <w:rPr>
                  <w:color w:val="000000"/>
                  <w:szCs w:val="20"/>
                </w:rPr>
                <w:t>Updated cost assumptions</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Change w:id="410" w:author="Samuel Dent" w:date="2015-12-03T10:19:00Z">
              <w:tcPr>
                <w:tcW w:w="927"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1E61A89" w14:textId="7A77DFE8" w:rsidR="00DA676C" w:rsidRPr="00071B06" w:rsidRDefault="00384AA8" w:rsidP="00A24242">
            <w:pPr>
              <w:spacing w:after="0"/>
              <w:jc w:val="center"/>
              <w:rPr>
                <w:ins w:id="411" w:author="Samuel Dent" w:date="2015-12-03T10:17:00Z"/>
                <w:rFonts w:cstheme="minorHAnsi"/>
                <w:bCs/>
                <w:szCs w:val="20"/>
              </w:rPr>
            </w:pPr>
            <w:ins w:id="412" w:author="Samuel Dent" w:date="2015-12-17T09:04:00Z">
              <w:r>
                <w:rPr>
                  <w:rFonts w:cstheme="minorHAnsi"/>
                  <w:bCs/>
                  <w:szCs w:val="20"/>
                </w:rPr>
                <w:t>None</w:t>
              </w:r>
            </w:ins>
          </w:p>
        </w:tc>
      </w:tr>
      <w:tr w:rsidR="00DA676C" w:rsidRPr="00071B06" w14:paraId="1B166391" w14:textId="77777777" w:rsidTr="00384AA8">
        <w:tblPrEx>
          <w:tblW w:w="11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413" w:author="Samuel Dent" w:date="2015-12-03T10:19:00Z">
            <w:tblPrEx>
              <w:tblW w:w="11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495"/>
          <w:jc w:val="center"/>
          <w:ins w:id="414" w:author="Samuel Dent" w:date="2015-12-03T10:17:00Z"/>
          <w:trPrChange w:id="415" w:author="Samuel Dent" w:date="2015-12-03T10:19:00Z">
            <w:trPr>
              <w:gridAfter w:val="0"/>
              <w:trHeight w:val="495"/>
              <w:jc w:val="center"/>
            </w:trPr>
          </w:trPrChange>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Change w:id="416" w:author="Samuel Dent" w:date="2015-12-03T10:19:00Z">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069EF20" w14:textId="77777777" w:rsidR="00DA676C" w:rsidRPr="00071B06" w:rsidRDefault="00DA676C" w:rsidP="00A24242">
            <w:pPr>
              <w:spacing w:after="0"/>
              <w:jc w:val="center"/>
              <w:rPr>
                <w:ins w:id="417" w:author="Samuel Dent" w:date="2015-12-03T08:56:00Z"/>
                <w:rFonts w:cstheme="minorHAnsi"/>
                <w:bCs/>
                <w:szCs w:val="20"/>
              </w:rPr>
            </w:pPr>
            <w:ins w:id="418" w:author="Samuel Dent" w:date="2015-12-03T09:0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Change w:id="419" w:author="Samuel Dent" w:date="2015-12-03T10:19:00Z">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B078BB8" w14:textId="77777777" w:rsidR="00DA676C" w:rsidRPr="00071B06" w:rsidRDefault="00DA676C" w:rsidP="00A24242">
            <w:pPr>
              <w:spacing w:after="0"/>
              <w:jc w:val="center"/>
              <w:rPr>
                <w:ins w:id="420" w:author="Samuel Dent" w:date="2015-12-03T08:56:00Z"/>
                <w:rFonts w:cstheme="minorHAnsi"/>
                <w:bCs/>
                <w:szCs w:val="20"/>
              </w:rPr>
            </w:pPr>
            <w:ins w:id="421" w:author="Samuel Dent" w:date="2015-12-03T09:22: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Change w:id="422" w:author="Samuel Dent" w:date="2015-12-03T10:19:00Z">
              <w:tcPr>
                <w:tcW w:w="19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B87FDAA" w14:textId="77777777" w:rsidR="00DA676C" w:rsidRPr="00071B06" w:rsidRDefault="00DA676C" w:rsidP="00A24242">
            <w:pPr>
              <w:spacing w:after="0"/>
              <w:jc w:val="center"/>
              <w:rPr>
                <w:ins w:id="423" w:author="Samuel Dent" w:date="2015-12-03T10:17:00Z"/>
                <w:color w:val="000000"/>
                <w:szCs w:val="20"/>
              </w:rPr>
            </w:pPr>
            <w:ins w:id="424" w:author="Samuel Dent" w:date="2015-12-03T10:18:00Z">
              <w:r w:rsidRPr="00071B06">
                <w:rPr>
                  <w:color w:val="000000"/>
                  <w:szCs w:val="20"/>
                </w:rPr>
                <w:t>4.4.9 Heat Pump Systems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Change w:id="425" w:author="Samuel Dent" w:date="2015-12-03T10:19:00Z">
              <w:tcPr>
                <w:tcW w:w="23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B1B4B35" w14:textId="77777777" w:rsidR="00DA676C" w:rsidRPr="00071B06" w:rsidRDefault="00DA676C" w:rsidP="00A24242">
            <w:pPr>
              <w:spacing w:after="0"/>
              <w:jc w:val="center"/>
              <w:rPr>
                <w:ins w:id="426" w:author="Samuel Dent" w:date="2015-12-03T10:17: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Change w:id="427" w:author="Samuel Dent" w:date="2015-12-03T10:19:00Z">
              <w:tcPr>
                <w:tcW w:w="896"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121120A" w14:textId="77777777" w:rsidR="00DA676C" w:rsidRPr="00071B06" w:rsidRDefault="00DA676C" w:rsidP="00A24242">
            <w:pPr>
              <w:spacing w:after="0"/>
              <w:jc w:val="center"/>
              <w:rPr>
                <w:ins w:id="428" w:author="Samuel Dent" w:date="2015-12-03T10:17:00Z"/>
                <w:rFonts w:cstheme="minorHAnsi"/>
                <w:bCs/>
                <w:szCs w:val="20"/>
              </w:rPr>
            </w:pPr>
            <w:ins w:id="429" w:author="Samuel Dent" w:date="2015-12-03T10:19: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Change w:id="430" w:author="Samuel Dent" w:date="2015-12-03T10:19:00Z">
              <w:tcPr>
                <w:tcW w:w="2827" w:type="dxa"/>
                <w:gridSpan w:val="4"/>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CBDBEAF" w14:textId="77777777" w:rsidR="00DA676C" w:rsidRPr="00071B06" w:rsidRDefault="00DA676C" w:rsidP="00A24242">
            <w:pPr>
              <w:spacing w:after="0"/>
              <w:jc w:val="left"/>
              <w:rPr>
                <w:ins w:id="431" w:author="Samuel Dent" w:date="2015-12-03T10:17:00Z"/>
                <w:color w:val="000000"/>
                <w:szCs w:val="20"/>
              </w:rPr>
            </w:pPr>
            <w:ins w:id="432" w:author="Samuel Dent" w:date="2015-12-03T10:19:00Z">
              <w:r w:rsidRPr="00071B06">
                <w:rPr>
                  <w:color w:val="000000"/>
                  <w:szCs w:val="20"/>
                </w:rPr>
                <w:t>Added specifications for IECC 2015</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Change w:id="433" w:author="Samuel Dent" w:date="2015-12-03T10:19:00Z">
              <w:tcPr>
                <w:tcW w:w="927"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6490A20" w14:textId="63D5BE6A" w:rsidR="00DA676C" w:rsidRPr="00071B06" w:rsidRDefault="00384AA8" w:rsidP="00A24242">
            <w:pPr>
              <w:spacing w:after="0"/>
              <w:jc w:val="center"/>
              <w:rPr>
                <w:ins w:id="434" w:author="Samuel Dent" w:date="2015-12-03T10:17:00Z"/>
                <w:rFonts w:cstheme="minorHAnsi"/>
                <w:bCs/>
                <w:szCs w:val="20"/>
              </w:rPr>
            </w:pPr>
            <w:ins w:id="435" w:author="Samuel Dent" w:date="2015-12-17T09:04:00Z">
              <w:r>
                <w:rPr>
                  <w:rFonts w:cstheme="minorHAnsi"/>
                  <w:bCs/>
                  <w:szCs w:val="20"/>
                </w:rPr>
                <w:t>None</w:t>
              </w:r>
            </w:ins>
          </w:p>
        </w:tc>
      </w:tr>
      <w:tr w:rsidR="00DA676C" w:rsidRPr="00071B06" w14:paraId="53C3680F" w14:textId="77777777" w:rsidTr="00384AA8">
        <w:tblPrEx>
          <w:tblW w:w="11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436" w:author="Samuel Dent" w:date="2015-12-03T10:19:00Z">
            <w:tblPrEx>
              <w:tblW w:w="11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495"/>
          <w:jc w:val="center"/>
          <w:ins w:id="437" w:author="Samuel Dent" w:date="2015-12-03T10:17:00Z"/>
          <w:trPrChange w:id="438" w:author="Samuel Dent" w:date="2015-12-03T10:19:00Z">
            <w:trPr>
              <w:gridAfter w:val="0"/>
              <w:trHeight w:val="495"/>
              <w:jc w:val="center"/>
            </w:trPr>
          </w:trPrChange>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Change w:id="439" w:author="Samuel Dent" w:date="2015-12-03T10:19:00Z">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4F66168" w14:textId="77777777" w:rsidR="00DA676C" w:rsidRPr="00071B06" w:rsidRDefault="00DA676C" w:rsidP="00A24242">
            <w:pPr>
              <w:spacing w:after="0"/>
              <w:jc w:val="center"/>
              <w:rPr>
                <w:ins w:id="440" w:author="Samuel Dent" w:date="2015-12-03T08:56:00Z"/>
                <w:rFonts w:cstheme="minorHAnsi"/>
                <w:bCs/>
                <w:szCs w:val="20"/>
              </w:rPr>
            </w:pPr>
            <w:ins w:id="441" w:author="Samuel Dent" w:date="2015-12-03T09:0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Change w:id="442" w:author="Samuel Dent" w:date="2015-12-03T10:19:00Z">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B03A14F" w14:textId="77777777" w:rsidR="00DA676C" w:rsidRPr="00071B06" w:rsidRDefault="00DA676C" w:rsidP="00A24242">
            <w:pPr>
              <w:spacing w:after="0"/>
              <w:jc w:val="center"/>
              <w:rPr>
                <w:ins w:id="443" w:author="Samuel Dent" w:date="2015-12-03T08:56:00Z"/>
                <w:rFonts w:cstheme="minorHAnsi"/>
                <w:bCs/>
                <w:szCs w:val="20"/>
              </w:rPr>
            </w:pPr>
            <w:ins w:id="444" w:author="Samuel Dent" w:date="2015-12-03T09:22: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Change w:id="445" w:author="Samuel Dent" w:date="2015-12-03T10:19:00Z">
              <w:tcPr>
                <w:tcW w:w="19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55014F7" w14:textId="77777777" w:rsidR="00DA676C" w:rsidRPr="00071B06" w:rsidRDefault="00DA676C" w:rsidP="00A24242">
            <w:pPr>
              <w:spacing w:after="0"/>
              <w:jc w:val="center"/>
              <w:rPr>
                <w:ins w:id="446" w:author="Samuel Dent" w:date="2015-12-03T10:17:00Z"/>
                <w:color w:val="000000"/>
                <w:szCs w:val="20"/>
              </w:rPr>
            </w:pPr>
            <w:ins w:id="447" w:author="Samuel Dent" w:date="2015-12-03T10:18:00Z">
              <w:r w:rsidRPr="00071B06">
                <w:rPr>
                  <w:color w:val="000000"/>
                  <w:szCs w:val="20"/>
                </w:rPr>
                <w:t>4.4.11 High Efficiency Furnace</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Change w:id="448" w:author="Samuel Dent" w:date="2015-12-03T10:19:00Z">
              <w:tcPr>
                <w:tcW w:w="23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C410339" w14:textId="77777777" w:rsidR="00DA676C" w:rsidRPr="00071B06" w:rsidRDefault="00DA676C" w:rsidP="00A24242">
            <w:pPr>
              <w:spacing w:after="0"/>
              <w:jc w:val="center"/>
              <w:rPr>
                <w:ins w:id="449" w:author="Samuel Dent" w:date="2015-12-03T10:17: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Change w:id="450" w:author="Samuel Dent" w:date="2015-12-03T10:19:00Z">
              <w:tcPr>
                <w:tcW w:w="896"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5258417" w14:textId="77777777" w:rsidR="00DA676C" w:rsidRPr="00071B06" w:rsidRDefault="00DA676C" w:rsidP="00A24242">
            <w:pPr>
              <w:spacing w:after="0"/>
              <w:jc w:val="center"/>
              <w:rPr>
                <w:ins w:id="451" w:author="Samuel Dent" w:date="2015-12-03T10:17:00Z"/>
                <w:rFonts w:cstheme="minorHAnsi"/>
                <w:bCs/>
                <w:szCs w:val="20"/>
              </w:rPr>
            </w:pPr>
            <w:ins w:id="452" w:author="Samuel Dent" w:date="2015-12-03T10:19: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Change w:id="453" w:author="Samuel Dent" w:date="2015-12-03T10:19:00Z">
              <w:tcPr>
                <w:tcW w:w="2827" w:type="dxa"/>
                <w:gridSpan w:val="4"/>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B492CCA" w14:textId="77777777" w:rsidR="00DA676C" w:rsidRPr="00071B06" w:rsidRDefault="00DA676C" w:rsidP="00A24242">
            <w:pPr>
              <w:spacing w:after="0"/>
              <w:jc w:val="left"/>
              <w:rPr>
                <w:ins w:id="454" w:author="Samuel Dent" w:date="2015-12-03T10:19:00Z"/>
                <w:color w:val="000000"/>
                <w:szCs w:val="20"/>
              </w:rPr>
            </w:pPr>
            <w:ins w:id="455" w:author="Samuel Dent" w:date="2015-12-03T10:19:00Z">
              <w:r w:rsidRPr="00071B06">
                <w:rPr>
                  <w:color w:val="000000"/>
                  <w:szCs w:val="20"/>
                </w:rPr>
                <w:t>Update of Heating Fan hour assumptions</w:t>
              </w:r>
            </w:ins>
          </w:p>
          <w:p w14:paraId="31481155" w14:textId="5BEB8DE7" w:rsidR="00DA676C" w:rsidRPr="00071B06" w:rsidRDefault="00384AA8" w:rsidP="00A24242">
            <w:pPr>
              <w:spacing w:after="0"/>
              <w:jc w:val="left"/>
              <w:rPr>
                <w:ins w:id="456" w:author="Samuel Dent" w:date="2015-12-03T10:17:00Z"/>
                <w:color w:val="000000"/>
                <w:szCs w:val="20"/>
              </w:rPr>
            </w:pPr>
            <w:ins w:id="457" w:author="Samuel Dent" w:date="2015-12-17T09:06:00Z">
              <w:r>
                <w:rPr>
                  <w:color w:val="000000"/>
                  <w:szCs w:val="20"/>
                </w:rPr>
                <w:t>Added building specific coincidence factors</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Change w:id="458" w:author="Samuel Dent" w:date="2015-12-03T10:19:00Z">
              <w:tcPr>
                <w:tcW w:w="927"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4CDBC73" w14:textId="36C9B359" w:rsidR="00DA676C" w:rsidRPr="00071B06" w:rsidRDefault="00384AA8" w:rsidP="00A24242">
            <w:pPr>
              <w:spacing w:after="0"/>
              <w:jc w:val="center"/>
              <w:rPr>
                <w:ins w:id="459" w:author="Samuel Dent" w:date="2015-12-03T10:17:00Z"/>
                <w:rFonts w:cstheme="minorHAnsi"/>
                <w:bCs/>
                <w:szCs w:val="20"/>
              </w:rPr>
            </w:pPr>
            <w:ins w:id="460" w:author="Samuel Dent" w:date="2015-12-17T09:06:00Z">
              <w:r>
                <w:rPr>
                  <w:rFonts w:cstheme="minorHAnsi"/>
                  <w:bCs/>
                  <w:szCs w:val="20"/>
                </w:rPr>
                <w:t>Dependent on application</w:t>
              </w:r>
            </w:ins>
          </w:p>
        </w:tc>
      </w:tr>
      <w:tr w:rsidR="00DA676C" w:rsidRPr="00071B06" w14:paraId="376BAB68" w14:textId="77777777" w:rsidTr="00384AA8">
        <w:tblPrEx>
          <w:tblW w:w="11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461" w:author="Samuel Dent" w:date="2015-12-03T10:19:00Z">
            <w:tblPrEx>
              <w:tblW w:w="11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495"/>
          <w:jc w:val="center"/>
          <w:ins w:id="462" w:author="Samuel Dent" w:date="2015-12-03T10:17:00Z"/>
          <w:trPrChange w:id="463" w:author="Samuel Dent" w:date="2015-12-03T10:19:00Z">
            <w:trPr>
              <w:gridAfter w:val="0"/>
              <w:trHeight w:val="495"/>
              <w:jc w:val="center"/>
            </w:trPr>
          </w:trPrChange>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Change w:id="464" w:author="Samuel Dent" w:date="2015-12-03T10:19:00Z">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A7BF0F4" w14:textId="77777777" w:rsidR="00DA676C" w:rsidRPr="00071B06" w:rsidRDefault="00DA676C" w:rsidP="00A24242">
            <w:pPr>
              <w:spacing w:after="0"/>
              <w:jc w:val="center"/>
              <w:rPr>
                <w:ins w:id="465" w:author="Samuel Dent" w:date="2015-12-03T08:56:00Z"/>
                <w:rFonts w:cstheme="minorHAnsi"/>
                <w:bCs/>
                <w:szCs w:val="20"/>
              </w:rPr>
            </w:pPr>
            <w:ins w:id="466" w:author="Samuel Dent" w:date="2015-12-03T09:0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Change w:id="467" w:author="Samuel Dent" w:date="2015-12-03T10:19:00Z">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FD76A86" w14:textId="77777777" w:rsidR="00DA676C" w:rsidRPr="00071B06" w:rsidRDefault="00DA676C" w:rsidP="00A24242">
            <w:pPr>
              <w:spacing w:after="0"/>
              <w:jc w:val="center"/>
              <w:rPr>
                <w:ins w:id="468" w:author="Samuel Dent" w:date="2015-12-03T08:56:00Z"/>
                <w:rFonts w:cstheme="minorHAnsi"/>
                <w:bCs/>
                <w:szCs w:val="20"/>
              </w:rPr>
            </w:pPr>
            <w:ins w:id="469" w:author="Samuel Dent" w:date="2015-12-03T09:22: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Change w:id="470" w:author="Samuel Dent" w:date="2015-12-03T10:19:00Z">
              <w:tcPr>
                <w:tcW w:w="19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61E8520" w14:textId="77777777" w:rsidR="00DA676C" w:rsidRPr="00071B06" w:rsidRDefault="00DA676C" w:rsidP="00A24242">
            <w:pPr>
              <w:spacing w:after="0"/>
              <w:jc w:val="center"/>
              <w:rPr>
                <w:ins w:id="471" w:author="Samuel Dent" w:date="2015-12-03T10:17:00Z"/>
                <w:color w:val="000000"/>
                <w:szCs w:val="20"/>
              </w:rPr>
            </w:pPr>
            <w:ins w:id="472" w:author="Samuel Dent" w:date="2015-12-03T10:18:00Z">
              <w:r w:rsidRPr="00071B06">
                <w:rPr>
                  <w:color w:val="000000"/>
                  <w:szCs w:val="20"/>
                </w:rPr>
                <w:t>4.4.13 PTAC and PTHP</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Change w:id="473" w:author="Samuel Dent" w:date="2015-12-03T10:19:00Z">
              <w:tcPr>
                <w:tcW w:w="23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BE5EC6D" w14:textId="77777777" w:rsidR="00DA676C" w:rsidRPr="00071B06" w:rsidRDefault="00DA676C" w:rsidP="00A24242">
            <w:pPr>
              <w:spacing w:after="0"/>
              <w:jc w:val="center"/>
              <w:rPr>
                <w:ins w:id="474" w:author="Samuel Dent" w:date="2015-12-03T10:17: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Change w:id="475" w:author="Samuel Dent" w:date="2015-12-03T10:19:00Z">
              <w:tcPr>
                <w:tcW w:w="896"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EABD63C" w14:textId="77777777" w:rsidR="00DA676C" w:rsidRPr="00071B06" w:rsidRDefault="00DA676C" w:rsidP="00A24242">
            <w:pPr>
              <w:spacing w:after="0"/>
              <w:jc w:val="center"/>
              <w:rPr>
                <w:ins w:id="476" w:author="Samuel Dent" w:date="2015-12-03T10:17:00Z"/>
                <w:rFonts w:cstheme="minorHAnsi"/>
                <w:bCs/>
                <w:szCs w:val="20"/>
              </w:rPr>
            </w:pPr>
            <w:ins w:id="477" w:author="Samuel Dent" w:date="2015-12-03T10:19: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Change w:id="478" w:author="Samuel Dent" w:date="2015-12-03T10:19:00Z">
              <w:tcPr>
                <w:tcW w:w="2827" w:type="dxa"/>
                <w:gridSpan w:val="4"/>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1467DF6" w14:textId="77777777" w:rsidR="00DA676C" w:rsidRPr="00071B06" w:rsidRDefault="00DA676C" w:rsidP="00A24242">
            <w:pPr>
              <w:spacing w:after="0"/>
              <w:jc w:val="left"/>
              <w:rPr>
                <w:ins w:id="479" w:author="Samuel Dent" w:date="2015-12-03T10:17:00Z"/>
                <w:color w:val="000000"/>
                <w:szCs w:val="20"/>
              </w:rPr>
            </w:pPr>
            <w:ins w:id="480" w:author="Samuel Dent" w:date="2015-12-03T10:19:00Z">
              <w:r w:rsidRPr="00071B06">
                <w:rPr>
                  <w:color w:val="000000"/>
                  <w:szCs w:val="20"/>
                </w:rPr>
                <w:t>Added specifications for IECC 2015</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Change w:id="481" w:author="Samuel Dent" w:date="2015-12-03T10:19:00Z">
              <w:tcPr>
                <w:tcW w:w="927"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85B08C1" w14:textId="4D6269A9" w:rsidR="00DA676C" w:rsidRPr="00071B06" w:rsidRDefault="00384AA8" w:rsidP="00A24242">
            <w:pPr>
              <w:spacing w:after="0"/>
              <w:jc w:val="center"/>
              <w:rPr>
                <w:ins w:id="482" w:author="Samuel Dent" w:date="2015-12-03T10:17:00Z"/>
                <w:rFonts w:cstheme="minorHAnsi"/>
                <w:bCs/>
                <w:szCs w:val="20"/>
              </w:rPr>
            </w:pPr>
            <w:ins w:id="483" w:author="Samuel Dent" w:date="2015-12-17T09:06:00Z">
              <w:r>
                <w:rPr>
                  <w:rFonts w:cstheme="minorHAnsi"/>
                  <w:bCs/>
                  <w:szCs w:val="20"/>
                </w:rPr>
                <w:t>None</w:t>
              </w:r>
            </w:ins>
          </w:p>
        </w:tc>
      </w:tr>
      <w:tr w:rsidR="00DA676C" w:rsidRPr="00071B06" w14:paraId="7052D5F4" w14:textId="77777777" w:rsidTr="00384AA8">
        <w:trPr>
          <w:trHeight w:val="495"/>
          <w:jc w:val="center"/>
          <w:ins w:id="484"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9B7FB6" w14:textId="77777777" w:rsidR="00DA676C" w:rsidRPr="00071B06" w:rsidRDefault="00DA676C" w:rsidP="00A24242">
            <w:pPr>
              <w:spacing w:after="0"/>
              <w:jc w:val="center"/>
              <w:rPr>
                <w:ins w:id="485" w:author="Samuel Dent" w:date="2015-12-03T08:56:00Z"/>
                <w:rFonts w:cstheme="minorHAnsi"/>
                <w:bCs/>
                <w:szCs w:val="20"/>
              </w:rPr>
            </w:pPr>
            <w:ins w:id="486" w:author="Samuel Dent" w:date="2015-12-03T09:0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7F352B" w14:textId="77777777" w:rsidR="00DA676C" w:rsidRPr="00071B06" w:rsidRDefault="00DA676C" w:rsidP="00A24242">
            <w:pPr>
              <w:spacing w:after="0"/>
              <w:jc w:val="center"/>
              <w:rPr>
                <w:ins w:id="487" w:author="Samuel Dent" w:date="2015-12-03T08:56:00Z"/>
                <w:rFonts w:cstheme="minorHAnsi"/>
                <w:bCs/>
                <w:szCs w:val="20"/>
              </w:rPr>
            </w:pPr>
            <w:ins w:id="488" w:author="Samuel Dent" w:date="2015-12-03T09:22: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279A78" w14:textId="77777777" w:rsidR="00DA676C" w:rsidRPr="00071B06" w:rsidRDefault="00DA676C" w:rsidP="00A24242">
            <w:pPr>
              <w:spacing w:after="0"/>
              <w:jc w:val="center"/>
              <w:rPr>
                <w:ins w:id="489" w:author="Samuel Dent" w:date="2015-12-03T08:56:00Z"/>
                <w:rFonts w:cstheme="minorHAnsi"/>
                <w:bCs/>
                <w:szCs w:val="20"/>
              </w:rPr>
            </w:pPr>
            <w:ins w:id="490" w:author="Samuel Dent" w:date="2015-12-03T09:01:00Z">
              <w:r w:rsidRPr="00071B06">
                <w:rPr>
                  <w:color w:val="000000"/>
                  <w:szCs w:val="20"/>
                </w:rPr>
                <w:t>4.4.14 Pipe Insulation</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5DE45A" w14:textId="77777777" w:rsidR="00DA676C" w:rsidRPr="00071B06" w:rsidRDefault="00DA676C" w:rsidP="00A24242">
            <w:pPr>
              <w:spacing w:after="0"/>
              <w:jc w:val="center"/>
              <w:rPr>
                <w:ins w:id="491" w:author="Samuel Dent" w:date="2015-12-03T08:56: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520E4D27" w14:textId="77777777" w:rsidR="00DA676C" w:rsidRPr="00071B06" w:rsidRDefault="00DA676C" w:rsidP="00A24242">
            <w:pPr>
              <w:spacing w:after="0"/>
              <w:jc w:val="center"/>
              <w:rPr>
                <w:ins w:id="492" w:author="Samuel Dent" w:date="2015-12-03T08:56:00Z"/>
                <w:rFonts w:cstheme="minorHAnsi"/>
                <w:bCs/>
                <w:szCs w:val="20"/>
              </w:rPr>
            </w:pPr>
            <w:ins w:id="493" w:author="Samuel Dent" w:date="2015-12-03T09:18: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709AA0A1" w14:textId="77777777" w:rsidR="00DA676C" w:rsidRDefault="00DA676C" w:rsidP="00A24242">
            <w:pPr>
              <w:spacing w:after="0"/>
              <w:jc w:val="left"/>
              <w:rPr>
                <w:ins w:id="494" w:author="Samuel Dent" w:date="2015-12-17T09:06:00Z"/>
                <w:color w:val="000000"/>
                <w:szCs w:val="20"/>
              </w:rPr>
            </w:pPr>
            <w:ins w:id="495" w:author="Samuel Dent" w:date="2015-12-03T08:56:00Z">
              <w:r w:rsidRPr="00071B06">
                <w:rPr>
                  <w:color w:val="000000"/>
                  <w:szCs w:val="20"/>
                </w:rPr>
                <w:t>Allow for custom 3E Plus derived entry.</w:t>
              </w:r>
            </w:ins>
          </w:p>
          <w:p w14:paraId="09B29FB2" w14:textId="77112AA9" w:rsidR="00384AA8" w:rsidRPr="00071B06" w:rsidRDefault="00384AA8" w:rsidP="00A24242">
            <w:pPr>
              <w:spacing w:after="0"/>
              <w:jc w:val="left"/>
              <w:rPr>
                <w:ins w:id="496" w:author="Samuel Dent" w:date="2015-12-03T08:56:00Z"/>
                <w:rFonts w:cstheme="minorHAnsi"/>
                <w:bCs/>
                <w:szCs w:val="20"/>
              </w:rPr>
            </w:pPr>
            <w:ins w:id="497" w:author="Samuel Dent" w:date="2015-12-17T09:06:00Z">
              <w:r w:rsidRPr="00794004">
                <w:rPr>
                  <w:color w:val="FF0000"/>
                </w:rPr>
                <w:lastRenderedPageBreak/>
                <w:t>Added ability to use actual boiler efficiency</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24A530EE" w14:textId="6695F534" w:rsidR="00DA676C" w:rsidRPr="00071B06" w:rsidRDefault="00384AA8" w:rsidP="00A24242">
            <w:pPr>
              <w:spacing w:after="0"/>
              <w:jc w:val="center"/>
              <w:rPr>
                <w:ins w:id="498" w:author="Samuel Dent" w:date="2015-12-03T08:56:00Z"/>
                <w:rFonts w:cstheme="minorHAnsi"/>
                <w:bCs/>
                <w:szCs w:val="20"/>
              </w:rPr>
            </w:pPr>
            <w:ins w:id="499" w:author="Samuel Dent" w:date="2015-12-17T09:06:00Z">
              <w:r>
                <w:rPr>
                  <w:rFonts w:cstheme="minorHAnsi"/>
                  <w:bCs/>
                  <w:szCs w:val="20"/>
                </w:rPr>
                <w:lastRenderedPageBreak/>
                <w:t>Unknown</w:t>
              </w:r>
            </w:ins>
          </w:p>
        </w:tc>
      </w:tr>
      <w:tr w:rsidR="00DA676C" w:rsidRPr="00071B06" w14:paraId="423994E2" w14:textId="77777777" w:rsidTr="00384AA8">
        <w:trPr>
          <w:trHeight w:val="495"/>
          <w:jc w:val="center"/>
          <w:ins w:id="500" w:author="Samuel Dent" w:date="2015-12-03T10:19: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E6D406" w14:textId="77777777" w:rsidR="00DA676C" w:rsidRPr="00071B06" w:rsidRDefault="00DA676C" w:rsidP="00A24242">
            <w:pPr>
              <w:spacing w:after="0"/>
              <w:jc w:val="center"/>
              <w:rPr>
                <w:ins w:id="501" w:author="Samuel Dent" w:date="2015-12-03T10:19:00Z"/>
                <w:rFonts w:cstheme="minorHAnsi"/>
                <w:bCs/>
                <w:szCs w:val="20"/>
              </w:rPr>
            </w:pPr>
            <w:ins w:id="502" w:author="Samuel Dent" w:date="2015-12-03T10:19:00Z">
              <w:r w:rsidRPr="00071B06">
                <w:rPr>
                  <w:rFonts w:cstheme="minorHAnsi"/>
                  <w:bCs/>
                  <w:szCs w:val="20"/>
                </w:rPr>
                <w:lastRenderedPageBreak/>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60B0B1" w14:textId="77777777" w:rsidR="00DA676C" w:rsidRPr="00071B06" w:rsidRDefault="00DA676C" w:rsidP="00A24242">
            <w:pPr>
              <w:spacing w:after="0"/>
              <w:jc w:val="center"/>
              <w:rPr>
                <w:ins w:id="503" w:author="Samuel Dent" w:date="2015-12-03T10:19:00Z"/>
                <w:rFonts w:cstheme="minorHAnsi"/>
                <w:bCs/>
                <w:szCs w:val="20"/>
              </w:rPr>
            </w:pPr>
            <w:ins w:id="504" w:author="Samuel Dent" w:date="2015-12-03T10:19: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6726DB" w14:textId="77777777" w:rsidR="00DA676C" w:rsidRPr="00071B06" w:rsidRDefault="00DA676C" w:rsidP="00A24242">
            <w:pPr>
              <w:spacing w:after="0"/>
              <w:jc w:val="center"/>
              <w:rPr>
                <w:ins w:id="505" w:author="Samuel Dent" w:date="2015-12-03T10:19:00Z"/>
                <w:color w:val="000000"/>
                <w:szCs w:val="20"/>
              </w:rPr>
            </w:pPr>
            <w:ins w:id="506" w:author="Samuel Dent" w:date="2015-12-03T10:19:00Z">
              <w:r w:rsidRPr="00071B06">
                <w:rPr>
                  <w:color w:val="000000"/>
                  <w:szCs w:val="20"/>
                </w:rPr>
                <w:t>4.4.15 Single-Package and Split System Unitary AC</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4A6E03" w14:textId="77777777" w:rsidR="00DA676C" w:rsidRPr="00071B06" w:rsidRDefault="00DA676C" w:rsidP="00A24242">
            <w:pPr>
              <w:spacing w:after="0"/>
              <w:jc w:val="center"/>
              <w:rPr>
                <w:ins w:id="507" w:author="Samuel Dent" w:date="2015-12-03T10:19: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586B2362" w14:textId="77777777" w:rsidR="00DA676C" w:rsidRPr="00071B06" w:rsidRDefault="00DA676C" w:rsidP="00A24242">
            <w:pPr>
              <w:spacing w:after="0"/>
              <w:jc w:val="center"/>
              <w:rPr>
                <w:ins w:id="508" w:author="Samuel Dent" w:date="2015-12-03T10:19:00Z"/>
                <w:rFonts w:cstheme="minorHAnsi"/>
                <w:bCs/>
                <w:szCs w:val="20"/>
              </w:rPr>
            </w:pPr>
            <w:ins w:id="509" w:author="Samuel Dent" w:date="2015-12-03T10:19: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21394C95" w14:textId="77777777" w:rsidR="00DA676C" w:rsidRPr="00071B06" w:rsidRDefault="00DA676C" w:rsidP="00A24242">
            <w:pPr>
              <w:spacing w:after="0"/>
              <w:jc w:val="left"/>
              <w:rPr>
                <w:ins w:id="510" w:author="Samuel Dent" w:date="2015-12-03T10:19:00Z"/>
                <w:color w:val="000000"/>
                <w:szCs w:val="20"/>
              </w:rPr>
            </w:pPr>
            <w:ins w:id="511" w:author="Samuel Dent" w:date="2015-12-03T10:19:00Z">
              <w:r w:rsidRPr="00071B06">
                <w:rPr>
                  <w:color w:val="000000"/>
                  <w:szCs w:val="20"/>
                </w:rPr>
                <w:t>Added specifications for IECC 2015</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2E3BABC6" w14:textId="6E399665" w:rsidR="00DA676C" w:rsidRPr="00071B06" w:rsidRDefault="00384AA8" w:rsidP="00A24242">
            <w:pPr>
              <w:spacing w:after="0"/>
              <w:jc w:val="center"/>
              <w:rPr>
                <w:ins w:id="512" w:author="Samuel Dent" w:date="2015-12-03T10:19:00Z"/>
                <w:rFonts w:cstheme="minorHAnsi"/>
                <w:bCs/>
                <w:szCs w:val="20"/>
              </w:rPr>
            </w:pPr>
            <w:ins w:id="513" w:author="Samuel Dent" w:date="2015-12-17T09:06:00Z">
              <w:r>
                <w:rPr>
                  <w:rFonts w:cstheme="minorHAnsi"/>
                  <w:bCs/>
                  <w:szCs w:val="20"/>
                </w:rPr>
                <w:t>None</w:t>
              </w:r>
            </w:ins>
          </w:p>
        </w:tc>
      </w:tr>
      <w:tr w:rsidR="00DA676C" w:rsidRPr="00071B06" w14:paraId="37876C3E" w14:textId="77777777" w:rsidTr="00384AA8">
        <w:tblPrEx>
          <w:tblW w:w="11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514" w:author="Samuel Dent" w:date="2015-12-03T10:21:00Z">
            <w:tblPrEx>
              <w:tblW w:w="11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495"/>
          <w:jc w:val="center"/>
          <w:ins w:id="515" w:author="Samuel Dent" w:date="2015-12-03T10:19:00Z"/>
          <w:trPrChange w:id="516" w:author="Samuel Dent" w:date="2015-12-03T10:21:00Z">
            <w:trPr>
              <w:gridAfter w:val="0"/>
              <w:trHeight w:val="495"/>
              <w:jc w:val="center"/>
            </w:trPr>
          </w:trPrChange>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Change w:id="517" w:author="Samuel Dent" w:date="2015-12-03T10:21:00Z">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61186A8" w14:textId="77777777" w:rsidR="00DA676C" w:rsidRPr="00071B06" w:rsidRDefault="00DA676C" w:rsidP="00A24242">
            <w:pPr>
              <w:spacing w:after="0"/>
              <w:jc w:val="center"/>
              <w:rPr>
                <w:ins w:id="518" w:author="Samuel Dent" w:date="2015-12-03T10:19:00Z"/>
                <w:rFonts w:cstheme="minorHAnsi"/>
                <w:bCs/>
                <w:szCs w:val="20"/>
              </w:rPr>
            </w:pPr>
            <w:ins w:id="519" w:author="Samuel Dent" w:date="2015-12-03T10:1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Change w:id="520" w:author="Samuel Dent" w:date="2015-12-03T10:21:00Z">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967ABBA" w14:textId="77777777" w:rsidR="00DA676C" w:rsidRPr="00071B06" w:rsidRDefault="00DA676C" w:rsidP="00A24242">
            <w:pPr>
              <w:spacing w:after="0"/>
              <w:jc w:val="center"/>
              <w:rPr>
                <w:ins w:id="521" w:author="Samuel Dent" w:date="2015-12-03T10:19:00Z"/>
                <w:rFonts w:cstheme="minorHAnsi"/>
                <w:bCs/>
                <w:szCs w:val="20"/>
              </w:rPr>
            </w:pPr>
            <w:ins w:id="522" w:author="Samuel Dent" w:date="2015-12-03T10:19: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Change w:id="523" w:author="Samuel Dent" w:date="2015-12-03T10:21:00Z">
              <w:tcPr>
                <w:tcW w:w="19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933F075" w14:textId="77777777" w:rsidR="00DA676C" w:rsidRPr="00071B06" w:rsidRDefault="00DA676C" w:rsidP="00A24242">
            <w:pPr>
              <w:spacing w:after="0"/>
              <w:jc w:val="center"/>
              <w:rPr>
                <w:ins w:id="524" w:author="Samuel Dent" w:date="2015-12-03T10:19:00Z"/>
                <w:color w:val="000000"/>
                <w:szCs w:val="20"/>
              </w:rPr>
            </w:pPr>
            <w:ins w:id="525" w:author="Samuel Dent" w:date="2015-12-03T10:20:00Z">
              <w:r w:rsidRPr="00071B06">
                <w:rPr>
                  <w:color w:val="000000"/>
                  <w:szCs w:val="20"/>
                </w:rPr>
                <w:t>4.4.16 Steam Trap Replacement or Repair</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Change w:id="526" w:author="Samuel Dent" w:date="2015-12-03T10:21:00Z">
              <w:tcPr>
                <w:tcW w:w="23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89CBC4D" w14:textId="77777777" w:rsidR="00DA676C" w:rsidRPr="00071B06" w:rsidRDefault="00DA676C" w:rsidP="00A24242">
            <w:pPr>
              <w:spacing w:after="0"/>
              <w:jc w:val="center"/>
              <w:rPr>
                <w:ins w:id="527" w:author="Samuel Dent" w:date="2015-12-03T10:19: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Change w:id="528" w:author="Samuel Dent" w:date="2015-12-03T10:21:00Z">
              <w:tcPr>
                <w:tcW w:w="896"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FF0C34C" w14:textId="77777777" w:rsidR="00DA676C" w:rsidRPr="00071B06" w:rsidRDefault="00DA676C" w:rsidP="00A24242">
            <w:pPr>
              <w:spacing w:after="0"/>
              <w:jc w:val="center"/>
              <w:rPr>
                <w:ins w:id="529" w:author="Samuel Dent" w:date="2015-12-03T10:19:00Z"/>
                <w:rFonts w:cstheme="minorHAnsi"/>
                <w:bCs/>
                <w:szCs w:val="20"/>
              </w:rPr>
            </w:pPr>
            <w:ins w:id="530" w:author="Samuel Dent" w:date="2015-12-03T10:21: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Change w:id="531" w:author="Samuel Dent" w:date="2015-12-03T10:21:00Z">
              <w:tcPr>
                <w:tcW w:w="2827" w:type="dxa"/>
                <w:gridSpan w:val="4"/>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280EE9D" w14:textId="77777777" w:rsidR="00DA676C" w:rsidRPr="00071B06" w:rsidRDefault="00DA676C" w:rsidP="00A24242">
            <w:pPr>
              <w:spacing w:after="0"/>
              <w:jc w:val="left"/>
              <w:rPr>
                <w:ins w:id="532" w:author="Samuel Dent" w:date="2015-12-03T10:20:00Z"/>
                <w:color w:val="000000"/>
                <w:szCs w:val="20"/>
              </w:rPr>
            </w:pPr>
            <w:ins w:id="533" w:author="Samuel Dent" w:date="2015-12-03T10:20:00Z">
              <w:r w:rsidRPr="00071B06">
                <w:rPr>
                  <w:color w:val="000000"/>
                  <w:szCs w:val="20"/>
                </w:rPr>
                <w:t>Providing clarifying edits and secondary equations to calculate maximum steam loss.</w:t>
              </w:r>
            </w:ins>
          </w:p>
          <w:p w14:paraId="474EB2C2" w14:textId="77777777" w:rsidR="00DA676C" w:rsidRPr="00071B06" w:rsidRDefault="00DA676C" w:rsidP="00A24242">
            <w:pPr>
              <w:spacing w:after="0"/>
              <w:jc w:val="left"/>
              <w:rPr>
                <w:ins w:id="534" w:author="Samuel Dent" w:date="2015-12-03T10:20:00Z"/>
                <w:color w:val="000000"/>
                <w:szCs w:val="20"/>
              </w:rPr>
            </w:pPr>
            <w:ins w:id="535" w:author="Samuel Dent" w:date="2015-12-03T10:20:00Z">
              <w:r w:rsidRPr="00071B06">
                <w:rPr>
                  <w:color w:val="000000"/>
                  <w:szCs w:val="20"/>
                </w:rPr>
                <w:t>Allowing actual steam pressure and HOU entry.</w:t>
              </w:r>
            </w:ins>
          </w:p>
          <w:p w14:paraId="312C9F62" w14:textId="77777777" w:rsidR="00DA676C" w:rsidRPr="00071B06" w:rsidRDefault="00DA676C" w:rsidP="00A24242">
            <w:pPr>
              <w:spacing w:after="0"/>
              <w:jc w:val="left"/>
              <w:rPr>
                <w:ins w:id="536" w:author="Samuel Dent" w:date="2015-12-03T10:19:00Z"/>
                <w:color w:val="000000"/>
                <w:szCs w:val="20"/>
              </w:rPr>
            </w:pPr>
            <w:ins w:id="537" w:author="Samuel Dent" w:date="2015-12-03T10:20:00Z">
              <w:r w:rsidRPr="00071B06">
                <w:rPr>
                  <w:color w:val="000000"/>
                  <w:szCs w:val="20"/>
                </w:rPr>
                <w:t>Update values for deemed average pressure and operating hours based on program data.</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Change w:id="538" w:author="Samuel Dent" w:date="2015-12-03T10:21:00Z">
              <w:tcPr>
                <w:tcW w:w="927"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7EB4374" w14:textId="28842D75" w:rsidR="00DA676C" w:rsidRPr="00071B06" w:rsidRDefault="00384AA8" w:rsidP="00A24242">
            <w:pPr>
              <w:spacing w:after="0"/>
              <w:jc w:val="center"/>
              <w:rPr>
                <w:ins w:id="539" w:author="Samuel Dent" w:date="2015-12-03T10:19:00Z"/>
                <w:rFonts w:cstheme="minorHAnsi"/>
                <w:bCs/>
                <w:szCs w:val="20"/>
              </w:rPr>
            </w:pPr>
            <w:ins w:id="540" w:author="Samuel Dent" w:date="2015-12-17T09:08:00Z">
              <w:r>
                <w:rPr>
                  <w:rFonts w:cstheme="minorHAnsi"/>
                  <w:bCs/>
                  <w:szCs w:val="20"/>
                </w:rPr>
                <w:t>Unknown</w:t>
              </w:r>
            </w:ins>
          </w:p>
        </w:tc>
      </w:tr>
      <w:tr w:rsidR="00DA676C" w:rsidRPr="00071B06" w14:paraId="4FBB2F72" w14:textId="77777777" w:rsidTr="00384AA8">
        <w:tblPrEx>
          <w:tblW w:w="11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541" w:author="Samuel Dent" w:date="2015-12-03T10:21:00Z">
            <w:tblPrEx>
              <w:tblW w:w="11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495"/>
          <w:jc w:val="center"/>
          <w:ins w:id="542" w:author="Samuel Dent" w:date="2015-12-03T10:19:00Z"/>
          <w:trPrChange w:id="543" w:author="Samuel Dent" w:date="2015-12-03T10:21:00Z">
            <w:trPr>
              <w:gridAfter w:val="0"/>
              <w:trHeight w:val="495"/>
              <w:jc w:val="center"/>
            </w:trPr>
          </w:trPrChange>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Change w:id="544" w:author="Samuel Dent" w:date="2015-12-03T10:21:00Z">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1505BB7" w14:textId="77777777" w:rsidR="00DA676C" w:rsidRPr="00071B06" w:rsidRDefault="00DA676C" w:rsidP="00A24242">
            <w:pPr>
              <w:spacing w:after="0"/>
              <w:jc w:val="center"/>
              <w:rPr>
                <w:ins w:id="545" w:author="Samuel Dent" w:date="2015-12-03T10:19:00Z"/>
                <w:rFonts w:cstheme="minorHAnsi"/>
                <w:bCs/>
                <w:szCs w:val="20"/>
              </w:rPr>
            </w:pPr>
            <w:ins w:id="546" w:author="Samuel Dent" w:date="2015-12-03T10:1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Change w:id="547" w:author="Samuel Dent" w:date="2015-12-03T10:21:00Z">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2DB6979" w14:textId="77777777" w:rsidR="00DA676C" w:rsidRPr="00071B06" w:rsidRDefault="00DA676C" w:rsidP="00A24242">
            <w:pPr>
              <w:spacing w:after="0"/>
              <w:jc w:val="center"/>
              <w:rPr>
                <w:ins w:id="548" w:author="Samuel Dent" w:date="2015-12-03T10:19:00Z"/>
                <w:rFonts w:cstheme="minorHAnsi"/>
                <w:bCs/>
                <w:szCs w:val="20"/>
              </w:rPr>
            </w:pPr>
            <w:ins w:id="549" w:author="Samuel Dent" w:date="2015-12-03T10:19: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Change w:id="550" w:author="Samuel Dent" w:date="2015-12-03T10:21:00Z">
              <w:tcPr>
                <w:tcW w:w="19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66A39AD" w14:textId="77777777" w:rsidR="00DA676C" w:rsidRPr="00071B06" w:rsidRDefault="00DA676C" w:rsidP="00A24242">
            <w:pPr>
              <w:spacing w:after="0"/>
              <w:jc w:val="center"/>
              <w:rPr>
                <w:ins w:id="551" w:author="Samuel Dent" w:date="2015-12-03T10:19:00Z"/>
                <w:color w:val="000000"/>
                <w:szCs w:val="20"/>
              </w:rPr>
            </w:pPr>
            <w:ins w:id="552" w:author="Samuel Dent" w:date="2015-12-03T10:20:00Z">
              <w:r w:rsidRPr="00071B06">
                <w:rPr>
                  <w:color w:val="000000"/>
                  <w:szCs w:val="20"/>
                </w:rPr>
                <w:t>4.4.17 Variable Speed Drives for HVAC Pumps and Cooling Tower Fans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Change w:id="553" w:author="Samuel Dent" w:date="2015-12-03T10:21:00Z">
              <w:tcPr>
                <w:tcW w:w="23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43358D9" w14:textId="77777777" w:rsidR="00DA676C" w:rsidRPr="00071B06" w:rsidRDefault="00DA676C" w:rsidP="00A24242">
            <w:pPr>
              <w:spacing w:after="0"/>
              <w:jc w:val="center"/>
              <w:rPr>
                <w:ins w:id="554" w:author="Samuel Dent" w:date="2015-12-03T10:19: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Change w:id="555" w:author="Samuel Dent" w:date="2015-12-03T10:21:00Z">
              <w:tcPr>
                <w:tcW w:w="896"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0E43CBF" w14:textId="77777777" w:rsidR="00DA676C" w:rsidRPr="00071B06" w:rsidRDefault="00DA676C" w:rsidP="00A24242">
            <w:pPr>
              <w:spacing w:after="0"/>
              <w:jc w:val="center"/>
              <w:rPr>
                <w:ins w:id="556" w:author="Samuel Dent" w:date="2015-12-03T10:19:00Z"/>
                <w:rFonts w:cstheme="minorHAnsi"/>
                <w:bCs/>
                <w:szCs w:val="20"/>
              </w:rPr>
            </w:pPr>
            <w:ins w:id="557" w:author="Samuel Dent" w:date="2015-12-03T10:21: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Change w:id="558" w:author="Samuel Dent" w:date="2015-12-03T10:21:00Z">
              <w:tcPr>
                <w:tcW w:w="2827" w:type="dxa"/>
                <w:gridSpan w:val="4"/>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EFB42E8" w14:textId="77777777" w:rsidR="00DA676C" w:rsidRPr="00071B06" w:rsidRDefault="00DA676C" w:rsidP="00A24242">
            <w:pPr>
              <w:spacing w:after="0"/>
              <w:jc w:val="left"/>
              <w:rPr>
                <w:ins w:id="559" w:author="Samuel Dent" w:date="2015-12-03T10:20:00Z"/>
                <w:color w:val="000000"/>
                <w:szCs w:val="20"/>
              </w:rPr>
            </w:pPr>
            <w:ins w:id="560" w:author="Samuel Dent" w:date="2015-12-03T10:20:00Z">
              <w:r w:rsidRPr="00071B06">
                <w:rPr>
                  <w:color w:val="000000"/>
                  <w:szCs w:val="20"/>
                </w:rPr>
                <w:t>Added reference to IECC 2015</w:t>
              </w:r>
            </w:ins>
          </w:p>
          <w:p w14:paraId="584277C0" w14:textId="77777777" w:rsidR="00DA676C" w:rsidRPr="00071B06" w:rsidRDefault="00DA676C" w:rsidP="00A24242">
            <w:pPr>
              <w:spacing w:after="0"/>
              <w:jc w:val="left"/>
              <w:rPr>
                <w:ins w:id="561" w:author="Samuel Dent" w:date="2015-12-03T10:19:00Z"/>
                <w:color w:val="000000"/>
                <w:szCs w:val="20"/>
              </w:rPr>
            </w:pPr>
            <w:ins w:id="562" w:author="Samuel Dent" w:date="2015-12-03T10:20:00Z">
              <w:r w:rsidRPr="00071B06">
                <w:rPr>
                  <w:szCs w:val="20"/>
                </w:rPr>
                <w:t>Updated Heating and Cooling HOU assumptions</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Change w:id="563" w:author="Samuel Dent" w:date="2015-12-03T10:21:00Z">
              <w:tcPr>
                <w:tcW w:w="927"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8F8E6CE" w14:textId="77982543" w:rsidR="00DA676C" w:rsidRPr="00071B06" w:rsidRDefault="00384AA8" w:rsidP="00A24242">
            <w:pPr>
              <w:spacing w:after="0"/>
              <w:jc w:val="center"/>
              <w:rPr>
                <w:ins w:id="564" w:author="Samuel Dent" w:date="2015-12-03T10:19:00Z"/>
                <w:rFonts w:cstheme="minorHAnsi"/>
                <w:bCs/>
                <w:szCs w:val="20"/>
              </w:rPr>
            </w:pPr>
            <w:ins w:id="565" w:author="Samuel Dent" w:date="2015-12-17T09:08:00Z">
              <w:r>
                <w:rPr>
                  <w:rFonts w:cstheme="minorHAnsi"/>
                  <w:bCs/>
                  <w:szCs w:val="20"/>
                </w:rPr>
                <w:t>Dependent on application</w:t>
              </w:r>
            </w:ins>
          </w:p>
        </w:tc>
      </w:tr>
      <w:tr w:rsidR="00DA676C" w:rsidRPr="00071B06" w14:paraId="1B1AF849" w14:textId="77777777" w:rsidTr="00384AA8">
        <w:trPr>
          <w:trHeight w:val="495"/>
          <w:jc w:val="center"/>
          <w:ins w:id="566"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18149C" w14:textId="77777777" w:rsidR="00DA676C" w:rsidRPr="00071B06" w:rsidRDefault="00DA676C" w:rsidP="00A24242">
            <w:pPr>
              <w:spacing w:after="0"/>
              <w:jc w:val="center"/>
              <w:rPr>
                <w:ins w:id="567" w:author="Samuel Dent" w:date="2015-12-03T08:56:00Z"/>
                <w:rFonts w:cstheme="minorHAnsi"/>
                <w:bCs/>
                <w:szCs w:val="20"/>
              </w:rPr>
            </w:pPr>
            <w:ins w:id="568" w:author="Samuel Dent" w:date="2015-12-03T09:0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DB899A" w14:textId="77777777" w:rsidR="00DA676C" w:rsidRPr="00071B06" w:rsidRDefault="00DA676C" w:rsidP="00A24242">
            <w:pPr>
              <w:spacing w:after="0"/>
              <w:jc w:val="center"/>
              <w:rPr>
                <w:ins w:id="569" w:author="Samuel Dent" w:date="2015-12-03T08:56:00Z"/>
                <w:rFonts w:cstheme="minorHAnsi"/>
                <w:bCs/>
                <w:szCs w:val="20"/>
              </w:rPr>
            </w:pPr>
            <w:ins w:id="570" w:author="Samuel Dent" w:date="2015-12-03T09:22: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3AA620" w14:textId="77777777" w:rsidR="00DA676C" w:rsidRPr="00071B06" w:rsidRDefault="00DA676C" w:rsidP="00A24242">
            <w:pPr>
              <w:spacing w:after="0"/>
              <w:jc w:val="center"/>
              <w:rPr>
                <w:ins w:id="571" w:author="Samuel Dent" w:date="2015-12-03T08:56:00Z"/>
                <w:rFonts w:cstheme="minorHAnsi"/>
                <w:bCs/>
                <w:szCs w:val="20"/>
              </w:rPr>
            </w:pPr>
            <w:ins w:id="572" w:author="Samuel Dent" w:date="2015-12-03T09:01:00Z">
              <w:r w:rsidRPr="00071B06">
                <w:rPr>
                  <w:color w:val="000000"/>
                  <w:szCs w:val="20"/>
                </w:rPr>
                <w:t>4.4.19 Demand Control Ventilation</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03D08B" w14:textId="77777777" w:rsidR="00DA676C" w:rsidRPr="00071B06" w:rsidRDefault="00DA676C" w:rsidP="00A24242">
            <w:pPr>
              <w:spacing w:after="0"/>
              <w:jc w:val="center"/>
              <w:rPr>
                <w:ins w:id="573" w:author="Samuel Dent" w:date="2015-12-03T08:56: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00646A2C" w14:textId="77777777" w:rsidR="00DA676C" w:rsidRPr="00071B06" w:rsidRDefault="00DA676C" w:rsidP="00A24242">
            <w:pPr>
              <w:spacing w:after="0"/>
              <w:jc w:val="center"/>
              <w:rPr>
                <w:ins w:id="574" w:author="Samuel Dent" w:date="2015-12-03T08:56:00Z"/>
                <w:rFonts w:cstheme="minorHAnsi"/>
                <w:bCs/>
                <w:szCs w:val="20"/>
              </w:rPr>
            </w:pPr>
            <w:ins w:id="575" w:author="Samuel Dent" w:date="2015-12-03T09:18: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2749CF43" w14:textId="77777777" w:rsidR="00DA676C" w:rsidRPr="00071B06" w:rsidRDefault="00DA676C" w:rsidP="00A24242">
            <w:pPr>
              <w:spacing w:after="0"/>
              <w:jc w:val="left"/>
              <w:rPr>
                <w:ins w:id="576" w:author="Samuel Dent" w:date="2015-12-03T08:56:00Z"/>
                <w:rFonts w:cstheme="minorHAnsi"/>
                <w:bCs/>
                <w:szCs w:val="20"/>
              </w:rPr>
            </w:pPr>
            <w:ins w:id="577" w:author="Samuel Dent" w:date="2015-12-03T08:56:00Z">
              <w:r w:rsidRPr="00071B06">
                <w:rPr>
                  <w:color w:val="000000"/>
                  <w:szCs w:val="20"/>
                </w:rPr>
                <w:t>Added heating savings for electrically heated buildings (resistance and heat pump).</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55A0F670" w14:textId="22DA74CD" w:rsidR="00DA676C" w:rsidRPr="00071B06" w:rsidRDefault="00384AA8" w:rsidP="00A24242">
            <w:pPr>
              <w:spacing w:after="0"/>
              <w:jc w:val="center"/>
              <w:rPr>
                <w:ins w:id="578" w:author="Samuel Dent" w:date="2015-12-03T08:56:00Z"/>
                <w:rFonts w:cstheme="minorHAnsi"/>
                <w:bCs/>
                <w:szCs w:val="20"/>
              </w:rPr>
            </w:pPr>
            <w:ins w:id="579" w:author="Samuel Dent" w:date="2015-12-17T09:08:00Z">
              <w:r>
                <w:rPr>
                  <w:rFonts w:cstheme="minorHAnsi"/>
                  <w:bCs/>
                  <w:szCs w:val="20"/>
                </w:rPr>
                <w:t>None</w:t>
              </w:r>
            </w:ins>
          </w:p>
        </w:tc>
      </w:tr>
      <w:tr w:rsidR="00384AA8" w:rsidRPr="00071B06" w14:paraId="710B8A50" w14:textId="77777777" w:rsidTr="00384AA8">
        <w:trPr>
          <w:trHeight w:val="495"/>
          <w:jc w:val="center"/>
          <w:ins w:id="580" w:author="Samuel Dent" w:date="2015-12-17T09:09: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1E5B7D" w14:textId="77777777" w:rsidR="00384AA8" w:rsidRPr="00071B06" w:rsidRDefault="00384AA8" w:rsidP="00A24242">
            <w:pPr>
              <w:spacing w:after="0"/>
              <w:jc w:val="center"/>
              <w:rPr>
                <w:ins w:id="581" w:author="Samuel Dent" w:date="2015-12-17T09:09:00Z"/>
                <w:rFonts w:cstheme="minorHAnsi"/>
                <w:bCs/>
                <w:szCs w:val="20"/>
              </w:rPr>
            </w:pPr>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A8B76F" w14:textId="1E9BCA87" w:rsidR="00384AA8" w:rsidRPr="00071B06" w:rsidRDefault="00384AA8" w:rsidP="00A24242">
            <w:pPr>
              <w:spacing w:after="0"/>
              <w:jc w:val="center"/>
              <w:rPr>
                <w:ins w:id="582" w:author="Samuel Dent" w:date="2015-12-17T09:09:00Z"/>
                <w:rFonts w:cstheme="minorHAnsi"/>
                <w:bCs/>
                <w:szCs w:val="20"/>
              </w:rPr>
            </w:pPr>
            <w:ins w:id="583" w:author="Samuel Dent" w:date="2015-12-17T09:09:00Z">
              <w:r>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91DBD0" w14:textId="62C0EEF3" w:rsidR="00384AA8" w:rsidRPr="00071B06" w:rsidRDefault="00384AA8" w:rsidP="00A24242">
            <w:pPr>
              <w:spacing w:after="0"/>
              <w:jc w:val="center"/>
              <w:rPr>
                <w:ins w:id="584" w:author="Samuel Dent" w:date="2015-12-17T09:09:00Z"/>
                <w:color w:val="000000"/>
                <w:szCs w:val="20"/>
              </w:rPr>
            </w:pPr>
            <w:ins w:id="585" w:author="Samuel Dent" w:date="2015-12-17T09:09:00Z">
              <w:r>
                <w:rPr>
                  <w:color w:val="000000"/>
                  <w:szCs w:val="20"/>
                </w:rPr>
                <w:t xml:space="preserve">4.4.21 </w:t>
              </w:r>
              <w:bookmarkStart w:id="586" w:name="_Ref376521087"/>
              <w:bookmarkStart w:id="587" w:name="_Toc411593479"/>
              <w:r w:rsidRPr="00794004">
                <w:rPr>
                  <w:color w:val="000000"/>
                </w:rPr>
                <w:t>Linkageless Boiler Controls for Space Heating</w:t>
              </w:r>
              <w:bookmarkEnd w:id="586"/>
              <w:bookmarkEnd w:id="587"/>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AAA723" w14:textId="77777777" w:rsidR="00384AA8" w:rsidRPr="00071B06" w:rsidRDefault="00384AA8" w:rsidP="00A24242">
            <w:pPr>
              <w:spacing w:after="0"/>
              <w:jc w:val="center"/>
              <w:rPr>
                <w:ins w:id="588" w:author="Samuel Dent" w:date="2015-12-17T09:09: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20DAA4D6" w14:textId="59B5663F" w:rsidR="00384AA8" w:rsidRPr="00071B06" w:rsidRDefault="00384AA8" w:rsidP="00A24242">
            <w:pPr>
              <w:spacing w:after="0"/>
              <w:jc w:val="center"/>
              <w:rPr>
                <w:ins w:id="589" w:author="Samuel Dent" w:date="2015-12-17T09:09:00Z"/>
                <w:rFonts w:cstheme="minorHAnsi"/>
                <w:bCs/>
                <w:szCs w:val="20"/>
              </w:rPr>
            </w:pPr>
            <w:ins w:id="590" w:author="Samuel Dent" w:date="2015-12-17T09:09:00Z">
              <w:r>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7EF26547" w14:textId="4419A395" w:rsidR="00384AA8" w:rsidRPr="00071B06" w:rsidRDefault="00384AA8" w:rsidP="00A24242">
            <w:pPr>
              <w:spacing w:after="0"/>
              <w:jc w:val="left"/>
              <w:rPr>
                <w:ins w:id="591" w:author="Samuel Dent" w:date="2015-12-17T09:09:00Z"/>
                <w:color w:val="000000"/>
                <w:szCs w:val="20"/>
              </w:rPr>
            </w:pPr>
            <w:ins w:id="592" w:author="Samuel Dent" w:date="2015-12-17T09:09:00Z">
              <w:r w:rsidRPr="00384AA8">
                <w:rPr>
                  <w:rPrChange w:id="593" w:author="Samuel Dent" w:date="2015-12-17T09:09:00Z">
                    <w:rPr>
                      <w:color w:val="FF0000"/>
                    </w:rPr>
                  </w:rPrChange>
                </w:rPr>
                <w:t>Clarity on VSD measure referred to for electric savings</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34245632" w14:textId="5AE8C40E" w:rsidR="00384AA8" w:rsidRDefault="00384AA8" w:rsidP="00A24242">
            <w:pPr>
              <w:spacing w:after="0"/>
              <w:jc w:val="center"/>
              <w:rPr>
                <w:ins w:id="594" w:author="Samuel Dent" w:date="2015-12-17T09:09:00Z"/>
                <w:rFonts w:cstheme="minorHAnsi"/>
                <w:bCs/>
                <w:szCs w:val="20"/>
              </w:rPr>
            </w:pPr>
            <w:ins w:id="595" w:author="Samuel Dent" w:date="2015-12-17T09:09:00Z">
              <w:r>
                <w:rPr>
                  <w:rFonts w:cstheme="minorHAnsi"/>
                  <w:bCs/>
                  <w:szCs w:val="20"/>
                </w:rPr>
                <w:t>None</w:t>
              </w:r>
            </w:ins>
          </w:p>
        </w:tc>
      </w:tr>
      <w:tr w:rsidR="00DA676C" w:rsidRPr="00071B06" w14:paraId="1AE28679" w14:textId="77777777" w:rsidTr="00384AA8">
        <w:trPr>
          <w:trHeight w:val="495"/>
          <w:jc w:val="center"/>
          <w:ins w:id="596"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B3DAF0" w14:textId="77777777" w:rsidR="00DA676C" w:rsidRPr="00071B06" w:rsidRDefault="00DA676C" w:rsidP="00A24242">
            <w:pPr>
              <w:spacing w:after="0"/>
              <w:jc w:val="center"/>
              <w:rPr>
                <w:ins w:id="597" w:author="Samuel Dent" w:date="2015-12-03T08:56:00Z"/>
                <w:rFonts w:cstheme="minorHAnsi"/>
                <w:bCs/>
                <w:szCs w:val="20"/>
              </w:rPr>
            </w:pPr>
            <w:ins w:id="598" w:author="Samuel Dent" w:date="2015-12-03T09:0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E321E6" w14:textId="77777777" w:rsidR="00DA676C" w:rsidRPr="00071B06" w:rsidRDefault="00DA676C" w:rsidP="00A24242">
            <w:pPr>
              <w:spacing w:after="0"/>
              <w:jc w:val="center"/>
              <w:rPr>
                <w:ins w:id="599" w:author="Samuel Dent" w:date="2015-12-03T08:56:00Z"/>
                <w:rFonts w:cstheme="minorHAnsi"/>
                <w:bCs/>
                <w:szCs w:val="20"/>
              </w:rPr>
            </w:pPr>
            <w:ins w:id="600" w:author="Samuel Dent" w:date="2015-12-03T09:22: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984002" w14:textId="77777777" w:rsidR="00DA676C" w:rsidRPr="00071B06" w:rsidRDefault="00DA676C" w:rsidP="00A24242">
            <w:pPr>
              <w:spacing w:after="0"/>
              <w:jc w:val="center"/>
              <w:rPr>
                <w:ins w:id="601" w:author="Samuel Dent" w:date="2015-12-03T08:56:00Z"/>
                <w:rFonts w:cstheme="minorHAnsi"/>
                <w:bCs/>
                <w:szCs w:val="20"/>
              </w:rPr>
            </w:pPr>
            <w:ins w:id="602" w:author="Samuel Dent" w:date="2015-12-03T09:01:00Z">
              <w:r w:rsidRPr="00071B06">
                <w:rPr>
                  <w:color w:val="000000"/>
                  <w:szCs w:val="20"/>
                </w:rPr>
                <w:t>4.4.24 Small Pipe Insulation</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DC6332" w14:textId="77777777" w:rsidR="00DA676C" w:rsidRPr="00071B06" w:rsidRDefault="00DA676C" w:rsidP="00A24242">
            <w:pPr>
              <w:spacing w:after="0"/>
              <w:jc w:val="center"/>
              <w:rPr>
                <w:ins w:id="603" w:author="Samuel Dent" w:date="2015-12-03T08:56: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3ED6402B" w14:textId="77777777" w:rsidR="00DA676C" w:rsidRPr="00071B06" w:rsidRDefault="00DA676C" w:rsidP="00A24242">
            <w:pPr>
              <w:spacing w:after="0"/>
              <w:jc w:val="center"/>
              <w:rPr>
                <w:ins w:id="604" w:author="Samuel Dent" w:date="2015-12-03T08:56:00Z"/>
                <w:rFonts w:cstheme="minorHAnsi"/>
                <w:bCs/>
                <w:szCs w:val="20"/>
              </w:rPr>
            </w:pPr>
            <w:ins w:id="605" w:author="Samuel Dent" w:date="2015-12-03T09:18: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3C6884A4" w14:textId="77777777" w:rsidR="00DA676C" w:rsidRPr="00071B06" w:rsidRDefault="00DA676C" w:rsidP="00A24242">
            <w:pPr>
              <w:spacing w:after="0"/>
              <w:jc w:val="left"/>
              <w:rPr>
                <w:ins w:id="606" w:author="Samuel Dent" w:date="2015-12-03T08:56:00Z"/>
                <w:rFonts w:cstheme="minorHAnsi"/>
                <w:bCs/>
                <w:szCs w:val="20"/>
              </w:rPr>
            </w:pPr>
            <w:ins w:id="607" w:author="Samuel Dent" w:date="2015-12-03T08:56:00Z">
              <w:r w:rsidRPr="00071B06">
                <w:rPr>
                  <w:color w:val="000000"/>
                  <w:szCs w:val="20"/>
                </w:rPr>
                <w:t>Allow for custom 3E Plus derived entry.</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10B56B50" w14:textId="51F974F5" w:rsidR="00DA676C" w:rsidRPr="00071B06" w:rsidRDefault="00384AA8" w:rsidP="00A24242">
            <w:pPr>
              <w:spacing w:after="0"/>
              <w:jc w:val="center"/>
              <w:rPr>
                <w:ins w:id="608" w:author="Samuel Dent" w:date="2015-12-03T08:56:00Z"/>
                <w:rFonts w:cstheme="minorHAnsi"/>
                <w:bCs/>
                <w:szCs w:val="20"/>
              </w:rPr>
            </w:pPr>
            <w:ins w:id="609" w:author="Samuel Dent" w:date="2015-12-17T09:08:00Z">
              <w:r>
                <w:rPr>
                  <w:rFonts w:cstheme="minorHAnsi"/>
                  <w:bCs/>
                  <w:szCs w:val="20"/>
                </w:rPr>
                <w:t>Unknown</w:t>
              </w:r>
            </w:ins>
          </w:p>
        </w:tc>
      </w:tr>
      <w:tr w:rsidR="00DA676C" w:rsidRPr="00071B06" w14:paraId="6D82B588" w14:textId="77777777" w:rsidTr="00384AA8">
        <w:trPr>
          <w:trHeight w:val="495"/>
          <w:jc w:val="center"/>
          <w:ins w:id="610" w:author="Samuel Dent" w:date="2015-12-03T10:20: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4DA273" w14:textId="77777777" w:rsidR="00DA676C" w:rsidRPr="00071B06" w:rsidRDefault="00DA676C" w:rsidP="00A24242">
            <w:pPr>
              <w:spacing w:after="0"/>
              <w:jc w:val="center"/>
              <w:rPr>
                <w:ins w:id="611" w:author="Samuel Dent" w:date="2015-12-03T10:20:00Z"/>
                <w:rFonts w:cstheme="minorHAnsi"/>
                <w:bCs/>
                <w:szCs w:val="20"/>
              </w:rPr>
            </w:pPr>
            <w:ins w:id="612" w:author="Samuel Dent" w:date="2015-12-03T10:20: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5E1574" w14:textId="77777777" w:rsidR="00DA676C" w:rsidRPr="00071B06" w:rsidRDefault="00DA676C" w:rsidP="00A24242">
            <w:pPr>
              <w:spacing w:after="0"/>
              <w:jc w:val="center"/>
              <w:rPr>
                <w:ins w:id="613" w:author="Samuel Dent" w:date="2015-12-03T10:20:00Z"/>
                <w:rFonts w:cstheme="minorHAnsi"/>
                <w:bCs/>
                <w:szCs w:val="20"/>
              </w:rPr>
            </w:pPr>
            <w:ins w:id="614" w:author="Samuel Dent" w:date="2015-12-03T10:20: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69F0C4" w14:textId="77777777" w:rsidR="00DA676C" w:rsidRPr="00071B06" w:rsidRDefault="00DA676C" w:rsidP="00A24242">
            <w:pPr>
              <w:spacing w:after="0"/>
              <w:jc w:val="center"/>
              <w:rPr>
                <w:ins w:id="615" w:author="Samuel Dent" w:date="2015-12-03T10:20:00Z"/>
                <w:color w:val="000000"/>
                <w:szCs w:val="20"/>
              </w:rPr>
            </w:pPr>
            <w:ins w:id="616" w:author="Samuel Dent" w:date="2015-12-03T10:20:00Z">
              <w:r w:rsidRPr="00071B06">
                <w:rPr>
                  <w:color w:val="000000"/>
                  <w:szCs w:val="20"/>
                </w:rPr>
                <w:t>4.4.26 Variable Speed Drives for Supply and Return Fans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4638B7" w14:textId="77777777" w:rsidR="00DA676C" w:rsidRPr="00071B06" w:rsidRDefault="00DA676C" w:rsidP="00A24242">
            <w:pPr>
              <w:spacing w:after="0"/>
              <w:jc w:val="center"/>
              <w:rPr>
                <w:ins w:id="617" w:author="Samuel Dent" w:date="2015-12-03T10:20: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03FA9016" w14:textId="77777777" w:rsidR="00DA676C" w:rsidRPr="00071B06" w:rsidRDefault="00DA676C" w:rsidP="00A24242">
            <w:pPr>
              <w:spacing w:after="0"/>
              <w:jc w:val="center"/>
              <w:rPr>
                <w:ins w:id="618" w:author="Samuel Dent" w:date="2015-12-03T10:20:00Z"/>
                <w:rFonts w:cstheme="minorHAnsi"/>
                <w:bCs/>
                <w:szCs w:val="20"/>
              </w:rPr>
            </w:pPr>
            <w:ins w:id="619" w:author="Samuel Dent" w:date="2015-12-03T10:21: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3E765A09" w14:textId="77777777" w:rsidR="00DA676C" w:rsidRPr="00071B06" w:rsidRDefault="00DA676C" w:rsidP="00A24242">
            <w:pPr>
              <w:spacing w:after="0"/>
              <w:jc w:val="left"/>
              <w:rPr>
                <w:ins w:id="620" w:author="Samuel Dent" w:date="2015-12-03T10:21:00Z"/>
                <w:color w:val="000000"/>
                <w:szCs w:val="20"/>
              </w:rPr>
            </w:pPr>
            <w:ins w:id="621" w:author="Samuel Dent" w:date="2015-12-03T10:21:00Z">
              <w:r w:rsidRPr="00071B06">
                <w:rPr>
                  <w:color w:val="000000"/>
                  <w:szCs w:val="20"/>
                </w:rPr>
                <w:t>Added reference to IECC 2015</w:t>
              </w:r>
            </w:ins>
          </w:p>
          <w:p w14:paraId="5D68CE07" w14:textId="77777777" w:rsidR="00DA676C" w:rsidRPr="00071B06" w:rsidRDefault="00DA676C" w:rsidP="00A24242">
            <w:pPr>
              <w:spacing w:after="0"/>
              <w:jc w:val="left"/>
              <w:rPr>
                <w:ins w:id="622" w:author="Samuel Dent" w:date="2015-12-03T10:20:00Z"/>
                <w:color w:val="000000"/>
                <w:szCs w:val="20"/>
              </w:rPr>
            </w:pPr>
            <w:ins w:id="623" w:author="Samuel Dent" w:date="2015-12-03T10:21:00Z">
              <w:r w:rsidRPr="00071B06">
                <w:rPr>
                  <w:szCs w:val="20"/>
                </w:rPr>
                <w:t>Updated Heating, Cooling and Ventilation HOU assumptions</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18B4DCAE" w14:textId="654A7621" w:rsidR="00DA676C" w:rsidRPr="00071B06" w:rsidRDefault="00384AA8" w:rsidP="00A24242">
            <w:pPr>
              <w:spacing w:after="0"/>
              <w:jc w:val="center"/>
              <w:rPr>
                <w:ins w:id="624" w:author="Samuel Dent" w:date="2015-12-03T10:20:00Z"/>
                <w:rFonts w:cstheme="minorHAnsi"/>
                <w:bCs/>
                <w:szCs w:val="20"/>
              </w:rPr>
            </w:pPr>
            <w:ins w:id="625" w:author="Samuel Dent" w:date="2015-12-17T09:08:00Z">
              <w:r>
                <w:rPr>
                  <w:rFonts w:cstheme="minorHAnsi"/>
                  <w:bCs/>
                  <w:szCs w:val="20"/>
                </w:rPr>
                <w:t>Dependent on application</w:t>
              </w:r>
            </w:ins>
          </w:p>
        </w:tc>
      </w:tr>
      <w:tr w:rsidR="00DA676C" w:rsidRPr="00071B06" w14:paraId="0604F47F" w14:textId="77777777" w:rsidTr="00384AA8">
        <w:trPr>
          <w:trHeight w:val="495"/>
          <w:jc w:val="center"/>
          <w:ins w:id="626"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7B16B2" w14:textId="77777777" w:rsidR="00DA676C" w:rsidRPr="00071B06" w:rsidRDefault="00DA676C" w:rsidP="00A24242">
            <w:pPr>
              <w:spacing w:after="0"/>
              <w:jc w:val="center"/>
              <w:rPr>
                <w:ins w:id="627" w:author="Samuel Dent" w:date="2015-12-03T08:56:00Z"/>
                <w:rFonts w:cstheme="minorHAnsi"/>
                <w:bCs/>
                <w:szCs w:val="20"/>
              </w:rPr>
            </w:pPr>
            <w:ins w:id="628" w:author="Samuel Dent" w:date="2015-12-03T09:0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2280E7" w14:textId="77777777" w:rsidR="00DA676C" w:rsidRPr="00071B06" w:rsidRDefault="00DA676C" w:rsidP="00A24242">
            <w:pPr>
              <w:spacing w:after="0"/>
              <w:jc w:val="center"/>
              <w:rPr>
                <w:ins w:id="629" w:author="Samuel Dent" w:date="2015-12-03T08:56:00Z"/>
                <w:rFonts w:cstheme="minorHAnsi"/>
                <w:bCs/>
                <w:szCs w:val="20"/>
              </w:rPr>
            </w:pPr>
            <w:ins w:id="630" w:author="Samuel Dent" w:date="2015-12-03T09:22: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B820BF" w14:textId="77777777" w:rsidR="00DA676C" w:rsidRPr="00071B06" w:rsidRDefault="00DA676C" w:rsidP="00A24242">
            <w:pPr>
              <w:spacing w:after="0"/>
              <w:jc w:val="center"/>
              <w:rPr>
                <w:ins w:id="631" w:author="Samuel Dent" w:date="2015-12-03T08:56:00Z"/>
                <w:rFonts w:cstheme="minorHAnsi"/>
                <w:bCs/>
                <w:szCs w:val="20"/>
              </w:rPr>
            </w:pPr>
            <w:ins w:id="632" w:author="Samuel Dent" w:date="2015-12-03T09:01:00Z">
              <w:r w:rsidRPr="00071B06">
                <w:rPr>
                  <w:color w:val="000000"/>
                  <w:szCs w:val="20"/>
                </w:rPr>
                <w:t>4.4.27 Energy Recovery Ventilator</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CCF88F" w14:textId="77777777" w:rsidR="00DA676C" w:rsidRPr="00071B06" w:rsidRDefault="00DA676C" w:rsidP="00A24242">
            <w:pPr>
              <w:spacing w:after="0"/>
              <w:jc w:val="center"/>
              <w:rPr>
                <w:ins w:id="633" w:author="Samuel Dent" w:date="2015-12-03T08:56: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1D685021" w14:textId="77777777" w:rsidR="00DA676C" w:rsidRPr="00071B06" w:rsidRDefault="00DA676C" w:rsidP="00A24242">
            <w:pPr>
              <w:spacing w:after="0"/>
              <w:jc w:val="center"/>
              <w:rPr>
                <w:ins w:id="634" w:author="Samuel Dent" w:date="2015-12-03T08:56:00Z"/>
                <w:rFonts w:cstheme="minorHAnsi"/>
                <w:bCs/>
                <w:szCs w:val="20"/>
              </w:rPr>
            </w:pPr>
            <w:ins w:id="635" w:author="Samuel Dent" w:date="2015-12-03T09:18: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45D6D515" w14:textId="77777777" w:rsidR="00DA676C" w:rsidRPr="00071B06" w:rsidRDefault="00DA676C" w:rsidP="00A24242">
            <w:pPr>
              <w:spacing w:after="0"/>
              <w:jc w:val="left"/>
              <w:rPr>
                <w:ins w:id="636" w:author="Samuel Dent" w:date="2015-12-03T10:21:00Z"/>
                <w:color w:val="000000"/>
                <w:szCs w:val="20"/>
              </w:rPr>
            </w:pPr>
            <w:ins w:id="637" w:author="Samuel Dent" w:date="2015-12-03T08:56:00Z">
              <w:r w:rsidRPr="00071B06">
                <w:rPr>
                  <w:color w:val="000000"/>
                  <w:szCs w:val="20"/>
                </w:rPr>
                <w:t>Removed reference to previously deleted table of building characteristics and replaced with table showing occupied hours.</w:t>
              </w:r>
            </w:ins>
          </w:p>
          <w:p w14:paraId="5DB97153" w14:textId="77777777" w:rsidR="00DA676C" w:rsidRPr="00071B06" w:rsidRDefault="00DA676C" w:rsidP="00A24242">
            <w:pPr>
              <w:spacing w:after="0"/>
              <w:jc w:val="left"/>
              <w:rPr>
                <w:ins w:id="638" w:author="Samuel Dent" w:date="2015-12-03T08:56:00Z"/>
                <w:rFonts w:cstheme="minorHAnsi"/>
                <w:bCs/>
                <w:szCs w:val="20"/>
              </w:rPr>
            </w:pPr>
            <w:ins w:id="639" w:author="Samuel Dent" w:date="2015-12-03T10:21:00Z">
              <w:r w:rsidRPr="00071B06">
                <w:rPr>
                  <w:color w:val="000000"/>
                  <w:szCs w:val="20"/>
                </w:rPr>
                <w:t>Added reference to IECC 2015</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2E3D702B" w14:textId="0B1CD57D" w:rsidR="00DA676C" w:rsidRPr="00071B06" w:rsidRDefault="00384AA8" w:rsidP="00A24242">
            <w:pPr>
              <w:spacing w:after="0"/>
              <w:jc w:val="center"/>
              <w:rPr>
                <w:ins w:id="640" w:author="Samuel Dent" w:date="2015-12-03T08:56:00Z"/>
                <w:rFonts w:cstheme="minorHAnsi"/>
                <w:bCs/>
                <w:szCs w:val="20"/>
              </w:rPr>
            </w:pPr>
            <w:ins w:id="641" w:author="Samuel Dent" w:date="2015-12-17T09:10:00Z">
              <w:r>
                <w:rPr>
                  <w:rFonts w:cstheme="minorHAnsi"/>
                  <w:bCs/>
                  <w:szCs w:val="20"/>
                </w:rPr>
                <w:t>None</w:t>
              </w:r>
            </w:ins>
          </w:p>
        </w:tc>
      </w:tr>
      <w:tr w:rsidR="00DA676C" w:rsidRPr="00071B06" w14:paraId="4E379ED8" w14:textId="77777777" w:rsidTr="00384AA8">
        <w:trPr>
          <w:trHeight w:val="495"/>
          <w:jc w:val="center"/>
          <w:ins w:id="642" w:author="Samuel Dent" w:date="2015-12-03T10:23: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245B92" w14:textId="77777777" w:rsidR="00DA676C" w:rsidRPr="00071B06" w:rsidRDefault="00DA676C" w:rsidP="00A24242">
            <w:pPr>
              <w:spacing w:after="0"/>
              <w:jc w:val="center"/>
              <w:rPr>
                <w:ins w:id="643" w:author="Samuel Dent" w:date="2015-12-03T10:23:00Z"/>
                <w:rFonts w:cstheme="minorHAnsi"/>
                <w:bCs/>
                <w:szCs w:val="20"/>
              </w:rPr>
            </w:pPr>
            <w:ins w:id="644" w:author="Samuel Dent" w:date="2015-12-03T10:23: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D9A2B1" w14:textId="77777777" w:rsidR="00DA676C" w:rsidRPr="00071B06" w:rsidRDefault="00DA676C" w:rsidP="00A24242">
            <w:pPr>
              <w:spacing w:after="0"/>
              <w:jc w:val="center"/>
              <w:rPr>
                <w:ins w:id="645" w:author="Samuel Dent" w:date="2015-12-03T10:23:00Z"/>
                <w:rFonts w:cstheme="minorHAnsi"/>
                <w:bCs/>
                <w:szCs w:val="20"/>
              </w:rPr>
            </w:pPr>
            <w:ins w:id="646" w:author="Samuel Dent" w:date="2015-12-03T10:23: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43320C" w14:textId="77777777" w:rsidR="00DA676C" w:rsidRPr="00071B06" w:rsidRDefault="00DA676C" w:rsidP="00A24242">
            <w:pPr>
              <w:spacing w:after="0"/>
              <w:jc w:val="center"/>
              <w:rPr>
                <w:ins w:id="647" w:author="Samuel Dent" w:date="2015-12-03T10:23:00Z"/>
                <w:color w:val="000000"/>
                <w:szCs w:val="20"/>
              </w:rPr>
            </w:pPr>
            <w:ins w:id="648" w:author="Samuel Dent" w:date="2015-12-03T10:23:00Z">
              <w:r w:rsidRPr="00071B06">
                <w:rPr>
                  <w:color w:val="000000"/>
                  <w:szCs w:val="20"/>
                </w:rPr>
                <w:t>4.4.30 Notched V Belts for HVAC Systems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E3D6B7" w14:textId="77777777" w:rsidR="00DA676C" w:rsidRPr="00071B06" w:rsidRDefault="00DA676C" w:rsidP="00A24242">
            <w:pPr>
              <w:spacing w:after="0"/>
              <w:jc w:val="center"/>
              <w:rPr>
                <w:ins w:id="649" w:author="Samuel Dent" w:date="2015-12-03T10:23: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2BB11B19" w14:textId="77777777" w:rsidR="00DA676C" w:rsidRPr="00071B06" w:rsidRDefault="00DA676C" w:rsidP="00A24242">
            <w:pPr>
              <w:spacing w:after="0"/>
              <w:jc w:val="center"/>
              <w:rPr>
                <w:ins w:id="650" w:author="Samuel Dent" w:date="2015-12-03T10:23:00Z"/>
                <w:rFonts w:cstheme="minorHAnsi"/>
                <w:bCs/>
                <w:szCs w:val="20"/>
              </w:rPr>
            </w:pPr>
            <w:ins w:id="651" w:author="Samuel Dent" w:date="2015-12-03T10:24: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44696825" w14:textId="77777777" w:rsidR="00DA676C" w:rsidRPr="00071B06" w:rsidRDefault="00DA676C" w:rsidP="00A24242">
            <w:pPr>
              <w:spacing w:after="0"/>
              <w:jc w:val="left"/>
              <w:rPr>
                <w:ins w:id="652" w:author="Samuel Dent" w:date="2015-12-03T10:23:00Z"/>
                <w:color w:val="000000"/>
                <w:szCs w:val="20"/>
              </w:rPr>
            </w:pPr>
            <w:ins w:id="653" w:author="Samuel Dent" w:date="2015-12-03T10:24:00Z">
              <w:r w:rsidRPr="00071B06">
                <w:rPr>
                  <w:szCs w:val="20"/>
                </w:rPr>
                <w:t>Updated Heating, Cooling and Ventilation HOU assumptions</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1ACD3A05" w14:textId="2FB8A2DD" w:rsidR="00DA676C" w:rsidRPr="00071B06" w:rsidRDefault="00384AA8" w:rsidP="00A24242">
            <w:pPr>
              <w:spacing w:after="0"/>
              <w:jc w:val="center"/>
              <w:rPr>
                <w:ins w:id="654" w:author="Samuel Dent" w:date="2015-12-03T10:23:00Z"/>
                <w:rFonts w:cstheme="minorHAnsi"/>
                <w:bCs/>
                <w:szCs w:val="20"/>
              </w:rPr>
            </w:pPr>
            <w:ins w:id="655" w:author="Samuel Dent" w:date="2015-12-17T09:10:00Z">
              <w:r>
                <w:rPr>
                  <w:rFonts w:cstheme="minorHAnsi"/>
                  <w:bCs/>
                  <w:szCs w:val="20"/>
                </w:rPr>
                <w:t>Dependent on application</w:t>
              </w:r>
            </w:ins>
          </w:p>
        </w:tc>
      </w:tr>
      <w:tr w:rsidR="00DA676C" w:rsidRPr="00071B06" w14:paraId="15AEF617" w14:textId="77777777" w:rsidTr="00384AA8">
        <w:trPr>
          <w:trHeight w:val="495"/>
          <w:jc w:val="center"/>
          <w:ins w:id="656" w:author="Samuel Dent" w:date="2015-12-03T10:24: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D593D1" w14:textId="77777777" w:rsidR="00DA676C" w:rsidRPr="00071B06" w:rsidRDefault="00DA676C" w:rsidP="00A24242">
            <w:pPr>
              <w:spacing w:after="0"/>
              <w:jc w:val="center"/>
              <w:rPr>
                <w:ins w:id="657" w:author="Samuel Dent" w:date="2015-12-03T10:24:00Z"/>
                <w:rFonts w:cstheme="minorHAnsi"/>
                <w:bCs/>
                <w:szCs w:val="20"/>
              </w:rPr>
            </w:pPr>
            <w:ins w:id="658" w:author="Samuel Dent" w:date="2015-12-03T10:24: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94A07B" w14:textId="77777777" w:rsidR="00DA676C" w:rsidRPr="00071B06" w:rsidRDefault="00DA676C" w:rsidP="00A24242">
            <w:pPr>
              <w:spacing w:after="0"/>
              <w:jc w:val="center"/>
              <w:rPr>
                <w:ins w:id="659" w:author="Samuel Dent" w:date="2015-12-03T10:24:00Z"/>
                <w:rFonts w:cstheme="minorHAnsi"/>
                <w:bCs/>
                <w:szCs w:val="20"/>
              </w:rPr>
            </w:pPr>
            <w:ins w:id="660" w:author="Samuel Dent" w:date="2015-12-03T10:24: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DD4336" w14:textId="77777777" w:rsidR="00DA676C" w:rsidRPr="00071B06" w:rsidRDefault="00DA676C" w:rsidP="00A24242">
            <w:pPr>
              <w:spacing w:after="0"/>
              <w:jc w:val="center"/>
              <w:rPr>
                <w:ins w:id="661" w:author="Samuel Dent" w:date="2015-12-03T10:24:00Z"/>
                <w:color w:val="000000"/>
                <w:szCs w:val="20"/>
              </w:rPr>
            </w:pPr>
            <w:ins w:id="662" w:author="Samuel Dent" w:date="2015-12-03T10:24:00Z">
              <w:r w:rsidRPr="00071B06">
                <w:rPr>
                  <w:color w:val="000000"/>
                  <w:szCs w:val="20"/>
                </w:rPr>
                <w:t>4.4.31 Small Business Furnace Tune-Up</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682EC1" w14:textId="77777777" w:rsidR="00DA676C" w:rsidRPr="00071B06" w:rsidRDefault="00DA676C" w:rsidP="00A24242">
            <w:pPr>
              <w:spacing w:after="0"/>
              <w:jc w:val="center"/>
              <w:rPr>
                <w:ins w:id="663" w:author="Samuel Dent" w:date="2015-12-03T10:24: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20D68E8A" w14:textId="77777777" w:rsidR="00DA676C" w:rsidRPr="00071B06" w:rsidRDefault="00DA676C" w:rsidP="00A24242">
            <w:pPr>
              <w:spacing w:after="0"/>
              <w:jc w:val="center"/>
              <w:rPr>
                <w:ins w:id="664" w:author="Samuel Dent" w:date="2015-12-03T10:24:00Z"/>
                <w:rFonts w:cstheme="minorHAnsi"/>
                <w:bCs/>
                <w:szCs w:val="20"/>
              </w:rPr>
            </w:pPr>
            <w:ins w:id="665" w:author="Samuel Dent" w:date="2015-12-03T10:24: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6227083E" w14:textId="77777777" w:rsidR="00DA676C" w:rsidRPr="00071B06" w:rsidRDefault="00DA676C" w:rsidP="00A24242">
            <w:pPr>
              <w:spacing w:after="0"/>
              <w:jc w:val="left"/>
              <w:rPr>
                <w:ins w:id="666" w:author="Samuel Dent" w:date="2015-12-03T10:24:00Z"/>
                <w:color w:val="000000"/>
                <w:szCs w:val="20"/>
              </w:rPr>
            </w:pPr>
            <w:ins w:id="667" w:author="Samuel Dent" w:date="2015-12-03T10:24:00Z">
              <w:r w:rsidRPr="00071B06">
                <w:rPr>
                  <w:color w:val="000000"/>
                  <w:szCs w:val="20"/>
                </w:rPr>
                <w:t>Added clarifying language on appropriate firing rates for combustion efficiency testing.</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0E7410A3" w14:textId="1BEDD7B5" w:rsidR="00DA676C" w:rsidRPr="00071B06" w:rsidRDefault="00384AA8" w:rsidP="00A24242">
            <w:pPr>
              <w:spacing w:after="0"/>
              <w:jc w:val="center"/>
              <w:rPr>
                <w:ins w:id="668" w:author="Samuel Dent" w:date="2015-12-03T10:24:00Z"/>
                <w:rFonts w:cstheme="minorHAnsi"/>
                <w:bCs/>
                <w:szCs w:val="20"/>
              </w:rPr>
            </w:pPr>
            <w:ins w:id="669" w:author="Samuel Dent" w:date="2015-12-17T09:10:00Z">
              <w:r>
                <w:rPr>
                  <w:rFonts w:cstheme="minorHAnsi"/>
                  <w:bCs/>
                  <w:szCs w:val="20"/>
                </w:rPr>
                <w:t>None</w:t>
              </w:r>
            </w:ins>
          </w:p>
        </w:tc>
      </w:tr>
      <w:tr w:rsidR="00DA676C" w:rsidRPr="00071B06" w14:paraId="6B356017" w14:textId="77777777" w:rsidTr="00384AA8">
        <w:trPr>
          <w:trHeight w:val="495"/>
          <w:jc w:val="center"/>
          <w:ins w:id="670" w:author="Samuel Dent" w:date="2015-12-03T09:35: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237EA9" w14:textId="77777777" w:rsidR="00DA676C" w:rsidRPr="00071B06" w:rsidRDefault="00DA676C" w:rsidP="00A24242">
            <w:pPr>
              <w:spacing w:after="0"/>
              <w:jc w:val="center"/>
              <w:rPr>
                <w:ins w:id="671" w:author="Samuel Dent" w:date="2015-12-03T09:35:00Z"/>
                <w:rFonts w:cstheme="minorHAnsi"/>
                <w:bCs/>
                <w:szCs w:val="20"/>
              </w:rPr>
            </w:pPr>
            <w:ins w:id="672" w:author="Samuel Dent" w:date="2015-12-03T09:35: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BEFCFA" w14:textId="77777777" w:rsidR="00DA676C" w:rsidRPr="00071B06" w:rsidRDefault="00DA676C" w:rsidP="00A24242">
            <w:pPr>
              <w:spacing w:after="0"/>
              <w:jc w:val="center"/>
              <w:rPr>
                <w:ins w:id="673" w:author="Samuel Dent" w:date="2015-12-03T09:35:00Z"/>
                <w:rFonts w:cstheme="minorHAnsi"/>
                <w:bCs/>
                <w:szCs w:val="20"/>
              </w:rPr>
            </w:pPr>
            <w:ins w:id="674" w:author="Samuel Dent" w:date="2015-12-03T09:35: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FBC5BC" w14:textId="77777777" w:rsidR="00DA676C" w:rsidRPr="00071B06" w:rsidRDefault="00DA676C" w:rsidP="00A24242">
            <w:pPr>
              <w:spacing w:after="0"/>
              <w:jc w:val="center"/>
              <w:rPr>
                <w:ins w:id="675" w:author="Samuel Dent" w:date="2015-12-03T09:35:00Z"/>
                <w:rFonts w:cstheme="minorHAnsi"/>
                <w:bCs/>
                <w:szCs w:val="20"/>
              </w:rPr>
            </w:pPr>
            <w:ins w:id="676" w:author="Samuel Dent" w:date="2015-12-03T09:40:00Z">
              <w:r w:rsidRPr="00071B06">
                <w:rPr>
                  <w:color w:val="000000"/>
                  <w:szCs w:val="20"/>
                </w:rPr>
                <w:t>4.4.3</w:t>
              </w:r>
            </w:ins>
            <w:ins w:id="677" w:author="Samuel Dent" w:date="2015-12-03T10:24:00Z">
              <w:r w:rsidRPr="00071B06">
                <w:rPr>
                  <w:color w:val="000000"/>
                  <w:szCs w:val="20"/>
                </w:rPr>
                <w:t>3</w:t>
              </w:r>
            </w:ins>
            <w:ins w:id="678" w:author="Samuel Dent" w:date="2015-12-03T09:35:00Z">
              <w:r w:rsidRPr="00071B06">
                <w:rPr>
                  <w:color w:val="000000"/>
                  <w:szCs w:val="20"/>
                </w:rPr>
                <w:t xml:space="preserve"> Industrial Air Curtains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DD78A5" w14:textId="77777777" w:rsidR="00DA676C" w:rsidRPr="00071B06" w:rsidRDefault="00DA676C" w:rsidP="00A24242">
            <w:pPr>
              <w:spacing w:after="0"/>
              <w:jc w:val="center"/>
              <w:rPr>
                <w:ins w:id="679" w:author="Samuel Dent" w:date="2015-12-03T09:35: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3D6A0006" w14:textId="77777777" w:rsidR="00DA676C" w:rsidRPr="00071B06" w:rsidRDefault="00DA676C" w:rsidP="00A24242">
            <w:pPr>
              <w:spacing w:after="0"/>
              <w:jc w:val="center"/>
              <w:rPr>
                <w:ins w:id="680" w:author="Samuel Dent" w:date="2015-12-03T09:35:00Z"/>
                <w:rFonts w:cstheme="minorHAnsi"/>
                <w:bCs/>
                <w:szCs w:val="20"/>
              </w:rPr>
            </w:pPr>
            <w:ins w:id="681" w:author="Samuel Dent" w:date="2015-12-03T09:40:00Z">
              <w:r w:rsidRPr="00071B06">
                <w:rPr>
                  <w:rFonts w:cstheme="minorHAnsi"/>
                  <w:bCs/>
                  <w:szCs w:val="20"/>
                </w:rPr>
                <w:t>New</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268FB4DB" w14:textId="77777777" w:rsidR="00DA676C" w:rsidRPr="00071B06" w:rsidRDefault="00DA676C" w:rsidP="00A24242">
            <w:pPr>
              <w:spacing w:after="0"/>
              <w:jc w:val="left"/>
              <w:rPr>
                <w:ins w:id="682" w:author="Samuel Dent" w:date="2015-12-03T09:35:00Z"/>
                <w:rFonts w:cstheme="minorHAnsi"/>
                <w:bCs/>
                <w:szCs w:val="20"/>
              </w:rPr>
            </w:pPr>
            <w:ins w:id="683" w:author="Samuel Dent" w:date="2015-12-03T09:35:00Z">
              <w:r w:rsidRPr="00071B06">
                <w:rPr>
                  <w:color w:val="000000"/>
                  <w:szCs w:val="20"/>
                </w:rPr>
                <w:t>New Measure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721A04C1" w14:textId="0E78EA7D" w:rsidR="00DA676C" w:rsidRPr="00071B06" w:rsidRDefault="00384AA8" w:rsidP="00A24242">
            <w:pPr>
              <w:spacing w:after="0"/>
              <w:jc w:val="center"/>
              <w:rPr>
                <w:ins w:id="684" w:author="Samuel Dent" w:date="2015-12-03T09:35:00Z"/>
                <w:rFonts w:cstheme="minorHAnsi"/>
                <w:bCs/>
                <w:szCs w:val="20"/>
              </w:rPr>
            </w:pPr>
            <w:ins w:id="685" w:author="Samuel Dent" w:date="2015-12-17T09:10:00Z">
              <w:r>
                <w:rPr>
                  <w:rFonts w:cstheme="minorHAnsi"/>
                  <w:bCs/>
                  <w:szCs w:val="20"/>
                </w:rPr>
                <w:t>N/A</w:t>
              </w:r>
            </w:ins>
          </w:p>
        </w:tc>
      </w:tr>
      <w:tr w:rsidR="00384AA8" w:rsidRPr="00071B06" w14:paraId="296E0109" w14:textId="77777777" w:rsidTr="00384AA8">
        <w:tblPrEx>
          <w:tblW w:w="11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686" w:author="Samuel Dent" w:date="2015-12-17T09:10:00Z">
            <w:tblPrEx>
              <w:tblW w:w="11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495"/>
          <w:jc w:val="center"/>
          <w:ins w:id="687" w:author="Samuel Dent" w:date="2015-12-03T10:25:00Z"/>
          <w:trPrChange w:id="688" w:author="Samuel Dent" w:date="2015-12-17T09:10:00Z">
            <w:trPr>
              <w:trHeight w:val="495"/>
              <w:jc w:val="center"/>
            </w:trPr>
          </w:trPrChange>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Change w:id="689" w:author="Samuel Dent" w:date="2015-12-17T09:10:00Z">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9B4357B" w14:textId="77777777" w:rsidR="00384AA8" w:rsidRPr="00071B06" w:rsidRDefault="00384AA8" w:rsidP="00A24242">
            <w:pPr>
              <w:spacing w:after="0"/>
              <w:jc w:val="center"/>
              <w:rPr>
                <w:ins w:id="690" w:author="Samuel Dent" w:date="2015-12-03T10:25:00Z"/>
                <w:rFonts w:cstheme="minorHAnsi"/>
                <w:bCs/>
                <w:szCs w:val="20"/>
              </w:rPr>
            </w:pPr>
            <w:ins w:id="691" w:author="Samuel Dent" w:date="2015-12-03T10:25: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Change w:id="692" w:author="Samuel Dent" w:date="2015-12-17T09:10:00Z">
              <w:tcPr>
                <w:tcW w:w="13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174BBE1" w14:textId="77777777" w:rsidR="00384AA8" w:rsidRPr="00071B06" w:rsidRDefault="00384AA8" w:rsidP="00A24242">
            <w:pPr>
              <w:spacing w:after="0"/>
              <w:jc w:val="center"/>
              <w:rPr>
                <w:ins w:id="693" w:author="Samuel Dent" w:date="2015-12-03T10:25:00Z"/>
                <w:rFonts w:cstheme="minorHAnsi"/>
                <w:bCs/>
                <w:szCs w:val="20"/>
              </w:rPr>
            </w:pPr>
            <w:ins w:id="694" w:author="Samuel Dent" w:date="2015-12-03T10:25: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Change w:id="695" w:author="Samuel Dent" w:date="2015-12-17T09:10:00Z">
              <w:tcPr>
                <w:tcW w:w="19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6585485" w14:textId="77777777" w:rsidR="00384AA8" w:rsidRPr="00071B06" w:rsidRDefault="00384AA8" w:rsidP="00A24242">
            <w:pPr>
              <w:spacing w:after="0"/>
              <w:jc w:val="center"/>
              <w:rPr>
                <w:ins w:id="696" w:author="Samuel Dent" w:date="2015-12-03T10:25:00Z"/>
                <w:color w:val="000000"/>
                <w:szCs w:val="20"/>
              </w:rPr>
            </w:pPr>
            <w:ins w:id="697" w:author="Samuel Dent" w:date="2015-12-03T10:25:00Z">
              <w:r w:rsidRPr="00071B06">
                <w:rPr>
                  <w:color w:val="000000"/>
                  <w:szCs w:val="20"/>
                </w:rPr>
                <w:t>4.4.34 Destratification Fans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Change w:id="698" w:author="Samuel Dent" w:date="2015-12-17T09:10:00Z">
              <w:tcPr>
                <w:tcW w:w="23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5AF4B7B" w14:textId="77777777" w:rsidR="00384AA8" w:rsidRPr="00071B06" w:rsidRDefault="00384AA8" w:rsidP="00A24242">
            <w:pPr>
              <w:spacing w:after="0"/>
              <w:jc w:val="center"/>
              <w:rPr>
                <w:ins w:id="699" w:author="Samuel Dent" w:date="2015-12-03T10:25: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Change w:id="700" w:author="Samuel Dent" w:date="2015-12-17T09:10:00Z">
              <w:tcPr>
                <w:tcW w:w="896"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0EF8D5D" w14:textId="77777777" w:rsidR="00384AA8" w:rsidRPr="00071B06" w:rsidRDefault="00384AA8" w:rsidP="00A24242">
            <w:pPr>
              <w:spacing w:after="0"/>
              <w:jc w:val="center"/>
              <w:rPr>
                <w:ins w:id="701" w:author="Samuel Dent" w:date="2015-12-03T10:25:00Z"/>
                <w:rFonts w:cstheme="minorHAnsi"/>
                <w:bCs/>
                <w:szCs w:val="20"/>
              </w:rPr>
            </w:pPr>
            <w:ins w:id="702" w:author="Samuel Dent" w:date="2015-12-03T10:26:00Z">
              <w:r w:rsidRPr="00071B06">
                <w:rPr>
                  <w:rFonts w:cstheme="minorHAnsi"/>
                  <w:bCs/>
                  <w:szCs w:val="20"/>
                </w:rPr>
                <w:t>New</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Change w:id="703" w:author="Samuel Dent" w:date="2015-12-17T09:10:00Z">
              <w:tcPr>
                <w:tcW w:w="2705"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10F2744" w14:textId="77777777" w:rsidR="00384AA8" w:rsidRPr="00071B06" w:rsidRDefault="00384AA8" w:rsidP="00A24242">
            <w:pPr>
              <w:spacing w:after="0"/>
              <w:jc w:val="left"/>
              <w:rPr>
                <w:ins w:id="704" w:author="Samuel Dent" w:date="2015-12-03T10:25:00Z"/>
                <w:color w:val="000000"/>
                <w:szCs w:val="20"/>
              </w:rPr>
            </w:pPr>
            <w:ins w:id="705" w:author="Samuel Dent" w:date="2015-12-03T10:26:00Z">
              <w:r w:rsidRPr="00071B06">
                <w:rPr>
                  <w:color w:val="000000"/>
                  <w:szCs w:val="20"/>
                </w:rPr>
                <w:t>New Measure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Change w:id="706" w:author="Samuel Dent" w:date="2015-12-17T09:10:00Z">
              <w:tcPr>
                <w:tcW w:w="1096" w:type="dxa"/>
                <w:gridSpan w:val="4"/>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D62268F" w14:textId="1DB53FB9" w:rsidR="00384AA8" w:rsidRPr="00071B06" w:rsidRDefault="00384AA8" w:rsidP="00384AA8">
            <w:pPr>
              <w:spacing w:after="0"/>
              <w:jc w:val="center"/>
              <w:rPr>
                <w:ins w:id="707" w:author="Samuel Dent" w:date="2015-12-03T10:25:00Z"/>
                <w:rFonts w:cstheme="minorHAnsi"/>
                <w:bCs/>
                <w:szCs w:val="20"/>
              </w:rPr>
            </w:pPr>
            <w:ins w:id="708" w:author="Samuel Dent" w:date="2015-12-17T09:10:00Z">
              <w:r w:rsidRPr="006415CB">
                <w:rPr>
                  <w:rFonts w:cstheme="minorHAnsi"/>
                  <w:bCs/>
                  <w:szCs w:val="20"/>
                </w:rPr>
                <w:t>N/A</w:t>
              </w:r>
            </w:ins>
          </w:p>
        </w:tc>
      </w:tr>
      <w:tr w:rsidR="00384AA8" w:rsidRPr="00071B06" w14:paraId="49CF3EE6" w14:textId="77777777" w:rsidTr="00384AA8">
        <w:tblPrEx>
          <w:tblW w:w="11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709" w:author="Samuel Dent" w:date="2015-12-17T09:10:00Z">
            <w:tblPrEx>
              <w:tblW w:w="11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495"/>
          <w:jc w:val="center"/>
          <w:ins w:id="710" w:author="Samuel Dent" w:date="2015-12-03T10:25:00Z"/>
          <w:trPrChange w:id="711" w:author="Samuel Dent" w:date="2015-12-17T09:10:00Z">
            <w:trPr>
              <w:trHeight w:val="495"/>
              <w:jc w:val="center"/>
            </w:trPr>
          </w:trPrChange>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Change w:id="712" w:author="Samuel Dent" w:date="2015-12-17T09:10:00Z">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C2A7BE0" w14:textId="77777777" w:rsidR="00384AA8" w:rsidRPr="00071B06" w:rsidRDefault="00384AA8" w:rsidP="00A24242">
            <w:pPr>
              <w:spacing w:after="0"/>
              <w:jc w:val="center"/>
              <w:rPr>
                <w:ins w:id="713" w:author="Samuel Dent" w:date="2015-12-03T10:25:00Z"/>
                <w:rFonts w:cstheme="minorHAnsi"/>
                <w:bCs/>
                <w:szCs w:val="20"/>
              </w:rPr>
            </w:pPr>
            <w:ins w:id="714" w:author="Samuel Dent" w:date="2015-12-03T10:25:00Z">
              <w:r w:rsidRPr="00071B06">
                <w:rPr>
                  <w:rFonts w:cstheme="minorHAnsi"/>
                  <w:bCs/>
                  <w:szCs w:val="20"/>
                </w:rPr>
                <w:lastRenderedPageBreak/>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Change w:id="715" w:author="Samuel Dent" w:date="2015-12-17T09:10:00Z">
              <w:tcPr>
                <w:tcW w:w="13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4DF36C4" w14:textId="77777777" w:rsidR="00384AA8" w:rsidRPr="00071B06" w:rsidRDefault="00384AA8" w:rsidP="00A24242">
            <w:pPr>
              <w:spacing w:after="0"/>
              <w:jc w:val="center"/>
              <w:rPr>
                <w:ins w:id="716" w:author="Samuel Dent" w:date="2015-12-03T10:25:00Z"/>
                <w:rFonts w:cstheme="minorHAnsi"/>
                <w:bCs/>
                <w:szCs w:val="20"/>
              </w:rPr>
            </w:pPr>
            <w:ins w:id="717" w:author="Samuel Dent" w:date="2015-12-03T10:25: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Change w:id="718" w:author="Samuel Dent" w:date="2015-12-17T09:10:00Z">
              <w:tcPr>
                <w:tcW w:w="19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244B062" w14:textId="77777777" w:rsidR="00384AA8" w:rsidRPr="00071B06" w:rsidRDefault="00384AA8" w:rsidP="00A24242">
            <w:pPr>
              <w:spacing w:after="0"/>
              <w:jc w:val="center"/>
              <w:rPr>
                <w:ins w:id="719" w:author="Samuel Dent" w:date="2015-12-03T10:25:00Z"/>
                <w:color w:val="000000"/>
                <w:szCs w:val="20"/>
              </w:rPr>
            </w:pPr>
            <w:ins w:id="720" w:author="Samuel Dent" w:date="2015-12-03T10:25:00Z">
              <w:r w:rsidRPr="00071B06">
                <w:rPr>
                  <w:color w:val="000000"/>
                  <w:szCs w:val="20"/>
                </w:rPr>
                <w:t>4.4.35 Economizer Repair and Optimization</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Change w:id="721" w:author="Samuel Dent" w:date="2015-12-17T09:10:00Z">
              <w:tcPr>
                <w:tcW w:w="23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02F5567" w14:textId="77777777" w:rsidR="00384AA8" w:rsidRPr="00071B06" w:rsidRDefault="00384AA8" w:rsidP="00A24242">
            <w:pPr>
              <w:spacing w:after="0"/>
              <w:jc w:val="center"/>
              <w:rPr>
                <w:ins w:id="722" w:author="Samuel Dent" w:date="2015-12-03T10:25: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Change w:id="723" w:author="Samuel Dent" w:date="2015-12-17T09:10:00Z">
              <w:tcPr>
                <w:tcW w:w="896"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2EC13EE" w14:textId="77777777" w:rsidR="00384AA8" w:rsidRPr="00071B06" w:rsidRDefault="00384AA8" w:rsidP="00A24242">
            <w:pPr>
              <w:spacing w:after="0"/>
              <w:jc w:val="center"/>
              <w:rPr>
                <w:ins w:id="724" w:author="Samuel Dent" w:date="2015-12-03T10:25:00Z"/>
                <w:rFonts w:cstheme="minorHAnsi"/>
                <w:bCs/>
                <w:szCs w:val="20"/>
              </w:rPr>
            </w:pPr>
            <w:ins w:id="725" w:author="Samuel Dent" w:date="2015-12-03T10:26:00Z">
              <w:r w:rsidRPr="00071B06">
                <w:rPr>
                  <w:rFonts w:cstheme="minorHAnsi"/>
                  <w:bCs/>
                  <w:szCs w:val="20"/>
                </w:rPr>
                <w:t>New</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Change w:id="726" w:author="Samuel Dent" w:date="2015-12-17T09:10:00Z">
              <w:tcPr>
                <w:tcW w:w="2705"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5C57531" w14:textId="77777777" w:rsidR="00384AA8" w:rsidRPr="00071B06" w:rsidRDefault="00384AA8" w:rsidP="00A24242">
            <w:pPr>
              <w:spacing w:after="0"/>
              <w:jc w:val="left"/>
              <w:rPr>
                <w:ins w:id="727" w:author="Samuel Dent" w:date="2015-12-03T10:25:00Z"/>
                <w:color w:val="000000"/>
                <w:szCs w:val="20"/>
              </w:rPr>
            </w:pPr>
            <w:ins w:id="728" w:author="Samuel Dent" w:date="2015-12-03T10:26:00Z">
              <w:r w:rsidRPr="00071B06">
                <w:rPr>
                  <w:color w:val="000000"/>
                  <w:szCs w:val="20"/>
                </w:rPr>
                <w:t>New Measure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Change w:id="729" w:author="Samuel Dent" w:date="2015-12-17T09:10:00Z">
              <w:tcPr>
                <w:tcW w:w="1096" w:type="dxa"/>
                <w:gridSpan w:val="4"/>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32DA993" w14:textId="4D5A5A06" w:rsidR="00384AA8" w:rsidRPr="00071B06" w:rsidRDefault="00384AA8" w:rsidP="00384AA8">
            <w:pPr>
              <w:spacing w:after="0"/>
              <w:jc w:val="center"/>
              <w:rPr>
                <w:ins w:id="730" w:author="Samuel Dent" w:date="2015-12-03T10:25:00Z"/>
                <w:rFonts w:cstheme="minorHAnsi"/>
                <w:bCs/>
                <w:szCs w:val="20"/>
              </w:rPr>
            </w:pPr>
            <w:ins w:id="731" w:author="Samuel Dent" w:date="2015-12-17T09:10:00Z">
              <w:r w:rsidRPr="006415CB">
                <w:rPr>
                  <w:rFonts w:cstheme="minorHAnsi"/>
                  <w:bCs/>
                  <w:szCs w:val="20"/>
                </w:rPr>
                <w:t>N/A</w:t>
              </w:r>
            </w:ins>
          </w:p>
        </w:tc>
      </w:tr>
      <w:tr w:rsidR="00384AA8" w:rsidRPr="00071B06" w14:paraId="56A8493A" w14:textId="77777777" w:rsidTr="00384AA8">
        <w:tblPrEx>
          <w:tblW w:w="11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732" w:author="Samuel Dent" w:date="2015-12-17T09:10:00Z">
            <w:tblPrEx>
              <w:tblW w:w="11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495"/>
          <w:jc w:val="center"/>
          <w:ins w:id="733" w:author="Samuel Dent" w:date="2015-12-03T10:25:00Z"/>
          <w:trPrChange w:id="734" w:author="Samuel Dent" w:date="2015-12-17T09:10:00Z">
            <w:trPr>
              <w:trHeight w:val="495"/>
              <w:jc w:val="center"/>
            </w:trPr>
          </w:trPrChange>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Change w:id="735" w:author="Samuel Dent" w:date="2015-12-17T09:10:00Z">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EACD6DF" w14:textId="77777777" w:rsidR="00384AA8" w:rsidRPr="00071B06" w:rsidRDefault="00384AA8" w:rsidP="00A24242">
            <w:pPr>
              <w:spacing w:after="0"/>
              <w:jc w:val="center"/>
              <w:rPr>
                <w:ins w:id="736" w:author="Samuel Dent" w:date="2015-12-03T10:25:00Z"/>
                <w:rFonts w:cstheme="minorHAnsi"/>
                <w:bCs/>
                <w:szCs w:val="20"/>
              </w:rPr>
            </w:pPr>
            <w:ins w:id="737" w:author="Samuel Dent" w:date="2015-12-03T10:25: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Change w:id="738" w:author="Samuel Dent" w:date="2015-12-17T09:10:00Z">
              <w:tcPr>
                <w:tcW w:w="13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7BBF045" w14:textId="77777777" w:rsidR="00384AA8" w:rsidRPr="00071B06" w:rsidRDefault="00384AA8" w:rsidP="00A24242">
            <w:pPr>
              <w:spacing w:after="0"/>
              <w:jc w:val="center"/>
              <w:rPr>
                <w:ins w:id="739" w:author="Samuel Dent" w:date="2015-12-03T10:25:00Z"/>
                <w:rFonts w:cstheme="minorHAnsi"/>
                <w:bCs/>
                <w:szCs w:val="20"/>
              </w:rPr>
            </w:pPr>
            <w:ins w:id="740" w:author="Samuel Dent" w:date="2015-12-03T10:25: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Change w:id="741" w:author="Samuel Dent" w:date="2015-12-17T09:10:00Z">
              <w:tcPr>
                <w:tcW w:w="19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FFD56F1" w14:textId="77777777" w:rsidR="00384AA8" w:rsidRPr="00071B06" w:rsidRDefault="00384AA8" w:rsidP="00A24242">
            <w:pPr>
              <w:spacing w:after="0"/>
              <w:jc w:val="center"/>
              <w:rPr>
                <w:ins w:id="742" w:author="Samuel Dent" w:date="2015-12-03T10:25:00Z"/>
                <w:color w:val="000000"/>
                <w:szCs w:val="20"/>
              </w:rPr>
            </w:pPr>
            <w:ins w:id="743" w:author="Samuel Dent" w:date="2015-12-03T10:25:00Z">
              <w:r w:rsidRPr="00071B06">
                <w:rPr>
                  <w:color w:val="000000"/>
                  <w:szCs w:val="20"/>
                </w:rPr>
                <w:t>4.4.36 Multi-Family Space Heating Steam Boiler Averaging Controls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Change w:id="744" w:author="Samuel Dent" w:date="2015-12-17T09:10:00Z">
              <w:tcPr>
                <w:tcW w:w="23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4FD2727" w14:textId="77777777" w:rsidR="00384AA8" w:rsidRPr="00071B06" w:rsidRDefault="00384AA8" w:rsidP="00A24242">
            <w:pPr>
              <w:spacing w:after="0"/>
              <w:jc w:val="center"/>
              <w:rPr>
                <w:ins w:id="745" w:author="Samuel Dent" w:date="2015-12-03T10:25: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Change w:id="746" w:author="Samuel Dent" w:date="2015-12-17T09:10:00Z">
              <w:tcPr>
                <w:tcW w:w="896"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ED3E793" w14:textId="77777777" w:rsidR="00384AA8" w:rsidRPr="00071B06" w:rsidRDefault="00384AA8" w:rsidP="00A24242">
            <w:pPr>
              <w:spacing w:after="0"/>
              <w:jc w:val="center"/>
              <w:rPr>
                <w:ins w:id="747" w:author="Samuel Dent" w:date="2015-12-03T10:25:00Z"/>
                <w:rFonts w:cstheme="minorHAnsi"/>
                <w:bCs/>
                <w:szCs w:val="20"/>
              </w:rPr>
            </w:pPr>
            <w:ins w:id="748" w:author="Samuel Dent" w:date="2015-12-03T10:26:00Z">
              <w:r w:rsidRPr="00071B06">
                <w:rPr>
                  <w:rFonts w:cstheme="minorHAnsi"/>
                  <w:bCs/>
                  <w:szCs w:val="20"/>
                </w:rPr>
                <w:t>New</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Change w:id="749" w:author="Samuel Dent" w:date="2015-12-17T09:10:00Z">
              <w:tcPr>
                <w:tcW w:w="2705"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267B52B" w14:textId="77777777" w:rsidR="00384AA8" w:rsidRPr="00071B06" w:rsidRDefault="00384AA8" w:rsidP="00A24242">
            <w:pPr>
              <w:spacing w:after="0"/>
              <w:jc w:val="left"/>
              <w:rPr>
                <w:ins w:id="750" w:author="Samuel Dent" w:date="2015-12-03T10:25:00Z"/>
                <w:color w:val="000000"/>
                <w:szCs w:val="20"/>
              </w:rPr>
            </w:pPr>
            <w:ins w:id="751" w:author="Samuel Dent" w:date="2015-12-03T10:26:00Z">
              <w:r w:rsidRPr="00071B06">
                <w:rPr>
                  <w:color w:val="000000"/>
                  <w:szCs w:val="20"/>
                </w:rPr>
                <w:t>New Measure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Change w:id="752" w:author="Samuel Dent" w:date="2015-12-17T09:10:00Z">
              <w:tcPr>
                <w:tcW w:w="1096" w:type="dxa"/>
                <w:gridSpan w:val="4"/>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F9DE007" w14:textId="1E3C6C67" w:rsidR="00384AA8" w:rsidRPr="00071B06" w:rsidRDefault="00384AA8" w:rsidP="00384AA8">
            <w:pPr>
              <w:spacing w:after="0"/>
              <w:jc w:val="center"/>
              <w:rPr>
                <w:ins w:id="753" w:author="Samuel Dent" w:date="2015-12-03T10:25:00Z"/>
                <w:rFonts w:cstheme="minorHAnsi"/>
                <w:bCs/>
                <w:szCs w:val="20"/>
              </w:rPr>
            </w:pPr>
            <w:ins w:id="754" w:author="Samuel Dent" w:date="2015-12-17T09:10:00Z">
              <w:r w:rsidRPr="006415CB">
                <w:rPr>
                  <w:rFonts w:cstheme="minorHAnsi"/>
                  <w:bCs/>
                  <w:szCs w:val="20"/>
                </w:rPr>
                <w:t>N/A</w:t>
              </w:r>
            </w:ins>
          </w:p>
        </w:tc>
      </w:tr>
      <w:tr w:rsidR="00384AA8" w:rsidRPr="00071B06" w14:paraId="5D1DD460" w14:textId="77777777" w:rsidTr="00384AA8">
        <w:tblPrEx>
          <w:tblW w:w="11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755" w:author="Samuel Dent" w:date="2015-12-17T09:10:00Z">
            <w:tblPrEx>
              <w:tblW w:w="11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495"/>
          <w:jc w:val="center"/>
          <w:ins w:id="756" w:author="Samuel Dent" w:date="2015-12-03T10:25:00Z"/>
          <w:trPrChange w:id="757" w:author="Samuel Dent" w:date="2015-12-17T09:10:00Z">
            <w:trPr>
              <w:trHeight w:val="495"/>
              <w:jc w:val="center"/>
            </w:trPr>
          </w:trPrChange>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Change w:id="758" w:author="Samuel Dent" w:date="2015-12-17T09:10:00Z">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10E2A5D" w14:textId="77777777" w:rsidR="00384AA8" w:rsidRPr="00071B06" w:rsidRDefault="00384AA8" w:rsidP="00A24242">
            <w:pPr>
              <w:spacing w:after="0"/>
              <w:jc w:val="center"/>
              <w:rPr>
                <w:ins w:id="759" w:author="Samuel Dent" w:date="2015-12-03T10:25:00Z"/>
                <w:rFonts w:cstheme="minorHAnsi"/>
                <w:bCs/>
                <w:szCs w:val="20"/>
              </w:rPr>
            </w:pPr>
            <w:ins w:id="760" w:author="Samuel Dent" w:date="2015-12-03T10:25: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Change w:id="761" w:author="Samuel Dent" w:date="2015-12-17T09:10:00Z">
              <w:tcPr>
                <w:tcW w:w="13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77BE1AA" w14:textId="77777777" w:rsidR="00384AA8" w:rsidRPr="00071B06" w:rsidRDefault="00384AA8" w:rsidP="00A24242">
            <w:pPr>
              <w:spacing w:after="0"/>
              <w:jc w:val="center"/>
              <w:rPr>
                <w:ins w:id="762" w:author="Samuel Dent" w:date="2015-12-03T10:25:00Z"/>
                <w:rFonts w:cstheme="minorHAnsi"/>
                <w:bCs/>
                <w:szCs w:val="20"/>
              </w:rPr>
            </w:pPr>
            <w:ins w:id="763" w:author="Samuel Dent" w:date="2015-12-03T10:25: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Change w:id="764" w:author="Samuel Dent" w:date="2015-12-17T09:10:00Z">
              <w:tcPr>
                <w:tcW w:w="19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68D1339" w14:textId="77777777" w:rsidR="00384AA8" w:rsidRPr="00071B06" w:rsidRDefault="00384AA8" w:rsidP="00A24242">
            <w:pPr>
              <w:spacing w:after="0"/>
              <w:jc w:val="center"/>
              <w:rPr>
                <w:ins w:id="765" w:author="Samuel Dent" w:date="2015-12-03T10:25:00Z"/>
                <w:color w:val="000000"/>
                <w:szCs w:val="20"/>
              </w:rPr>
            </w:pPr>
            <w:ins w:id="766" w:author="Samuel Dent" w:date="2015-12-03T10:25:00Z">
              <w:r w:rsidRPr="00071B06">
                <w:rPr>
                  <w:color w:val="000000"/>
                  <w:szCs w:val="20"/>
                </w:rPr>
                <w:t>4.4.3</w:t>
              </w:r>
            </w:ins>
            <w:ins w:id="767" w:author="Samuel Dent" w:date="2015-12-03T10:26:00Z">
              <w:r w:rsidRPr="00071B06">
                <w:rPr>
                  <w:color w:val="000000"/>
                  <w:szCs w:val="20"/>
                </w:rPr>
                <w:t>7 Unitary HVAC Condensing Furnace</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Change w:id="768" w:author="Samuel Dent" w:date="2015-12-17T09:10:00Z">
              <w:tcPr>
                <w:tcW w:w="23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D272ABA" w14:textId="77777777" w:rsidR="00384AA8" w:rsidRPr="00071B06" w:rsidRDefault="00384AA8" w:rsidP="00A24242">
            <w:pPr>
              <w:spacing w:after="0"/>
              <w:jc w:val="center"/>
              <w:rPr>
                <w:ins w:id="769" w:author="Samuel Dent" w:date="2015-12-03T10:25: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Change w:id="770" w:author="Samuel Dent" w:date="2015-12-17T09:10:00Z">
              <w:tcPr>
                <w:tcW w:w="896"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29F042E" w14:textId="77777777" w:rsidR="00384AA8" w:rsidRPr="00071B06" w:rsidRDefault="00384AA8" w:rsidP="00A24242">
            <w:pPr>
              <w:spacing w:after="0"/>
              <w:jc w:val="center"/>
              <w:rPr>
                <w:ins w:id="771" w:author="Samuel Dent" w:date="2015-12-03T10:25:00Z"/>
                <w:rFonts w:cstheme="minorHAnsi"/>
                <w:bCs/>
                <w:szCs w:val="20"/>
              </w:rPr>
            </w:pPr>
            <w:ins w:id="772" w:author="Samuel Dent" w:date="2015-12-03T10:26:00Z">
              <w:r w:rsidRPr="00071B06">
                <w:rPr>
                  <w:rFonts w:cstheme="minorHAnsi"/>
                  <w:bCs/>
                  <w:szCs w:val="20"/>
                </w:rPr>
                <w:t>New</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Change w:id="773" w:author="Samuel Dent" w:date="2015-12-17T09:10:00Z">
              <w:tcPr>
                <w:tcW w:w="2705"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9700DAF" w14:textId="77777777" w:rsidR="00384AA8" w:rsidRPr="00071B06" w:rsidRDefault="00384AA8" w:rsidP="00A24242">
            <w:pPr>
              <w:spacing w:after="0"/>
              <w:jc w:val="left"/>
              <w:rPr>
                <w:ins w:id="774" w:author="Samuel Dent" w:date="2015-12-03T10:25:00Z"/>
                <w:color w:val="000000"/>
                <w:szCs w:val="20"/>
              </w:rPr>
            </w:pPr>
            <w:ins w:id="775" w:author="Samuel Dent" w:date="2015-12-03T10:26:00Z">
              <w:r w:rsidRPr="00071B06">
                <w:rPr>
                  <w:color w:val="000000"/>
                  <w:szCs w:val="20"/>
                </w:rPr>
                <w:t>New Measure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Change w:id="776" w:author="Samuel Dent" w:date="2015-12-17T09:10:00Z">
              <w:tcPr>
                <w:tcW w:w="1096" w:type="dxa"/>
                <w:gridSpan w:val="4"/>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AC9DC85" w14:textId="0F176531" w:rsidR="00384AA8" w:rsidRPr="00071B06" w:rsidRDefault="00384AA8" w:rsidP="00384AA8">
            <w:pPr>
              <w:spacing w:after="0"/>
              <w:jc w:val="center"/>
              <w:rPr>
                <w:ins w:id="777" w:author="Samuel Dent" w:date="2015-12-03T10:25:00Z"/>
                <w:rFonts w:cstheme="minorHAnsi"/>
                <w:bCs/>
                <w:szCs w:val="20"/>
              </w:rPr>
            </w:pPr>
            <w:ins w:id="778" w:author="Samuel Dent" w:date="2015-12-17T09:10:00Z">
              <w:r w:rsidRPr="006415CB">
                <w:rPr>
                  <w:rFonts w:cstheme="minorHAnsi"/>
                  <w:bCs/>
                  <w:szCs w:val="20"/>
                </w:rPr>
                <w:t>N/A</w:t>
              </w:r>
            </w:ins>
          </w:p>
        </w:tc>
      </w:tr>
      <w:tr w:rsidR="00DA676C" w:rsidRPr="00071B06" w14:paraId="68F4ABAA" w14:textId="77777777" w:rsidTr="00384AA8">
        <w:trPr>
          <w:trHeight w:val="495"/>
          <w:jc w:val="center"/>
          <w:ins w:id="779" w:author="Samuel Dent" w:date="2015-12-03T10:2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693CAB" w14:textId="77777777" w:rsidR="00DA676C" w:rsidRPr="00071B06" w:rsidRDefault="00DA676C" w:rsidP="00A24242">
            <w:pPr>
              <w:spacing w:after="0"/>
              <w:jc w:val="center"/>
              <w:rPr>
                <w:ins w:id="780" w:author="Samuel Dent" w:date="2015-12-03T10:26:00Z"/>
                <w:rFonts w:cstheme="minorHAnsi"/>
                <w:bCs/>
                <w:szCs w:val="20"/>
              </w:rPr>
            </w:pPr>
            <w:ins w:id="781" w:author="Samuel Dent" w:date="2015-12-03T10:26: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494523" w14:textId="77777777" w:rsidR="00DA676C" w:rsidRPr="00071B06" w:rsidRDefault="00DA676C" w:rsidP="00A24242">
            <w:pPr>
              <w:spacing w:after="0"/>
              <w:jc w:val="center"/>
              <w:rPr>
                <w:ins w:id="782" w:author="Samuel Dent" w:date="2015-12-03T10:26:00Z"/>
                <w:rFonts w:cstheme="minorHAnsi"/>
                <w:bCs/>
                <w:szCs w:val="20"/>
              </w:rPr>
            </w:pPr>
            <w:ins w:id="783" w:author="Samuel Dent" w:date="2015-12-03T10:26:00Z">
              <w:r w:rsidRPr="00071B06">
                <w:rPr>
                  <w:rFonts w:cstheme="minorHAnsi"/>
                  <w:bCs/>
                  <w:szCs w:val="20"/>
                </w:rPr>
                <w:t>Lighting</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EE2176" w14:textId="77777777" w:rsidR="00DA676C" w:rsidRPr="00071B06" w:rsidRDefault="00DA676C" w:rsidP="00A24242">
            <w:pPr>
              <w:spacing w:after="0"/>
              <w:jc w:val="center"/>
              <w:rPr>
                <w:ins w:id="784" w:author="Samuel Dent" w:date="2015-12-03T10:26:00Z"/>
                <w:color w:val="000000"/>
                <w:szCs w:val="20"/>
              </w:rPr>
            </w:pPr>
            <w:ins w:id="785" w:author="Samuel Dent" w:date="2015-12-03T10:26:00Z">
              <w:r w:rsidRPr="00071B06">
                <w:rPr>
                  <w:color w:val="000000"/>
                  <w:szCs w:val="20"/>
                </w:rPr>
                <w:t>4.5 Lighting End Use</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868C3A" w14:textId="77777777" w:rsidR="00DA676C" w:rsidRPr="00071B06" w:rsidRDefault="00DA676C" w:rsidP="00A24242">
            <w:pPr>
              <w:spacing w:after="0"/>
              <w:jc w:val="center"/>
              <w:rPr>
                <w:ins w:id="786" w:author="Samuel Dent" w:date="2015-12-03T10:26: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1FBE572D" w14:textId="77777777" w:rsidR="00DA676C" w:rsidRPr="00071B06" w:rsidRDefault="00DA676C" w:rsidP="00A24242">
            <w:pPr>
              <w:spacing w:after="0"/>
              <w:jc w:val="center"/>
              <w:rPr>
                <w:ins w:id="787" w:author="Samuel Dent" w:date="2015-12-03T10:26:00Z"/>
                <w:rFonts w:cstheme="minorHAnsi"/>
                <w:bCs/>
                <w:szCs w:val="20"/>
              </w:rPr>
            </w:pPr>
            <w:ins w:id="788" w:author="Samuel Dent" w:date="2015-12-03T10:26: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64232579" w14:textId="77777777" w:rsidR="00DA676C" w:rsidRDefault="00DA676C" w:rsidP="00A24242">
            <w:pPr>
              <w:spacing w:after="0"/>
              <w:jc w:val="left"/>
              <w:rPr>
                <w:ins w:id="789" w:author="Samuel Dent" w:date="2015-12-17T09:11:00Z"/>
                <w:color w:val="000000"/>
                <w:szCs w:val="20"/>
              </w:rPr>
            </w:pPr>
            <w:ins w:id="790" w:author="Samuel Dent" w:date="2015-12-03T10:26:00Z">
              <w:r w:rsidRPr="00071B06">
                <w:rPr>
                  <w:color w:val="000000"/>
                  <w:szCs w:val="20"/>
                </w:rPr>
                <w:t>Updated HOU and CF assumptions for select building types based on IL evaluation.</w:t>
              </w:r>
            </w:ins>
          </w:p>
          <w:p w14:paraId="743691CB" w14:textId="1BB8C70C" w:rsidR="00384AA8" w:rsidRPr="00384AA8" w:rsidRDefault="00384AA8">
            <w:pPr>
              <w:jc w:val="left"/>
              <w:rPr>
                <w:ins w:id="791" w:author="Samuel Dent" w:date="2015-12-03T10:26:00Z"/>
                <w:szCs w:val="20"/>
                <w:rPrChange w:id="792" w:author="Samuel Dent" w:date="2015-12-17T09:11:00Z">
                  <w:rPr>
                    <w:ins w:id="793" w:author="Samuel Dent" w:date="2015-12-03T10:26:00Z"/>
                    <w:color w:val="000000"/>
                    <w:szCs w:val="20"/>
                  </w:rPr>
                </w:rPrChange>
              </w:rPr>
              <w:pPrChange w:id="794" w:author="Samuel Dent" w:date="2015-12-17T09:11:00Z">
                <w:pPr>
                  <w:spacing w:after="0"/>
                  <w:jc w:val="left"/>
                </w:pPr>
              </w:pPrChange>
            </w:pPr>
            <w:ins w:id="795" w:author="Samuel Dent" w:date="2015-12-17T09:11:00Z">
              <w:r w:rsidRPr="00384AA8">
                <w:rPr>
                  <w:rPrChange w:id="796" w:author="Samuel Dent" w:date="2015-12-17T09:11:00Z">
                    <w:rPr>
                      <w:color w:val="FF0000"/>
                    </w:rPr>
                  </w:rPrChange>
                </w:rPr>
                <w:t>Updated hours of use for remaining building types based on eQuest modeling.</w:t>
              </w:r>
              <w:r>
                <w:t xml:space="preserve"> </w:t>
              </w:r>
              <w:r w:rsidRPr="00384AA8">
                <w:rPr>
                  <w:rPrChange w:id="797" w:author="Samuel Dent" w:date="2015-12-17T09:11:00Z">
                    <w:rPr>
                      <w:color w:val="FF0000"/>
                    </w:rPr>
                  </w:rPrChange>
                </w:rPr>
                <w:t xml:space="preserve">Provide updated “Unknown” assumptions based on weighted averages. </w:t>
              </w:r>
            </w:ins>
          </w:p>
          <w:p w14:paraId="336181C7" w14:textId="77777777" w:rsidR="00DA676C" w:rsidRPr="00071B06" w:rsidRDefault="00DA676C" w:rsidP="00A24242">
            <w:pPr>
              <w:spacing w:after="0"/>
              <w:jc w:val="left"/>
              <w:rPr>
                <w:ins w:id="798" w:author="Samuel Dent" w:date="2015-12-03T10:26:00Z"/>
                <w:color w:val="000000"/>
                <w:szCs w:val="20"/>
              </w:rPr>
            </w:pPr>
            <w:ins w:id="799" w:author="Samuel Dent" w:date="2015-12-03T10:26:00Z">
              <w:r w:rsidRPr="00071B06">
                <w:rPr>
                  <w:color w:val="000000"/>
                  <w:szCs w:val="20"/>
                </w:rPr>
                <w:t>Updated lighting waste heat factors (fixing autosizing issues).</w:t>
              </w:r>
            </w:ins>
          </w:p>
          <w:p w14:paraId="4BAF745C" w14:textId="28C26C52" w:rsidR="00DA676C" w:rsidRPr="00071B06" w:rsidRDefault="00DA676C" w:rsidP="00384AA8">
            <w:pPr>
              <w:spacing w:after="0"/>
              <w:jc w:val="left"/>
              <w:rPr>
                <w:ins w:id="800" w:author="Samuel Dent" w:date="2015-12-03T10:26:00Z"/>
                <w:color w:val="000000"/>
                <w:szCs w:val="20"/>
              </w:rPr>
            </w:pPr>
            <w:ins w:id="801" w:author="Samuel Dent" w:date="2015-12-03T10:26:00Z">
              <w:r w:rsidRPr="00071B06">
                <w:rPr>
                  <w:color w:val="000000"/>
                  <w:szCs w:val="20"/>
                </w:rPr>
                <w:t>Updated remaining building type CFs based on eQuest models.</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250FC491" w14:textId="6B8E4F1A" w:rsidR="00DA676C" w:rsidRPr="00071B06" w:rsidRDefault="00384AA8" w:rsidP="00A24242">
            <w:pPr>
              <w:spacing w:after="0"/>
              <w:jc w:val="center"/>
              <w:rPr>
                <w:ins w:id="802" w:author="Samuel Dent" w:date="2015-12-03T10:26:00Z"/>
                <w:rFonts w:cstheme="minorHAnsi"/>
                <w:bCs/>
                <w:szCs w:val="20"/>
              </w:rPr>
            </w:pPr>
            <w:ins w:id="803" w:author="Samuel Dent" w:date="2015-12-17T09:10:00Z">
              <w:r>
                <w:rPr>
                  <w:rFonts w:cstheme="minorHAnsi"/>
                  <w:bCs/>
                  <w:szCs w:val="20"/>
                </w:rPr>
                <w:t>Dependent on application</w:t>
              </w:r>
            </w:ins>
          </w:p>
        </w:tc>
      </w:tr>
      <w:tr w:rsidR="00DA676C" w:rsidRPr="00071B06" w14:paraId="3BD01A19" w14:textId="77777777" w:rsidTr="00384AA8">
        <w:trPr>
          <w:trHeight w:val="495"/>
          <w:jc w:val="center"/>
          <w:ins w:id="804"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6A936B" w14:textId="77777777" w:rsidR="00DA676C" w:rsidRPr="00071B06" w:rsidRDefault="00DA676C" w:rsidP="00A24242">
            <w:pPr>
              <w:spacing w:after="0"/>
              <w:jc w:val="center"/>
              <w:rPr>
                <w:ins w:id="805" w:author="Samuel Dent" w:date="2015-12-03T08:56:00Z"/>
                <w:rFonts w:cstheme="minorHAnsi"/>
                <w:bCs/>
                <w:szCs w:val="20"/>
              </w:rPr>
            </w:pPr>
            <w:ins w:id="806" w:author="Samuel Dent" w:date="2015-12-03T09:0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A6309C" w14:textId="77777777" w:rsidR="00DA676C" w:rsidRPr="00071B06" w:rsidRDefault="00DA676C" w:rsidP="00A24242">
            <w:pPr>
              <w:spacing w:after="0"/>
              <w:jc w:val="center"/>
              <w:rPr>
                <w:ins w:id="807" w:author="Samuel Dent" w:date="2015-12-03T08:56:00Z"/>
                <w:rFonts w:cstheme="minorHAnsi"/>
                <w:bCs/>
                <w:szCs w:val="20"/>
              </w:rPr>
            </w:pPr>
            <w:ins w:id="808" w:author="Samuel Dent" w:date="2015-12-03T09:22:00Z">
              <w:r w:rsidRPr="00071B06">
                <w:rPr>
                  <w:rFonts w:cstheme="minorHAnsi"/>
                  <w:bCs/>
                  <w:szCs w:val="20"/>
                </w:rPr>
                <w:t>Lighting</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A3A81E" w14:textId="77777777" w:rsidR="00DA676C" w:rsidRPr="00071B06" w:rsidRDefault="00DA676C" w:rsidP="00A24242">
            <w:pPr>
              <w:spacing w:after="0"/>
              <w:jc w:val="center"/>
              <w:rPr>
                <w:ins w:id="809" w:author="Samuel Dent" w:date="2015-12-03T08:56:00Z"/>
                <w:rFonts w:cstheme="minorHAnsi"/>
                <w:bCs/>
                <w:szCs w:val="20"/>
              </w:rPr>
            </w:pPr>
            <w:ins w:id="810" w:author="Samuel Dent" w:date="2015-12-03T09:01:00Z">
              <w:r w:rsidRPr="00071B06">
                <w:rPr>
                  <w:color w:val="000000"/>
                  <w:szCs w:val="20"/>
                </w:rPr>
                <w:t>4.5.3 High Performance and Reduced Wattage T8 Fixtures and Lamps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753967" w14:textId="77777777" w:rsidR="00DA676C" w:rsidRPr="00071B06" w:rsidRDefault="00DA676C" w:rsidP="00A24242">
            <w:pPr>
              <w:spacing w:after="0"/>
              <w:jc w:val="center"/>
              <w:rPr>
                <w:ins w:id="811" w:author="Samuel Dent" w:date="2015-12-03T08:56: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3727E83B" w14:textId="77777777" w:rsidR="00DA676C" w:rsidRPr="00071B06" w:rsidRDefault="00DA676C" w:rsidP="00A24242">
            <w:pPr>
              <w:spacing w:after="0"/>
              <w:jc w:val="center"/>
              <w:rPr>
                <w:ins w:id="812" w:author="Samuel Dent" w:date="2015-12-03T08:56:00Z"/>
                <w:rFonts w:cstheme="minorHAnsi"/>
                <w:bCs/>
                <w:szCs w:val="20"/>
              </w:rPr>
            </w:pPr>
            <w:ins w:id="813" w:author="Samuel Dent" w:date="2015-12-03T09:18: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1104E1AC" w14:textId="77777777" w:rsidR="00DA676C" w:rsidRPr="00071B06" w:rsidRDefault="00DA676C" w:rsidP="00A24242">
            <w:pPr>
              <w:spacing w:after="0"/>
              <w:jc w:val="left"/>
              <w:rPr>
                <w:ins w:id="814" w:author="Samuel Dent" w:date="2015-12-03T10:27:00Z"/>
                <w:color w:val="000000"/>
                <w:szCs w:val="20"/>
              </w:rPr>
            </w:pPr>
            <w:ins w:id="815" w:author="Samuel Dent" w:date="2015-12-03T08:56:00Z">
              <w:r w:rsidRPr="00071B06">
                <w:rPr>
                  <w:color w:val="000000"/>
                  <w:szCs w:val="20"/>
                </w:rPr>
                <w:t>Adjustment of T12 baseline.</w:t>
              </w:r>
              <w:r w:rsidRPr="00071B06">
                <w:rPr>
                  <w:color w:val="000000"/>
                  <w:szCs w:val="20"/>
                </w:rPr>
                <w:br/>
              </w:r>
            </w:ins>
            <w:ins w:id="816" w:author="Samuel Dent" w:date="2015-12-03T10:27:00Z">
              <w:r w:rsidRPr="00071B06">
                <w:rPr>
                  <w:color w:val="000000"/>
                  <w:szCs w:val="20"/>
                </w:rPr>
                <w:t>Table review – providing nominal and ballast factor assumptions.</w:t>
              </w:r>
            </w:ins>
          </w:p>
          <w:p w14:paraId="03524CD8" w14:textId="77777777" w:rsidR="00DA676C" w:rsidRPr="00071B06" w:rsidRDefault="00DA676C" w:rsidP="00A24242">
            <w:pPr>
              <w:spacing w:after="0"/>
              <w:jc w:val="left"/>
              <w:rPr>
                <w:ins w:id="817" w:author="Samuel Dent" w:date="2015-12-03T08:56:00Z"/>
                <w:rFonts w:cstheme="minorHAnsi"/>
                <w:bCs/>
                <w:szCs w:val="20"/>
              </w:rPr>
            </w:pPr>
            <w:ins w:id="818" w:author="Samuel Dent" w:date="2015-12-03T10:27:00Z">
              <w:r w:rsidRPr="00071B06">
                <w:rPr>
                  <w:color w:val="000000"/>
                  <w:szCs w:val="20"/>
                </w:rPr>
                <w:t>Adding significant digits to show difference in values.</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075AA748" w14:textId="45C24F25" w:rsidR="00DA676C" w:rsidRPr="00071B06" w:rsidRDefault="00384AA8" w:rsidP="00A24242">
            <w:pPr>
              <w:spacing w:after="0"/>
              <w:jc w:val="center"/>
              <w:rPr>
                <w:ins w:id="819" w:author="Samuel Dent" w:date="2015-12-03T08:56:00Z"/>
                <w:rFonts w:cstheme="minorHAnsi"/>
                <w:bCs/>
                <w:szCs w:val="20"/>
              </w:rPr>
            </w:pPr>
            <w:ins w:id="820" w:author="Samuel Dent" w:date="2015-12-17T09:11:00Z">
              <w:r>
                <w:rPr>
                  <w:rFonts w:cstheme="minorHAnsi"/>
                  <w:bCs/>
                  <w:szCs w:val="20"/>
                </w:rPr>
                <w:t>None</w:t>
              </w:r>
            </w:ins>
          </w:p>
        </w:tc>
      </w:tr>
      <w:tr w:rsidR="00DA676C" w:rsidRPr="00071B06" w14:paraId="02015E4D" w14:textId="77777777" w:rsidTr="00384AA8">
        <w:trPr>
          <w:trHeight w:val="495"/>
          <w:jc w:val="center"/>
          <w:ins w:id="821"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86109B" w14:textId="77777777" w:rsidR="00DA676C" w:rsidRPr="00071B06" w:rsidRDefault="00DA676C" w:rsidP="00A24242">
            <w:pPr>
              <w:spacing w:after="0"/>
              <w:jc w:val="center"/>
              <w:rPr>
                <w:ins w:id="822" w:author="Samuel Dent" w:date="2015-12-03T08:56:00Z"/>
                <w:rFonts w:cstheme="minorHAnsi"/>
                <w:bCs/>
                <w:szCs w:val="20"/>
              </w:rPr>
            </w:pPr>
            <w:ins w:id="823" w:author="Samuel Dent" w:date="2015-12-03T09:0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37EB90" w14:textId="77777777" w:rsidR="00DA676C" w:rsidRPr="00071B06" w:rsidRDefault="00DA676C" w:rsidP="00A24242">
            <w:pPr>
              <w:spacing w:after="0"/>
              <w:jc w:val="center"/>
              <w:rPr>
                <w:ins w:id="824" w:author="Samuel Dent" w:date="2015-12-03T08:56:00Z"/>
                <w:rFonts w:cstheme="minorHAnsi"/>
                <w:bCs/>
                <w:szCs w:val="20"/>
              </w:rPr>
            </w:pPr>
            <w:ins w:id="825" w:author="Samuel Dent" w:date="2015-12-03T09:22:00Z">
              <w:r w:rsidRPr="00071B06">
                <w:rPr>
                  <w:rFonts w:cstheme="minorHAnsi"/>
                  <w:bCs/>
                  <w:szCs w:val="20"/>
                </w:rPr>
                <w:t>Lighting</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54EAAC" w14:textId="77777777" w:rsidR="00DA676C" w:rsidRPr="00071B06" w:rsidRDefault="00DA676C" w:rsidP="00A24242">
            <w:pPr>
              <w:spacing w:after="0"/>
              <w:jc w:val="center"/>
              <w:rPr>
                <w:ins w:id="826" w:author="Samuel Dent" w:date="2015-12-03T08:56:00Z"/>
                <w:rFonts w:cstheme="minorHAnsi"/>
                <w:bCs/>
                <w:szCs w:val="20"/>
              </w:rPr>
            </w:pPr>
            <w:ins w:id="827" w:author="Samuel Dent" w:date="2015-12-03T09:01:00Z">
              <w:r w:rsidRPr="00071B06">
                <w:rPr>
                  <w:color w:val="000000"/>
                  <w:szCs w:val="20"/>
                </w:rPr>
                <w:t>4.5.4 LED Bulbs and Fixtures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BBAFE3" w14:textId="77777777" w:rsidR="00DA676C" w:rsidRPr="00071B06" w:rsidRDefault="00DA676C" w:rsidP="00A24242">
            <w:pPr>
              <w:spacing w:after="0"/>
              <w:jc w:val="center"/>
              <w:rPr>
                <w:ins w:id="828" w:author="Samuel Dent" w:date="2015-12-03T08:56: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1E57646B" w14:textId="77777777" w:rsidR="00DA676C" w:rsidRPr="00071B06" w:rsidRDefault="00DA676C" w:rsidP="00A24242">
            <w:pPr>
              <w:spacing w:after="0"/>
              <w:jc w:val="center"/>
              <w:rPr>
                <w:ins w:id="829" w:author="Samuel Dent" w:date="2015-12-03T08:56:00Z"/>
                <w:rFonts w:cstheme="minorHAnsi"/>
                <w:bCs/>
                <w:szCs w:val="20"/>
              </w:rPr>
            </w:pPr>
            <w:ins w:id="830" w:author="Samuel Dent" w:date="2015-12-03T09:18: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19B42541" w14:textId="77777777" w:rsidR="00DA676C" w:rsidRPr="00071B06" w:rsidRDefault="00DA676C" w:rsidP="00A24242">
            <w:pPr>
              <w:spacing w:after="0"/>
              <w:jc w:val="left"/>
              <w:rPr>
                <w:ins w:id="831" w:author="Samuel Dent" w:date="2015-12-03T10:28:00Z"/>
                <w:color w:val="000000"/>
                <w:szCs w:val="20"/>
              </w:rPr>
            </w:pPr>
            <w:ins w:id="832" w:author="Samuel Dent" w:date="2015-12-03T08:56:00Z">
              <w:r w:rsidRPr="00071B06">
                <w:rPr>
                  <w:color w:val="000000"/>
                  <w:szCs w:val="20"/>
                </w:rPr>
                <w:t>Adjusted language for PAR, MR, and MRX Lamps.</w:t>
              </w:r>
            </w:ins>
          </w:p>
          <w:p w14:paraId="2F05F3EC" w14:textId="77777777" w:rsidR="00DA676C" w:rsidRPr="00071B06" w:rsidRDefault="00DA676C" w:rsidP="00A24242">
            <w:pPr>
              <w:spacing w:after="0"/>
              <w:jc w:val="left"/>
              <w:rPr>
                <w:ins w:id="833" w:author="Samuel Dent" w:date="2015-12-03T10:28:00Z"/>
                <w:color w:val="000000"/>
                <w:szCs w:val="20"/>
              </w:rPr>
            </w:pPr>
            <w:ins w:id="834" w:author="Samuel Dent" w:date="2015-12-03T10:28:00Z">
              <w:r w:rsidRPr="00071B06">
                <w:rPr>
                  <w:color w:val="000000"/>
                  <w:szCs w:val="20"/>
                </w:rPr>
                <w:t>Adding incremental cost to reference tables.</w:t>
              </w:r>
            </w:ins>
          </w:p>
          <w:p w14:paraId="126B7F40" w14:textId="77777777" w:rsidR="00DA676C" w:rsidRPr="00071B06" w:rsidRDefault="00DA676C" w:rsidP="00A24242">
            <w:pPr>
              <w:spacing w:after="0"/>
              <w:jc w:val="left"/>
              <w:rPr>
                <w:ins w:id="835" w:author="Samuel Dent" w:date="2015-12-03T10:28:00Z"/>
                <w:color w:val="000000"/>
                <w:szCs w:val="20"/>
              </w:rPr>
            </w:pPr>
            <w:ins w:id="836" w:author="Samuel Dent" w:date="2015-12-03T10:28:00Z">
              <w:r w:rsidRPr="00071B06">
                <w:rPr>
                  <w:color w:val="000000"/>
                  <w:szCs w:val="20"/>
                </w:rPr>
                <w:t>Updating O&amp;M for Standard Omnidirectional lamps.</w:t>
              </w:r>
            </w:ins>
          </w:p>
          <w:p w14:paraId="40FD7DE9" w14:textId="4A63119D" w:rsidR="00DA676C" w:rsidRPr="00071B06" w:rsidRDefault="00DA676C" w:rsidP="00384AA8">
            <w:pPr>
              <w:spacing w:after="0"/>
              <w:jc w:val="left"/>
              <w:rPr>
                <w:ins w:id="837" w:author="Samuel Dent" w:date="2015-12-03T08:56:00Z"/>
                <w:rFonts w:cstheme="minorHAnsi"/>
                <w:bCs/>
                <w:szCs w:val="20"/>
              </w:rPr>
            </w:pPr>
            <w:ins w:id="838" w:author="Samuel Dent" w:date="2015-12-03T10:28:00Z">
              <w:r w:rsidRPr="00071B06">
                <w:rPr>
                  <w:color w:val="000000"/>
                  <w:szCs w:val="20"/>
                </w:rPr>
                <w:t>Updating and consolidating reference tables.</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57D42E4E" w14:textId="55A77F56" w:rsidR="00DA676C" w:rsidRPr="00071B06" w:rsidRDefault="00384AA8" w:rsidP="00A24242">
            <w:pPr>
              <w:spacing w:after="0"/>
              <w:jc w:val="center"/>
              <w:rPr>
                <w:ins w:id="839" w:author="Samuel Dent" w:date="2015-12-03T08:56:00Z"/>
                <w:rFonts w:cstheme="minorHAnsi"/>
                <w:bCs/>
                <w:szCs w:val="20"/>
              </w:rPr>
            </w:pPr>
            <w:ins w:id="840" w:author="Samuel Dent" w:date="2015-12-17T09:11:00Z">
              <w:r>
                <w:rPr>
                  <w:rFonts w:cstheme="minorHAnsi"/>
                  <w:bCs/>
                  <w:szCs w:val="20"/>
                </w:rPr>
                <w:t>Unknown</w:t>
              </w:r>
            </w:ins>
          </w:p>
        </w:tc>
      </w:tr>
      <w:tr w:rsidR="00384AA8" w:rsidRPr="00071B06" w14:paraId="4A99169A" w14:textId="77777777" w:rsidTr="00384AA8">
        <w:tblPrEx>
          <w:tblW w:w="11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841" w:author="Samuel Dent" w:date="2015-12-17T09:12:00Z">
            <w:tblPrEx>
              <w:tblW w:w="11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495"/>
          <w:jc w:val="center"/>
          <w:ins w:id="842" w:author="Samuel Dent" w:date="2015-12-03T10:30:00Z"/>
          <w:trPrChange w:id="843" w:author="Samuel Dent" w:date="2015-12-17T09:12:00Z">
            <w:trPr>
              <w:trHeight w:val="495"/>
              <w:jc w:val="center"/>
            </w:trPr>
          </w:trPrChange>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Change w:id="844" w:author="Samuel Dent" w:date="2015-12-17T09:12:00Z">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98B5C09" w14:textId="77777777" w:rsidR="00384AA8" w:rsidRPr="00071B06" w:rsidRDefault="00384AA8" w:rsidP="00A24242">
            <w:pPr>
              <w:spacing w:after="0"/>
              <w:jc w:val="center"/>
              <w:rPr>
                <w:ins w:id="845" w:author="Samuel Dent" w:date="2015-12-03T10:30:00Z"/>
                <w:rFonts w:cstheme="minorHAnsi"/>
                <w:bCs/>
                <w:szCs w:val="20"/>
              </w:rPr>
            </w:pPr>
            <w:ins w:id="846" w:author="Samuel Dent" w:date="2015-12-03T10:30: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Change w:id="847" w:author="Samuel Dent" w:date="2015-12-17T09:12:00Z">
              <w:tcPr>
                <w:tcW w:w="13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2567141" w14:textId="77777777" w:rsidR="00384AA8" w:rsidRPr="00071B06" w:rsidRDefault="00384AA8" w:rsidP="00A24242">
            <w:pPr>
              <w:spacing w:after="0"/>
              <w:jc w:val="center"/>
              <w:rPr>
                <w:ins w:id="848" w:author="Samuel Dent" w:date="2015-12-03T10:30:00Z"/>
                <w:rFonts w:cstheme="minorHAnsi"/>
                <w:bCs/>
                <w:szCs w:val="20"/>
              </w:rPr>
            </w:pPr>
            <w:ins w:id="849" w:author="Samuel Dent" w:date="2015-12-03T10:30:00Z">
              <w:r w:rsidRPr="00071B06">
                <w:rPr>
                  <w:rFonts w:cstheme="minorHAnsi"/>
                  <w:bCs/>
                  <w:szCs w:val="20"/>
                </w:rPr>
                <w:t>Lighting</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Change w:id="850" w:author="Samuel Dent" w:date="2015-12-17T09:12:00Z">
              <w:tcPr>
                <w:tcW w:w="19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943ACFD" w14:textId="77777777" w:rsidR="00384AA8" w:rsidRPr="00071B06" w:rsidRDefault="00384AA8" w:rsidP="00A24242">
            <w:pPr>
              <w:spacing w:after="0"/>
              <w:jc w:val="center"/>
              <w:rPr>
                <w:ins w:id="851" w:author="Samuel Dent" w:date="2015-12-03T10:30:00Z"/>
                <w:color w:val="000000"/>
                <w:szCs w:val="20"/>
              </w:rPr>
            </w:pPr>
            <w:ins w:id="852" w:author="Samuel Dent" w:date="2015-12-03T10:30:00Z">
              <w:r w:rsidRPr="00071B06">
                <w:rPr>
                  <w:color w:val="000000"/>
                  <w:szCs w:val="20"/>
                </w:rPr>
                <w:t>4.5.7 Lighting Power Density</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Change w:id="853" w:author="Samuel Dent" w:date="2015-12-17T09:12:00Z">
              <w:tcPr>
                <w:tcW w:w="23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4501D10" w14:textId="77777777" w:rsidR="00384AA8" w:rsidRPr="00071B06" w:rsidRDefault="00384AA8" w:rsidP="00A24242">
            <w:pPr>
              <w:spacing w:after="0"/>
              <w:jc w:val="center"/>
              <w:rPr>
                <w:ins w:id="854" w:author="Samuel Dent" w:date="2015-12-03T10:30: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Change w:id="855" w:author="Samuel Dent" w:date="2015-12-17T09:12:00Z">
              <w:tcPr>
                <w:tcW w:w="896"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077964E" w14:textId="77777777" w:rsidR="00384AA8" w:rsidRPr="00071B06" w:rsidRDefault="00384AA8" w:rsidP="00A24242">
            <w:pPr>
              <w:spacing w:after="0"/>
              <w:jc w:val="center"/>
              <w:rPr>
                <w:ins w:id="856" w:author="Samuel Dent" w:date="2015-12-03T10:30:00Z"/>
                <w:rFonts w:cstheme="minorHAnsi"/>
                <w:bCs/>
                <w:szCs w:val="20"/>
              </w:rPr>
            </w:pPr>
            <w:ins w:id="857" w:author="Samuel Dent" w:date="2015-12-03T10:30: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Change w:id="858" w:author="Samuel Dent" w:date="2015-12-17T09:12:00Z">
              <w:tcPr>
                <w:tcW w:w="2676"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6CDD73F" w14:textId="77777777" w:rsidR="00384AA8" w:rsidRPr="00071B06" w:rsidRDefault="00384AA8" w:rsidP="00A24242">
            <w:pPr>
              <w:spacing w:after="0"/>
              <w:jc w:val="left"/>
              <w:rPr>
                <w:ins w:id="859" w:author="Samuel Dent" w:date="2015-12-03T10:30:00Z"/>
                <w:color w:val="000000"/>
                <w:szCs w:val="20"/>
              </w:rPr>
            </w:pPr>
            <w:ins w:id="860" w:author="Samuel Dent" w:date="2015-12-03T10:30:00Z">
              <w:r w:rsidRPr="00071B06">
                <w:rPr>
                  <w:color w:val="000000"/>
                  <w:szCs w:val="20"/>
                </w:rPr>
                <w:t>Added specifications for IECC 2015</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Change w:id="861" w:author="Samuel Dent" w:date="2015-12-17T09:12:00Z">
              <w:tcPr>
                <w:tcW w:w="1125" w:type="dxa"/>
                <w:gridSpan w:val="4"/>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1C76C78" w14:textId="564A5FC7" w:rsidR="00384AA8" w:rsidRPr="00071B06" w:rsidRDefault="00384AA8" w:rsidP="00384AA8">
            <w:pPr>
              <w:spacing w:after="0"/>
              <w:jc w:val="center"/>
              <w:rPr>
                <w:ins w:id="862" w:author="Samuel Dent" w:date="2015-12-03T10:30:00Z"/>
                <w:rFonts w:cstheme="minorHAnsi"/>
                <w:bCs/>
                <w:szCs w:val="20"/>
              </w:rPr>
            </w:pPr>
            <w:ins w:id="863" w:author="Samuel Dent" w:date="2015-12-17T09:12:00Z">
              <w:r w:rsidRPr="006B1C1C">
                <w:rPr>
                  <w:rFonts w:cstheme="minorHAnsi"/>
                  <w:bCs/>
                  <w:szCs w:val="20"/>
                </w:rPr>
                <w:t>None</w:t>
              </w:r>
            </w:ins>
          </w:p>
        </w:tc>
      </w:tr>
      <w:tr w:rsidR="00384AA8" w:rsidRPr="00071B06" w14:paraId="2171D919" w14:textId="77777777" w:rsidTr="00384AA8">
        <w:tblPrEx>
          <w:tblW w:w="11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864" w:author="Samuel Dent" w:date="2015-12-17T09:12:00Z">
            <w:tblPrEx>
              <w:tblW w:w="11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495"/>
          <w:jc w:val="center"/>
          <w:ins w:id="865" w:author="Samuel Dent" w:date="2015-12-03T10:29:00Z"/>
          <w:trPrChange w:id="866" w:author="Samuel Dent" w:date="2015-12-17T09:12:00Z">
            <w:trPr>
              <w:trHeight w:val="495"/>
              <w:jc w:val="center"/>
            </w:trPr>
          </w:trPrChange>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Change w:id="867" w:author="Samuel Dent" w:date="2015-12-17T09:12:00Z">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E04F812" w14:textId="77777777" w:rsidR="00384AA8" w:rsidRPr="00071B06" w:rsidRDefault="00384AA8" w:rsidP="00A24242">
            <w:pPr>
              <w:spacing w:after="0"/>
              <w:jc w:val="center"/>
              <w:rPr>
                <w:ins w:id="868" w:author="Samuel Dent" w:date="2015-12-03T10:29:00Z"/>
                <w:rFonts w:cstheme="minorHAnsi"/>
                <w:bCs/>
                <w:szCs w:val="20"/>
              </w:rPr>
            </w:pPr>
            <w:ins w:id="869" w:author="Samuel Dent" w:date="2015-12-03T10:2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Change w:id="870" w:author="Samuel Dent" w:date="2015-12-17T09:12:00Z">
              <w:tcPr>
                <w:tcW w:w="13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FADBA7B" w14:textId="77777777" w:rsidR="00384AA8" w:rsidRPr="00071B06" w:rsidRDefault="00384AA8" w:rsidP="00A24242">
            <w:pPr>
              <w:spacing w:after="0"/>
              <w:jc w:val="center"/>
              <w:rPr>
                <w:ins w:id="871" w:author="Samuel Dent" w:date="2015-12-03T10:29:00Z"/>
                <w:rFonts w:cstheme="minorHAnsi"/>
                <w:bCs/>
                <w:szCs w:val="20"/>
              </w:rPr>
            </w:pPr>
            <w:ins w:id="872" w:author="Samuel Dent" w:date="2015-12-03T10:29:00Z">
              <w:r w:rsidRPr="00071B06">
                <w:rPr>
                  <w:rFonts w:cstheme="minorHAnsi"/>
                  <w:bCs/>
                  <w:szCs w:val="20"/>
                </w:rPr>
                <w:t>Lighting</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Change w:id="873" w:author="Samuel Dent" w:date="2015-12-17T09:12:00Z">
              <w:tcPr>
                <w:tcW w:w="19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6D7E8E8" w14:textId="77777777" w:rsidR="00384AA8" w:rsidRPr="00071B06" w:rsidRDefault="00384AA8" w:rsidP="00A24242">
            <w:pPr>
              <w:spacing w:after="0"/>
              <w:jc w:val="center"/>
              <w:rPr>
                <w:ins w:id="874" w:author="Samuel Dent" w:date="2015-12-03T10:29:00Z"/>
                <w:color w:val="000000"/>
                <w:szCs w:val="20"/>
              </w:rPr>
            </w:pPr>
            <w:ins w:id="875" w:author="Samuel Dent" w:date="2015-12-03T10:29:00Z">
              <w:r w:rsidRPr="00071B06">
                <w:rPr>
                  <w:color w:val="000000"/>
                  <w:szCs w:val="20"/>
                </w:rPr>
                <w:t>4.5.9 Multi-Level Lighting Switch</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Change w:id="876" w:author="Samuel Dent" w:date="2015-12-17T09:12:00Z">
              <w:tcPr>
                <w:tcW w:w="23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40EFF86" w14:textId="77777777" w:rsidR="00384AA8" w:rsidRPr="00071B06" w:rsidRDefault="00384AA8" w:rsidP="00A24242">
            <w:pPr>
              <w:spacing w:after="0"/>
              <w:jc w:val="center"/>
              <w:rPr>
                <w:ins w:id="877" w:author="Samuel Dent" w:date="2015-12-03T10:29: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Change w:id="878" w:author="Samuel Dent" w:date="2015-12-17T09:12:00Z">
              <w:tcPr>
                <w:tcW w:w="896"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E6D7918" w14:textId="77777777" w:rsidR="00384AA8" w:rsidRPr="00071B06" w:rsidRDefault="00384AA8" w:rsidP="00A24242">
            <w:pPr>
              <w:spacing w:after="0"/>
              <w:jc w:val="center"/>
              <w:rPr>
                <w:ins w:id="879" w:author="Samuel Dent" w:date="2015-12-03T10:29:00Z"/>
                <w:rFonts w:cstheme="minorHAnsi"/>
                <w:bCs/>
                <w:szCs w:val="20"/>
              </w:rPr>
            </w:pPr>
            <w:ins w:id="880" w:author="Samuel Dent" w:date="2015-12-03T10:29: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Change w:id="881" w:author="Samuel Dent" w:date="2015-12-17T09:12:00Z">
              <w:tcPr>
                <w:tcW w:w="2676"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8CB5727" w14:textId="77777777" w:rsidR="00384AA8" w:rsidRPr="00071B06" w:rsidRDefault="00384AA8" w:rsidP="00A24242">
            <w:pPr>
              <w:spacing w:after="0"/>
              <w:jc w:val="left"/>
              <w:rPr>
                <w:ins w:id="882" w:author="Samuel Dent" w:date="2015-12-03T10:29:00Z"/>
                <w:color w:val="000000"/>
                <w:szCs w:val="20"/>
              </w:rPr>
            </w:pPr>
            <w:ins w:id="883" w:author="Samuel Dent" w:date="2015-12-03T10:29:00Z">
              <w:r w:rsidRPr="00071B06">
                <w:rPr>
                  <w:color w:val="000000"/>
                  <w:szCs w:val="20"/>
                </w:rPr>
                <w:t>Added reference to IECC 2015</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Change w:id="884" w:author="Samuel Dent" w:date="2015-12-17T09:12:00Z">
              <w:tcPr>
                <w:tcW w:w="1125" w:type="dxa"/>
                <w:gridSpan w:val="4"/>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BDB26F1" w14:textId="7E4941DC" w:rsidR="00384AA8" w:rsidRPr="00071B06" w:rsidRDefault="00384AA8" w:rsidP="00384AA8">
            <w:pPr>
              <w:spacing w:after="0"/>
              <w:jc w:val="center"/>
              <w:rPr>
                <w:ins w:id="885" w:author="Samuel Dent" w:date="2015-12-03T10:29:00Z"/>
                <w:rFonts w:cstheme="minorHAnsi"/>
                <w:bCs/>
                <w:szCs w:val="20"/>
              </w:rPr>
            </w:pPr>
            <w:ins w:id="886" w:author="Samuel Dent" w:date="2015-12-17T09:12:00Z">
              <w:r w:rsidRPr="006B1C1C">
                <w:rPr>
                  <w:rFonts w:cstheme="minorHAnsi"/>
                  <w:bCs/>
                  <w:szCs w:val="20"/>
                </w:rPr>
                <w:t>None</w:t>
              </w:r>
            </w:ins>
          </w:p>
        </w:tc>
      </w:tr>
      <w:tr w:rsidR="00DA676C" w:rsidRPr="00071B06" w14:paraId="368D0043" w14:textId="77777777" w:rsidTr="00384AA8">
        <w:trPr>
          <w:trHeight w:val="495"/>
          <w:jc w:val="center"/>
          <w:ins w:id="887"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A25D24" w14:textId="77777777" w:rsidR="00DA676C" w:rsidRPr="00071B06" w:rsidRDefault="00DA676C" w:rsidP="00A24242">
            <w:pPr>
              <w:spacing w:after="0"/>
              <w:jc w:val="center"/>
              <w:rPr>
                <w:ins w:id="888" w:author="Samuel Dent" w:date="2015-12-03T08:56:00Z"/>
                <w:rFonts w:cstheme="minorHAnsi"/>
                <w:bCs/>
                <w:szCs w:val="20"/>
              </w:rPr>
            </w:pPr>
            <w:ins w:id="889" w:author="Samuel Dent" w:date="2015-12-03T09:0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DBE561" w14:textId="77777777" w:rsidR="00DA676C" w:rsidRPr="00071B06" w:rsidRDefault="00DA676C" w:rsidP="00A24242">
            <w:pPr>
              <w:spacing w:after="0"/>
              <w:jc w:val="center"/>
              <w:rPr>
                <w:ins w:id="890" w:author="Samuel Dent" w:date="2015-12-03T08:56:00Z"/>
                <w:rFonts w:cstheme="minorHAnsi"/>
                <w:bCs/>
                <w:szCs w:val="20"/>
              </w:rPr>
            </w:pPr>
            <w:ins w:id="891" w:author="Samuel Dent" w:date="2015-12-03T09:22:00Z">
              <w:r w:rsidRPr="00071B06">
                <w:rPr>
                  <w:rFonts w:cstheme="minorHAnsi"/>
                  <w:bCs/>
                  <w:szCs w:val="20"/>
                </w:rPr>
                <w:t>Lighting</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FB6FAB" w14:textId="77777777" w:rsidR="00DA676C" w:rsidRPr="00071B06" w:rsidRDefault="00DA676C" w:rsidP="00A24242">
            <w:pPr>
              <w:spacing w:after="0"/>
              <w:jc w:val="center"/>
              <w:rPr>
                <w:ins w:id="892" w:author="Samuel Dent" w:date="2015-12-03T08:56:00Z"/>
                <w:rFonts w:cstheme="minorHAnsi"/>
                <w:bCs/>
                <w:szCs w:val="20"/>
              </w:rPr>
            </w:pPr>
            <w:ins w:id="893" w:author="Samuel Dent" w:date="2015-12-03T09:01:00Z">
              <w:r w:rsidRPr="00071B06">
                <w:rPr>
                  <w:color w:val="000000"/>
                  <w:szCs w:val="20"/>
                </w:rPr>
                <w:t>4.5.10 Occupancy Sensor Lighting Controls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F793CA" w14:textId="77777777" w:rsidR="00DA676C" w:rsidRPr="00071B06" w:rsidRDefault="00DA676C" w:rsidP="00A24242">
            <w:pPr>
              <w:spacing w:after="0"/>
              <w:jc w:val="center"/>
              <w:rPr>
                <w:ins w:id="894" w:author="Samuel Dent" w:date="2015-12-03T08:56: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5CED8DB7" w14:textId="77777777" w:rsidR="00DA676C" w:rsidRPr="00071B06" w:rsidRDefault="00DA676C" w:rsidP="00A24242">
            <w:pPr>
              <w:spacing w:after="0"/>
              <w:jc w:val="center"/>
              <w:rPr>
                <w:ins w:id="895" w:author="Samuel Dent" w:date="2015-12-03T08:56:00Z"/>
                <w:rFonts w:cstheme="minorHAnsi"/>
                <w:bCs/>
                <w:szCs w:val="20"/>
              </w:rPr>
            </w:pPr>
            <w:ins w:id="896" w:author="Samuel Dent" w:date="2015-12-03T09:18: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206288EA" w14:textId="77777777" w:rsidR="00DA676C" w:rsidRPr="00071B06" w:rsidRDefault="00DA676C" w:rsidP="00A24242">
            <w:pPr>
              <w:spacing w:after="0"/>
              <w:jc w:val="left"/>
              <w:rPr>
                <w:ins w:id="897" w:author="Samuel Dent" w:date="2015-12-03T08:56:00Z"/>
                <w:rFonts w:cstheme="minorHAnsi"/>
                <w:bCs/>
                <w:szCs w:val="20"/>
              </w:rPr>
            </w:pPr>
            <w:ins w:id="898" w:author="Samuel Dent" w:date="2015-12-03T08:56:00Z">
              <w:r w:rsidRPr="00071B06">
                <w:rPr>
                  <w:color w:val="000000"/>
                  <w:szCs w:val="20"/>
                </w:rPr>
                <w:t>Update to costs, kW connected and % savings.</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7F2B2DE7" w14:textId="51DF30E1" w:rsidR="00DA676C" w:rsidRPr="00071B06" w:rsidRDefault="00256657" w:rsidP="00384AA8">
            <w:pPr>
              <w:spacing w:after="0"/>
              <w:jc w:val="center"/>
              <w:rPr>
                <w:ins w:id="899" w:author="Samuel Dent" w:date="2015-12-03T08:56:00Z"/>
                <w:rFonts w:cstheme="minorHAnsi"/>
                <w:bCs/>
                <w:szCs w:val="20"/>
              </w:rPr>
            </w:pPr>
            <w:ins w:id="900" w:author="Samuel Dent" w:date="2015-12-17T09:22:00Z">
              <w:r>
                <w:rPr>
                  <w:rFonts w:cstheme="minorHAnsi"/>
                  <w:bCs/>
                  <w:szCs w:val="20"/>
                </w:rPr>
                <w:t>Reduction</w:t>
              </w:r>
            </w:ins>
          </w:p>
        </w:tc>
      </w:tr>
      <w:tr w:rsidR="00DA676C" w:rsidRPr="00071B06" w14:paraId="3F50872E" w14:textId="77777777" w:rsidTr="00384AA8">
        <w:trPr>
          <w:trHeight w:val="495"/>
          <w:jc w:val="center"/>
          <w:ins w:id="901" w:author="Samuel Dent" w:date="2015-12-03T10:29: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4FE23B" w14:textId="77777777" w:rsidR="00DA676C" w:rsidRPr="00071B06" w:rsidRDefault="00DA676C" w:rsidP="00A24242">
            <w:pPr>
              <w:spacing w:after="0"/>
              <w:jc w:val="center"/>
              <w:rPr>
                <w:ins w:id="902" w:author="Samuel Dent" w:date="2015-12-03T10:29:00Z"/>
                <w:rFonts w:cstheme="minorHAnsi"/>
                <w:bCs/>
                <w:szCs w:val="20"/>
              </w:rPr>
            </w:pPr>
            <w:ins w:id="903" w:author="Samuel Dent" w:date="2015-12-03T10:29: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A6CDBF" w14:textId="77777777" w:rsidR="00DA676C" w:rsidRPr="00071B06" w:rsidRDefault="00DA676C" w:rsidP="00A24242">
            <w:pPr>
              <w:spacing w:after="0"/>
              <w:jc w:val="center"/>
              <w:rPr>
                <w:ins w:id="904" w:author="Samuel Dent" w:date="2015-12-03T10:29:00Z"/>
                <w:rFonts w:cstheme="minorHAnsi"/>
                <w:bCs/>
                <w:szCs w:val="20"/>
              </w:rPr>
            </w:pPr>
            <w:ins w:id="905" w:author="Samuel Dent" w:date="2015-12-03T10:29:00Z">
              <w:r w:rsidRPr="00071B06">
                <w:rPr>
                  <w:rFonts w:cstheme="minorHAnsi"/>
                  <w:bCs/>
                  <w:szCs w:val="20"/>
                </w:rPr>
                <w:t>Lighting</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2FE9D6" w14:textId="77777777" w:rsidR="00DA676C" w:rsidRPr="00071B06" w:rsidRDefault="00DA676C" w:rsidP="00A24242">
            <w:pPr>
              <w:spacing w:after="0"/>
              <w:jc w:val="center"/>
              <w:rPr>
                <w:ins w:id="906" w:author="Samuel Dent" w:date="2015-12-03T10:29:00Z"/>
                <w:color w:val="000000"/>
                <w:szCs w:val="20"/>
              </w:rPr>
            </w:pPr>
            <w:ins w:id="907" w:author="Samuel Dent" w:date="2015-12-03T10:29:00Z">
              <w:r w:rsidRPr="00071B06">
                <w:rPr>
                  <w:color w:val="000000"/>
                  <w:szCs w:val="20"/>
                </w:rPr>
                <w:t>4.5.13 Occupancy Controlled Bi-Level Lighting Fixtures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2A7B39" w14:textId="77777777" w:rsidR="00DA676C" w:rsidRPr="00071B06" w:rsidRDefault="00DA676C" w:rsidP="00A24242">
            <w:pPr>
              <w:spacing w:after="0"/>
              <w:jc w:val="center"/>
              <w:rPr>
                <w:ins w:id="908" w:author="Samuel Dent" w:date="2015-12-03T10:29: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40C63AA9" w14:textId="77777777" w:rsidR="00DA676C" w:rsidRPr="00071B06" w:rsidRDefault="00DA676C" w:rsidP="00A24242">
            <w:pPr>
              <w:spacing w:after="0"/>
              <w:jc w:val="center"/>
              <w:rPr>
                <w:ins w:id="909" w:author="Samuel Dent" w:date="2015-12-03T10:29:00Z"/>
                <w:rFonts w:cstheme="minorHAnsi"/>
                <w:bCs/>
                <w:szCs w:val="20"/>
              </w:rPr>
            </w:pPr>
            <w:ins w:id="910" w:author="Samuel Dent" w:date="2015-12-03T10:29: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0FC53007" w14:textId="77777777" w:rsidR="00DA676C" w:rsidRPr="00071B06" w:rsidRDefault="00DA676C" w:rsidP="00A24242">
            <w:pPr>
              <w:spacing w:after="0"/>
              <w:jc w:val="left"/>
              <w:rPr>
                <w:ins w:id="911" w:author="Samuel Dent" w:date="2015-12-03T10:29:00Z"/>
                <w:color w:val="000000"/>
                <w:szCs w:val="20"/>
              </w:rPr>
            </w:pPr>
            <w:ins w:id="912" w:author="Samuel Dent" w:date="2015-12-03T10:29:00Z">
              <w:r w:rsidRPr="00071B06">
                <w:rPr>
                  <w:color w:val="000000"/>
                  <w:szCs w:val="20"/>
                </w:rPr>
                <w:t>Added reference to IECC 2015</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1AD02CB9" w14:textId="421B7A08" w:rsidR="00DA676C" w:rsidRPr="00071B06" w:rsidRDefault="00384AA8" w:rsidP="00A24242">
            <w:pPr>
              <w:spacing w:after="0"/>
              <w:jc w:val="center"/>
              <w:rPr>
                <w:ins w:id="913" w:author="Samuel Dent" w:date="2015-12-03T10:29:00Z"/>
                <w:rFonts w:cstheme="minorHAnsi"/>
                <w:bCs/>
                <w:szCs w:val="20"/>
              </w:rPr>
            </w:pPr>
            <w:ins w:id="914" w:author="Samuel Dent" w:date="2015-12-17T09:13:00Z">
              <w:r w:rsidRPr="006B1C1C">
                <w:rPr>
                  <w:rFonts w:cstheme="minorHAnsi"/>
                  <w:bCs/>
                  <w:szCs w:val="20"/>
                </w:rPr>
                <w:t>None</w:t>
              </w:r>
            </w:ins>
          </w:p>
        </w:tc>
      </w:tr>
      <w:tr w:rsidR="00DA676C" w:rsidRPr="00071B06" w14:paraId="69789A32" w14:textId="77777777" w:rsidTr="00384AA8">
        <w:trPr>
          <w:trHeight w:val="495"/>
          <w:jc w:val="center"/>
          <w:ins w:id="915"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5EBE9D" w14:textId="77777777" w:rsidR="00DA676C" w:rsidRPr="00071B06" w:rsidRDefault="00DA676C" w:rsidP="00A24242">
            <w:pPr>
              <w:spacing w:after="0"/>
              <w:jc w:val="center"/>
              <w:rPr>
                <w:ins w:id="916" w:author="Samuel Dent" w:date="2015-12-03T08:56:00Z"/>
                <w:rFonts w:cstheme="minorHAnsi"/>
                <w:bCs/>
                <w:szCs w:val="20"/>
              </w:rPr>
            </w:pPr>
            <w:ins w:id="917" w:author="Samuel Dent" w:date="2015-12-03T09:09:00Z">
              <w:r w:rsidRPr="00071B06">
                <w:rPr>
                  <w:rFonts w:cstheme="minorHAnsi"/>
                  <w:bCs/>
                  <w:szCs w:val="20"/>
                </w:rPr>
                <w:lastRenderedPageBreak/>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C34AC7" w14:textId="77777777" w:rsidR="00DA676C" w:rsidRPr="00071B06" w:rsidRDefault="00DA676C" w:rsidP="00A24242">
            <w:pPr>
              <w:spacing w:after="0"/>
              <w:jc w:val="center"/>
              <w:rPr>
                <w:ins w:id="918" w:author="Samuel Dent" w:date="2015-12-03T08:56:00Z"/>
                <w:rFonts w:cstheme="minorHAnsi"/>
                <w:bCs/>
                <w:szCs w:val="20"/>
              </w:rPr>
            </w:pPr>
            <w:ins w:id="919" w:author="Samuel Dent" w:date="2015-12-03T09:22:00Z">
              <w:r w:rsidRPr="00071B06">
                <w:rPr>
                  <w:rFonts w:cstheme="minorHAnsi"/>
                  <w:bCs/>
                  <w:szCs w:val="20"/>
                </w:rPr>
                <w:t>Lighting</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18818C" w14:textId="77777777" w:rsidR="00DA676C" w:rsidRPr="00071B06" w:rsidRDefault="00DA676C" w:rsidP="00A24242">
            <w:pPr>
              <w:spacing w:after="0"/>
              <w:jc w:val="center"/>
              <w:rPr>
                <w:ins w:id="920" w:author="Samuel Dent" w:date="2015-12-03T08:56:00Z"/>
                <w:rFonts w:cstheme="minorHAnsi"/>
                <w:bCs/>
                <w:szCs w:val="20"/>
              </w:rPr>
            </w:pPr>
            <w:ins w:id="921" w:author="Samuel Dent" w:date="2015-12-03T09:01:00Z">
              <w:r w:rsidRPr="00071B06">
                <w:rPr>
                  <w:color w:val="000000"/>
                  <w:szCs w:val="20"/>
                </w:rPr>
                <w:t>4.5.14 Commercial ENERGY STAR Specialty Compact Fluorescent Lamp</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2E95C1" w14:textId="77777777" w:rsidR="00DA676C" w:rsidRPr="00071B06" w:rsidRDefault="00DA676C" w:rsidP="00A24242">
            <w:pPr>
              <w:spacing w:after="0"/>
              <w:jc w:val="center"/>
              <w:rPr>
                <w:ins w:id="922" w:author="Samuel Dent" w:date="2015-12-03T08:56: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3833C1F0" w14:textId="77777777" w:rsidR="00DA676C" w:rsidRPr="00071B06" w:rsidRDefault="00DA676C" w:rsidP="00A24242">
            <w:pPr>
              <w:spacing w:after="0"/>
              <w:jc w:val="center"/>
              <w:rPr>
                <w:ins w:id="923" w:author="Samuel Dent" w:date="2015-12-03T08:56:00Z"/>
                <w:rFonts w:cstheme="minorHAnsi"/>
                <w:bCs/>
                <w:szCs w:val="20"/>
              </w:rPr>
            </w:pPr>
            <w:ins w:id="924" w:author="Samuel Dent" w:date="2015-12-03T09:18: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34A3F033" w14:textId="77777777" w:rsidR="00DA676C" w:rsidRPr="00071B06" w:rsidRDefault="00DA676C" w:rsidP="00A24242">
            <w:pPr>
              <w:spacing w:after="0"/>
              <w:jc w:val="left"/>
              <w:rPr>
                <w:ins w:id="925" w:author="Samuel Dent" w:date="2015-12-03T08:56:00Z"/>
                <w:rFonts w:cstheme="minorHAnsi"/>
                <w:bCs/>
                <w:szCs w:val="20"/>
              </w:rPr>
            </w:pPr>
            <w:ins w:id="926" w:author="Samuel Dent" w:date="2015-12-03T08:56:00Z">
              <w:r w:rsidRPr="00071B06">
                <w:rPr>
                  <w:color w:val="000000"/>
                  <w:szCs w:val="20"/>
                </w:rPr>
                <w:t>Adjusted language for PAR, MR, and MRX Lamps.</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1042B078" w14:textId="0C85C0A7" w:rsidR="00DA676C" w:rsidRPr="00071B06" w:rsidRDefault="00384AA8" w:rsidP="00A24242">
            <w:pPr>
              <w:spacing w:after="0"/>
              <w:jc w:val="center"/>
              <w:rPr>
                <w:ins w:id="927" w:author="Samuel Dent" w:date="2015-12-03T08:56:00Z"/>
                <w:rFonts w:cstheme="minorHAnsi"/>
                <w:bCs/>
                <w:szCs w:val="20"/>
              </w:rPr>
            </w:pPr>
            <w:ins w:id="928" w:author="Samuel Dent" w:date="2015-12-17T09:13:00Z">
              <w:r>
                <w:rPr>
                  <w:rFonts w:cstheme="minorHAnsi"/>
                  <w:bCs/>
                  <w:szCs w:val="20"/>
                </w:rPr>
                <w:t>Unknown</w:t>
              </w:r>
            </w:ins>
          </w:p>
        </w:tc>
      </w:tr>
      <w:tr w:rsidR="00DA676C" w:rsidRPr="00071B06" w14:paraId="54C9A5E3" w14:textId="77777777" w:rsidTr="00384AA8">
        <w:trPr>
          <w:trHeight w:val="495"/>
          <w:jc w:val="center"/>
          <w:ins w:id="929" w:author="Samuel Dent" w:date="2015-12-03T10:32: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C06F9E" w14:textId="77777777" w:rsidR="00DA676C" w:rsidRPr="00071B06" w:rsidRDefault="00DA676C" w:rsidP="00A24242">
            <w:pPr>
              <w:spacing w:after="0"/>
              <w:jc w:val="center"/>
              <w:rPr>
                <w:ins w:id="930" w:author="Samuel Dent" w:date="2015-12-03T10:32:00Z"/>
                <w:rFonts w:cstheme="minorHAnsi"/>
                <w:bCs/>
                <w:szCs w:val="20"/>
              </w:rPr>
            </w:pPr>
            <w:ins w:id="931" w:author="Samuel Dent" w:date="2015-12-03T10:32: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86D91D" w14:textId="77777777" w:rsidR="00DA676C" w:rsidRPr="00071B06" w:rsidRDefault="00DA676C" w:rsidP="00A24242">
            <w:pPr>
              <w:spacing w:after="0"/>
              <w:jc w:val="center"/>
              <w:rPr>
                <w:ins w:id="932" w:author="Samuel Dent" w:date="2015-12-03T10:32:00Z"/>
                <w:rFonts w:cstheme="minorHAnsi"/>
                <w:bCs/>
                <w:szCs w:val="20"/>
              </w:rPr>
            </w:pPr>
            <w:ins w:id="933" w:author="Samuel Dent" w:date="2015-12-03T10:32:00Z">
              <w:r w:rsidRPr="00071B06">
                <w:rPr>
                  <w:rFonts w:cstheme="minorHAnsi"/>
                  <w:bCs/>
                  <w:szCs w:val="20"/>
                </w:rPr>
                <w:t>Compressed Air</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4409C6" w14:textId="77777777" w:rsidR="00DA676C" w:rsidRPr="00071B06" w:rsidRDefault="00DA676C" w:rsidP="00A24242">
            <w:pPr>
              <w:spacing w:after="0"/>
              <w:jc w:val="center"/>
              <w:rPr>
                <w:ins w:id="934" w:author="Samuel Dent" w:date="2015-12-03T10:32:00Z"/>
                <w:color w:val="000000"/>
                <w:szCs w:val="20"/>
              </w:rPr>
            </w:pPr>
            <w:ins w:id="935" w:author="Samuel Dent" w:date="2015-12-03T10:32:00Z">
              <w:r w:rsidRPr="00071B06">
                <w:rPr>
                  <w:color w:val="000000"/>
                  <w:szCs w:val="20"/>
                </w:rPr>
                <w:t>4.7.5 Cycling Compressed Air Dryer</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37BB69" w14:textId="77777777" w:rsidR="00DA676C" w:rsidRPr="00071B06" w:rsidRDefault="00DA676C" w:rsidP="00A24242">
            <w:pPr>
              <w:spacing w:after="0"/>
              <w:jc w:val="center"/>
              <w:rPr>
                <w:ins w:id="936" w:author="Samuel Dent" w:date="2015-12-03T10:32: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651D73C0" w14:textId="77777777" w:rsidR="00DA676C" w:rsidRPr="00071B06" w:rsidRDefault="00DA676C" w:rsidP="00A24242">
            <w:pPr>
              <w:spacing w:after="0"/>
              <w:jc w:val="center"/>
              <w:rPr>
                <w:ins w:id="937" w:author="Samuel Dent" w:date="2015-12-03T10:32:00Z"/>
                <w:rFonts w:cstheme="minorHAnsi"/>
                <w:bCs/>
                <w:szCs w:val="20"/>
              </w:rPr>
            </w:pPr>
            <w:ins w:id="938" w:author="Samuel Dent" w:date="2015-12-03T10:32:00Z">
              <w:r w:rsidRPr="00071B06">
                <w:rPr>
                  <w:rFonts w:cstheme="minorHAnsi"/>
                  <w:bCs/>
                  <w:szCs w:val="20"/>
                </w:rPr>
                <w:t>New</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35EE66F7" w14:textId="77777777" w:rsidR="00DA676C" w:rsidRPr="00071B06" w:rsidRDefault="00DA676C" w:rsidP="00A24242">
            <w:pPr>
              <w:spacing w:after="0"/>
              <w:jc w:val="left"/>
              <w:rPr>
                <w:ins w:id="939" w:author="Samuel Dent" w:date="2015-12-03T10:32:00Z"/>
                <w:color w:val="000000"/>
                <w:szCs w:val="20"/>
              </w:rPr>
            </w:pPr>
            <w:ins w:id="940" w:author="Samuel Dent" w:date="2015-12-03T10:49:00Z">
              <w:r w:rsidRPr="00071B06">
                <w:rPr>
                  <w:color w:val="000000"/>
                  <w:szCs w:val="20"/>
                </w:rPr>
                <w:t>New Measure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15F0DFE2" w14:textId="023C846A" w:rsidR="00DA676C" w:rsidRPr="00071B06" w:rsidRDefault="00384AA8" w:rsidP="00A24242">
            <w:pPr>
              <w:spacing w:after="0"/>
              <w:jc w:val="center"/>
              <w:rPr>
                <w:ins w:id="941" w:author="Samuel Dent" w:date="2015-12-03T10:32:00Z"/>
                <w:rFonts w:cstheme="minorHAnsi"/>
                <w:bCs/>
                <w:szCs w:val="20"/>
              </w:rPr>
            </w:pPr>
            <w:ins w:id="942" w:author="Samuel Dent" w:date="2015-12-17T09:13:00Z">
              <w:r>
                <w:rPr>
                  <w:rFonts w:cstheme="minorHAnsi"/>
                  <w:bCs/>
                  <w:szCs w:val="20"/>
                </w:rPr>
                <w:t>N/A</w:t>
              </w:r>
            </w:ins>
          </w:p>
        </w:tc>
      </w:tr>
      <w:tr w:rsidR="00DA676C" w:rsidRPr="00071B06" w14:paraId="2DDB85AB" w14:textId="77777777" w:rsidTr="00384AA8">
        <w:trPr>
          <w:trHeight w:val="495"/>
          <w:jc w:val="center"/>
          <w:ins w:id="943" w:author="Samuel Dent" w:date="2015-12-03T10:30: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EDC590" w14:textId="77777777" w:rsidR="00DA676C" w:rsidRPr="00071B06" w:rsidRDefault="00DA676C" w:rsidP="00A24242">
            <w:pPr>
              <w:spacing w:after="0"/>
              <w:jc w:val="center"/>
              <w:rPr>
                <w:ins w:id="944" w:author="Samuel Dent" w:date="2015-12-03T10:30:00Z"/>
                <w:rFonts w:cstheme="minorHAnsi"/>
                <w:bCs/>
                <w:szCs w:val="20"/>
              </w:rPr>
            </w:pPr>
            <w:ins w:id="945" w:author="Samuel Dent" w:date="2015-12-03T10:31: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C105D1" w14:textId="77777777" w:rsidR="00DA676C" w:rsidRPr="00071B06" w:rsidRDefault="00DA676C" w:rsidP="00A24242">
            <w:pPr>
              <w:spacing w:after="0"/>
              <w:jc w:val="center"/>
              <w:rPr>
                <w:ins w:id="946" w:author="Samuel Dent" w:date="2015-12-03T10:30:00Z"/>
                <w:rFonts w:cstheme="minorHAnsi"/>
                <w:bCs/>
                <w:szCs w:val="20"/>
              </w:rPr>
            </w:pPr>
            <w:ins w:id="947" w:author="Samuel Dent" w:date="2015-12-03T10:31:00Z">
              <w:r w:rsidRPr="00071B06">
                <w:rPr>
                  <w:rFonts w:cstheme="minorHAnsi"/>
                  <w:bCs/>
                  <w:szCs w:val="20"/>
                </w:rPr>
                <w:t>Miscellaneous</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092154" w14:textId="77777777" w:rsidR="00DA676C" w:rsidRPr="00071B06" w:rsidRDefault="00DA676C" w:rsidP="00A24242">
            <w:pPr>
              <w:spacing w:after="0"/>
              <w:jc w:val="center"/>
              <w:rPr>
                <w:ins w:id="948" w:author="Samuel Dent" w:date="2015-12-03T10:30:00Z"/>
                <w:color w:val="000000"/>
                <w:szCs w:val="20"/>
              </w:rPr>
            </w:pPr>
            <w:ins w:id="949" w:author="Samuel Dent" w:date="2015-12-03T10:31:00Z">
              <w:r w:rsidRPr="00071B06">
                <w:rPr>
                  <w:color w:val="000000"/>
                  <w:szCs w:val="20"/>
                </w:rPr>
                <w:t>4.7.6 Roof Insulation for C&amp;I Facilities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507DD7" w14:textId="77777777" w:rsidR="00DA676C" w:rsidRPr="00071B06" w:rsidRDefault="00DA676C" w:rsidP="00A24242">
            <w:pPr>
              <w:spacing w:after="0"/>
              <w:jc w:val="center"/>
              <w:rPr>
                <w:ins w:id="950" w:author="Samuel Dent" w:date="2015-12-03T10:30: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49F87147" w14:textId="77777777" w:rsidR="00DA676C" w:rsidRPr="00071B06" w:rsidRDefault="00DA676C" w:rsidP="00A24242">
            <w:pPr>
              <w:spacing w:after="0"/>
              <w:jc w:val="center"/>
              <w:rPr>
                <w:ins w:id="951" w:author="Samuel Dent" w:date="2015-12-03T10:30:00Z"/>
                <w:rFonts w:cstheme="minorHAnsi"/>
                <w:bCs/>
                <w:szCs w:val="20"/>
              </w:rPr>
            </w:pPr>
            <w:ins w:id="952" w:author="Samuel Dent" w:date="2015-12-03T10:31: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5B1E9845" w14:textId="77777777" w:rsidR="00DA676C" w:rsidRPr="00071B06" w:rsidRDefault="00DA676C" w:rsidP="00A24242">
            <w:pPr>
              <w:spacing w:after="0"/>
              <w:jc w:val="left"/>
              <w:rPr>
                <w:ins w:id="953" w:author="Samuel Dent" w:date="2015-12-03T10:33:00Z"/>
                <w:color w:val="000000"/>
                <w:szCs w:val="20"/>
              </w:rPr>
            </w:pPr>
            <w:ins w:id="954" w:author="Samuel Dent" w:date="2015-12-03T10:33:00Z">
              <w:r w:rsidRPr="00071B06">
                <w:rPr>
                  <w:color w:val="000000"/>
                  <w:szCs w:val="20"/>
                </w:rPr>
                <w:t>Changed measure number to 4.8.2.</w:t>
              </w:r>
            </w:ins>
          </w:p>
          <w:p w14:paraId="3FC462FD" w14:textId="77777777" w:rsidR="00DA676C" w:rsidRPr="00071B06" w:rsidRDefault="00DA676C" w:rsidP="00A24242">
            <w:pPr>
              <w:spacing w:after="0"/>
              <w:jc w:val="left"/>
              <w:rPr>
                <w:ins w:id="955" w:author="Samuel Dent" w:date="2015-12-03T10:30:00Z"/>
                <w:color w:val="000000"/>
                <w:szCs w:val="20"/>
              </w:rPr>
            </w:pPr>
            <w:ins w:id="956" w:author="Samuel Dent" w:date="2015-12-03T10:31:00Z">
              <w:r w:rsidRPr="00071B06">
                <w:rPr>
                  <w:color w:val="000000"/>
                  <w:szCs w:val="20"/>
                </w:rPr>
                <w:t xml:space="preserve">Added specifications for IECC </w:t>
              </w:r>
              <w:commentRangeStart w:id="957"/>
              <w:r w:rsidRPr="00071B06">
                <w:rPr>
                  <w:color w:val="000000"/>
                  <w:szCs w:val="20"/>
                </w:rPr>
                <w:t>2015</w:t>
              </w:r>
              <w:commentRangeEnd w:id="957"/>
              <w:r w:rsidRPr="00071B06">
                <w:rPr>
                  <w:rStyle w:val="CommentReference"/>
                  <w:sz w:val="20"/>
                  <w:szCs w:val="20"/>
                </w:rPr>
                <w:commentReference w:id="957"/>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6C16482B" w14:textId="66B07D65" w:rsidR="00DA676C" w:rsidRPr="00071B06" w:rsidRDefault="00384AA8" w:rsidP="00A24242">
            <w:pPr>
              <w:spacing w:after="0"/>
              <w:jc w:val="center"/>
              <w:rPr>
                <w:ins w:id="958" w:author="Samuel Dent" w:date="2015-12-03T10:30:00Z"/>
                <w:rFonts w:cstheme="minorHAnsi"/>
                <w:bCs/>
                <w:szCs w:val="20"/>
              </w:rPr>
            </w:pPr>
            <w:ins w:id="959" w:author="Samuel Dent" w:date="2015-12-17T09:13:00Z">
              <w:r>
                <w:rPr>
                  <w:rFonts w:cstheme="minorHAnsi"/>
                  <w:bCs/>
                  <w:szCs w:val="20"/>
                </w:rPr>
                <w:t>None</w:t>
              </w:r>
            </w:ins>
          </w:p>
        </w:tc>
      </w:tr>
      <w:tr w:rsidR="00DA676C" w:rsidRPr="00071B06" w14:paraId="196E43BA" w14:textId="77777777" w:rsidTr="00384AA8">
        <w:trPr>
          <w:trHeight w:val="495"/>
          <w:jc w:val="center"/>
          <w:ins w:id="960" w:author="Samuel Dent" w:date="2015-12-03T10:32: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A3C843" w14:textId="77777777" w:rsidR="00DA676C" w:rsidRPr="00071B06" w:rsidRDefault="00DA676C" w:rsidP="00A24242">
            <w:pPr>
              <w:spacing w:after="0"/>
              <w:jc w:val="center"/>
              <w:rPr>
                <w:ins w:id="961" w:author="Samuel Dent" w:date="2015-12-03T10:32:00Z"/>
                <w:rFonts w:cstheme="minorHAnsi"/>
                <w:bCs/>
                <w:szCs w:val="20"/>
              </w:rPr>
            </w:pPr>
            <w:ins w:id="962" w:author="Samuel Dent" w:date="2015-12-03T10:32:00Z">
              <w:r w:rsidRPr="00071B06">
                <w:rPr>
                  <w:rFonts w:cstheme="minorHAnsi"/>
                  <w:bCs/>
                  <w:szCs w:val="20"/>
                </w:rPr>
                <w:t>C&amp;I</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4695B1" w14:textId="77777777" w:rsidR="00DA676C" w:rsidRPr="00071B06" w:rsidRDefault="00DA676C" w:rsidP="00A24242">
            <w:pPr>
              <w:spacing w:after="0"/>
              <w:jc w:val="center"/>
              <w:rPr>
                <w:ins w:id="963" w:author="Samuel Dent" w:date="2015-12-03T10:32:00Z"/>
                <w:rFonts w:cstheme="minorHAnsi"/>
                <w:bCs/>
                <w:szCs w:val="20"/>
              </w:rPr>
            </w:pPr>
            <w:ins w:id="964" w:author="Samuel Dent" w:date="2015-12-03T10:32:00Z">
              <w:r w:rsidRPr="00071B06">
                <w:rPr>
                  <w:rFonts w:cstheme="minorHAnsi"/>
                  <w:bCs/>
                  <w:szCs w:val="20"/>
                </w:rPr>
                <w:t>Miscellaneous</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E9A1F5" w14:textId="77777777" w:rsidR="00DA676C" w:rsidRPr="00071B06" w:rsidRDefault="00DA676C" w:rsidP="00A24242">
            <w:pPr>
              <w:spacing w:after="0"/>
              <w:jc w:val="center"/>
              <w:rPr>
                <w:ins w:id="965" w:author="Samuel Dent" w:date="2015-12-03T10:32:00Z"/>
                <w:color w:val="000000"/>
                <w:szCs w:val="20"/>
              </w:rPr>
            </w:pPr>
            <w:ins w:id="966" w:author="Samuel Dent" w:date="2015-12-03T10:33:00Z">
              <w:r w:rsidRPr="00071B06">
                <w:rPr>
                  <w:color w:val="000000"/>
                  <w:szCs w:val="20"/>
                </w:rPr>
                <w:t>4.8.4 Modulating Commercial Gas Clothes Dryer</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F71B2E" w14:textId="77777777" w:rsidR="00DA676C" w:rsidRPr="00071B06" w:rsidRDefault="00DA676C" w:rsidP="00A24242">
            <w:pPr>
              <w:spacing w:after="0"/>
              <w:jc w:val="center"/>
              <w:rPr>
                <w:ins w:id="967" w:author="Samuel Dent" w:date="2015-12-03T10:32: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30DA921F" w14:textId="77777777" w:rsidR="00DA676C" w:rsidRPr="00071B06" w:rsidRDefault="00DA676C" w:rsidP="00A24242">
            <w:pPr>
              <w:spacing w:after="0"/>
              <w:jc w:val="center"/>
              <w:rPr>
                <w:ins w:id="968" w:author="Samuel Dent" w:date="2015-12-03T10:32:00Z"/>
                <w:rFonts w:cstheme="minorHAnsi"/>
                <w:bCs/>
                <w:szCs w:val="20"/>
              </w:rPr>
            </w:pPr>
            <w:ins w:id="969" w:author="Samuel Dent" w:date="2015-12-03T10:33:00Z">
              <w:r w:rsidRPr="00071B06">
                <w:rPr>
                  <w:rFonts w:cstheme="minorHAnsi"/>
                  <w:bCs/>
                  <w:szCs w:val="20"/>
                </w:rPr>
                <w:t>New</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4C248401" w14:textId="77777777" w:rsidR="00DA676C" w:rsidRPr="00071B06" w:rsidRDefault="00DA676C" w:rsidP="00A24242">
            <w:pPr>
              <w:spacing w:after="0"/>
              <w:jc w:val="left"/>
              <w:rPr>
                <w:ins w:id="970" w:author="Samuel Dent" w:date="2015-12-03T10:32:00Z"/>
                <w:color w:val="000000"/>
                <w:szCs w:val="20"/>
              </w:rPr>
            </w:pPr>
            <w:ins w:id="971" w:author="Samuel Dent" w:date="2015-12-03T10:49:00Z">
              <w:r w:rsidRPr="00071B06">
                <w:rPr>
                  <w:color w:val="000000"/>
                  <w:szCs w:val="20"/>
                </w:rPr>
                <w:t>New Measure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2FE904EA" w14:textId="1BC76FF3" w:rsidR="00DA676C" w:rsidRPr="00071B06" w:rsidRDefault="00384AA8" w:rsidP="00A24242">
            <w:pPr>
              <w:spacing w:after="0"/>
              <w:jc w:val="center"/>
              <w:rPr>
                <w:ins w:id="972" w:author="Samuel Dent" w:date="2015-12-03T10:32:00Z"/>
                <w:rFonts w:cstheme="minorHAnsi"/>
                <w:bCs/>
                <w:szCs w:val="20"/>
              </w:rPr>
            </w:pPr>
            <w:ins w:id="973" w:author="Samuel Dent" w:date="2015-12-17T09:13:00Z">
              <w:r>
                <w:rPr>
                  <w:rFonts w:cstheme="minorHAnsi"/>
                  <w:bCs/>
                  <w:szCs w:val="20"/>
                </w:rPr>
                <w:t>N/A</w:t>
              </w:r>
            </w:ins>
          </w:p>
        </w:tc>
      </w:tr>
      <w:tr w:rsidR="00DA676C" w:rsidRPr="00071B06" w14:paraId="598F903B" w14:textId="77777777" w:rsidTr="00384AA8">
        <w:trPr>
          <w:trHeight w:val="495"/>
          <w:jc w:val="center"/>
          <w:ins w:id="974"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28EB52" w14:textId="77777777" w:rsidR="00DA676C" w:rsidRPr="00071B06" w:rsidRDefault="00DA676C" w:rsidP="00A24242">
            <w:pPr>
              <w:spacing w:after="0"/>
              <w:jc w:val="center"/>
              <w:rPr>
                <w:ins w:id="975" w:author="Samuel Dent" w:date="2015-12-03T08:56:00Z"/>
                <w:rFonts w:cstheme="minorHAnsi"/>
                <w:bCs/>
                <w:szCs w:val="20"/>
              </w:rPr>
            </w:pPr>
            <w:ins w:id="976" w:author="Samuel Dent" w:date="2015-12-03T09:09: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D87DD5" w14:textId="77777777" w:rsidR="00DA676C" w:rsidRPr="00071B06" w:rsidRDefault="00DA676C" w:rsidP="00A24242">
            <w:pPr>
              <w:spacing w:after="0"/>
              <w:jc w:val="center"/>
              <w:rPr>
                <w:ins w:id="977" w:author="Samuel Dent" w:date="2015-12-03T08:56:00Z"/>
                <w:rFonts w:cstheme="minorHAnsi"/>
                <w:bCs/>
                <w:szCs w:val="20"/>
              </w:rPr>
            </w:pPr>
            <w:ins w:id="978" w:author="Samuel Dent" w:date="2015-12-03T09:27:00Z">
              <w:r w:rsidRPr="00071B06">
                <w:rPr>
                  <w:rFonts w:cstheme="minorHAnsi"/>
                  <w:bCs/>
                  <w:szCs w:val="20"/>
                </w:rPr>
                <w:t>Appliances</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603470" w14:textId="77777777" w:rsidR="00DA676C" w:rsidRPr="00071B06" w:rsidRDefault="00DA676C" w:rsidP="00A24242">
            <w:pPr>
              <w:spacing w:after="0"/>
              <w:jc w:val="center"/>
              <w:rPr>
                <w:ins w:id="979" w:author="Samuel Dent" w:date="2015-12-03T08:56:00Z"/>
                <w:rFonts w:cstheme="minorHAnsi"/>
                <w:bCs/>
                <w:szCs w:val="20"/>
              </w:rPr>
            </w:pPr>
            <w:ins w:id="980" w:author="Samuel Dent" w:date="2015-12-03T09:01:00Z">
              <w:r w:rsidRPr="00071B06">
                <w:rPr>
                  <w:color w:val="000000"/>
                  <w:szCs w:val="20"/>
                </w:rPr>
                <w:t>5.1.1 ENERGY STAR Air Purifier</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C88149" w14:textId="77777777" w:rsidR="00DA676C" w:rsidRPr="00071B06" w:rsidRDefault="00DA676C" w:rsidP="00A24242">
            <w:pPr>
              <w:spacing w:after="0"/>
              <w:jc w:val="center"/>
              <w:rPr>
                <w:ins w:id="981" w:author="Samuel Dent" w:date="2015-12-03T08:56: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261483C5" w14:textId="77777777" w:rsidR="00DA676C" w:rsidRPr="00071B06" w:rsidRDefault="00DA676C" w:rsidP="00A24242">
            <w:pPr>
              <w:spacing w:after="0"/>
              <w:jc w:val="center"/>
              <w:rPr>
                <w:ins w:id="982" w:author="Samuel Dent" w:date="2015-12-03T08:56:00Z"/>
                <w:rFonts w:cstheme="minorHAnsi"/>
                <w:bCs/>
                <w:szCs w:val="20"/>
              </w:rPr>
            </w:pPr>
            <w:ins w:id="983" w:author="Samuel Dent" w:date="2015-12-03T09:18: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7C0FE385" w14:textId="77777777" w:rsidR="00DA676C" w:rsidRPr="00071B06" w:rsidRDefault="00DA676C" w:rsidP="00A24242">
            <w:pPr>
              <w:spacing w:after="0"/>
              <w:jc w:val="left"/>
              <w:rPr>
                <w:ins w:id="984" w:author="Samuel Dent" w:date="2015-12-03T08:56:00Z"/>
                <w:rFonts w:cstheme="minorHAnsi"/>
                <w:bCs/>
                <w:szCs w:val="20"/>
              </w:rPr>
            </w:pPr>
            <w:ins w:id="985" w:author="Samuel Dent" w:date="2015-12-03T08:56:00Z">
              <w:r w:rsidRPr="00071B06">
                <w:rPr>
                  <w:color w:val="000000"/>
                  <w:szCs w:val="20"/>
                </w:rPr>
                <w:t>Updated using more recent ENERGY STAR calculator.</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0898660C" w14:textId="4D1E891B" w:rsidR="00DA676C" w:rsidRPr="00071B06" w:rsidRDefault="00384AA8" w:rsidP="00A24242">
            <w:pPr>
              <w:spacing w:after="0"/>
              <w:jc w:val="center"/>
              <w:rPr>
                <w:ins w:id="986" w:author="Samuel Dent" w:date="2015-12-03T08:56:00Z"/>
                <w:rFonts w:cstheme="minorHAnsi"/>
                <w:bCs/>
                <w:szCs w:val="20"/>
              </w:rPr>
            </w:pPr>
            <w:ins w:id="987" w:author="Samuel Dent" w:date="2015-12-17T09:13:00Z">
              <w:r>
                <w:rPr>
                  <w:rFonts w:cstheme="minorHAnsi"/>
                  <w:bCs/>
                  <w:szCs w:val="20"/>
                </w:rPr>
                <w:t>Unknown</w:t>
              </w:r>
            </w:ins>
          </w:p>
        </w:tc>
      </w:tr>
      <w:tr w:rsidR="00DA676C" w:rsidRPr="00071B06" w14:paraId="750C3BAF" w14:textId="77777777" w:rsidTr="00384AA8">
        <w:trPr>
          <w:trHeight w:val="495"/>
          <w:jc w:val="center"/>
          <w:ins w:id="988"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9D1846" w14:textId="77777777" w:rsidR="00DA676C" w:rsidRPr="00071B06" w:rsidRDefault="00DA676C" w:rsidP="00A24242">
            <w:pPr>
              <w:spacing w:after="0"/>
              <w:jc w:val="center"/>
              <w:rPr>
                <w:ins w:id="989" w:author="Samuel Dent" w:date="2015-12-03T08:56:00Z"/>
                <w:rFonts w:cstheme="minorHAnsi"/>
                <w:bCs/>
                <w:szCs w:val="20"/>
              </w:rPr>
            </w:pPr>
            <w:ins w:id="990" w:author="Samuel Dent" w:date="2015-12-03T09:09: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B92465" w14:textId="77777777" w:rsidR="00DA676C" w:rsidRPr="00071B06" w:rsidRDefault="00DA676C" w:rsidP="00A24242">
            <w:pPr>
              <w:spacing w:after="0"/>
              <w:jc w:val="center"/>
              <w:rPr>
                <w:ins w:id="991" w:author="Samuel Dent" w:date="2015-12-03T08:56:00Z"/>
                <w:rFonts w:cstheme="minorHAnsi"/>
                <w:bCs/>
                <w:szCs w:val="20"/>
              </w:rPr>
            </w:pPr>
            <w:ins w:id="992" w:author="Samuel Dent" w:date="2015-12-03T09:27:00Z">
              <w:r w:rsidRPr="00071B06">
                <w:rPr>
                  <w:rFonts w:cstheme="minorHAnsi"/>
                  <w:bCs/>
                  <w:szCs w:val="20"/>
                </w:rPr>
                <w:t>Appliances</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B63759" w14:textId="77777777" w:rsidR="00DA676C" w:rsidRPr="00071B06" w:rsidRDefault="00DA676C" w:rsidP="00A24242">
            <w:pPr>
              <w:spacing w:after="0"/>
              <w:jc w:val="center"/>
              <w:rPr>
                <w:ins w:id="993" w:author="Samuel Dent" w:date="2015-12-03T08:56:00Z"/>
                <w:rFonts w:cstheme="minorHAnsi"/>
                <w:bCs/>
                <w:szCs w:val="20"/>
              </w:rPr>
            </w:pPr>
            <w:ins w:id="994" w:author="Samuel Dent" w:date="2015-12-03T09:01:00Z">
              <w:r w:rsidRPr="00071B06">
                <w:rPr>
                  <w:color w:val="000000"/>
                  <w:szCs w:val="20"/>
                </w:rPr>
                <w:t>5.1.2 ENERGY STAR and CEE Tier 2 and 3 Clothes Washers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76002A" w14:textId="77777777" w:rsidR="00DA676C" w:rsidRPr="00071B06" w:rsidRDefault="00DA676C" w:rsidP="00A24242">
            <w:pPr>
              <w:spacing w:after="0"/>
              <w:jc w:val="center"/>
              <w:rPr>
                <w:ins w:id="995" w:author="Samuel Dent" w:date="2015-12-03T08:56: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6BF112E3" w14:textId="77777777" w:rsidR="00DA676C" w:rsidRPr="00071B06" w:rsidRDefault="00DA676C" w:rsidP="00A24242">
            <w:pPr>
              <w:spacing w:after="0"/>
              <w:jc w:val="center"/>
              <w:rPr>
                <w:ins w:id="996" w:author="Samuel Dent" w:date="2015-12-03T08:56:00Z"/>
                <w:rFonts w:cstheme="minorHAnsi"/>
                <w:bCs/>
                <w:szCs w:val="20"/>
              </w:rPr>
            </w:pPr>
            <w:ins w:id="997" w:author="Samuel Dent" w:date="2015-12-03T09:18: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1A6E812F" w14:textId="77777777" w:rsidR="00DA676C" w:rsidRPr="00071B06" w:rsidRDefault="00DA676C" w:rsidP="00A24242">
            <w:pPr>
              <w:spacing w:after="0"/>
              <w:jc w:val="left"/>
              <w:rPr>
                <w:ins w:id="998" w:author="Samuel Dent" w:date="2015-12-03T08:56:00Z"/>
                <w:rFonts w:cstheme="minorHAnsi"/>
                <w:bCs/>
                <w:szCs w:val="20"/>
              </w:rPr>
            </w:pPr>
            <w:ins w:id="999" w:author="Samuel Dent" w:date="2015-12-03T08:56:00Z">
              <w:r w:rsidRPr="00071B06">
                <w:rPr>
                  <w:color w:val="000000"/>
                  <w:szCs w:val="20"/>
                </w:rPr>
                <w:t>Added unknown DHW/ known Dryer and known DHW/unknown Dryer to tables.</w:t>
              </w:r>
              <w:r w:rsidRPr="00071B06">
                <w:rPr>
                  <w:color w:val="000000"/>
                  <w:szCs w:val="20"/>
                </w:rPr>
                <w:br/>
                <w:t>Added decimal place to % of combustion table to bring calculated and algorithm derived values closer.</w:t>
              </w:r>
              <w:r w:rsidRPr="00071B06">
                <w:rPr>
                  <w:color w:val="000000"/>
                  <w:szCs w:val="20"/>
                </w:rPr>
                <w:br/>
                <w:t>Fixed parentheses issue.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1C5E9F26" w14:textId="277EA3C2" w:rsidR="00DA676C" w:rsidRPr="00071B06" w:rsidRDefault="00384AA8" w:rsidP="00A24242">
            <w:pPr>
              <w:spacing w:after="0"/>
              <w:jc w:val="center"/>
              <w:rPr>
                <w:ins w:id="1000" w:author="Samuel Dent" w:date="2015-12-03T08:56:00Z"/>
                <w:rFonts w:cstheme="minorHAnsi"/>
                <w:bCs/>
                <w:szCs w:val="20"/>
              </w:rPr>
            </w:pPr>
            <w:ins w:id="1001" w:author="Samuel Dent" w:date="2015-12-17T09:13:00Z">
              <w:r>
                <w:rPr>
                  <w:rFonts w:cstheme="minorHAnsi"/>
                  <w:bCs/>
                  <w:szCs w:val="20"/>
                </w:rPr>
                <w:t>None</w:t>
              </w:r>
            </w:ins>
          </w:p>
        </w:tc>
      </w:tr>
      <w:tr w:rsidR="00DA676C" w:rsidRPr="00071B06" w14:paraId="6F2C65DE" w14:textId="77777777" w:rsidTr="00384AA8">
        <w:trPr>
          <w:trHeight w:val="495"/>
          <w:jc w:val="center"/>
          <w:ins w:id="1002"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5AA254" w14:textId="77777777" w:rsidR="00DA676C" w:rsidRPr="00071B06" w:rsidRDefault="00DA676C" w:rsidP="00A24242">
            <w:pPr>
              <w:spacing w:after="0"/>
              <w:jc w:val="center"/>
              <w:rPr>
                <w:ins w:id="1003" w:author="Samuel Dent" w:date="2015-12-03T08:56:00Z"/>
                <w:rFonts w:cstheme="minorHAnsi"/>
                <w:bCs/>
                <w:szCs w:val="20"/>
              </w:rPr>
            </w:pPr>
            <w:ins w:id="1004" w:author="Samuel Dent" w:date="2015-12-03T09:09: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12772A" w14:textId="77777777" w:rsidR="00DA676C" w:rsidRPr="00071B06" w:rsidRDefault="00DA676C" w:rsidP="00A24242">
            <w:pPr>
              <w:spacing w:after="0"/>
              <w:jc w:val="center"/>
              <w:rPr>
                <w:ins w:id="1005" w:author="Samuel Dent" w:date="2015-12-03T08:56:00Z"/>
                <w:rFonts w:cstheme="minorHAnsi"/>
                <w:bCs/>
                <w:szCs w:val="20"/>
              </w:rPr>
            </w:pPr>
            <w:ins w:id="1006" w:author="Samuel Dent" w:date="2015-12-03T09:27:00Z">
              <w:r w:rsidRPr="00071B06">
                <w:rPr>
                  <w:rFonts w:cstheme="minorHAnsi"/>
                  <w:bCs/>
                  <w:szCs w:val="20"/>
                </w:rPr>
                <w:t>Appliances</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724979" w14:textId="77777777" w:rsidR="00DA676C" w:rsidRPr="00071B06" w:rsidRDefault="00DA676C" w:rsidP="00A24242">
            <w:pPr>
              <w:spacing w:after="0"/>
              <w:jc w:val="center"/>
              <w:rPr>
                <w:ins w:id="1007" w:author="Samuel Dent" w:date="2015-12-03T08:56:00Z"/>
                <w:rFonts w:cstheme="minorHAnsi"/>
                <w:bCs/>
                <w:szCs w:val="20"/>
              </w:rPr>
            </w:pPr>
            <w:ins w:id="1008" w:author="Samuel Dent" w:date="2015-12-03T09:01:00Z">
              <w:r w:rsidRPr="00071B06">
                <w:rPr>
                  <w:color w:val="000000"/>
                  <w:szCs w:val="20"/>
                </w:rPr>
                <w:t>5.1.3 ENERGY STAR Dehumidifier</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7957D0" w14:textId="77777777" w:rsidR="00DA676C" w:rsidRPr="00071B06" w:rsidRDefault="00DA676C" w:rsidP="00A24242">
            <w:pPr>
              <w:spacing w:after="0"/>
              <w:jc w:val="center"/>
              <w:rPr>
                <w:ins w:id="1009" w:author="Samuel Dent" w:date="2015-12-03T08:56: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012A8A87" w14:textId="77777777" w:rsidR="00DA676C" w:rsidRPr="00071B06" w:rsidRDefault="00DA676C" w:rsidP="00A24242">
            <w:pPr>
              <w:spacing w:after="0"/>
              <w:jc w:val="center"/>
              <w:rPr>
                <w:ins w:id="1010" w:author="Samuel Dent" w:date="2015-12-03T08:56:00Z"/>
                <w:rFonts w:cstheme="minorHAnsi"/>
                <w:bCs/>
                <w:szCs w:val="20"/>
              </w:rPr>
            </w:pPr>
            <w:ins w:id="1011" w:author="Samuel Dent" w:date="2015-12-03T09:18: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581106DA" w14:textId="77777777" w:rsidR="00DA676C" w:rsidRPr="00071B06" w:rsidRDefault="00DA676C" w:rsidP="00A24242">
            <w:pPr>
              <w:spacing w:after="0"/>
              <w:jc w:val="left"/>
              <w:rPr>
                <w:ins w:id="1012" w:author="Samuel Dent" w:date="2015-12-03T08:56:00Z"/>
                <w:rFonts w:cstheme="minorHAnsi"/>
                <w:bCs/>
                <w:szCs w:val="20"/>
              </w:rPr>
            </w:pPr>
            <w:ins w:id="1013" w:author="Samuel Dent" w:date="2015-12-03T08:56:00Z">
              <w:r w:rsidRPr="00071B06">
                <w:rPr>
                  <w:color w:val="000000"/>
                  <w:szCs w:val="20"/>
                </w:rPr>
                <w:t>Removed old ENERGY STAR spec values.</w:t>
              </w:r>
              <w:r w:rsidRPr="00071B06">
                <w:rPr>
                  <w:color w:val="000000"/>
                  <w:szCs w:val="20"/>
                </w:rPr>
                <w:br/>
                <w:t>Fixed hour assumption listing - calculated deemed values correct.</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2040C0AD" w14:textId="405CFFE0" w:rsidR="00DA676C" w:rsidRPr="00071B06" w:rsidRDefault="00384AA8" w:rsidP="00A24242">
            <w:pPr>
              <w:spacing w:after="0"/>
              <w:jc w:val="center"/>
              <w:rPr>
                <w:ins w:id="1014" w:author="Samuel Dent" w:date="2015-12-03T08:56:00Z"/>
                <w:rFonts w:cstheme="minorHAnsi"/>
                <w:bCs/>
                <w:szCs w:val="20"/>
              </w:rPr>
            </w:pPr>
            <w:ins w:id="1015" w:author="Samuel Dent" w:date="2015-12-17T09:13:00Z">
              <w:r>
                <w:rPr>
                  <w:rFonts w:cstheme="minorHAnsi"/>
                  <w:bCs/>
                  <w:szCs w:val="20"/>
                </w:rPr>
                <w:t>None</w:t>
              </w:r>
            </w:ins>
          </w:p>
        </w:tc>
      </w:tr>
      <w:tr w:rsidR="00384AA8" w:rsidRPr="00071B06" w14:paraId="29AC1F1F" w14:textId="77777777" w:rsidTr="00384AA8">
        <w:trPr>
          <w:trHeight w:val="495"/>
          <w:jc w:val="center"/>
          <w:ins w:id="1016" w:author="Samuel Dent" w:date="2015-12-17T09:14: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891E34" w14:textId="77777777" w:rsidR="00384AA8" w:rsidRPr="00071B06" w:rsidRDefault="00384AA8" w:rsidP="00A24242">
            <w:pPr>
              <w:spacing w:after="0"/>
              <w:jc w:val="center"/>
              <w:rPr>
                <w:ins w:id="1017" w:author="Samuel Dent" w:date="2015-12-17T09:14:00Z"/>
                <w:rFonts w:cstheme="minorHAnsi"/>
                <w:bCs/>
                <w:szCs w:val="20"/>
              </w:rPr>
            </w:pPr>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588C4D" w14:textId="77777777" w:rsidR="00384AA8" w:rsidRPr="00071B06" w:rsidRDefault="00384AA8" w:rsidP="00A24242">
            <w:pPr>
              <w:spacing w:after="0"/>
              <w:jc w:val="center"/>
              <w:rPr>
                <w:ins w:id="1018" w:author="Samuel Dent" w:date="2015-12-17T09:14:00Z"/>
                <w:rFonts w:cstheme="minorHAnsi"/>
                <w:bCs/>
                <w:szCs w:val="20"/>
              </w:rPr>
            </w:pPr>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0B56E4" w14:textId="05F5C985" w:rsidR="00384AA8" w:rsidRPr="00071B06" w:rsidRDefault="00384AA8" w:rsidP="00A24242">
            <w:pPr>
              <w:spacing w:after="0"/>
              <w:jc w:val="center"/>
              <w:rPr>
                <w:ins w:id="1019" w:author="Samuel Dent" w:date="2015-12-17T09:14:00Z"/>
                <w:color w:val="000000"/>
                <w:szCs w:val="20"/>
              </w:rPr>
            </w:pPr>
            <w:ins w:id="1020" w:author="Samuel Dent" w:date="2015-12-17T09:14:00Z">
              <w:r>
                <w:rPr>
                  <w:color w:val="000000"/>
                  <w:szCs w:val="20"/>
                </w:rPr>
                <w:t xml:space="preserve">5.1.6 </w:t>
              </w:r>
              <w:bookmarkStart w:id="1021" w:name="_Toc319489360"/>
              <w:bookmarkStart w:id="1022" w:name="_Toc319662631"/>
              <w:bookmarkStart w:id="1023" w:name="_Ref325436781"/>
              <w:bookmarkStart w:id="1024" w:name="_Ref325436785"/>
              <w:bookmarkStart w:id="1025" w:name="_Toc333219073"/>
              <w:bookmarkStart w:id="1026" w:name="_Toc411593531"/>
              <w:r w:rsidRPr="00794004">
                <w:rPr>
                  <w:color w:val="000000"/>
                </w:rPr>
                <w:t>ENERGY STAR and CEE Tier 2 Refrigerator</w:t>
              </w:r>
              <w:bookmarkEnd w:id="1021"/>
              <w:bookmarkEnd w:id="1022"/>
              <w:bookmarkEnd w:id="1023"/>
              <w:bookmarkEnd w:id="1024"/>
              <w:bookmarkEnd w:id="1025"/>
              <w:bookmarkEnd w:id="1026"/>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11387B" w14:textId="77777777" w:rsidR="00384AA8" w:rsidRPr="00071B06" w:rsidRDefault="00384AA8" w:rsidP="00A24242">
            <w:pPr>
              <w:spacing w:after="0"/>
              <w:jc w:val="center"/>
              <w:rPr>
                <w:ins w:id="1027" w:author="Samuel Dent" w:date="2015-12-17T09:14: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5BB07D61" w14:textId="4140AB23" w:rsidR="00384AA8" w:rsidRPr="00071B06" w:rsidRDefault="00384AA8" w:rsidP="00A24242">
            <w:pPr>
              <w:spacing w:after="0"/>
              <w:jc w:val="center"/>
              <w:rPr>
                <w:ins w:id="1028" w:author="Samuel Dent" w:date="2015-12-17T09:14:00Z"/>
                <w:rFonts w:cstheme="minorHAnsi"/>
                <w:bCs/>
                <w:szCs w:val="20"/>
              </w:rPr>
            </w:pPr>
            <w:ins w:id="1029" w:author="Samuel Dent" w:date="2015-12-17T09:14:00Z">
              <w:r>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1CC6E302" w14:textId="68F243EA" w:rsidR="00384AA8" w:rsidRPr="00071B06" w:rsidRDefault="00384AA8" w:rsidP="00A24242">
            <w:pPr>
              <w:spacing w:after="0"/>
              <w:jc w:val="left"/>
              <w:rPr>
                <w:ins w:id="1030" w:author="Samuel Dent" w:date="2015-12-17T09:14:00Z"/>
                <w:color w:val="000000"/>
                <w:szCs w:val="20"/>
              </w:rPr>
            </w:pPr>
            <w:ins w:id="1031" w:author="Samuel Dent" w:date="2015-12-17T09:14:00Z">
              <w:r>
                <w:rPr>
                  <w:color w:val="000000"/>
                  <w:szCs w:val="20"/>
                </w:rPr>
                <w:t>Fixed typo in algorithm table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14FF855E" w14:textId="31245EEC" w:rsidR="00384AA8" w:rsidRDefault="00384AA8" w:rsidP="00A24242">
            <w:pPr>
              <w:spacing w:after="0"/>
              <w:jc w:val="center"/>
              <w:rPr>
                <w:ins w:id="1032" w:author="Samuel Dent" w:date="2015-12-17T09:14:00Z"/>
                <w:rFonts w:cstheme="minorHAnsi"/>
                <w:bCs/>
                <w:szCs w:val="20"/>
              </w:rPr>
            </w:pPr>
            <w:ins w:id="1033" w:author="Samuel Dent" w:date="2015-12-17T09:14:00Z">
              <w:r>
                <w:rPr>
                  <w:rFonts w:cstheme="minorHAnsi"/>
                  <w:bCs/>
                  <w:szCs w:val="20"/>
                </w:rPr>
                <w:t>None</w:t>
              </w:r>
            </w:ins>
          </w:p>
        </w:tc>
      </w:tr>
      <w:tr w:rsidR="00DA676C" w:rsidRPr="00071B06" w14:paraId="5EEECDA9" w14:textId="77777777" w:rsidTr="00384AA8">
        <w:trPr>
          <w:trHeight w:val="495"/>
          <w:jc w:val="center"/>
          <w:ins w:id="1034" w:author="Samuel Dent" w:date="2015-12-03T10:34: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4CD842" w14:textId="77777777" w:rsidR="00DA676C" w:rsidRPr="00071B06" w:rsidRDefault="00DA676C" w:rsidP="00A24242">
            <w:pPr>
              <w:spacing w:after="0"/>
              <w:jc w:val="center"/>
              <w:rPr>
                <w:ins w:id="1035" w:author="Samuel Dent" w:date="2015-12-03T10:34:00Z"/>
                <w:rFonts w:cstheme="minorHAnsi"/>
                <w:bCs/>
                <w:szCs w:val="20"/>
              </w:rPr>
            </w:pPr>
            <w:ins w:id="1036" w:author="Samuel Dent" w:date="2015-12-03T10:34: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1110F4" w14:textId="77777777" w:rsidR="00DA676C" w:rsidRPr="00071B06" w:rsidRDefault="00DA676C" w:rsidP="00A24242">
            <w:pPr>
              <w:spacing w:after="0"/>
              <w:jc w:val="center"/>
              <w:rPr>
                <w:ins w:id="1037" w:author="Samuel Dent" w:date="2015-12-03T10:34:00Z"/>
                <w:rFonts w:cstheme="minorHAnsi"/>
                <w:bCs/>
                <w:szCs w:val="20"/>
              </w:rPr>
            </w:pPr>
            <w:ins w:id="1038" w:author="Samuel Dent" w:date="2015-12-03T10:34:00Z">
              <w:r w:rsidRPr="00071B06">
                <w:rPr>
                  <w:rFonts w:cstheme="minorHAnsi"/>
                  <w:bCs/>
                  <w:szCs w:val="20"/>
                </w:rPr>
                <w:t>Appliances</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C42439" w14:textId="77777777" w:rsidR="00DA676C" w:rsidRPr="00071B06" w:rsidRDefault="00DA676C" w:rsidP="00A24242">
            <w:pPr>
              <w:spacing w:after="0"/>
              <w:jc w:val="center"/>
              <w:rPr>
                <w:ins w:id="1039" w:author="Samuel Dent" w:date="2015-12-03T10:34:00Z"/>
                <w:color w:val="000000"/>
                <w:szCs w:val="20"/>
              </w:rPr>
            </w:pPr>
            <w:ins w:id="1040" w:author="Samuel Dent" w:date="2015-12-03T10:34:00Z">
              <w:r w:rsidRPr="00071B06">
                <w:rPr>
                  <w:color w:val="000000"/>
                  <w:szCs w:val="20"/>
                </w:rPr>
                <w:t>5.1.7 ENERGY STAR Room AC</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AE98C4" w14:textId="77777777" w:rsidR="00DA676C" w:rsidRPr="00071B06" w:rsidRDefault="00DA676C" w:rsidP="00A24242">
            <w:pPr>
              <w:spacing w:after="0"/>
              <w:jc w:val="center"/>
              <w:rPr>
                <w:ins w:id="1041" w:author="Samuel Dent" w:date="2015-12-03T10:34: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59276CEB" w14:textId="77777777" w:rsidR="00DA676C" w:rsidRPr="00071B06" w:rsidRDefault="00DA676C" w:rsidP="00A24242">
            <w:pPr>
              <w:spacing w:after="0"/>
              <w:jc w:val="center"/>
              <w:rPr>
                <w:ins w:id="1042" w:author="Samuel Dent" w:date="2015-12-03T10:34:00Z"/>
                <w:rFonts w:cstheme="minorHAnsi"/>
                <w:bCs/>
                <w:szCs w:val="20"/>
              </w:rPr>
            </w:pPr>
            <w:ins w:id="1043" w:author="Samuel Dent" w:date="2015-12-03T10:34: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588A6BC8" w14:textId="77777777" w:rsidR="00DA676C" w:rsidRPr="00071B06" w:rsidRDefault="00DA676C" w:rsidP="00A24242">
            <w:pPr>
              <w:spacing w:after="0"/>
              <w:jc w:val="left"/>
              <w:rPr>
                <w:ins w:id="1044" w:author="Samuel Dent" w:date="2015-12-03T10:34:00Z"/>
                <w:color w:val="000000"/>
                <w:szCs w:val="20"/>
              </w:rPr>
            </w:pPr>
            <w:ins w:id="1045" w:author="Samuel Dent" w:date="2015-12-03T10:34:00Z">
              <w:r w:rsidRPr="00071B06">
                <w:rPr>
                  <w:color w:val="000000"/>
                  <w:szCs w:val="20"/>
                </w:rPr>
                <w:t>Update of Federal Standard and ENERGY STAR specifications</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5155AD86" w14:textId="26A18440" w:rsidR="00DA676C" w:rsidRPr="00071B06" w:rsidRDefault="00384AA8" w:rsidP="00A24242">
            <w:pPr>
              <w:spacing w:after="0"/>
              <w:jc w:val="center"/>
              <w:rPr>
                <w:ins w:id="1046" w:author="Samuel Dent" w:date="2015-12-03T10:34:00Z"/>
                <w:rFonts w:cstheme="minorHAnsi"/>
                <w:bCs/>
                <w:szCs w:val="20"/>
              </w:rPr>
            </w:pPr>
            <w:ins w:id="1047" w:author="Samuel Dent" w:date="2015-12-17T09:14:00Z">
              <w:r>
                <w:rPr>
                  <w:rFonts w:cstheme="minorHAnsi"/>
                  <w:bCs/>
                  <w:szCs w:val="20"/>
                </w:rPr>
                <w:t>Dependent on application</w:t>
              </w:r>
            </w:ins>
          </w:p>
        </w:tc>
      </w:tr>
      <w:tr w:rsidR="00DA676C" w:rsidRPr="00071B06" w14:paraId="5F617B52" w14:textId="77777777" w:rsidTr="00384AA8">
        <w:trPr>
          <w:trHeight w:val="495"/>
          <w:jc w:val="center"/>
          <w:ins w:id="1048"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54C063" w14:textId="77777777" w:rsidR="00DA676C" w:rsidRPr="00071B06" w:rsidRDefault="00DA676C" w:rsidP="00A24242">
            <w:pPr>
              <w:spacing w:after="0"/>
              <w:jc w:val="center"/>
              <w:rPr>
                <w:ins w:id="1049" w:author="Samuel Dent" w:date="2015-12-03T08:56:00Z"/>
                <w:rFonts w:cstheme="minorHAnsi"/>
                <w:bCs/>
                <w:szCs w:val="20"/>
              </w:rPr>
            </w:pPr>
            <w:ins w:id="1050" w:author="Samuel Dent" w:date="2015-12-03T09:09: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655055" w14:textId="77777777" w:rsidR="00DA676C" w:rsidRPr="00071B06" w:rsidRDefault="00DA676C" w:rsidP="00A24242">
            <w:pPr>
              <w:spacing w:after="0"/>
              <w:jc w:val="center"/>
              <w:rPr>
                <w:ins w:id="1051" w:author="Samuel Dent" w:date="2015-12-03T08:56:00Z"/>
                <w:rFonts w:cstheme="minorHAnsi"/>
                <w:bCs/>
                <w:szCs w:val="20"/>
              </w:rPr>
            </w:pPr>
            <w:ins w:id="1052" w:author="Samuel Dent" w:date="2015-12-03T09:27:00Z">
              <w:r w:rsidRPr="00071B06">
                <w:rPr>
                  <w:rFonts w:cstheme="minorHAnsi"/>
                  <w:bCs/>
                  <w:szCs w:val="20"/>
                </w:rPr>
                <w:t>Appliances</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C7B9D2" w14:textId="77777777" w:rsidR="00DA676C" w:rsidRPr="00071B06" w:rsidRDefault="00DA676C" w:rsidP="00A24242">
            <w:pPr>
              <w:spacing w:after="0"/>
              <w:jc w:val="center"/>
              <w:rPr>
                <w:ins w:id="1053" w:author="Samuel Dent" w:date="2015-12-03T08:56:00Z"/>
                <w:rFonts w:cstheme="minorHAnsi"/>
                <w:bCs/>
                <w:szCs w:val="20"/>
              </w:rPr>
            </w:pPr>
            <w:ins w:id="1054" w:author="Samuel Dent" w:date="2015-12-03T09:01:00Z">
              <w:r w:rsidRPr="00071B06">
                <w:rPr>
                  <w:color w:val="000000"/>
                  <w:szCs w:val="20"/>
                </w:rPr>
                <w:t>5.1.8 Refrigerator and Freezer Recycling</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30B1AF" w14:textId="77777777" w:rsidR="00DA676C" w:rsidRPr="00071B06" w:rsidRDefault="00DA676C" w:rsidP="00A24242">
            <w:pPr>
              <w:spacing w:after="0"/>
              <w:jc w:val="center"/>
              <w:rPr>
                <w:ins w:id="1055" w:author="Samuel Dent" w:date="2015-12-03T08:56: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2D1D8548" w14:textId="77777777" w:rsidR="00DA676C" w:rsidRPr="00071B06" w:rsidRDefault="00DA676C" w:rsidP="00A24242">
            <w:pPr>
              <w:spacing w:after="0"/>
              <w:jc w:val="center"/>
              <w:rPr>
                <w:ins w:id="1056" w:author="Samuel Dent" w:date="2015-12-03T08:56:00Z"/>
                <w:rFonts w:cstheme="minorHAnsi"/>
                <w:bCs/>
                <w:szCs w:val="20"/>
              </w:rPr>
            </w:pPr>
            <w:ins w:id="1057" w:author="Samuel Dent" w:date="2015-12-03T09:18: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608ED4A0" w14:textId="77777777" w:rsidR="00DA676C" w:rsidRPr="00071B06" w:rsidRDefault="00DA676C" w:rsidP="00A24242">
            <w:pPr>
              <w:spacing w:after="0"/>
              <w:jc w:val="left"/>
              <w:rPr>
                <w:ins w:id="1058" w:author="Samuel Dent" w:date="2015-12-03T08:56:00Z"/>
                <w:rFonts w:cstheme="minorHAnsi"/>
                <w:bCs/>
                <w:szCs w:val="20"/>
              </w:rPr>
            </w:pPr>
            <w:ins w:id="1059" w:author="Samuel Dent" w:date="2015-12-03T08:56:00Z">
              <w:r w:rsidRPr="00071B06">
                <w:rPr>
                  <w:color w:val="000000"/>
                  <w:szCs w:val="20"/>
                </w:rPr>
                <w:t>Added customers value on lost amenity to measure cost</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627FE42D" w14:textId="5B5A4153" w:rsidR="00DA676C" w:rsidRPr="00071B06" w:rsidRDefault="00384AA8" w:rsidP="00A24242">
            <w:pPr>
              <w:spacing w:after="0"/>
              <w:jc w:val="center"/>
              <w:rPr>
                <w:ins w:id="1060" w:author="Samuel Dent" w:date="2015-12-03T08:56:00Z"/>
                <w:rFonts w:cstheme="minorHAnsi"/>
                <w:bCs/>
                <w:szCs w:val="20"/>
              </w:rPr>
            </w:pPr>
            <w:ins w:id="1061" w:author="Samuel Dent" w:date="2015-12-17T09:14:00Z">
              <w:r>
                <w:rPr>
                  <w:rFonts w:cstheme="minorHAnsi"/>
                  <w:bCs/>
                  <w:szCs w:val="20"/>
                </w:rPr>
                <w:t>None</w:t>
              </w:r>
            </w:ins>
          </w:p>
        </w:tc>
      </w:tr>
      <w:tr w:rsidR="00DA676C" w:rsidRPr="00071B06" w14:paraId="4395A1C6" w14:textId="77777777" w:rsidTr="00384AA8">
        <w:trPr>
          <w:trHeight w:val="495"/>
          <w:jc w:val="center"/>
          <w:ins w:id="1062"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C4E4FC" w14:textId="77777777" w:rsidR="00DA676C" w:rsidRPr="00071B06" w:rsidRDefault="00DA676C" w:rsidP="00A24242">
            <w:pPr>
              <w:spacing w:after="0"/>
              <w:jc w:val="center"/>
              <w:rPr>
                <w:ins w:id="1063" w:author="Samuel Dent" w:date="2015-12-03T08:56:00Z"/>
                <w:rFonts w:cstheme="minorHAnsi"/>
                <w:bCs/>
                <w:szCs w:val="20"/>
              </w:rPr>
            </w:pPr>
            <w:ins w:id="1064" w:author="Samuel Dent" w:date="2015-12-03T09:09: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917C79" w14:textId="77777777" w:rsidR="00DA676C" w:rsidRPr="00071B06" w:rsidRDefault="00DA676C" w:rsidP="00A24242">
            <w:pPr>
              <w:spacing w:after="0"/>
              <w:jc w:val="center"/>
              <w:rPr>
                <w:ins w:id="1065" w:author="Samuel Dent" w:date="2015-12-03T08:56:00Z"/>
                <w:rFonts w:cstheme="minorHAnsi"/>
                <w:bCs/>
                <w:szCs w:val="20"/>
              </w:rPr>
            </w:pPr>
            <w:ins w:id="1066" w:author="Samuel Dent" w:date="2015-12-03T09:27:00Z">
              <w:r w:rsidRPr="00071B06">
                <w:rPr>
                  <w:rFonts w:cstheme="minorHAnsi"/>
                  <w:bCs/>
                  <w:szCs w:val="20"/>
                </w:rPr>
                <w:t>Consumer Electronics</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61217F" w14:textId="77777777" w:rsidR="00DA676C" w:rsidRPr="00071B06" w:rsidRDefault="00DA676C" w:rsidP="00A24242">
            <w:pPr>
              <w:spacing w:after="0"/>
              <w:jc w:val="center"/>
              <w:rPr>
                <w:ins w:id="1067" w:author="Samuel Dent" w:date="2015-12-03T08:56:00Z"/>
                <w:rFonts w:cstheme="minorHAnsi"/>
                <w:bCs/>
                <w:szCs w:val="20"/>
              </w:rPr>
            </w:pPr>
            <w:ins w:id="1068" w:author="Samuel Dent" w:date="2015-12-03T09:01:00Z">
              <w:r w:rsidRPr="00071B06">
                <w:rPr>
                  <w:color w:val="000000"/>
                  <w:szCs w:val="20"/>
                </w:rPr>
                <w:t>5.2.1 Advanced Power Strip Tier 1</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4EE26D" w14:textId="77777777" w:rsidR="00DA676C" w:rsidRPr="00071B06" w:rsidRDefault="00DA676C" w:rsidP="00A24242">
            <w:pPr>
              <w:spacing w:after="0"/>
              <w:jc w:val="center"/>
              <w:rPr>
                <w:ins w:id="1069" w:author="Samuel Dent" w:date="2015-12-03T08:56: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0F51288C" w14:textId="77777777" w:rsidR="00DA676C" w:rsidRPr="00071B06" w:rsidRDefault="00DA676C" w:rsidP="00A24242">
            <w:pPr>
              <w:spacing w:after="0"/>
              <w:jc w:val="center"/>
              <w:rPr>
                <w:ins w:id="1070" w:author="Samuel Dent" w:date="2015-12-03T08:56:00Z"/>
                <w:rFonts w:cstheme="minorHAnsi"/>
                <w:bCs/>
                <w:szCs w:val="20"/>
              </w:rPr>
            </w:pPr>
            <w:ins w:id="1071" w:author="Samuel Dent" w:date="2015-12-03T09:18: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378D3822" w14:textId="77777777" w:rsidR="00DA676C" w:rsidRPr="00071B06" w:rsidRDefault="00DA676C" w:rsidP="00A24242">
            <w:pPr>
              <w:spacing w:after="0"/>
              <w:jc w:val="left"/>
              <w:rPr>
                <w:ins w:id="1072" w:author="Samuel Dent" w:date="2015-12-03T08:56:00Z"/>
                <w:rFonts w:cstheme="minorHAnsi"/>
                <w:bCs/>
                <w:szCs w:val="20"/>
              </w:rPr>
            </w:pPr>
            <w:ins w:id="1073" w:author="Samuel Dent" w:date="2015-12-03T08:56:00Z">
              <w:r w:rsidRPr="00071B06">
                <w:rPr>
                  <w:color w:val="000000"/>
                  <w:szCs w:val="20"/>
                </w:rPr>
                <w:t>Changed name of existing measure (Smart Strip) as propriertary name by single manufacturer.</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3FAF4FD0" w14:textId="3088F2D5" w:rsidR="00DA676C" w:rsidRPr="00071B06" w:rsidRDefault="00384AA8" w:rsidP="00A24242">
            <w:pPr>
              <w:spacing w:after="0"/>
              <w:jc w:val="center"/>
              <w:rPr>
                <w:ins w:id="1074" w:author="Samuel Dent" w:date="2015-12-03T08:56:00Z"/>
                <w:rFonts w:cstheme="minorHAnsi"/>
                <w:bCs/>
                <w:szCs w:val="20"/>
              </w:rPr>
            </w:pPr>
            <w:ins w:id="1075" w:author="Samuel Dent" w:date="2015-12-17T09:14:00Z">
              <w:r>
                <w:rPr>
                  <w:rFonts w:cstheme="minorHAnsi"/>
                  <w:bCs/>
                  <w:szCs w:val="20"/>
                </w:rPr>
                <w:t>None</w:t>
              </w:r>
            </w:ins>
          </w:p>
        </w:tc>
      </w:tr>
      <w:tr w:rsidR="00DA676C" w:rsidRPr="00071B06" w14:paraId="27471CF1" w14:textId="77777777" w:rsidTr="00384AA8">
        <w:trPr>
          <w:trHeight w:val="495"/>
          <w:jc w:val="center"/>
          <w:ins w:id="1076" w:author="Samuel Dent" w:date="2015-12-03T10:41: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6C0025" w14:textId="77777777" w:rsidR="00DA676C" w:rsidRPr="00071B06" w:rsidRDefault="00DA676C" w:rsidP="00A24242">
            <w:pPr>
              <w:spacing w:after="0"/>
              <w:jc w:val="center"/>
              <w:rPr>
                <w:ins w:id="1077" w:author="Samuel Dent" w:date="2015-12-03T10:41:00Z"/>
                <w:rFonts w:cstheme="minorHAnsi"/>
                <w:bCs/>
                <w:szCs w:val="20"/>
              </w:rPr>
            </w:pPr>
            <w:ins w:id="1078" w:author="Samuel Dent" w:date="2015-12-03T10:41: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4E75C3" w14:textId="77777777" w:rsidR="00DA676C" w:rsidRPr="00071B06" w:rsidRDefault="00DA676C" w:rsidP="00A24242">
            <w:pPr>
              <w:spacing w:after="0"/>
              <w:jc w:val="center"/>
              <w:rPr>
                <w:ins w:id="1079" w:author="Samuel Dent" w:date="2015-12-03T10:41:00Z"/>
                <w:rFonts w:cstheme="minorHAnsi"/>
                <w:bCs/>
                <w:szCs w:val="20"/>
              </w:rPr>
            </w:pPr>
            <w:ins w:id="1080" w:author="Samuel Dent" w:date="2015-12-03T10:41:00Z">
              <w:r w:rsidRPr="00071B06">
                <w:rPr>
                  <w:rFonts w:cstheme="minorHAnsi"/>
                  <w:bCs/>
                  <w:szCs w:val="20"/>
                </w:rPr>
                <w:t>Consumer Electronics</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08B061" w14:textId="77777777" w:rsidR="00DA676C" w:rsidRPr="00071B06" w:rsidRDefault="00DA676C" w:rsidP="00A24242">
            <w:pPr>
              <w:spacing w:after="0"/>
              <w:jc w:val="center"/>
              <w:rPr>
                <w:ins w:id="1081" w:author="Samuel Dent" w:date="2015-12-03T10:41:00Z"/>
                <w:color w:val="000000"/>
                <w:szCs w:val="20"/>
              </w:rPr>
            </w:pPr>
            <w:ins w:id="1082" w:author="Samuel Dent" w:date="2015-12-03T10:41:00Z">
              <w:r w:rsidRPr="00071B06">
                <w:rPr>
                  <w:color w:val="000000"/>
                  <w:szCs w:val="20"/>
                </w:rPr>
                <w:t xml:space="preserve">5.2.2 </w:t>
              </w:r>
            </w:ins>
            <w:ins w:id="1083" w:author="Samuel Dent" w:date="2015-12-03T10:42:00Z">
              <w:r w:rsidRPr="00071B06">
                <w:rPr>
                  <w:szCs w:val="20"/>
                </w:rPr>
                <w:t>Tier 2 Advanced Power Strips (APS) – Residential Audio Visual</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633A81" w14:textId="77777777" w:rsidR="00DA676C" w:rsidRPr="00071B06" w:rsidRDefault="00DA676C" w:rsidP="00A24242">
            <w:pPr>
              <w:spacing w:after="0"/>
              <w:jc w:val="center"/>
              <w:rPr>
                <w:ins w:id="1084" w:author="Samuel Dent" w:date="2015-12-03T10:41: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76C8225A" w14:textId="77777777" w:rsidR="00DA676C" w:rsidRPr="00071B06" w:rsidRDefault="00DA676C" w:rsidP="00A24242">
            <w:pPr>
              <w:spacing w:after="0"/>
              <w:jc w:val="center"/>
              <w:rPr>
                <w:ins w:id="1085" w:author="Samuel Dent" w:date="2015-12-03T10:41:00Z"/>
                <w:rFonts w:cstheme="minorHAnsi"/>
                <w:bCs/>
                <w:szCs w:val="20"/>
              </w:rPr>
            </w:pPr>
            <w:ins w:id="1086" w:author="Samuel Dent" w:date="2015-12-03T10:42:00Z">
              <w:r w:rsidRPr="00071B06">
                <w:rPr>
                  <w:rFonts w:cstheme="minorHAnsi"/>
                  <w:bCs/>
                  <w:szCs w:val="20"/>
                </w:rPr>
                <w:t>New</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76DADF70" w14:textId="77777777" w:rsidR="00DA676C" w:rsidRPr="00071B06" w:rsidRDefault="00DA676C" w:rsidP="00A24242">
            <w:pPr>
              <w:spacing w:after="0"/>
              <w:jc w:val="left"/>
              <w:rPr>
                <w:ins w:id="1087" w:author="Samuel Dent" w:date="2015-12-03T10:41:00Z"/>
                <w:color w:val="000000"/>
                <w:szCs w:val="20"/>
              </w:rPr>
            </w:pPr>
            <w:ins w:id="1088" w:author="Samuel Dent" w:date="2015-12-03T10:49:00Z">
              <w:r w:rsidRPr="00071B06">
                <w:rPr>
                  <w:color w:val="000000"/>
                  <w:szCs w:val="20"/>
                </w:rPr>
                <w:t>New Measure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45BAB88F" w14:textId="10D89B84" w:rsidR="00DA676C" w:rsidRPr="00071B06" w:rsidRDefault="00384AA8" w:rsidP="00A24242">
            <w:pPr>
              <w:spacing w:after="0"/>
              <w:jc w:val="center"/>
              <w:rPr>
                <w:ins w:id="1089" w:author="Samuel Dent" w:date="2015-12-03T10:41:00Z"/>
                <w:rFonts w:cstheme="minorHAnsi"/>
                <w:bCs/>
                <w:szCs w:val="20"/>
              </w:rPr>
            </w:pPr>
            <w:ins w:id="1090" w:author="Samuel Dent" w:date="2015-12-17T09:14:00Z">
              <w:r>
                <w:rPr>
                  <w:rFonts w:cstheme="minorHAnsi"/>
                  <w:bCs/>
                  <w:szCs w:val="20"/>
                </w:rPr>
                <w:t>N/A</w:t>
              </w:r>
            </w:ins>
          </w:p>
        </w:tc>
      </w:tr>
      <w:tr w:rsidR="00DA676C" w:rsidRPr="00071B06" w14:paraId="36714988" w14:textId="77777777" w:rsidTr="00384AA8">
        <w:trPr>
          <w:trHeight w:val="495"/>
          <w:jc w:val="center"/>
          <w:ins w:id="1091" w:author="Samuel Dent" w:date="2015-12-03T10:35: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2E1EF7" w14:textId="77777777" w:rsidR="00DA676C" w:rsidRPr="00071B06" w:rsidRDefault="00DA676C" w:rsidP="00A24242">
            <w:pPr>
              <w:spacing w:after="0"/>
              <w:jc w:val="center"/>
              <w:rPr>
                <w:ins w:id="1092" w:author="Samuel Dent" w:date="2015-12-03T10:35:00Z"/>
                <w:rFonts w:cstheme="minorHAnsi"/>
                <w:bCs/>
                <w:szCs w:val="20"/>
              </w:rPr>
            </w:pPr>
            <w:ins w:id="1093" w:author="Samuel Dent" w:date="2015-12-03T10:35: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66ECA1" w14:textId="77777777" w:rsidR="00DA676C" w:rsidRPr="00071B06" w:rsidRDefault="00DA676C" w:rsidP="00A24242">
            <w:pPr>
              <w:spacing w:after="0"/>
              <w:jc w:val="center"/>
              <w:rPr>
                <w:ins w:id="1094" w:author="Samuel Dent" w:date="2015-12-03T10:35:00Z"/>
                <w:rFonts w:cstheme="minorHAnsi"/>
                <w:bCs/>
                <w:szCs w:val="20"/>
              </w:rPr>
            </w:pPr>
            <w:ins w:id="1095" w:author="Samuel Dent" w:date="2015-12-03T10:35: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90C2EA" w14:textId="77777777" w:rsidR="00DA676C" w:rsidRPr="00071B06" w:rsidRDefault="00DA676C" w:rsidP="00A24242">
            <w:pPr>
              <w:spacing w:after="0"/>
              <w:jc w:val="center"/>
              <w:rPr>
                <w:ins w:id="1096" w:author="Samuel Dent" w:date="2015-12-03T10:35:00Z"/>
                <w:color w:val="000000"/>
                <w:szCs w:val="20"/>
              </w:rPr>
            </w:pPr>
            <w:ins w:id="1097" w:author="Samuel Dent" w:date="2015-12-03T10:35:00Z">
              <w:r w:rsidRPr="00071B06">
                <w:rPr>
                  <w:color w:val="000000"/>
                  <w:szCs w:val="20"/>
                </w:rPr>
                <w:t>5.3.1 Air Source Heat Pump</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92708A" w14:textId="77777777" w:rsidR="00DA676C" w:rsidRPr="00071B06" w:rsidRDefault="00DA676C" w:rsidP="00A24242">
            <w:pPr>
              <w:spacing w:after="0"/>
              <w:jc w:val="center"/>
              <w:rPr>
                <w:ins w:id="1098" w:author="Samuel Dent" w:date="2015-12-03T10:35: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09F41655" w14:textId="77777777" w:rsidR="00DA676C" w:rsidRPr="00071B06" w:rsidRDefault="00DA676C" w:rsidP="00A24242">
            <w:pPr>
              <w:spacing w:after="0"/>
              <w:jc w:val="center"/>
              <w:rPr>
                <w:ins w:id="1099" w:author="Samuel Dent" w:date="2015-12-03T10:35:00Z"/>
                <w:rFonts w:cstheme="minorHAnsi"/>
                <w:bCs/>
                <w:szCs w:val="20"/>
              </w:rPr>
            </w:pPr>
            <w:ins w:id="1100" w:author="Samuel Dent" w:date="2015-12-03T10:35: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74097731" w14:textId="77777777" w:rsidR="00DA676C" w:rsidRPr="00071B06" w:rsidRDefault="00DA676C" w:rsidP="00A24242">
            <w:pPr>
              <w:spacing w:after="0"/>
              <w:jc w:val="left"/>
              <w:rPr>
                <w:ins w:id="1101" w:author="Samuel Dent" w:date="2015-12-03T10:35:00Z"/>
                <w:color w:val="000000"/>
                <w:szCs w:val="20"/>
              </w:rPr>
            </w:pPr>
            <w:ins w:id="1102" w:author="Samuel Dent" w:date="2015-12-03T10:35:00Z">
              <w:r w:rsidRPr="00071B06">
                <w:rPr>
                  <w:color w:val="000000"/>
                  <w:szCs w:val="20"/>
                </w:rPr>
                <w:t>Clarification of Early Replacement determination.</w:t>
              </w:r>
            </w:ins>
          </w:p>
          <w:p w14:paraId="2A2E9B79" w14:textId="77777777" w:rsidR="00DA676C" w:rsidRPr="00071B06" w:rsidRDefault="00DA676C" w:rsidP="00A24242">
            <w:pPr>
              <w:spacing w:after="0"/>
              <w:jc w:val="left"/>
              <w:rPr>
                <w:ins w:id="1103" w:author="Samuel Dent" w:date="2015-12-03T10:35:00Z"/>
                <w:color w:val="000000"/>
                <w:szCs w:val="20"/>
              </w:rPr>
            </w:pPr>
            <w:ins w:id="1104" w:author="Samuel Dent" w:date="2015-12-03T10:35:00Z">
              <w:r w:rsidRPr="00071B06">
                <w:rPr>
                  <w:color w:val="000000"/>
                  <w:szCs w:val="20"/>
                </w:rPr>
                <w:lastRenderedPageBreak/>
                <w:t>Measure cost update.</w:t>
              </w:r>
            </w:ins>
          </w:p>
          <w:p w14:paraId="590F306C" w14:textId="77777777" w:rsidR="00DA676C" w:rsidRPr="00071B06" w:rsidRDefault="00DA676C" w:rsidP="00A24242">
            <w:pPr>
              <w:spacing w:after="0"/>
              <w:jc w:val="left"/>
              <w:rPr>
                <w:ins w:id="1105" w:author="Samuel Dent" w:date="2015-12-03T10:35:00Z"/>
                <w:color w:val="000000"/>
                <w:szCs w:val="20"/>
              </w:rPr>
            </w:pPr>
            <w:ins w:id="1106" w:author="Samuel Dent" w:date="2015-12-03T10:35:00Z">
              <w:r w:rsidRPr="00071B06">
                <w:rPr>
                  <w:color w:val="000000"/>
                  <w:szCs w:val="20"/>
                </w:rPr>
                <w:t>Update to CF and ELFH for multifamily homes.</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36C1734E" w14:textId="3CFC44B8" w:rsidR="00DA676C" w:rsidRPr="00071B06" w:rsidRDefault="00256657" w:rsidP="00A24242">
            <w:pPr>
              <w:spacing w:after="0"/>
              <w:jc w:val="center"/>
              <w:rPr>
                <w:ins w:id="1107" w:author="Samuel Dent" w:date="2015-12-03T10:35:00Z"/>
                <w:rFonts w:cstheme="minorHAnsi"/>
                <w:bCs/>
                <w:szCs w:val="20"/>
              </w:rPr>
            </w:pPr>
            <w:ins w:id="1108" w:author="Samuel Dent" w:date="2015-12-17T09:22:00Z">
              <w:r>
                <w:rPr>
                  <w:rFonts w:cstheme="minorHAnsi"/>
                  <w:bCs/>
                  <w:szCs w:val="20"/>
                </w:rPr>
                <w:lastRenderedPageBreak/>
                <w:t xml:space="preserve">Reduction </w:t>
              </w:r>
            </w:ins>
            <w:ins w:id="1109" w:author="Samuel Dent" w:date="2015-12-17T09:16:00Z">
              <w:r w:rsidR="00384AA8">
                <w:rPr>
                  <w:rFonts w:cstheme="minorHAnsi"/>
                  <w:bCs/>
                  <w:szCs w:val="20"/>
                </w:rPr>
                <w:t xml:space="preserve">for MF </w:t>
              </w:r>
              <w:r w:rsidR="00384AA8">
                <w:rPr>
                  <w:rFonts w:cstheme="minorHAnsi"/>
                  <w:bCs/>
                  <w:szCs w:val="20"/>
                </w:rPr>
                <w:lastRenderedPageBreak/>
                <w:t>weatherized</w:t>
              </w:r>
            </w:ins>
          </w:p>
        </w:tc>
      </w:tr>
      <w:tr w:rsidR="00384AA8" w:rsidRPr="00071B06" w14:paraId="5E99E325" w14:textId="77777777" w:rsidTr="00384AA8">
        <w:trPr>
          <w:trHeight w:val="495"/>
          <w:jc w:val="center"/>
          <w:ins w:id="1110" w:author="Samuel Dent" w:date="2015-12-17T09:17: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81003E" w14:textId="77777777" w:rsidR="00384AA8" w:rsidRPr="00071B06" w:rsidRDefault="00384AA8" w:rsidP="00A24242">
            <w:pPr>
              <w:spacing w:after="0"/>
              <w:jc w:val="center"/>
              <w:rPr>
                <w:ins w:id="1111" w:author="Samuel Dent" w:date="2015-12-17T09:17:00Z"/>
                <w:rFonts w:cstheme="minorHAnsi"/>
                <w:bCs/>
                <w:szCs w:val="20"/>
              </w:rPr>
            </w:pPr>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F33957" w14:textId="77777777" w:rsidR="00384AA8" w:rsidRPr="00071B06" w:rsidRDefault="00384AA8" w:rsidP="00A24242">
            <w:pPr>
              <w:spacing w:after="0"/>
              <w:jc w:val="center"/>
              <w:rPr>
                <w:ins w:id="1112" w:author="Samuel Dent" w:date="2015-12-17T09:17:00Z"/>
                <w:rFonts w:cstheme="minorHAnsi"/>
                <w:bCs/>
                <w:szCs w:val="20"/>
              </w:rPr>
            </w:pPr>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EBB153" w14:textId="36019166" w:rsidR="00384AA8" w:rsidRPr="00071B06" w:rsidRDefault="00384AA8" w:rsidP="00A24242">
            <w:pPr>
              <w:spacing w:after="0"/>
              <w:jc w:val="center"/>
              <w:rPr>
                <w:ins w:id="1113" w:author="Samuel Dent" w:date="2015-12-17T09:17:00Z"/>
                <w:color w:val="000000"/>
                <w:szCs w:val="20"/>
              </w:rPr>
            </w:pPr>
            <w:ins w:id="1114" w:author="Samuel Dent" w:date="2015-12-17T09:17:00Z">
              <w:r>
                <w:rPr>
                  <w:color w:val="000000"/>
                  <w:szCs w:val="20"/>
                </w:rPr>
                <w:t xml:space="preserve">5.3.2 </w:t>
              </w:r>
              <w:r>
                <w:rPr>
                  <w:color w:val="000000"/>
                </w:rPr>
                <w:t>Boiler Pipe Insulation</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FE743B" w14:textId="77777777" w:rsidR="00384AA8" w:rsidRPr="00071B06" w:rsidRDefault="00384AA8" w:rsidP="00A24242">
            <w:pPr>
              <w:spacing w:after="0"/>
              <w:jc w:val="center"/>
              <w:rPr>
                <w:ins w:id="1115" w:author="Samuel Dent" w:date="2015-12-17T09:17: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19BD9BF5" w14:textId="555DD1EC" w:rsidR="00384AA8" w:rsidRPr="00071B06" w:rsidRDefault="00384AA8" w:rsidP="00A24242">
            <w:pPr>
              <w:spacing w:after="0"/>
              <w:jc w:val="center"/>
              <w:rPr>
                <w:ins w:id="1116" w:author="Samuel Dent" w:date="2015-12-17T09:17:00Z"/>
                <w:rFonts w:cstheme="minorHAnsi"/>
                <w:bCs/>
                <w:szCs w:val="20"/>
              </w:rPr>
            </w:pPr>
            <w:ins w:id="1117" w:author="Samuel Dent" w:date="2015-12-17T09:17: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1A14B30A" w14:textId="7533C972" w:rsidR="00384AA8" w:rsidRPr="00071B06" w:rsidRDefault="00384AA8" w:rsidP="00A24242">
            <w:pPr>
              <w:spacing w:after="0"/>
              <w:jc w:val="left"/>
              <w:rPr>
                <w:ins w:id="1118" w:author="Samuel Dent" w:date="2015-12-17T09:17:00Z"/>
                <w:color w:val="000000"/>
                <w:szCs w:val="20"/>
              </w:rPr>
            </w:pPr>
            <w:ins w:id="1119" w:author="Samuel Dent" w:date="2015-12-17T09:17:00Z">
              <w:r>
                <w:rPr>
                  <w:color w:val="000000"/>
                  <w:szCs w:val="20"/>
                </w:rPr>
                <w:t>Clarification in pipe circumference with insulation calculation</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2725577B" w14:textId="5EC420FC" w:rsidR="00384AA8" w:rsidRDefault="00384AA8" w:rsidP="00A24242">
            <w:pPr>
              <w:spacing w:after="0"/>
              <w:jc w:val="center"/>
              <w:rPr>
                <w:ins w:id="1120" w:author="Samuel Dent" w:date="2015-12-17T09:17:00Z"/>
                <w:rFonts w:cstheme="minorHAnsi"/>
                <w:bCs/>
                <w:szCs w:val="20"/>
              </w:rPr>
            </w:pPr>
            <w:ins w:id="1121" w:author="Samuel Dent" w:date="2015-12-17T09:17:00Z">
              <w:r>
                <w:rPr>
                  <w:rFonts w:cstheme="minorHAnsi"/>
                  <w:bCs/>
                  <w:szCs w:val="20"/>
                </w:rPr>
                <w:t>None</w:t>
              </w:r>
            </w:ins>
          </w:p>
        </w:tc>
      </w:tr>
      <w:tr w:rsidR="00DA676C" w:rsidRPr="00071B06" w14:paraId="25C13729" w14:textId="77777777" w:rsidTr="00384AA8">
        <w:trPr>
          <w:trHeight w:val="495"/>
          <w:jc w:val="center"/>
          <w:ins w:id="1122" w:author="Samuel Dent" w:date="2015-12-03T10:35: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1ECA36" w14:textId="77777777" w:rsidR="00DA676C" w:rsidRPr="00071B06" w:rsidRDefault="00DA676C" w:rsidP="00A24242">
            <w:pPr>
              <w:spacing w:after="0"/>
              <w:jc w:val="center"/>
              <w:rPr>
                <w:ins w:id="1123" w:author="Samuel Dent" w:date="2015-12-03T10:35:00Z"/>
                <w:rFonts w:cstheme="minorHAnsi"/>
                <w:bCs/>
                <w:szCs w:val="20"/>
              </w:rPr>
            </w:pPr>
            <w:ins w:id="1124" w:author="Samuel Dent" w:date="2015-12-03T10:35: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40515C" w14:textId="77777777" w:rsidR="00DA676C" w:rsidRPr="00071B06" w:rsidRDefault="00DA676C" w:rsidP="00A24242">
            <w:pPr>
              <w:spacing w:after="0"/>
              <w:jc w:val="center"/>
              <w:rPr>
                <w:ins w:id="1125" w:author="Samuel Dent" w:date="2015-12-03T10:35:00Z"/>
                <w:rFonts w:cstheme="minorHAnsi"/>
                <w:bCs/>
                <w:szCs w:val="20"/>
              </w:rPr>
            </w:pPr>
            <w:ins w:id="1126" w:author="Samuel Dent" w:date="2015-12-03T10:35: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7E04CD" w14:textId="77777777" w:rsidR="00DA676C" w:rsidRPr="00071B06" w:rsidRDefault="00DA676C" w:rsidP="00A24242">
            <w:pPr>
              <w:spacing w:after="0"/>
              <w:jc w:val="center"/>
              <w:rPr>
                <w:ins w:id="1127" w:author="Samuel Dent" w:date="2015-12-03T10:35:00Z"/>
                <w:color w:val="000000"/>
                <w:szCs w:val="20"/>
              </w:rPr>
            </w:pPr>
            <w:ins w:id="1128" w:author="Samuel Dent" w:date="2015-12-03T10:36:00Z">
              <w:r w:rsidRPr="00071B06">
                <w:rPr>
                  <w:color w:val="000000"/>
                  <w:szCs w:val="20"/>
                </w:rPr>
                <w:t>5.3.3 Central AC</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8ADFCC" w14:textId="77777777" w:rsidR="00DA676C" w:rsidRPr="00071B06" w:rsidRDefault="00DA676C" w:rsidP="00A24242">
            <w:pPr>
              <w:spacing w:after="0"/>
              <w:jc w:val="center"/>
              <w:rPr>
                <w:ins w:id="1129" w:author="Samuel Dent" w:date="2015-12-03T10:35: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3CB87F35" w14:textId="77777777" w:rsidR="00DA676C" w:rsidRPr="00071B06" w:rsidRDefault="00DA676C" w:rsidP="00A24242">
            <w:pPr>
              <w:spacing w:after="0"/>
              <w:jc w:val="center"/>
              <w:rPr>
                <w:ins w:id="1130" w:author="Samuel Dent" w:date="2015-12-03T10:35:00Z"/>
                <w:rFonts w:cstheme="minorHAnsi"/>
                <w:bCs/>
                <w:szCs w:val="20"/>
              </w:rPr>
            </w:pPr>
            <w:ins w:id="1131" w:author="Samuel Dent" w:date="2015-12-03T10:36: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0CF4F5E4" w14:textId="77777777" w:rsidR="00DA676C" w:rsidRPr="00071B06" w:rsidRDefault="00DA676C" w:rsidP="00A24242">
            <w:pPr>
              <w:spacing w:after="0"/>
              <w:jc w:val="left"/>
              <w:rPr>
                <w:ins w:id="1132" w:author="Samuel Dent" w:date="2015-12-03T10:36:00Z"/>
                <w:color w:val="000000"/>
                <w:szCs w:val="20"/>
              </w:rPr>
            </w:pPr>
            <w:ins w:id="1133" w:author="Samuel Dent" w:date="2015-12-03T10:36:00Z">
              <w:r w:rsidRPr="00071B06">
                <w:rPr>
                  <w:color w:val="000000"/>
                  <w:szCs w:val="20"/>
                </w:rPr>
                <w:t>Clarification of Early Replacement determination.</w:t>
              </w:r>
            </w:ins>
          </w:p>
          <w:p w14:paraId="2C89D2F1" w14:textId="77777777" w:rsidR="00DA676C" w:rsidRPr="00071B06" w:rsidRDefault="00DA676C" w:rsidP="00A24242">
            <w:pPr>
              <w:spacing w:after="0"/>
              <w:jc w:val="left"/>
              <w:rPr>
                <w:ins w:id="1134" w:author="Samuel Dent" w:date="2015-12-03T10:35:00Z"/>
                <w:color w:val="000000"/>
                <w:szCs w:val="20"/>
              </w:rPr>
            </w:pPr>
            <w:ins w:id="1135" w:author="Samuel Dent" w:date="2015-12-03T10:36:00Z">
              <w:r w:rsidRPr="00071B06">
                <w:rPr>
                  <w:color w:val="000000"/>
                  <w:szCs w:val="20"/>
                </w:rPr>
                <w:t>Measure cost update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3E6E3A59" w14:textId="1A4E1186" w:rsidR="00DA676C" w:rsidRPr="00071B06" w:rsidRDefault="00384AA8" w:rsidP="00A24242">
            <w:pPr>
              <w:spacing w:after="0"/>
              <w:jc w:val="center"/>
              <w:rPr>
                <w:ins w:id="1136" w:author="Samuel Dent" w:date="2015-12-03T10:35:00Z"/>
                <w:rFonts w:cstheme="minorHAnsi"/>
                <w:bCs/>
                <w:szCs w:val="20"/>
              </w:rPr>
            </w:pPr>
            <w:ins w:id="1137" w:author="Samuel Dent" w:date="2015-12-17T09:16:00Z">
              <w:r>
                <w:rPr>
                  <w:rFonts w:cstheme="minorHAnsi"/>
                  <w:bCs/>
                  <w:szCs w:val="20"/>
                </w:rPr>
                <w:t>None</w:t>
              </w:r>
            </w:ins>
          </w:p>
        </w:tc>
      </w:tr>
      <w:tr w:rsidR="00DA676C" w:rsidRPr="00071B06" w14:paraId="4C2988DB" w14:textId="77777777" w:rsidTr="00384AA8">
        <w:trPr>
          <w:trHeight w:val="495"/>
          <w:jc w:val="center"/>
          <w:ins w:id="1138"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6DD6AC" w14:textId="77777777" w:rsidR="00DA676C" w:rsidRPr="00071B06" w:rsidRDefault="00DA676C" w:rsidP="00A24242">
            <w:pPr>
              <w:spacing w:after="0"/>
              <w:jc w:val="center"/>
              <w:rPr>
                <w:ins w:id="1139" w:author="Samuel Dent" w:date="2015-12-03T08:56:00Z"/>
                <w:rFonts w:cstheme="minorHAnsi"/>
                <w:bCs/>
                <w:szCs w:val="20"/>
              </w:rPr>
            </w:pPr>
            <w:ins w:id="1140" w:author="Samuel Dent" w:date="2015-12-03T09:09: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D12F7F" w14:textId="77777777" w:rsidR="00DA676C" w:rsidRPr="00071B06" w:rsidRDefault="00DA676C" w:rsidP="00A24242">
            <w:pPr>
              <w:spacing w:after="0"/>
              <w:jc w:val="center"/>
              <w:rPr>
                <w:ins w:id="1141" w:author="Samuel Dent" w:date="2015-12-03T08:56:00Z"/>
                <w:rFonts w:cstheme="minorHAnsi"/>
                <w:bCs/>
                <w:szCs w:val="20"/>
              </w:rPr>
            </w:pPr>
            <w:ins w:id="1142" w:author="Samuel Dent" w:date="2015-12-03T09:27: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17D8A7" w14:textId="77777777" w:rsidR="00DA676C" w:rsidRPr="00071B06" w:rsidRDefault="00DA676C" w:rsidP="00A24242">
            <w:pPr>
              <w:spacing w:after="0"/>
              <w:jc w:val="center"/>
              <w:rPr>
                <w:ins w:id="1143" w:author="Samuel Dent" w:date="2015-12-03T08:56:00Z"/>
                <w:rFonts w:cstheme="minorHAnsi"/>
                <w:bCs/>
                <w:szCs w:val="20"/>
              </w:rPr>
            </w:pPr>
            <w:ins w:id="1144" w:author="Samuel Dent" w:date="2015-12-03T09:01:00Z">
              <w:r w:rsidRPr="00071B06">
                <w:rPr>
                  <w:color w:val="000000"/>
                  <w:szCs w:val="20"/>
                </w:rPr>
                <w:t>5.3.4 Duct Insulation and Sealing</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DF68E1" w14:textId="77777777" w:rsidR="00DA676C" w:rsidRPr="00071B06" w:rsidRDefault="00DA676C" w:rsidP="00A24242">
            <w:pPr>
              <w:spacing w:after="0"/>
              <w:jc w:val="center"/>
              <w:rPr>
                <w:ins w:id="1145" w:author="Samuel Dent" w:date="2015-12-03T08:56: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52C7589A" w14:textId="77777777" w:rsidR="00DA676C" w:rsidRPr="00071B06" w:rsidRDefault="00DA676C" w:rsidP="00A24242">
            <w:pPr>
              <w:spacing w:after="0"/>
              <w:jc w:val="center"/>
              <w:rPr>
                <w:ins w:id="1146" w:author="Samuel Dent" w:date="2015-12-03T08:56:00Z"/>
                <w:rFonts w:cstheme="minorHAnsi"/>
                <w:bCs/>
                <w:szCs w:val="20"/>
              </w:rPr>
            </w:pPr>
            <w:ins w:id="1147" w:author="Samuel Dent" w:date="2015-12-03T09:18: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449EF61E" w14:textId="77777777" w:rsidR="00DA676C" w:rsidRPr="00071B06" w:rsidRDefault="00DA676C" w:rsidP="00A24242">
            <w:pPr>
              <w:spacing w:after="0"/>
              <w:jc w:val="left"/>
              <w:rPr>
                <w:ins w:id="1148" w:author="Samuel Dent" w:date="2015-12-03T08:56:00Z"/>
                <w:rFonts w:cstheme="minorHAnsi"/>
                <w:bCs/>
                <w:szCs w:val="20"/>
              </w:rPr>
            </w:pPr>
            <w:ins w:id="1149" w:author="Samuel Dent" w:date="2015-12-03T08:56:00Z">
              <w:r w:rsidRPr="00071B06">
                <w:rPr>
                  <w:color w:val="000000"/>
                  <w:szCs w:val="20"/>
                </w:rPr>
                <w:t>Added semi-conditioned space savings by use of Thermal Regain Factor.</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2154C580" w14:textId="6C36E193" w:rsidR="00DA676C" w:rsidRPr="00071B06" w:rsidRDefault="00384AA8" w:rsidP="00A24242">
            <w:pPr>
              <w:spacing w:after="0"/>
              <w:jc w:val="center"/>
              <w:rPr>
                <w:ins w:id="1150" w:author="Samuel Dent" w:date="2015-12-03T08:56:00Z"/>
                <w:rFonts w:cstheme="minorHAnsi"/>
                <w:bCs/>
                <w:szCs w:val="20"/>
              </w:rPr>
            </w:pPr>
            <w:ins w:id="1151" w:author="Samuel Dent" w:date="2015-12-17T09:16:00Z">
              <w:r>
                <w:rPr>
                  <w:rFonts w:cstheme="minorHAnsi"/>
                  <w:bCs/>
                  <w:szCs w:val="20"/>
                </w:rPr>
                <w:t>None</w:t>
              </w:r>
            </w:ins>
          </w:p>
        </w:tc>
      </w:tr>
      <w:tr w:rsidR="00DA676C" w:rsidRPr="00071B06" w14:paraId="1E6B2344" w14:textId="77777777" w:rsidTr="00384AA8">
        <w:trPr>
          <w:trHeight w:val="495"/>
          <w:jc w:val="center"/>
          <w:ins w:id="1152" w:author="Samuel Dent" w:date="2015-12-03T10:3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740CBA" w14:textId="77777777" w:rsidR="00DA676C" w:rsidRPr="00071B06" w:rsidRDefault="00DA676C" w:rsidP="00A24242">
            <w:pPr>
              <w:spacing w:after="0"/>
              <w:jc w:val="center"/>
              <w:rPr>
                <w:ins w:id="1153" w:author="Samuel Dent" w:date="2015-12-03T10:36:00Z"/>
                <w:rFonts w:cstheme="minorHAnsi"/>
                <w:bCs/>
                <w:szCs w:val="20"/>
              </w:rPr>
            </w:pPr>
            <w:ins w:id="1154" w:author="Samuel Dent" w:date="2015-12-03T10:36: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192D3D" w14:textId="77777777" w:rsidR="00DA676C" w:rsidRPr="00071B06" w:rsidRDefault="00DA676C" w:rsidP="00A24242">
            <w:pPr>
              <w:spacing w:after="0"/>
              <w:jc w:val="center"/>
              <w:rPr>
                <w:ins w:id="1155" w:author="Samuel Dent" w:date="2015-12-03T10:36:00Z"/>
                <w:rFonts w:cstheme="minorHAnsi"/>
                <w:bCs/>
                <w:szCs w:val="20"/>
              </w:rPr>
            </w:pPr>
            <w:ins w:id="1156" w:author="Samuel Dent" w:date="2015-12-03T10:36: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E945C3" w14:textId="77777777" w:rsidR="00DA676C" w:rsidRPr="00071B06" w:rsidRDefault="00DA676C" w:rsidP="00A24242">
            <w:pPr>
              <w:spacing w:after="0"/>
              <w:jc w:val="center"/>
              <w:rPr>
                <w:ins w:id="1157" w:author="Samuel Dent" w:date="2015-12-03T10:36:00Z"/>
                <w:color w:val="000000"/>
                <w:szCs w:val="20"/>
              </w:rPr>
            </w:pPr>
            <w:ins w:id="1158" w:author="Samuel Dent" w:date="2015-12-03T10:36:00Z">
              <w:r w:rsidRPr="00071B06">
                <w:rPr>
                  <w:color w:val="000000"/>
                  <w:szCs w:val="20"/>
                </w:rPr>
                <w:t>5.3.6 Gas High Efficiency Boiler</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264A6A" w14:textId="77777777" w:rsidR="00DA676C" w:rsidRPr="00071B06" w:rsidRDefault="00DA676C" w:rsidP="00A24242">
            <w:pPr>
              <w:spacing w:after="0"/>
              <w:jc w:val="center"/>
              <w:rPr>
                <w:ins w:id="1159" w:author="Samuel Dent" w:date="2015-12-03T10:36: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7301B905" w14:textId="77777777" w:rsidR="00DA676C" w:rsidRPr="00071B06" w:rsidRDefault="00DA676C" w:rsidP="00A24242">
            <w:pPr>
              <w:spacing w:after="0"/>
              <w:jc w:val="center"/>
              <w:rPr>
                <w:ins w:id="1160" w:author="Samuel Dent" w:date="2015-12-03T10:36:00Z"/>
                <w:rFonts w:cstheme="minorHAnsi"/>
                <w:bCs/>
                <w:szCs w:val="20"/>
              </w:rPr>
            </w:pPr>
            <w:ins w:id="1161" w:author="Samuel Dent" w:date="2015-12-03T10:36: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779B1E9B" w14:textId="77777777" w:rsidR="00DA676C" w:rsidRDefault="00DA676C" w:rsidP="00A24242">
            <w:pPr>
              <w:spacing w:after="0"/>
              <w:jc w:val="left"/>
              <w:rPr>
                <w:ins w:id="1162" w:author="Samuel Dent" w:date="2015-12-17T09:18:00Z"/>
                <w:color w:val="000000"/>
                <w:szCs w:val="20"/>
              </w:rPr>
            </w:pPr>
            <w:ins w:id="1163" w:author="Samuel Dent" w:date="2015-12-03T10:36:00Z">
              <w:r w:rsidRPr="00071B06">
                <w:rPr>
                  <w:color w:val="000000"/>
                  <w:szCs w:val="20"/>
                </w:rPr>
                <w:t>Clarification of Early Replacement determination</w:t>
              </w:r>
            </w:ins>
          </w:p>
          <w:p w14:paraId="2423DFF7" w14:textId="14F2083D" w:rsidR="00384AA8" w:rsidRPr="00071B06" w:rsidRDefault="00384AA8" w:rsidP="00A24242">
            <w:pPr>
              <w:spacing w:after="0"/>
              <w:jc w:val="left"/>
              <w:rPr>
                <w:ins w:id="1164" w:author="Samuel Dent" w:date="2015-12-03T10:36:00Z"/>
                <w:color w:val="000000"/>
                <w:szCs w:val="20"/>
              </w:rPr>
            </w:pPr>
            <w:ins w:id="1165" w:author="Samuel Dent" w:date="2015-12-17T09:18:00Z">
              <w:r w:rsidRPr="009F04CE">
                <w:rPr>
                  <w:color w:val="FF0000"/>
                </w:rPr>
                <w:t>Addition of HF in algorithm</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0F53D6FB" w14:textId="19F81E5B" w:rsidR="00DA676C" w:rsidRPr="00071B06" w:rsidRDefault="00384AA8" w:rsidP="00A24242">
            <w:pPr>
              <w:spacing w:after="0"/>
              <w:jc w:val="center"/>
              <w:rPr>
                <w:ins w:id="1166" w:author="Samuel Dent" w:date="2015-12-03T10:36:00Z"/>
                <w:rFonts w:cstheme="minorHAnsi"/>
                <w:bCs/>
                <w:szCs w:val="20"/>
              </w:rPr>
            </w:pPr>
            <w:ins w:id="1167" w:author="Samuel Dent" w:date="2015-12-17T09:18:00Z">
              <w:r>
                <w:rPr>
                  <w:rFonts w:cstheme="minorHAnsi"/>
                  <w:bCs/>
                  <w:szCs w:val="20"/>
                </w:rPr>
                <w:t>Reduction for MF</w:t>
              </w:r>
            </w:ins>
          </w:p>
        </w:tc>
      </w:tr>
      <w:tr w:rsidR="00DA676C" w:rsidRPr="00071B06" w14:paraId="25EA467C" w14:textId="77777777" w:rsidTr="00384AA8">
        <w:trPr>
          <w:trHeight w:val="495"/>
          <w:jc w:val="center"/>
          <w:ins w:id="1168" w:author="Samuel Dent" w:date="2015-12-03T10:3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34B781" w14:textId="77777777" w:rsidR="00DA676C" w:rsidRPr="00071B06" w:rsidRDefault="00DA676C" w:rsidP="00A24242">
            <w:pPr>
              <w:spacing w:after="0"/>
              <w:jc w:val="center"/>
              <w:rPr>
                <w:ins w:id="1169" w:author="Samuel Dent" w:date="2015-12-03T10:36:00Z"/>
                <w:rFonts w:cstheme="minorHAnsi"/>
                <w:bCs/>
                <w:szCs w:val="20"/>
              </w:rPr>
            </w:pPr>
            <w:ins w:id="1170" w:author="Samuel Dent" w:date="2015-12-03T10:36: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70947F" w14:textId="77777777" w:rsidR="00DA676C" w:rsidRPr="00071B06" w:rsidRDefault="00DA676C" w:rsidP="00A24242">
            <w:pPr>
              <w:spacing w:after="0"/>
              <w:jc w:val="center"/>
              <w:rPr>
                <w:ins w:id="1171" w:author="Samuel Dent" w:date="2015-12-03T10:36:00Z"/>
                <w:rFonts w:cstheme="minorHAnsi"/>
                <w:bCs/>
                <w:szCs w:val="20"/>
              </w:rPr>
            </w:pPr>
            <w:ins w:id="1172" w:author="Samuel Dent" w:date="2015-12-03T10:36: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FDB4AA" w14:textId="77777777" w:rsidR="00DA676C" w:rsidRPr="00071B06" w:rsidRDefault="00DA676C" w:rsidP="00A24242">
            <w:pPr>
              <w:spacing w:after="0"/>
              <w:jc w:val="center"/>
              <w:rPr>
                <w:ins w:id="1173" w:author="Samuel Dent" w:date="2015-12-03T10:36:00Z"/>
                <w:color w:val="000000"/>
                <w:szCs w:val="20"/>
              </w:rPr>
            </w:pPr>
            <w:ins w:id="1174" w:author="Samuel Dent" w:date="2015-12-03T10:36:00Z">
              <w:r w:rsidRPr="00071B06">
                <w:rPr>
                  <w:color w:val="000000"/>
                  <w:szCs w:val="20"/>
                </w:rPr>
                <w:t>5.3.</w:t>
              </w:r>
            </w:ins>
            <w:ins w:id="1175" w:author="Samuel Dent" w:date="2015-12-03T10:37:00Z">
              <w:r w:rsidRPr="00071B06">
                <w:rPr>
                  <w:color w:val="000000"/>
                  <w:szCs w:val="20"/>
                </w:rPr>
                <w:t>7</w:t>
              </w:r>
            </w:ins>
            <w:ins w:id="1176" w:author="Samuel Dent" w:date="2015-12-03T10:36:00Z">
              <w:r w:rsidRPr="00071B06">
                <w:rPr>
                  <w:color w:val="000000"/>
                  <w:szCs w:val="20"/>
                </w:rPr>
                <w:t xml:space="preserve"> Gas High Efficiency </w:t>
              </w:r>
            </w:ins>
            <w:ins w:id="1177" w:author="Samuel Dent" w:date="2015-12-03T10:37:00Z">
              <w:r w:rsidRPr="00071B06">
                <w:rPr>
                  <w:color w:val="000000"/>
                  <w:szCs w:val="20"/>
                </w:rPr>
                <w:t>Furnace</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08A039" w14:textId="77777777" w:rsidR="00DA676C" w:rsidRPr="00071B06" w:rsidRDefault="00DA676C" w:rsidP="00A24242">
            <w:pPr>
              <w:spacing w:after="0"/>
              <w:jc w:val="center"/>
              <w:rPr>
                <w:ins w:id="1178" w:author="Samuel Dent" w:date="2015-12-03T10:36: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4AF7629A" w14:textId="77777777" w:rsidR="00DA676C" w:rsidRPr="00071B06" w:rsidRDefault="00DA676C" w:rsidP="00A24242">
            <w:pPr>
              <w:spacing w:after="0"/>
              <w:jc w:val="center"/>
              <w:rPr>
                <w:ins w:id="1179" w:author="Samuel Dent" w:date="2015-12-03T10:36:00Z"/>
                <w:rFonts w:cstheme="minorHAnsi"/>
                <w:bCs/>
                <w:szCs w:val="20"/>
              </w:rPr>
            </w:pPr>
            <w:ins w:id="1180" w:author="Samuel Dent" w:date="2015-12-03T10:36: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5C93CECD" w14:textId="77777777" w:rsidR="00DA676C" w:rsidRDefault="00DA676C" w:rsidP="00A24242">
            <w:pPr>
              <w:spacing w:after="0"/>
              <w:jc w:val="left"/>
              <w:rPr>
                <w:ins w:id="1181" w:author="Samuel Dent" w:date="2015-12-17T09:17:00Z"/>
                <w:color w:val="000000"/>
                <w:szCs w:val="20"/>
              </w:rPr>
            </w:pPr>
            <w:ins w:id="1182" w:author="Samuel Dent" w:date="2015-12-03T10:36:00Z">
              <w:r w:rsidRPr="00071B06">
                <w:rPr>
                  <w:color w:val="000000"/>
                  <w:szCs w:val="20"/>
                </w:rPr>
                <w:t>Clarification of Early Replacement determination</w:t>
              </w:r>
            </w:ins>
          </w:p>
          <w:p w14:paraId="0F8E9B1E" w14:textId="2D7188D5" w:rsidR="00384AA8" w:rsidRPr="00071B06" w:rsidRDefault="00384AA8" w:rsidP="00A24242">
            <w:pPr>
              <w:spacing w:after="0"/>
              <w:jc w:val="left"/>
              <w:rPr>
                <w:ins w:id="1183" w:author="Samuel Dent" w:date="2015-12-03T10:36:00Z"/>
                <w:color w:val="000000"/>
                <w:szCs w:val="20"/>
              </w:rPr>
            </w:pPr>
            <w:ins w:id="1184" w:author="Samuel Dent" w:date="2015-12-17T09:17:00Z">
              <w:r w:rsidRPr="009F04CE">
                <w:rPr>
                  <w:color w:val="FF0000"/>
                </w:rPr>
                <w:t>Addition of HF in algorithm</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6CE19A53" w14:textId="012FE1AF" w:rsidR="00DA676C" w:rsidRPr="00071B06" w:rsidRDefault="00384AA8" w:rsidP="00A24242">
            <w:pPr>
              <w:spacing w:after="0"/>
              <w:jc w:val="center"/>
              <w:rPr>
                <w:ins w:id="1185" w:author="Samuel Dent" w:date="2015-12-03T10:36:00Z"/>
                <w:rFonts w:cstheme="minorHAnsi"/>
                <w:bCs/>
                <w:szCs w:val="20"/>
              </w:rPr>
            </w:pPr>
            <w:ins w:id="1186" w:author="Samuel Dent" w:date="2015-12-17T09:17:00Z">
              <w:r>
                <w:rPr>
                  <w:rFonts w:cstheme="minorHAnsi"/>
                  <w:bCs/>
                  <w:szCs w:val="20"/>
                </w:rPr>
                <w:t>None</w:t>
              </w:r>
            </w:ins>
          </w:p>
        </w:tc>
      </w:tr>
      <w:tr w:rsidR="00DA676C" w:rsidRPr="00071B06" w14:paraId="1A17280F" w14:textId="77777777" w:rsidTr="00384AA8">
        <w:trPr>
          <w:trHeight w:val="495"/>
          <w:jc w:val="center"/>
          <w:ins w:id="1187"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9EBEEB" w14:textId="77777777" w:rsidR="00DA676C" w:rsidRPr="00071B06" w:rsidRDefault="00DA676C" w:rsidP="00A24242">
            <w:pPr>
              <w:spacing w:after="0"/>
              <w:jc w:val="center"/>
              <w:rPr>
                <w:ins w:id="1188" w:author="Samuel Dent" w:date="2015-12-03T08:56:00Z"/>
                <w:rFonts w:cstheme="minorHAnsi"/>
                <w:bCs/>
                <w:szCs w:val="20"/>
              </w:rPr>
            </w:pPr>
            <w:ins w:id="1189" w:author="Samuel Dent" w:date="2015-12-03T09:09: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0EF5DF" w14:textId="77777777" w:rsidR="00DA676C" w:rsidRPr="00071B06" w:rsidRDefault="00DA676C" w:rsidP="00A24242">
            <w:pPr>
              <w:spacing w:after="0"/>
              <w:jc w:val="center"/>
              <w:rPr>
                <w:ins w:id="1190" w:author="Samuel Dent" w:date="2015-12-03T08:56:00Z"/>
                <w:rFonts w:cstheme="minorHAnsi"/>
                <w:bCs/>
                <w:szCs w:val="20"/>
              </w:rPr>
            </w:pPr>
            <w:ins w:id="1191" w:author="Samuel Dent" w:date="2015-12-03T09:27: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FB1DD7" w14:textId="77777777" w:rsidR="00DA676C" w:rsidRPr="00071B06" w:rsidRDefault="00DA676C" w:rsidP="00A24242">
            <w:pPr>
              <w:spacing w:after="0"/>
              <w:jc w:val="center"/>
              <w:rPr>
                <w:ins w:id="1192" w:author="Samuel Dent" w:date="2015-12-03T08:56:00Z"/>
                <w:rFonts w:cstheme="minorHAnsi"/>
                <w:bCs/>
                <w:szCs w:val="20"/>
              </w:rPr>
            </w:pPr>
            <w:ins w:id="1193" w:author="Samuel Dent" w:date="2015-12-03T09:01:00Z">
              <w:r w:rsidRPr="00071B06">
                <w:rPr>
                  <w:color w:val="000000"/>
                  <w:szCs w:val="20"/>
                </w:rPr>
                <w:t>5.3.8 Ground Source Heat Pump</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B492ED" w14:textId="77777777" w:rsidR="00DA676C" w:rsidRPr="00071B06" w:rsidRDefault="00DA676C" w:rsidP="00A24242">
            <w:pPr>
              <w:spacing w:after="0"/>
              <w:jc w:val="center"/>
              <w:rPr>
                <w:ins w:id="1194" w:author="Samuel Dent" w:date="2015-12-03T08:56: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5E75756C" w14:textId="77777777" w:rsidR="00DA676C" w:rsidRPr="00071B06" w:rsidRDefault="00DA676C" w:rsidP="00A24242">
            <w:pPr>
              <w:spacing w:after="0"/>
              <w:jc w:val="center"/>
              <w:rPr>
                <w:ins w:id="1195" w:author="Samuel Dent" w:date="2015-12-03T08:56:00Z"/>
                <w:rFonts w:cstheme="minorHAnsi"/>
                <w:bCs/>
                <w:szCs w:val="20"/>
              </w:rPr>
            </w:pPr>
            <w:ins w:id="1196" w:author="Samuel Dent" w:date="2015-12-03T09:18: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5B269C94" w14:textId="77777777" w:rsidR="00DA676C" w:rsidRPr="00071B06" w:rsidRDefault="00DA676C" w:rsidP="00A24242">
            <w:pPr>
              <w:spacing w:after="0"/>
              <w:jc w:val="left"/>
              <w:rPr>
                <w:ins w:id="1197" w:author="Samuel Dent" w:date="2015-12-03T10:37:00Z"/>
                <w:color w:val="000000"/>
                <w:szCs w:val="20"/>
              </w:rPr>
            </w:pPr>
            <w:ins w:id="1198" w:author="Samuel Dent" w:date="2015-12-03T08:56:00Z">
              <w:r w:rsidRPr="00071B06">
                <w:rPr>
                  <w:color w:val="000000"/>
                  <w:szCs w:val="20"/>
                </w:rPr>
                <w:t>Updated DeOreo reference.</w:t>
              </w:r>
            </w:ins>
          </w:p>
          <w:p w14:paraId="7351CCA1" w14:textId="77777777" w:rsidR="00DA676C" w:rsidRPr="00071B06" w:rsidRDefault="00DA676C" w:rsidP="00A24242">
            <w:pPr>
              <w:spacing w:after="0"/>
              <w:jc w:val="left"/>
              <w:rPr>
                <w:ins w:id="1199" w:author="Samuel Dent" w:date="2015-12-03T08:56:00Z"/>
                <w:rFonts w:cstheme="minorHAnsi"/>
                <w:bCs/>
                <w:szCs w:val="20"/>
              </w:rPr>
            </w:pPr>
            <w:ins w:id="1200" w:author="Samuel Dent" w:date="2015-12-03T10:37:00Z">
              <w:r w:rsidRPr="00071B06">
                <w:rPr>
                  <w:color w:val="000000"/>
                  <w:szCs w:val="20"/>
                </w:rPr>
                <w:t>Clarification of Early Replacement determination.</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242427CA" w14:textId="35E77C96" w:rsidR="00DA676C" w:rsidRPr="00071B06" w:rsidRDefault="00384AA8" w:rsidP="00A24242">
            <w:pPr>
              <w:spacing w:after="0"/>
              <w:jc w:val="center"/>
              <w:rPr>
                <w:ins w:id="1201" w:author="Samuel Dent" w:date="2015-12-03T08:56:00Z"/>
                <w:rFonts w:cstheme="minorHAnsi"/>
                <w:bCs/>
                <w:szCs w:val="20"/>
              </w:rPr>
            </w:pPr>
            <w:ins w:id="1202" w:author="Samuel Dent" w:date="2015-12-17T09:18:00Z">
              <w:r>
                <w:rPr>
                  <w:rFonts w:cstheme="minorHAnsi"/>
                  <w:bCs/>
                  <w:szCs w:val="20"/>
                </w:rPr>
                <w:t>None</w:t>
              </w:r>
            </w:ins>
          </w:p>
        </w:tc>
      </w:tr>
      <w:tr w:rsidR="00384AA8" w:rsidRPr="00071B06" w14:paraId="57A3CE44" w14:textId="77777777" w:rsidTr="00384AA8">
        <w:trPr>
          <w:trHeight w:val="495"/>
          <w:jc w:val="center"/>
          <w:ins w:id="1203" w:author="Samuel Dent" w:date="2015-12-17T09:18: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71B9AE" w14:textId="77777777" w:rsidR="00384AA8" w:rsidRPr="00071B06" w:rsidRDefault="00384AA8" w:rsidP="00A24242">
            <w:pPr>
              <w:spacing w:after="0"/>
              <w:jc w:val="center"/>
              <w:rPr>
                <w:ins w:id="1204" w:author="Samuel Dent" w:date="2015-12-17T09:18:00Z"/>
                <w:rFonts w:cstheme="minorHAnsi"/>
                <w:bCs/>
                <w:szCs w:val="20"/>
              </w:rPr>
            </w:pPr>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ED32EA" w14:textId="77777777" w:rsidR="00384AA8" w:rsidRPr="00071B06" w:rsidRDefault="00384AA8" w:rsidP="00A24242">
            <w:pPr>
              <w:spacing w:after="0"/>
              <w:jc w:val="center"/>
              <w:rPr>
                <w:ins w:id="1205" w:author="Samuel Dent" w:date="2015-12-17T09:18:00Z"/>
                <w:rFonts w:cstheme="minorHAnsi"/>
                <w:bCs/>
                <w:szCs w:val="20"/>
              </w:rPr>
            </w:pPr>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C6E14C" w14:textId="422CF72C" w:rsidR="00384AA8" w:rsidRPr="00071B06" w:rsidRDefault="00384AA8" w:rsidP="00A24242">
            <w:pPr>
              <w:spacing w:after="0"/>
              <w:jc w:val="center"/>
              <w:rPr>
                <w:ins w:id="1206" w:author="Samuel Dent" w:date="2015-12-17T09:18:00Z"/>
                <w:color w:val="000000"/>
                <w:szCs w:val="20"/>
              </w:rPr>
            </w:pPr>
            <w:ins w:id="1207" w:author="Samuel Dent" w:date="2015-12-17T09:18:00Z">
              <w:r>
                <w:rPr>
                  <w:color w:val="000000"/>
                  <w:szCs w:val="20"/>
                </w:rPr>
                <w:t>5.3.10 HVAC Tune Up</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BDF37B" w14:textId="77777777" w:rsidR="00384AA8" w:rsidRPr="00071B06" w:rsidRDefault="00384AA8" w:rsidP="00A24242">
            <w:pPr>
              <w:spacing w:after="0"/>
              <w:jc w:val="center"/>
              <w:rPr>
                <w:ins w:id="1208" w:author="Samuel Dent" w:date="2015-12-17T09:18: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53328B7A" w14:textId="52131F1C" w:rsidR="00384AA8" w:rsidRPr="00071B06" w:rsidRDefault="00384AA8" w:rsidP="00A24242">
            <w:pPr>
              <w:spacing w:after="0"/>
              <w:jc w:val="center"/>
              <w:rPr>
                <w:ins w:id="1209" w:author="Samuel Dent" w:date="2015-12-17T09:18:00Z"/>
                <w:rFonts w:cstheme="minorHAnsi"/>
                <w:bCs/>
                <w:szCs w:val="20"/>
              </w:rPr>
            </w:pPr>
            <w:ins w:id="1210" w:author="Samuel Dent" w:date="2015-12-17T09:18:00Z">
              <w:r>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67EAD76E" w14:textId="77777777" w:rsidR="00384AA8" w:rsidRPr="00384AA8" w:rsidRDefault="00384AA8">
            <w:pPr>
              <w:spacing w:after="0"/>
              <w:jc w:val="left"/>
              <w:rPr>
                <w:ins w:id="1211" w:author="Samuel Dent" w:date="2015-12-17T09:18:00Z"/>
                <w:rPrChange w:id="1212" w:author="Samuel Dent" w:date="2015-12-17T09:18:00Z">
                  <w:rPr>
                    <w:ins w:id="1213" w:author="Samuel Dent" w:date="2015-12-17T09:18:00Z"/>
                    <w:color w:val="FF0000"/>
                  </w:rPr>
                </w:rPrChange>
              </w:rPr>
              <w:pPrChange w:id="1214" w:author="Samuel Dent" w:date="2015-12-17T09:18:00Z">
                <w:pPr/>
              </w:pPrChange>
            </w:pPr>
            <w:ins w:id="1215" w:author="Samuel Dent" w:date="2015-12-17T09:18:00Z">
              <w:r w:rsidRPr="00384AA8">
                <w:rPr>
                  <w:rPrChange w:id="1216" w:author="Samuel Dent" w:date="2015-12-17T09:18:00Z">
                    <w:rPr>
                      <w:color w:val="FF0000"/>
                    </w:rPr>
                  </w:rPrChange>
                </w:rPr>
                <w:t>Fix typo of variable name.</w:t>
              </w:r>
            </w:ins>
          </w:p>
          <w:p w14:paraId="551DA056" w14:textId="37579477" w:rsidR="00384AA8" w:rsidRPr="00071B06" w:rsidRDefault="00384AA8" w:rsidP="00384AA8">
            <w:pPr>
              <w:spacing w:after="0"/>
              <w:jc w:val="left"/>
              <w:rPr>
                <w:ins w:id="1217" w:author="Samuel Dent" w:date="2015-12-17T09:18:00Z"/>
                <w:color w:val="000000"/>
                <w:szCs w:val="20"/>
              </w:rPr>
            </w:pPr>
            <w:ins w:id="1218" w:author="Samuel Dent" w:date="2015-12-17T09:18:00Z">
              <w:r w:rsidRPr="00384AA8">
                <w:rPr>
                  <w:rPrChange w:id="1219" w:author="Samuel Dent" w:date="2015-12-17T09:18:00Z">
                    <w:rPr>
                      <w:color w:val="FF0000"/>
                    </w:rPr>
                  </w:rPrChange>
                </w:rPr>
                <w:t>Adding CF</w:t>
              </w:r>
              <w:r w:rsidRPr="00384AA8">
                <w:rPr>
                  <w:vertAlign w:val="subscript"/>
                  <w:rPrChange w:id="1220" w:author="Samuel Dent" w:date="2015-12-17T09:18:00Z">
                    <w:rPr>
                      <w:color w:val="FF0000"/>
                      <w:vertAlign w:val="subscript"/>
                    </w:rPr>
                  </w:rPrChange>
                </w:rPr>
                <w:t>PJM</w:t>
              </w:r>
              <w:r w:rsidRPr="00384AA8">
                <w:rPr>
                  <w:rPrChange w:id="1221" w:author="Samuel Dent" w:date="2015-12-17T09:18:00Z">
                    <w:rPr>
                      <w:color w:val="FF0000"/>
                    </w:rPr>
                  </w:rPrChange>
                </w:rPr>
                <w:t xml:space="preserve"> for Heat Pumps</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6C9CD4FD" w14:textId="0CA35ACA" w:rsidR="00384AA8" w:rsidRPr="00071B06" w:rsidRDefault="00384AA8" w:rsidP="00A24242">
            <w:pPr>
              <w:spacing w:after="0"/>
              <w:jc w:val="center"/>
              <w:rPr>
                <w:ins w:id="1222" w:author="Samuel Dent" w:date="2015-12-17T09:18:00Z"/>
                <w:rFonts w:cstheme="minorHAnsi"/>
                <w:bCs/>
                <w:szCs w:val="20"/>
              </w:rPr>
            </w:pPr>
            <w:ins w:id="1223" w:author="Samuel Dent" w:date="2015-12-17T09:18:00Z">
              <w:r>
                <w:rPr>
                  <w:rFonts w:cstheme="minorHAnsi"/>
                  <w:bCs/>
                  <w:szCs w:val="20"/>
                </w:rPr>
                <w:t>None</w:t>
              </w:r>
            </w:ins>
          </w:p>
        </w:tc>
      </w:tr>
      <w:tr w:rsidR="00DA676C" w:rsidRPr="00071B06" w14:paraId="4CA83676" w14:textId="77777777" w:rsidTr="00384AA8">
        <w:trPr>
          <w:trHeight w:val="495"/>
          <w:jc w:val="center"/>
          <w:ins w:id="1224"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68795B" w14:textId="77777777" w:rsidR="00DA676C" w:rsidRPr="00071B06" w:rsidRDefault="00DA676C" w:rsidP="00A24242">
            <w:pPr>
              <w:spacing w:after="0"/>
              <w:jc w:val="center"/>
              <w:rPr>
                <w:ins w:id="1225" w:author="Samuel Dent" w:date="2015-12-03T08:56:00Z"/>
                <w:rFonts w:cstheme="minorHAnsi"/>
                <w:bCs/>
                <w:szCs w:val="20"/>
              </w:rPr>
            </w:pPr>
            <w:ins w:id="1226" w:author="Samuel Dent" w:date="2015-12-03T09:09: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044A7D" w14:textId="77777777" w:rsidR="00DA676C" w:rsidRPr="00071B06" w:rsidRDefault="00DA676C" w:rsidP="00A24242">
            <w:pPr>
              <w:spacing w:after="0"/>
              <w:jc w:val="center"/>
              <w:rPr>
                <w:ins w:id="1227" w:author="Samuel Dent" w:date="2015-12-03T08:56:00Z"/>
                <w:rFonts w:cstheme="minorHAnsi"/>
                <w:bCs/>
                <w:szCs w:val="20"/>
              </w:rPr>
            </w:pPr>
            <w:ins w:id="1228" w:author="Samuel Dent" w:date="2015-12-03T09:27: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AA5A42" w14:textId="77777777" w:rsidR="00DA676C" w:rsidRPr="00071B06" w:rsidRDefault="00DA676C" w:rsidP="00A24242">
            <w:pPr>
              <w:spacing w:after="0"/>
              <w:jc w:val="center"/>
              <w:rPr>
                <w:ins w:id="1229" w:author="Samuel Dent" w:date="2015-12-03T08:56:00Z"/>
                <w:rFonts w:cstheme="minorHAnsi"/>
                <w:bCs/>
                <w:szCs w:val="20"/>
              </w:rPr>
            </w:pPr>
            <w:ins w:id="1230" w:author="Samuel Dent" w:date="2015-12-03T09:01:00Z">
              <w:r w:rsidRPr="00071B06">
                <w:rPr>
                  <w:color w:val="000000"/>
                  <w:szCs w:val="20"/>
                </w:rPr>
                <w:t>5.3.12 Ductless Heat Pumps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5535F9" w14:textId="77777777" w:rsidR="00DA676C" w:rsidRPr="00071B06" w:rsidRDefault="00DA676C" w:rsidP="00A24242">
            <w:pPr>
              <w:spacing w:after="0"/>
              <w:jc w:val="center"/>
              <w:rPr>
                <w:ins w:id="1231" w:author="Samuel Dent" w:date="2015-12-03T08:56: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15045A71" w14:textId="77777777" w:rsidR="00DA676C" w:rsidRPr="00071B06" w:rsidRDefault="00DA676C" w:rsidP="00A24242">
            <w:pPr>
              <w:spacing w:after="0"/>
              <w:jc w:val="center"/>
              <w:rPr>
                <w:ins w:id="1232" w:author="Samuel Dent" w:date="2015-12-03T08:56:00Z"/>
                <w:rFonts w:cstheme="minorHAnsi"/>
                <w:bCs/>
                <w:szCs w:val="20"/>
              </w:rPr>
            </w:pPr>
            <w:ins w:id="1233" w:author="Samuel Dent" w:date="2015-12-03T09:18:00Z">
              <w:r w:rsidRPr="00071B06">
                <w:rPr>
                  <w:rFonts w:cstheme="minorHAnsi"/>
                  <w:bCs/>
                  <w:szCs w:val="20"/>
                </w:rPr>
                <w:t>Errata</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630E5161" w14:textId="084A54B5" w:rsidR="00DA676C" w:rsidRPr="00071B06" w:rsidRDefault="00DA676C" w:rsidP="00384AA8">
            <w:pPr>
              <w:spacing w:after="0"/>
              <w:jc w:val="left"/>
              <w:rPr>
                <w:ins w:id="1234" w:author="Samuel Dent" w:date="2015-12-03T08:56:00Z"/>
                <w:rFonts w:cstheme="minorHAnsi"/>
                <w:bCs/>
                <w:szCs w:val="20"/>
              </w:rPr>
            </w:pPr>
            <w:ins w:id="1235" w:author="Samuel Dent" w:date="2015-12-03T08:56:00Z">
              <w:r w:rsidRPr="00071B06">
                <w:rPr>
                  <w:color w:val="000000"/>
                  <w:szCs w:val="20"/>
                </w:rPr>
                <w:t>Removed /1000 from kW calculation since capacity is already in kBtu.</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3754D626" w14:textId="701CC5A8" w:rsidR="00DA676C" w:rsidRPr="00071B06" w:rsidRDefault="00384AA8" w:rsidP="00A24242">
            <w:pPr>
              <w:spacing w:after="0"/>
              <w:jc w:val="center"/>
              <w:rPr>
                <w:ins w:id="1236" w:author="Samuel Dent" w:date="2015-12-03T08:56:00Z"/>
                <w:rFonts w:cstheme="minorHAnsi"/>
                <w:bCs/>
                <w:szCs w:val="20"/>
              </w:rPr>
            </w:pPr>
            <w:ins w:id="1237" w:author="Samuel Dent" w:date="2015-12-17T09:19:00Z">
              <w:r>
                <w:rPr>
                  <w:rFonts w:cstheme="minorHAnsi"/>
                  <w:bCs/>
                  <w:szCs w:val="20"/>
                </w:rPr>
                <w:t>Increased kW</w:t>
              </w:r>
            </w:ins>
          </w:p>
        </w:tc>
      </w:tr>
      <w:tr w:rsidR="00DA676C" w:rsidRPr="00071B06" w14:paraId="3A2FFBC7" w14:textId="77777777" w:rsidTr="00384AA8">
        <w:trPr>
          <w:trHeight w:val="495"/>
          <w:jc w:val="center"/>
          <w:ins w:id="1238" w:author="Samuel Dent" w:date="2015-12-03T09:18: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3E31B8" w14:textId="77777777" w:rsidR="00DA676C" w:rsidRPr="00071B06" w:rsidRDefault="00DA676C" w:rsidP="00A24242">
            <w:pPr>
              <w:spacing w:after="0"/>
              <w:jc w:val="center"/>
              <w:rPr>
                <w:ins w:id="1239" w:author="Samuel Dent" w:date="2015-12-03T09:18:00Z"/>
                <w:rFonts w:cstheme="minorHAnsi"/>
                <w:bCs/>
                <w:szCs w:val="20"/>
              </w:rPr>
            </w:pPr>
            <w:ins w:id="1240" w:author="Samuel Dent" w:date="2015-12-03T10:37: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064C6B" w14:textId="77777777" w:rsidR="00DA676C" w:rsidRPr="00071B06" w:rsidRDefault="00DA676C" w:rsidP="00A24242">
            <w:pPr>
              <w:spacing w:after="0"/>
              <w:jc w:val="center"/>
              <w:rPr>
                <w:ins w:id="1241" w:author="Samuel Dent" w:date="2015-12-03T09:18:00Z"/>
                <w:rFonts w:cstheme="minorHAnsi"/>
                <w:bCs/>
                <w:szCs w:val="20"/>
              </w:rPr>
            </w:pPr>
            <w:ins w:id="1242" w:author="Samuel Dent" w:date="2015-12-03T10:37: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AE5FFD" w14:textId="77777777" w:rsidR="00DA676C" w:rsidRPr="00071B06" w:rsidRDefault="00DA676C" w:rsidP="00A24242">
            <w:pPr>
              <w:spacing w:after="0"/>
              <w:jc w:val="center"/>
              <w:rPr>
                <w:ins w:id="1243" w:author="Samuel Dent" w:date="2015-12-03T09:18:00Z"/>
                <w:color w:val="000000"/>
                <w:szCs w:val="20"/>
              </w:rPr>
            </w:pPr>
            <w:ins w:id="1244" w:author="Samuel Dent" w:date="2015-12-03T10:37:00Z">
              <w:r w:rsidRPr="00071B06">
                <w:rPr>
                  <w:color w:val="000000"/>
                  <w:szCs w:val="20"/>
                </w:rPr>
                <w:t>5.3.12 Ductless Heat Pumps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A552D0" w14:textId="77777777" w:rsidR="00DA676C" w:rsidRPr="00071B06" w:rsidRDefault="00DA676C" w:rsidP="00A24242">
            <w:pPr>
              <w:spacing w:after="0"/>
              <w:jc w:val="center"/>
              <w:rPr>
                <w:ins w:id="1245" w:author="Samuel Dent" w:date="2015-12-03T09:18: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6666D099" w14:textId="77777777" w:rsidR="00DA676C" w:rsidRPr="00071B06" w:rsidRDefault="00DA676C" w:rsidP="00A24242">
            <w:pPr>
              <w:spacing w:after="0"/>
              <w:jc w:val="center"/>
              <w:rPr>
                <w:ins w:id="1246" w:author="Samuel Dent" w:date="2015-12-03T09:18:00Z"/>
                <w:rFonts w:cstheme="minorHAnsi"/>
                <w:bCs/>
                <w:szCs w:val="20"/>
              </w:rPr>
            </w:pPr>
            <w:ins w:id="1247" w:author="Samuel Dent" w:date="2015-12-03T09:19: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115D7206" w14:textId="77777777" w:rsidR="00DA676C" w:rsidRPr="00071B06" w:rsidRDefault="00DA676C" w:rsidP="00A24242">
            <w:pPr>
              <w:spacing w:after="0"/>
              <w:jc w:val="left"/>
              <w:rPr>
                <w:ins w:id="1248" w:author="Samuel Dent" w:date="2015-12-03T10:37:00Z"/>
                <w:color w:val="000000"/>
                <w:szCs w:val="20"/>
              </w:rPr>
            </w:pPr>
            <w:ins w:id="1249" w:author="Samuel Dent" w:date="2015-12-03T10:37:00Z">
              <w:r w:rsidRPr="00071B06">
                <w:rPr>
                  <w:color w:val="000000"/>
                  <w:szCs w:val="20"/>
                </w:rPr>
                <w:t>Measure cost update.</w:t>
              </w:r>
            </w:ins>
          </w:p>
          <w:p w14:paraId="48EC0DFF" w14:textId="77777777" w:rsidR="00DA676C" w:rsidRPr="00071B06" w:rsidRDefault="00DA676C" w:rsidP="00A24242">
            <w:pPr>
              <w:spacing w:after="0"/>
              <w:jc w:val="left"/>
              <w:rPr>
                <w:ins w:id="1250" w:author="Samuel Dent" w:date="2015-12-03T10:37:00Z"/>
                <w:color w:val="000000"/>
                <w:szCs w:val="20"/>
              </w:rPr>
            </w:pPr>
            <w:ins w:id="1251" w:author="Samuel Dent" w:date="2015-12-03T10:37:00Z">
              <w:r w:rsidRPr="00071B06">
                <w:rPr>
                  <w:color w:val="000000"/>
                  <w:szCs w:val="20"/>
                </w:rPr>
                <w:t>Change of algorithm to be based on Capacity and EFLH as opposed to %displaced and annual load.</w:t>
              </w:r>
            </w:ins>
          </w:p>
          <w:p w14:paraId="22E1C3DC" w14:textId="77777777" w:rsidR="00DA676C" w:rsidRPr="00071B06" w:rsidRDefault="00DA676C" w:rsidP="00A24242">
            <w:pPr>
              <w:spacing w:after="0"/>
              <w:jc w:val="left"/>
              <w:rPr>
                <w:ins w:id="1252" w:author="Samuel Dent" w:date="2015-12-03T10:37:00Z"/>
                <w:color w:val="000000"/>
                <w:szCs w:val="20"/>
              </w:rPr>
            </w:pPr>
            <w:ins w:id="1253" w:author="Samuel Dent" w:date="2015-12-03T10:37:00Z">
              <w:r w:rsidRPr="00071B06">
                <w:rPr>
                  <w:color w:val="000000"/>
                  <w:szCs w:val="20"/>
                </w:rPr>
                <w:t>Update to CF and ELFH.</w:t>
              </w:r>
            </w:ins>
          </w:p>
          <w:p w14:paraId="4A2388B1" w14:textId="77777777" w:rsidR="00DA676C" w:rsidRPr="00071B06" w:rsidRDefault="00DA676C" w:rsidP="00A24242">
            <w:pPr>
              <w:spacing w:after="0"/>
              <w:jc w:val="left"/>
              <w:rPr>
                <w:ins w:id="1254" w:author="Samuel Dent" w:date="2015-12-03T09:18:00Z"/>
                <w:color w:val="000000"/>
                <w:szCs w:val="20"/>
              </w:rPr>
            </w:pPr>
            <w:ins w:id="1255" w:author="Samuel Dent" w:date="2015-12-03T10:37:00Z">
              <w:r w:rsidRPr="00071B06">
                <w:rPr>
                  <w:color w:val="000000"/>
                  <w:szCs w:val="20"/>
                </w:rPr>
                <w:t>Fixing existing efficiency assumptions.</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503FC9DD" w14:textId="1AD7A283" w:rsidR="00DA676C" w:rsidRPr="00071B06" w:rsidRDefault="00384AA8" w:rsidP="00A24242">
            <w:pPr>
              <w:spacing w:after="0"/>
              <w:jc w:val="center"/>
              <w:rPr>
                <w:ins w:id="1256" w:author="Samuel Dent" w:date="2015-12-03T09:18:00Z"/>
                <w:rFonts w:cstheme="minorHAnsi"/>
                <w:bCs/>
                <w:szCs w:val="20"/>
              </w:rPr>
            </w:pPr>
            <w:ins w:id="1257" w:author="Samuel Dent" w:date="2015-12-17T09:19:00Z">
              <w:r>
                <w:rPr>
                  <w:rFonts w:cstheme="minorHAnsi"/>
                  <w:bCs/>
                  <w:szCs w:val="20"/>
                </w:rPr>
                <w:t>Unknown</w:t>
              </w:r>
            </w:ins>
          </w:p>
        </w:tc>
      </w:tr>
      <w:tr w:rsidR="00DA676C" w:rsidRPr="00071B06" w14:paraId="2D63CD31" w14:textId="77777777" w:rsidTr="00384AA8">
        <w:trPr>
          <w:trHeight w:val="495"/>
          <w:jc w:val="center"/>
          <w:ins w:id="1258" w:author="Samuel Dent" w:date="2015-12-03T10:37: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DAC8A0" w14:textId="77777777" w:rsidR="00DA676C" w:rsidRPr="00071B06" w:rsidRDefault="00DA676C" w:rsidP="00A24242">
            <w:pPr>
              <w:spacing w:after="0"/>
              <w:jc w:val="center"/>
              <w:rPr>
                <w:ins w:id="1259" w:author="Samuel Dent" w:date="2015-12-03T10:37:00Z"/>
                <w:rFonts w:cstheme="minorHAnsi"/>
                <w:bCs/>
                <w:szCs w:val="20"/>
              </w:rPr>
            </w:pPr>
            <w:ins w:id="1260" w:author="Samuel Dent" w:date="2015-12-03T10:37: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4F78F8" w14:textId="77777777" w:rsidR="00DA676C" w:rsidRPr="00071B06" w:rsidRDefault="00DA676C" w:rsidP="00A24242">
            <w:pPr>
              <w:spacing w:after="0"/>
              <w:jc w:val="center"/>
              <w:rPr>
                <w:ins w:id="1261" w:author="Samuel Dent" w:date="2015-12-03T10:37:00Z"/>
                <w:rFonts w:cstheme="minorHAnsi"/>
                <w:bCs/>
                <w:szCs w:val="20"/>
              </w:rPr>
            </w:pPr>
            <w:ins w:id="1262" w:author="Samuel Dent" w:date="2015-12-03T10:37: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E08993" w14:textId="77777777" w:rsidR="00DA676C" w:rsidRPr="00071B06" w:rsidRDefault="00DA676C" w:rsidP="00A24242">
            <w:pPr>
              <w:spacing w:after="0"/>
              <w:jc w:val="center"/>
              <w:rPr>
                <w:ins w:id="1263" w:author="Samuel Dent" w:date="2015-12-03T10:37:00Z"/>
                <w:color w:val="000000"/>
                <w:szCs w:val="20"/>
              </w:rPr>
            </w:pPr>
            <w:ins w:id="1264" w:author="Samuel Dent" w:date="2015-12-03T10:38:00Z">
              <w:r w:rsidRPr="00071B06">
                <w:rPr>
                  <w:color w:val="000000"/>
                  <w:szCs w:val="20"/>
                </w:rPr>
                <w:t>5.3.13 Residential Furnace Tune-Up</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0AB12F" w14:textId="77777777" w:rsidR="00DA676C" w:rsidRPr="00071B06" w:rsidRDefault="00DA676C" w:rsidP="00A24242">
            <w:pPr>
              <w:spacing w:after="0"/>
              <w:jc w:val="center"/>
              <w:rPr>
                <w:ins w:id="1265" w:author="Samuel Dent" w:date="2015-12-03T10:37: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0E3C1751" w14:textId="77777777" w:rsidR="00DA676C" w:rsidRPr="00071B06" w:rsidRDefault="00DA676C" w:rsidP="00A24242">
            <w:pPr>
              <w:spacing w:after="0"/>
              <w:jc w:val="center"/>
              <w:rPr>
                <w:ins w:id="1266" w:author="Samuel Dent" w:date="2015-12-03T10:37:00Z"/>
                <w:rFonts w:cstheme="minorHAnsi"/>
                <w:bCs/>
                <w:szCs w:val="20"/>
              </w:rPr>
            </w:pPr>
            <w:ins w:id="1267" w:author="Samuel Dent" w:date="2015-12-03T10:38: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32573D97" w14:textId="77777777" w:rsidR="00DA676C" w:rsidRPr="00071B06" w:rsidRDefault="00DA676C" w:rsidP="00A24242">
            <w:pPr>
              <w:spacing w:after="0"/>
              <w:jc w:val="left"/>
              <w:rPr>
                <w:ins w:id="1268" w:author="Samuel Dent" w:date="2015-12-03T10:37:00Z"/>
                <w:color w:val="000000"/>
                <w:szCs w:val="20"/>
              </w:rPr>
            </w:pPr>
            <w:ins w:id="1269" w:author="Samuel Dent" w:date="2015-12-03T10:38:00Z">
              <w:r w:rsidRPr="00071B06">
                <w:rPr>
                  <w:color w:val="000000"/>
                  <w:szCs w:val="20"/>
                </w:rPr>
                <w:t>Added clarifying language on appropriate firing rates for combustion efficiency testing.</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57E2A86A" w14:textId="5D824565" w:rsidR="00DA676C" w:rsidRPr="00071B06" w:rsidRDefault="00384AA8" w:rsidP="00A24242">
            <w:pPr>
              <w:spacing w:after="0"/>
              <w:jc w:val="center"/>
              <w:rPr>
                <w:ins w:id="1270" w:author="Samuel Dent" w:date="2015-12-03T10:37:00Z"/>
                <w:rFonts w:cstheme="minorHAnsi"/>
                <w:bCs/>
                <w:szCs w:val="20"/>
              </w:rPr>
            </w:pPr>
            <w:ins w:id="1271" w:author="Samuel Dent" w:date="2015-12-17T09:19:00Z">
              <w:r>
                <w:rPr>
                  <w:rFonts w:cstheme="minorHAnsi"/>
                  <w:bCs/>
                  <w:szCs w:val="20"/>
                </w:rPr>
                <w:t>None</w:t>
              </w:r>
            </w:ins>
          </w:p>
        </w:tc>
      </w:tr>
      <w:tr w:rsidR="00DA676C" w:rsidRPr="00071B06" w14:paraId="6C37448A" w14:textId="77777777" w:rsidTr="00384AA8">
        <w:trPr>
          <w:trHeight w:val="495"/>
          <w:jc w:val="center"/>
          <w:ins w:id="1272" w:author="Samuel Dent" w:date="2015-12-03T10:38: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C38CBE" w14:textId="77777777" w:rsidR="00DA676C" w:rsidRPr="00071B06" w:rsidRDefault="00DA676C" w:rsidP="00A24242">
            <w:pPr>
              <w:spacing w:after="0"/>
              <w:jc w:val="center"/>
              <w:rPr>
                <w:ins w:id="1273" w:author="Samuel Dent" w:date="2015-12-03T10:38:00Z"/>
                <w:rFonts w:cstheme="minorHAnsi"/>
                <w:bCs/>
                <w:szCs w:val="20"/>
              </w:rPr>
            </w:pPr>
            <w:ins w:id="1274" w:author="Samuel Dent" w:date="2015-12-03T10:38: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FB3ADA" w14:textId="77777777" w:rsidR="00DA676C" w:rsidRPr="00071B06" w:rsidRDefault="00DA676C" w:rsidP="00A24242">
            <w:pPr>
              <w:spacing w:after="0"/>
              <w:jc w:val="center"/>
              <w:rPr>
                <w:ins w:id="1275" w:author="Samuel Dent" w:date="2015-12-03T10:38:00Z"/>
                <w:rFonts w:cstheme="minorHAnsi"/>
                <w:bCs/>
                <w:szCs w:val="20"/>
              </w:rPr>
            </w:pPr>
            <w:ins w:id="1276" w:author="Samuel Dent" w:date="2015-12-03T10:38:00Z">
              <w:r w:rsidRPr="00071B06">
                <w:rPr>
                  <w:rFonts w:cstheme="minorHAnsi"/>
                  <w:bCs/>
                  <w:szCs w:val="20"/>
                </w:rPr>
                <w:t>HVAC</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0D9144" w14:textId="77777777" w:rsidR="00DA676C" w:rsidRPr="00071B06" w:rsidRDefault="00DA676C" w:rsidP="00A24242">
            <w:pPr>
              <w:spacing w:after="0"/>
              <w:jc w:val="center"/>
              <w:rPr>
                <w:ins w:id="1277" w:author="Samuel Dent" w:date="2015-12-03T10:38:00Z"/>
                <w:color w:val="000000"/>
                <w:szCs w:val="20"/>
              </w:rPr>
            </w:pPr>
            <w:ins w:id="1278" w:author="Samuel Dent" w:date="2015-12-03T10:38:00Z">
              <w:r w:rsidRPr="00071B06">
                <w:rPr>
                  <w:color w:val="000000"/>
                  <w:szCs w:val="20"/>
                </w:rPr>
                <w:t>5.3.16 Smart Thermostat</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8AAFE6" w14:textId="77777777" w:rsidR="00DA676C" w:rsidRPr="00071B06" w:rsidRDefault="00DA676C" w:rsidP="00A24242">
            <w:pPr>
              <w:spacing w:after="0"/>
              <w:jc w:val="center"/>
              <w:rPr>
                <w:ins w:id="1279" w:author="Samuel Dent" w:date="2015-12-03T10:38: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138AEE5D" w14:textId="77777777" w:rsidR="00DA676C" w:rsidRPr="00071B06" w:rsidRDefault="00DA676C" w:rsidP="00A24242">
            <w:pPr>
              <w:spacing w:after="0"/>
              <w:jc w:val="center"/>
              <w:rPr>
                <w:ins w:id="1280" w:author="Samuel Dent" w:date="2015-12-03T10:38:00Z"/>
                <w:rFonts w:cstheme="minorHAnsi"/>
                <w:bCs/>
                <w:szCs w:val="20"/>
              </w:rPr>
            </w:pPr>
            <w:ins w:id="1281" w:author="Samuel Dent" w:date="2015-12-03T10:39:00Z">
              <w:r w:rsidRPr="00071B06">
                <w:rPr>
                  <w:rFonts w:cstheme="minorHAnsi"/>
                  <w:bCs/>
                  <w:szCs w:val="20"/>
                </w:rPr>
                <w:t>New</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53E71729" w14:textId="77777777" w:rsidR="00DA676C" w:rsidRPr="00071B06" w:rsidRDefault="00DA676C" w:rsidP="00A24242">
            <w:pPr>
              <w:spacing w:after="0"/>
              <w:jc w:val="left"/>
              <w:rPr>
                <w:ins w:id="1282" w:author="Samuel Dent" w:date="2015-12-03T10:38:00Z"/>
                <w:color w:val="000000"/>
                <w:szCs w:val="20"/>
              </w:rPr>
            </w:pPr>
            <w:ins w:id="1283" w:author="Samuel Dent" w:date="2015-12-03T10:49:00Z">
              <w:r w:rsidRPr="00071B06">
                <w:rPr>
                  <w:color w:val="000000"/>
                  <w:szCs w:val="20"/>
                </w:rPr>
                <w:t>New Measure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637074A2" w14:textId="1F09E5DD" w:rsidR="00DA676C" w:rsidRPr="00071B06" w:rsidRDefault="00384AA8" w:rsidP="00A24242">
            <w:pPr>
              <w:spacing w:after="0"/>
              <w:jc w:val="center"/>
              <w:rPr>
                <w:ins w:id="1284" w:author="Samuel Dent" w:date="2015-12-03T10:38:00Z"/>
                <w:rFonts w:cstheme="minorHAnsi"/>
                <w:bCs/>
                <w:szCs w:val="20"/>
              </w:rPr>
            </w:pPr>
            <w:ins w:id="1285" w:author="Samuel Dent" w:date="2015-12-17T09:19:00Z">
              <w:r>
                <w:rPr>
                  <w:rFonts w:cstheme="minorHAnsi"/>
                  <w:bCs/>
                  <w:szCs w:val="20"/>
                </w:rPr>
                <w:t>N/A</w:t>
              </w:r>
            </w:ins>
          </w:p>
        </w:tc>
      </w:tr>
      <w:tr w:rsidR="00384AA8" w:rsidRPr="00071B06" w14:paraId="4BD332E2" w14:textId="77777777" w:rsidTr="00384AA8">
        <w:tblPrEx>
          <w:tblW w:w="11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286" w:author="Samuel Dent" w:date="2015-12-17T09:19:00Z">
            <w:tblPrEx>
              <w:tblW w:w="11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495"/>
          <w:jc w:val="center"/>
          <w:ins w:id="1287" w:author="Samuel Dent" w:date="2015-12-03T08:56:00Z"/>
          <w:trPrChange w:id="1288" w:author="Samuel Dent" w:date="2015-12-17T09:19:00Z">
            <w:trPr>
              <w:trHeight w:val="495"/>
              <w:jc w:val="center"/>
            </w:trPr>
          </w:trPrChange>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Change w:id="1289" w:author="Samuel Dent" w:date="2015-12-17T09:19:00Z">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F4D4C3C" w14:textId="77777777" w:rsidR="00384AA8" w:rsidRPr="00071B06" w:rsidRDefault="00384AA8" w:rsidP="00A24242">
            <w:pPr>
              <w:spacing w:after="0"/>
              <w:jc w:val="center"/>
              <w:rPr>
                <w:ins w:id="1290" w:author="Samuel Dent" w:date="2015-12-03T08:56:00Z"/>
                <w:rFonts w:cstheme="minorHAnsi"/>
                <w:bCs/>
                <w:szCs w:val="20"/>
              </w:rPr>
            </w:pPr>
            <w:ins w:id="1291" w:author="Samuel Dent" w:date="2015-12-03T09:09: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Change w:id="1292" w:author="Samuel Dent" w:date="2015-12-17T09:19:00Z">
              <w:tcPr>
                <w:tcW w:w="13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3725510" w14:textId="77777777" w:rsidR="00384AA8" w:rsidRPr="00071B06" w:rsidRDefault="00384AA8" w:rsidP="00A24242">
            <w:pPr>
              <w:spacing w:after="0"/>
              <w:jc w:val="center"/>
              <w:rPr>
                <w:ins w:id="1293" w:author="Samuel Dent" w:date="2015-12-03T08:56:00Z"/>
                <w:rFonts w:cstheme="minorHAnsi"/>
                <w:bCs/>
                <w:szCs w:val="20"/>
              </w:rPr>
            </w:pPr>
            <w:ins w:id="1294" w:author="Samuel Dent" w:date="2015-12-03T09:27:00Z">
              <w:r w:rsidRPr="00071B06">
                <w:rPr>
                  <w:rFonts w:cstheme="minorHAnsi"/>
                  <w:bCs/>
                  <w:szCs w:val="20"/>
                </w:rPr>
                <w:t>Hot Water</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Change w:id="1295" w:author="Samuel Dent" w:date="2015-12-17T09:19:00Z">
              <w:tcPr>
                <w:tcW w:w="19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4363AA8" w14:textId="77777777" w:rsidR="00384AA8" w:rsidRPr="00071B06" w:rsidRDefault="00384AA8" w:rsidP="00A24242">
            <w:pPr>
              <w:spacing w:after="0"/>
              <w:jc w:val="center"/>
              <w:rPr>
                <w:ins w:id="1296" w:author="Samuel Dent" w:date="2015-12-03T08:56:00Z"/>
                <w:rFonts w:cstheme="minorHAnsi"/>
                <w:bCs/>
                <w:szCs w:val="20"/>
              </w:rPr>
            </w:pPr>
            <w:ins w:id="1297" w:author="Samuel Dent" w:date="2015-12-03T09:01:00Z">
              <w:r w:rsidRPr="00071B06">
                <w:rPr>
                  <w:color w:val="000000"/>
                  <w:szCs w:val="20"/>
                </w:rPr>
                <w:t>5.4.2 Gas Water Heater</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Change w:id="1298" w:author="Samuel Dent" w:date="2015-12-17T09:19:00Z">
              <w:tcPr>
                <w:tcW w:w="23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F74EB9D" w14:textId="77777777" w:rsidR="00384AA8" w:rsidRPr="00071B06" w:rsidRDefault="00384AA8" w:rsidP="00A24242">
            <w:pPr>
              <w:spacing w:after="0"/>
              <w:jc w:val="center"/>
              <w:rPr>
                <w:ins w:id="1299" w:author="Samuel Dent" w:date="2015-12-03T08:56: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Change w:id="1300" w:author="Samuel Dent" w:date="2015-12-17T09:19:00Z">
              <w:tcPr>
                <w:tcW w:w="896"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37FC2CC" w14:textId="77777777" w:rsidR="00384AA8" w:rsidRPr="00071B06" w:rsidRDefault="00384AA8" w:rsidP="00A24242">
            <w:pPr>
              <w:spacing w:after="0"/>
              <w:jc w:val="center"/>
              <w:rPr>
                <w:ins w:id="1301" w:author="Samuel Dent" w:date="2015-12-03T08:56:00Z"/>
                <w:rFonts w:cstheme="minorHAnsi"/>
                <w:bCs/>
                <w:szCs w:val="20"/>
              </w:rPr>
            </w:pPr>
            <w:ins w:id="1302" w:author="Samuel Dent" w:date="2015-12-03T09:18: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Change w:id="1303" w:author="Samuel Dent" w:date="2015-12-17T09:19:00Z">
              <w:tcPr>
                <w:tcW w:w="2676"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760E101" w14:textId="77777777" w:rsidR="00384AA8" w:rsidRPr="00071B06" w:rsidRDefault="00384AA8" w:rsidP="00A24242">
            <w:pPr>
              <w:spacing w:after="0"/>
              <w:jc w:val="left"/>
              <w:rPr>
                <w:ins w:id="1304" w:author="Samuel Dent" w:date="2015-12-03T08:56:00Z"/>
                <w:rFonts w:cstheme="minorHAnsi"/>
                <w:bCs/>
                <w:szCs w:val="20"/>
              </w:rPr>
            </w:pPr>
            <w:ins w:id="1305" w:author="Samuel Dent" w:date="2015-12-03T08:56:00Z">
              <w:r w:rsidRPr="00071B06">
                <w:rPr>
                  <w:color w:val="000000"/>
                  <w:szCs w:val="20"/>
                </w:rPr>
                <w:t>Updated DeOreo reference.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Change w:id="1306" w:author="Samuel Dent" w:date="2015-12-17T09:19:00Z">
              <w:tcPr>
                <w:tcW w:w="1125" w:type="dxa"/>
                <w:gridSpan w:val="5"/>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AA4B57B" w14:textId="24FD26E4" w:rsidR="00384AA8" w:rsidRPr="00071B06" w:rsidRDefault="00384AA8" w:rsidP="00384AA8">
            <w:pPr>
              <w:spacing w:after="0"/>
              <w:jc w:val="center"/>
              <w:rPr>
                <w:ins w:id="1307" w:author="Samuel Dent" w:date="2015-12-03T08:56:00Z"/>
                <w:rFonts w:cstheme="minorHAnsi"/>
                <w:bCs/>
                <w:szCs w:val="20"/>
              </w:rPr>
            </w:pPr>
            <w:ins w:id="1308" w:author="Samuel Dent" w:date="2015-12-17T09:19:00Z">
              <w:r w:rsidRPr="00932395">
                <w:rPr>
                  <w:rFonts w:cstheme="minorHAnsi"/>
                  <w:bCs/>
                  <w:szCs w:val="20"/>
                </w:rPr>
                <w:t>None</w:t>
              </w:r>
            </w:ins>
          </w:p>
        </w:tc>
      </w:tr>
      <w:tr w:rsidR="00384AA8" w:rsidRPr="00071B06" w14:paraId="3BA02926" w14:textId="77777777" w:rsidTr="00384AA8">
        <w:tblPrEx>
          <w:tblW w:w="11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309" w:author="Samuel Dent" w:date="2015-12-17T09:19:00Z">
            <w:tblPrEx>
              <w:tblW w:w="11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495"/>
          <w:jc w:val="center"/>
          <w:ins w:id="1310" w:author="Samuel Dent" w:date="2015-12-03T08:56:00Z"/>
          <w:trPrChange w:id="1311" w:author="Samuel Dent" w:date="2015-12-17T09:19:00Z">
            <w:trPr>
              <w:trHeight w:val="495"/>
              <w:jc w:val="center"/>
            </w:trPr>
          </w:trPrChange>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Change w:id="1312" w:author="Samuel Dent" w:date="2015-12-17T09:19:00Z">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053E3F8" w14:textId="77777777" w:rsidR="00384AA8" w:rsidRPr="00071B06" w:rsidRDefault="00384AA8" w:rsidP="00A24242">
            <w:pPr>
              <w:spacing w:after="0"/>
              <w:jc w:val="center"/>
              <w:rPr>
                <w:ins w:id="1313" w:author="Samuel Dent" w:date="2015-12-03T08:56:00Z"/>
                <w:rFonts w:cstheme="minorHAnsi"/>
                <w:bCs/>
                <w:szCs w:val="20"/>
              </w:rPr>
            </w:pPr>
            <w:ins w:id="1314" w:author="Samuel Dent" w:date="2015-12-03T09:09: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Change w:id="1315" w:author="Samuel Dent" w:date="2015-12-17T09:19:00Z">
              <w:tcPr>
                <w:tcW w:w="13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D5D48BB" w14:textId="77777777" w:rsidR="00384AA8" w:rsidRPr="00071B06" w:rsidRDefault="00384AA8" w:rsidP="00A24242">
            <w:pPr>
              <w:spacing w:after="0"/>
              <w:jc w:val="center"/>
              <w:rPr>
                <w:ins w:id="1316" w:author="Samuel Dent" w:date="2015-12-03T08:56:00Z"/>
                <w:rFonts w:cstheme="minorHAnsi"/>
                <w:bCs/>
                <w:szCs w:val="20"/>
              </w:rPr>
            </w:pPr>
            <w:ins w:id="1317" w:author="Samuel Dent" w:date="2015-12-03T09:27:00Z">
              <w:r w:rsidRPr="00071B06">
                <w:rPr>
                  <w:rFonts w:cstheme="minorHAnsi"/>
                  <w:bCs/>
                  <w:szCs w:val="20"/>
                </w:rPr>
                <w:t>Hot Water</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Change w:id="1318" w:author="Samuel Dent" w:date="2015-12-17T09:19:00Z">
              <w:tcPr>
                <w:tcW w:w="19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EBC0B25" w14:textId="77777777" w:rsidR="00384AA8" w:rsidRPr="00071B06" w:rsidRDefault="00384AA8" w:rsidP="00A24242">
            <w:pPr>
              <w:spacing w:after="0"/>
              <w:jc w:val="center"/>
              <w:rPr>
                <w:ins w:id="1319" w:author="Samuel Dent" w:date="2015-12-03T08:56:00Z"/>
                <w:rFonts w:cstheme="minorHAnsi"/>
                <w:bCs/>
                <w:szCs w:val="20"/>
              </w:rPr>
            </w:pPr>
            <w:ins w:id="1320" w:author="Samuel Dent" w:date="2015-12-03T09:01:00Z">
              <w:r w:rsidRPr="00071B06">
                <w:rPr>
                  <w:color w:val="000000"/>
                  <w:szCs w:val="20"/>
                </w:rPr>
                <w:t>5.4.3 Heat Pump Water Heater</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Change w:id="1321" w:author="Samuel Dent" w:date="2015-12-17T09:19:00Z">
              <w:tcPr>
                <w:tcW w:w="23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F04712B" w14:textId="77777777" w:rsidR="00384AA8" w:rsidRPr="00071B06" w:rsidRDefault="00384AA8" w:rsidP="00A24242">
            <w:pPr>
              <w:spacing w:after="0"/>
              <w:jc w:val="center"/>
              <w:rPr>
                <w:ins w:id="1322" w:author="Samuel Dent" w:date="2015-12-03T08:56: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Change w:id="1323" w:author="Samuel Dent" w:date="2015-12-17T09:19:00Z">
              <w:tcPr>
                <w:tcW w:w="896"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87659A9" w14:textId="77777777" w:rsidR="00384AA8" w:rsidRPr="00071B06" w:rsidRDefault="00384AA8" w:rsidP="00A24242">
            <w:pPr>
              <w:spacing w:after="0"/>
              <w:jc w:val="center"/>
              <w:rPr>
                <w:ins w:id="1324" w:author="Samuel Dent" w:date="2015-12-03T08:56:00Z"/>
                <w:rFonts w:cstheme="minorHAnsi"/>
                <w:bCs/>
                <w:szCs w:val="20"/>
              </w:rPr>
            </w:pPr>
            <w:ins w:id="1325" w:author="Samuel Dent" w:date="2015-12-03T09:18: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Change w:id="1326" w:author="Samuel Dent" w:date="2015-12-17T09:19:00Z">
              <w:tcPr>
                <w:tcW w:w="2676"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F5A7678" w14:textId="77777777" w:rsidR="00384AA8" w:rsidRPr="00071B06" w:rsidRDefault="00384AA8" w:rsidP="00A24242">
            <w:pPr>
              <w:spacing w:after="0"/>
              <w:jc w:val="left"/>
              <w:rPr>
                <w:ins w:id="1327" w:author="Samuel Dent" w:date="2015-12-03T08:56:00Z"/>
                <w:rFonts w:cstheme="minorHAnsi"/>
                <w:bCs/>
                <w:szCs w:val="20"/>
              </w:rPr>
            </w:pPr>
            <w:ins w:id="1328" w:author="Samuel Dent" w:date="2015-12-03T08:56:00Z">
              <w:r w:rsidRPr="00071B06">
                <w:rPr>
                  <w:color w:val="000000"/>
                  <w:szCs w:val="20"/>
                </w:rPr>
                <w:t>Updated DeOreo reference.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Change w:id="1329" w:author="Samuel Dent" w:date="2015-12-17T09:19:00Z">
              <w:tcPr>
                <w:tcW w:w="1125" w:type="dxa"/>
                <w:gridSpan w:val="5"/>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C7FBDC6" w14:textId="1EC9C209" w:rsidR="00384AA8" w:rsidRPr="00071B06" w:rsidRDefault="00384AA8" w:rsidP="00384AA8">
            <w:pPr>
              <w:spacing w:after="0"/>
              <w:jc w:val="center"/>
              <w:rPr>
                <w:ins w:id="1330" w:author="Samuel Dent" w:date="2015-12-03T08:56:00Z"/>
                <w:rFonts w:cstheme="minorHAnsi"/>
                <w:bCs/>
                <w:szCs w:val="20"/>
              </w:rPr>
            </w:pPr>
            <w:ins w:id="1331" w:author="Samuel Dent" w:date="2015-12-17T09:19:00Z">
              <w:r w:rsidRPr="00932395">
                <w:rPr>
                  <w:rFonts w:cstheme="minorHAnsi"/>
                  <w:bCs/>
                  <w:szCs w:val="20"/>
                </w:rPr>
                <w:t>None</w:t>
              </w:r>
            </w:ins>
          </w:p>
        </w:tc>
      </w:tr>
      <w:tr w:rsidR="00DA676C" w:rsidRPr="00071B06" w14:paraId="175D37A6" w14:textId="77777777" w:rsidTr="00384AA8">
        <w:trPr>
          <w:trHeight w:val="1461"/>
          <w:jc w:val="center"/>
          <w:ins w:id="1332" w:author="Samuel Dent" w:date="2015-12-03T08:56:00Z"/>
        </w:trPr>
        <w:tc>
          <w:tcPr>
            <w:tcW w:w="987" w:type="dxa"/>
            <w:tcBorders>
              <w:top w:val="single" w:sz="4" w:space="0" w:color="auto"/>
              <w:left w:val="single" w:sz="4" w:space="0" w:color="auto"/>
              <w:right w:val="single" w:sz="4" w:space="0" w:color="auto"/>
            </w:tcBorders>
            <w:shd w:val="clear" w:color="auto" w:fill="auto"/>
            <w:noWrap/>
            <w:vAlign w:val="center"/>
          </w:tcPr>
          <w:p w14:paraId="0A5776F1" w14:textId="77777777" w:rsidR="00DA676C" w:rsidRPr="00071B06" w:rsidRDefault="00DA676C" w:rsidP="00A24242">
            <w:pPr>
              <w:spacing w:after="0"/>
              <w:jc w:val="center"/>
              <w:rPr>
                <w:ins w:id="1333" w:author="Samuel Dent" w:date="2015-12-03T08:56:00Z"/>
                <w:rFonts w:cstheme="minorHAnsi"/>
                <w:bCs/>
                <w:szCs w:val="20"/>
              </w:rPr>
            </w:pPr>
            <w:ins w:id="1334" w:author="Samuel Dent" w:date="2015-12-03T09:09:00Z">
              <w:r w:rsidRPr="00071B06">
                <w:rPr>
                  <w:rFonts w:cstheme="minorHAnsi"/>
                  <w:bCs/>
                  <w:szCs w:val="20"/>
                </w:rPr>
                <w:t>Res</w:t>
              </w:r>
            </w:ins>
          </w:p>
        </w:tc>
        <w:tc>
          <w:tcPr>
            <w:tcW w:w="1377" w:type="dxa"/>
            <w:tcBorders>
              <w:top w:val="single" w:sz="4" w:space="0" w:color="auto"/>
              <w:left w:val="single" w:sz="4" w:space="0" w:color="auto"/>
              <w:right w:val="single" w:sz="4" w:space="0" w:color="auto"/>
            </w:tcBorders>
            <w:shd w:val="clear" w:color="auto" w:fill="auto"/>
            <w:noWrap/>
            <w:vAlign w:val="center"/>
          </w:tcPr>
          <w:p w14:paraId="587AB0C0" w14:textId="77777777" w:rsidR="00DA676C" w:rsidRPr="00071B06" w:rsidRDefault="00DA676C" w:rsidP="00A24242">
            <w:pPr>
              <w:spacing w:after="0"/>
              <w:jc w:val="center"/>
              <w:rPr>
                <w:ins w:id="1335" w:author="Samuel Dent" w:date="2015-12-03T08:56:00Z"/>
                <w:rFonts w:cstheme="minorHAnsi"/>
                <w:bCs/>
                <w:szCs w:val="20"/>
              </w:rPr>
            </w:pPr>
            <w:ins w:id="1336" w:author="Samuel Dent" w:date="2015-12-03T09:27:00Z">
              <w:r w:rsidRPr="00071B06">
                <w:rPr>
                  <w:rFonts w:cstheme="minorHAnsi"/>
                  <w:bCs/>
                  <w:szCs w:val="20"/>
                </w:rPr>
                <w:t>Hot Water</w:t>
              </w:r>
            </w:ins>
          </w:p>
        </w:tc>
        <w:tc>
          <w:tcPr>
            <w:tcW w:w="1965" w:type="dxa"/>
            <w:tcBorders>
              <w:top w:val="single" w:sz="4" w:space="0" w:color="auto"/>
              <w:left w:val="single" w:sz="4" w:space="0" w:color="auto"/>
              <w:right w:val="single" w:sz="4" w:space="0" w:color="auto"/>
            </w:tcBorders>
            <w:shd w:val="clear" w:color="auto" w:fill="auto"/>
            <w:noWrap/>
            <w:vAlign w:val="center"/>
          </w:tcPr>
          <w:p w14:paraId="75DB8E3D" w14:textId="77777777" w:rsidR="00DA676C" w:rsidRPr="00071B06" w:rsidRDefault="00DA676C" w:rsidP="00A24242">
            <w:pPr>
              <w:spacing w:after="0"/>
              <w:jc w:val="center"/>
              <w:rPr>
                <w:ins w:id="1337" w:author="Samuel Dent" w:date="2015-12-03T08:56:00Z"/>
                <w:rFonts w:cstheme="minorHAnsi"/>
                <w:bCs/>
                <w:szCs w:val="20"/>
              </w:rPr>
            </w:pPr>
            <w:ins w:id="1338" w:author="Samuel Dent" w:date="2015-12-03T09:01:00Z">
              <w:r w:rsidRPr="00071B06">
                <w:rPr>
                  <w:color w:val="000000"/>
                  <w:szCs w:val="20"/>
                </w:rPr>
                <w:t>5.4.4 Low Flow Faucet Aerators</w:t>
              </w:r>
            </w:ins>
          </w:p>
        </w:tc>
        <w:tc>
          <w:tcPr>
            <w:tcW w:w="2316" w:type="dxa"/>
            <w:tcBorders>
              <w:top w:val="single" w:sz="4" w:space="0" w:color="auto"/>
              <w:left w:val="single" w:sz="4" w:space="0" w:color="auto"/>
              <w:right w:val="single" w:sz="4" w:space="0" w:color="auto"/>
            </w:tcBorders>
            <w:shd w:val="clear" w:color="auto" w:fill="auto"/>
            <w:noWrap/>
            <w:vAlign w:val="center"/>
          </w:tcPr>
          <w:p w14:paraId="02ECA7DC" w14:textId="77777777" w:rsidR="00DA676C" w:rsidRPr="00071B06" w:rsidRDefault="00DA676C" w:rsidP="00A24242">
            <w:pPr>
              <w:spacing w:after="0"/>
              <w:jc w:val="center"/>
              <w:rPr>
                <w:ins w:id="1339" w:author="Samuel Dent" w:date="2015-12-03T08:56:00Z"/>
                <w:rFonts w:cstheme="minorHAnsi"/>
                <w:bCs/>
                <w:szCs w:val="20"/>
              </w:rPr>
            </w:pPr>
          </w:p>
        </w:tc>
        <w:tc>
          <w:tcPr>
            <w:tcW w:w="896" w:type="dxa"/>
            <w:tcBorders>
              <w:top w:val="single" w:sz="4" w:space="0" w:color="auto"/>
              <w:left w:val="single" w:sz="4" w:space="0" w:color="auto"/>
              <w:right w:val="single" w:sz="4" w:space="0" w:color="auto"/>
            </w:tcBorders>
            <w:shd w:val="clear" w:color="auto" w:fill="auto"/>
            <w:vAlign w:val="center"/>
          </w:tcPr>
          <w:p w14:paraId="4BF05366" w14:textId="77777777" w:rsidR="00DA676C" w:rsidRPr="00071B06" w:rsidRDefault="00DA676C" w:rsidP="00A24242">
            <w:pPr>
              <w:spacing w:after="0"/>
              <w:jc w:val="center"/>
              <w:rPr>
                <w:ins w:id="1340" w:author="Samuel Dent" w:date="2015-12-03T08:56:00Z"/>
                <w:rFonts w:cstheme="minorHAnsi"/>
                <w:bCs/>
                <w:szCs w:val="20"/>
              </w:rPr>
            </w:pPr>
            <w:ins w:id="1341" w:author="Samuel Dent" w:date="2015-12-03T09:18:00Z">
              <w:r w:rsidRPr="00071B06">
                <w:rPr>
                  <w:rFonts w:cstheme="minorHAnsi"/>
                  <w:bCs/>
                  <w:szCs w:val="20"/>
                </w:rPr>
                <w:t>Revision</w:t>
              </w:r>
            </w:ins>
          </w:p>
        </w:tc>
        <w:tc>
          <w:tcPr>
            <w:tcW w:w="2575" w:type="dxa"/>
            <w:tcBorders>
              <w:top w:val="single" w:sz="4" w:space="0" w:color="auto"/>
              <w:left w:val="single" w:sz="4" w:space="0" w:color="auto"/>
              <w:right w:val="single" w:sz="4" w:space="0" w:color="auto"/>
            </w:tcBorders>
            <w:shd w:val="clear" w:color="auto" w:fill="auto"/>
            <w:vAlign w:val="center"/>
          </w:tcPr>
          <w:p w14:paraId="5DBC5DE7" w14:textId="77777777" w:rsidR="00DA676C" w:rsidRPr="00071B06" w:rsidRDefault="00DA676C" w:rsidP="00A24242">
            <w:pPr>
              <w:spacing w:after="0"/>
              <w:jc w:val="left"/>
              <w:rPr>
                <w:ins w:id="1342" w:author="Samuel Dent" w:date="2015-12-03T08:56:00Z"/>
                <w:rFonts w:cstheme="minorHAnsi"/>
                <w:bCs/>
                <w:szCs w:val="20"/>
              </w:rPr>
            </w:pPr>
            <w:ins w:id="1343" w:author="Samuel Dent" w:date="2015-12-03T08:56:00Z">
              <w:r w:rsidRPr="00071B06">
                <w:rPr>
                  <w:color w:val="000000"/>
                  <w:szCs w:val="20"/>
                </w:rPr>
                <w:t>Updated DeOreo reference.</w:t>
              </w:r>
            </w:ins>
          </w:p>
          <w:p w14:paraId="1E6B3C57" w14:textId="77777777" w:rsidR="00DA676C" w:rsidRPr="00071B06" w:rsidRDefault="00DA676C" w:rsidP="00A24242">
            <w:pPr>
              <w:spacing w:after="0"/>
              <w:jc w:val="left"/>
              <w:rPr>
                <w:ins w:id="1344" w:author="Samuel Dent" w:date="2015-12-03T08:56:00Z"/>
                <w:rFonts w:cstheme="minorHAnsi"/>
                <w:bCs/>
                <w:szCs w:val="20"/>
              </w:rPr>
            </w:pPr>
            <w:ins w:id="1345" w:author="Samuel Dent" w:date="2015-12-03T08:56:00Z">
              <w:r w:rsidRPr="00071B06">
                <w:rPr>
                  <w:color w:val="000000"/>
                  <w:szCs w:val="20"/>
                </w:rPr>
                <w:t>Adding ISR assumptions for Efficiency Kits</w:t>
              </w:r>
            </w:ins>
          </w:p>
        </w:tc>
        <w:tc>
          <w:tcPr>
            <w:tcW w:w="1226" w:type="dxa"/>
            <w:tcBorders>
              <w:top w:val="single" w:sz="4" w:space="0" w:color="auto"/>
              <w:left w:val="single" w:sz="4" w:space="0" w:color="auto"/>
              <w:right w:val="single" w:sz="4" w:space="0" w:color="auto"/>
            </w:tcBorders>
            <w:shd w:val="clear" w:color="auto" w:fill="auto"/>
            <w:vAlign w:val="center"/>
          </w:tcPr>
          <w:p w14:paraId="12F68BC8" w14:textId="4E3AD3B2" w:rsidR="00DA676C" w:rsidRPr="00071B06" w:rsidRDefault="00256657" w:rsidP="00A24242">
            <w:pPr>
              <w:spacing w:after="0"/>
              <w:jc w:val="center"/>
              <w:rPr>
                <w:ins w:id="1346" w:author="Samuel Dent" w:date="2015-12-03T08:56:00Z"/>
                <w:rFonts w:cstheme="minorHAnsi"/>
                <w:bCs/>
                <w:szCs w:val="20"/>
              </w:rPr>
            </w:pPr>
            <w:ins w:id="1347" w:author="Samuel Dent" w:date="2015-12-17T09:20:00Z">
              <w:r>
                <w:rPr>
                  <w:rFonts w:cstheme="minorHAnsi"/>
                  <w:bCs/>
                  <w:szCs w:val="20"/>
                </w:rPr>
                <w:t>Dependent on application</w:t>
              </w:r>
            </w:ins>
          </w:p>
        </w:tc>
      </w:tr>
      <w:tr w:rsidR="00DA676C" w:rsidRPr="00071B06" w14:paraId="3D737D1F" w14:textId="77777777" w:rsidTr="00384AA8">
        <w:trPr>
          <w:trHeight w:val="495"/>
          <w:jc w:val="center"/>
          <w:ins w:id="1348"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2C936C" w14:textId="77777777" w:rsidR="00DA676C" w:rsidRPr="00071B06" w:rsidRDefault="00DA676C" w:rsidP="00A24242">
            <w:pPr>
              <w:spacing w:after="0"/>
              <w:jc w:val="center"/>
              <w:rPr>
                <w:ins w:id="1349" w:author="Samuel Dent" w:date="2015-12-03T08:56:00Z"/>
                <w:rFonts w:cstheme="minorHAnsi"/>
                <w:bCs/>
                <w:szCs w:val="20"/>
              </w:rPr>
            </w:pPr>
            <w:ins w:id="1350" w:author="Samuel Dent" w:date="2015-12-03T09:09:00Z">
              <w:r w:rsidRPr="00071B06">
                <w:rPr>
                  <w:rFonts w:cstheme="minorHAnsi"/>
                  <w:bCs/>
                  <w:szCs w:val="20"/>
                </w:rPr>
                <w:lastRenderedPageBreak/>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20984F" w14:textId="77777777" w:rsidR="00DA676C" w:rsidRPr="00071B06" w:rsidRDefault="00DA676C" w:rsidP="00A24242">
            <w:pPr>
              <w:spacing w:after="0"/>
              <w:jc w:val="center"/>
              <w:rPr>
                <w:ins w:id="1351" w:author="Samuel Dent" w:date="2015-12-03T08:56:00Z"/>
                <w:rFonts w:cstheme="minorHAnsi"/>
                <w:bCs/>
                <w:szCs w:val="20"/>
              </w:rPr>
            </w:pPr>
            <w:ins w:id="1352" w:author="Samuel Dent" w:date="2015-12-03T09:27:00Z">
              <w:r w:rsidRPr="00071B06">
                <w:rPr>
                  <w:rFonts w:cstheme="minorHAnsi"/>
                  <w:bCs/>
                  <w:szCs w:val="20"/>
                </w:rPr>
                <w:t>Hot Water</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7FF520" w14:textId="77777777" w:rsidR="00DA676C" w:rsidRPr="00071B06" w:rsidRDefault="00DA676C" w:rsidP="00A24242">
            <w:pPr>
              <w:spacing w:after="0"/>
              <w:jc w:val="center"/>
              <w:rPr>
                <w:ins w:id="1353" w:author="Samuel Dent" w:date="2015-12-03T08:56:00Z"/>
                <w:rFonts w:cstheme="minorHAnsi"/>
                <w:bCs/>
                <w:szCs w:val="20"/>
              </w:rPr>
            </w:pPr>
            <w:ins w:id="1354" w:author="Samuel Dent" w:date="2015-12-03T09:05:00Z">
              <w:r w:rsidRPr="00071B06">
                <w:rPr>
                  <w:color w:val="000000"/>
                  <w:szCs w:val="20"/>
                </w:rPr>
                <w:t>5.4.5 Low Flow Showerheads</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EBB214" w14:textId="77777777" w:rsidR="00DA676C" w:rsidRPr="00071B06" w:rsidRDefault="00DA676C" w:rsidP="00A24242">
            <w:pPr>
              <w:spacing w:after="0"/>
              <w:jc w:val="center"/>
              <w:rPr>
                <w:ins w:id="1355" w:author="Samuel Dent" w:date="2015-12-03T08:56: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181B80DC" w14:textId="77777777" w:rsidR="00DA676C" w:rsidRPr="00071B06" w:rsidRDefault="00DA676C" w:rsidP="00A24242">
            <w:pPr>
              <w:spacing w:after="0"/>
              <w:jc w:val="center"/>
              <w:rPr>
                <w:ins w:id="1356" w:author="Samuel Dent" w:date="2015-12-03T08:56:00Z"/>
                <w:rFonts w:cstheme="minorHAnsi"/>
                <w:bCs/>
                <w:szCs w:val="20"/>
              </w:rPr>
            </w:pPr>
            <w:ins w:id="1357" w:author="Samuel Dent" w:date="2015-12-03T09:18: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722B385C" w14:textId="77777777" w:rsidR="00DA676C" w:rsidRPr="00071B06" w:rsidRDefault="00DA676C" w:rsidP="00A24242">
            <w:pPr>
              <w:spacing w:after="0"/>
              <w:jc w:val="left"/>
              <w:rPr>
                <w:ins w:id="1358" w:author="Samuel Dent" w:date="2015-12-03T08:56:00Z"/>
                <w:rFonts w:cstheme="minorHAnsi"/>
                <w:bCs/>
                <w:szCs w:val="20"/>
              </w:rPr>
            </w:pPr>
            <w:ins w:id="1359" w:author="Samuel Dent" w:date="2015-12-03T08:56:00Z">
              <w:r w:rsidRPr="00071B06">
                <w:rPr>
                  <w:color w:val="000000"/>
                  <w:szCs w:val="20"/>
                </w:rPr>
                <w:t>Adding ISR assumptions for Efficiency Kits</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7F1E035A" w14:textId="41D8270F" w:rsidR="00DA676C" w:rsidRPr="00071B06" w:rsidRDefault="00256657" w:rsidP="00A24242">
            <w:pPr>
              <w:spacing w:after="0"/>
              <w:jc w:val="center"/>
              <w:rPr>
                <w:ins w:id="1360" w:author="Samuel Dent" w:date="2015-12-03T08:56:00Z"/>
                <w:rFonts w:cstheme="minorHAnsi"/>
                <w:bCs/>
                <w:szCs w:val="20"/>
              </w:rPr>
            </w:pPr>
            <w:ins w:id="1361" w:author="Samuel Dent" w:date="2015-12-17T09:20:00Z">
              <w:r>
                <w:rPr>
                  <w:rFonts w:cstheme="minorHAnsi"/>
                  <w:bCs/>
                  <w:szCs w:val="20"/>
                </w:rPr>
                <w:t>Dependent on application</w:t>
              </w:r>
            </w:ins>
          </w:p>
        </w:tc>
      </w:tr>
      <w:tr w:rsidR="00DA676C" w:rsidRPr="00071B06" w14:paraId="28800C59" w14:textId="77777777" w:rsidTr="00384AA8">
        <w:trPr>
          <w:trHeight w:val="495"/>
          <w:jc w:val="center"/>
          <w:ins w:id="1362"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93D79F" w14:textId="77777777" w:rsidR="00DA676C" w:rsidRPr="00071B06" w:rsidRDefault="00DA676C" w:rsidP="00A24242">
            <w:pPr>
              <w:spacing w:after="0"/>
              <w:jc w:val="center"/>
              <w:rPr>
                <w:ins w:id="1363" w:author="Samuel Dent" w:date="2015-12-03T08:56:00Z"/>
                <w:rFonts w:cstheme="minorHAnsi"/>
                <w:bCs/>
                <w:szCs w:val="20"/>
              </w:rPr>
            </w:pPr>
            <w:ins w:id="1364" w:author="Samuel Dent" w:date="2015-12-03T09:09: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C39B92" w14:textId="77777777" w:rsidR="00DA676C" w:rsidRPr="00071B06" w:rsidRDefault="00DA676C" w:rsidP="00A24242">
            <w:pPr>
              <w:spacing w:after="0"/>
              <w:jc w:val="center"/>
              <w:rPr>
                <w:ins w:id="1365" w:author="Samuel Dent" w:date="2015-12-03T08:56:00Z"/>
                <w:rFonts w:cstheme="minorHAnsi"/>
                <w:bCs/>
                <w:szCs w:val="20"/>
              </w:rPr>
            </w:pPr>
            <w:ins w:id="1366" w:author="Samuel Dent" w:date="2015-12-03T09:27:00Z">
              <w:r w:rsidRPr="00071B06">
                <w:rPr>
                  <w:rFonts w:cstheme="minorHAnsi"/>
                  <w:bCs/>
                  <w:szCs w:val="20"/>
                </w:rPr>
                <w:t>Lighting</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33FB59" w14:textId="77777777" w:rsidR="00DA676C" w:rsidRPr="00071B06" w:rsidRDefault="00DA676C" w:rsidP="00A24242">
            <w:pPr>
              <w:spacing w:after="0"/>
              <w:jc w:val="center"/>
              <w:rPr>
                <w:ins w:id="1367" w:author="Samuel Dent" w:date="2015-12-03T08:56:00Z"/>
                <w:rFonts w:cstheme="minorHAnsi"/>
                <w:bCs/>
                <w:szCs w:val="20"/>
              </w:rPr>
            </w:pPr>
            <w:ins w:id="1368" w:author="Samuel Dent" w:date="2015-12-03T09:05:00Z">
              <w:r w:rsidRPr="00071B06">
                <w:rPr>
                  <w:color w:val="000000"/>
                  <w:szCs w:val="20"/>
                </w:rPr>
                <w:t>5.5.2 ENERGY STAR Specialty CFL</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3E277F" w14:textId="77777777" w:rsidR="00DA676C" w:rsidRPr="00071B06" w:rsidRDefault="00DA676C" w:rsidP="00A24242">
            <w:pPr>
              <w:spacing w:after="0"/>
              <w:jc w:val="center"/>
              <w:rPr>
                <w:ins w:id="1369" w:author="Samuel Dent" w:date="2015-12-03T08:56: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1B7E2CBF" w14:textId="77777777" w:rsidR="00DA676C" w:rsidRPr="00071B06" w:rsidRDefault="00DA676C" w:rsidP="00A24242">
            <w:pPr>
              <w:spacing w:after="0"/>
              <w:jc w:val="center"/>
              <w:rPr>
                <w:ins w:id="1370" w:author="Samuel Dent" w:date="2015-12-03T08:56:00Z"/>
                <w:rFonts w:cstheme="minorHAnsi"/>
                <w:bCs/>
                <w:szCs w:val="20"/>
              </w:rPr>
            </w:pPr>
            <w:ins w:id="1371" w:author="Samuel Dent" w:date="2015-12-03T09:18: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52876DBB" w14:textId="77777777" w:rsidR="00DA676C" w:rsidRPr="00071B06" w:rsidRDefault="00DA676C" w:rsidP="00A24242">
            <w:pPr>
              <w:spacing w:after="0"/>
              <w:jc w:val="left"/>
              <w:rPr>
                <w:ins w:id="1372" w:author="Samuel Dent" w:date="2015-12-03T08:56:00Z"/>
                <w:rFonts w:cstheme="minorHAnsi"/>
                <w:bCs/>
                <w:szCs w:val="20"/>
              </w:rPr>
            </w:pPr>
            <w:ins w:id="1373" w:author="Samuel Dent" w:date="2015-12-03T08:56:00Z">
              <w:r w:rsidRPr="00071B06">
                <w:rPr>
                  <w:color w:val="000000"/>
                  <w:szCs w:val="20"/>
                </w:rPr>
                <w:t>Adjusted language for PAR, MR, and MRX Lamps.</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308990AD" w14:textId="1C5F4AA9" w:rsidR="00DA676C" w:rsidRPr="00071B06" w:rsidRDefault="00256657" w:rsidP="00A24242">
            <w:pPr>
              <w:spacing w:after="0"/>
              <w:jc w:val="center"/>
              <w:rPr>
                <w:ins w:id="1374" w:author="Samuel Dent" w:date="2015-12-03T08:56:00Z"/>
                <w:rFonts w:cstheme="minorHAnsi"/>
                <w:bCs/>
                <w:szCs w:val="20"/>
              </w:rPr>
            </w:pPr>
            <w:ins w:id="1375" w:author="Samuel Dent" w:date="2015-12-17T09:20:00Z">
              <w:r>
                <w:rPr>
                  <w:rFonts w:cstheme="minorHAnsi"/>
                  <w:bCs/>
                  <w:szCs w:val="20"/>
                </w:rPr>
                <w:t>Unknown</w:t>
              </w:r>
            </w:ins>
          </w:p>
        </w:tc>
      </w:tr>
      <w:tr w:rsidR="00DA676C" w:rsidRPr="00071B06" w14:paraId="5CED7B38" w14:textId="77777777" w:rsidTr="00384AA8">
        <w:trPr>
          <w:trHeight w:val="3414"/>
          <w:jc w:val="center"/>
          <w:ins w:id="1376" w:author="Samuel Dent" w:date="2015-12-03T08:56:00Z"/>
        </w:trPr>
        <w:tc>
          <w:tcPr>
            <w:tcW w:w="987" w:type="dxa"/>
            <w:tcBorders>
              <w:top w:val="single" w:sz="4" w:space="0" w:color="auto"/>
              <w:left w:val="single" w:sz="4" w:space="0" w:color="auto"/>
              <w:right w:val="single" w:sz="4" w:space="0" w:color="auto"/>
            </w:tcBorders>
            <w:shd w:val="clear" w:color="auto" w:fill="auto"/>
            <w:noWrap/>
            <w:vAlign w:val="center"/>
          </w:tcPr>
          <w:p w14:paraId="53668175" w14:textId="77777777" w:rsidR="00DA676C" w:rsidRPr="00071B06" w:rsidRDefault="00DA676C" w:rsidP="00A24242">
            <w:pPr>
              <w:spacing w:after="0"/>
              <w:jc w:val="center"/>
              <w:rPr>
                <w:ins w:id="1377" w:author="Samuel Dent" w:date="2015-12-03T08:56:00Z"/>
                <w:rFonts w:cstheme="minorHAnsi"/>
                <w:bCs/>
                <w:szCs w:val="20"/>
              </w:rPr>
            </w:pPr>
            <w:ins w:id="1378" w:author="Samuel Dent" w:date="2015-12-03T09:09:00Z">
              <w:r w:rsidRPr="00071B06">
                <w:rPr>
                  <w:rFonts w:cstheme="minorHAnsi"/>
                  <w:bCs/>
                  <w:szCs w:val="20"/>
                </w:rPr>
                <w:t>Res</w:t>
              </w:r>
            </w:ins>
          </w:p>
        </w:tc>
        <w:tc>
          <w:tcPr>
            <w:tcW w:w="1377" w:type="dxa"/>
            <w:tcBorders>
              <w:top w:val="single" w:sz="4" w:space="0" w:color="auto"/>
              <w:left w:val="single" w:sz="4" w:space="0" w:color="auto"/>
              <w:right w:val="single" w:sz="4" w:space="0" w:color="auto"/>
            </w:tcBorders>
            <w:shd w:val="clear" w:color="auto" w:fill="auto"/>
            <w:noWrap/>
            <w:vAlign w:val="center"/>
          </w:tcPr>
          <w:p w14:paraId="1E813827" w14:textId="77777777" w:rsidR="00DA676C" w:rsidRPr="00071B06" w:rsidRDefault="00DA676C" w:rsidP="00A24242">
            <w:pPr>
              <w:spacing w:after="0"/>
              <w:jc w:val="center"/>
              <w:rPr>
                <w:ins w:id="1379" w:author="Samuel Dent" w:date="2015-12-03T08:56:00Z"/>
                <w:rFonts w:cstheme="minorHAnsi"/>
                <w:bCs/>
                <w:szCs w:val="20"/>
              </w:rPr>
            </w:pPr>
            <w:ins w:id="1380" w:author="Samuel Dent" w:date="2015-12-03T09:28:00Z">
              <w:r w:rsidRPr="00071B06">
                <w:rPr>
                  <w:rFonts w:cstheme="minorHAnsi"/>
                  <w:bCs/>
                  <w:szCs w:val="20"/>
                </w:rPr>
                <w:t>Lighting</w:t>
              </w:r>
            </w:ins>
          </w:p>
        </w:tc>
        <w:tc>
          <w:tcPr>
            <w:tcW w:w="1965" w:type="dxa"/>
            <w:tcBorders>
              <w:top w:val="single" w:sz="4" w:space="0" w:color="auto"/>
              <w:left w:val="single" w:sz="4" w:space="0" w:color="auto"/>
              <w:right w:val="single" w:sz="4" w:space="0" w:color="auto"/>
            </w:tcBorders>
            <w:shd w:val="clear" w:color="auto" w:fill="auto"/>
            <w:noWrap/>
            <w:vAlign w:val="center"/>
          </w:tcPr>
          <w:p w14:paraId="5E53F10E" w14:textId="77777777" w:rsidR="00DA676C" w:rsidRPr="00071B06" w:rsidRDefault="00DA676C" w:rsidP="00A24242">
            <w:pPr>
              <w:spacing w:after="0"/>
              <w:jc w:val="center"/>
              <w:rPr>
                <w:ins w:id="1381" w:author="Samuel Dent" w:date="2015-12-03T08:56:00Z"/>
                <w:rFonts w:cstheme="minorHAnsi"/>
                <w:bCs/>
                <w:szCs w:val="20"/>
              </w:rPr>
            </w:pPr>
            <w:ins w:id="1382" w:author="Samuel Dent" w:date="2015-12-03T09:05:00Z">
              <w:r w:rsidRPr="00071B06">
                <w:rPr>
                  <w:color w:val="000000"/>
                  <w:szCs w:val="20"/>
                </w:rPr>
                <w:t>5.5.6 LED Specialty Lamps</w:t>
              </w:r>
            </w:ins>
          </w:p>
        </w:tc>
        <w:tc>
          <w:tcPr>
            <w:tcW w:w="2316" w:type="dxa"/>
            <w:tcBorders>
              <w:top w:val="single" w:sz="4" w:space="0" w:color="auto"/>
              <w:left w:val="single" w:sz="4" w:space="0" w:color="auto"/>
              <w:right w:val="single" w:sz="4" w:space="0" w:color="auto"/>
            </w:tcBorders>
            <w:shd w:val="clear" w:color="auto" w:fill="auto"/>
            <w:noWrap/>
            <w:vAlign w:val="center"/>
          </w:tcPr>
          <w:p w14:paraId="55538B77" w14:textId="77777777" w:rsidR="00DA676C" w:rsidRPr="00071B06" w:rsidRDefault="00DA676C" w:rsidP="00A24242">
            <w:pPr>
              <w:spacing w:after="0"/>
              <w:jc w:val="center"/>
              <w:rPr>
                <w:ins w:id="1383" w:author="Samuel Dent" w:date="2015-12-03T08:56:00Z"/>
                <w:rFonts w:cstheme="minorHAnsi"/>
                <w:bCs/>
                <w:szCs w:val="20"/>
              </w:rPr>
            </w:pPr>
          </w:p>
        </w:tc>
        <w:tc>
          <w:tcPr>
            <w:tcW w:w="896" w:type="dxa"/>
            <w:tcBorders>
              <w:top w:val="single" w:sz="4" w:space="0" w:color="auto"/>
              <w:left w:val="single" w:sz="4" w:space="0" w:color="auto"/>
              <w:right w:val="single" w:sz="4" w:space="0" w:color="auto"/>
            </w:tcBorders>
            <w:shd w:val="clear" w:color="auto" w:fill="auto"/>
            <w:vAlign w:val="center"/>
          </w:tcPr>
          <w:p w14:paraId="011A24DC" w14:textId="77777777" w:rsidR="00DA676C" w:rsidRPr="00071B06" w:rsidRDefault="00DA676C" w:rsidP="00A24242">
            <w:pPr>
              <w:spacing w:after="0"/>
              <w:jc w:val="center"/>
              <w:rPr>
                <w:ins w:id="1384" w:author="Samuel Dent" w:date="2015-12-03T08:56:00Z"/>
                <w:rFonts w:cstheme="minorHAnsi"/>
                <w:bCs/>
                <w:szCs w:val="20"/>
              </w:rPr>
            </w:pPr>
            <w:ins w:id="1385" w:author="Samuel Dent" w:date="2015-12-03T09:19:00Z">
              <w:r w:rsidRPr="00071B06">
                <w:rPr>
                  <w:rFonts w:cstheme="minorHAnsi"/>
                  <w:bCs/>
                  <w:szCs w:val="20"/>
                </w:rPr>
                <w:t>Errata</w:t>
              </w:r>
            </w:ins>
          </w:p>
        </w:tc>
        <w:tc>
          <w:tcPr>
            <w:tcW w:w="2575" w:type="dxa"/>
            <w:tcBorders>
              <w:top w:val="single" w:sz="4" w:space="0" w:color="auto"/>
              <w:left w:val="single" w:sz="4" w:space="0" w:color="auto"/>
              <w:right w:val="single" w:sz="4" w:space="0" w:color="auto"/>
            </w:tcBorders>
            <w:shd w:val="clear" w:color="auto" w:fill="auto"/>
            <w:vAlign w:val="center"/>
          </w:tcPr>
          <w:p w14:paraId="6304AA1E" w14:textId="77777777" w:rsidR="00DA676C" w:rsidRPr="00071B06" w:rsidRDefault="00DA676C" w:rsidP="00A24242">
            <w:pPr>
              <w:spacing w:after="0"/>
              <w:jc w:val="left"/>
              <w:rPr>
                <w:ins w:id="1386" w:author="Samuel Dent" w:date="2015-12-03T08:56:00Z"/>
                <w:rFonts w:cstheme="minorHAnsi"/>
                <w:bCs/>
                <w:szCs w:val="20"/>
              </w:rPr>
            </w:pPr>
            <w:ins w:id="1387" w:author="Samuel Dent" w:date="2015-12-03T08:56:00Z">
              <w:r w:rsidRPr="00071B06">
                <w:rPr>
                  <w:color w:val="000000"/>
                  <w:szCs w:val="20"/>
                </w:rPr>
                <w:t>Changed name of existing measure (LED Downlight) to LED Specialty Lamps.</w:t>
              </w:r>
              <w:r w:rsidRPr="00071B06">
                <w:rPr>
                  <w:color w:val="000000"/>
                  <w:szCs w:val="20"/>
                </w:rPr>
                <w:br/>
                <w:t>Made consistent with CFL Specialty assumptions.</w:t>
              </w:r>
              <w:r w:rsidRPr="00071B06">
                <w:rPr>
                  <w:color w:val="000000"/>
                  <w:szCs w:val="20"/>
                </w:rPr>
                <w:br/>
                <w:t>Removed default efficient wattages as always actuals used.</w:t>
              </w:r>
            </w:ins>
          </w:p>
          <w:p w14:paraId="44FF2275" w14:textId="77777777" w:rsidR="00DA676C" w:rsidRPr="00071B06" w:rsidRDefault="00DA676C" w:rsidP="00A24242">
            <w:pPr>
              <w:spacing w:after="0"/>
              <w:jc w:val="left"/>
              <w:rPr>
                <w:ins w:id="1388" w:author="Samuel Dent" w:date="2015-12-03T08:56:00Z"/>
                <w:rFonts w:cstheme="minorHAnsi"/>
                <w:bCs/>
                <w:szCs w:val="20"/>
              </w:rPr>
            </w:pPr>
            <w:ins w:id="1389" w:author="Samuel Dent" w:date="2015-12-03T08:56:00Z">
              <w:r w:rsidRPr="00071B06">
                <w:rPr>
                  <w:color w:val="000000"/>
                  <w:szCs w:val="20"/>
                </w:rPr>
                <w:t>Adjusted language for PAR, MR, and MRX Lamps.</w:t>
              </w:r>
            </w:ins>
          </w:p>
        </w:tc>
        <w:tc>
          <w:tcPr>
            <w:tcW w:w="1226" w:type="dxa"/>
            <w:tcBorders>
              <w:top w:val="single" w:sz="4" w:space="0" w:color="auto"/>
              <w:left w:val="single" w:sz="4" w:space="0" w:color="auto"/>
              <w:right w:val="single" w:sz="4" w:space="0" w:color="auto"/>
            </w:tcBorders>
            <w:shd w:val="clear" w:color="auto" w:fill="auto"/>
            <w:vAlign w:val="center"/>
          </w:tcPr>
          <w:p w14:paraId="0AD9B47B" w14:textId="44A8F96F" w:rsidR="00DA676C" w:rsidRPr="00071B06" w:rsidRDefault="00256657" w:rsidP="00A24242">
            <w:pPr>
              <w:spacing w:after="0"/>
              <w:jc w:val="center"/>
              <w:rPr>
                <w:ins w:id="1390" w:author="Samuel Dent" w:date="2015-12-03T08:56:00Z"/>
                <w:rFonts w:cstheme="minorHAnsi"/>
                <w:bCs/>
                <w:szCs w:val="20"/>
              </w:rPr>
            </w:pPr>
            <w:ins w:id="1391" w:author="Samuel Dent" w:date="2015-12-17T09:21:00Z">
              <w:r>
                <w:rPr>
                  <w:rFonts w:cstheme="minorHAnsi"/>
                  <w:bCs/>
                  <w:szCs w:val="20"/>
                </w:rPr>
                <w:t>Dependent on application</w:t>
              </w:r>
            </w:ins>
          </w:p>
        </w:tc>
      </w:tr>
      <w:tr w:rsidR="00DA676C" w:rsidRPr="00071B06" w14:paraId="7EE4ADB9" w14:textId="77777777" w:rsidTr="00384AA8">
        <w:trPr>
          <w:trHeight w:val="495"/>
          <w:jc w:val="center"/>
          <w:ins w:id="1392"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9CF773" w14:textId="77777777" w:rsidR="00DA676C" w:rsidRPr="00071B06" w:rsidRDefault="00DA676C" w:rsidP="00A24242">
            <w:pPr>
              <w:spacing w:after="0"/>
              <w:jc w:val="center"/>
              <w:rPr>
                <w:ins w:id="1393" w:author="Samuel Dent" w:date="2015-12-03T08:56:00Z"/>
                <w:rFonts w:cstheme="minorHAnsi"/>
                <w:bCs/>
                <w:szCs w:val="20"/>
              </w:rPr>
            </w:pPr>
            <w:ins w:id="1394" w:author="Samuel Dent" w:date="2015-12-03T10:39: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CDC408" w14:textId="77777777" w:rsidR="00DA676C" w:rsidRPr="00071B06" w:rsidRDefault="00DA676C" w:rsidP="00A24242">
            <w:pPr>
              <w:spacing w:after="0"/>
              <w:jc w:val="center"/>
              <w:rPr>
                <w:ins w:id="1395" w:author="Samuel Dent" w:date="2015-12-03T08:56:00Z"/>
                <w:rFonts w:cstheme="minorHAnsi"/>
                <w:bCs/>
                <w:szCs w:val="20"/>
              </w:rPr>
            </w:pPr>
            <w:ins w:id="1396" w:author="Samuel Dent" w:date="2015-12-03T10:39:00Z">
              <w:r w:rsidRPr="00071B06">
                <w:rPr>
                  <w:rFonts w:cstheme="minorHAnsi"/>
                  <w:bCs/>
                  <w:szCs w:val="20"/>
                </w:rPr>
                <w:t>Shell</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E624CC" w14:textId="77777777" w:rsidR="00DA676C" w:rsidRPr="00071B06" w:rsidRDefault="00DA676C" w:rsidP="00A24242">
            <w:pPr>
              <w:spacing w:after="0"/>
              <w:jc w:val="center"/>
              <w:rPr>
                <w:ins w:id="1397" w:author="Samuel Dent" w:date="2015-12-03T08:56:00Z"/>
                <w:rFonts w:cstheme="minorHAnsi"/>
                <w:bCs/>
                <w:szCs w:val="20"/>
              </w:rPr>
            </w:pPr>
            <w:ins w:id="1398" w:author="Samuel Dent" w:date="2015-12-03T10:39:00Z">
              <w:r w:rsidRPr="00071B06">
                <w:rPr>
                  <w:rFonts w:cstheme="minorHAnsi"/>
                  <w:bCs/>
                  <w:szCs w:val="20"/>
                </w:rPr>
                <w:t>5.6.1 Air Sealing</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1E814B" w14:textId="77777777" w:rsidR="00DA676C" w:rsidRPr="00071B06" w:rsidRDefault="00DA676C" w:rsidP="00A24242">
            <w:pPr>
              <w:spacing w:after="0"/>
              <w:jc w:val="center"/>
              <w:rPr>
                <w:ins w:id="1399" w:author="Samuel Dent" w:date="2015-12-03T08:56: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22531CA0" w14:textId="77777777" w:rsidR="00DA676C" w:rsidRPr="00071B06" w:rsidRDefault="00DA676C" w:rsidP="00A24242">
            <w:pPr>
              <w:spacing w:after="0"/>
              <w:jc w:val="center"/>
              <w:rPr>
                <w:ins w:id="1400" w:author="Samuel Dent" w:date="2015-12-03T08:56:00Z"/>
                <w:rFonts w:cstheme="minorHAnsi"/>
                <w:bCs/>
                <w:szCs w:val="20"/>
              </w:rPr>
            </w:pPr>
            <w:ins w:id="1401" w:author="Samuel Dent" w:date="2015-12-03T10:39:00Z">
              <w:r w:rsidRPr="00071B06">
                <w:rPr>
                  <w:rFonts w:cstheme="minorHAnsi"/>
                  <w:bCs/>
                  <w:szCs w:val="20"/>
                </w:rPr>
                <w:t>Errata</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697DDBB2" w14:textId="3028B608" w:rsidR="00DA676C" w:rsidRPr="00256657" w:rsidRDefault="00256657">
            <w:pPr>
              <w:rPr>
                <w:ins w:id="1402" w:author="Samuel Dent" w:date="2015-12-03T08:56:00Z"/>
                <w:color w:val="000000"/>
                <w:rPrChange w:id="1403" w:author="Samuel Dent" w:date="2015-12-17T09:21:00Z">
                  <w:rPr>
                    <w:ins w:id="1404" w:author="Samuel Dent" w:date="2015-12-03T08:56:00Z"/>
                    <w:rFonts w:cstheme="minorHAnsi"/>
                    <w:bCs/>
                    <w:szCs w:val="20"/>
                  </w:rPr>
                </w:rPrChange>
              </w:rPr>
              <w:pPrChange w:id="1405" w:author="Samuel Dent" w:date="2015-12-17T09:21:00Z">
                <w:pPr>
                  <w:spacing w:after="0"/>
                  <w:jc w:val="left"/>
                </w:pPr>
              </w:pPrChange>
            </w:pPr>
            <w:ins w:id="1406" w:author="Samuel Dent" w:date="2015-12-17T09:21:00Z">
              <w:r w:rsidRPr="00041025">
                <w:rPr>
                  <w:color w:val="000000"/>
                </w:rPr>
                <w:t>Changing Latent Multiplier assumption to be based on calculation of hours sensible and total loads.</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1C623700" w14:textId="449409EF" w:rsidR="00DA676C" w:rsidRPr="00071B06" w:rsidRDefault="00256657" w:rsidP="00A24242">
            <w:pPr>
              <w:spacing w:after="0"/>
              <w:jc w:val="center"/>
              <w:rPr>
                <w:ins w:id="1407" w:author="Samuel Dent" w:date="2015-12-03T08:56:00Z"/>
                <w:rFonts w:cstheme="minorHAnsi"/>
                <w:bCs/>
                <w:szCs w:val="20"/>
              </w:rPr>
            </w:pPr>
            <w:ins w:id="1408" w:author="Samuel Dent" w:date="2015-12-17T09:22:00Z">
              <w:r>
                <w:rPr>
                  <w:rFonts w:cstheme="minorHAnsi"/>
                  <w:bCs/>
                  <w:szCs w:val="20"/>
                </w:rPr>
                <w:t>Reduction</w:t>
              </w:r>
            </w:ins>
          </w:p>
        </w:tc>
      </w:tr>
      <w:tr w:rsidR="00DA676C" w:rsidRPr="00071B06" w14:paraId="29DC7553" w14:textId="77777777" w:rsidTr="00384AA8">
        <w:trPr>
          <w:trHeight w:val="495"/>
          <w:jc w:val="center"/>
          <w:ins w:id="1409"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E9914A" w14:textId="77777777" w:rsidR="00DA676C" w:rsidRPr="00071B06" w:rsidRDefault="00DA676C" w:rsidP="00A24242">
            <w:pPr>
              <w:spacing w:after="0"/>
              <w:jc w:val="center"/>
              <w:rPr>
                <w:ins w:id="1410" w:author="Samuel Dent" w:date="2015-12-03T08:56:00Z"/>
                <w:rFonts w:cstheme="minorHAnsi"/>
                <w:bCs/>
                <w:szCs w:val="20"/>
              </w:rPr>
            </w:pPr>
            <w:ins w:id="1411" w:author="Samuel Dent" w:date="2015-12-03T10:39: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7779C2" w14:textId="77777777" w:rsidR="00DA676C" w:rsidRPr="00071B06" w:rsidRDefault="00DA676C" w:rsidP="00A24242">
            <w:pPr>
              <w:spacing w:after="0"/>
              <w:jc w:val="center"/>
              <w:rPr>
                <w:ins w:id="1412" w:author="Samuel Dent" w:date="2015-12-03T08:56:00Z"/>
                <w:rFonts w:cstheme="minorHAnsi"/>
                <w:bCs/>
                <w:szCs w:val="20"/>
              </w:rPr>
            </w:pPr>
            <w:ins w:id="1413" w:author="Samuel Dent" w:date="2015-12-03T10:39:00Z">
              <w:r w:rsidRPr="00071B06">
                <w:rPr>
                  <w:rFonts w:cstheme="minorHAnsi"/>
                  <w:bCs/>
                  <w:szCs w:val="20"/>
                </w:rPr>
                <w:t>Shell</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86D1F4" w14:textId="77777777" w:rsidR="00DA676C" w:rsidRPr="00071B06" w:rsidRDefault="00DA676C" w:rsidP="00A24242">
            <w:pPr>
              <w:spacing w:after="0"/>
              <w:jc w:val="center"/>
              <w:rPr>
                <w:ins w:id="1414" w:author="Samuel Dent" w:date="2015-12-03T08:56:00Z"/>
                <w:rFonts w:cstheme="minorHAnsi"/>
                <w:bCs/>
                <w:szCs w:val="20"/>
              </w:rPr>
            </w:pPr>
            <w:ins w:id="1415" w:author="Samuel Dent" w:date="2015-12-03T10:39:00Z">
              <w:r w:rsidRPr="00071B06">
                <w:rPr>
                  <w:rFonts w:cstheme="minorHAnsi"/>
                  <w:bCs/>
                  <w:szCs w:val="20"/>
                </w:rPr>
                <w:t>5.6.1 Air Sealing</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316C9B" w14:textId="77777777" w:rsidR="00DA676C" w:rsidRPr="00071B06" w:rsidRDefault="00DA676C" w:rsidP="00A24242">
            <w:pPr>
              <w:spacing w:after="0"/>
              <w:jc w:val="center"/>
              <w:rPr>
                <w:ins w:id="1416" w:author="Samuel Dent" w:date="2015-12-03T08:56: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042076E4" w14:textId="77777777" w:rsidR="00DA676C" w:rsidRPr="00071B06" w:rsidRDefault="00DA676C" w:rsidP="00A24242">
            <w:pPr>
              <w:spacing w:after="0"/>
              <w:jc w:val="center"/>
              <w:rPr>
                <w:ins w:id="1417" w:author="Samuel Dent" w:date="2015-12-03T08:56:00Z"/>
                <w:rFonts w:cstheme="minorHAnsi"/>
                <w:bCs/>
                <w:szCs w:val="20"/>
              </w:rPr>
            </w:pPr>
            <w:ins w:id="1418" w:author="Samuel Dent" w:date="2015-12-03T10:39: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5A053C47" w14:textId="77777777" w:rsidR="00256657" w:rsidRDefault="00256657">
            <w:pPr>
              <w:spacing w:after="0"/>
              <w:jc w:val="left"/>
              <w:rPr>
                <w:ins w:id="1419" w:author="Samuel Dent" w:date="2015-12-17T09:21:00Z"/>
                <w:color w:val="000000"/>
              </w:rPr>
              <w:pPrChange w:id="1420" w:author="Samuel Dent" w:date="2015-12-17T09:22:00Z">
                <w:pPr/>
              </w:pPrChange>
            </w:pPr>
            <w:ins w:id="1421" w:author="Samuel Dent" w:date="2015-12-17T09:21:00Z">
              <w:r w:rsidRPr="00041025">
                <w:rPr>
                  <w:color w:val="000000"/>
                </w:rPr>
                <w:t>Changing Latent Multiplier as above.</w:t>
              </w:r>
            </w:ins>
          </w:p>
          <w:p w14:paraId="5C6BF14B" w14:textId="77777777" w:rsidR="00256657" w:rsidRPr="00041025" w:rsidRDefault="00256657">
            <w:pPr>
              <w:spacing w:after="0"/>
              <w:jc w:val="left"/>
              <w:rPr>
                <w:ins w:id="1422" w:author="Samuel Dent" w:date="2015-12-17T09:22:00Z"/>
                <w:color w:val="000000"/>
              </w:rPr>
              <w:pPrChange w:id="1423" w:author="Samuel Dent" w:date="2015-12-17T09:22:00Z">
                <w:pPr/>
              </w:pPrChange>
            </w:pPr>
            <w:ins w:id="1424" w:author="Samuel Dent" w:date="2015-12-17T09:22:00Z">
              <w:r w:rsidRPr="00041025">
                <w:rPr>
                  <w:color w:val="000000"/>
                </w:rPr>
                <w:t>Change cooling and heating n-factor values based on applying LBNL infiltration model.</w:t>
              </w:r>
            </w:ins>
          </w:p>
          <w:p w14:paraId="3414B35F" w14:textId="77777777" w:rsidR="00256657" w:rsidRPr="00041025" w:rsidRDefault="00256657">
            <w:pPr>
              <w:spacing w:after="0"/>
              <w:jc w:val="left"/>
              <w:rPr>
                <w:ins w:id="1425" w:author="Samuel Dent" w:date="2015-12-17T09:22:00Z"/>
                <w:color w:val="000000"/>
              </w:rPr>
              <w:pPrChange w:id="1426" w:author="Samuel Dent" w:date="2015-12-17T09:22:00Z">
                <w:pPr/>
              </w:pPrChange>
            </w:pPr>
            <w:ins w:id="1427" w:author="Samuel Dent" w:date="2015-12-17T09:22:00Z">
              <w:r w:rsidRPr="00041025">
                <w:rPr>
                  <w:color w:val="000000"/>
                </w:rPr>
                <w:t xml:space="preserve">Revert HDD </w:t>
              </w:r>
              <w:r>
                <w:rPr>
                  <w:color w:val="000000"/>
                </w:rPr>
                <w:t xml:space="preserve">assumption back to base temperature </w:t>
              </w:r>
              <w:r w:rsidRPr="00041025">
                <w:rPr>
                  <w:color w:val="000000"/>
                </w:rPr>
                <w:t>60</w:t>
              </w:r>
              <w:r>
                <w:rPr>
                  <w:color w:val="000000"/>
                </w:rPr>
                <w:t>F</w:t>
              </w:r>
              <w:r w:rsidRPr="00041025">
                <w:rPr>
                  <w:color w:val="000000"/>
                </w:rPr>
                <w:t>.</w:t>
              </w:r>
            </w:ins>
          </w:p>
          <w:p w14:paraId="591EBDEF" w14:textId="77777777" w:rsidR="00DA676C" w:rsidRDefault="00256657" w:rsidP="00256657">
            <w:pPr>
              <w:spacing w:after="0"/>
              <w:jc w:val="left"/>
              <w:rPr>
                <w:ins w:id="1428" w:author="Samuel Dent" w:date="2015-12-17T09:22:00Z"/>
                <w:color w:val="000000"/>
              </w:rPr>
            </w:pPr>
            <w:ins w:id="1429" w:author="Samuel Dent" w:date="2015-12-17T09:22:00Z">
              <w:r w:rsidRPr="00041025">
                <w:rPr>
                  <w:color w:val="000000"/>
                </w:rPr>
                <w:t>Adjusting default gas efficiency to 72%.</w:t>
              </w:r>
            </w:ins>
          </w:p>
          <w:p w14:paraId="6C7DB09D" w14:textId="63200DE7" w:rsidR="00256657" w:rsidRPr="00071B06" w:rsidRDefault="00256657">
            <w:pPr>
              <w:spacing w:after="0"/>
              <w:jc w:val="left"/>
              <w:rPr>
                <w:ins w:id="1430" w:author="Samuel Dent" w:date="2015-12-03T08:56:00Z"/>
                <w:rFonts w:cstheme="minorHAnsi"/>
                <w:bCs/>
                <w:szCs w:val="20"/>
              </w:rPr>
            </w:pPr>
            <w:ins w:id="1431" w:author="Samuel Dent" w:date="2015-12-17T09:22:00Z">
              <w:r>
                <w:rPr>
                  <w:color w:val="000000"/>
                </w:rPr>
                <w:t>Adding prescriptive air sealing savings for when blower door testing is not possible.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2CED622F" w14:textId="1C8D0488" w:rsidR="00DA676C" w:rsidRPr="00071B06" w:rsidRDefault="00256657" w:rsidP="00A24242">
            <w:pPr>
              <w:spacing w:after="0"/>
              <w:jc w:val="center"/>
              <w:rPr>
                <w:ins w:id="1432" w:author="Samuel Dent" w:date="2015-12-03T08:56:00Z"/>
                <w:rFonts w:cstheme="minorHAnsi"/>
                <w:bCs/>
                <w:szCs w:val="20"/>
              </w:rPr>
            </w:pPr>
            <w:ins w:id="1433" w:author="Samuel Dent" w:date="2015-12-17T09:22:00Z">
              <w:r>
                <w:rPr>
                  <w:rFonts w:cstheme="minorHAnsi"/>
                  <w:bCs/>
                  <w:szCs w:val="20"/>
                </w:rPr>
                <w:t>Reduction</w:t>
              </w:r>
            </w:ins>
          </w:p>
        </w:tc>
      </w:tr>
      <w:tr w:rsidR="00DA676C" w:rsidRPr="00071B06" w14:paraId="6063A07C" w14:textId="77777777" w:rsidTr="00384AA8">
        <w:trPr>
          <w:trHeight w:val="495"/>
          <w:jc w:val="center"/>
          <w:ins w:id="1434"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8DB93D" w14:textId="77777777" w:rsidR="00DA676C" w:rsidRPr="00071B06" w:rsidRDefault="00DA676C" w:rsidP="00A24242">
            <w:pPr>
              <w:spacing w:after="0"/>
              <w:jc w:val="center"/>
              <w:rPr>
                <w:ins w:id="1435" w:author="Samuel Dent" w:date="2015-12-03T08:56:00Z"/>
                <w:rFonts w:cstheme="minorHAnsi"/>
                <w:bCs/>
                <w:szCs w:val="20"/>
              </w:rPr>
            </w:pPr>
            <w:ins w:id="1436" w:author="Samuel Dent" w:date="2015-12-03T10:41: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080299" w14:textId="77777777" w:rsidR="00DA676C" w:rsidRPr="00071B06" w:rsidRDefault="00DA676C" w:rsidP="00A24242">
            <w:pPr>
              <w:spacing w:after="0"/>
              <w:jc w:val="center"/>
              <w:rPr>
                <w:ins w:id="1437" w:author="Samuel Dent" w:date="2015-12-03T08:56:00Z"/>
                <w:rFonts w:cstheme="minorHAnsi"/>
                <w:bCs/>
                <w:szCs w:val="20"/>
              </w:rPr>
            </w:pPr>
            <w:ins w:id="1438" w:author="Samuel Dent" w:date="2015-12-03T10:41:00Z">
              <w:r w:rsidRPr="00071B06">
                <w:rPr>
                  <w:rFonts w:cstheme="minorHAnsi"/>
                  <w:bCs/>
                  <w:szCs w:val="20"/>
                </w:rPr>
                <w:t>Shell</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586C37" w14:textId="77777777" w:rsidR="00DA676C" w:rsidRPr="00071B06" w:rsidRDefault="00DA676C" w:rsidP="00A24242">
            <w:pPr>
              <w:spacing w:after="0"/>
              <w:jc w:val="center"/>
              <w:rPr>
                <w:ins w:id="1439" w:author="Samuel Dent" w:date="2015-12-03T08:56:00Z"/>
                <w:rFonts w:cstheme="minorHAnsi"/>
                <w:bCs/>
                <w:szCs w:val="20"/>
              </w:rPr>
            </w:pPr>
            <w:ins w:id="1440" w:author="Samuel Dent" w:date="2015-12-03T10:40:00Z">
              <w:r w:rsidRPr="00071B06">
                <w:rPr>
                  <w:rFonts w:cstheme="minorHAnsi"/>
                  <w:bCs/>
                  <w:szCs w:val="20"/>
                </w:rPr>
                <w:t xml:space="preserve">5.6.2 </w:t>
              </w:r>
              <w:r w:rsidRPr="00071B06">
                <w:rPr>
                  <w:color w:val="000000"/>
                  <w:szCs w:val="20"/>
                </w:rPr>
                <w:t>Basement Sidewall Insulation</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3C6281" w14:textId="77777777" w:rsidR="00DA676C" w:rsidRPr="00071B06" w:rsidRDefault="00DA676C" w:rsidP="00A24242">
            <w:pPr>
              <w:spacing w:after="0"/>
              <w:jc w:val="center"/>
              <w:rPr>
                <w:ins w:id="1441" w:author="Samuel Dent" w:date="2015-12-03T08:56: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059BD79E" w14:textId="77777777" w:rsidR="00DA676C" w:rsidRPr="00071B06" w:rsidRDefault="00DA676C" w:rsidP="00A24242">
            <w:pPr>
              <w:spacing w:after="0"/>
              <w:jc w:val="center"/>
              <w:rPr>
                <w:ins w:id="1442" w:author="Samuel Dent" w:date="2015-12-03T08:56:00Z"/>
                <w:rFonts w:cstheme="minorHAnsi"/>
                <w:bCs/>
                <w:szCs w:val="20"/>
              </w:rPr>
            </w:pPr>
            <w:ins w:id="1443" w:author="Samuel Dent" w:date="2015-12-03T10:40: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46AB797A" w14:textId="44AD6C03" w:rsidR="00DA676C" w:rsidRPr="00071B06" w:rsidRDefault="00DA676C" w:rsidP="00A24242">
            <w:pPr>
              <w:spacing w:after="0"/>
              <w:jc w:val="left"/>
              <w:rPr>
                <w:ins w:id="1444" w:author="Samuel Dent" w:date="2015-12-03T10:40:00Z"/>
                <w:color w:val="000000"/>
                <w:szCs w:val="20"/>
              </w:rPr>
            </w:pPr>
            <w:ins w:id="1445" w:author="Samuel Dent" w:date="2015-12-03T10:40:00Z">
              <w:r w:rsidRPr="00071B06">
                <w:rPr>
                  <w:color w:val="000000"/>
                  <w:szCs w:val="20"/>
                </w:rPr>
                <w:t>Applying 80% adjustment factor to cooling savings and 60% adjustment factor to heating savings.</w:t>
              </w:r>
            </w:ins>
          </w:p>
          <w:p w14:paraId="3B601630" w14:textId="77777777" w:rsidR="00DA676C" w:rsidRPr="00071B06" w:rsidRDefault="00DA676C" w:rsidP="00A24242">
            <w:pPr>
              <w:spacing w:after="0"/>
              <w:jc w:val="left"/>
              <w:rPr>
                <w:ins w:id="1446" w:author="Samuel Dent" w:date="2015-12-03T08:56:00Z"/>
                <w:rFonts w:cstheme="minorHAnsi"/>
                <w:bCs/>
                <w:szCs w:val="20"/>
              </w:rPr>
            </w:pPr>
            <w:ins w:id="1447" w:author="Samuel Dent" w:date="2015-12-03T10:40:00Z">
              <w:r w:rsidRPr="00071B06">
                <w:rPr>
                  <w:color w:val="000000"/>
                  <w:szCs w:val="20"/>
                </w:rPr>
                <w:t>Adjusting default gas efficiency to 72%.</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703FF33F" w14:textId="7A630B17" w:rsidR="00DA676C" w:rsidRPr="00071B06" w:rsidRDefault="00256657" w:rsidP="00A24242">
            <w:pPr>
              <w:spacing w:after="0"/>
              <w:jc w:val="center"/>
              <w:rPr>
                <w:ins w:id="1448" w:author="Samuel Dent" w:date="2015-12-03T08:56:00Z"/>
                <w:rFonts w:cstheme="minorHAnsi"/>
                <w:bCs/>
                <w:szCs w:val="20"/>
              </w:rPr>
            </w:pPr>
            <w:ins w:id="1449" w:author="Samuel Dent" w:date="2015-12-17T09:23:00Z">
              <w:r>
                <w:rPr>
                  <w:rFonts w:cstheme="minorHAnsi"/>
                  <w:bCs/>
                  <w:szCs w:val="20"/>
                </w:rPr>
                <w:t>Reduction</w:t>
              </w:r>
            </w:ins>
          </w:p>
        </w:tc>
      </w:tr>
      <w:tr w:rsidR="00DA676C" w:rsidRPr="00071B06" w14:paraId="7131965A" w14:textId="77777777" w:rsidTr="00384AA8">
        <w:tblPrEx>
          <w:tblW w:w="11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450" w:author="Samuel Dent" w:date="2015-12-03T10:41:00Z">
            <w:tblPrEx>
              <w:tblW w:w="11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495"/>
          <w:jc w:val="center"/>
          <w:ins w:id="1451" w:author="Samuel Dent" w:date="2015-12-03T08:56:00Z"/>
          <w:trPrChange w:id="1452" w:author="Samuel Dent" w:date="2015-12-03T10:41:00Z">
            <w:trPr>
              <w:gridAfter w:val="0"/>
              <w:trHeight w:val="495"/>
              <w:jc w:val="center"/>
            </w:trPr>
          </w:trPrChange>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Change w:id="1453" w:author="Samuel Dent" w:date="2015-12-03T10:41:00Z">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910A4C3" w14:textId="77777777" w:rsidR="00DA676C" w:rsidRPr="00071B06" w:rsidRDefault="00DA676C" w:rsidP="00A24242">
            <w:pPr>
              <w:spacing w:after="0"/>
              <w:jc w:val="center"/>
              <w:rPr>
                <w:ins w:id="1454" w:author="Samuel Dent" w:date="2015-12-03T08:56:00Z"/>
                <w:rFonts w:cstheme="minorHAnsi"/>
                <w:bCs/>
                <w:szCs w:val="20"/>
              </w:rPr>
            </w:pPr>
            <w:ins w:id="1455" w:author="Samuel Dent" w:date="2015-12-03T10:41:00Z">
              <w:r w:rsidRPr="00071B06">
                <w:rPr>
                  <w:rFonts w:cstheme="minorHAnsi"/>
                  <w:bCs/>
                  <w:szCs w:val="20"/>
                </w:rPr>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Change w:id="1456" w:author="Samuel Dent" w:date="2015-12-03T10:41:00Z">
              <w:tcPr>
                <w:tcW w:w="13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E8DC660" w14:textId="77777777" w:rsidR="00DA676C" w:rsidRPr="00071B06" w:rsidRDefault="00DA676C" w:rsidP="00A24242">
            <w:pPr>
              <w:spacing w:after="0"/>
              <w:jc w:val="center"/>
              <w:rPr>
                <w:ins w:id="1457" w:author="Samuel Dent" w:date="2015-12-03T08:56:00Z"/>
                <w:rFonts w:cstheme="minorHAnsi"/>
                <w:bCs/>
                <w:szCs w:val="20"/>
              </w:rPr>
            </w:pPr>
            <w:ins w:id="1458" w:author="Samuel Dent" w:date="2015-12-03T10:41:00Z">
              <w:r w:rsidRPr="00071B06">
                <w:rPr>
                  <w:rFonts w:cstheme="minorHAnsi"/>
                  <w:bCs/>
                  <w:szCs w:val="20"/>
                </w:rPr>
                <w:t>Shell</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Change w:id="1459" w:author="Samuel Dent" w:date="2015-12-03T10:41:00Z">
              <w:tcPr>
                <w:tcW w:w="19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0001C2D" w14:textId="77777777" w:rsidR="00DA676C" w:rsidRPr="00071B06" w:rsidRDefault="00DA676C" w:rsidP="00A24242">
            <w:pPr>
              <w:spacing w:after="0"/>
              <w:jc w:val="center"/>
              <w:rPr>
                <w:ins w:id="1460" w:author="Samuel Dent" w:date="2015-12-03T08:56:00Z"/>
                <w:rFonts w:cstheme="minorHAnsi"/>
                <w:bCs/>
                <w:szCs w:val="20"/>
              </w:rPr>
            </w:pPr>
            <w:ins w:id="1461" w:author="Samuel Dent" w:date="2015-12-03T10:40:00Z">
              <w:r w:rsidRPr="00071B06">
                <w:rPr>
                  <w:rFonts w:cstheme="minorHAnsi"/>
                  <w:bCs/>
                  <w:szCs w:val="20"/>
                </w:rPr>
                <w:t xml:space="preserve">5.6.3 </w:t>
              </w:r>
              <w:r w:rsidRPr="00071B06">
                <w:rPr>
                  <w:color w:val="000000"/>
                  <w:szCs w:val="20"/>
                </w:rPr>
                <w:t>Floor Insulation above Crawlspace</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Change w:id="1462" w:author="Samuel Dent" w:date="2015-12-03T10:41:00Z">
              <w:tcPr>
                <w:tcW w:w="23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F45D93D" w14:textId="77777777" w:rsidR="00DA676C" w:rsidRPr="00071B06" w:rsidRDefault="00DA676C" w:rsidP="00A24242">
            <w:pPr>
              <w:spacing w:after="0"/>
              <w:jc w:val="center"/>
              <w:rPr>
                <w:ins w:id="1463" w:author="Samuel Dent" w:date="2015-12-03T08:56: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Change w:id="1464" w:author="Samuel Dent" w:date="2015-12-03T10:41:00Z">
              <w:tcPr>
                <w:tcW w:w="896"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5ABF2C5" w14:textId="77777777" w:rsidR="00DA676C" w:rsidRPr="00071B06" w:rsidRDefault="00DA676C" w:rsidP="00A24242">
            <w:pPr>
              <w:spacing w:after="0"/>
              <w:jc w:val="center"/>
              <w:rPr>
                <w:ins w:id="1465" w:author="Samuel Dent" w:date="2015-12-03T08:56:00Z"/>
                <w:rFonts w:cstheme="minorHAnsi"/>
                <w:bCs/>
                <w:szCs w:val="20"/>
              </w:rPr>
            </w:pPr>
            <w:ins w:id="1466" w:author="Samuel Dent" w:date="2015-12-03T10:41: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Change w:id="1467" w:author="Samuel Dent" w:date="2015-12-03T10:41:00Z">
              <w:tcPr>
                <w:tcW w:w="2705" w:type="dxa"/>
                <w:gridSpan w:val="4"/>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08D41EA" w14:textId="73328D1C" w:rsidR="00DA676C" w:rsidRPr="00071B06" w:rsidRDefault="00DA676C" w:rsidP="00A24242">
            <w:pPr>
              <w:spacing w:after="0"/>
              <w:jc w:val="left"/>
              <w:rPr>
                <w:ins w:id="1468" w:author="Samuel Dent" w:date="2015-12-03T10:40:00Z"/>
                <w:color w:val="000000"/>
                <w:szCs w:val="20"/>
              </w:rPr>
            </w:pPr>
            <w:ins w:id="1469" w:author="Samuel Dent" w:date="2015-12-03T10:40:00Z">
              <w:r w:rsidRPr="00071B06">
                <w:rPr>
                  <w:color w:val="000000"/>
                  <w:szCs w:val="20"/>
                </w:rPr>
                <w:t>Applying 80% adjustment factor to cooling savings and 60% adjustment factor to heating savings.</w:t>
              </w:r>
            </w:ins>
          </w:p>
          <w:p w14:paraId="66267962" w14:textId="77777777" w:rsidR="00DA676C" w:rsidRPr="00071B06" w:rsidRDefault="00DA676C" w:rsidP="00A24242">
            <w:pPr>
              <w:spacing w:after="0"/>
              <w:jc w:val="left"/>
              <w:rPr>
                <w:ins w:id="1470" w:author="Samuel Dent" w:date="2015-12-03T08:56:00Z"/>
                <w:rFonts w:cstheme="minorHAnsi"/>
                <w:bCs/>
                <w:szCs w:val="20"/>
              </w:rPr>
            </w:pPr>
            <w:ins w:id="1471" w:author="Samuel Dent" w:date="2015-12-03T10:40:00Z">
              <w:r w:rsidRPr="00071B06">
                <w:rPr>
                  <w:color w:val="000000"/>
                  <w:szCs w:val="20"/>
                </w:rPr>
                <w:t>Adjusting default gas efficiency to 72%.</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Change w:id="1472" w:author="Samuel Dent" w:date="2015-12-03T10:41:00Z">
              <w:tcPr>
                <w:tcW w:w="918"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D0B9A76" w14:textId="68997AA1" w:rsidR="00DA676C" w:rsidRPr="00071B06" w:rsidRDefault="00256657" w:rsidP="00A24242">
            <w:pPr>
              <w:spacing w:after="0"/>
              <w:jc w:val="center"/>
              <w:rPr>
                <w:ins w:id="1473" w:author="Samuel Dent" w:date="2015-12-03T08:56:00Z"/>
                <w:rFonts w:cstheme="minorHAnsi"/>
                <w:bCs/>
                <w:szCs w:val="20"/>
              </w:rPr>
            </w:pPr>
            <w:ins w:id="1474" w:author="Samuel Dent" w:date="2015-12-17T09:23:00Z">
              <w:r>
                <w:rPr>
                  <w:rFonts w:cstheme="minorHAnsi"/>
                  <w:bCs/>
                  <w:szCs w:val="20"/>
                </w:rPr>
                <w:t>Reduction</w:t>
              </w:r>
            </w:ins>
          </w:p>
        </w:tc>
      </w:tr>
      <w:tr w:rsidR="00DA676C" w:rsidRPr="00071B06" w14:paraId="698B1F67" w14:textId="77777777" w:rsidTr="00384AA8">
        <w:tblPrEx>
          <w:tblW w:w="11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475" w:author="Samuel Dent" w:date="2015-12-03T10:41:00Z">
            <w:tblPrEx>
              <w:tblW w:w="11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495"/>
          <w:jc w:val="center"/>
          <w:ins w:id="1476" w:author="Samuel Dent" w:date="2015-12-03T08:56:00Z"/>
          <w:trPrChange w:id="1477" w:author="Samuel Dent" w:date="2015-12-03T10:41:00Z">
            <w:trPr>
              <w:gridAfter w:val="0"/>
              <w:trHeight w:val="495"/>
              <w:jc w:val="center"/>
            </w:trPr>
          </w:trPrChange>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Change w:id="1478" w:author="Samuel Dent" w:date="2015-12-03T10:41:00Z">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661F3B5" w14:textId="77777777" w:rsidR="00DA676C" w:rsidRPr="00071B06" w:rsidRDefault="00DA676C" w:rsidP="00A24242">
            <w:pPr>
              <w:spacing w:after="0"/>
              <w:jc w:val="center"/>
              <w:rPr>
                <w:ins w:id="1479" w:author="Samuel Dent" w:date="2015-12-03T08:56:00Z"/>
                <w:rFonts w:cstheme="minorHAnsi"/>
                <w:bCs/>
                <w:szCs w:val="20"/>
              </w:rPr>
            </w:pPr>
            <w:ins w:id="1480" w:author="Samuel Dent" w:date="2015-12-03T10:41:00Z">
              <w:r w:rsidRPr="00071B06">
                <w:rPr>
                  <w:rFonts w:cstheme="minorHAnsi"/>
                  <w:bCs/>
                  <w:szCs w:val="20"/>
                </w:rPr>
                <w:lastRenderedPageBreak/>
                <w:t>Res</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Change w:id="1481" w:author="Samuel Dent" w:date="2015-12-03T10:41:00Z">
              <w:tcPr>
                <w:tcW w:w="13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6CF27B7" w14:textId="77777777" w:rsidR="00DA676C" w:rsidRPr="00071B06" w:rsidRDefault="00DA676C" w:rsidP="00A24242">
            <w:pPr>
              <w:spacing w:after="0"/>
              <w:jc w:val="center"/>
              <w:rPr>
                <w:ins w:id="1482" w:author="Samuel Dent" w:date="2015-12-03T08:56:00Z"/>
                <w:rFonts w:cstheme="minorHAnsi"/>
                <w:bCs/>
                <w:szCs w:val="20"/>
              </w:rPr>
            </w:pPr>
            <w:ins w:id="1483" w:author="Samuel Dent" w:date="2015-12-03T10:41:00Z">
              <w:r w:rsidRPr="00071B06">
                <w:rPr>
                  <w:rFonts w:cstheme="minorHAnsi"/>
                  <w:bCs/>
                  <w:szCs w:val="20"/>
                </w:rPr>
                <w:t>Shell</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Change w:id="1484" w:author="Samuel Dent" w:date="2015-12-03T10:41:00Z">
              <w:tcPr>
                <w:tcW w:w="196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43383D4" w14:textId="77777777" w:rsidR="00DA676C" w:rsidRPr="00071B06" w:rsidRDefault="00DA676C" w:rsidP="00A24242">
            <w:pPr>
              <w:spacing w:after="0"/>
              <w:jc w:val="center"/>
              <w:rPr>
                <w:ins w:id="1485" w:author="Samuel Dent" w:date="2015-12-03T08:56:00Z"/>
                <w:rFonts w:cstheme="minorHAnsi"/>
                <w:bCs/>
                <w:szCs w:val="20"/>
              </w:rPr>
            </w:pPr>
            <w:ins w:id="1486" w:author="Samuel Dent" w:date="2015-12-03T10:40:00Z">
              <w:r w:rsidRPr="00071B06">
                <w:rPr>
                  <w:rFonts w:cstheme="minorHAnsi"/>
                  <w:bCs/>
                  <w:szCs w:val="20"/>
                </w:rPr>
                <w:t xml:space="preserve">5.6.4 </w:t>
              </w:r>
              <w:r w:rsidRPr="00071B06">
                <w:rPr>
                  <w:color w:val="000000"/>
                  <w:szCs w:val="20"/>
                </w:rPr>
                <w:t>Wall and Ceiling Insulation</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Change w:id="1487" w:author="Samuel Dent" w:date="2015-12-03T10:41:00Z">
              <w:tcPr>
                <w:tcW w:w="23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7552885" w14:textId="77777777" w:rsidR="00DA676C" w:rsidRPr="00071B06" w:rsidRDefault="00DA676C" w:rsidP="00A24242">
            <w:pPr>
              <w:spacing w:after="0"/>
              <w:jc w:val="center"/>
              <w:rPr>
                <w:ins w:id="1488" w:author="Samuel Dent" w:date="2015-12-03T08:56: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Change w:id="1489" w:author="Samuel Dent" w:date="2015-12-03T10:41:00Z">
              <w:tcPr>
                <w:tcW w:w="896"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9003B40" w14:textId="77777777" w:rsidR="00DA676C" w:rsidRPr="00071B06" w:rsidRDefault="00DA676C" w:rsidP="00A24242">
            <w:pPr>
              <w:spacing w:after="0"/>
              <w:jc w:val="center"/>
              <w:rPr>
                <w:ins w:id="1490" w:author="Samuel Dent" w:date="2015-12-03T08:56:00Z"/>
                <w:rFonts w:cstheme="minorHAnsi"/>
                <w:bCs/>
                <w:szCs w:val="20"/>
              </w:rPr>
            </w:pPr>
            <w:ins w:id="1491" w:author="Samuel Dent" w:date="2015-12-03T10:41:00Z">
              <w:r w:rsidRPr="00071B06">
                <w:rPr>
                  <w:rFonts w:cstheme="minorHAnsi"/>
                  <w:bCs/>
                  <w:szCs w:val="20"/>
                </w:rPr>
                <w:t>Revision</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Change w:id="1492" w:author="Samuel Dent" w:date="2015-12-03T10:41:00Z">
              <w:tcPr>
                <w:tcW w:w="2705" w:type="dxa"/>
                <w:gridSpan w:val="4"/>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8EDE449" w14:textId="63025085" w:rsidR="00DA676C" w:rsidRPr="00071B06" w:rsidRDefault="00DA676C" w:rsidP="00A24242">
            <w:pPr>
              <w:spacing w:after="0"/>
              <w:jc w:val="left"/>
              <w:rPr>
                <w:ins w:id="1493" w:author="Samuel Dent" w:date="2015-12-03T10:40:00Z"/>
                <w:color w:val="000000"/>
                <w:szCs w:val="20"/>
              </w:rPr>
            </w:pPr>
            <w:ins w:id="1494" w:author="Samuel Dent" w:date="2015-12-03T10:40:00Z">
              <w:r w:rsidRPr="00071B06">
                <w:rPr>
                  <w:color w:val="000000"/>
                  <w:szCs w:val="20"/>
                </w:rPr>
                <w:t>Applying 80% adjustment factor to cooling savings and 60% adjustment factor to heating savings.</w:t>
              </w:r>
            </w:ins>
          </w:p>
          <w:p w14:paraId="395B9CC9" w14:textId="77777777" w:rsidR="00DA676C" w:rsidRPr="00071B06" w:rsidRDefault="00DA676C" w:rsidP="00A24242">
            <w:pPr>
              <w:spacing w:after="0"/>
              <w:jc w:val="left"/>
              <w:rPr>
                <w:ins w:id="1495" w:author="Samuel Dent" w:date="2015-12-03T08:56:00Z"/>
                <w:rFonts w:cstheme="minorHAnsi"/>
                <w:bCs/>
                <w:szCs w:val="20"/>
              </w:rPr>
            </w:pPr>
            <w:ins w:id="1496" w:author="Samuel Dent" w:date="2015-12-03T10:40:00Z">
              <w:r w:rsidRPr="00071B06">
                <w:rPr>
                  <w:color w:val="000000"/>
                  <w:szCs w:val="20"/>
                </w:rPr>
                <w:t>Adjusting default gas efficiency to 72%.</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Change w:id="1497" w:author="Samuel Dent" w:date="2015-12-03T10:41:00Z">
              <w:tcPr>
                <w:tcW w:w="918"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A9AA3D0" w14:textId="6AD7FCF1" w:rsidR="00DA676C" w:rsidRPr="00071B06" w:rsidRDefault="00256657" w:rsidP="00A24242">
            <w:pPr>
              <w:spacing w:after="0"/>
              <w:jc w:val="center"/>
              <w:rPr>
                <w:ins w:id="1498" w:author="Samuel Dent" w:date="2015-12-03T08:56:00Z"/>
                <w:rFonts w:cstheme="minorHAnsi"/>
                <w:bCs/>
                <w:szCs w:val="20"/>
              </w:rPr>
            </w:pPr>
            <w:ins w:id="1499" w:author="Samuel Dent" w:date="2015-12-17T09:23:00Z">
              <w:r>
                <w:rPr>
                  <w:rFonts w:cstheme="minorHAnsi"/>
                  <w:bCs/>
                  <w:szCs w:val="20"/>
                </w:rPr>
                <w:t>Reduction</w:t>
              </w:r>
            </w:ins>
          </w:p>
        </w:tc>
      </w:tr>
      <w:tr w:rsidR="00DA676C" w:rsidRPr="00071B06" w14:paraId="6DF24571" w14:textId="77777777" w:rsidTr="00384AA8">
        <w:trPr>
          <w:trHeight w:val="495"/>
          <w:jc w:val="center"/>
          <w:ins w:id="1500" w:author="Samuel Dent" w:date="2015-12-03T08:56:00Z"/>
        </w:trPr>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409F24" w14:textId="77777777" w:rsidR="00DA676C" w:rsidRPr="00071B06" w:rsidRDefault="00DA676C" w:rsidP="00A24242">
            <w:pPr>
              <w:spacing w:after="0"/>
              <w:jc w:val="center"/>
              <w:rPr>
                <w:ins w:id="1501" w:author="Samuel Dent" w:date="2015-12-03T08:56:00Z"/>
                <w:rFonts w:cstheme="minorHAnsi"/>
                <w:bCs/>
                <w:szCs w:val="20"/>
              </w:rPr>
            </w:pPr>
            <w:ins w:id="1502" w:author="Samuel Dent" w:date="2015-12-03T10:42:00Z">
              <w:r w:rsidRPr="00071B06">
                <w:rPr>
                  <w:rFonts w:cstheme="minorHAnsi"/>
                  <w:bCs/>
                  <w:szCs w:val="20"/>
                </w:rPr>
                <w:t>Custom</w:t>
              </w:r>
            </w:ins>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25F10F" w14:textId="77777777" w:rsidR="00DA676C" w:rsidRPr="00071B06" w:rsidRDefault="00DA676C" w:rsidP="00A24242">
            <w:pPr>
              <w:spacing w:after="0"/>
              <w:jc w:val="center"/>
              <w:rPr>
                <w:ins w:id="1503" w:author="Samuel Dent" w:date="2015-12-03T08:56:00Z"/>
                <w:rFonts w:cstheme="minorHAnsi"/>
                <w:bCs/>
                <w:szCs w:val="20"/>
              </w:rPr>
            </w:pPr>
            <w:ins w:id="1504" w:author="Samuel Dent" w:date="2015-12-03T10:42:00Z">
              <w:r w:rsidRPr="00071B06">
                <w:rPr>
                  <w:rFonts w:cstheme="minorHAnsi"/>
                  <w:bCs/>
                  <w:szCs w:val="20"/>
                </w:rPr>
                <w:t>Behavior</w:t>
              </w:r>
            </w:ins>
          </w:p>
        </w:tc>
        <w:tc>
          <w:tcPr>
            <w:tcW w:w="19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9DA324" w14:textId="77777777" w:rsidR="00DA676C" w:rsidRPr="00071B06" w:rsidRDefault="00DA676C" w:rsidP="00A24242">
            <w:pPr>
              <w:spacing w:after="0"/>
              <w:jc w:val="center"/>
              <w:rPr>
                <w:ins w:id="1505" w:author="Samuel Dent" w:date="2015-12-03T08:56:00Z"/>
                <w:rFonts w:cstheme="minorHAnsi"/>
                <w:bCs/>
                <w:szCs w:val="20"/>
              </w:rPr>
            </w:pPr>
            <w:ins w:id="1506" w:author="Samuel Dent" w:date="2015-12-03T10:43:00Z">
              <w:r w:rsidRPr="00071B06">
                <w:rPr>
                  <w:rFonts w:cstheme="minorHAnsi"/>
                  <w:bCs/>
                  <w:szCs w:val="20"/>
                </w:rPr>
                <w:t xml:space="preserve">6.1.1 </w:t>
              </w:r>
              <w:r w:rsidRPr="00071B06">
                <w:rPr>
                  <w:color w:val="000000"/>
                  <w:szCs w:val="20"/>
                </w:rPr>
                <w:t>Residential Behavior Change</w:t>
              </w:r>
            </w:ins>
          </w:p>
        </w:tc>
        <w:tc>
          <w:tcPr>
            <w:tcW w:w="23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887BFD" w14:textId="77777777" w:rsidR="00DA676C" w:rsidRPr="00071B06" w:rsidRDefault="00DA676C" w:rsidP="00A24242">
            <w:pPr>
              <w:spacing w:after="0"/>
              <w:jc w:val="center"/>
              <w:rPr>
                <w:ins w:id="1507" w:author="Samuel Dent" w:date="2015-12-03T08:56:00Z"/>
                <w:rFonts w:cstheme="minorHAnsi"/>
                <w:bCs/>
                <w:szCs w:val="20"/>
              </w:rPr>
            </w:pPr>
          </w:p>
        </w:tc>
        <w:tc>
          <w:tcPr>
            <w:tcW w:w="896" w:type="dxa"/>
            <w:tcBorders>
              <w:top w:val="single" w:sz="4" w:space="0" w:color="auto"/>
              <w:left w:val="single" w:sz="4" w:space="0" w:color="auto"/>
              <w:bottom w:val="single" w:sz="4" w:space="0" w:color="auto"/>
              <w:right w:val="single" w:sz="4" w:space="0" w:color="auto"/>
            </w:tcBorders>
            <w:shd w:val="clear" w:color="auto" w:fill="auto"/>
            <w:vAlign w:val="center"/>
          </w:tcPr>
          <w:p w14:paraId="16095F92" w14:textId="77777777" w:rsidR="00DA676C" w:rsidRPr="00071B06" w:rsidRDefault="00DA676C" w:rsidP="00A24242">
            <w:pPr>
              <w:spacing w:after="0"/>
              <w:jc w:val="center"/>
              <w:rPr>
                <w:ins w:id="1508" w:author="Samuel Dent" w:date="2015-12-03T08:56:00Z"/>
                <w:rFonts w:cstheme="minorHAnsi"/>
                <w:bCs/>
                <w:szCs w:val="20"/>
              </w:rPr>
            </w:pPr>
            <w:ins w:id="1509" w:author="Samuel Dent" w:date="2015-12-03T10:43:00Z">
              <w:r w:rsidRPr="00071B06">
                <w:rPr>
                  <w:rFonts w:cstheme="minorHAnsi"/>
                  <w:bCs/>
                  <w:szCs w:val="20"/>
                </w:rPr>
                <w:t>New</w:t>
              </w:r>
            </w:ins>
          </w:p>
        </w:tc>
        <w:tc>
          <w:tcPr>
            <w:tcW w:w="2575" w:type="dxa"/>
            <w:tcBorders>
              <w:top w:val="single" w:sz="4" w:space="0" w:color="auto"/>
              <w:left w:val="single" w:sz="4" w:space="0" w:color="auto"/>
              <w:bottom w:val="single" w:sz="4" w:space="0" w:color="auto"/>
              <w:right w:val="single" w:sz="4" w:space="0" w:color="auto"/>
            </w:tcBorders>
            <w:shd w:val="clear" w:color="auto" w:fill="auto"/>
            <w:vAlign w:val="center"/>
          </w:tcPr>
          <w:p w14:paraId="00A42289" w14:textId="22C7E4AC" w:rsidR="00DA676C" w:rsidRPr="00071B06" w:rsidRDefault="00256657" w:rsidP="00A24242">
            <w:pPr>
              <w:spacing w:after="0"/>
              <w:jc w:val="left"/>
              <w:rPr>
                <w:ins w:id="1510" w:author="Samuel Dent" w:date="2015-12-03T08:56:00Z"/>
                <w:rFonts w:cstheme="minorHAnsi"/>
                <w:bCs/>
                <w:szCs w:val="20"/>
              </w:rPr>
            </w:pPr>
            <w:ins w:id="1511" w:author="Samuel Dent" w:date="2015-12-17T09:23:00Z">
              <w:r>
                <w:rPr>
                  <w:rFonts w:cstheme="minorHAnsi"/>
                  <w:bCs/>
                  <w:szCs w:val="20"/>
                </w:rPr>
                <w:t>New measure</w:t>
              </w:r>
            </w:ins>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33CD819D" w14:textId="7B0FA8B3" w:rsidR="00DA676C" w:rsidRPr="00071B06" w:rsidRDefault="00256657" w:rsidP="00A24242">
            <w:pPr>
              <w:spacing w:after="0"/>
              <w:jc w:val="center"/>
              <w:rPr>
                <w:ins w:id="1512" w:author="Samuel Dent" w:date="2015-12-03T08:56:00Z"/>
                <w:rFonts w:cstheme="minorHAnsi"/>
                <w:bCs/>
                <w:szCs w:val="20"/>
              </w:rPr>
            </w:pPr>
            <w:ins w:id="1513" w:author="Samuel Dent" w:date="2015-12-17T09:23:00Z">
              <w:r>
                <w:rPr>
                  <w:rFonts w:cstheme="minorHAnsi"/>
                  <w:bCs/>
                  <w:szCs w:val="20"/>
                </w:rPr>
                <w:t>N/A</w:t>
              </w:r>
            </w:ins>
          </w:p>
        </w:tc>
      </w:tr>
    </w:tbl>
    <w:p w14:paraId="025EEA7E" w14:textId="77777777" w:rsidR="00415A53" w:rsidRDefault="00415A53" w:rsidP="00B55FE0">
      <w:pPr>
        <w:jc w:val="left"/>
      </w:pPr>
    </w:p>
    <w:p w14:paraId="0E5684F8" w14:textId="77777777" w:rsidR="00415A53" w:rsidRDefault="00415A53" w:rsidP="00B55FE0">
      <w:pPr>
        <w:jc w:val="left"/>
      </w:pPr>
    </w:p>
    <w:p w14:paraId="2837E37B" w14:textId="77777777" w:rsidR="00415A53" w:rsidRDefault="00415A53" w:rsidP="00B55FE0">
      <w:pPr>
        <w:jc w:val="left"/>
        <w:sectPr w:rsidR="00415A53">
          <w:headerReference w:type="default" r:id="rId17"/>
          <w:pgSz w:w="12240" w:h="15840"/>
          <w:pgMar w:top="1440" w:right="1440" w:bottom="1440" w:left="1440" w:header="720" w:footer="720" w:gutter="0"/>
          <w:cols w:space="720"/>
          <w:docGrid w:linePitch="360"/>
        </w:sectPr>
      </w:pPr>
    </w:p>
    <w:p w14:paraId="031EB7CF" w14:textId="77777777" w:rsidR="00B55FE0" w:rsidRPr="00280744" w:rsidRDefault="00B55FE0" w:rsidP="008E5EB6">
      <w:pPr>
        <w:pStyle w:val="Heading2"/>
      </w:pPr>
      <w:bookmarkStart w:id="1516" w:name="_Toc437856290"/>
      <w:bookmarkStart w:id="1517" w:name="_Toc437957188"/>
      <w:bookmarkStart w:id="1518" w:name="_Toc438040351"/>
      <w:bookmarkStart w:id="1519" w:name="_Toc438202388"/>
      <w:bookmarkStart w:id="1520" w:name="_Toc315354077"/>
      <w:bookmarkStart w:id="1521" w:name="_Toc319585390"/>
      <w:bookmarkStart w:id="1522" w:name="_Toc315447626"/>
      <w:bookmarkEnd w:id="34"/>
      <w:r w:rsidRPr="00280744">
        <w:lastRenderedPageBreak/>
        <w:t>Enabling ICC Policy</w:t>
      </w:r>
      <w:bookmarkEnd w:id="1516"/>
      <w:bookmarkEnd w:id="1517"/>
      <w:bookmarkEnd w:id="1518"/>
      <w:bookmarkEnd w:id="1519"/>
    </w:p>
    <w:p w14:paraId="4C7E36AC" w14:textId="77777777" w:rsidR="00DA676C" w:rsidRPr="00280744" w:rsidRDefault="00DA676C" w:rsidP="00DA676C">
      <w:pPr>
        <w:spacing w:after="240"/>
      </w:pPr>
      <w:r w:rsidRPr="00280744">
        <w:t xml:space="preserve">This Illinois Statewide Technical Reference Manual (TRM) was developed to comply with the Illinois Commerce Commission (ICC or Commission) Final Orders from the electric and gas </w:t>
      </w:r>
      <w:r>
        <w:t>Utilities’</w:t>
      </w:r>
      <w:r w:rsidRPr="00280744">
        <w:rPr>
          <w:rFonts w:ascii="Arial" w:hAnsi="Arial"/>
          <w:vertAlign w:val="superscript"/>
        </w:rPr>
        <w:footnoteReference w:id="6"/>
      </w:r>
      <w:r w:rsidRPr="00280744">
        <w:t xml:space="preserve"> Energy Efficiency Plan dockets.  In the Final Orders, the ICC required the </w:t>
      </w:r>
      <w:r>
        <w:t>utilities</w:t>
      </w:r>
      <w:r w:rsidRPr="00280744">
        <w:t xml:space="preserve"> to work with DCEO and the Illinois Energy Efficiency Stakeholder Advisory Group (SAG) to develop a statewide TRM.  </w:t>
      </w:r>
      <w:r w:rsidRPr="00280744">
        <w:rPr>
          <w:i/>
        </w:rPr>
        <w:t xml:space="preserve">See, e.g., </w:t>
      </w:r>
      <w:r w:rsidRPr="00280744">
        <w:t xml:space="preserve">ComEd’s Final Order </w:t>
      </w:r>
      <w:r w:rsidRPr="00280744">
        <w:rPr>
          <w:i/>
        </w:rPr>
        <w:t>(Docket No. 10-0570, Final Order</w:t>
      </w:r>
      <w:r w:rsidRPr="00280744">
        <w:rPr>
          <w:rFonts w:ascii="Arial" w:hAnsi="Arial"/>
          <w:i/>
          <w:vertAlign w:val="superscript"/>
        </w:rPr>
        <w:footnoteReference w:id="7"/>
      </w:r>
      <w:r w:rsidRPr="00280744">
        <w:rPr>
          <w:i/>
        </w:rPr>
        <w:t xml:space="preserve"> at 59-60, December 21, 2010); </w:t>
      </w:r>
      <w:r w:rsidRPr="00280744">
        <w:t>Ameren’s Final Order</w:t>
      </w:r>
      <w:r w:rsidRPr="00280744">
        <w:rPr>
          <w:i/>
        </w:rPr>
        <w:t xml:space="preserve"> (Docket No. 10-0568, Order on Rehearing</w:t>
      </w:r>
      <w:r w:rsidRPr="00280744">
        <w:rPr>
          <w:rFonts w:ascii="Arial" w:hAnsi="Arial"/>
          <w:i/>
          <w:vertAlign w:val="superscript"/>
        </w:rPr>
        <w:footnoteReference w:id="8"/>
      </w:r>
      <w:r w:rsidRPr="00280744">
        <w:rPr>
          <w:i/>
        </w:rPr>
        <w:t xml:space="preserve"> at 19, May 24, 2011); </w:t>
      </w:r>
      <w:r w:rsidRPr="00280744">
        <w:t>Peoples Gas/North Shore Gas’ Final Order</w:t>
      </w:r>
      <w:r w:rsidRPr="00280744">
        <w:rPr>
          <w:i/>
        </w:rPr>
        <w:t xml:space="preserve"> (Docket No. 10-0564, Final Order</w:t>
      </w:r>
      <w:r w:rsidRPr="00280744">
        <w:rPr>
          <w:rFonts w:ascii="Arial" w:hAnsi="Arial"/>
          <w:i/>
          <w:vertAlign w:val="superscript"/>
        </w:rPr>
        <w:footnoteReference w:id="9"/>
      </w:r>
      <w:r w:rsidRPr="00280744">
        <w:rPr>
          <w:i/>
        </w:rPr>
        <w:t xml:space="preserve">at 76, May 24, 2011), </w:t>
      </w:r>
      <w:r w:rsidRPr="00280744">
        <w:t>and Nicor’s Final Order</w:t>
      </w:r>
      <w:r w:rsidRPr="00280744">
        <w:rPr>
          <w:i/>
        </w:rPr>
        <w:t xml:space="preserve"> (Docket No. 10-0562, Final Order</w:t>
      </w:r>
      <w:r w:rsidRPr="00280744">
        <w:rPr>
          <w:rFonts w:ascii="Arial" w:hAnsi="Arial"/>
          <w:i/>
          <w:vertAlign w:val="superscript"/>
        </w:rPr>
        <w:footnoteReference w:id="10"/>
      </w:r>
      <w:r w:rsidRPr="00280744">
        <w:rPr>
          <w:i/>
        </w:rPr>
        <w:t xml:space="preserve"> at 30, May 24, 2011).</w:t>
      </w:r>
      <w:r w:rsidRPr="00280744">
        <w:rPr>
          <w:u w:val="single"/>
        </w:rPr>
        <w:t xml:space="preserve">    </w:t>
      </w:r>
    </w:p>
    <w:p w14:paraId="2104405A" w14:textId="77777777" w:rsidR="00DA676C" w:rsidRPr="00280744" w:rsidRDefault="00DA676C" w:rsidP="00DA676C">
      <w:pPr>
        <w:spacing w:after="240"/>
      </w:pPr>
      <w:r w:rsidRPr="00280744">
        <w:t xml:space="preserve">As directed in the </w:t>
      </w:r>
      <w:r>
        <w:t>Utilities’</w:t>
      </w:r>
      <w:r w:rsidRPr="00280744">
        <w:t xml:space="preserve"> Efficiency Plan Orders, the SAG had the opportunity to, and also participated in, every aspect of the development of the TRM.  Interested members of the SAG participated in weekly teleconferences to review, comment, and participate in the development of the TRM.  The active participants in the TRM were designated as the “Technical Advisory Committee” (TAC).  The TAC participants include representatives from the following organizations:  </w:t>
      </w:r>
    </w:p>
    <w:p w14:paraId="3B257B56" w14:textId="77777777" w:rsidR="00DA676C" w:rsidRPr="00280744" w:rsidRDefault="00DA676C" w:rsidP="00DA676C">
      <w:pPr>
        <w:numPr>
          <w:ilvl w:val="0"/>
          <w:numId w:val="9"/>
        </w:numPr>
      </w:pPr>
      <w:r w:rsidRPr="00280744">
        <w:t xml:space="preserve">the </w:t>
      </w:r>
      <w:r>
        <w:t>Utilities</w:t>
      </w:r>
      <w:r w:rsidRPr="00280744">
        <w:t xml:space="preserve"> (ComEd, Ameren IL, Nicor Gas, Peoples Gas/North Shore Gas), </w:t>
      </w:r>
    </w:p>
    <w:p w14:paraId="27F96663" w14:textId="77777777" w:rsidR="00DA676C" w:rsidRPr="00280744" w:rsidRDefault="00DA676C" w:rsidP="00DA676C">
      <w:pPr>
        <w:numPr>
          <w:ilvl w:val="0"/>
          <w:numId w:val="9"/>
        </w:numPr>
      </w:pPr>
      <w:r w:rsidRPr="00280744" w:rsidDel="00EF2E7E">
        <w:t xml:space="preserve">DCEO, </w:t>
      </w:r>
      <w:r w:rsidRPr="00280744">
        <w:t>Implementation contractors (Applied Proactive Technologies (APT), CLEAResult, Conservation Services Group, Elevate Energy, Franklin Energy, GDS Associates, PECI, 360 Energy Group),</w:t>
      </w:r>
    </w:p>
    <w:p w14:paraId="25D9BD22" w14:textId="77777777" w:rsidR="00DA676C" w:rsidRPr="00280744" w:rsidRDefault="00DA676C" w:rsidP="00DA676C">
      <w:pPr>
        <w:numPr>
          <w:ilvl w:val="0"/>
          <w:numId w:val="9"/>
        </w:numPr>
      </w:pPr>
      <w:r w:rsidRPr="00280744">
        <w:t xml:space="preserve">Illinois Department of Commerce and Economic Opportunity (DCEO), </w:t>
      </w:r>
    </w:p>
    <w:p w14:paraId="2D397AAC" w14:textId="77777777" w:rsidR="00DA676C" w:rsidRPr="00280744" w:rsidRDefault="00DA676C" w:rsidP="00DA676C">
      <w:pPr>
        <w:numPr>
          <w:ilvl w:val="0"/>
          <w:numId w:val="9"/>
        </w:numPr>
      </w:pPr>
      <w:r w:rsidRPr="00280744">
        <w:t>the independent evaluators (ADM Associates, The Cadmus Group, Itron, Navigant Consulting, Michael’s Engineering, Opinion Dynamics Corporation),</w:t>
      </w:r>
    </w:p>
    <w:p w14:paraId="1123F09A" w14:textId="77777777" w:rsidR="00DA676C" w:rsidRPr="00280744" w:rsidRDefault="00DA676C" w:rsidP="00DA676C">
      <w:pPr>
        <w:numPr>
          <w:ilvl w:val="0"/>
          <w:numId w:val="9"/>
        </w:numPr>
      </w:pPr>
      <w:r w:rsidRPr="00280744">
        <w:t xml:space="preserve">ICC Staff,  </w:t>
      </w:r>
    </w:p>
    <w:p w14:paraId="2AD20ECD" w14:textId="77777777" w:rsidR="00DA676C" w:rsidRPr="00280744" w:rsidRDefault="00DA676C" w:rsidP="00DA676C">
      <w:pPr>
        <w:numPr>
          <w:ilvl w:val="0"/>
          <w:numId w:val="9"/>
        </w:numPr>
      </w:pPr>
      <w:r w:rsidRPr="00280744">
        <w:t xml:space="preserve">the Illinois Attorney General’s Office (AG), </w:t>
      </w:r>
    </w:p>
    <w:p w14:paraId="578E938E" w14:textId="77777777" w:rsidR="00DA676C" w:rsidRPr="00280744" w:rsidRDefault="00DA676C" w:rsidP="00DA676C">
      <w:pPr>
        <w:numPr>
          <w:ilvl w:val="0"/>
          <w:numId w:val="9"/>
        </w:numPr>
      </w:pPr>
      <w:r w:rsidRPr="00280744">
        <w:t xml:space="preserve">Natural Resources Defense Council (NRDC), </w:t>
      </w:r>
    </w:p>
    <w:p w14:paraId="13BF9A90" w14:textId="77777777" w:rsidR="00DA676C" w:rsidRPr="00280744" w:rsidRDefault="00DA676C" w:rsidP="00DA676C">
      <w:pPr>
        <w:numPr>
          <w:ilvl w:val="0"/>
          <w:numId w:val="9"/>
        </w:numPr>
      </w:pPr>
      <w:r w:rsidRPr="00280744">
        <w:t xml:space="preserve">the Environmental Law and Policy Center (ELPC), </w:t>
      </w:r>
    </w:p>
    <w:p w14:paraId="38992FF9" w14:textId="77777777" w:rsidR="00DA676C" w:rsidRPr="00280744" w:rsidRDefault="00DA676C" w:rsidP="00DA676C">
      <w:pPr>
        <w:numPr>
          <w:ilvl w:val="0"/>
          <w:numId w:val="9"/>
        </w:numPr>
      </w:pPr>
      <w:r w:rsidRPr="00280744">
        <w:t xml:space="preserve">the Citizen’s Utility Board (CUB), </w:t>
      </w:r>
    </w:p>
    <w:p w14:paraId="67D23CFF" w14:textId="77777777" w:rsidR="00DA676C" w:rsidRPr="00280744" w:rsidRDefault="00DA676C" w:rsidP="00DA676C">
      <w:pPr>
        <w:numPr>
          <w:ilvl w:val="0"/>
          <w:numId w:val="9"/>
        </w:numPr>
      </w:pPr>
      <w:r w:rsidRPr="00280744">
        <w:t xml:space="preserve">The University of Illinois at Chicago, </w:t>
      </w:r>
    </w:p>
    <w:p w14:paraId="077ADECD" w14:textId="77777777" w:rsidR="00DA676C" w:rsidRPr="00280744" w:rsidRDefault="00DA676C" w:rsidP="00DA676C">
      <w:pPr>
        <w:numPr>
          <w:ilvl w:val="0"/>
          <w:numId w:val="9"/>
        </w:numPr>
      </w:pPr>
      <w:r w:rsidRPr="00280744">
        <w:t>Future Energy Enterprises,</w:t>
      </w:r>
    </w:p>
    <w:p w14:paraId="0FC221FC" w14:textId="77777777" w:rsidR="00DA676C" w:rsidRPr="00280744" w:rsidDel="00E17825" w:rsidRDefault="00DA676C" w:rsidP="00DA676C">
      <w:pPr>
        <w:numPr>
          <w:ilvl w:val="0"/>
          <w:numId w:val="9"/>
        </w:numPr>
        <w:rPr>
          <w:del w:id="1524" w:author="Samuel Dent" w:date="2015-12-04T06:42:00Z"/>
        </w:rPr>
      </w:pPr>
      <w:ins w:id="1525" w:author="Samuel Dent" w:date="2015-12-04T06:42:00Z">
        <w:r>
          <w:t xml:space="preserve">Selective participants including; </w:t>
        </w:r>
      </w:ins>
      <w:r w:rsidRPr="00280744">
        <w:t>Geothermal Alliance of Illinois,</w:t>
      </w:r>
      <w:ins w:id="1526" w:author="Samuel Dent" w:date="2015-12-04T06:42:00Z">
        <w:r>
          <w:t xml:space="preserve"> </w:t>
        </w:r>
      </w:ins>
    </w:p>
    <w:p w14:paraId="259E8D46" w14:textId="77777777" w:rsidR="00B55FE0" w:rsidRDefault="00DA676C" w:rsidP="00DA676C">
      <w:pPr>
        <w:numPr>
          <w:ilvl w:val="0"/>
          <w:numId w:val="9"/>
        </w:numPr>
      </w:pPr>
      <w:r>
        <w:t>t</w:t>
      </w:r>
      <w:r w:rsidRPr="00280744">
        <w:t>he Geothermal Exchange Organization</w:t>
      </w:r>
      <w:ins w:id="1527" w:author="Samuel Dent" w:date="2015-12-04T06:42:00Z">
        <w:r>
          <w:t>, Embertec and TrickleStar.</w:t>
        </w:r>
      </w:ins>
      <w:del w:id="1528" w:author="Samuel Dent" w:date="2015-12-04T06:42:00Z">
        <w:r w:rsidRPr="00280744" w:rsidDel="00E17825">
          <w:delText>.</w:delText>
        </w:r>
      </w:del>
    </w:p>
    <w:p w14:paraId="4E9E9045" w14:textId="77777777" w:rsidR="00415A53" w:rsidRPr="00280744" w:rsidRDefault="00415A53" w:rsidP="00415A53"/>
    <w:p w14:paraId="341178BD" w14:textId="77777777" w:rsidR="00415A53" w:rsidRDefault="00415A53" w:rsidP="00B55FE0">
      <w:pPr>
        <w:widowControl/>
        <w:spacing w:after="200" w:line="276" w:lineRule="auto"/>
        <w:jc w:val="left"/>
        <w:rPr>
          <w:rFonts w:cs="Arial"/>
          <w:bCs/>
          <w:iCs/>
          <w:sz w:val="28"/>
          <w:szCs w:val="28"/>
        </w:rPr>
        <w:sectPr w:rsidR="00415A53">
          <w:headerReference w:type="default" r:id="rId18"/>
          <w:pgSz w:w="12240" w:h="15840"/>
          <w:pgMar w:top="1440" w:right="1440" w:bottom="1440" w:left="1440" w:header="720" w:footer="720" w:gutter="0"/>
          <w:cols w:space="720"/>
          <w:docGrid w:linePitch="360"/>
        </w:sectPr>
      </w:pPr>
      <w:bookmarkStart w:id="1531" w:name="_Toc333218980"/>
    </w:p>
    <w:p w14:paraId="1D51C40D" w14:textId="77777777" w:rsidR="00B55FE0" w:rsidRDefault="00B55FE0" w:rsidP="008E5EB6">
      <w:pPr>
        <w:pStyle w:val="Heading2"/>
      </w:pPr>
      <w:bookmarkStart w:id="1532" w:name="_Toc437856291"/>
      <w:bookmarkStart w:id="1533" w:name="_Toc437957189"/>
      <w:bookmarkStart w:id="1534" w:name="_Toc438040352"/>
      <w:bookmarkStart w:id="1535" w:name="_Toc438202389"/>
      <w:r w:rsidRPr="00280744">
        <w:lastRenderedPageBreak/>
        <w:t>Development Process</w:t>
      </w:r>
      <w:bookmarkEnd w:id="1531"/>
      <w:bookmarkEnd w:id="1532"/>
      <w:bookmarkEnd w:id="1533"/>
      <w:bookmarkEnd w:id="1534"/>
      <w:bookmarkEnd w:id="1535"/>
    </w:p>
    <w:p w14:paraId="64DAF4F2" w14:textId="77777777" w:rsidR="00DA676C" w:rsidRPr="00280744" w:rsidRDefault="00DA676C" w:rsidP="00DA676C">
      <w:pPr>
        <w:widowControl/>
        <w:jc w:val="left"/>
        <w:rPr>
          <w:rFonts w:cs="Calibri"/>
          <w:szCs w:val="20"/>
        </w:rPr>
      </w:pPr>
      <w:r w:rsidRPr="00280744">
        <w:rPr>
          <w:szCs w:val="20"/>
        </w:rPr>
        <w:t>The first edition of the IL-TRM was approved by the Commission in ICC Docket No. 12-0528</w:t>
      </w:r>
      <w:r w:rsidRPr="00280744">
        <w:rPr>
          <w:rFonts w:ascii="Arial" w:hAnsi="Arial"/>
          <w:szCs w:val="20"/>
          <w:vertAlign w:val="superscript"/>
        </w:rPr>
        <w:footnoteReference w:id="11"/>
      </w:r>
      <w:r w:rsidRPr="00280744">
        <w:rPr>
          <w:szCs w:val="20"/>
        </w:rPr>
        <w:t>.  The second edition of the IL-TRM was approved by the Commission in ICC Docket No. 13-0437</w:t>
      </w:r>
      <w:r w:rsidRPr="00280744">
        <w:rPr>
          <w:rFonts w:ascii="Arial" w:hAnsi="Arial"/>
          <w:szCs w:val="20"/>
          <w:vertAlign w:val="superscript"/>
        </w:rPr>
        <w:footnoteReference w:id="12"/>
      </w:r>
      <w:r w:rsidRPr="00280744">
        <w:rPr>
          <w:szCs w:val="20"/>
        </w:rPr>
        <w:t>.  The policies surrounding the applicability and use of the IL-TRM in planning, implementation, and evaluation were established by the Commission in ICC Docket No. 13-0077</w:t>
      </w:r>
      <w:r w:rsidRPr="00280744">
        <w:rPr>
          <w:rFonts w:ascii="Arial" w:hAnsi="Arial"/>
          <w:szCs w:val="20"/>
          <w:vertAlign w:val="superscript"/>
        </w:rPr>
        <w:footnoteReference w:id="13"/>
      </w:r>
      <w:r w:rsidRPr="00280744">
        <w:rPr>
          <w:szCs w:val="20"/>
        </w:rPr>
        <w:t xml:space="preserve">. </w:t>
      </w:r>
      <w:r>
        <w:rPr>
          <w:szCs w:val="20"/>
        </w:rPr>
        <w:t>The Commission extended these policies, including the applicability of the IL-TRM, to the Section 16-111.5B energy efficiency programs in ICC Docket No. 14-0588</w:t>
      </w:r>
      <w:r>
        <w:rPr>
          <w:rStyle w:val="FootnoteReference"/>
          <w:szCs w:val="20"/>
        </w:rPr>
        <w:footnoteReference w:id="14"/>
      </w:r>
      <w:r>
        <w:rPr>
          <w:szCs w:val="20"/>
        </w:rPr>
        <w:t xml:space="preserve"> in order to increase certainty for all parties. </w:t>
      </w:r>
      <w:r w:rsidRPr="00280744">
        <w:rPr>
          <w:szCs w:val="20"/>
        </w:rPr>
        <w:t>The third edition of the IL-TRM was approved by the Commission in ICC Docket No. 14-0189</w:t>
      </w:r>
      <w:r w:rsidRPr="00280744">
        <w:rPr>
          <w:rFonts w:ascii="Arial" w:hAnsi="Arial"/>
          <w:szCs w:val="20"/>
          <w:vertAlign w:val="superscript"/>
        </w:rPr>
        <w:footnoteReference w:id="15"/>
      </w:r>
      <w:r w:rsidRPr="00280744">
        <w:rPr>
          <w:szCs w:val="20"/>
        </w:rPr>
        <w:t xml:space="preserve">.  </w:t>
      </w:r>
      <w:ins w:id="1536" w:author="Samuel Dent" w:date="2015-12-04T06:43:00Z">
        <w:r w:rsidRPr="00280744">
          <w:rPr>
            <w:szCs w:val="20"/>
          </w:rPr>
          <w:t xml:space="preserve">The </w:t>
        </w:r>
        <w:r>
          <w:rPr>
            <w:szCs w:val="20"/>
          </w:rPr>
          <w:t>fourth</w:t>
        </w:r>
        <w:r w:rsidRPr="00280744">
          <w:rPr>
            <w:szCs w:val="20"/>
          </w:rPr>
          <w:t xml:space="preserve"> edition of the IL-TRM was approved by the Commission in ICC Docket No. 1</w:t>
        </w:r>
        <w:r>
          <w:rPr>
            <w:szCs w:val="20"/>
          </w:rPr>
          <w:t>5-0187</w:t>
        </w:r>
        <w:r>
          <w:rPr>
            <w:rStyle w:val="FootnoteReference"/>
            <w:szCs w:val="20"/>
          </w:rPr>
          <w:footnoteReference w:id="16"/>
        </w:r>
        <w:r>
          <w:rPr>
            <w:szCs w:val="20"/>
          </w:rPr>
          <w:t xml:space="preserve">. </w:t>
        </w:r>
      </w:ins>
      <w:r w:rsidRPr="00280744">
        <w:rPr>
          <w:szCs w:val="20"/>
        </w:rPr>
        <w:t xml:space="preserve">This document represents the </w:t>
      </w:r>
      <w:del w:id="1539" w:author="Samuel Dent" w:date="2015-12-04T06:43:00Z">
        <w:r w:rsidRPr="00280744" w:rsidDel="00E17825">
          <w:rPr>
            <w:szCs w:val="20"/>
          </w:rPr>
          <w:delText xml:space="preserve">fourth </w:delText>
        </w:r>
      </w:del>
      <w:ins w:id="1540" w:author="Samuel Dent" w:date="2015-12-04T06:43:00Z">
        <w:r>
          <w:rPr>
            <w:szCs w:val="20"/>
          </w:rPr>
          <w:t>fifth</w:t>
        </w:r>
        <w:r w:rsidRPr="00280744">
          <w:rPr>
            <w:szCs w:val="20"/>
          </w:rPr>
          <w:t xml:space="preserve"> </w:t>
        </w:r>
      </w:ins>
      <w:r w:rsidRPr="00280744">
        <w:rPr>
          <w:szCs w:val="20"/>
        </w:rPr>
        <w:t>edition of the IL-TRM.  It contains a series of new measures, as well as a series of errata items</w:t>
      </w:r>
      <w:r w:rsidRPr="00280744">
        <w:rPr>
          <w:rFonts w:ascii="Arial" w:hAnsi="Arial"/>
          <w:szCs w:val="20"/>
          <w:vertAlign w:val="superscript"/>
        </w:rPr>
        <w:footnoteReference w:id="17"/>
      </w:r>
      <w:r w:rsidRPr="00280744">
        <w:rPr>
          <w:szCs w:val="20"/>
        </w:rPr>
        <w:t xml:space="preserve"> and updates to existing measures that were already present in the first</w:t>
      </w:r>
      <w:ins w:id="1543" w:author="Samuel Dent" w:date="2015-12-04T06:44:00Z">
        <w:r>
          <w:rPr>
            <w:szCs w:val="20"/>
          </w:rPr>
          <w:t xml:space="preserve"> </w:t>
        </w:r>
      </w:ins>
      <w:del w:id="1544" w:author="Samuel Dent" w:date="2015-12-04T06:44:00Z">
        <w:r w:rsidRPr="00280744" w:rsidDel="00E17825">
          <w:rPr>
            <w:szCs w:val="20"/>
          </w:rPr>
          <w:delText>, second and third</w:delText>
        </w:r>
      </w:del>
      <w:ins w:id="1545" w:author="Samuel Dent" w:date="2015-12-04T06:44:00Z">
        <w:r>
          <w:rPr>
            <w:szCs w:val="20"/>
          </w:rPr>
          <w:t>four</w:t>
        </w:r>
      </w:ins>
      <w:r w:rsidRPr="00280744">
        <w:rPr>
          <w:szCs w:val="20"/>
        </w:rPr>
        <w:t xml:space="preserve"> editions.  </w:t>
      </w:r>
      <w:r w:rsidRPr="00280744">
        <w:t xml:space="preserve">Like the previous editions, </w:t>
      </w:r>
      <w:r w:rsidRPr="00280744">
        <w:rPr>
          <w:rFonts w:cs="Calibri"/>
          <w:szCs w:val="20"/>
        </w:rPr>
        <w:t xml:space="preserve">it is a result of an ongoing review process involving the Illinois Commerce Commission (ICC) Staff (Staff or ICC Staff), the </w:t>
      </w:r>
      <w:r>
        <w:rPr>
          <w:rFonts w:cs="Calibri"/>
          <w:szCs w:val="20"/>
        </w:rPr>
        <w:t>Utilities</w:t>
      </w:r>
      <w:r w:rsidRPr="00280744">
        <w:rPr>
          <w:rFonts w:cs="Calibri"/>
          <w:szCs w:val="20"/>
        </w:rPr>
        <w:t xml:space="preserve">, DCEO, the Evaluators, the SAG TAC, and the SAG. VEIC meets with the SAG and/or the TRM TAC at least once each month to create a high level of transparency and vetting in the development of this TRM. </w:t>
      </w:r>
    </w:p>
    <w:p w14:paraId="3EF3DA08" w14:textId="77777777" w:rsidR="00DA676C" w:rsidRPr="00280744" w:rsidRDefault="00DA676C" w:rsidP="00DA676C">
      <w:pPr>
        <w:widowControl/>
        <w:jc w:val="left"/>
        <w:rPr>
          <w:rFonts w:cs="Calibri"/>
          <w:szCs w:val="20"/>
        </w:rPr>
      </w:pPr>
    </w:p>
    <w:p w14:paraId="2C0030E3" w14:textId="77777777" w:rsidR="00DA676C" w:rsidRPr="00280744" w:rsidRDefault="00DA676C" w:rsidP="00DA676C">
      <w:pPr>
        <w:widowControl/>
        <w:jc w:val="left"/>
        <w:rPr>
          <w:rFonts w:cs="Calibri"/>
          <w:szCs w:val="20"/>
        </w:rPr>
      </w:pPr>
      <w:r w:rsidRPr="00280744">
        <w:rPr>
          <w:rFonts w:cs="Calibri"/>
          <w:szCs w:val="20"/>
        </w:rPr>
        <w:t>Measure requests that are submitted by interested parties are ranked based on the following criteria to determine the approximate priority level for order of inclusion in the TRM:</w:t>
      </w:r>
    </w:p>
    <w:p w14:paraId="1E602EFC" w14:textId="77777777" w:rsidR="00DA676C" w:rsidRPr="00280744" w:rsidRDefault="00DA676C" w:rsidP="00DA676C">
      <w:pPr>
        <w:widowControl/>
        <w:numPr>
          <w:ilvl w:val="0"/>
          <w:numId w:val="7"/>
        </w:numPr>
        <w:autoSpaceDE w:val="0"/>
        <w:autoSpaceDN w:val="0"/>
        <w:adjustRightInd w:val="0"/>
        <w:jc w:val="left"/>
        <w:rPr>
          <w:rFonts w:cs="Calibri"/>
          <w:szCs w:val="20"/>
        </w:rPr>
      </w:pPr>
      <w:r w:rsidRPr="00280744">
        <w:t xml:space="preserve"> High Priority  </w:t>
      </w:r>
    </w:p>
    <w:p w14:paraId="6AF74E10" w14:textId="77777777" w:rsidR="00DA676C" w:rsidRPr="00280744" w:rsidRDefault="00DA676C" w:rsidP="00DA676C">
      <w:pPr>
        <w:widowControl/>
        <w:numPr>
          <w:ilvl w:val="0"/>
          <w:numId w:val="8"/>
        </w:numPr>
        <w:autoSpaceDE w:val="0"/>
        <w:autoSpaceDN w:val="0"/>
        <w:adjustRightInd w:val="0"/>
        <w:ind w:left="1440" w:hanging="720"/>
        <w:jc w:val="left"/>
        <w:rPr>
          <w:rFonts w:cs="Calibri"/>
          <w:szCs w:val="20"/>
        </w:rPr>
      </w:pPr>
      <w:r w:rsidRPr="00280744">
        <w:rPr>
          <w:rFonts w:cs="Calibri"/>
          <w:szCs w:val="20"/>
        </w:rPr>
        <w:t xml:space="preserve">For those existing measures that make up a significant portion of a </w:t>
      </w:r>
      <w:r>
        <w:rPr>
          <w:rFonts w:cs="Calibri"/>
          <w:szCs w:val="20"/>
        </w:rPr>
        <w:t>utilities’</w:t>
      </w:r>
      <w:r w:rsidRPr="00280744">
        <w:rPr>
          <w:rFonts w:cs="Calibri"/>
          <w:szCs w:val="20"/>
        </w:rPr>
        <w:t xml:space="preserve"> portfolio and/or where the impact of the requested change is high</w:t>
      </w:r>
    </w:p>
    <w:p w14:paraId="2C7AB7D2" w14:textId="77777777" w:rsidR="00DA676C" w:rsidRPr="00280744" w:rsidRDefault="00DA676C" w:rsidP="00DA676C">
      <w:pPr>
        <w:widowControl/>
        <w:numPr>
          <w:ilvl w:val="0"/>
          <w:numId w:val="8"/>
        </w:numPr>
        <w:autoSpaceDE w:val="0"/>
        <w:autoSpaceDN w:val="0"/>
        <w:adjustRightInd w:val="0"/>
        <w:ind w:left="1440" w:hanging="720"/>
        <w:jc w:val="left"/>
        <w:rPr>
          <w:rFonts w:cs="Calibri"/>
          <w:szCs w:val="20"/>
        </w:rPr>
      </w:pPr>
      <w:r w:rsidRPr="00280744">
        <w:rPr>
          <w:rFonts w:cs="Calibri"/>
          <w:szCs w:val="20"/>
        </w:rPr>
        <w:t>For new measures where plans are in place to implement in the next program year</w:t>
      </w:r>
    </w:p>
    <w:p w14:paraId="7AEABE70" w14:textId="77777777" w:rsidR="00DA676C" w:rsidRPr="00280744" w:rsidRDefault="00DA676C" w:rsidP="00DA676C">
      <w:pPr>
        <w:widowControl/>
        <w:numPr>
          <w:ilvl w:val="0"/>
          <w:numId w:val="7"/>
        </w:numPr>
        <w:autoSpaceDE w:val="0"/>
        <w:autoSpaceDN w:val="0"/>
        <w:adjustRightInd w:val="0"/>
        <w:jc w:val="left"/>
        <w:rPr>
          <w:rFonts w:cs="Calibri"/>
          <w:szCs w:val="20"/>
        </w:rPr>
      </w:pPr>
      <w:r w:rsidRPr="00280744">
        <w:t xml:space="preserve"> Medium Priority</w:t>
      </w:r>
    </w:p>
    <w:p w14:paraId="1A98D603" w14:textId="77777777" w:rsidR="00DA676C" w:rsidRPr="00280744" w:rsidRDefault="00DA676C" w:rsidP="00DA676C">
      <w:pPr>
        <w:widowControl/>
        <w:numPr>
          <w:ilvl w:val="0"/>
          <w:numId w:val="8"/>
        </w:numPr>
        <w:autoSpaceDE w:val="0"/>
        <w:autoSpaceDN w:val="0"/>
        <w:adjustRightInd w:val="0"/>
        <w:ind w:left="1440" w:hanging="720"/>
        <w:jc w:val="left"/>
        <w:rPr>
          <w:rFonts w:cs="Calibri"/>
          <w:szCs w:val="20"/>
        </w:rPr>
      </w:pPr>
      <w:r w:rsidRPr="00280744">
        <w:rPr>
          <w:rFonts w:cs="Calibri"/>
          <w:szCs w:val="20"/>
        </w:rPr>
        <w:t xml:space="preserve">For existing measures that are a less significant percent of a </w:t>
      </w:r>
      <w:r>
        <w:rPr>
          <w:rFonts w:cs="Calibri"/>
          <w:szCs w:val="20"/>
        </w:rPr>
        <w:t>utilities’</w:t>
      </w:r>
      <w:r w:rsidRPr="00280744">
        <w:rPr>
          <w:rFonts w:cs="Calibri"/>
          <w:szCs w:val="20"/>
        </w:rPr>
        <w:t xml:space="preserve"> portfolio and value change will not have a significant impact</w:t>
      </w:r>
    </w:p>
    <w:p w14:paraId="7456E65C" w14:textId="77777777" w:rsidR="00DA676C" w:rsidRPr="00280744" w:rsidRDefault="00DA676C" w:rsidP="00DA676C">
      <w:pPr>
        <w:widowControl/>
        <w:numPr>
          <w:ilvl w:val="0"/>
          <w:numId w:val="8"/>
        </w:numPr>
        <w:autoSpaceDE w:val="0"/>
        <w:autoSpaceDN w:val="0"/>
        <w:adjustRightInd w:val="0"/>
        <w:ind w:left="1440" w:hanging="720"/>
        <w:jc w:val="left"/>
        <w:rPr>
          <w:rFonts w:cs="Calibri"/>
          <w:szCs w:val="20"/>
        </w:rPr>
      </w:pPr>
      <w:r w:rsidRPr="00280744">
        <w:rPr>
          <w:rFonts w:cs="Calibri"/>
          <w:szCs w:val="20"/>
        </w:rPr>
        <w:t>For new measures where a savings value is estimated but implementation plans not yet developed</w:t>
      </w:r>
    </w:p>
    <w:p w14:paraId="44D05D3E" w14:textId="77777777" w:rsidR="00DA676C" w:rsidRPr="00280744" w:rsidRDefault="00DA676C" w:rsidP="00DA676C">
      <w:pPr>
        <w:widowControl/>
        <w:numPr>
          <w:ilvl w:val="0"/>
          <w:numId w:val="7"/>
        </w:numPr>
        <w:autoSpaceDE w:val="0"/>
        <w:autoSpaceDN w:val="0"/>
        <w:adjustRightInd w:val="0"/>
        <w:jc w:val="left"/>
        <w:rPr>
          <w:rFonts w:cs="Calibri"/>
          <w:szCs w:val="20"/>
        </w:rPr>
      </w:pPr>
      <w:r w:rsidRPr="00280744">
        <w:t xml:space="preserve"> Low Priority</w:t>
      </w:r>
    </w:p>
    <w:p w14:paraId="0895FD40" w14:textId="77777777" w:rsidR="00DA676C" w:rsidRPr="00280744" w:rsidRDefault="00DA676C" w:rsidP="00DA676C">
      <w:pPr>
        <w:widowControl/>
        <w:numPr>
          <w:ilvl w:val="0"/>
          <w:numId w:val="8"/>
        </w:numPr>
        <w:autoSpaceDE w:val="0"/>
        <w:autoSpaceDN w:val="0"/>
        <w:adjustRightInd w:val="0"/>
        <w:ind w:left="1440" w:hanging="720"/>
        <w:jc w:val="left"/>
        <w:rPr>
          <w:rFonts w:cs="Calibri"/>
          <w:szCs w:val="20"/>
        </w:rPr>
      </w:pPr>
      <w:r w:rsidRPr="00280744">
        <w:rPr>
          <w:rFonts w:cs="Calibri"/>
          <w:szCs w:val="20"/>
        </w:rPr>
        <w:t>For existing measures that represent a very small percent of a utilit</w:t>
      </w:r>
      <w:r>
        <w:rPr>
          <w:rFonts w:cs="Calibri"/>
          <w:szCs w:val="20"/>
        </w:rPr>
        <w:t>ie</w:t>
      </w:r>
      <w:r w:rsidRPr="00280744">
        <w:rPr>
          <w:rFonts w:cs="Calibri"/>
          <w:szCs w:val="20"/>
        </w:rPr>
        <w:t>s</w:t>
      </w:r>
      <w:r>
        <w:rPr>
          <w:rFonts w:cs="Calibri"/>
          <w:szCs w:val="20"/>
        </w:rPr>
        <w:t>’</w:t>
      </w:r>
      <w:r w:rsidRPr="00280744">
        <w:rPr>
          <w:rFonts w:cs="Calibri"/>
          <w:szCs w:val="20"/>
        </w:rPr>
        <w:t xml:space="preserve"> portfolio</w:t>
      </w:r>
    </w:p>
    <w:p w14:paraId="7D213F09" w14:textId="77777777" w:rsidR="00DA676C" w:rsidRPr="00280744" w:rsidRDefault="00DA676C" w:rsidP="00DA676C">
      <w:pPr>
        <w:widowControl/>
        <w:numPr>
          <w:ilvl w:val="0"/>
          <w:numId w:val="8"/>
        </w:numPr>
        <w:autoSpaceDE w:val="0"/>
        <w:autoSpaceDN w:val="0"/>
        <w:adjustRightInd w:val="0"/>
        <w:ind w:left="1440" w:hanging="720"/>
        <w:jc w:val="left"/>
        <w:rPr>
          <w:rFonts w:cs="Calibri"/>
          <w:szCs w:val="20"/>
        </w:rPr>
      </w:pPr>
      <w:r w:rsidRPr="00280744">
        <w:rPr>
          <w:rFonts w:cs="Calibri"/>
          <w:szCs w:val="20"/>
        </w:rPr>
        <w:lastRenderedPageBreak/>
        <w:t xml:space="preserve">For new measures that are just beginning to be explored and will not be implemented in the next program year </w:t>
      </w:r>
    </w:p>
    <w:p w14:paraId="7F7C44B6" w14:textId="77777777" w:rsidR="00DA676C" w:rsidRPr="00280744" w:rsidRDefault="00DA676C" w:rsidP="00DA676C">
      <w:pPr>
        <w:widowControl/>
        <w:jc w:val="left"/>
        <w:rPr>
          <w:rFonts w:cs="Calibri"/>
          <w:szCs w:val="20"/>
        </w:rPr>
      </w:pPr>
      <w:r w:rsidRPr="00280744">
        <w:rPr>
          <w:rFonts w:cs="Calibri"/>
          <w:szCs w:val="20"/>
        </w:rPr>
        <w:t xml:space="preserve"> These rankings are used to align budget and schedule constraints with desired updates from the TRM.</w:t>
      </w:r>
    </w:p>
    <w:p w14:paraId="5D64F17A" w14:textId="77777777" w:rsidR="00DA676C" w:rsidRPr="00280744" w:rsidRDefault="00DA676C" w:rsidP="00DA676C">
      <w:pPr>
        <w:widowControl/>
        <w:jc w:val="left"/>
        <w:rPr>
          <w:rFonts w:cs="Calibri"/>
          <w:szCs w:val="20"/>
        </w:rPr>
      </w:pPr>
      <w:r w:rsidRPr="00280744">
        <w:rPr>
          <w:rFonts w:cs="Calibri"/>
          <w:szCs w:val="20"/>
        </w:rPr>
        <w:t xml:space="preserve">As measure requests are finalized leading up to the next update of the TRM, weekly TAC meetings are often scheduled to maximize the level of collaboration and visibility into the measure characterization process. Where consensus does not emerge on specific measures or issues, those items are identified in a memo, and are not included in the TRM.  As a result, this TRM represents a broad consensus amongst the SAG and TAC participants.  In keeping with the goal of transparency, all of the comments and their status to‐date are available through the TAC SharePoint web site, </w:t>
      </w:r>
      <w:r w:rsidRPr="00280744">
        <w:rPr>
          <w:rFonts w:ascii="Times New Roman" w:hAnsi="Times New Roman" w:cs="Calibri"/>
          <w:color w:val="0000FF"/>
          <w:szCs w:val="20"/>
          <w:u w:val="single"/>
        </w:rPr>
        <w:t>https://portal.veic.org</w:t>
      </w:r>
      <w:r w:rsidRPr="00280744">
        <w:rPr>
          <w:rFonts w:cs="Calibri"/>
          <w:szCs w:val="20"/>
        </w:rPr>
        <w:t>.</w:t>
      </w:r>
    </w:p>
    <w:p w14:paraId="0490BCCD" w14:textId="77777777" w:rsidR="00DA676C" w:rsidRPr="00280744" w:rsidRDefault="00DA676C" w:rsidP="00DA676C">
      <w:pPr>
        <w:spacing w:after="240"/>
      </w:pPr>
      <w:r w:rsidRPr="00280744">
        <w:t xml:space="preserve">For each measure characterization, this TRM includes engineering algorithm(s) and a value(s) for each parameter in the equation(s).  These parameters have values that fall into one of three categories: a single deemed value, a lookup table of deemed values or an actual value such as the capacity of the equipment.   The TRM makes extensive use of lookup tables because they allow for an appropriate level of measure streamlining and customization within the context of an otherwise prescriptive measure.  </w:t>
      </w:r>
    </w:p>
    <w:p w14:paraId="3FA7B208" w14:textId="77777777" w:rsidR="00DA676C" w:rsidRPr="00280744" w:rsidRDefault="00DA676C" w:rsidP="00DA676C">
      <w:pPr>
        <w:spacing w:after="240"/>
      </w:pPr>
      <w:r w:rsidRPr="00280744">
        <w:t xml:space="preserve">Accuracy is the overarching principle that governs what value to use for each parameter.  When it is explicitly allowed within the text of the measure characterization, the preferred value is the actual or on-site value for the individual measure being implemented.  The </w:t>
      </w:r>
      <w:r w:rsidRPr="00280744">
        <w:rPr>
          <w:i/>
        </w:rPr>
        <w:t>deemed values</w:t>
      </w:r>
      <w:r w:rsidRPr="00280744">
        <w:rPr>
          <w:rFonts w:ascii="Arial" w:hAnsi="Arial"/>
          <w:i/>
          <w:vertAlign w:val="superscript"/>
        </w:rPr>
        <w:footnoteReference w:id="18"/>
      </w:r>
      <w:r w:rsidRPr="00280744">
        <w:t xml:space="preserve"> in the lookup tables are the next most accurate choice, and in the absence of either an actual value or an appropriate value in a lookup table, the single, </w:t>
      </w:r>
      <w:r w:rsidRPr="00280744">
        <w:rPr>
          <w:i/>
        </w:rPr>
        <w:t>deemed value</w:t>
      </w:r>
      <w:r w:rsidRPr="00280744">
        <w:t xml:space="preserve"> should be used.  As a result, this single, </w:t>
      </w:r>
      <w:r w:rsidRPr="00280744">
        <w:rPr>
          <w:i/>
        </w:rPr>
        <w:t>deemed value</w:t>
      </w:r>
      <w:r w:rsidRPr="00280744">
        <w:t xml:space="preserve"> can be thought of as a default value for that particular input to the algorithm.</w:t>
      </w:r>
    </w:p>
    <w:p w14:paraId="1F65A12B" w14:textId="77777777" w:rsidR="00DA676C" w:rsidRPr="00280744" w:rsidRDefault="00DA676C" w:rsidP="00DA676C">
      <w:pPr>
        <w:spacing w:after="240"/>
      </w:pPr>
      <w:r w:rsidRPr="00280744">
        <w:t xml:space="preserve">A single </w:t>
      </w:r>
      <w:r w:rsidRPr="00280744">
        <w:rPr>
          <w:i/>
        </w:rPr>
        <w:t>deemed savings estimate</w:t>
      </w:r>
      <w:r w:rsidRPr="00280744">
        <w:t xml:space="preserve"> is produced by any given combination of an algorithm and the allowable input values for each of its parameters.  In cases where lookup tables are provided, there is a range of deemed savings estimates that are possible, depending on site-specific factors such as equipment capacity, location and building type.</w:t>
      </w:r>
    </w:p>
    <w:p w14:paraId="18E4B44F" w14:textId="77777777" w:rsidR="00DA676C" w:rsidRPr="00280744" w:rsidRDefault="00DA676C" w:rsidP="00DA676C">
      <w:pPr>
        <w:spacing w:after="240"/>
        <w:rPr>
          <w:i/>
        </w:rPr>
      </w:pPr>
      <w:r w:rsidRPr="00280744">
        <w:t>Algorithms and their parameter values are included for calculating estimated:</w:t>
      </w:r>
    </w:p>
    <w:p w14:paraId="18E5EB55" w14:textId="77777777" w:rsidR="00DA676C" w:rsidRPr="00280744" w:rsidRDefault="00DA676C" w:rsidP="00DA676C">
      <w:pPr>
        <w:widowControl/>
        <w:numPr>
          <w:ilvl w:val="0"/>
          <w:numId w:val="11"/>
        </w:numPr>
        <w:spacing w:after="240"/>
      </w:pPr>
      <w:r w:rsidRPr="00280744">
        <w:t>Gross annual electric energy savings (kWh)</w:t>
      </w:r>
    </w:p>
    <w:p w14:paraId="4781CAEF" w14:textId="77777777" w:rsidR="00DA676C" w:rsidRPr="00280744" w:rsidRDefault="00DA676C" w:rsidP="00DA676C">
      <w:pPr>
        <w:widowControl/>
        <w:numPr>
          <w:ilvl w:val="0"/>
          <w:numId w:val="11"/>
        </w:numPr>
        <w:spacing w:after="240"/>
      </w:pPr>
      <w:r w:rsidRPr="00280744">
        <w:t>Gross annual natural gas energy savings (therms)</w:t>
      </w:r>
    </w:p>
    <w:p w14:paraId="59530F5C" w14:textId="77777777" w:rsidR="00DA676C" w:rsidRPr="00280744" w:rsidRDefault="00DA676C" w:rsidP="00DA676C">
      <w:pPr>
        <w:widowControl/>
        <w:numPr>
          <w:ilvl w:val="0"/>
          <w:numId w:val="11"/>
        </w:numPr>
        <w:spacing w:after="240"/>
      </w:pPr>
      <w:r w:rsidRPr="00280744">
        <w:t>Gross electric summer coincident peak demand savings (kW)</w:t>
      </w:r>
    </w:p>
    <w:p w14:paraId="628122C6" w14:textId="77777777" w:rsidR="00DA676C" w:rsidRPr="00280744" w:rsidRDefault="00DA676C" w:rsidP="00DA676C">
      <w:pPr>
        <w:spacing w:after="240"/>
      </w:pPr>
      <w:r w:rsidRPr="00280744">
        <w:t>To support cost-effectiveness calculations, parameter values are also included for:</w:t>
      </w:r>
    </w:p>
    <w:p w14:paraId="0F1FE46B" w14:textId="77777777" w:rsidR="00DA676C" w:rsidRPr="00280744" w:rsidRDefault="00DA676C" w:rsidP="00DA676C">
      <w:pPr>
        <w:widowControl/>
        <w:numPr>
          <w:ilvl w:val="0"/>
          <w:numId w:val="4"/>
        </w:numPr>
        <w:spacing w:after="240"/>
      </w:pPr>
      <w:r w:rsidRPr="00280744">
        <w:t>Incremental costs ($)</w:t>
      </w:r>
    </w:p>
    <w:p w14:paraId="558A9238" w14:textId="77777777" w:rsidR="00DA676C" w:rsidRPr="00280744" w:rsidRDefault="00DA676C" w:rsidP="00DA676C">
      <w:pPr>
        <w:widowControl/>
        <w:numPr>
          <w:ilvl w:val="0"/>
          <w:numId w:val="11"/>
        </w:numPr>
        <w:spacing w:after="240"/>
      </w:pPr>
      <w:r w:rsidRPr="00280744">
        <w:t>Measure life (years)</w:t>
      </w:r>
    </w:p>
    <w:p w14:paraId="401854C5" w14:textId="77777777" w:rsidR="00DA676C" w:rsidRPr="00280744" w:rsidRDefault="00DA676C" w:rsidP="00DA676C">
      <w:pPr>
        <w:widowControl/>
        <w:numPr>
          <w:ilvl w:val="0"/>
          <w:numId w:val="11"/>
        </w:numPr>
        <w:spacing w:after="240"/>
      </w:pPr>
      <w:r w:rsidRPr="00280744">
        <w:t>Operation and maintenance costs ($)</w:t>
      </w:r>
    </w:p>
    <w:p w14:paraId="0078EF06" w14:textId="77777777" w:rsidR="00DA676C" w:rsidRPr="00280744" w:rsidRDefault="00DA676C" w:rsidP="00DA676C">
      <w:pPr>
        <w:widowControl/>
        <w:numPr>
          <w:ilvl w:val="0"/>
          <w:numId w:val="11"/>
        </w:numPr>
        <w:spacing w:after="240"/>
      </w:pPr>
      <w:r w:rsidRPr="00280744">
        <w:t>Water (gal) and other resource savings where appropriate.</w:t>
      </w:r>
    </w:p>
    <w:p w14:paraId="3A766A69" w14:textId="77777777" w:rsidR="00DA676C" w:rsidRPr="00DA676C" w:rsidRDefault="00DA676C" w:rsidP="00DA676C"/>
    <w:p w14:paraId="6BDCFE95" w14:textId="77777777" w:rsidR="00415A53" w:rsidRDefault="00415A53" w:rsidP="00415A53">
      <w:pPr>
        <w:sectPr w:rsidR="00415A53">
          <w:headerReference w:type="default" r:id="rId19"/>
          <w:pgSz w:w="12240" w:h="15840"/>
          <w:pgMar w:top="1440" w:right="1440" w:bottom="1440" w:left="1440" w:header="720" w:footer="720" w:gutter="0"/>
          <w:cols w:space="720"/>
          <w:docGrid w:linePitch="360"/>
        </w:sectPr>
      </w:pPr>
      <w:bookmarkStart w:id="1548" w:name="_Toc319585391"/>
      <w:bookmarkStart w:id="1549" w:name="_Toc315354078"/>
      <w:bookmarkStart w:id="1550" w:name="_Toc333218982"/>
      <w:bookmarkStart w:id="1551" w:name="_Toc333218990"/>
      <w:bookmarkStart w:id="1552" w:name="_Ref350149078"/>
      <w:bookmarkStart w:id="1553" w:name="_Ref350149084"/>
      <w:bookmarkStart w:id="1554" w:name="_Ref350149466"/>
      <w:bookmarkStart w:id="1555" w:name="_Ref350149704"/>
      <w:bookmarkStart w:id="1556" w:name="_Toc319585409"/>
      <w:bookmarkStart w:id="1557" w:name="_Toc318118096"/>
      <w:bookmarkStart w:id="1558" w:name="_Toc315354085"/>
      <w:bookmarkEnd w:id="1520"/>
      <w:bookmarkEnd w:id="1521"/>
    </w:p>
    <w:p w14:paraId="181F8787" w14:textId="77777777" w:rsidR="00B55FE0" w:rsidRPr="00F432E6" w:rsidRDefault="00B55FE0" w:rsidP="00F432E6">
      <w:pPr>
        <w:pStyle w:val="Heading1"/>
        <w:numPr>
          <w:ilvl w:val="0"/>
          <w:numId w:val="15"/>
        </w:numPr>
      </w:pPr>
      <w:bookmarkStart w:id="1559" w:name="_Ref409689599"/>
      <w:bookmarkStart w:id="1560" w:name="_Ref409689600"/>
      <w:bookmarkStart w:id="1561" w:name="_Ref409689628"/>
      <w:bookmarkStart w:id="1562" w:name="_Toc437594084"/>
      <w:bookmarkStart w:id="1563" w:name="_Toc437856292"/>
      <w:bookmarkStart w:id="1564" w:name="_Toc437957190"/>
      <w:bookmarkStart w:id="1565" w:name="_Toc438040353"/>
      <w:bookmarkStart w:id="1566" w:name="_Toc438202390"/>
      <w:r w:rsidRPr="00F432E6">
        <w:lastRenderedPageBreak/>
        <w:t>Organizational Structure</w:t>
      </w:r>
      <w:bookmarkEnd w:id="1548"/>
      <w:bookmarkEnd w:id="1549"/>
      <w:bookmarkEnd w:id="1550"/>
      <w:bookmarkEnd w:id="1559"/>
      <w:bookmarkEnd w:id="1560"/>
      <w:bookmarkEnd w:id="1561"/>
      <w:bookmarkEnd w:id="1562"/>
      <w:bookmarkEnd w:id="1563"/>
      <w:bookmarkEnd w:id="1564"/>
      <w:bookmarkEnd w:id="1565"/>
      <w:bookmarkEnd w:id="1566"/>
    </w:p>
    <w:p w14:paraId="057A5181" w14:textId="77777777" w:rsidR="00616983" w:rsidRPr="00280744" w:rsidRDefault="00616983" w:rsidP="00616983">
      <w:pPr>
        <w:spacing w:after="240"/>
      </w:pPr>
      <w:r w:rsidRPr="00280744">
        <w:t>The organization of this document follows a three-level format, each of which is a major heading in the Table of Contents.  These levels are designed to define and clarify what the measure is and where it is applied.</w:t>
      </w:r>
    </w:p>
    <w:p w14:paraId="40956288" w14:textId="77777777" w:rsidR="00616983" w:rsidRPr="00280744" w:rsidRDefault="00616983" w:rsidP="00616983">
      <w:pPr>
        <w:widowControl/>
        <w:numPr>
          <w:ilvl w:val="0"/>
          <w:numId w:val="12"/>
        </w:numPr>
        <w:spacing w:after="240"/>
        <w:rPr>
          <w:b/>
        </w:rPr>
      </w:pPr>
      <w:r w:rsidRPr="00AD487C">
        <w:rPr>
          <w:b/>
        </w:rPr>
        <w:t>Market Sectors</w:t>
      </w:r>
      <w:r w:rsidRPr="00280744">
        <w:rPr>
          <w:rFonts w:ascii="Arial" w:hAnsi="Arial"/>
          <w:b/>
          <w:vertAlign w:val="superscript"/>
        </w:rPr>
        <w:footnoteReference w:id="19"/>
      </w:r>
      <w:r w:rsidRPr="00280744">
        <w:rPr>
          <w:b/>
        </w:rPr>
        <w:t xml:space="preserve"> </w:t>
      </w:r>
    </w:p>
    <w:p w14:paraId="3DF1DCBD" w14:textId="77777777" w:rsidR="00616983" w:rsidRPr="00280744" w:rsidRDefault="00616983" w:rsidP="00616983">
      <w:pPr>
        <w:widowControl/>
        <w:numPr>
          <w:ilvl w:val="1"/>
          <w:numId w:val="12"/>
        </w:numPr>
        <w:spacing w:after="240"/>
      </w:pPr>
      <w:r w:rsidRPr="00280744">
        <w:t>This level of organization specifies the type of customer the measure applies to, either Commercial and Industrial or Residential.</w:t>
      </w:r>
    </w:p>
    <w:p w14:paraId="02AE16A1" w14:textId="77777777" w:rsidR="00616983" w:rsidRPr="00280744" w:rsidRDefault="00616983" w:rsidP="00616983">
      <w:pPr>
        <w:widowControl/>
        <w:numPr>
          <w:ilvl w:val="1"/>
          <w:numId w:val="12"/>
        </w:numPr>
        <w:spacing w:after="240"/>
      </w:pPr>
      <w:r w:rsidRPr="00280744">
        <w:t>Answers the question, “What category best describes the customer?”</w:t>
      </w:r>
    </w:p>
    <w:p w14:paraId="6BA6DB67" w14:textId="77777777" w:rsidR="00616983" w:rsidRPr="00280744" w:rsidRDefault="00616983" w:rsidP="00616983">
      <w:pPr>
        <w:widowControl/>
        <w:numPr>
          <w:ilvl w:val="0"/>
          <w:numId w:val="12"/>
        </w:numPr>
        <w:spacing w:after="240"/>
        <w:rPr>
          <w:b/>
        </w:rPr>
      </w:pPr>
      <w:r w:rsidRPr="00280744">
        <w:rPr>
          <w:b/>
        </w:rPr>
        <w:t>End-use Category</w:t>
      </w:r>
    </w:p>
    <w:p w14:paraId="7B3BF21B" w14:textId="77777777" w:rsidR="00616983" w:rsidRPr="00280744" w:rsidRDefault="00616983" w:rsidP="00616983">
      <w:pPr>
        <w:widowControl/>
        <w:numPr>
          <w:ilvl w:val="1"/>
          <w:numId w:val="12"/>
        </w:numPr>
        <w:spacing w:after="240"/>
      </w:pPr>
      <w:r w:rsidRPr="00280744">
        <w:t>This level of organization represents most of the major end-use categories for which an efficient alternative exists.  The following table lists all of the end-use categories in this version of the TRM.</w:t>
      </w:r>
    </w:p>
    <w:p w14:paraId="45C3F81C" w14:textId="77777777" w:rsidR="00616983" w:rsidRPr="00280744" w:rsidRDefault="00616983" w:rsidP="00616983">
      <w:pPr>
        <w:widowControl/>
        <w:numPr>
          <w:ilvl w:val="1"/>
          <w:numId w:val="12"/>
        </w:numPr>
        <w:spacing w:after="240"/>
      </w:pPr>
      <w:r w:rsidRPr="00280744">
        <w:t>Answers the question, “To what end-use category does the measure apply?”</w:t>
      </w:r>
    </w:p>
    <w:p w14:paraId="0A121F38" w14:textId="77777777" w:rsidR="00616983" w:rsidRPr="009C362B" w:rsidRDefault="00616983" w:rsidP="00616983">
      <w:pPr>
        <w:pStyle w:val="Caption"/>
      </w:pPr>
      <w:bookmarkStart w:id="1567" w:name="_Toc411599456"/>
      <w:r>
        <w:t xml:space="preserve">Table </w:t>
      </w:r>
      <w:r>
        <w:rPr>
          <w:noProof/>
        </w:rPr>
        <w:t>2</w:t>
      </w:r>
      <w:r>
        <w:t>.</w:t>
      </w:r>
      <w:r>
        <w:rPr>
          <w:noProof/>
        </w:rPr>
        <w:t>1</w:t>
      </w:r>
      <w:r>
        <w:t xml:space="preserve">: </w:t>
      </w:r>
      <w:r w:rsidRPr="009374E6">
        <w:t>End-Use Categories in the TRM</w:t>
      </w:r>
      <w:r w:rsidRPr="009374E6">
        <w:rPr>
          <w:rFonts w:ascii="Arial" w:hAnsi="Arial"/>
          <w:vertAlign w:val="superscript"/>
        </w:rPr>
        <w:footnoteReference w:id="20"/>
      </w:r>
      <w:bookmarkEnd w:id="1567"/>
    </w:p>
    <w:tbl>
      <w:tblPr>
        <w:tblW w:w="0" w:type="auto"/>
        <w:jc w:val="center"/>
        <w:tblLayout w:type="fixed"/>
        <w:tblLook w:val="04A0" w:firstRow="1" w:lastRow="0" w:firstColumn="1" w:lastColumn="0" w:noHBand="0" w:noVBand="1"/>
      </w:tblPr>
      <w:tblGrid>
        <w:gridCol w:w="3111"/>
        <w:gridCol w:w="3111"/>
      </w:tblGrid>
      <w:tr w:rsidR="00616983" w:rsidRPr="00AD487C" w14:paraId="340F3AC2" w14:textId="77777777" w:rsidTr="00A24242">
        <w:trPr>
          <w:trHeight w:hRule="exact" w:val="577"/>
          <w:jc w:val="center"/>
        </w:trPr>
        <w:tc>
          <w:tcPr>
            <w:tcW w:w="3111" w:type="dxa"/>
            <w:tcBorders>
              <w:top w:val="single" w:sz="4" w:space="0" w:color="auto"/>
              <w:left w:val="single" w:sz="4" w:space="0" w:color="auto"/>
              <w:bottom w:val="single" w:sz="8" w:space="0" w:color="000000" w:themeColor="text1"/>
              <w:right w:val="single" w:sz="4" w:space="0" w:color="auto"/>
            </w:tcBorders>
            <w:shd w:val="clear" w:color="auto" w:fill="808080" w:themeFill="background1" w:themeFillShade="80"/>
            <w:noWrap/>
            <w:vAlign w:val="center"/>
            <w:hideMark/>
          </w:tcPr>
          <w:p w14:paraId="74446109" w14:textId="77777777" w:rsidR="00616983" w:rsidRPr="00AD487C" w:rsidRDefault="00616983" w:rsidP="00A24242">
            <w:pPr>
              <w:jc w:val="center"/>
              <w:rPr>
                <w:b/>
                <w:color w:val="FFFFFF" w:themeColor="background1"/>
              </w:rPr>
            </w:pPr>
            <w:r w:rsidRPr="00AD487C">
              <w:rPr>
                <w:b/>
                <w:color w:val="FFFFFF" w:themeColor="background1"/>
              </w:rPr>
              <w:t>Residential Market Sector</w:t>
            </w:r>
          </w:p>
        </w:tc>
        <w:tc>
          <w:tcPr>
            <w:tcW w:w="3111" w:type="dxa"/>
            <w:tcBorders>
              <w:top w:val="single" w:sz="4" w:space="0" w:color="auto"/>
              <w:left w:val="nil"/>
              <w:bottom w:val="single" w:sz="8" w:space="0" w:color="000000" w:themeColor="text1"/>
              <w:right w:val="single" w:sz="4" w:space="0" w:color="auto"/>
            </w:tcBorders>
            <w:shd w:val="clear" w:color="auto" w:fill="808080" w:themeFill="background1" w:themeFillShade="80"/>
            <w:noWrap/>
            <w:vAlign w:val="center"/>
            <w:hideMark/>
          </w:tcPr>
          <w:p w14:paraId="7E4B9139" w14:textId="77777777" w:rsidR="00616983" w:rsidRPr="00AD487C" w:rsidRDefault="00616983" w:rsidP="00A24242">
            <w:pPr>
              <w:jc w:val="center"/>
              <w:rPr>
                <w:b/>
                <w:color w:val="FFFFFF" w:themeColor="background1"/>
              </w:rPr>
            </w:pPr>
            <w:r w:rsidRPr="00AD487C">
              <w:rPr>
                <w:b/>
                <w:color w:val="FFFFFF" w:themeColor="background1"/>
              </w:rPr>
              <w:t>Commercial and Industrial Market Sector</w:t>
            </w:r>
          </w:p>
        </w:tc>
      </w:tr>
      <w:tr w:rsidR="00616983" w:rsidRPr="00AD487C" w14:paraId="090BFB26" w14:textId="77777777" w:rsidTr="00A24242">
        <w:trPr>
          <w:trHeight w:hRule="exact" w:val="360"/>
          <w:jc w:val="center"/>
        </w:trPr>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p w14:paraId="474DF27A" w14:textId="77777777" w:rsidR="00616983" w:rsidRPr="00AD487C" w:rsidRDefault="00616983" w:rsidP="00A24242">
            <w:r w:rsidRPr="00AD487C">
              <w:t>Appliances</w:t>
            </w:r>
          </w:p>
        </w:tc>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tcPr>
          <w:p w14:paraId="145C0F89" w14:textId="77777777" w:rsidR="00616983" w:rsidRPr="00AD487C" w:rsidRDefault="00616983" w:rsidP="00A24242">
            <w:r w:rsidRPr="00AD487C">
              <w:t>Agricultural Equipment</w:t>
            </w:r>
          </w:p>
          <w:p w14:paraId="2ACCACC0" w14:textId="77777777" w:rsidR="00616983" w:rsidRPr="00AD487C" w:rsidRDefault="00616983" w:rsidP="00A24242"/>
        </w:tc>
      </w:tr>
      <w:tr w:rsidR="00616983" w:rsidRPr="00AD487C" w14:paraId="365915C1" w14:textId="77777777" w:rsidTr="00A24242">
        <w:trPr>
          <w:trHeight w:hRule="exact" w:val="360"/>
          <w:jc w:val="center"/>
        </w:trPr>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p w14:paraId="2BAE9987" w14:textId="77777777" w:rsidR="00616983" w:rsidRPr="00AD487C" w:rsidRDefault="00616983" w:rsidP="00A24242">
            <w:r w:rsidRPr="00AD487C">
              <w:t>Consumer Electronics</w:t>
            </w:r>
          </w:p>
        </w:tc>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p w14:paraId="644496C6" w14:textId="77777777" w:rsidR="00616983" w:rsidRPr="00AD487C" w:rsidRDefault="00616983" w:rsidP="00A24242">
            <w:r w:rsidRPr="00AD487C">
              <w:t>Food Service Equipment</w:t>
            </w:r>
          </w:p>
        </w:tc>
      </w:tr>
      <w:tr w:rsidR="00616983" w:rsidRPr="00AD487C" w14:paraId="5FC6671C" w14:textId="77777777" w:rsidTr="00A24242">
        <w:trPr>
          <w:trHeight w:hRule="exact" w:val="360"/>
          <w:jc w:val="center"/>
        </w:trPr>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p w14:paraId="12A44F34" w14:textId="77777777" w:rsidR="00616983" w:rsidRPr="00AD487C" w:rsidRDefault="00616983" w:rsidP="00A24242">
            <w:r w:rsidRPr="00AD487C">
              <w:t>Hot Water</w:t>
            </w:r>
          </w:p>
        </w:tc>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p w14:paraId="447F394F" w14:textId="77777777" w:rsidR="00616983" w:rsidRPr="00AD487C" w:rsidRDefault="00616983" w:rsidP="00A24242">
            <w:r w:rsidRPr="00AD487C">
              <w:t>Hot Water</w:t>
            </w:r>
          </w:p>
        </w:tc>
      </w:tr>
      <w:tr w:rsidR="00616983" w:rsidRPr="00AD487C" w14:paraId="22619B8E" w14:textId="77777777" w:rsidTr="00A24242">
        <w:trPr>
          <w:trHeight w:hRule="exact" w:val="360"/>
          <w:jc w:val="center"/>
        </w:trPr>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p w14:paraId="596E8E16" w14:textId="77777777" w:rsidR="00616983" w:rsidRPr="00AD487C" w:rsidRDefault="00616983" w:rsidP="00A24242">
            <w:r w:rsidRPr="00AD487C">
              <w:t>HVAC</w:t>
            </w:r>
          </w:p>
        </w:tc>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p w14:paraId="014DD7EF" w14:textId="77777777" w:rsidR="00616983" w:rsidRPr="00AD487C" w:rsidRDefault="00616983" w:rsidP="00A24242">
            <w:r w:rsidRPr="00AD487C">
              <w:t>HVAC</w:t>
            </w:r>
          </w:p>
        </w:tc>
      </w:tr>
      <w:tr w:rsidR="00616983" w:rsidRPr="00AD487C" w14:paraId="0BD2121E" w14:textId="77777777" w:rsidTr="00A24242">
        <w:trPr>
          <w:trHeight w:hRule="exact" w:val="360"/>
          <w:jc w:val="center"/>
        </w:trPr>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p w14:paraId="1599651D" w14:textId="77777777" w:rsidR="00616983" w:rsidRPr="00AD487C" w:rsidRDefault="00616983" w:rsidP="00A24242">
            <w:r w:rsidRPr="00AD487C">
              <w:t>Lighting</w:t>
            </w:r>
          </w:p>
        </w:tc>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p w14:paraId="38C8D64D" w14:textId="77777777" w:rsidR="00616983" w:rsidRPr="00AD487C" w:rsidRDefault="00616983" w:rsidP="00A24242">
            <w:r w:rsidRPr="00AD487C">
              <w:t>Lighting</w:t>
            </w:r>
          </w:p>
        </w:tc>
      </w:tr>
      <w:tr w:rsidR="00616983" w:rsidRPr="00AD487C" w14:paraId="300B8D3D" w14:textId="77777777" w:rsidTr="00A24242">
        <w:trPr>
          <w:trHeight w:hRule="exact" w:val="360"/>
          <w:jc w:val="center"/>
        </w:trPr>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p w14:paraId="150DC54B" w14:textId="77777777" w:rsidR="00616983" w:rsidRPr="00AD487C" w:rsidRDefault="00616983" w:rsidP="00A24242">
            <w:r w:rsidRPr="00AD487C">
              <w:t>Shell</w:t>
            </w:r>
          </w:p>
        </w:tc>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p w14:paraId="4C569128" w14:textId="77777777" w:rsidR="00616983" w:rsidRPr="00AD487C" w:rsidRDefault="00616983" w:rsidP="00A24242">
            <w:r w:rsidRPr="00AD487C">
              <w:t>Miscellaneous</w:t>
            </w:r>
          </w:p>
        </w:tc>
      </w:tr>
      <w:tr w:rsidR="00616983" w:rsidRPr="00AD487C" w14:paraId="0232F3C0" w14:textId="77777777" w:rsidTr="00A24242">
        <w:trPr>
          <w:trHeight w:hRule="exact" w:val="360"/>
          <w:jc w:val="center"/>
        </w:trPr>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tcPr>
          <w:p w14:paraId="4636319B" w14:textId="77777777" w:rsidR="00616983" w:rsidRPr="00AD487C" w:rsidRDefault="00616983" w:rsidP="00A24242"/>
        </w:tc>
        <w:tc>
          <w:tcPr>
            <w:tcW w:w="31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noWrap/>
            <w:vAlign w:val="center"/>
            <w:hideMark/>
          </w:tcPr>
          <w:p w14:paraId="2819D5FC" w14:textId="77777777" w:rsidR="00616983" w:rsidRPr="00AD487C" w:rsidRDefault="00616983" w:rsidP="00A24242">
            <w:r w:rsidRPr="00AD487C">
              <w:t>Refrigeration</w:t>
            </w:r>
          </w:p>
        </w:tc>
      </w:tr>
    </w:tbl>
    <w:p w14:paraId="77BDBFFF" w14:textId="77777777" w:rsidR="00616983" w:rsidRPr="00280744" w:rsidRDefault="00616983" w:rsidP="00616983">
      <w:pPr>
        <w:spacing w:after="240"/>
        <w:ind w:left="720"/>
      </w:pPr>
    </w:p>
    <w:p w14:paraId="457BA322" w14:textId="77777777" w:rsidR="00616983" w:rsidRPr="00280744" w:rsidRDefault="00616983" w:rsidP="00616983">
      <w:pPr>
        <w:widowControl/>
        <w:numPr>
          <w:ilvl w:val="0"/>
          <w:numId w:val="12"/>
        </w:numPr>
        <w:spacing w:after="240"/>
        <w:rPr>
          <w:b/>
        </w:rPr>
      </w:pPr>
      <w:r w:rsidRPr="00280744">
        <w:rPr>
          <w:b/>
        </w:rPr>
        <w:t>Measure &amp; Technology</w:t>
      </w:r>
    </w:p>
    <w:p w14:paraId="332E25BF" w14:textId="77777777" w:rsidR="00616983" w:rsidRPr="00280744" w:rsidRDefault="00616983" w:rsidP="00616983">
      <w:pPr>
        <w:widowControl/>
        <w:numPr>
          <w:ilvl w:val="1"/>
          <w:numId w:val="12"/>
        </w:numPr>
        <w:spacing w:after="240"/>
      </w:pPr>
      <w:r w:rsidRPr="00280744">
        <w:t>This level of organization represents individual efficient measures such as CFL lighting and LED lighting, both of which are individual technologies within the Lighting end-use category.</w:t>
      </w:r>
    </w:p>
    <w:p w14:paraId="0C6AD46D" w14:textId="77777777" w:rsidR="00616983" w:rsidRPr="00280744" w:rsidRDefault="00616983" w:rsidP="00616983">
      <w:pPr>
        <w:widowControl/>
        <w:numPr>
          <w:ilvl w:val="1"/>
          <w:numId w:val="12"/>
        </w:numPr>
        <w:spacing w:after="240"/>
      </w:pPr>
      <w:r w:rsidRPr="00280744">
        <w:t>Answers the question, “What technology defines the measure?”</w:t>
      </w:r>
    </w:p>
    <w:p w14:paraId="555D4E27" w14:textId="77777777" w:rsidR="00616983" w:rsidRDefault="00616983" w:rsidP="00616983">
      <w:pPr>
        <w:spacing w:after="240"/>
      </w:pPr>
      <w:r w:rsidRPr="00280744">
        <w:t>This organizational structure is silent on which fuel the measure is designed to save; electricity or natural gas.  By organizing the TRM this way, measures that save on both fuels do not need to be repeated.  As a result, the TRM will be easier to use and to maintain</w:t>
      </w:r>
    </w:p>
    <w:p w14:paraId="401F5843" w14:textId="778C0E39" w:rsidR="00415A53" w:rsidRDefault="00B55FE0" w:rsidP="00616983">
      <w:pPr>
        <w:spacing w:after="240"/>
        <w:sectPr w:rsidR="00415A53">
          <w:headerReference w:type="default" r:id="rId20"/>
          <w:pgSz w:w="12240" w:h="15840"/>
          <w:pgMar w:top="1440" w:right="1440" w:bottom="1440" w:left="1440" w:header="720" w:footer="720" w:gutter="0"/>
          <w:cols w:space="720"/>
          <w:docGrid w:linePitch="360"/>
        </w:sectPr>
      </w:pPr>
      <w:r w:rsidRPr="00280744">
        <w:t>.</w:t>
      </w:r>
      <w:bookmarkStart w:id="1568" w:name="_Toc319585392"/>
    </w:p>
    <w:p w14:paraId="0D89D716" w14:textId="77777777" w:rsidR="00B55FE0" w:rsidRPr="00280744" w:rsidRDefault="00B55FE0" w:rsidP="00B55FE0">
      <w:pPr>
        <w:keepNext/>
        <w:widowControl/>
        <w:numPr>
          <w:ilvl w:val="1"/>
          <w:numId w:val="10"/>
        </w:numPr>
        <w:spacing w:after="240"/>
        <w:outlineLvl w:val="1"/>
        <w:rPr>
          <w:rFonts w:cs="Arial"/>
          <w:bCs/>
          <w:iCs/>
          <w:sz w:val="28"/>
          <w:szCs w:val="28"/>
        </w:rPr>
      </w:pPr>
      <w:bookmarkStart w:id="1569" w:name="_Toc333218983"/>
      <w:bookmarkStart w:id="1570" w:name="_Toc437856293"/>
      <w:bookmarkStart w:id="1571" w:name="_Toc437957191"/>
      <w:bookmarkStart w:id="1572" w:name="_Toc438040354"/>
      <w:r w:rsidRPr="00280744">
        <w:rPr>
          <w:rFonts w:cs="Arial"/>
          <w:bCs/>
          <w:iCs/>
          <w:sz w:val="28"/>
          <w:szCs w:val="28"/>
        </w:rPr>
        <w:lastRenderedPageBreak/>
        <w:t>Measure Code Specification</w:t>
      </w:r>
      <w:bookmarkEnd w:id="1568"/>
      <w:bookmarkEnd w:id="1569"/>
      <w:bookmarkEnd w:id="1570"/>
      <w:bookmarkEnd w:id="1571"/>
      <w:bookmarkEnd w:id="1572"/>
    </w:p>
    <w:p w14:paraId="267029A0" w14:textId="77777777" w:rsidR="00616983" w:rsidRPr="00280744" w:rsidRDefault="00616983" w:rsidP="00616983">
      <w:pPr>
        <w:spacing w:after="240"/>
      </w:pPr>
      <w:r w:rsidRPr="00280744">
        <w:t>In order to uniquely identify each measure in the TRM, abbreviations for the major organizational elements of the TRM have been established.  When these abbreviations are combined and delimited by a dash (‘-‘) a unique, 18-character alphanumeric code is formed that can be used for tracking the measures and their associated savings estimates.  Measure codes appear at the end of each measure and are structured using five parts.</w:t>
      </w:r>
    </w:p>
    <w:p w14:paraId="37F9B033" w14:textId="77777777" w:rsidR="00616983" w:rsidRPr="00280744" w:rsidRDefault="00616983" w:rsidP="00616983">
      <w:pPr>
        <w:spacing w:after="240"/>
        <w:jc w:val="center"/>
        <w:rPr>
          <w:b/>
        </w:rPr>
      </w:pPr>
      <w:r w:rsidRPr="00280744">
        <w:rPr>
          <w:b/>
        </w:rPr>
        <w:t>Code Structure = Market + End-use Category + Measure + Version # + Effective Date</w:t>
      </w:r>
    </w:p>
    <w:p w14:paraId="00E95C8A" w14:textId="77777777" w:rsidR="00616983" w:rsidRPr="00280744" w:rsidRDefault="00616983" w:rsidP="00616983">
      <w:pPr>
        <w:spacing w:after="240"/>
      </w:pPr>
      <w:r w:rsidRPr="00280744">
        <w:t>For example, the commercial boiler measure is coded: “CI-HVC-BLR_-V01-120601”</w:t>
      </w:r>
    </w:p>
    <w:p w14:paraId="138FBC9A" w14:textId="77777777" w:rsidR="00616983" w:rsidRPr="009C362B" w:rsidRDefault="00616983" w:rsidP="00616983">
      <w:pPr>
        <w:pStyle w:val="Caption"/>
      </w:pPr>
      <w:bookmarkStart w:id="1573" w:name="_Toc335377224"/>
      <w:bookmarkStart w:id="1574" w:name="_Toc411514770"/>
      <w:bookmarkStart w:id="1575" w:name="_Toc411515470"/>
      <w:bookmarkStart w:id="1576" w:name="_Toc411599457"/>
      <w:r w:rsidRPr="00BB7B08">
        <w:t xml:space="preserve">Table </w:t>
      </w:r>
      <w:r>
        <w:rPr>
          <w:noProof/>
        </w:rPr>
        <w:t>2</w:t>
      </w:r>
      <w:r>
        <w:t>.</w:t>
      </w:r>
      <w:r>
        <w:rPr>
          <w:noProof/>
        </w:rPr>
        <w:t>2</w:t>
      </w:r>
      <w:r w:rsidRPr="009C362B">
        <w:t>: Measure Code Specification Key</w:t>
      </w:r>
      <w:bookmarkEnd w:id="1573"/>
      <w:bookmarkEnd w:id="1574"/>
      <w:bookmarkEnd w:id="1575"/>
      <w:bookmarkEnd w:id="1576"/>
    </w:p>
    <w:tbl>
      <w:tblPr>
        <w:tblStyle w:val="TableGrid"/>
        <w:tblW w:w="0" w:type="auto"/>
        <w:jc w:val="center"/>
        <w:tblLook w:val="04A0" w:firstRow="1" w:lastRow="0" w:firstColumn="1" w:lastColumn="0" w:noHBand="0" w:noVBand="1"/>
      </w:tblPr>
      <w:tblGrid>
        <w:gridCol w:w="2179"/>
        <w:gridCol w:w="2912"/>
        <w:gridCol w:w="1094"/>
        <w:gridCol w:w="1086"/>
        <w:gridCol w:w="1086"/>
      </w:tblGrid>
      <w:tr w:rsidR="00616983" w:rsidRPr="00AD487C" w14:paraId="64050C7E" w14:textId="77777777" w:rsidTr="00A24242">
        <w:trPr>
          <w:trHeight w:hRule="exact" w:val="613"/>
          <w:jc w:val="center"/>
        </w:trPr>
        <w:tc>
          <w:tcPr>
            <w:tcW w:w="2179"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0C4328B5" w14:textId="77777777" w:rsidR="00616983" w:rsidRPr="00AD487C" w:rsidRDefault="00616983" w:rsidP="00A24242">
            <w:pPr>
              <w:jc w:val="center"/>
              <w:rPr>
                <w:rFonts w:asciiTheme="minorHAnsi" w:hAnsiTheme="minorHAnsi"/>
                <w:b/>
                <w:color w:val="FFFFFF" w:themeColor="background1"/>
              </w:rPr>
            </w:pPr>
            <w:r w:rsidRPr="00AD487C">
              <w:rPr>
                <w:rFonts w:asciiTheme="minorHAnsi" w:hAnsiTheme="minorHAnsi"/>
                <w:b/>
                <w:color w:val="FFFFFF" w:themeColor="background1"/>
              </w:rPr>
              <w:t>Market (@@)</w:t>
            </w:r>
          </w:p>
        </w:tc>
        <w:tc>
          <w:tcPr>
            <w:tcW w:w="291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077D4EAF" w14:textId="77777777" w:rsidR="00616983" w:rsidRPr="00AD487C" w:rsidRDefault="00616983" w:rsidP="00A24242">
            <w:pPr>
              <w:jc w:val="center"/>
              <w:rPr>
                <w:rFonts w:asciiTheme="minorHAnsi" w:hAnsiTheme="minorHAnsi"/>
                <w:b/>
                <w:color w:val="FFFFFF" w:themeColor="background1"/>
              </w:rPr>
            </w:pPr>
            <w:r w:rsidRPr="00AD487C">
              <w:rPr>
                <w:rFonts w:asciiTheme="minorHAnsi" w:hAnsiTheme="minorHAnsi"/>
                <w:b/>
                <w:color w:val="FFFFFF" w:themeColor="background1"/>
              </w:rPr>
              <w:t>End-use (@@@)</w:t>
            </w:r>
          </w:p>
        </w:tc>
        <w:tc>
          <w:tcPr>
            <w:tcW w:w="1094"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6D403DC4" w14:textId="77777777" w:rsidR="00616983" w:rsidRPr="00AD487C" w:rsidRDefault="00616983" w:rsidP="00A24242">
            <w:pPr>
              <w:jc w:val="center"/>
              <w:rPr>
                <w:rFonts w:asciiTheme="minorHAnsi" w:hAnsiTheme="minorHAnsi"/>
                <w:b/>
                <w:color w:val="FFFFFF" w:themeColor="background1"/>
              </w:rPr>
            </w:pPr>
            <w:r w:rsidRPr="00AD487C">
              <w:rPr>
                <w:rFonts w:asciiTheme="minorHAnsi" w:hAnsiTheme="minorHAnsi"/>
                <w:b/>
                <w:color w:val="FFFFFF" w:themeColor="background1"/>
              </w:rPr>
              <w:t>Measure (@@@@)</w:t>
            </w:r>
          </w:p>
        </w:tc>
        <w:tc>
          <w:tcPr>
            <w:tcW w:w="1086"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548E7483" w14:textId="77777777" w:rsidR="00616983" w:rsidRPr="00AD487C" w:rsidRDefault="00616983" w:rsidP="00A24242">
            <w:pPr>
              <w:jc w:val="center"/>
              <w:rPr>
                <w:rFonts w:asciiTheme="minorHAnsi" w:hAnsiTheme="minorHAnsi"/>
                <w:b/>
                <w:color w:val="FFFFFF" w:themeColor="background1"/>
              </w:rPr>
            </w:pPr>
            <w:r w:rsidRPr="00AD487C">
              <w:rPr>
                <w:rFonts w:asciiTheme="minorHAnsi" w:hAnsiTheme="minorHAnsi"/>
                <w:b/>
                <w:color w:val="FFFFFF" w:themeColor="background1"/>
              </w:rPr>
              <w:t>Version (V##)</w:t>
            </w:r>
          </w:p>
        </w:tc>
        <w:tc>
          <w:tcPr>
            <w:tcW w:w="1086"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7818A1D3" w14:textId="77777777" w:rsidR="00616983" w:rsidRPr="00AD487C" w:rsidRDefault="00616983" w:rsidP="00A24242">
            <w:pPr>
              <w:jc w:val="center"/>
              <w:rPr>
                <w:rFonts w:asciiTheme="minorHAnsi" w:hAnsiTheme="minorHAnsi"/>
                <w:b/>
                <w:color w:val="FFFFFF" w:themeColor="background1"/>
              </w:rPr>
            </w:pPr>
            <w:r w:rsidRPr="00AD487C">
              <w:rPr>
                <w:rFonts w:asciiTheme="minorHAnsi" w:hAnsiTheme="minorHAnsi"/>
                <w:b/>
                <w:color w:val="FFFFFF" w:themeColor="background1"/>
              </w:rPr>
              <w:t>Effective Date</w:t>
            </w:r>
          </w:p>
        </w:tc>
      </w:tr>
      <w:tr w:rsidR="00616983" w:rsidRPr="00AD487C" w14:paraId="14EA56DC" w14:textId="77777777" w:rsidTr="00A24242">
        <w:trPr>
          <w:trHeight w:hRule="exact" w:val="288"/>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30BD2CE5" w14:textId="77777777" w:rsidR="00616983" w:rsidRPr="00AD487C" w:rsidRDefault="00616983" w:rsidP="00A24242">
            <w:pPr>
              <w:rPr>
                <w:rFonts w:asciiTheme="minorHAnsi" w:hAnsiTheme="minorHAnsi"/>
              </w:rPr>
            </w:pPr>
            <w:r w:rsidRPr="00AD487C">
              <w:rPr>
                <w:rFonts w:asciiTheme="minorHAnsi" w:hAnsiTheme="minorHAnsi"/>
              </w:rPr>
              <w:t>CI (C&amp;I)</w:t>
            </w:r>
          </w:p>
        </w:tc>
        <w:tc>
          <w:tcPr>
            <w:tcW w:w="2912" w:type="dxa"/>
            <w:tcBorders>
              <w:top w:val="single" w:sz="4" w:space="0" w:color="auto"/>
              <w:left w:val="single" w:sz="4" w:space="0" w:color="auto"/>
              <w:bottom w:val="single" w:sz="4" w:space="0" w:color="auto"/>
              <w:right w:val="single" w:sz="4" w:space="0" w:color="auto"/>
            </w:tcBorders>
            <w:vAlign w:val="center"/>
            <w:hideMark/>
          </w:tcPr>
          <w:p w14:paraId="64700EFA" w14:textId="77777777" w:rsidR="00616983" w:rsidRPr="00AD487C" w:rsidRDefault="00616983" w:rsidP="00A24242">
            <w:pPr>
              <w:rPr>
                <w:rFonts w:asciiTheme="minorHAnsi" w:hAnsiTheme="minorHAnsi"/>
              </w:rPr>
            </w:pPr>
            <w:r w:rsidRPr="00AD487C">
              <w:rPr>
                <w:rFonts w:asciiTheme="minorHAnsi" w:hAnsiTheme="minorHAnsi"/>
              </w:rPr>
              <w:t>AGE (Agricultural Equipment)</w:t>
            </w:r>
          </w:p>
        </w:tc>
        <w:tc>
          <w:tcPr>
            <w:tcW w:w="1094" w:type="dxa"/>
            <w:tcBorders>
              <w:top w:val="single" w:sz="4" w:space="0" w:color="auto"/>
              <w:left w:val="single" w:sz="4" w:space="0" w:color="auto"/>
              <w:bottom w:val="single" w:sz="4" w:space="0" w:color="auto"/>
              <w:right w:val="single" w:sz="4" w:space="0" w:color="auto"/>
            </w:tcBorders>
            <w:vAlign w:val="center"/>
            <w:hideMark/>
          </w:tcPr>
          <w:p w14:paraId="39FB7918" w14:textId="77777777" w:rsidR="00616983" w:rsidRPr="00AD487C" w:rsidRDefault="00616983" w:rsidP="00A24242">
            <w:pPr>
              <w:rPr>
                <w:rFonts w:asciiTheme="minorHAnsi" w:hAnsiTheme="minorHAnsi"/>
              </w:rPr>
            </w:pPr>
            <w:r w:rsidRPr="00AD487C">
              <w:rPr>
                <w:rFonts w:asciiTheme="minorHAnsi" w:hAnsiTheme="minorHAnsi"/>
              </w:rPr>
              <w:t>BLR_</w:t>
            </w:r>
          </w:p>
        </w:tc>
        <w:tc>
          <w:tcPr>
            <w:tcW w:w="1086" w:type="dxa"/>
            <w:tcBorders>
              <w:top w:val="single" w:sz="4" w:space="0" w:color="auto"/>
              <w:left w:val="single" w:sz="4" w:space="0" w:color="auto"/>
              <w:bottom w:val="single" w:sz="4" w:space="0" w:color="auto"/>
              <w:right w:val="single" w:sz="4" w:space="0" w:color="auto"/>
            </w:tcBorders>
            <w:vAlign w:val="center"/>
            <w:hideMark/>
          </w:tcPr>
          <w:p w14:paraId="7F615340" w14:textId="77777777" w:rsidR="00616983" w:rsidRPr="00AD487C" w:rsidRDefault="00616983" w:rsidP="00A24242">
            <w:pPr>
              <w:rPr>
                <w:rFonts w:asciiTheme="minorHAnsi" w:hAnsiTheme="minorHAnsi"/>
              </w:rPr>
            </w:pPr>
            <w:r w:rsidRPr="00AD487C">
              <w:rPr>
                <w:rFonts w:asciiTheme="minorHAnsi" w:hAnsiTheme="minorHAnsi"/>
              </w:rPr>
              <w:t>V01</w:t>
            </w:r>
          </w:p>
        </w:tc>
        <w:tc>
          <w:tcPr>
            <w:tcW w:w="1086" w:type="dxa"/>
            <w:tcBorders>
              <w:top w:val="single" w:sz="4" w:space="0" w:color="auto"/>
              <w:left w:val="single" w:sz="4" w:space="0" w:color="auto"/>
              <w:bottom w:val="single" w:sz="4" w:space="0" w:color="auto"/>
              <w:right w:val="single" w:sz="4" w:space="0" w:color="auto"/>
            </w:tcBorders>
            <w:vAlign w:val="center"/>
            <w:hideMark/>
          </w:tcPr>
          <w:p w14:paraId="53C3ADAB" w14:textId="77777777" w:rsidR="00616983" w:rsidRPr="00AD487C" w:rsidRDefault="00616983" w:rsidP="00A24242">
            <w:pPr>
              <w:rPr>
                <w:rFonts w:asciiTheme="minorHAnsi" w:hAnsiTheme="minorHAnsi"/>
              </w:rPr>
            </w:pPr>
            <w:r w:rsidRPr="00AD487C">
              <w:rPr>
                <w:rFonts w:asciiTheme="minorHAnsi" w:hAnsiTheme="minorHAnsi"/>
              </w:rPr>
              <w:t>YYMMDD</w:t>
            </w:r>
          </w:p>
        </w:tc>
      </w:tr>
      <w:tr w:rsidR="00616983" w:rsidRPr="00AD487C" w14:paraId="3F6E5A81" w14:textId="77777777" w:rsidTr="00A24242">
        <w:trPr>
          <w:trHeight w:hRule="exact" w:val="288"/>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7D12F250" w14:textId="77777777" w:rsidR="00616983" w:rsidRPr="00AD487C" w:rsidRDefault="00616983" w:rsidP="00A24242">
            <w:pPr>
              <w:rPr>
                <w:rFonts w:asciiTheme="minorHAnsi" w:hAnsiTheme="minorHAnsi"/>
              </w:rPr>
            </w:pPr>
            <w:r w:rsidRPr="00AD487C">
              <w:rPr>
                <w:rFonts w:asciiTheme="minorHAnsi" w:hAnsiTheme="minorHAnsi"/>
              </w:rPr>
              <w:t>RS (Residential)</w:t>
            </w:r>
          </w:p>
        </w:tc>
        <w:tc>
          <w:tcPr>
            <w:tcW w:w="2912" w:type="dxa"/>
            <w:tcBorders>
              <w:top w:val="single" w:sz="4" w:space="0" w:color="auto"/>
              <w:left w:val="single" w:sz="4" w:space="0" w:color="auto"/>
              <w:bottom w:val="single" w:sz="4" w:space="0" w:color="auto"/>
              <w:right w:val="single" w:sz="4" w:space="0" w:color="auto"/>
            </w:tcBorders>
            <w:vAlign w:val="center"/>
            <w:hideMark/>
          </w:tcPr>
          <w:p w14:paraId="5AE6D056" w14:textId="77777777" w:rsidR="00616983" w:rsidRPr="00AD487C" w:rsidRDefault="00616983" w:rsidP="00A24242">
            <w:pPr>
              <w:rPr>
                <w:rFonts w:asciiTheme="minorHAnsi" w:hAnsiTheme="minorHAnsi"/>
              </w:rPr>
            </w:pPr>
            <w:r w:rsidRPr="00AD487C">
              <w:rPr>
                <w:rFonts w:asciiTheme="minorHAnsi" w:hAnsiTheme="minorHAnsi"/>
              </w:rPr>
              <w:t>APL (Appliances)</w:t>
            </w:r>
          </w:p>
        </w:tc>
        <w:tc>
          <w:tcPr>
            <w:tcW w:w="1094" w:type="dxa"/>
            <w:tcBorders>
              <w:top w:val="single" w:sz="4" w:space="0" w:color="auto"/>
              <w:left w:val="single" w:sz="4" w:space="0" w:color="auto"/>
              <w:bottom w:val="single" w:sz="4" w:space="0" w:color="auto"/>
              <w:right w:val="single" w:sz="4" w:space="0" w:color="auto"/>
            </w:tcBorders>
            <w:vAlign w:val="center"/>
            <w:hideMark/>
          </w:tcPr>
          <w:p w14:paraId="63D35506" w14:textId="77777777" w:rsidR="00616983" w:rsidRPr="00AD487C" w:rsidRDefault="00616983" w:rsidP="00A24242">
            <w:pPr>
              <w:rPr>
                <w:rFonts w:asciiTheme="minorHAnsi" w:hAnsiTheme="minorHAnsi"/>
              </w:rPr>
            </w:pPr>
            <w:r w:rsidRPr="00AD487C">
              <w:rPr>
                <w:rFonts w:asciiTheme="minorHAnsi" w:hAnsiTheme="minorHAnsi"/>
              </w:rPr>
              <w:t>T5F_</w:t>
            </w:r>
          </w:p>
        </w:tc>
        <w:tc>
          <w:tcPr>
            <w:tcW w:w="1086" w:type="dxa"/>
            <w:tcBorders>
              <w:top w:val="single" w:sz="4" w:space="0" w:color="auto"/>
              <w:left w:val="single" w:sz="4" w:space="0" w:color="auto"/>
              <w:bottom w:val="single" w:sz="4" w:space="0" w:color="auto"/>
              <w:right w:val="single" w:sz="4" w:space="0" w:color="auto"/>
            </w:tcBorders>
            <w:vAlign w:val="center"/>
            <w:hideMark/>
          </w:tcPr>
          <w:p w14:paraId="3D71A298" w14:textId="77777777" w:rsidR="00616983" w:rsidRPr="00AD487C" w:rsidRDefault="00616983" w:rsidP="00A24242">
            <w:pPr>
              <w:rPr>
                <w:rFonts w:asciiTheme="minorHAnsi" w:hAnsiTheme="minorHAnsi"/>
              </w:rPr>
            </w:pPr>
            <w:r w:rsidRPr="00AD487C">
              <w:rPr>
                <w:rFonts w:asciiTheme="minorHAnsi" w:hAnsiTheme="minorHAnsi"/>
              </w:rPr>
              <w:t>V02</w:t>
            </w:r>
          </w:p>
        </w:tc>
        <w:tc>
          <w:tcPr>
            <w:tcW w:w="1086" w:type="dxa"/>
            <w:tcBorders>
              <w:top w:val="single" w:sz="4" w:space="0" w:color="auto"/>
              <w:left w:val="single" w:sz="4" w:space="0" w:color="auto"/>
              <w:bottom w:val="single" w:sz="4" w:space="0" w:color="auto"/>
              <w:right w:val="single" w:sz="4" w:space="0" w:color="auto"/>
            </w:tcBorders>
            <w:vAlign w:val="center"/>
            <w:hideMark/>
          </w:tcPr>
          <w:p w14:paraId="4B776BC6" w14:textId="77777777" w:rsidR="00616983" w:rsidRPr="00AD487C" w:rsidRDefault="00616983" w:rsidP="00A24242">
            <w:pPr>
              <w:rPr>
                <w:rFonts w:asciiTheme="minorHAnsi" w:hAnsiTheme="minorHAnsi"/>
              </w:rPr>
            </w:pPr>
            <w:r w:rsidRPr="00AD487C">
              <w:rPr>
                <w:rFonts w:asciiTheme="minorHAnsi" w:hAnsiTheme="minorHAnsi"/>
              </w:rPr>
              <w:t>YYMMDD</w:t>
            </w:r>
          </w:p>
        </w:tc>
      </w:tr>
      <w:tr w:rsidR="00616983" w:rsidRPr="00AD487C" w14:paraId="07B91A54" w14:textId="77777777" w:rsidTr="00A24242">
        <w:trPr>
          <w:trHeight w:hRule="exact" w:val="343"/>
          <w:jc w:val="center"/>
        </w:trPr>
        <w:tc>
          <w:tcPr>
            <w:tcW w:w="2179" w:type="dxa"/>
            <w:tcBorders>
              <w:top w:val="single" w:sz="4" w:space="0" w:color="auto"/>
              <w:left w:val="single" w:sz="4" w:space="0" w:color="auto"/>
              <w:bottom w:val="single" w:sz="4" w:space="0" w:color="auto"/>
              <w:right w:val="single" w:sz="4" w:space="0" w:color="auto"/>
            </w:tcBorders>
            <w:vAlign w:val="center"/>
          </w:tcPr>
          <w:p w14:paraId="0792DCF6" w14:textId="77777777" w:rsidR="00616983" w:rsidRPr="00AD487C" w:rsidRDefault="00616983" w:rsidP="00A24242">
            <w:pPr>
              <w:rPr>
                <w:rFonts w:asciiTheme="minorHAnsi" w:hAnsiTheme="minorHAnsi"/>
              </w:rPr>
            </w:pPr>
          </w:p>
        </w:tc>
        <w:tc>
          <w:tcPr>
            <w:tcW w:w="2912" w:type="dxa"/>
            <w:tcBorders>
              <w:top w:val="single" w:sz="4" w:space="0" w:color="auto"/>
              <w:left w:val="single" w:sz="4" w:space="0" w:color="auto"/>
              <w:bottom w:val="single" w:sz="4" w:space="0" w:color="auto"/>
              <w:right w:val="single" w:sz="4" w:space="0" w:color="auto"/>
            </w:tcBorders>
            <w:vAlign w:val="center"/>
            <w:hideMark/>
          </w:tcPr>
          <w:p w14:paraId="28337188" w14:textId="77777777" w:rsidR="00616983" w:rsidRPr="00AD487C" w:rsidRDefault="00616983" w:rsidP="00A24242">
            <w:pPr>
              <w:rPr>
                <w:rFonts w:asciiTheme="minorHAnsi" w:hAnsiTheme="minorHAnsi"/>
              </w:rPr>
            </w:pPr>
            <w:r w:rsidRPr="00AD487C">
              <w:rPr>
                <w:rFonts w:asciiTheme="minorHAnsi" w:hAnsiTheme="minorHAnsi"/>
              </w:rPr>
              <w:t>CEL (Consumer Electronics)</w:t>
            </w:r>
          </w:p>
        </w:tc>
        <w:tc>
          <w:tcPr>
            <w:tcW w:w="1094" w:type="dxa"/>
            <w:tcBorders>
              <w:top w:val="single" w:sz="4" w:space="0" w:color="auto"/>
              <w:left w:val="single" w:sz="4" w:space="0" w:color="auto"/>
              <w:bottom w:val="single" w:sz="4" w:space="0" w:color="auto"/>
              <w:right w:val="single" w:sz="4" w:space="0" w:color="auto"/>
            </w:tcBorders>
            <w:vAlign w:val="center"/>
            <w:hideMark/>
          </w:tcPr>
          <w:p w14:paraId="58972FAB" w14:textId="77777777" w:rsidR="00616983" w:rsidRPr="00AD487C" w:rsidRDefault="00616983" w:rsidP="00A24242">
            <w:pPr>
              <w:rPr>
                <w:rFonts w:asciiTheme="minorHAnsi" w:hAnsiTheme="minorHAnsi"/>
              </w:rPr>
            </w:pPr>
            <w:r w:rsidRPr="00AD487C">
              <w:rPr>
                <w:rFonts w:asciiTheme="minorHAnsi" w:hAnsiTheme="minorHAnsi"/>
              </w:rPr>
              <w:t>T8F_</w:t>
            </w:r>
          </w:p>
        </w:tc>
        <w:tc>
          <w:tcPr>
            <w:tcW w:w="1086" w:type="dxa"/>
            <w:tcBorders>
              <w:top w:val="single" w:sz="4" w:space="0" w:color="auto"/>
              <w:left w:val="single" w:sz="4" w:space="0" w:color="auto"/>
              <w:bottom w:val="single" w:sz="4" w:space="0" w:color="auto"/>
              <w:right w:val="single" w:sz="4" w:space="0" w:color="auto"/>
            </w:tcBorders>
            <w:vAlign w:val="center"/>
            <w:hideMark/>
          </w:tcPr>
          <w:p w14:paraId="3B0C94FA" w14:textId="77777777" w:rsidR="00616983" w:rsidRPr="00AD487C" w:rsidRDefault="00616983" w:rsidP="00A24242">
            <w:pPr>
              <w:rPr>
                <w:rFonts w:asciiTheme="minorHAnsi" w:hAnsiTheme="minorHAnsi"/>
              </w:rPr>
            </w:pPr>
            <w:r w:rsidRPr="00AD487C">
              <w:rPr>
                <w:rFonts w:asciiTheme="minorHAnsi" w:hAnsiTheme="minorHAnsi"/>
              </w:rPr>
              <w:t>V03</w:t>
            </w:r>
          </w:p>
        </w:tc>
        <w:tc>
          <w:tcPr>
            <w:tcW w:w="1086" w:type="dxa"/>
            <w:tcBorders>
              <w:top w:val="single" w:sz="4" w:space="0" w:color="auto"/>
              <w:left w:val="single" w:sz="4" w:space="0" w:color="auto"/>
              <w:bottom w:val="single" w:sz="4" w:space="0" w:color="auto"/>
              <w:right w:val="single" w:sz="4" w:space="0" w:color="auto"/>
            </w:tcBorders>
            <w:vAlign w:val="center"/>
            <w:hideMark/>
          </w:tcPr>
          <w:p w14:paraId="6CBC1D33" w14:textId="77777777" w:rsidR="00616983" w:rsidRPr="00AD487C" w:rsidRDefault="00616983" w:rsidP="00A24242">
            <w:pPr>
              <w:rPr>
                <w:rFonts w:asciiTheme="minorHAnsi" w:hAnsiTheme="minorHAnsi"/>
              </w:rPr>
            </w:pPr>
            <w:r w:rsidRPr="00AD487C">
              <w:rPr>
                <w:rFonts w:asciiTheme="minorHAnsi" w:hAnsiTheme="minorHAnsi"/>
              </w:rPr>
              <w:t>YYMMDD</w:t>
            </w:r>
          </w:p>
        </w:tc>
      </w:tr>
      <w:tr w:rsidR="00616983" w:rsidRPr="00AD487C" w14:paraId="22390781" w14:textId="77777777" w:rsidTr="00A24242">
        <w:trPr>
          <w:trHeight w:hRule="exact" w:val="262"/>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6333B219" w14:textId="77777777" w:rsidR="00616983" w:rsidRPr="00AD487C" w:rsidRDefault="00616983" w:rsidP="00A24242">
            <w:pPr>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51446204" w14:textId="77777777" w:rsidR="00616983" w:rsidRPr="00AD487C" w:rsidRDefault="00616983" w:rsidP="00A24242">
            <w:pPr>
              <w:rPr>
                <w:rFonts w:asciiTheme="minorHAnsi" w:hAnsiTheme="minorHAnsi"/>
              </w:rPr>
            </w:pPr>
            <w:r w:rsidRPr="00AD487C">
              <w:rPr>
                <w:rFonts w:asciiTheme="minorHAnsi" w:hAnsiTheme="minorHAnsi"/>
              </w:rPr>
              <w:t>FSE (Food Service Equipment)</w:t>
            </w:r>
          </w:p>
        </w:tc>
        <w:tc>
          <w:tcPr>
            <w:tcW w:w="1094" w:type="dxa"/>
            <w:tcBorders>
              <w:top w:val="single" w:sz="4" w:space="0" w:color="auto"/>
              <w:left w:val="single" w:sz="4" w:space="0" w:color="auto"/>
              <w:bottom w:val="single" w:sz="4" w:space="0" w:color="auto"/>
              <w:right w:val="single" w:sz="4" w:space="0" w:color="auto"/>
            </w:tcBorders>
            <w:vAlign w:val="center"/>
            <w:hideMark/>
          </w:tcPr>
          <w:p w14:paraId="477113BC" w14:textId="77777777" w:rsidR="00616983" w:rsidRPr="00AD487C" w:rsidRDefault="00616983" w:rsidP="00A24242">
            <w:pPr>
              <w:rPr>
                <w:rFonts w:asciiTheme="minorHAnsi" w:hAnsiTheme="minorHAnsi"/>
              </w:rPr>
            </w:pPr>
            <w:r w:rsidRPr="00AD487C">
              <w:rPr>
                <w:rFonts w:asciiTheme="minorHAnsi" w:hAnsiTheme="minorHAnsi"/>
              </w:rPr>
              <w:t>…</w:t>
            </w:r>
          </w:p>
        </w:tc>
        <w:tc>
          <w:tcPr>
            <w:tcW w:w="1086" w:type="dxa"/>
            <w:tcBorders>
              <w:top w:val="single" w:sz="4" w:space="0" w:color="auto"/>
              <w:left w:val="single" w:sz="4" w:space="0" w:color="auto"/>
              <w:bottom w:val="single" w:sz="4" w:space="0" w:color="auto"/>
              <w:right w:val="single" w:sz="4" w:space="0" w:color="auto"/>
            </w:tcBorders>
            <w:vAlign w:val="center"/>
            <w:hideMark/>
          </w:tcPr>
          <w:p w14:paraId="580EFCCB" w14:textId="77777777" w:rsidR="00616983" w:rsidRPr="00AD487C" w:rsidRDefault="00616983" w:rsidP="00A24242">
            <w:pPr>
              <w:rPr>
                <w:rFonts w:asciiTheme="minorHAnsi" w:hAnsiTheme="minorHAnsi"/>
              </w:rPr>
            </w:pPr>
            <w:r w:rsidRPr="00AD487C">
              <w:rPr>
                <w:rFonts w:asciiTheme="minorHAnsi" w:hAnsiTheme="minorHAnsi"/>
              </w:rPr>
              <w:t>…</w:t>
            </w:r>
          </w:p>
        </w:tc>
        <w:tc>
          <w:tcPr>
            <w:tcW w:w="1086" w:type="dxa"/>
            <w:tcBorders>
              <w:top w:val="single" w:sz="4" w:space="0" w:color="auto"/>
              <w:left w:val="single" w:sz="4" w:space="0" w:color="auto"/>
              <w:bottom w:val="single" w:sz="4" w:space="0" w:color="auto"/>
              <w:right w:val="single" w:sz="4" w:space="0" w:color="auto"/>
            </w:tcBorders>
            <w:vAlign w:val="center"/>
            <w:hideMark/>
          </w:tcPr>
          <w:p w14:paraId="5204EE5B" w14:textId="77777777" w:rsidR="00616983" w:rsidRPr="00AD487C" w:rsidRDefault="00616983" w:rsidP="00A24242">
            <w:pPr>
              <w:rPr>
                <w:rFonts w:asciiTheme="minorHAnsi" w:hAnsiTheme="minorHAnsi"/>
              </w:rPr>
            </w:pPr>
            <w:r w:rsidRPr="00AD487C">
              <w:rPr>
                <w:rFonts w:asciiTheme="minorHAnsi" w:hAnsiTheme="minorHAnsi"/>
              </w:rPr>
              <w:t> …</w:t>
            </w:r>
          </w:p>
        </w:tc>
      </w:tr>
      <w:tr w:rsidR="00616983" w:rsidRPr="00AD487C" w14:paraId="3E28283C" w14:textId="77777777" w:rsidTr="00A24242">
        <w:trPr>
          <w:trHeight w:hRule="exact" w:val="288"/>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00E1AFAB" w14:textId="77777777" w:rsidR="00616983" w:rsidRPr="00AD487C" w:rsidRDefault="00616983" w:rsidP="00A24242">
            <w:pPr>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6D1CD164" w14:textId="77777777" w:rsidR="00616983" w:rsidRPr="00AD487C" w:rsidRDefault="00616983" w:rsidP="00A24242">
            <w:pPr>
              <w:rPr>
                <w:rFonts w:asciiTheme="minorHAnsi" w:hAnsiTheme="minorHAnsi"/>
              </w:rPr>
            </w:pPr>
            <w:r w:rsidRPr="00AD487C">
              <w:rPr>
                <w:rFonts w:asciiTheme="minorHAnsi" w:hAnsiTheme="minorHAnsi"/>
              </w:rPr>
              <w:t>HVC (HVAC)</w:t>
            </w:r>
          </w:p>
        </w:tc>
        <w:tc>
          <w:tcPr>
            <w:tcW w:w="1094" w:type="dxa"/>
            <w:tcBorders>
              <w:top w:val="single" w:sz="4" w:space="0" w:color="auto"/>
              <w:left w:val="single" w:sz="4" w:space="0" w:color="auto"/>
              <w:bottom w:val="single" w:sz="4" w:space="0" w:color="auto"/>
              <w:right w:val="single" w:sz="4" w:space="0" w:color="auto"/>
            </w:tcBorders>
            <w:vAlign w:val="center"/>
          </w:tcPr>
          <w:p w14:paraId="0599D1DC" w14:textId="77777777" w:rsidR="00616983" w:rsidRPr="00AD487C" w:rsidRDefault="00616983" w:rsidP="00A24242">
            <w:pPr>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79148C8E" w14:textId="77777777" w:rsidR="00616983" w:rsidRPr="00AD487C" w:rsidRDefault="00616983" w:rsidP="00A24242">
            <w:pPr>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24612729" w14:textId="77777777" w:rsidR="00616983" w:rsidRPr="00AD487C" w:rsidRDefault="00616983" w:rsidP="00A24242">
            <w:pPr>
              <w:rPr>
                <w:rFonts w:asciiTheme="minorHAnsi" w:hAnsiTheme="minorHAnsi"/>
              </w:rPr>
            </w:pPr>
          </w:p>
        </w:tc>
      </w:tr>
      <w:tr w:rsidR="00616983" w:rsidRPr="00AD487C" w14:paraId="40B4D884" w14:textId="77777777" w:rsidTr="00A24242">
        <w:trPr>
          <w:trHeight w:hRule="exact" w:val="288"/>
          <w:jc w:val="center"/>
        </w:trPr>
        <w:tc>
          <w:tcPr>
            <w:tcW w:w="2179" w:type="dxa"/>
            <w:tcBorders>
              <w:top w:val="single" w:sz="4" w:space="0" w:color="auto"/>
              <w:left w:val="single" w:sz="4" w:space="0" w:color="auto"/>
              <w:bottom w:val="single" w:sz="4" w:space="0" w:color="auto"/>
              <w:right w:val="single" w:sz="4" w:space="0" w:color="auto"/>
            </w:tcBorders>
            <w:vAlign w:val="center"/>
          </w:tcPr>
          <w:p w14:paraId="259C658F" w14:textId="77777777" w:rsidR="00616983" w:rsidRPr="00AD487C" w:rsidRDefault="00616983" w:rsidP="00A24242">
            <w:pPr>
              <w:rPr>
                <w:rFonts w:asciiTheme="minorHAnsi" w:hAnsiTheme="minorHAnsi"/>
              </w:rPr>
            </w:pPr>
          </w:p>
        </w:tc>
        <w:tc>
          <w:tcPr>
            <w:tcW w:w="2912" w:type="dxa"/>
            <w:tcBorders>
              <w:top w:val="single" w:sz="4" w:space="0" w:color="auto"/>
              <w:left w:val="single" w:sz="4" w:space="0" w:color="auto"/>
              <w:bottom w:val="single" w:sz="4" w:space="0" w:color="auto"/>
              <w:right w:val="single" w:sz="4" w:space="0" w:color="auto"/>
            </w:tcBorders>
            <w:vAlign w:val="center"/>
            <w:hideMark/>
          </w:tcPr>
          <w:p w14:paraId="7BF0D7AB" w14:textId="77777777" w:rsidR="00616983" w:rsidRPr="00AD487C" w:rsidRDefault="00616983" w:rsidP="00A24242">
            <w:pPr>
              <w:rPr>
                <w:rFonts w:asciiTheme="minorHAnsi" w:hAnsiTheme="minorHAnsi"/>
              </w:rPr>
            </w:pPr>
            <w:r w:rsidRPr="00AD487C">
              <w:rPr>
                <w:rFonts w:asciiTheme="minorHAnsi" w:hAnsiTheme="minorHAnsi"/>
              </w:rPr>
              <w:t>HW_ (Hot Water)</w:t>
            </w:r>
          </w:p>
        </w:tc>
        <w:tc>
          <w:tcPr>
            <w:tcW w:w="1094" w:type="dxa"/>
            <w:tcBorders>
              <w:top w:val="single" w:sz="4" w:space="0" w:color="auto"/>
              <w:left w:val="single" w:sz="4" w:space="0" w:color="auto"/>
              <w:bottom w:val="single" w:sz="4" w:space="0" w:color="auto"/>
              <w:right w:val="single" w:sz="4" w:space="0" w:color="auto"/>
            </w:tcBorders>
            <w:vAlign w:val="center"/>
          </w:tcPr>
          <w:p w14:paraId="618EA837" w14:textId="77777777" w:rsidR="00616983" w:rsidRPr="00AD487C" w:rsidRDefault="00616983" w:rsidP="00A24242">
            <w:pPr>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38D831CE" w14:textId="77777777" w:rsidR="00616983" w:rsidRPr="00AD487C" w:rsidRDefault="00616983" w:rsidP="00A24242">
            <w:pPr>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58FB6DEC" w14:textId="77777777" w:rsidR="00616983" w:rsidRPr="00AD487C" w:rsidRDefault="00616983" w:rsidP="00A24242">
            <w:pPr>
              <w:rPr>
                <w:rFonts w:asciiTheme="minorHAnsi" w:hAnsiTheme="minorHAnsi"/>
              </w:rPr>
            </w:pPr>
          </w:p>
        </w:tc>
      </w:tr>
      <w:tr w:rsidR="00616983" w:rsidRPr="00AD487C" w14:paraId="6135B72D" w14:textId="77777777" w:rsidTr="00A24242">
        <w:trPr>
          <w:trHeight w:hRule="exact" w:val="288"/>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74E31B5D" w14:textId="77777777" w:rsidR="00616983" w:rsidRPr="00AD487C" w:rsidRDefault="00616983" w:rsidP="00A24242">
            <w:pPr>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479DAFB4" w14:textId="77777777" w:rsidR="00616983" w:rsidRPr="00AD487C" w:rsidRDefault="00616983" w:rsidP="00A24242">
            <w:pPr>
              <w:rPr>
                <w:rFonts w:asciiTheme="minorHAnsi" w:hAnsiTheme="minorHAnsi"/>
              </w:rPr>
            </w:pPr>
            <w:r w:rsidRPr="00AD487C">
              <w:rPr>
                <w:rFonts w:asciiTheme="minorHAnsi" w:hAnsiTheme="minorHAnsi"/>
              </w:rPr>
              <w:t>LTG (Lighting)</w:t>
            </w:r>
          </w:p>
        </w:tc>
        <w:tc>
          <w:tcPr>
            <w:tcW w:w="1094" w:type="dxa"/>
            <w:tcBorders>
              <w:top w:val="single" w:sz="4" w:space="0" w:color="auto"/>
              <w:left w:val="single" w:sz="4" w:space="0" w:color="auto"/>
              <w:bottom w:val="single" w:sz="4" w:space="0" w:color="auto"/>
              <w:right w:val="single" w:sz="4" w:space="0" w:color="auto"/>
            </w:tcBorders>
            <w:vAlign w:val="center"/>
            <w:hideMark/>
          </w:tcPr>
          <w:p w14:paraId="076A5C0B" w14:textId="77777777" w:rsidR="00616983" w:rsidRPr="00AD487C" w:rsidRDefault="00616983" w:rsidP="00A24242">
            <w:pPr>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1659C8B2" w14:textId="77777777" w:rsidR="00616983" w:rsidRPr="00AD487C" w:rsidRDefault="00616983" w:rsidP="00A24242">
            <w:pPr>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0D751F12" w14:textId="77777777" w:rsidR="00616983" w:rsidRPr="00AD487C" w:rsidRDefault="00616983" w:rsidP="00A24242">
            <w:pPr>
              <w:rPr>
                <w:rFonts w:asciiTheme="minorHAnsi" w:hAnsiTheme="minorHAnsi"/>
              </w:rPr>
            </w:pPr>
            <w:r w:rsidRPr="00AD487C">
              <w:rPr>
                <w:rFonts w:asciiTheme="minorHAnsi" w:hAnsiTheme="minorHAnsi"/>
              </w:rPr>
              <w:t> </w:t>
            </w:r>
          </w:p>
        </w:tc>
      </w:tr>
      <w:tr w:rsidR="00616983" w:rsidRPr="00AD487C" w14:paraId="20C9A6E8" w14:textId="77777777" w:rsidTr="00A24242">
        <w:trPr>
          <w:trHeight w:hRule="exact" w:val="288"/>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64C117AE" w14:textId="77777777" w:rsidR="00616983" w:rsidRPr="00AD487C" w:rsidRDefault="00616983" w:rsidP="00A24242">
            <w:pPr>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5EB66259" w14:textId="77777777" w:rsidR="00616983" w:rsidRPr="00AD487C" w:rsidRDefault="00616983" w:rsidP="00A24242">
            <w:pPr>
              <w:rPr>
                <w:rFonts w:asciiTheme="minorHAnsi" w:hAnsiTheme="minorHAnsi"/>
              </w:rPr>
            </w:pPr>
            <w:r w:rsidRPr="00AD487C">
              <w:rPr>
                <w:rFonts w:asciiTheme="minorHAnsi" w:hAnsiTheme="minorHAnsi"/>
              </w:rPr>
              <w:t>MSC (Miscellaneous)</w:t>
            </w:r>
          </w:p>
        </w:tc>
        <w:tc>
          <w:tcPr>
            <w:tcW w:w="1094" w:type="dxa"/>
            <w:tcBorders>
              <w:top w:val="single" w:sz="4" w:space="0" w:color="auto"/>
              <w:left w:val="single" w:sz="4" w:space="0" w:color="auto"/>
              <w:bottom w:val="single" w:sz="4" w:space="0" w:color="auto"/>
              <w:right w:val="single" w:sz="4" w:space="0" w:color="auto"/>
            </w:tcBorders>
            <w:vAlign w:val="center"/>
            <w:hideMark/>
          </w:tcPr>
          <w:p w14:paraId="15E7DF01" w14:textId="77777777" w:rsidR="00616983" w:rsidRPr="00AD487C" w:rsidRDefault="00616983" w:rsidP="00A24242">
            <w:pPr>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7B62E7B3" w14:textId="77777777" w:rsidR="00616983" w:rsidRPr="00AD487C" w:rsidRDefault="00616983" w:rsidP="00A24242">
            <w:pPr>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1C5FC307" w14:textId="77777777" w:rsidR="00616983" w:rsidRPr="00AD487C" w:rsidRDefault="00616983" w:rsidP="00A24242">
            <w:pPr>
              <w:rPr>
                <w:rFonts w:asciiTheme="minorHAnsi" w:hAnsiTheme="minorHAnsi"/>
              </w:rPr>
            </w:pPr>
            <w:r w:rsidRPr="00AD487C">
              <w:rPr>
                <w:rFonts w:asciiTheme="minorHAnsi" w:hAnsiTheme="minorHAnsi"/>
              </w:rPr>
              <w:t> </w:t>
            </w:r>
          </w:p>
        </w:tc>
      </w:tr>
      <w:tr w:rsidR="00616983" w:rsidRPr="00AD487C" w14:paraId="0E0314E6" w14:textId="77777777" w:rsidTr="00A24242">
        <w:trPr>
          <w:trHeight w:hRule="exact" w:val="288"/>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7314D112" w14:textId="77777777" w:rsidR="00616983" w:rsidRPr="00AD487C" w:rsidRDefault="00616983" w:rsidP="00A24242">
            <w:pPr>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00A581A0" w14:textId="77777777" w:rsidR="00616983" w:rsidRPr="00AD487C" w:rsidRDefault="00616983" w:rsidP="00A24242">
            <w:pPr>
              <w:rPr>
                <w:rFonts w:asciiTheme="minorHAnsi" w:hAnsiTheme="minorHAnsi"/>
              </w:rPr>
            </w:pPr>
            <w:r w:rsidRPr="00AD487C">
              <w:rPr>
                <w:rFonts w:asciiTheme="minorHAnsi" w:hAnsiTheme="minorHAnsi"/>
              </w:rPr>
              <w:t>RFG (Refrigeration)</w:t>
            </w:r>
          </w:p>
        </w:tc>
        <w:tc>
          <w:tcPr>
            <w:tcW w:w="1094" w:type="dxa"/>
            <w:tcBorders>
              <w:top w:val="single" w:sz="4" w:space="0" w:color="auto"/>
              <w:left w:val="single" w:sz="4" w:space="0" w:color="auto"/>
              <w:bottom w:val="single" w:sz="4" w:space="0" w:color="auto"/>
              <w:right w:val="single" w:sz="4" w:space="0" w:color="auto"/>
            </w:tcBorders>
            <w:vAlign w:val="center"/>
            <w:hideMark/>
          </w:tcPr>
          <w:p w14:paraId="686A81C2" w14:textId="77777777" w:rsidR="00616983" w:rsidRPr="00AD487C" w:rsidRDefault="00616983" w:rsidP="00A24242">
            <w:pPr>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5900D6E1" w14:textId="77777777" w:rsidR="00616983" w:rsidRPr="00AD487C" w:rsidRDefault="00616983" w:rsidP="00A24242">
            <w:pPr>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10404E28" w14:textId="77777777" w:rsidR="00616983" w:rsidRPr="00AD487C" w:rsidRDefault="00616983" w:rsidP="00A24242">
            <w:pPr>
              <w:rPr>
                <w:rFonts w:asciiTheme="minorHAnsi" w:hAnsiTheme="minorHAnsi"/>
              </w:rPr>
            </w:pPr>
            <w:r w:rsidRPr="00AD487C">
              <w:rPr>
                <w:rFonts w:asciiTheme="minorHAnsi" w:hAnsiTheme="minorHAnsi"/>
              </w:rPr>
              <w:t> </w:t>
            </w:r>
          </w:p>
        </w:tc>
      </w:tr>
      <w:tr w:rsidR="00616983" w:rsidRPr="00AD487C" w14:paraId="739B8B28" w14:textId="77777777" w:rsidTr="00A24242">
        <w:trPr>
          <w:trHeight w:hRule="exact" w:val="288"/>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27457028" w14:textId="77777777" w:rsidR="00616983" w:rsidRPr="00AD487C" w:rsidRDefault="00616983" w:rsidP="00A24242">
            <w:pPr>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2DEC75A4" w14:textId="77777777" w:rsidR="00616983" w:rsidRPr="00AD487C" w:rsidRDefault="00616983" w:rsidP="00A24242">
            <w:pPr>
              <w:rPr>
                <w:rFonts w:asciiTheme="minorHAnsi" w:hAnsiTheme="minorHAnsi"/>
              </w:rPr>
            </w:pPr>
            <w:r w:rsidRPr="00AD487C">
              <w:rPr>
                <w:rFonts w:asciiTheme="minorHAnsi" w:hAnsiTheme="minorHAnsi"/>
              </w:rPr>
              <w:t>SHL (Shell)</w:t>
            </w:r>
          </w:p>
        </w:tc>
        <w:tc>
          <w:tcPr>
            <w:tcW w:w="1094" w:type="dxa"/>
            <w:tcBorders>
              <w:top w:val="single" w:sz="4" w:space="0" w:color="auto"/>
              <w:left w:val="single" w:sz="4" w:space="0" w:color="auto"/>
              <w:bottom w:val="single" w:sz="4" w:space="0" w:color="auto"/>
              <w:right w:val="single" w:sz="4" w:space="0" w:color="auto"/>
            </w:tcBorders>
            <w:vAlign w:val="center"/>
            <w:hideMark/>
          </w:tcPr>
          <w:p w14:paraId="6369D683" w14:textId="77777777" w:rsidR="00616983" w:rsidRPr="00AD487C" w:rsidRDefault="00616983" w:rsidP="00A24242">
            <w:pPr>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6E5759CC" w14:textId="77777777" w:rsidR="00616983" w:rsidRPr="00AD487C" w:rsidRDefault="00616983" w:rsidP="00A24242">
            <w:pPr>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281CCAC4" w14:textId="77777777" w:rsidR="00616983" w:rsidRPr="00AD487C" w:rsidRDefault="00616983" w:rsidP="00A24242">
            <w:pPr>
              <w:rPr>
                <w:rFonts w:asciiTheme="minorHAnsi" w:hAnsiTheme="minorHAnsi"/>
              </w:rPr>
            </w:pPr>
            <w:r w:rsidRPr="00AD487C">
              <w:rPr>
                <w:rFonts w:asciiTheme="minorHAnsi" w:hAnsiTheme="minorHAnsi"/>
              </w:rPr>
              <w:t> </w:t>
            </w:r>
          </w:p>
        </w:tc>
      </w:tr>
    </w:tbl>
    <w:p w14:paraId="12429ABC" w14:textId="77777777" w:rsidR="00B55FE0" w:rsidRDefault="00B55FE0" w:rsidP="00B55FE0">
      <w:pPr>
        <w:spacing w:after="240"/>
        <w:rPr>
          <w:rFonts w:cstheme="minorBidi"/>
          <w:sz w:val="22"/>
        </w:rPr>
      </w:pPr>
    </w:p>
    <w:p w14:paraId="2036DE96" w14:textId="77777777" w:rsidR="00415A53" w:rsidRPr="00280744" w:rsidRDefault="00415A53" w:rsidP="00B55FE0">
      <w:pPr>
        <w:spacing w:after="240"/>
        <w:rPr>
          <w:rFonts w:cstheme="minorBidi"/>
          <w:sz w:val="22"/>
        </w:rPr>
      </w:pPr>
    </w:p>
    <w:p w14:paraId="7405F47C" w14:textId="77777777" w:rsidR="00415A53" w:rsidRDefault="00415A53" w:rsidP="00B55FE0">
      <w:pPr>
        <w:rPr>
          <w:rFonts w:cs="Arial"/>
          <w:bCs/>
          <w:iCs/>
          <w:sz w:val="28"/>
          <w:szCs w:val="28"/>
        </w:rPr>
        <w:sectPr w:rsidR="00415A53">
          <w:headerReference w:type="default" r:id="rId21"/>
          <w:pgSz w:w="12240" w:h="15840"/>
          <w:pgMar w:top="1440" w:right="1440" w:bottom="1440" w:left="1440" w:header="720" w:footer="720" w:gutter="0"/>
          <w:cols w:space="720"/>
          <w:docGrid w:linePitch="360"/>
        </w:sectPr>
      </w:pPr>
      <w:bookmarkStart w:id="1579" w:name="_Toc324539920"/>
    </w:p>
    <w:p w14:paraId="23812AA4" w14:textId="77777777" w:rsidR="00B55FE0" w:rsidRPr="00280744" w:rsidRDefault="00B55FE0" w:rsidP="00600A72">
      <w:pPr>
        <w:pStyle w:val="Heading2"/>
      </w:pPr>
      <w:bookmarkStart w:id="1580" w:name="_Toc333218984"/>
      <w:bookmarkStart w:id="1581" w:name="_Toc437856294"/>
      <w:bookmarkStart w:id="1582" w:name="_Toc437957192"/>
      <w:bookmarkStart w:id="1583" w:name="_Toc438040355"/>
      <w:bookmarkStart w:id="1584" w:name="_Toc438202391"/>
      <w:r w:rsidRPr="00280744">
        <w:lastRenderedPageBreak/>
        <w:t>Components of TRM Measure Characterizations</w:t>
      </w:r>
      <w:bookmarkEnd w:id="1579"/>
      <w:bookmarkEnd w:id="1580"/>
      <w:bookmarkEnd w:id="1581"/>
      <w:bookmarkEnd w:id="1582"/>
      <w:bookmarkEnd w:id="1583"/>
      <w:bookmarkEnd w:id="1584"/>
    </w:p>
    <w:p w14:paraId="0C1162B5" w14:textId="77777777" w:rsidR="00272BF2" w:rsidRPr="00280744" w:rsidRDefault="00272BF2" w:rsidP="00272BF2">
      <w:r w:rsidRPr="00280744">
        <w:t>Each measure characterization uses a standardized format that includes at least the following components.  Measures that have a higher level of complexity may have additional components, but also follow the same format, flow and function.</w:t>
      </w:r>
    </w:p>
    <w:p w14:paraId="120461EB"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Description</w:t>
      </w:r>
    </w:p>
    <w:p w14:paraId="4D2D35A2" w14:textId="77777777" w:rsidR="00272BF2" w:rsidRPr="00280744" w:rsidRDefault="00272BF2" w:rsidP="00272BF2">
      <w:r w:rsidRPr="00280744">
        <w:t xml:space="preserve">Brief description of measure stating how it saves energy, the markets it serves and any limitations to its applicability.   </w:t>
      </w:r>
    </w:p>
    <w:p w14:paraId="5A6F69B5"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Definition of Efficient Equipment</w:t>
      </w:r>
    </w:p>
    <w:p w14:paraId="7F372722" w14:textId="77777777" w:rsidR="00272BF2" w:rsidRPr="00280744" w:rsidRDefault="00272BF2" w:rsidP="00272BF2">
      <w:pPr>
        <w:rPr>
          <w:i/>
        </w:rPr>
      </w:pPr>
      <w:r w:rsidRPr="00280744">
        <w:t>Clear definition of the criteria for the efficient equipment used to determine delta savings. Including any standards or ratings if appropriate</w:t>
      </w:r>
      <w:r w:rsidRPr="00280744">
        <w:rPr>
          <w:i/>
        </w:rPr>
        <w:t>.</w:t>
      </w:r>
    </w:p>
    <w:p w14:paraId="01E53027"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Definition of Baseline Equipment</w:t>
      </w:r>
    </w:p>
    <w:p w14:paraId="5074F1C1" w14:textId="77777777" w:rsidR="00272BF2" w:rsidRPr="00280744" w:rsidRDefault="00272BF2" w:rsidP="00272BF2">
      <w:r w:rsidRPr="00280744">
        <w:t>Clear definition of the efficiency level of the baseline equipment used to determine delta savings including any standards or ratings if appropriate. If a Time of Sale measure the baseline will be new base level equipment (to replace existing equipment at the end of its useful life or for a new building). For Early Replacement or Early Retirement measures the baseline is the existing working piece of equipment that is being removed.</w:t>
      </w:r>
    </w:p>
    <w:p w14:paraId="316B4BB0"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Deemed Lifetime of Efficient Equipment</w:t>
      </w:r>
    </w:p>
    <w:p w14:paraId="7C436FDB" w14:textId="77777777" w:rsidR="00272BF2" w:rsidRPr="00280744" w:rsidRDefault="00272BF2" w:rsidP="00272BF2">
      <w:r w:rsidRPr="00280744">
        <w:t>The expected duration in years (or hours) of the savings. If</w:t>
      </w:r>
      <w:r>
        <w:t xml:space="preserve"> an early replacement measure, </w:t>
      </w:r>
      <w:r w:rsidRPr="00280744">
        <w:t xml:space="preserve">the assumed life of the existing unit is also provided. </w:t>
      </w:r>
    </w:p>
    <w:p w14:paraId="42272B5B"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 xml:space="preserve">Deemed Measure Cost </w:t>
      </w:r>
    </w:p>
    <w:p w14:paraId="73B71334" w14:textId="77777777" w:rsidR="00272BF2" w:rsidRPr="00280744" w:rsidRDefault="00272BF2" w:rsidP="00272BF2">
      <w:r w:rsidRPr="00280744">
        <w:t>For time of sale measures, incremental cost from baseline to efficient is provided. Installation costs should only be included if there is a difference between each</w:t>
      </w:r>
      <w:r>
        <w:t xml:space="preserve"> efficiency</w:t>
      </w:r>
      <w:r w:rsidRPr="00280744">
        <w:t xml:space="preserve"> level. For Early Replacement the full equipment and install cost of the efficient installation is provided in addition to the full deferred hypothetical baseline replacement cost.</w:t>
      </w:r>
    </w:p>
    <w:p w14:paraId="5168A73A"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Loadshape</w:t>
      </w:r>
    </w:p>
    <w:p w14:paraId="36E4474B" w14:textId="77777777" w:rsidR="00272BF2" w:rsidRPr="00280744" w:rsidRDefault="00272BF2" w:rsidP="00272BF2">
      <w:r w:rsidRPr="00280744">
        <w:t xml:space="preserve">The appropriate loadshape to apply to electric savings is provided. </w:t>
      </w:r>
    </w:p>
    <w:p w14:paraId="6E8FDF4F"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Coincidence Factor</w:t>
      </w:r>
    </w:p>
    <w:p w14:paraId="2076DC74" w14:textId="77777777" w:rsidR="00272BF2" w:rsidRPr="00280744" w:rsidRDefault="00272BF2" w:rsidP="00272BF2">
      <w:r w:rsidRPr="00280744">
        <w:t xml:space="preserve">The summer coincidence factor is provided to estimate the impact of the measure on the utility’s system peak – defined as 1PM to </w:t>
      </w:r>
      <w:r>
        <w:t xml:space="preserve">hour ending </w:t>
      </w:r>
      <w:r w:rsidRPr="00280744">
        <w:t>5PM on non-holiday weekdays, June through August.</w:t>
      </w:r>
    </w:p>
    <w:p w14:paraId="0AF40045" w14:textId="77777777" w:rsidR="00272BF2" w:rsidRPr="00280744" w:rsidRDefault="00272BF2" w:rsidP="00272BF2">
      <w:pPr>
        <w:pBdr>
          <w:top w:val="double" w:sz="4" w:space="1" w:color="auto"/>
          <w:bottom w:val="double" w:sz="4" w:space="1" w:color="auto"/>
        </w:pBdr>
        <w:spacing w:after="240"/>
        <w:jc w:val="center"/>
        <w:rPr>
          <w:rFonts w:cstheme="minorHAnsi"/>
          <w:b/>
          <w:sz w:val="22"/>
        </w:rPr>
      </w:pPr>
      <w:r w:rsidRPr="00280744">
        <w:rPr>
          <w:rFonts w:cstheme="minorHAnsi"/>
          <w:b/>
          <w:sz w:val="22"/>
        </w:rPr>
        <w:t xml:space="preserve">Algorithm </w:t>
      </w:r>
    </w:p>
    <w:p w14:paraId="4DBB1E66"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 xml:space="preserve">Calculation of Energy Savings </w:t>
      </w:r>
    </w:p>
    <w:p w14:paraId="1E8A05E6" w14:textId="77777777" w:rsidR="00272BF2" w:rsidRPr="00280744" w:rsidRDefault="00272BF2" w:rsidP="00272BF2">
      <w:r w:rsidRPr="00280744">
        <w:t xml:space="preserve">Algorithms are provided followed by list of assumptions with their definition. </w:t>
      </w:r>
    </w:p>
    <w:p w14:paraId="3011100A" w14:textId="77777777" w:rsidR="00272BF2" w:rsidRPr="00280744" w:rsidRDefault="00272BF2" w:rsidP="00272BF2">
      <w:r w:rsidRPr="00280744">
        <w:t xml:space="preserve">If there are no Input Variables, there will be a finite number of Output values.  These will be identified and listed in a table. Where there are custom inputs, an example calculation is often provided to illustrate the algorithm and provide context. </w:t>
      </w:r>
    </w:p>
    <w:p w14:paraId="19A10E0D"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lastRenderedPageBreak/>
        <w:t>Electric Energy Savings</w:t>
      </w:r>
    </w:p>
    <w:p w14:paraId="52A4C7F6"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Summer Coincident Peak Demand Savings</w:t>
      </w:r>
    </w:p>
    <w:p w14:paraId="16980DE6"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Natural Gas Savings</w:t>
      </w:r>
    </w:p>
    <w:p w14:paraId="6259E8C0"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 xml:space="preserve">Water Impact Descriptions and Calculation  </w:t>
      </w:r>
    </w:p>
    <w:p w14:paraId="2E42F06F"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Deemed O&amp;M Cost Adjustment Calculation</w:t>
      </w:r>
    </w:p>
    <w:p w14:paraId="44A46784" w14:textId="77777777" w:rsidR="00272BF2" w:rsidRDefault="00272BF2" w:rsidP="00272BF2">
      <w:r w:rsidRPr="00280744">
        <w:t>Only required if the operation and maintenance cost for the efficient case is different to the baseline</w:t>
      </w:r>
      <w:r>
        <w:t>.</w:t>
      </w:r>
    </w:p>
    <w:p w14:paraId="1E74AC88" w14:textId="722416D4" w:rsidR="00272BF2" w:rsidRPr="00272BF2" w:rsidRDefault="00272BF2" w:rsidP="00272BF2">
      <w:pPr>
        <w:pStyle w:val="Heading6"/>
        <w:rPr>
          <w:rFonts w:cs="Times New Roman"/>
          <w:sz w:val="20"/>
        </w:rPr>
      </w:pPr>
      <w:r w:rsidRPr="009C362B">
        <w:rPr>
          <w:rFonts w:eastAsiaTheme="majorEastAsia"/>
        </w:rPr>
        <w:t>Measure Code</w:t>
      </w:r>
    </w:p>
    <w:p w14:paraId="707A73EC" w14:textId="77777777" w:rsidR="00415A53" w:rsidRPr="00280744" w:rsidRDefault="00415A53" w:rsidP="00B55FE0">
      <w:pPr>
        <w:rPr>
          <w:rFonts w:cs="Arial"/>
          <w:bCs/>
          <w:iCs/>
          <w:sz w:val="28"/>
          <w:szCs w:val="28"/>
        </w:rPr>
      </w:pPr>
    </w:p>
    <w:p w14:paraId="24BE2085" w14:textId="77777777" w:rsidR="00415A53" w:rsidRDefault="00415A53" w:rsidP="00B55FE0">
      <w:pPr>
        <w:rPr>
          <w:rFonts w:cs="Arial"/>
          <w:bCs/>
          <w:iCs/>
          <w:sz w:val="28"/>
          <w:szCs w:val="28"/>
        </w:rPr>
        <w:sectPr w:rsidR="00415A53">
          <w:headerReference w:type="default" r:id="rId22"/>
          <w:pgSz w:w="12240" w:h="15840"/>
          <w:pgMar w:top="1440" w:right="1440" w:bottom="1440" w:left="1440" w:header="720" w:footer="720" w:gutter="0"/>
          <w:cols w:space="720"/>
          <w:docGrid w:linePitch="360"/>
        </w:sectPr>
      </w:pPr>
    </w:p>
    <w:p w14:paraId="2CF2447E" w14:textId="77777777" w:rsidR="00B55FE0" w:rsidRPr="00280744" w:rsidRDefault="00B55FE0" w:rsidP="00B55FE0">
      <w:pPr>
        <w:keepNext/>
        <w:widowControl/>
        <w:numPr>
          <w:ilvl w:val="1"/>
          <w:numId w:val="10"/>
        </w:numPr>
        <w:spacing w:after="240"/>
        <w:outlineLvl w:val="1"/>
        <w:rPr>
          <w:rFonts w:cs="Arial"/>
          <w:bCs/>
          <w:iCs/>
          <w:sz w:val="28"/>
          <w:szCs w:val="28"/>
        </w:rPr>
      </w:pPr>
      <w:bookmarkStart w:id="1587" w:name="_Toc333218985"/>
      <w:bookmarkStart w:id="1588" w:name="_Toc319585394"/>
      <w:bookmarkStart w:id="1589" w:name="_Toc437856295"/>
      <w:bookmarkStart w:id="1590" w:name="_Toc437957193"/>
      <w:bookmarkStart w:id="1591" w:name="_Toc438040356"/>
      <w:r w:rsidRPr="00280744">
        <w:rPr>
          <w:rFonts w:cs="Arial"/>
          <w:bCs/>
          <w:iCs/>
          <w:sz w:val="28"/>
          <w:szCs w:val="28"/>
        </w:rPr>
        <w:lastRenderedPageBreak/>
        <w:t>Variable Input Tables</w:t>
      </w:r>
      <w:bookmarkEnd w:id="1587"/>
      <w:bookmarkEnd w:id="1588"/>
      <w:bookmarkEnd w:id="1589"/>
      <w:bookmarkEnd w:id="1590"/>
      <w:bookmarkEnd w:id="1591"/>
    </w:p>
    <w:p w14:paraId="4CE4E49C" w14:textId="77777777" w:rsidR="00272BF2" w:rsidRPr="00280744" w:rsidRDefault="00272BF2" w:rsidP="00272BF2">
      <w:pPr>
        <w:spacing w:after="240"/>
      </w:pPr>
      <w:bookmarkStart w:id="1592" w:name="_Toc333218986"/>
      <w:bookmarkStart w:id="1593" w:name="_Ref329779213"/>
      <w:bookmarkStart w:id="1594" w:name="_Ref329779212"/>
      <w:bookmarkStart w:id="1595" w:name="_Toc437856296"/>
      <w:bookmarkStart w:id="1596" w:name="_Toc437957194"/>
      <w:r w:rsidRPr="00280744">
        <w:t xml:space="preserve">Many of the measures in this TRM require the user to select the appropriate input value from a list of inputs for a given parameter in the savings algorithm.  Where the TRM asks the user to select the input, look-up tables of allowable values are provided.  For example, a set of input parameters may depend on building type; while a range of values may be given for each parameter, only one value is appropriate for any specific building type. If no table of alternative inputs is provided for a particular parameter, then the single deemed value will be used, unless the measure has a custom allowable input.  </w:t>
      </w:r>
    </w:p>
    <w:p w14:paraId="09F8F854" w14:textId="77777777" w:rsidR="00B55FE0" w:rsidRPr="00280744" w:rsidRDefault="00B55FE0" w:rsidP="00B55FE0">
      <w:pPr>
        <w:numPr>
          <w:ilvl w:val="2"/>
          <w:numId w:val="10"/>
        </w:numPr>
        <w:spacing w:before="240" w:after="240"/>
        <w:ind w:right="-2880"/>
        <w:jc w:val="left"/>
        <w:outlineLvl w:val="2"/>
        <w:rPr>
          <w:rFonts w:eastAsiaTheme="minorEastAsia" w:cs="Calibri"/>
          <w:bCs/>
          <w:sz w:val="24"/>
          <w:szCs w:val="24"/>
        </w:rPr>
      </w:pPr>
      <w:bookmarkStart w:id="1597" w:name="_Toc438040357"/>
      <w:r w:rsidRPr="00280744">
        <w:rPr>
          <w:rFonts w:eastAsiaTheme="minorEastAsia" w:cs="Calibri"/>
          <w:bCs/>
          <w:sz w:val="24"/>
          <w:szCs w:val="24"/>
        </w:rPr>
        <w:t>C&amp;I Custom Value Use in Measure Implementation</w:t>
      </w:r>
      <w:bookmarkEnd w:id="1592"/>
      <w:bookmarkEnd w:id="1593"/>
      <w:bookmarkEnd w:id="1594"/>
      <w:bookmarkEnd w:id="1595"/>
      <w:bookmarkEnd w:id="1596"/>
      <w:bookmarkEnd w:id="1597"/>
    </w:p>
    <w:p w14:paraId="12E8504C" w14:textId="77777777" w:rsidR="00272BF2" w:rsidRPr="00280744" w:rsidRDefault="00272BF2" w:rsidP="00272BF2">
      <w:pPr>
        <w:spacing w:after="240"/>
      </w:pPr>
      <w:r w:rsidRPr="00280744">
        <w:t xml:space="preserve">This section defines the requirements for capturing Custom variables </w:t>
      </w:r>
      <w:r>
        <w:t xml:space="preserve">that </w:t>
      </w:r>
      <w:r w:rsidRPr="00280744">
        <w:t>can be used in place of defaults for select assumptions within the prescriptive measures defined in this statewide TRM.  This approach is to be used when a variable in a measure formula can be replaced by a verifiable and documented value that is not presented in the TRM.  This approach assumes that the algorithms presented in the measure are used as stated and only allows changes to certain variable values and is not a replacement algorithm for the measure.  A custom variable is when customer input is provided to define the number or the value is measured at the site.   Custom values can also be supplied from product data of the measure installed.  In certain cases the custom data can be provided from a documented study or report that is applicable to the measure.  Custom variables and potential sources are clearly defined in the specific measures where “Actual” or “Custom” is noted.</w:t>
      </w:r>
    </w:p>
    <w:p w14:paraId="755D1CF8" w14:textId="77777777" w:rsidR="00272BF2" w:rsidRPr="001A6003" w:rsidRDefault="00272BF2" w:rsidP="00272BF2">
      <w:pPr>
        <w:spacing w:after="240"/>
        <w:ind w:right="43"/>
        <w:rPr>
          <w:rFonts w:cstheme="minorBidi"/>
          <w:sz w:val="22"/>
        </w:rPr>
      </w:pPr>
      <w:r w:rsidRPr="009C362B">
        <w:rPr>
          <w:rFonts w:cs="Arial"/>
        </w:rPr>
        <w:t xml:space="preserve">In exceptional cases where the participant, program administrator, and independent evaluator all agree that the TRM algorithm for a particular energy efficiency measure does not accurately characterize the energy efficiency measure within a project due to the complexity in the design and configuration of the particular energy efficiency project, a more comprehensive custom engineering and financial analysis may be used that more accurately incorporates the attributes of the measure in the complex energy efficiency project.   In such cases and consistent with Commission policy adopted in ICC Docket No. 13-0077, Program Administrators are subject to retrospective evaluation risk (retroactive adjustments to savings based on ex post evaluation findings) for such projects utilizing customized savings calculations.  </w:t>
      </w:r>
    </w:p>
    <w:p w14:paraId="534F5A92" w14:textId="77777777" w:rsidR="00415A53" w:rsidRPr="001A6003" w:rsidRDefault="00415A53" w:rsidP="00B55FE0">
      <w:pPr>
        <w:spacing w:after="240"/>
        <w:ind w:right="43"/>
        <w:rPr>
          <w:rFonts w:cstheme="minorBidi"/>
          <w:sz w:val="22"/>
        </w:rPr>
      </w:pPr>
    </w:p>
    <w:p w14:paraId="26526AA2" w14:textId="77777777" w:rsidR="00415A53" w:rsidRDefault="00415A53" w:rsidP="00B55FE0">
      <w:pPr>
        <w:spacing w:after="240"/>
        <w:rPr>
          <w:rFonts w:cs="Arial"/>
          <w:bCs/>
          <w:iCs/>
          <w:sz w:val="28"/>
          <w:szCs w:val="28"/>
        </w:rPr>
        <w:sectPr w:rsidR="00415A53">
          <w:headerReference w:type="default" r:id="rId23"/>
          <w:pgSz w:w="12240" w:h="15840"/>
          <w:pgMar w:top="1440" w:right="1440" w:bottom="1440" w:left="1440" w:header="720" w:footer="720" w:gutter="0"/>
          <w:cols w:space="720"/>
          <w:docGrid w:linePitch="360"/>
        </w:sectPr>
      </w:pPr>
      <w:bookmarkStart w:id="1600" w:name="_Toc333218988"/>
    </w:p>
    <w:p w14:paraId="42D1894A" w14:textId="77777777" w:rsidR="00B55FE0" w:rsidRPr="00280744" w:rsidRDefault="00B55FE0" w:rsidP="00B55FE0">
      <w:pPr>
        <w:keepNext/>
        <w:widowControl/>
        <w:numPr>
          <w:ilvl w:val="1"/>
          <w:numId w:val="10"/>
        </w:numPr>
        <w:spacing w:after="240"/>
        <w:outlineLvl w:val="1"/>
        <w:rPr>
          <w:rFonts w:cs="Arial"/>
          <w:bCs/>
          <w:iCs/>
          <w:sz w:val="28"/>
          <w:szCs w:val="28"/>
        </w:rPr>
      </w:pPr>
      <w:bookmarkStart w:id="1601" w:name="_Toc437856297"/>
      <w:bookmarkStart w:id="1602" w:name="_Toc437957195"/>
      <w:bookmarkStart w:id="1603" w:name="_Toc438040358"/>
      <w:r w:rsidRPr="00280744">
        <w:rPr>
          <w:rFonts w:cs="Arial"/>
          <w:bCs/>
          <w:iCs/>
          <w:sz w:val="28"/>
          <w:szCs w:val="28"/>
        </w:rPr>
        <w:lastRenderedPageBreak/>
        <w:t>Program Delivery &amp; Baseline Definitions</w:t>
      </w:r>
      <w:bookmarkEnd w:id="1600"/>
      <w:bookmarkEnd w:id="1601"/>
      <w:bookmarkEnd w:id="1602"/>
      <w:bookmarkEnd w:id="1603"/>
    </w:p>
    <w:p w14:paraId="4AFB3AE2" w14:textId="77777777" w:rsidR="00A24242" w:rsidRPr="00280744" w:rsidRDefault="00A24242" w:rsidP="00A24242">
      <w:pPr>
        <w:spacing w:after="240"/>
      </w:pPr>
      <w:bookmarkStart w:id="1604" w:name="_Toc437856298"/>
      <w:bookmarkStart w:id="1605" w:name="_Toc437957196"/>
      <w:bookmarkStart w:id="1606" w:name="_Ref350150594"/>
      <w:bookmarkStart w:id="1607" w:name="_Toc437594085"/>
      <w:r w:rsidRPr="00280744">
        <w:t xml:space="preserve">The measure characterizations in this TRM are not grouped by program delivery type.  As a result, the measure characterizations provided include information and assumptions to support savings calculations for the range of program delivery options commonly used for the measure.  The organizational significance of this approach is that multiple baselines, incremental costs, O&amp;M costs, measure lives and in-service rates are included in the measure characterization(s) that are delivered under two or more different program designs. Values appropriate for each given program delivery type are clearly specified in the algorithms or in look-up tables within the characterization. </w:t>
      </w:r>
    </w:p>
    <w:p w14:paraId="230EDE2C" w14:textId="77777777" w:rsidR="00A24242" w:rsidRPr="00280744" w:rsidRDefault="00A24242" w:rsidP="00A24242">
      <w:pPr>
        <w:spacing w:after="240"/>
      </w:pPr>
      <w:r w:rsidRPr="00280744">
        <w:t>Care has been taken to clearly define in the measure’s description the types of program delivery that the measure characterization is designed to support.  However, there are no universally accepted definitions for a particular program type, and the description of the program type(s) may differ by measure.  Nevertheless, program delivery types can be generally defined according to the following table.  These are the definitions used in the measure descriptions, and, when necessary, individual measure descriptions may further refine and clarify these definitions of program delivery type.</w:t>
      </w:r>
    </w:p>
    <w:p w14:paraId="0C6E114F" w14:textId="77777777" w:rsidR="00A24242" w:rsidRPr="009C362B" w:rsidRDefault="00A24242" w:rsidP="00A24242">
      <w:pPr>
        <w:pStyle w:val="Caption"/>
      </w:pPr>
      <w:bookmarkStart w:id="1608" w:name="_Toc335377226"/>
      <w:bookmarkStart w:id="1609" w:name="_Toc411599458"/>
      <w:r>
        <w:t xml:space="preserve">Table </w:t>
      </w:r>
      <w:r>
        <w:rPr>
          <w:noProof/>
        </w:rPr>
        <w:t>2</w:t>
      </w:r>
      <w:r>
        <w:t>.</w:t>
      </w:r>
      <w:r>
        <w:rPr>
          <w:noProof/>
        </w:rPr>
        <w:t>3</w:t>
      </w:r>
      <w:r w:rsidRPr="009C362B">
        <w:rPr>
          <w:rFonts w:cs="Calibri"/>
          <w:color w:val="000000"/>
          <w:spacing w:val="5"/>
          <w:kern w:val="28"/>
          <w:szCs w:val="20"/>
        </w:rPr>
        <w:t>: Program Delivery Types</w:t>
      </w:r>
      <w:bookmarkEnd w:id="1608"/>
      <w:bookmarkEnd w:id="1609"/>
    </w:p>
    <w:tbl>
      <w:tblPr>
        <w:tblW w:w="9436" w:type="dxa"/>
        <w:jc w:val="center"/>
        <w:tblLook w:val="04A0" w:firstRow="1" w:lastRow="0" w:firstColumn="1" w:lastColumn="0" w:noHBand="0" w:noVBand="1"/>
      </w:tblPr>
      <w:tblGrid>
        <w:gridCol w:w="1485"/>
        <w:gridCol w:w="7951"/>
      </w:tblGrid>
      <w:tr w:rsidR="00A24242" w:rsidRPr="00AD487C" w14:paraId="7EEA493A" w14:textId="77777777" w:rsidTr="00A24242">
        <w:trPr>
          <w:trHeight w:hRule="exact" w:val="360"/>
          <w:tblHeader/>
          <w:jc w:val="center"/>
        </w:trPr>
        <w:tc>
          <w:tcPr>
            <w:tcW w:w="1485"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14:paraId="759AB693" w14:textId="77777777" w:rsidR="00A24242" w:rsidRPr="00AD487C" w:rsidRDefault="00A24242" w:rsidP="00A24242">
            <w:pPr>
              <w:spacing w:after="0"/>
              <w:jc w:val="center"/>
              <w:rPr>
                <w:b/>
                <w:color w:val="FFFFFF" w:themeColor="background1"/>
              </w:rPr>
            </w:pPr>
            <w:r w:rsidRPr="00AD487C">
              <w:rPr>
                <w:b/>
                <w:color w:val="FFFFFF" w:themeColor="background1"/>
              </w:rPr>
              <w:t>Program</w:t>
            </w:r>
          </w:p>
        </w:tc>
        <w:tc>
          <w:tcPr>
            <w:tcW w:w="7951"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14:paraId="4B5B0C0E" w14:textId="77777777" w:rsidR="00A24242" w:rsidRPr="00AD487C" w:rsidRDefault="00A24242" w:rsidP="00A24242">
            <w:pPr>
              <w:spacing w:after="0"/>
              <w:jc w:val="center"/>
              <w:rPr>
                <w:b/>
                <w:color w:val="FFFFFF" w:themeColor="background1"/>
              </w:rPr>
            </w:pPr>
            <w:r w:rsidRPr="00AD487C">
              <w:rPr>
                <w:b/>
                <w:color w:val="FFFFFF" w:themeColor="background1"/>
              </w:rPr>
              <w:t>Attributes</w:t>
            </w:r>
          </w:p>
        </w:tc>
      </w:tr>
      <w:tr w:rsidR="00A24242" w:rsidRPr="00AD487C" w14:paraId="545B40AB" w14:textId="77777777" w:rsidTr="00A24242">
        <w:trPr>
          <w:trHeight w:val="1133"/>
          <w:jc w:val="center"/>
        </w:trPr>
        <w:tc>
          <w:tcPr>
            <w:tcW w:w="1485" w:type="dxa"/>
            <w:tcBorders>
              <w:top w:val="nil"/>
              <w:left w:val="single" w:sz="4" w:space="0" w:color="auto"/>
              <w:bottom w:val="single" w:sz="4" w:space="0" w:color="auto"/>
              <w:right w:val="single" w:sz="4" w:space="0" w:color="auto"/>
            </w:tcBorders>
            <w:noWrap/>
            <w:hideMark/>
          </w:tcPr>
          <w:p w14:paraId="7D083598" w14:textId="77777777" w:rsidR="00A24242" w:rsidRPr="00AD487C" w:rsidRDefault="00A24242" w:rsidP="00A24242">
            <w:pPr>
              <w:spacing w:after="0"/>
              <w:jc w:val="left"/>
            </w:pPr>
            <w:r w:rsidRPr="00AD487C">
              <w:t>Time of Sale (TOS)</w:t>
            </w:r>
          </w:p>
        </w:tc>
        <w:tc>
          <w:tcPr>
            <w:tcW w:w="7951" w:type="dxa"/>
            <w:tcBorders>
              <w:top w:val="nil"/>
              <w:left w:val="single" w:sz="4" w:space="0" w:color="auto"/>
              <w:bottom w:val="single" w:sz="4" w:space="0" w:color="auto"/>
              <w:right w:val="single" w:sz="4" w:space="0" w:color="auto"/>
            </w:tcBorders>
            <w:noWrap/>
            <w:vAlign w:val="center"/>
            <w:hideMark/>
          </w:tcPr>
          <w:p w14:paraId="3EFD0E6A" w14:textId="77777777" w:rsidR="00A24242" w:rsidRPr="00AD487C" w:rsidRDefault="00A24242" w:rsidP="00A24242">
            <w:pPr>
              <w:spacing w:after="0"/>
            </w:pPr>
            <w:r w:rsidRPr="00AD487C">
              <w:t>Definition: A program in which the customer is incented to purchase or install higher efficiency equipment than if the program had not existed. This may include retail rebate (coupon) programs, upstream buydown programs, online store programs or contractor based programs as examples.</w:t>
            </w:r>
          </w:p>
          <w:p w14:paraId="0D1EDEA3" w14:textId="77777777" w:rsidR="00A24242" w:rsidRPr="00AD487C" w:rsidRDefault="00A24242" w:rsidP="00A24242">
            <w:pPr>
              <w:spacing w:after="0"/>
            </w:pPr>
            <w:r w:rsidRPr="00AD487C">
              <w:t>Baseline = New equipment.</w:t>
            </w:r>
          </w:p>
          <w:p w14:paraId="744FDCCB" w14:textId="77777777" w:rsidR="00A24242" w:rsidRPr="00AD487C" w:rsidRDefault="00A24242" w:rsidP="00A24242">
            <w:pPr>
              <w:spacing w:after="0"/>
            </w:pPr>
            <w:r w:rsidRPr="00AD487C">
              <w:t xml:space="preserve">Efficient Case = New, premium efficiency equipment above federal and state codes and standard industry practice. </w:t>
            </w:r>
          </w:p>
          <w:p w14:paraId="36D63FD3" w14:textId="77777777" w:rsidR="00A24242" w:rsidRPr="00AD487C" w:rsidRDefault="00A24242" w:rsidP="00A24242">
            <w:pPr>
              <w:spacing w:after="0"/>
            </w:pPr>
            <w:r w:rsidRPr="00AD487C">
              <w:t>Example: CFL rebate</w:t>
            </w:r>
          </w:p>
        </w:tc>
      </w:tr>
      <w:tr w:rsidR="00A24242" w:rsidRPr="00AD487C" w14:paraId="7486A040" w14:textId="77777777" w:rsidTr="00A24242">
        <w:trPr>
          <w:trHeight w:val="300"/>
          <w:jc w:val="center"/>
        </w:trPr>
        <w:tc>
          <w:tcPr>
            <w:tcW w:w="1485" w:type="dxa"/>
            <w:tcBorders>
              <w:top w:val="nil"/>
              <w:left w:val="single" w:sz="4" w:space="0" w:color="auto"/>
              <w:bottom w:val="single" w:sz="4" w:space="0" w:color="auto"/>
              <w:right w:val="single" w:sz="4" w:space="0" w:color="auto"/>
            </w:tcBorders>
            <w:noWrap/>
            <w:hideMark/>
          </w:tcPr>
          <w:p w14:paraId="4BCCB0BE" w14:textId="77777777" w:rsidR="00A24242" w:rsidRPr="00AD487C" w:rsidRDefault="00A24242" w:rsidP="00A24242">
            <w:pPr>
              <w:spacing w:after="0"/>
              <w:jc w:val="left"/>
            </w:pPr>
            <w:r w:rsidRPr="00AD487C">
              <w:t>New Construction (NC)</w:t>
            </w:r>
          </w:p>
        </w:tc>
        <w:tc>
          <w:tcPr>
            <w:tcW w:w="7951" w:type="dxa"/>
            <w:tcBorders>
              <w:top w:val="nil"/>
              <w:left w:val="single" w:sz="4" w:space="0" w:color="auto"/>
              <w:bottom w:val="single" w:sz="4" w:space="0" w:color="auto"/>
              <w:right w:val="single" w:sz="4" w:space="0" w:color="auto"/>
            </w:tcBorders>
            <w:noWrap/>
            <w:vAlign w:val="center"/>
            <w:hideMark/>
          </w:tcPr>
          <w:p w14:paraId="06A553F3" w14:textId="77777777" w:rsidR="00A24242" w:rsidRPr="00AD487C" w:rsidRDefault="00A24242" w:rsidP="00A24242">
            <w:pPr>
              <w:spacing w:after="0"/>
            </w:pPr>
            <w:r w:rsidRPr="00AD487C">
              <w:t>Definition: A program that intervenes during building design to support the use of more-efficient equipment and construction practices.</w:t>
            </w:r>
          </w:p>
          <w:p w14:paraId="0F924C79" w14:textId="77777777" w:rsidR="00A24242" w:rsidRPr="00AD487C" w:rsidRDefault="00A24242" w:rsidP="00A24242">
            <w:pPr>
              <w:spacing w:after="0"/>
            </w:pPr>
            <w:r w:rsidRPr="00AD487C">
              <w:t>Baseline = Building code or federal standards.</w:t>
            </w:r>
          </w:p>
          <w:p w14:paraId="7A8C8476" w14:textId="77777777" w:rsidR="00A24242" w:rsidRPr="00AD487C" w:rsidRDefault="00A24242" w:rsidP="00A24242">
            <w:pPr>
              <w:spacing w:after="0"/>
            </w:pPr>
            <w:r w:rsidRPr="00AD487C">
              <w:t>Efficient Case = The program’s level of building specification</w:t>
            </w:r>
          </w:p>
          <w:p w14:paraId="7BC2A025" w14:textId="77777777" w:rsidR="00A24242" w:rsidRPr="00AD487C" w:rsidRDefault="00A24242" w:rsidP="00A24242">
            <w:pPr>
              <w:spacing w:after="0"/>
            </w:pPr>
            <w:r w:rsidRPr="00AD487C">
              <w:t>Example: Building shell and mechanical measures</w:t>
            </w:r>
          </w:p>
        </w:tc>
      </w:tr>
      <w:tr w:rsidR="00A24242" w:rsidRPr="00AD487C" w14:paraId="5F2A39DC" w14:textId="77777777" w:rsidTr="00A24242">
        <w:trPr>
          <w:trHeight w:val="300"/>
          <w:jc w:val="center"/>
        </w:trPr>
        <w:tc>
          <w:tcPr>
            <w:tcW w:w="1485" w:type="dxa"/>
            <w:tcBorders>
              <w:top w:val="nil"/>
              <w:left w:val="single" w:sz="4" w:space="0" w:color="auto"/>
              <w:bottom w:val="single" w:sz="4" w:space="0" w:color="auto"/>
              <w:right w:val="single" w:sz="4" w:space="0" w:color="auto"/>
            </w:tcBorders>
            <w:noWrap/>
            <w:hideMark/>
          </w:tcPr>
          <w:p w14:paraId="6BBEBE58" w14:textId="77777777" w:rsidR="00A24242" w:rsidRPr="00AD487C" w:rsidRDefault="00A24242" w:rsidP="00A24242">
            <w:pPr>
              <w:spacing w:after="0"/>
              <w:jc w:val="left"/>
            </w:pPr>
            <w:r w:rsidRPr="00AD487C">
              <w:t>Retrofit (RF)</w:t>
            </w:r>
          </w:p>
        </w:tc>
        <w:tc>
          <w:tcPr>
            <w:tcW w:w="7951" w:type="dxa"/>
            <w:tcBorders>
              <w:top w:val="nil"/>
              <w:left w:val="single" w:sz="4" w:space="0" w:color="auto"/>
              <w:bottom w:val="nil"/>
              <w:right w:val="single" w:sz="4" w:space="0" w:color="auto"/>
            </w:tcBorders>
            <w:noWrap/>
            <w:vAlign w:val="center"/>
            <w:hideMark/>
          </w:tcPr>
          <w:p w14:paraId="0F9922FE" w14:textId="77777777" w:rsidR="00A24242" w:rsidRPr="00AD487C" w:rsidRDefault="00A24242" w:rsidP="00A24242">
            <w:pPr>
              <w:spacing w:after="0"/>
            </w:pPr>
            <w:r w:rsidRPr="00AD487C">
              <w:t>Definition: A program that upgrades existing equipment before the end of its useful life.</w:t>
            </w:r>
          </w:p>
          <w:p w14:paraId="00E028D8" w14:textId="77777777" w:rsidR="00A24242" w:rsidRPr="00AD487C" w:rsidRDefault="00A24242" w:rsidP="00A24242">
            <w:pPr>
              <w:spacing w:after="0"/>
            </w:pPr>
            <w:r w:rsidRPr="00AD487C">
              <w:t>Baseline = Existing equipment or the existing condition of the building or equipment.  A single baseline applies over the measure’s life.</w:t>
            </w:r>
          </w:p>
          <w:p w14:paraId="328B8D48" w14:textId="77777777" w:rsidR="00A24242" w:rsidRPr="00AD487C" w:rsidRDefault="00A24242" w:rsidP="00A24242">
            <w:pPr>
              <w:spacing w:after="0"/>
            </w:pPr>
            <w:r w:rsidRPr="00AD487C">
              <w:t>Efficient Case = New, premium efficiency equipment above federal and state codes and standard industry practice.</w:t>
            </w:r>
          </w:p>
          <w:p w14:paraId="2EB7E072" w14:textId="77777777" w:rsidR="00A24242" w:rsidRPr="00AD487C" w:rsidRDefault="00A24242" w:rsidP="00A24242">
            <w:pPr>
              <w:spacing w:after="0"/>
            </w:pPr>
            <w:r w:rsidRPr="00AD487C">
              <w:t>Example: Air sealing and insulation</w:t>
            </w:r>
          </w:p>
        </w:tc>
      </w:tr>
      <w:tr w:rsidR="00A24242" w:rsidRPr="00AD487C" w14:paraId="0FCAB52F" w14:textId="77777777" w:rsidTr="00A24242">
        <w:trPr>
          <w:trHeight w:val="300"/>
          <w:jc w:val="center"/>
        </w:trPr>
        <w:tc>
          <w:tcPr>
            <w:tcW w:w="1485" w:type="dxa"/>
            <w:tcBorders>
              <w:top w:val="nil"/>
              <w:left w:val="single" w:sz="4" w:space="0" w:color="auto"/>
              <w:bottom w:val="single" w:sz="4" w:space="0" w:color="auto"/>
              <w:right w:val="single" w:sz="4" w:space="0" w:color="auto"/>
            </w:tcBorders>
            <w:noWrap/>
          </w:tcPr>
          <w:p w14:paraId="71FA9734" w14:textId="77777777" w:rsidR="00A24242" w:rsidRPr="00AD487C" w:rsidRDefault="00A24242" w:rsidP="00A24242">
            <w:pPr>
              <w:spacing w:after="0"/>
              <w:jc w:val="left"/>
            </w:pPr>
            <w:r w:rsidRPr="00AD487C">
              <w:t>Early Replacement (EREP)</w:t>
            </w:r>
          </w:p>
        </w:tc>
        <w:tc>
          <w:tcPr>
            <w:tcW w:w="7951" w:type="dxa"/>
            <w:tcBorders>
              <w:top w:val="single" w:sz="4" w:space="0" w:color="auto"/>
              <w:left w:val="single" w:sz="4" w:space="0" w:color="auto"/>
              <w:bottom w:val="single" w:sz="4" w:space="0" w:color="auto"/>
              <w:right w:val="single" w:sz="4" w:space="0" w:color="auto"/>
            </w:tcBorders>
            <w:noWrap/>
            <w:vAlign w:val="center"/>
          </w:tcPr>
          <w:p w14:paraId="3587AC2A" w14:textId="77777777" w:rsidR="00A24242" w:rsidRPr="00AD487C" w:rsidRDefault="00A24242" w:rsidP="00A24242">
            <w:pPr>
              <w:spacing w:after="0"/>
            </w:pPr>
            <w:r w:rsidRPr="00AD487C">
              <w:t>Definition: A program that replaces existing equipment before the end of its expected life.</w:t>
            </w:r>
          </w:p>
          <w:p w14:paraId="30E48DEB" w14:textId="77777777" w:rsidR="00A24242" w:rsidRPr="00AD487C" w:rsidRDefault="00A24242" w:rsidP="00A24242">
            <w:pPr>
              <w:spacing w:after="0"/>
            </w:pPr>
            <w:r w:rsidRPr="00AD487C">
              <w:t xml:space="preserve">Baseline = Dual; it begins as the existing equipment and shifts to new baseline equipment after the expected life of the existing equipment is over.   </w:t>
            </w:r>
          </w:p>
          <w:p w14:paraId="4B252EDC" w14:textId="77777777" w:rsidR="00A24242" w:rsidRPr="00AD487C" w:rsidRDefault="00A24242" w:rsidP="00A24242">
            <w:pPr>
              <w:spacing w:after="0"/>
            </w:pPr>
            <w:r w:rsidRPr="00AD487C">
              <w:t>Efficient Case = New, premium efficiency equipment above federal and state codes and standard industry practice.</w:t>
            </w:r>
          </w:p>
          <w:p w14:paraId="6C839A7E" w14:textId="77777777" w:rsidR="00A24242" w:rsidRPr="00AD487C" w:rsidRDefault="00A24242" w:rsidP="00A24242">
            <w:pPr>
              <w:spacing w:after="0"/>
            </w:pPr>
            <w:r w:rsidRPr="00AD487C">
              <w:t>Example: Refrigerators, freezers</w:t>
            </w:r>
          </w:p>
        </w:tc>
      </w:tr>
      <w:tr w:rsidR="00A24242" w:rsidRPr="00AD487C" w14:paraId="364D667A" w14:textId="77777777" w:rsidTr="00A24242">
        <w:trPr>
          <w:trHeight w:val="300"/>
          <w:jc w:val="center"/>
        </w:trPr>
        <w:tc>
          <w:tcPr>
            <w:tcW w:w="1485" w:type="dxa"/>
            <w:tcBorders>
              <w:top w:val="nil"/>
              <w:left w:val="single" w:sz="4" w:space="0" w:color="auto"/>
              <w:bottom w:val="single" w:sz="4" w:space="0" w:color="auto"/>
              <w:right w:val="single" w:sz="4" w:space="0" w:color="auto"/>
            </w:tcBorders>
            <w:noWrap/>
            <w:hideMark/>
          </w:tcPr>
          <w:p w14:paraId="6E9584A4" w14:textId="77777777" w:rsidR="00A24242" w:rsidRPr="00AD487C" w:rsidRDefault="00A24242" w:rsidP="00A24242">
            <w:pPr>
              <w:spacing w:after="0"/>
              <w:jc w:val="left"/>
            </w:pPr>
            <w:r w:rsidRPr="00AD487C">
              <w:t>Early Retirement (ERET)</w:t>
            </w:r>
          </w:p>
        </w:tc>
        <w:tc>
          <w:tcPr>
            <w:tcW w:w="7951" w:type="dxa"/>
            <w:tcBorders>
              <w:top w:val="nil"/>
              <w:left w:val="single" w:sz="4" w:space="0" w:color="auto"/>
              <w:bottom w:val="single" w:sz="4" w:space="0" w:color="auto"/>
              <w:right w:val="single" w:sz="4" w:space="0" w:color="auto"/>
            </w:tcBorders>
            <w:noWrap/>
            <w:vAlign w:val="center"/>
            <w:hideMark/>
          </w:tcPr>
          <w:p w14:paraId="790E8D19" w14:textId="77777777" w:rsidR="00A24242" w:rsidRPr="00AD487C" w:rsidRDefault="00A24242" w:rsidP="00A24242">
            <w:pPr>
              <w:spacing w:after="0"/>
            </w:pPr>
            <w:r w:rsidRPr="00AD487C">
              <w:t>Definition: A program that retires duplicative equipment before its expected life is over.</w:t>
            </w:r>
          </w:p>
          <w:p w14:paraId="3E47EC4C" w14:textId="77777777" w:rsidR="00A24242" w:rsidRPr="00AD487C" w:rsidRDefault="00A24242" w:rsidP="00A24242">
            <w:pPr>
              <w:spacing w:after="0"/>
            </w:pPr>
            <w:r w:rsidRPr="00AD487C">
              <w:t>Baseline = The existing equipment, which is retired and not replaced.</w:t>
            </w:r>
          </w:p>
          <w:p w14:paraId="6840EEF5" w14:textId="77777777" w:rsidR="00A24242" w:rsidRPr="00AD487C" w:rsidRDefault="00A24242" w:rsidP="00A24242">
            <w:pPr>
              <w:spacing w:after="0"/>
            </w:pPr>
            <w:r w:rsidRPr="00AD487C">
              <w:t>Efficient Case = Zero because the unit is retired.</w:t>
            </w:r>
          </w:p>
          <w:p w14:paraId="1E1C148F" w14:textId="77777777" w:rsidR="00A24242" w:rsidRPr="00AD487C" w:rsidRDefault="00A24242" w:rsidP="00A24242">
            <w:pPr>
              <w:spacing w:after="0"/>
            </w:pPr>
            <w:r w:rsidRPr="00AD487C">
              <w:t>Example: Appliance recycling</w:t>
            </w:r>
          </w:p>
        </w:tc>
      </w:tr>
      <w:tr w:rsidR="00A24242" w:rsidRPr="00AD487C" w14:paraId="011AD5D7" w14:textId="77777777" w:rsidTr="00A24242">
        <w:trPr>
          <w:trHeight w:val="300"/>
          <w:jc w:val="center"/>
        </w:trPr>
        <w:tc>
          <w:tcPr>
            <w:tcW w:w="1485" w:type="dxa"/>
            <w:tcBorders>
              <w:top w:val="nil"/>
              <w:left w:val="single" w:sz="4" w:space="0" w:color="auto"/>
              <w:bottom w:val="single" w:sz="4" w:space="0" w:color="auto"/>
              <w:right w:val="single" w:sz="4" w:space="0" w:color="auto"/>
            </w:tcBorders>
            <w:noWrap/>
            <w:hideMark/>
          </w:tcPr>
          <w:p w14:paraId="52611675" w14:textId="77777777" w:rsidR="00A24242" w:rsidRPr="00AD487C" w:rsidRDefault="00A24242" w:rsidP="00A24242">
            <w:pPr>
              <w:spacing w:after="0"/>
              <w:jc w:val="left"/>
            </w:pPr>
            <w:r w:rsidRPr="00AD487C">
              <w:t>Direct Install (DI)</w:t>
            </w:r>
          </w:p>
        </w:tc>
        <w:tc>
          <w:tcPr>
            <w:tcW w:w="7951" w:type="dxa"/>
            <w:tcBorders>
              <w:top w:val="nil"/>
              <w:left w:val="single" w:sz="4" w:space="0" w:color="auto"/>
              <w:bottom w:val="single" w:sz="4" w:space="0" w:color="auto"/>
              <w:right w:val="single" w:sz="4" w:space="0" w:color="auto"/>
            </w:tcBorders>
            <w:noWrap/>
            <w:vAlign w:val="center"/>
            <w:hideMark/>
          </w:tcPr>
          <w:p w14:paraId="71A772EC" w14:textId="77777777" w:rsidR="00A24242" w:rsidRPr="00AD487C" w:rsidRDefault="00A24242" w:rsidP="00A24242">
            <w:pPr>
              <w:spacing w:after="0"/>
            </w:pPr>
            <w:r w:rsidRPr="00AD487C">
              <w:t>Definition: A program where measures are installed during a site visit.</w:t>
            </w:r>
          </w:p>
          <w:p w14:paraId="3FF0C191" w14:textId="77777777" w:rsidR="00A24242" w:rsidRPr="00AD487C" w:rsidRDefault="00A24242" w:rsidP="00A24242">
            <w:pPr>
              <w:spacing w:after="0"/>
            </w:pPr>
            <w:r w:rsidRPr="00AD487C">
              <w:t>Baseline = Existing equipment.</w:t>
            </w:r>
          </w:p>
          <w:p w14:paraId="123EBF01" w14:textId="77777777" w:rsidR="00A24242" w:rsidRPr="00AD487C" w:rsidRDefault="00A24242" w:rsidP="00A24242">
            <w:pPr>
              <w:spacing w:after="0"/>
            </w:pPr>
            <w:r w:rsidRPr="00AD487C">
              <w:t>Efficient Case = New, premium efficiency equipment above federal and state codes and standard industry practice.</w:t>
            </w:r>
          </w:p>
          <w:p w14:paraId="0C324F5A" w14:textId="77777777" w:rsidR="00A24242" w:rsidRPr="00AD487C" w:rsidRDefault="00A24242" w:rsidP="00A24242">
            <w:pPr>
              <w:spacing w:after="0"/>
            </w:pPr>
            <w:r w:rsidRPr="00AD487C">
              <w:lastRenderedPageBreak/>
              <w:t>Example: Lighting and low-flow hot water measures</w:t>
            </w:r>
          </w:p>
        </w:tc>
      </w:tr>
      <w:tr w:rsidR="00A24242" w:rsidRPr="00AD487C" w14:paraId="20A9EB7B" w14:textId="77777777" w:rsidTr="00A24242">
        <w:trPr>
          <w:trHeight w:val="300"/>
          <w:jc w:val="center"/>
        </w:trPr>
        <w:tc>
          <w:tcPr>
            <w:tcW w:w="1485" w:type="dxa"/>
            <w:tcBorders>
              <w:top w:val="nil"/>
              <w:left w:val="single" w:sz="4" w:space="0" w:color="auto"/>
              <w:bottom w:val="single" w:sz="4" w:space="0" w:color="auto"/>
              <w:right w:val="single" w:sz="4" w:space="0" w:color="auto"/>
            </w:tcBorders>
            <w:noWrap/>
            <w:hideMark/>
          </w:tcPr>
          <w:p w14:paraId="7D8A37AC" w14:textId="77777777" w:rsidR="00A24242" w:rsidRPr="00AD487C" w:rsidRDefault="00A24242" w:rsidP="00A24242">
            <w:pPr>
              <w:spacing w:after="0"/>
              <w:jc w:val="left"/>
            </w:pPr>
            <w:r w:rsidRPr="00AD487C">
              <w:lastRenderedPageBreak/>
              <w:t>Efficiency Kits (KITS)</w:t>
            </w:r>
          </w:p>
        </w:tc>
        <w:tc>
          <w:tcPr>
            <w:tcW w:w="7951" w:type="dxa"/>
            <w:tcBorders>
              <w:top w:val="nil"/>
              <w:left w:val="single" w:sz="4" w:space="0" w:color="auto"/>
              <w:bottom w:val="single" w:sz="4" w:space="0" w:color="auto"/>
              <w:right w:val="single" w:sz="4" w:space="0" w:color="auto"/>
            </w:tcBorders>
            <w:noWrap/>
            <w:vAlign w:val="center"/>
            <w:hideMark/>
          </w:tcPr>
          <w:p w14:paraId="3A86C5E2" w14:textId="77777777" w:rsidR="00A24242" w:rsidRPr="00AD487C" w:rsidRDefault="00A24242" w:rsidP="00A24242">
            <w:pPr>
              <w:spacing w:after="0"/>
            </w:pPr>
            <w:r w:rsidRPr="00AD487C">
              <w:t>Definition: A program where measures are provided free of charge to a customer in an Efficiency Kit.</w:t>
            </w:r>
          </w:p>
          <w:p w14:paraId="5F6252FB" w14:textId="77777777" w:rsidR="00A24242" w:rsidRPr="00AD487C" w:rsidRDefault="00A24242" w:rsidP="00A24242">
            <w:pPr>
              <w:spacing w:after="0"/>
            </w:pPr>
            <w:r w:rsidRPr="00AD487C">
              <w:t>Baseline = Existing equipment.</w:t>
            </w:r>
          </w:p>
          <w:p w14:paraId="5A1645E4" w14:textId="77777777" w:rsidR="00A24242" w:rsidRPr="00AD487C" w:rsidRDefault="00A24242" w:rsidP="00A24242">
            <w:pPr>
              <w:spacing w:after="0"/>
            </w:pPr>
            <w:r w:rsidRPr="00AD487C">
              <w:t>Efficient Case = New, premium efficiency equipment above federal and state codes and standard industry practice.</w:t>
            </w:r>
          </w:p>
          <w:p w14:paraId="23842C73" w14:textId="77777777" w:rsidR="00A24242" w:rsidRPr="00AD487C" w:rsidRDefault="00A24242" w:rsidP="00A24242">
            <w:pPr>
              <w:spacing w:after="0"/>
            </w:pPr>
            <w:r w:rsidRPr="00AD487C">
              <w:t>Example: Lighting and low-flow hot water measures</w:t>
            </w:r>
          </w:p>
        </w:tc>
      </w:tr>
    </w:tbl>
    <w:p w14:paraId="31BB8DE6" w14:textId="77777777" w:rsidR="00A24242" w:rsidRPr="00280744" w:rsidRDefault="00A24242" w:rsidP="00A24242">
      <w:pPr>
        <w:rPr>
          <w:rFonts w:cstheme="minorBidi"/>
          <w:sz w:val="22"/>
        </w:rPr>
      </w:pPr>
    </w:p>
    <w:p w14:paraId="033F7D96" w14:textId="77777777" w:rsidR="00A24242" w:rsidRPr="00280744" w:rsidRDefault="00A24242" w:rsidP="00A24242">
      <w:pPr>
        <w:spacing w:after="240"/>
      </w:pPr>
      <w:r w:rsidRPr="00280744">
        <w:t>The concept and definition of the baseline is a key element of every measure characterization and is directly related to the program delivery type.  Without a clear definition of the baseline, the savings algorithms cannot be adequately specified and subsequent evaluation efforts would be hampered. As a result, each measure has a detailed description (and in many cases, specification) of the specific baseline that should be used to calculate savings.  Baselines in this TRM fall into one of the following four categories, and are organized within each measure characterization by the program delivery type to which it applies.</w:t>
      </w:r>
    </w:p>
    <w:p w14:paraId="35C18C7B" w14:textId="77777777" w:rsidR="00A24242" w:rsidRPr="00280744" w:rsidRDefault="00A24242" w:rsidP="00A24242">
      <w:pPr>
        <w:numPr>
          <w:ilvl w:val="0"/>
          <w:numId w:val="13"/>
        </w:numPr>
        <w:spacing w:after="240"/>
      </w:pPr>
      <w:r w:rsidRPr="00280744">
        <w:rPr>
          <w:b/>
        </w:rPr>
        <w:t>Building Code:</w:t>
      </w:r>
      <w:r w:rsidRPr="00280744">
        <w:t xml:space="preserve"> As defined by the minimum specifications required under state energy code or applicable federal standards.</w:t>
      </w:r>
    </w:p>
    <w:p w14:paraId="5D370BDF" w14:textId="77777777" w:rsidR="00A24242" w:rsidRDefault="00A24242" w:rsidP="00A24242">
      <w:pPr>
        <w:numPr>
          <w:ilvl w:val="0"/>
          <w:numId w:val="13"/>
        </w:numPr>
        <w:spacing w:after="240"/>
        <w:jc w:val="left"/>
      </w:pPr>
      <w:r w:rsidRPr="008B5E2A">
        <w:rPr>
          <w:b/>
        </w:rPr>
        <w:t>Existing Equipment</w:t>
      </w:r>
      <w:r w:rsidRPr="00280744">
        <w:t>: As determined by the most representative (or average) example of equipment that is in the existing stock.  Existing equipment baselines apply over the equipment’s remaining useful life.</w:t>
      </w:r>
    </w:p>
    <w:p w14:paraId="23CF5BE8" w14:textId="77777777" w:rsidR="00A24242" w:rsidRPr="008B5E2A" w:rsidRDefault="00A24242" w:rsidP="00A24242">
      <w:pPr>
        <w:numPr>
          <w:ilvl w:val="0"/>
          <w:numId w:val="13"/>
        </w:numPr>
        <w:spacing w:after="240"/>
        <w:rPr>
          <w:b/>
        </w:rPr>
      </w:pPr>
      <w:r w:rsidRPr="008B5E2A">
        <w:rPr>
          <w:b/>
        </w:rPr>
        <w:t xml:space="preserve">New Equipment: </w:t>
      </w:r>
      <w:r w:rsidRPr="008B5E2A">
        <w:t>As determined by the equipment that represents standard practice in the current market environment.  New equipment baselines apply over the effective useful life of the measure.</w:t>
      </w:r>
    </w:p>
    <w:p w14:paraId="7A726667" w14:textId="65058A5A" w:rsidR="0071483B" w:rsidRDefault="00A24242" w:rsidP="00A24242">
      <w:pPr>
        <w:spacing w:after="240"/>
      </w:pPr>
      <w:r w:rsidRPr="008B5E2A">
        <w:rPr>
          <w:b/>
        </w:rPr>
        <w:t xml:space="preserve">Dual Baseline: </w:t>
      </w:r>
      <w:r w:rsidRPr="008B5E2A">
        <w:t>A baseline that begins as the existing equipment and shifts to new equipment after the expected life of the existing equipment is over</w:t>
      </w:r>
    </w:p>
    <w:p w14:paraId="20998BF1" w14:textId="77777777" w:rsidR="00A24242" w:rsidRDefault="00A24242" w:rsidP="00A24242">
      <w:pPr>
        <w:spacing w:after="240"/>
      </w:pPr>
    </w:p>
    <w:p w14:paraId="11CF874A" w14:textId="77777777" w:rsidR="0071483B" w:rsidRDefault="0071483B" w:rsidP="0071483B">
      <w:pPr>
        <w:spacing w:after="240"/>
        <w:sectPr w:rsidR="0071483B">
          <w:headerReference w:type="default" r:id="rId24"/>
          <w:pgSz w:w="12240" w:h="15840"/>
          <w:pgMar w:top="1440" w:right="1440" w:bottom="1440" w:left="1440" w:header="720" w:footer="720" w:gutter="0"/>
          <w:cols w:space="720"/>
          <w:docGrid w:linePitch="360"/>
        </w:sectPr>
      </w:pPr>
    </w:p>
    <w:p w14:paraId="6185DDC0" w14:textId="77777777" w:rsidR="00B55FE0" w:rsidRPr="00F432E6" w:rsidRDefault="00B55FE0" w:rsidP="00F432E6">
      <w:pPr>
        <w:pStyle w:val="Heading1"/>
      </w:pPr>
      <w:bookmarkStart w:id="1612" w:name="_Toc438040359"/>
      <w:bookmarkStart w:id="1613" w:name="_Toc438202392"/>
      <w:r w:rsidRPr="00F432E6">
        <w:lastRenderedPageBreak/>
        <w:t>Assumptions</w:t>
      </w:r>
      <w:bookmarkEnd w:id="1551"/>
      <w:bookmarkEnd w:id="1552"/>
      <w:bookmarkEnd w:id="1553"/>
      <w:bookmarkEnd w:id="1554"/>
      <w:bookmarkEnd w:id="1555"/>
      <w:bookmarkEnd w:id="1604"/>
      <w:bookmarkEnd w:id="1605"/>
      <w:bookmarkEnd w:id="1606"/>
      <w:bookmarkEnd w:id="1607"/>
      <w:bookmarkEnd w:id="1612"/>
      <w:bookmarkEnd w:id="1613"/>
    </w:p>
    <w:p w14:paraId="3588D8C1" w14:textId="77777777" w:rsidR="00A24242" w:rsidRDefault="00A24242" w:rsidP="00A24242">
      <w:r w:rsidRPr="00A41D5E">
        <w:t xml:space="preserve">The information contained in this </w:t>
      </w:r>
      <w:r>
        <w:t>TRM</w:t>
      </w:r>
      <w:r w:rsidRPr="00A41D5E">
        <w:t xml:space="preserve"> </w:t>
      </w:r>
      <w:r>
        <w:t>contains VEIC’s</w:t>
      </w:r>
      <w:r w:rsidRPr="00A41D5E">
        <w:t xml:space="preserve"> recommendations for the content </w:t>
      </w:r>
      <w:r>
        <w:t>of the</w:t>
      </w:r>
      <w:r w:rsidRPr="00A41D5E">
        <w:t xml:space="preserve"> </w:t>
      </w:r>
      <w:r>
        <w:t xml:space="preserve">Illinois </w:t>
      </w:r>
      <w:r w:rsidRPr="00A41D5E">
        <w:t>TRM</w:t>
      </w:r>
      <w:r>
        <w:t xml:space="preserve">.  Sources that are cited within the TRM have been chosen based on two priorities, geography and age.  Whenever possible and appropriate, VEIC has incorporated Illinois-specific information into each measure characterization.  The Business </w:t>
      </w:r>
      <w:r w:rsidRPr="002102CC">
        <w:t>TRM document</w:t>
      </w:r>
      <w:r>
        <w:t xml:space="preserve">s from Ameren and ComEd were reviewed, as well as program and measure specific data from evaluations, efficiency plans, and working documents. </w:t>
      </w:r>
    </w:p>
    <w:p w14:paraId="5DF0455E" w14:textId="77777777" w:rsidR="00A24242" w:rsidRDefault="00A24242" w:rsidP="00A24242">
      <w:r>
        <w:t>The</w:t>
      </w:r>
      <w:r w:rsidRPr="002102CC">
        <w:t xml:space="preserve"> assumptions for these characterizations rest on our understanding of the information available. </w:t>
      </w:r>
      <w:r>
        <w:t xml:space="preserve"> </w:t>
      </w:r>
      <w:r w:rsidRPr="002102CC">
        <w:t xml:space="preserve">In each case, </w:t>
      </w:r>
      <w:r>
        <w:t>the</w:t>
      </w:r>
      <w:r w:rsidRPr="002102CC">
        <w:t xml:space="preserve"> </w:t>
      </w:r>
      <w:r>
        <w:t>available Illinois and Midwest-</w:t>
      </w:r>
      <w:r w:rsidRPr="002102CC">
        <w:t>specific information</w:t>
      </w:r>
      <w:r>
        <w:t xml:space="preserve"> was reviewed</w:t>
      </w:r>
      <w:r w:rsidRPr="002102CC">
        <w:t xml:space="preserve">, including evaluations and support material provided by the </w:t>
      </w:r>
      <w:r>
        <w:t>Illinois</w:t>
      </w:r>
      <w:r w:rsidRPr="002102CC">
        <w:t xml:space="preserve"> </w:t>
      </w:r>
      <w:r>
        <w:t xml:space="preserve">Utilities. </w:t>
      </w:r>
    </w:p>
    <w:p w14:paraId="65A21E82" w14:textId="77777777" w:rsidR="00A24242" w:rsidRDefault="00A24242" w:rsidP="00A24242">
      <w:r w:rsidRPr="002102CC">
        <w:t xml:space="preserve">When </w:t>
      </w:r>
      <w:r>
        <w:t>Illinois or region</w:t>
      </w:r>
      <w:r w:rsidRPr="002102CC">
        <w:t>-specific evaluations o</w:t>
      </w:r>
      <w:r>
        <w:t>r</w:t>
      </w:r>
      <w:r w:rsidRPr="002102CC">
        <w:t xml:space="preserve"> </w:t>
      </w:r>
      <w:r>
        <w:t>data were</w:t>
      </w:r>
      <w:r w:rsidRPr="002102CC">
        <w:t xml:space="preserve"> not available, best practice research and data from other jurisdictions</w:t>
      </w:r>
      <w:r>
        <w:t xml:space="preserve"> was used</w:t>
      </w:r>
      <w:r w:rsidRPr="002102CC">
        <w:t xml:space="preserve">, often from west and east-coast states that have allocated large amounts of funding to evaluation work and </w:t>
      </w:r>
      <w:r>
        <w:t xml:space="preserve">to </w:t>
      </w:r>
      <w:r w:rsidRPr="002102CC">
        <w:t>refin</w:t>
      </w:r>
      <w:r>
        <w:t>ing</w:t>
      </w:r>
      <w:r w:rsidRPr="002102CC">
        <w:t xml:space="preserve"> </w:t>
      </w:r>
      <w:r>
        <w:t xml:space="preserve">their </w:t>
      </w:r>
      <w:r w:rsidRPr="002102CC">
        <w:t xml:space="preserve">measure characterization parameters. </w:t>
      </w:r>
      <w:r>
        <w:t xml:space="preserve"> </w:t>
      </w:r>
      <w:r w:rsidRPr="002102CC">
        <w:t xml:space="preserve">As a result, much of the most-defensible information originates from these regions. </w:t>
      </w:r>
      <w:r>
        <w:t xml:space="preserve"> </w:t>
      </w:r>
      <w:r w:rsidRPr="002102CC">
        <w:t>In every case</w:t>
      </w:r>
      <w:r>
        <w:t>,</w:t>
      </w:r>
      <w:r w:rsidRPr="002102CC">
        <w:t xml:space="preserve"> </w:t>
      </w:r>
      <w:r>
        <w:t>VEIC</w:t>
      </w:r>
      <w:r w:rsidRPr="002102CC">
        <w:t xml:space="preserve"> used the most</w:t>
      </w:r>
      <w:r>
        <w:t xml:space="preserve"> </w:t>
      </w:r>
      <w:r w:rsidRPr="002102CC">
        <w:t>recent</w:t>
      </w:r>
      <w:r>
        <w:t>,</w:t>
      </w:r>
      <w:r w:rsidRPr="002102CC">
        <w:t xml:space="preserve"> well-designed</w:t>
      </w:r>
      <w:r>
        <w:t>,</w:t>
      </w:r>
      <w:r w:rsidRPr="002102CC">
        <w:t xml:space="preserve"> and</w:t>
      </w:r>
      <w:r>
        <w:t xml:space="preserve"> best-</w:t>
      </w:r>
      <w:r w:rsidRPr="002102CC">
        <w:t xml:space="preserve">supported studies and only if it was appropriate to generalize their conclusions to the </w:t>
      </w:r>
      <w:r>
        <w:t>Illinois</w:t>
      </w:r>
      <w:r w:rsidRPr="002102CC">
        <w:t xml:space="preserve"> programs.</w:t>
      </w:r>
    </w:p>
    <w:p w14:paraId="774DBC22" w14:textId="77777777" w:rsidR="00313BAC" w:rsidRDefault="00313BAC" w:rsidP="00B55FE0"/>
    <w:p w14:paraId="711FAFAD" w14:textId="77777777" w:rsidR="00B55FE0" w:rsidRDefault="00B55FE0" w:rsidP="00B55FE0">
      <w:pPr>
        <w:pStyle w:val="Heading2"/>
      </w:pPr>
      <w:bookmarkStart w:id="1614" w:name="_Toc319585405"/>
      <w:bookmarkStart w:id="1615" w:name="_Toc333218991"/>
      <w:bookmarkStart w:id="1616" w:name="_Toc437594086"/>
      <w:bookmarkStart w:id="1617" w:name="_Toc437856299"/>
      <w:bookmarkStart w:id="1618" w:name="_Toc437957197"/>
      <w:bookmarkStart w:id="1619" w:name="_Toc438040360"/>
      <w:bookmarkStart w:id="1620" w:name="_Toc438202393"/>
      <w:bookmarkStart w:id="1621" w:name="_Toc315354082"/>
      <w:r>
        <w:t>Footnotes &amp; Documentation of Sources</w:t>
      </w:r>
      <w:bookmarkEnd w:id="1614"/>
      <w:bookmarkEnd w:id="1615"/>
      <w:bookmarkEnd w:id="1616"/>
      <w:bookmarkEnd w:id="1617"/>
      <w:bookmarkEnd w:id="1618"/>
      <w:bookmarkEnd w:id="1619"/>
      <w:bookmarkEnd w:id="1620"/>
    </w:p>
    <w:p w14:paraId="5597E559" w14:textId="44B7D7DC" w:rsidR="00A24242" w:rsidRDefault="00A24242" w:rsidP="00A24242">
      <w:r>
        <w:t>Each new and updated measure characterization is supported by a work paper, which is posted to the SharePoint web site (</w:t>
      </w:r>
      <w:r w:rsidRPr="00FB4240">
        <w:t>https://portal.veic.org</w:t>
      </w:r>
      <w:r>
        <w:t>).</w:t>
      </w:r>
      <w:r>
        <w:rPr>
          <w:rStyle w:val="FootnoteReference"/>
        </w:rPr>
        <w:footnoteReference w:id="21"/>
      </w:r>
      <w:r>
        <w:t xml:space="preserve"> Both the work paper and the measure characterizations themselves use footnotes to document the references that have been used to characterize the technology.  The reference documents are too numerous to include in an Appendix and have instead been posted to the TRM’s Sharepoint website.  These files can be found in the ‘Sources and Reference Documents’ folder in the main directory, and are also be posted to the SAG’s public web site </w:t>
      </w:r>
      <w:r w:rsidRPr="00AA3E74">
        <w:t>(</w:t>
      </w:r>
      <w:hyperlink r:id="rId25" w:history="1">
        <w:r w:rsidRPr="00376599">
          <w:rPr>
            <w:rStyle w:val="Hyperlink"/>
          </w:rPr>
          <w:t>http://www.ilsag.info/technical-reference-manual.html</w:t>
        </w:r>
      </w:hyperlink>
      <w:r w:rsidRPr="00AA3E74">
        <w:t>)</w:t>
      </w:r>
      <w:r>
        <w:t>.</w:t>
      </w:r>
    </w:p>
    <w:p w14:paraId="544FF1AB" w14:textId="77777777" w:rsidR="00A24242" w:rsidRDefault="00A24242" w:rsidP="00A24242"/>
    <w:p w14:paraId="14258203" w14:textId="77777777" w:rsidR="00B55FE0" w:rsidRDefault="00B55FE0" w:rsidP="00B55FE0">
      <w:pPr>
        <w:pStyle w:val="Heading2"/>
      </w:pPr>
      <w:bookmarkStart w:id="1623" w:name="_Toc319585406"/>
      <w:bookmarkStart w:id="1624" w:name="_Toc333218992"/>
      <w:bookmarkStart w:id="1625" w:name="_Toc437594087"/>
      <w:bookmarkStart w:id="1626" w:name="_Toc437856300"/>
      <w:bookmarkStart w:id="1627" w:name="_Toc437957198"/>
      <w:bookmarkStart w:id="1628" w:name="_Toc438040361"/>
      <w:bookmarkStart w:id="1629" w:name="_Toc438202394"/>
      <w:r>
        <w:t>General Savings Assumptions</w:t>
      </w:r>
      <w:bookmarkEnd w:id="1621"/>
      <w:bookmarkEnd w:id="1623"/>
      <w:bookmarkEnd w:id="1624"/>
      <w:bookmarkEnd w:id="1625"/>
      <w:bookmarkEnd w:id="1626"/>
      <w:bookmarkEnd w:id="1627"/>
      <w:bookmarkEnd w:id="1628"/>
      <w:bookmarkEnd w:id="1629"/>
    </w:p>
    <w:p w14:paraId="52CEC808" w14:textId="77777777" w:rsidR="00A24242" w:rsidRDefault="00A24242" w:rsidP="00A24242">
      <w:r>
        <w:t>The TRM</w:t>
      </w:r>
      <w:r w:rsidRPr="00F117B2">
        <w:t xml:space="preserve"> savings estimates are expec</w:t>
      </w:r>
      <w:r>
        <w:t xml:space="preserve">ted to serve as average, representative </w:t>
      </w:r>
      <w:r w:rsidRPr="00F117B2">
        <w:t>value</w:t>
      </w:r>
      <w:r>
        <w:t>s</w:t>
      </w:r>
      <w:r w:rsidRPr="00F117B2">
        <w:t>, or ways to calculate savings based on program-specific information.  All information is presented on a per</w:t>
      </w:r>
      <w:r>
        <w:t>-</w:t>
      </w:r>
      <w:r w:rsidRPr="00F117B2">
        <w:t>measure basis.  In using the measure-specific information in the TRM, it is helpful to k</w:t>
      </w:r>
      <w:r>
        <w:t>eep the following notes in mind.</w:t>
      </w:r>
    </w:p>
    <w:p w14:paraId="61DCC6E0" w14:textId="77777777" w:rsidR="00A24242" w:rsidRDefault="00A24242" w:rsidP="00A24242">
      <w:pPr>
        <w:pStyle w:val="ListParagraph"/>
        <w:widowControl/>
        <w:numPr>
          <w:ilvl w:val="0"/>
          <w:numId w:val="2"/>
        </w:numPr>
      </w:pPr>
      <w:r>
        <w:t>All estimates of energy (kWh or therms) and peak (kW) savings are for first-year savings, not lifetime savings.</w:t>
      </w:r>
    </w:p>
    <w:p w14:paraId="6DC675C2" w14:textId="77777777" w:rsidR="00A24242" w:rsidRDefault="00A24242" w:rsidP="00A24242">
      <w:pPr>
        <w:pStyle w:val="ListParagraph"/>
      </w:pPr>
    </w:p>
    <w:p w14:paraId="71A09360" w14:textId="77777777" w:rsidR="00A24242" w:rsidRPr="00F117B2" w:rsidRDefault="00A24242" w:rsidP="00A24242">
      <w:pPr>
        <w:pStyle w:val="ListParagraph"/>
        <w:widowControl/>
        <w:numPr>
          <w:ilvl w:val="0"/>
          <w:numId w:val="2"/>
        </w:numPr>
      </w:pPr>
      <w:r w:rsidRPr="00F117B2">
        <w:t>Unless otherwise noted, measur</w:t>
      </w:r>
      <w:r>
        <w:t>e life is defined to be t</w:t>
      </w:r>
      <w:r w:rsidRPr="00F117B2">
        <w:t xml:space="preserve">he life of an energy consuming measure, including its equipment life and measure persistence. </w:t>
      </w:r>
    </w:p>
    <w:p w14:paraId="3842CC7A" w14:textId="77777777" w:rsidR="00A24242" w:rsidRDefault="00A24242" w:rsidP="00A24242">
      <w:pPr>
        <w:pStyle w:val="ListParagraph"/>
      </w:pPr>
    </w:p>
    <w:p w14:paraId="75AB2EDF" w14:textId="77777777" w:rsidR="00A24242" w:rsidRPr="00F117B2" w:rsidRDefault="00A24242" w:rsidP="00A24242">
      <w:pPr>
        <w:pStyle w:val="ListParagraph"/>
        <w:widowControl/>
        <w:numPr>
          <w:ilvl w:val="0"/>
          <w:numId w:val="2"/>
        </w:numPr>
      </w:pPr>
      <w:r w:rsidRPr="00F117B2">
        <w:t>Where deemed values for savings are provided</w:t>
      </w:r>
      <w:r>
        <w:t>, t</w:t>
      </w:r>
      <w:r w:rsidRPr="00F117B2">
        <w:t>he</w:t>
      </w:r>
      <w:r>
        <w:t>y</w:t>
      </w:r>
      <w:r w:rsidRPr="00F117B2">
        <w:t xml:space="preserve"> represent </w:t>
      </w:r>
      <w:r>
        <w:t xml:space="preserve">the </w:t>
      </w:r>
      <w:r w:rsidRPr="00F117B2">
        <w:t xml:space="preserve">average </w:t>
      </w:r>
      <w:r>
        <w:t xml:space="preserve">energy (kWh or therms) or peak (kW) </w:t>
      </w:r>
      <w:r w:rsidRPr="00F117B2">
        <w:t xml:space="preserve">savings that could be expected from the average </w:t>
      </w:r>
      <w:r>
        <w:t xml:space="preserve">of all </w:t>
      </w:r>
      <w:r w:rsidRPr="00F117B2">
        <w:t xml:space="preserve">measures that might be installed in </w:t>
      </w:r>
      <w:r>
        <w:t>Illinois</w:t>
      </w:r>
      <w:r w:rsidRPr="00F117B2">
        <w:t xml:space="preserve"> in </w:t>
      </w:r>
      <w:r>
        <w:t xml:space="preserve">the program year.  </w:t>
      </w:r>
      <w:r w:rsidRPr="00F117B2">
        <w:t xml:space="preserve">  </w:t>
      </w:r>
    </w:p>
    <w:p w14:paraId="433216F3" w14:textId="77777777" w:rsidR="00A24242" w:rsidRDefault="00A24242" w:rsidP="00A24242">
      <w:pPr>
        <w:pStyle w:val="ListParagraph"/>
      </w:pPr>
    </w:p>
    <w:p w14:paraId="73A73E84" w14:textId="77777777" w:rsidR="00A24242" w:rsidRDefault="00A24242" w:rsidP="00A24242">
      <w:pPr>
        <w:pStyle w:val="ListParagraph"/>
        <w:widowControl/>
        <w:numPr>
          <w:ilvl w:val="0"/>
          <w:numId w:val="2"/>
        </w:numPr>
        <w:rPr>
          <w:ins w:id="1630" w:author="Samuel Dent" w:date="2015-10-23T05:52:00Z"/>
        </w:rPr>
      </w:pPr>
      <w:r w:rsidRPr="00F117B2">
        <w:t xml:space="preserve">In general, the baselines included in the TRM are intended to represent average conditions in </w:t>
      </w:r>
      <w:r>
        <w:t>Illinois</w:t>
      </w:r>
      <w:r w:rsidRPr="00F117B2">
        <w:t xml:space="preserve">.  Some are based on data from </w:t>
      </w:r>
      <w:r>
        <w:t>the state</w:t>
      </w:r>
      <w:r w:rsidRPr="00F117B2">
        <w:t xml:space="preserve">, such as household consumption characteristics provided by the Energy Information Administration.  Some are extrapolated from other areas, when </w:t>
      </w:r>
      <w:r>
        <w:t xml:space="preserve">Illinois data are not available. </w:t>
      </w:r>
    </w:p>
    <w:p w14:paraId="0CBAEF74" w14:textId="09683DBB" w:rsidR="00A24242" w:rsidRDefault="00A24242" w:rsidP="00A24242">
      <w:pPr>
        <w:pStyle w:val="ListParagraph"/>
      </w:pPr>
      <w:r>
        <w:br w:type="page"/>
      </w:r>
    </w:p>
    <w:p w14:paraId="726C296F" w14:textId="77777777" w:rsidR="00B55FE0" w:rsidRDefault="00B55FE0" w:rsidP="00B55FE0">
      <w:pPr>
        <w:pStyle w:val="Heading2"/>
      </w:pPr>
      <w:bookmarkStart w:id="1631" w:name="_Toc319585407"/>
      <w:bookmarkStart w:id="1632" w:name="_Toc333218993"/>
      <w:bookmarkStart w:id="1633" w:name="_Toc437594088"/>
      <w:bookmarkStart w:id="1634" w:name="_Toc437856301"/>
      <w:bookmarkStart w:id="1635" w:name="_Toc437957199"/>
      <w:bookmarkStart w:id="1636" w:name="_Toc438040362"/>
      <w:bookmarkStart w:id="1637" w:name="_Toc438202395"/>
      <w:r>
        <w:lastRenderedPageBreak/>
        <w:t>Shifting Baseline Assumptions</w:t>
      </w:r>
      <w:bookmarkEnd w:id="1631"/>
      <w:bookmarkEnd w:id="1632"/>
      <w:bookmarkEnd w:id="1633"/>
      <w:bookmarkEnd w:id="1634"/>
      <w:bookmarkEnd w:id="1635"/>
      <w:bookmarkEnd w:id="1636"/>
      <w:bookmarkEnd w:id="1637"/>
    </w:p>
    <w:p w14:paraId="218A30F9" w14:textId="77777777" w:rsidR="00A24242" w:rsidRDefault="00A24242" w:rsidP="00A24242">
      <w:bookmarkStart w:id="1638" w:name="_Toc319585408"/>
      <w:bookmarkStart w:id="1639" w:name="_Toc315354083"/>
      <w:r w:rsidRPr="00F117B2">
        <w:t xml:space="preserve">The TRM anticipates the effects of changes in efficiency </w:t>
      </w:r>
      <w:r>
        <w:t xml:space="preserve">codes and </w:t>
      </w:r>
      <w:r w:rsidRPr="00F117B2">
        <w:t xml:space="preserve">standards </w:t>
      </w:r>
      <w:r>
        <w:t>on affected measures.  When these changes take effect, a shift in the baseline is usually required.  This complicates the measure savings estimation somewhat, and will be handled in future versions of the TRM by describing the choice of and reasoning behind a shifting baseline assumption.  In this version of the TRM, this applies to CFLs and T5/T8 Linear Fluorescents, Furnaces and Early Replacement Measures.</w:t>
      </w:r>
    </w:p>
    <w:p w14:paraId="239AD25C" w14:textId="77777777" w:rsidR="00B55FE0" w:rsidRDefault="00B55FE0" w:rsidP="00B55FE0"/>
    <w:p w14:paraId="0584E027" w14:textId="77777777" w:rsidR="00B55FE0" w:rsidRDefault="00B55FE0" w:rsidP="00B55FE0">
      <w:pPr>
        <w:pStyle w:val="Heading3"/>
      </w:pPr>
      <w:bookmarkStart w:id="1640" w:name="_Toc333218994"/>
      <w:bookmarkStart w:id="1641" w:name="_Toc437594089"/>
      <w:bookmarkStart w:id="1642" w:name="_Toc437856302"/>
      <w:bookmarkStart w:id="1643" w:name="_Toc437957200"/>
      <w:bookmarkStart w:id="1644" w:name="_Toc438040363"/>
      <w:bookmarkStart w:id="1645" w:name="_Toc438202396"/>
      <w:r>
        <w:t>CFL and T5/T8 Linear Fluorescents</w:t>
      </w:r>
      <w:bookmarkEnd w:id="1640"/>
      <w:r>
        <w:t xml:space="preserve"> Baseline Assumptions</w:t>
      </w:r>
      <w:bookmarkEnd w:id="1641"/>
      <w:bookmarkEnd w:id="1642"/>
      <w:bookmarkEnd w:id="1643"/>
      <w:bookmarkEnd w:id="1644"/>
      <w:bookmarkEnd w:id="1645"/>
    </w:p>
    <w:p w14:paraId="0B591A59" w14:textId="77777777" w:rsidR="00A24242" w:rsidRDefault="00A24242" w:rsidP="00A24242">
      <w:r>
        <w:t>Specific reductions in savings</w:t>
      </w:r>
      <w:r w:rsidRPr="00F12DA6">
        <w:t xml:space="preserve"> have</w:t>
      </w:r>
      <w:r>
        <w:t xml:space="preserve"> been</w:t>
      </w:r>
      <w:r w:rsidRPr="00F12DA6">
        <w:t xml:space="preserve"> incorporated for CFL measures that relate to the shift in appropriate baseline due to changes in Federal Standards for lighting products. Federal legislation (stemming from the </w:t>
      </w:r>
      <w:r w:rsidRPr="0035028A">
        <w:t xml:space="preserve">Energy Independence and Security Act of 2007) </w:t>
      </w:r>
      <w:r>
        <w:t xml:space="preserve">mandates a phase-in process beginning in 2012 for </w:t>
      </w:r>
      <w:r w:rsidRPr="0035028A">
        <w:t>all general-purpose light bulbs between 40</w:t>
      </w:r>
      <w:r>
        <w:t>W</w:t>
      </w:r>
      <w:r w:rsidRPr="0035028A">
        <w:t xml:space="preserve"> and 100W to be approximately 30% more energy efficient than current incandescent bulbs, in essence beginning the phase-out of the current style, or “standard”, incandescent bulbs. In 2012, standard 100W incandescent bulbs will no longer be manufactured, followed by restrictions on standard 75W bulbs in 2013 and 60W </w:t>
      </w:r>
      <w:r>
        <w:t xml:space="preserve">and 40W </w:t>
      </w:r>
      <w:r w:rsidRPr="0035028A">
        <w:t>bulbs in 2014. The baseline for the CFL measure in th</w:t>
      </w:r>
      <w:r>
        <w:t>e</w:t>
      </w:r>
      <w:r w:rsidRPr="0035028A">
        <w:t xml:space="preserve"> </w:t>
      </w:r>
      <w:r>
        <w:t xml:space="preserve">corresponding program </w:t>
      </w:r>
      <w:r w:rsidRPr="0035028A">
        <w:t>years</w:t>
      </w:r>
      <w:r>
        <w:t xml:space="preserve"> starting June 1</w:t>
      </w:r>
      <w:r w:rsidRPr="0035028A">
        <w:t xml:space="preserve"> </w:t>
      </w:r>
      <w:r>
        <w:t xml:space="preserve">each year </w:t>
      </w:r>
      <w:r w:rsidRPr="0035028A">
        <w:t>will therefore become bulbs (improved or “efficient” incandescent, or halogen) that meet the new standard</w:t>
      </w:r>
      <w:r>
        <w:t xml:space="preserve"> and have the same lumen equivalency. </w:t>
      </w:r>
      <w:r w:rsidRPr="00F12DA6">
        <w:t>Those products can take several different forms we can envision now and perhaps others we do not yet know about</w:t>
      </w:r>
      <w:r>
        <w:t>.</w:t>
      </w:r>
      <w:r w:rsidRPr="00F12DA6">
        <w:t xml:space="preserve"> </w:t>
      </w:r>
      <w:r>
        <w:t>H</w:t>
      </w:r>
      <w:r w:rsidRPr="00F12DA6">
        <w:t>alogens are one of those possibilities and have been chosen to represent a baseline at that time.</w:t>
      </w:r>
      <w:r>
        <w:t xml:space="preserve"> To account for this shifting baseline, annual savings are reduced within the lifetime of the measure. </w:t>
      </w:r>
      <w:r w:rsidRPr="00F12DA6">
        <w:t>Other lighting measures will also have baseline shifts</w:t>
      </w:r>
      <w:r>
        <w:t xml:space="preserve"> (for example screw based LED and CFL fixtures)</w:t>
      </w:r>
      <w:r w:rsidRPr="00F12DA6">
        <w:t xml:space="preserve"> that </w:t>
      </w:r>
      <w:r>
        <w:t>will</w:t>
      </w:r>
      <w:r w:rsidRPr="00F12DA6">
        <w:t xml:space="preserve"> result in significant impacts to </w:t>
      </w:r>
      <w:r>
        <w:t xml:space="preserve">annual </w:t>
      </w:r>
      <w:r w:rsidRPr="00F12DA6">
        <w:t>estimated savings</w:t>
      </w:r>
      <w:r>
        <w:t xml:space="preserve"> in later years.  </w:t>
      </w:r>
    </w:p>
    <w:p w14:paraId="74547044" w14:textId="77777777" w:rsidR="00A24242" w:rsidRDefault="00A24242" w:rsidP="00A24242">
      <w:r>
        <w:t>In</w:t>
      </w:r>
      <w:r w:rsidRPr="00F12DA6">
        <w:t xml:space="preserve"> July 14, 2012, Federal </w:t>
      </w:r>
      <w:r>
        <w:t>S</w:t>
      </w:r>
      <w:r w:rsidRPr="00F12DA6">
        <w:t>tandards w</w:t>
      </w:r>
      <w:r>
        <w:t>ere enacted that</w:t>
      </w:r>
      <w:r w:rsidRPr="00F12DA6">
        <w:t xml:space="preserve"> </w:t>
      </w:r>
      <w:r>
        <w:t xml:space="preserve">were expected to eliminate T-12s as an option for linear fluorescent fixtures. Through v3.0 of the TRM, it was assumed that the T-12 would no longer be baseline for retrofits from 1/1/2016. However, due to significant loopholes in the legislation, T-12 compliant product is still freely available and in Illinois T-12s continue to hold a significant share of the existing and replacement lamp market. Therefore the timing of the sunsetting of T-12s as a viable baseline </w:t>
      </w:r>
      <w:ins w:id="1646" w:author="Samuel Dent" w:date="2015-12-04T06:46:00Z">
        <w:r>
          <w:t>w</w:t>
        </w:r>
      </w:ins>
      <w:del w:id="1647" w:author="Samuel Dent" w:date="2015-12-04T06:46:00Z">
        <w:r w:rsidDel="00E17825">
          <w:delText>h</w:delText>
        </w:r>
      </w:del>
      <w:r>
        <w:t>as been pushed back in v4.0 until 6/1/2016</w:t>
      </w:r>
      <w:ins w:id="1648" w:author="Samuel Dent" w:date="2015-12-04T06:46:00Z">
        <w:r>
          <w:t xml:space="preserve">, and again </w:t>
        </w:r>
      </w:ins>
      <w:ins w:id="1649" w:author="Samuel Dent" w:date="2015-12-04T06:47:00Z">
        <w:r>
          <w:t xml:space="preserve">in v5.0 </w:t>
        </w:r>
      </w:ins>
      <w:ins w:id="1650" w:author="Samuel Dent" w:date="2015-12-04T06:46:00Z">
        <w:r>
          <w:t>until</w:t>
        </w:r>
      </w:ins>
      <w:ins w:id="1651" w:author="Samuel Dent" w:date="2015-12-04T06:47:00Z">
        <w:r>
          <w:t xml:space="preserve"> 6/1/2018,</w:t>
        </w:r>
      </w:ins>
      <w:r>
        <w:t xml:space="preserve"> and will be revisited in future update sessions. </w:t>
      </w:r>
    </w:p>
    <w:p w14:paraId="3C30626D" w14:textId="77777777" w:rsidR="00B55FE0" w:rsidRDefault="00B55FE0" w:rsidP="00B55FE0"/>
    <w:p w14:paraId="273CBDD3" w14:textId="77777777" w:rsidR="00B55FE0" w:rsidRDefault="00B55FE0" w:rsidP="00B55FE0">
      <w:pPr>
        <w:pStyle w:val="Heading3"/>
      </w:pPr>
      <w:bookmarkStart w:id="1652" w:name="_Toc437594090"/>
      <w:bookmarkStart w:id="1653" w:name="_Toc437856303"/>
      <w:bookmarkStart w:id="1654" w:name="_Toc437957201"/>
      <w:bookmarkStart w:id="1655" w:name="_Toc438040364"/>
      <w:bookmarkStart w:id="1656" w:name="_Toc438202397"/>
      <w:r>
        <w:t>Early Replacement Baseline Assumptions</w:t>
      </w:r>
      <w:bookmarkEnd w:id="1652"/>
      <w:bookmarkEnd w:id="1653"/>
      <w:bookmarkEnd w:id="1654"/>
      <w:bookmarkEnd w:id="1655"/>
      <w:bookmarkEnd w:id="1656"/>
    </w:p>
    <w:p w14:paraId="7C4255A4" w14:textId="77777777" w:rsidR="00230497" w:rsidRDefault="00230497" w:rsidP="00230497">
      <w:pPr>
        <w:rPr>
          <w:ins w:id="1657" w:author="Samuel Dent" w:date="2015-12-04T06:52:00Z"/>
        </w:rPr>
      </w:pPr>
      <w:r>
        <w:t>A series of measures have an option to choose an Early Replacement Baseline</w:t>
      </w:r>
      <w:ins w:id="1658" w:author="Samuel Dent" w:date="2015-12-04T06:52:00Z">
        <w:r>
          <w:t xml:space="preserve"> if the following conditions are met:</w:t>
        </w:r>
      </w:ins>
    </w:p>
    <w:p w14:paraId="17DC6A71" w14:textId="77777777" w:rsidR="00230497" w:rsidRPr="00EC337A" w:rsidRDefault="00230497" w:rsidP="00230497">
      <w:pPr>
        <w:pStyle w:val="ListParagraph"/>
        <w:spacing w:after="240"/>
        <w:ind w:firstLine="720"/>
        <w:rPr>
          <w:ins w:id="1659" w:author="Samuel Dent" w:date="2015-12-04T06:52:00Z"/>
          <w:rFonts w:cstheme="minorHAnsi"/>
        </w:rPr>
      </w:pPr>
      <w:ins w:id="1660" w:author="Samuel Dent" w:date="2015-12-04T06:52:00Z">
        <w:r w:rsidRPr="00EC337A">
          <w:rPr>
            <w:rFonts w:cstheme="minorHAnsi"/>
          </w:rPr>
          <w:t>Early Replacement determination will be based on meeting the following conditions:</w:t>
        </w:r>
      </w:ins>
    </w:p>
    <w:p w14:paraId="7DEC403F" w14:textId="77777777" w:rsidR="00230497" w:rsidRPr="00EC337A" w:rsidRDefault="00230497" w:rsidP="00230497">
      <w:pPr>
        <w:pStyle w:val="ListParagraph"/>
        <w:numPr>
          <w:ilvl w:val="2"/>
          <w:numId w:val="20"/>
        </w:numPr>
        <w:spacing w:after="240"/>
        <w:rPr>
          <w:ins w:id="1661" w:author="Samuel Dent" w:date="2015-12-04T06:52:00Z"/>
          <w:rFonts w:cstheme="minorHAnsi"/>
        </w:rPr>
      </w:pPr>
      <w:ins w:id="1662" w:author="Samuel Dent" w:date="2015-12-04T06:52:00Z">
        <w:r w:rsidRPr="00EC337A">
          <w:rPr>
            <w:rFonts w:cstheme="minorHAnsi"/>
          </w:rPr>
          <w:t>The existing unit is operational when replaced, or</w:t>
        </w:r>
      </w:ins>
    </w:p>
    <w:p w14:paraId="6B69B0DD" w14:textId="77777777" w:rsidR="00230497" w:rsidRDefault="00230497" w:rsidP="00230497">
      <w:pPr>
        <w:pStyle w:val="ListParagraph"/>
        <w:numPr>
          <w:ilvl w:val="2"/>
          <w:numId w:val="20"/>
        </w:numPr>
        <w:spacing w:after="240"/>
        <w:rPr>
          <w:ins w:id="1663" w:author="Samuel Dent" w:date="2015-12-04T06:55:00Z"/>
          <w:rFonts w:cstheme="minorHAnsi"/>
        </w:rPr>
      </w:pPr>
      <w:ins w:id="1664" w:author="Samuel Dent" w:date="2015-12-04T06:52:00Z">
        <w:r w:rsidRPr="00EC337A">
          <w:rPr>
            <w:rFonts w:cstheme="minorHAnsi"/>
          </w:rPr>
          <w:t>The existin</w:t>
        </w:r>
        <w:r>
          <w:rPr>
            <w:rFonts w:cstheme="minorHAnsi"/>
          </w:rPr>
          <w:t>g unit requires minor repairs (</w:t>
        </w:r>
      </w:ins>
      <w:ins w:id="1665" w:author="Samuel Dent" w:date="2015-12-04T06:53:00Z">
        <w:r>
          <w:rPr>
            <w:rFonts w:cstheme="minorHAnsi"/>
          </w:rPr>
          <w:t>see table below</w:t>
        </w:r>
      </w:ins>
      <w:ins w:id="1666" w:author="Samuel Dent" w:date="2015-12-04T06:52:00Z">
        <w:r w:rsidRPr="00EC337A">
          <w:rPr>
            <w:rFonts w:cstheme="minorHAnsi"/>
          </w:rPr>
          <w:t>)</w:t>
        </w:r>
      </w:ins>
      <w:ins w:id="1667" w:author="Samuel Dent" w:date="2015-12-04T06:55:00Z">
        <w:r w:rsidRPr="00AD701A">
          <w:rPr>
            <w:rStyle w:val="Heading4Char"/>
          </w:rPr>
          <w:t xml:space="preserve"> </w:t>
        </w:r>
        <w:r>
          <w:rPr>
            <w:rStyle w:val="FootnoteReference"/>
            <w:rFonts w:eastAsiaTheme="minorEastAsia"/>
          </w:rPr>
          <w:footnoteReference w:id="22"/>
        </w:r>
      </w:ins>
      <w:ins w:id="1670" w:author="Samuel Dent" w:date="2015-12-04T06:52:00Z">
        <w:r w:rsidRPr="00EC337A">
          <w:rPr>
            <w:rFonts w:cstheme="minorHAnsi"/>
          </w:rPr>
          <w:t xml:space="preserve">. </w:t>
        </w:r>
      </w:ins>
    </w:p>
    <w:tbl>
      <w:tblPr>
        <w:tblW w:w="4779" w:type="dxa"/>
        <w:jc w:val="center"/>
        <w:tblCellMar>
          <w:left w:w="0" w:type="dxa"/>
          <w:right w:w="0" w:type="dxa"/>
        </w:tblCellMar>
        <w:tblLook w:val="04A0" w:firstRow="1" w:lastRow="0" w:firstColumn="1" w:lastColumn="0" w:noHBand="0" w:noVBand="1"/>
      </w:tblPr>
      <w:tblGrid>
        <w:gridCol w:w="2718"/>
        <w:gridCol w:w="2061"/>
      </w:tblGrid>
      <w:tr w:rsidR="00230497" w:rsidRPr="00FD1AF1" w14:paraId="01AA9851" w14:textId="77777777" w:rsidTr="00384AA8">
        <w:trPr>
          <w:trHeight w:val="541"/>
          <w:jc w:val="center"/>
          <w:ins w:id="1671" w:author="Samuel Dent" w:date="2015-12-04T06:55:00Z"/>
        </w:trPr>
        <w:tc>
          <w:tcPr>
            <w:tcW w:w="2718"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p w14:paraId="50B2F16A" w14:textId="77777777" w:rsidR="00230497" w:rsidRPr="00FD1AF1" w:rsidRDefault="00230497" w:rsidP="00384AA8">
            <w:pPr>
              <w:jc w:val="center"/>
              <w:rPr>
                <w:ins w:id="1672" w:author="Samuel Dent" w:date="2015-12-04T06:55:00Z"/>
                <w:b/>
                <w:color w:val="FFFFFF" w:themeColor="background1"/>
              </w:rPr>
            </w:pPr>
            <w:ins w:id="1673" w:author="Samuel Dent" w:date="2015-12-04T06:55:00Z">
              <w:r w:rsidRPr="00FD1AF1">
                <w:rPr>
                  <w:b/>
                  <w:color w:val="FFFFFF" w:themeColor="background1"/>
                </w:rPr>
                <w:t>Existing System</w:t>
              </w:r>
            </w:ins>
          </w:p>
        </w:tc>
        <w:tc>
          <w:tcPr>
            <w:tcW w:w="2061"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p w14:paraId="7BE45555" w14:textId="77777777" w:rsidR="00230497" w:rsidRPr="00FD1AF1" w:rsidRDefault="00230497" w:rsidP="00384AA8">
            <w:pPr>
              <w:jc w:val="center"/>
              <w:rPr>
                <w:ins w:id="1674" w:author="Samuel Dent" w:date="2015-12-04T06:55:00Z"/>
                <w:b/>
                <w:color w:val="FFFFFF" w:themeColor="background1"/>
              </w:rPr>
            </w:pPr>
            <w:ins w:id="1675" w:author="Samuel Dent" w:date="2015-12-04T06:55:00Z">
              <w:r>
                <w:rPr>
                  <w:b/>
                  <w:color w:val="FFFFFF" w:themeColor="background1"/>
                </w:rPr>
                <w:t>Maximum repair cost</w:t>
              </w:r>
            </w:ins>
          </w:p>
        </w:tc>
      </w:tr>
      <w:tr w:rsidR="00230497" w:rsidRPr="00FD1AF1" w14:paraId="4FEA852C" w14:textId="77777777" w:rsidTr="00384AA8">
        <w:trPr>
          <w:trHeight w:val="73"/>
          <w:jc w:val="center"/>
          <w:ins w:id="1676" w:author="Samuel Dent" w:date="2015-12-04T06:55:00Z"/>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08A2076A" w14:textId="77777777" w:rsidR="00230497" w:rsidRPr="00FD1AF1" w:rsidRDefault="00230497" w:rsidP="00384AA8">
            <w:pPr>
              <w:rPr>
                <w:ins w:id="1677" w:author="Samuel Dent" w:date="2015-12-04T06:55:00Z"/>
              </w:rPr>
            </w:pPr>
            <w:ins w:id="1678" w:author="Samuel Dent" w:date="2015-12-04T06:55:00Z">
              <w:r w:rsidRPr="00FD1AF1">
                <w:t xml:space="preserve">Air Source Heat Pump </w:t>
              </w:r>
            </w:ins>
          </w:p>
        </w:tc>
        <w:tc>
          <w:tcPr>
            <w:tcW w:w="2061"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4B031286" w14:textId="77777777" w:rsidR="00230497" w:rsidRPr="00FD1AF1" w:rsidRDefault="00230497" w:rsidP="00384AA8">
            <w:pPr>
              <w:jc w:val="center"/>
              <w:rPr>
                <w:ins w:id="1679" w:author="Samuel Dent" w:date="2015-12-04T06:55:00Z"/>
              </w:rPr>
            </w:pPr>
            <w:ins w:id="1680" w:author="Samuel Dent" w:date="2015-12-04T06:55:00Z">
              <w:r>
                <w:t>$918</w:t>
              </w:r>
            </w:ins>
          </w:p>
        </w:tc>
      </w:tr>
      <w:tr w:rsidR="00230497" w:rsidRPr="00FD1AF1" w14:paraId="59257EE1" w14:textId="77777777" w:rsidTr="00384AA8">
        <w:trPr>
          <w:trHeight w:val="163"/>
          <w:jc w:val="center"/>
          <w:ins w:id="1681" w:author="Samuel Dent" w:date="2015-12-04T06:55:00Z"/>
        </w:trPr>
        <w:tc>
          <w:tcPr>
            <w:tcW w:w="271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14:paraId="7303C61E" w14:textId="77777777" w:rsidR="00230497" w:rsidRPr="00FD1AF1" w:rsidRDefault="00230497" w:rsidP="00384AA8">
            <w:pPr>
              <w:rPr>
                <w:ins w:id="1682" w:author="Samuel Dent" w:date="2015-12-04T06:55:00Z"/>
              </w:rPr>
            </w:pPr>
            <w:ins w:id="1683" w:author="Samuel Dent" w:date="2015-12-04T06:55:00Z">
              <w:r w:rsidRPr="00FD1AF1">
                <w:t>Central Air Conditioner</w:t>
              </w:r>
            </w:ins>
          </w:p>
        </w:tc>
        <w:tc>
          <w:tcPr>
            <w:tcW w:w="206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14:paraId="72D464A2" w14:textId="77777777" w:rsidR="00230497" w:rsidRPr="00FD1AF1" w:rsidRDefault="00230497" w:rsidP="00384AA8">
            <w:pPr>
              <w:jc w:val="center"/>
              <w:rPr>
                <w:ins w:id="1684" w:author="Samuel Dent" w:date="2015-12-04T06:55:00Z"/>
              </w:rPr>
            </w:pPr>
            <w:ins w:id="1685" w:author="Samuel Dent" w:date="2015-12-04T06:55:00Z">
              <w:r>
                <w:t>$734</w:t>
              </w:r>
            </w:ins>
          </w:p>
        </w:tc>
      </w:tr>
      <w:tr w:rsidR="00230497" w:rsidRPr="00FD1AF1" w14:paraId="7FC6D085" w14:textId="77777777" w:rsidTr="00384AA8">
        <w:trPr>
          <w:trHeight w:val="145"/>
          <w:jc w:val="center"/>
          <w:ins w:id="1686" w:author="Samuel Dent" w:date="2015-12-04T06:55:00Z"/>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0E816A76" w14:textId="77777777" w:rsidR="00230497" w:rsidRPr="00FD1AF1" w:rsidRDefault="00230497" w:rsidP="00384AA8">
            <w:pPr>
              <w:rPr>
                <w:ins w:id="1687" w:author="Samuel Dent" w:date="2015-12-04T06:55:00Z"/>
              </w:rPr>
            </w:pPr>
            <w:ins w:id="1688" w:author="Samuel Dent" w:date="2015-12-04T06:55:00Z">
              <w:r w:rsidRPr="00FD1AF1">
                <w:t xml:space="preserve">Boiler </w:t>
              </w:r>
            </w:ins>
          </w:p>
        </w:tc>
        <w:tc>
          <w:tcPr>
            <w:tcW w:w="2061"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15DDF9DA" w14:textId="77777777" w:rsidR="00230497" w:rsidRPr="00FD1AF1" w:rsidRDefault="00230497" w:rsidP="00384AA8">
            <w:pPr>
              <w:jc w:val="center"/>
              <w:rPr>
                <w:ins w:id="1689" w:author="Samuel Dent" w:date="2015-12-04T06:55:00Z"/>
              </w:rPr>
            </w:pPr>
            <w:ins w:id="1690" w:author="Samuel Dent" w:date="2015-12-04T06:55:00Z">
              <w:r w:rsidRPr="00FD1AF1">
                <w:t>$709</w:t>
              </w:r>
            </w:ins>
          </w:p>
        </w:tc>
      </w:tr>
      <w:tr w:rsidR="00230497" w:rsidRPr="00FD1AF1" w14:paraId="26AC9572" w14:textId="77777777" w:rsidTr="00384AA8">
        <w:trPr>
          <w:trHeight w:val="127"/>
          <w:jc w:val="center"/>
          <w:ins w:id="1691" w:author="Samuel Dent" w:date="2015-12-04T06:55:00Z"/>
        </w:trPr>
        <w:tc>
          <w:tcPr>
            <w:tcW w:w="271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14:paraId="093A8497" w14:textId="77777777" w:rsidR="00230497" w:rsidRPr="00FD1AF1" w:rsidRDefault="00230497" w:rsidP="00384AA8">
            <w:pPr>
              <w:rPr>
                <w:ins w:id="1692" w:author="Samuel Dent" w:date="2015-12-04T06:55:00Z"/>
              </w:rPr>
            </w:pPr>
            <w:ins w:id="1693" w:author="Samuel Dent" w:date="2015-12-04T06:55:00Z">
              <w:r w:rsidRPr="00FD1AF1">
                <w:t>Furnace</w:t>
              </w:r>
            </w:ins>
          </w:p>
        </w:tc>
        <w:tc>
          <w:tcPr>
            <w:tcW w:w="206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14:paraId="24FD5B84" w14:textId="77777777" w:rsidR="00230497" w:rsidRPr="00FD1AF1" w:rsidRDefault="00230497" w:rsidP="00384AA8">
            <w:pPr>
              <w:jc w:val="center"/>
              <w:rPr>
                <w:ins w:id="1694" w:author="Samuel Dent" w:date="2015-12-04T06:55:00Z"/>
              </w:rPr>
            </w:pPr>
            <w:ins w:id="1695" w:author="Samuel Dent" w:date="2015-12-04T06:55:00Z">
              <w:r w:rsidRPr="00FD1AF1">
                <w:t>$528</w:t>
              </w:r>
            </w:ins>
          </w:p>
        </w:tc>
      </w:tr>
      <w:tr w:rsidR="00230497" w:rsidRPr="00FD1AF1" w14:paraId="092DED8F" w14:textId="77777777" w:rsidTr="00384AA8">
        <w:trPr>
          <w:trHeight w:val="217"/>
          <w:jc w:val="center"/>
          <w:ins w:id="1696" w:author="Samuel Dent" w:date="2015-12-04T06:55:00Z"/>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45EDFC9F" w14:textId="77777777" w:rsidR="00230497" w:rsidRPr="00FD1AF1" w:rsidRDefault="00230497" w:rsidP="00384AA8">
            <w:pPr>
              <w:rPr>
                <w:ins w:id="1697" w:author="Samuel Dent" w:date="2015-12-04T06:55:00Z"/>
              </w:rPr>
            </w:pPr>
            <w:ins w:id="1698" w:author="Samuel Dent" w:date="2015-12-04T06:55:00Z">
              <w:r w:rsidRPr="00FD1AF1">
                <w:lastRenderedPageBreak/>
                <w:t>Ground Source Heat Pump</w:t>
              </w:r>
            </w:ins>
          </w:p>
        </w:tc>
        <w:tc>
          <w:tcPr>
            <w:tcW w:w="2061"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5601412B" w14:textId="77777777" w:rsidR="00230497" w:rsidRPr="00FD1AF1" w:rsidRDefault="00230497" w:rsidP="00384AA8">
            <w:pPr>
              <w:jc w:val="center"/>
              <w:rPr>
                <w:ins w:id="1699" w:author="Samuel Dent" w:date="2015-12-04T06:55:00Z"/>
              </w:rPr>
            </w:pPr>
            <w:ins w:id="1700" w:author="Samuel Dent" w:date="2015-12-04T06:55:00Z">
              <w:r w:rsidRPr="00FD1AF1">
                <w:t>&lt;$249 per ton</w:t>
              </w:r>
            </w:ins>
          </w:p>
        </w:tc>
      </w:tr>
    </w:tbl>
    <w:p w14:paraId="41FF3FBF" w14:textId="77777777" w:rsidR="00230497" w:rsidRPr="00EC337A" w:rsidRDefault="00230497">
      <w:pPr>
        <w:pStyle w:val="ListParagraph"/>
        <w:spacing w:after="240"/>
        <w:ind w:left="2160"/>
        <w:rPr>
          <w:ins w:id="1701" w:author="Samuel Dent" w:date="2015-12-04T06:52:00Z"/>
          <w:rFonts w:cstheme="minorHAnsi"/>
        </w:rPr>
        <w:pPrChange w:id="1702" w:author="Samuel Dent" w:date="2015-12-04T06:55:00Z">
          <w:pPr>
            <w:pStyle w:val="ListParagraph"/>
            <w:numPr>
              <w:ilvl w:val="2"/>
              <w:numId w:val="24"/>
            </w:numPr>
            <w:tabs>
              <w:tab w:val="num" w:pos="360"/>
              <w:tab w:val="num" w:pos="2160"/>
            </w:tabs>
            <w:spacing w:after="240"/>
            <w:ind w:left="2160" w:hanging="720"/>
          </w:pPr>
        </w:pPrChange>
      </w:pPr>
    </w:p>
    <w:p w14:paraId="783D5016" w14:textId="77777777" w:rsidR="00230497" w:rsidRPr="00EC337A" w:rsidRDefault="00230497" w:rsidP="00230497">
      <w:pPr>
        <w:pStyle w:val="ListParagraph"/>
        <w:numPr>
          <w:ilvl w:val="2"/>
          <w:numId w:val="20"/>
        </w:numPr>
        <w:spacing w:after="240"/>
        <w:rPr>
          <w:ins w:id="1703" w:author="Samuel Dent" w:date="2015-12-04T06:52:00Z"/>
          <w:rFonts w:cstheme="minorHAnsi"/>
        </w:rPr>
      </w:pPr>
      <w:ins w:id="1704" w:author="Samuel Dent" w:date="2015-12-04T06:52:00Z">
        <w:r w:rsidRPr="00EC337A">
          <w:rPr>
            <w:rFonts w:cstheme="minorHAnsi"/>
          </w:rPr>
          <w:t>All other conditions will be considered Time of Sale.</w:t>
        </w:r>
      </w:ins>
    </w:p>
    <w:p w14:paraId="633643B1" w14:textId="77777777" w:rsidR="00230497" w:rsidRDefault="00230497" w:rsidP="00230497">
      <w:pPr>
        <w:pStyle w:val="ListParagraph"/>
        <w:spacing w:after="240"/>
        <w:ind w:firstLine="720"/>
        <w:rPr>
          <w:ins w:id="1705" w:author="Samuel Dent" w:date="2015-12-04T06:56:00Z"/>
          <w:rFonts w:cstheme="minorHAnsi"/>
        </w:rPr>
      </w:pPr>
    </w:p>
    <w:p w14:paraId="33CFC620" w14:textId="77777777" w:rsidR="00230497" w:rsidRPr="00EC337A" w:rsidRDefault="00230497" w:rsidP="00230497">
      <w:pPr>
        <w:pStyle w:val="ListParagraph"/>
        <w:spacing w:after="240"/>
        <w:ind w:firstLine="720"/>
        <w:rPr>
          <w:ins w:id="1706" w:author="Samuel Dent" w:date="2015-12-04T06:52:00Z"/>
          <w:rFonts w:cstheme="minorHAnsi"/>
        </w:rPr>
      </w:pPr>
      <w:ins w:id="1707" w:author="Samuel Dent" w:date="2015-12-04T06:52:00Z">
        <w:r w:rsidRPr="00EC337A">
          <w:rPr>
            <w:rFonts w:cstheme="minorHAnsi"/>
          </w:rPr>
          <w:t xml:space="preserve">The Baseline </w:t>
        </w:r>
      </w:ins>
      <w:ins w:id="1708" w:author="Samuel Dent" w:date="2015-12-04T06:53:00Z">
        <w:r>
          <w:rPr>
            <w:rFonts w:cstheme="minorHAnsi"/>
          </w:rPr>
          <w:t>efficiency</w:t>
        </w:r>
      </w:ins>
      <w:ins w:id="1709" w:author="Samuel Dent" w:date="2015-12-04T06:52:00Z">
        <w:r w:rsidRPr="00EC337A">
          <w:rPr>
            <w:rFonts w:cstheme="minorHAnsi"/>
          </w:rPr>
          <w:t xml:space="preserve"> of the existing unit replaced:</w:t>
        </w:r>
      </w:ins>
    </w:p>
    <w:p w14:paraId="44F097E3" w14:textId="77777777" w:rsidR="00230497" w:rsidRDefault="00230497" w:rsidP="00230497">
      <w:pPr>
        <w:pStyle w:val="ListParagraph"/>
        <w:numPr>
          <w:ilvl w:val="2"/>
          <w:numId w:val="21"/>
        </w:numPr>
        <w:spacing w:after="240"/>
        <w:rPr>
          <w:ins w:id="1710" w:author="Samuel Dent" w:date="2015-12-04T06:56:00Z"/>
          <w:rFonts w:cstheme="minorHAnsi"/>
        </w:rPr>
      </w:pPr>
      <w:ins w:id="1711" w:author="Samuel Dent" w:date="2015-12-04T06:56:00Z">
        <w:r w:rsidRPr="00EC337A">
          <w:rPr>
            <w:rFonts w:cstheme="minorHAnsi"/>
          </w:rPr>
          <w:t xml:space="preserve">If the </w:t>
        </w:r>
        <w:r>
          <w:rPr>
            <w:rFonts w:cstheme="minorHAnsi"/>
          </w:rPr>
          <w:t>efficiency</w:t>
        </w:r>
        <w:r w:rsidRPr="00EC337A">
          <w:rPr>
            <w:rFonts w:cstheme="minorHAnsi"/>
          </w:rPr>
          <w:t xml:space="preserve"> of the existing unit is </w:t>
        </w:r>
        <w:r>
          <w:rPr>
            <w:rFonts w:cstheme="minorHAnsi"/>
          </w:rPr>
          <w:t>less than the maximum shown below</w:t>
        </w:r>
        <w:r w:rsidRPr="00EC337A">
          <w:rPr>
            <w:rFonts w:cstheme="minorHAnsi"/>
          </w:rPr>
          <w:t xml:space="preserve">, the Baseline </w:t>
        </w:r>
        <w:r>
          <w:rPr>
            <w:rFonts w:cstheme="minorHAnsi"/>
          </w:rPr>
          <w:t>efficiency</w:t>
        </w:r>
        <w:r w:rsidRPr="00EC337A">
          <w:rPr>
            <w:rFonts w:cstheme="minorHAnsi"/>
          </w:rPr>
          <w:t xml:space="preserve"> is the actual </w:t>
        </w:r>
        <w:r>
          <w:rPr>
            <w:rFonts w:cstheme="minorHAnsi"/>
          </w:rPr>
          <w:t>efficiency</w:t>
        </w:r>
        <w:r w:rsidRPr="00EC337A">
          <w:rPr>
            <w:rFonts w:cstheme="minorHAnsi"/>
          </w:rPr>
          <w:t xml:space="preserve"> value of the unit replaced. If the </w:t>
        </w:r>
        <w:r>
          <w:rPr>
            <w:rFonts w:cstheme="minorHAnsi"/>
          </w:rPr>
          <w:t>efficiency</w:t>
        </w:r>
        <w:r w:rsidRPr="00EC337A">
          <w:rPr>
            <w:rFonts w:cstheme="minorHAnsi"/>
          </w:rPr>
          <w:t xml:space="preserve"> is </w:t>
        </w:r>
        <w:r>
          <w:rPr>
            <w:rFonts w:cstheme="minorHAnsi"/>
          </w:rPr>
          <w:t>greater than the maximum</w:t>
        </w:r>
        <w:r w:rsidRPr="00EC337A">
          <w:rPr>
            <w:rFonts w:cstheme="minorHAnsi"/>
          </w:rPr>
          <w:t xml:space="preserve">, the Baseline </w:t>
        </w:r>
        <w:r>
          <w:rPr>
            <w:rFonts w:cstheme="minorHAnsi"/>
          </w:rPr>
          <w:t>efficiency is shown in the “New Baseline” column below:</w:t>
        </w:r>
      </w:ins>
    </w:p>
    <w:tbl>
      <w:tblPr>
        <w:tblW w:w="6840" w:type="dxa"/>
        <w:jc w:val="center"/>
        <w:tblCellMar>
          <w:left w:w="0" w:type="dxa"/>
          <w:right w:w="0" w:type="dxa"/>
        </w:tblCellMar>
        <w:tblLook w:val="04A0" w:firstRow="1" w:lastRow="0" w:firstColumn="1" w:lastColumn="0" w:noHBand="0" w:noVBand="1"/>
      </w:tblPr>
      <w:tblGrid>
        <w:gridCol w:w="2718"/>
        <w:gridCol w:w="2061"/>
        <w:gridCol w:w="2061"/>
      </w:tblGrid>
      <w:tr w:rsidR="00230497" w:rsidRPr="00FD1AF1" w14:paraId="0D8336A0" w14:textId="77777777" w:rsidTr="00384AA8">
        <w:trPr>
          <w:trHeight w:val="541"/>
          <w:tblHeader/>
          <w:jc w:val="center"/>
          <w:ins w:id="1712" w:author="Samuel Dent" w:date="2015-12-04T06:56:00Z"/>
        </w:trPr>
        <w:tc>
          <w:tcPr>
            <w:tcW w:w="2718"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p w14:paraId="5CFFA645" w14:textId="77777777" w:rsidR="00230497" w:rsidRPr="00FD1AF1" w:rsidRDefault="00230497" w:rsidP="00384AA8">
            <w:pPr>
              <w:spacing w:after="0"/>
              <w:jc w:val="center"/>
              <w:rPr>
                <w:ins w:id="1713" w:author="Samuel Dent" w:date="2015-12-04T06:56:00Z"/>
                <w:b/>
                <w:color w:val="FFFFFF" w:themeColor="background1"/>
              </w:rPr>
            </w:pPr>
            <w:ins w:id="1714" w:author="Samuel Dent" w:date="2015-12-04T06:56:00Z">
              <w:r w:rsidRPr="00FD1AF1">
                <w:rPr>
                  <w:b/>
                  <w:color w:val="FFFFFF" w:themeColor="background1"/>
                </w:rPr>
                <w:t>Existing System</w:t>
              </w:r>
            </w:ins>
          </w:p>
        </w:tc>
        <w:tc>
          <w:tcPr>
            <w:tcW w:w="2061"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p w14:paraId="569A97DB" w14:textId="77777777" w:rsidR="00230497" w:rsidRPr="00FD1AF1" w:rsidRDefault="00230497" w:rsidP="00384AA8">
            <w:pPr>
              <w:spacing w:after="0"/>
              <w:jc w:val="center"/>
              <w:rPr>
                <w:ins w:id="1715" w:author="Samuel Dent" w:date="2015-12-04T06:56:00Z"/>
                <w:b/>
                <w:color w:val="FFFFFF" w:themeColor="background1"/>
              </w:rPr>
            </w:pPr>
            <w:ins w:id="1716" w:author="Samuel Dent" w:date="2015-12-04T06:56:00Z">
              <w:r>
                <w:rPr>
                  <w:b/>
                  <w:color w:val="FFFFFF" w:themeColor="background1"/>
                </w:rPr>
                <w:t>Maximum efficiency for Actual</w:t>
              </w:r>
            </w:ins>
          </w:p>
        </w:tc>
        <w:tc>
          <w:tcPr>
            <w:tcW w:w="2061"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vAlign w:val="center"/>
          </w:tcPr>
          <w:p w14:paraId="03C090E4" w14:textId="77777777" w:rsidR="00230497" w:rsidRDefault="00230497" w:rsidP="00384AA8">
            <w:pPr>
              <w:spacing w:after="0"/>
              <w:jc w:val="center"/>
              <w:rPr>
                <w:ins w:id="1717" w:author="Samuel Dent" w:date="2015-12-04T06:56:00Z"/>
                <w:b/>
                <w:color w:val="FFFFFF" w:themeColor="background1"/>
              </w:rPr>
            </w:pPr>
            <w:ins w:id="1718" w:author="Samuel Dent" w:date="2015-12-04T06:56:00Z">
              <w:r>
                <w:rPr>
                  <w:b/>
                  <w:color w:val="FFFFFF" w:themeColor="background1"/>
                </w:rPr>
                <w:t>New Baseline</w:t>
              </w:r>
            </w:ins>
          </w:p>
        </w:tc>
      </w:tr>
      <w:tr w:rsidR="00230497" w:rsidRPr="00FD1AF1" w14:paraId="108BE057" w14:textId="77777777" w:rsidTr="00384AA8">
        <w:trPr>
          <w:trHeight w:val="73"/>
          <w:jc w:val="center"/>
          <w:ins w:id="1719" w:author="Samuel Dent" w:date="2015-12-04T06:56:00Z"/>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7DD349A6" w14:textId="77777777" w:rsidR="00230497" w:rsidRPr="00FD1AF1" w:rsidRDefault="00230497" w:rsidP="00384AA8">
            <w:pPr>
              <w:rPr>
                <w:ins w:id="1720" w:author="Samuel Dent" w:date="2015-12-04T06:56:00Z"/>
              </w:rPr>
            </w:pPr>
            <w:ins w:id="1721" w:author="Samuel Dent" w:date="2015-12-04T06:56:00Z">
              <w:r w:rsidRPr="00FD1AF1">
                <w:t xml:space="preserve">Air Source Heat Pump </w:t>
              </w:r>
            </w:ins>
          </w:p>
        </w:tc>
        <w:tc>
          <w:tcPr>
            <w:tcW w:w="2061"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2DBD67FB" w14:textId="77777777" w:rsidR="00230497" w:rsidRPr="00FD1AF1" w:rsidRDefault="00230497" w:rsidP="00384AA8">
            <w:pPr>
              <w:jc w:val="center"/>
              <w:rPr>
                <w:ins w:id="1722" w:author="Samuel Dent" w:date="2015-12-04T06:56:00Z"/>
              </w:rPr>
            </w:pPr>
            <w:ins w:id="1723" w:author="Samuel Dent" w:date="2015-12-04T06:56:00Z">
              <w:r>
                <w:t>10 SEER</w:t>
              </w:r>
            </w:ins>
          </w:p>
        </w:tc>
        <w:tc>
          <w:tcPr>
            <w:tcW w:w="2061" w:type="dxa"/>
            <w:tcBorders>
              <w:top w:val="single" w:sz="8" w:space="0" w:color="000000"/>
              <w:left w:val="single" w:sz="8" w:space="0" w:color="000000"/>
              <w:bottom w:val="single" w:sz="8" w:space="0" w:color="000000"/>
              <w:right w:val="single" w:sz="8" w:space="0" w:color="000000"/>
            </w:tcBorders>
            <w:shd w:val="clear" w:color="auto" w:fill="EFF0F0"/>
          </w:tcPr>
          <w:p w14:paraId="564AD9A1" w14:textId="77777777" w:rsidR="00230497" w:rsidRDefault="00230497" w:rsidP="00384AA8">
            <w:pPr>
              <w:jc w:val="center"/>
              <w:rPr>
                <w:ins w:id="1724" w:author="Samuel Dent" w:date="2015-12-04T06:56:00Z"/>
              </w:rPr>
            </w:pPr>
            <w:ins w:id="1725" w:author="Samuel Dent" w:date="2015-12-04T06:56:00Z">
              <w:r>
                <w:t>14 SEER</w:t>
              </w:r>
            </w:ins>
          </w:p>
        </w:tc>
      </w:tr>
      <w:tr w:rsidR="00230497" w:rsidRPr="00FD1AF1" w14:paraId="3802570A" w14:textId="77777777" w:rsidTr="00384AA8">
        <w:trPr>
          <w:trHeight w:val="163"/>
          <w:jc w:val="center"/>
          <w:ins w:id="1726" w:author="Samuel Dent" w:date="2015-12-04T06:56:00Z"/>
        </w:trPr>
        <w:tc>
          <w:tcPr>
            <w:tcW w:w="271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14:paraId="612A1DD4" w14:textId="77777777" w:rsidR="00230497" w:rsidRPr="00FD1AF1" w:rsidRDefault="00230497" w:rsidP="00384AA8">
            <w:pPr>
              <w:rPr>
                <w:ins w:id="1727" w:author="Samuel Dent" w:date="2015-12-04T06:56:00Z"/>
              </w:rPr>
            </w:pPr>
            <w:ins w:id="1728" w:author="Samuel Dent" w:date="2015-12-04T06:56:00Z">
              <w:r w:rsidRPr="00FD1AF1">
                <w:t>Central Air Conditioner</w:t>
              </w:r>
            </w:ins>
          </w:p>
        </w:tc>
        <w:tc>
          <w:tcPr>
            <w:tcW w:w="206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14:paraId="27C73F02" w14:textId="77777777" w:rsidR="00230497" w:rsidRPr="00FD1AF1" w:rsidRDefault="00230497" w:rsidP="00384AA8">
            <w:pPr>
              <w:jc w:val="center"/>
              <w:rPr>
                <w:ins w:id="1729" w:author="Samuel Dent" w:date="2015-12-04T06:56:00Z"/>
              </w:rPr>
            </w:pPr>
            <w:ins w:id="1730" w:author="Samuel Dent" w:date="2015-12-04T06:56:00Z">
              <w:r>
                <w:t>10 SEER</w:t>
              </w:r>
            </w:ins>
          </w:p>
        </w:tc>
        <w:tc>
          <w:tcPr>
            <w:tcW w:w="2061" w:type="dxa"/>
            <w:tcBorders>
              <w:top w:val="single" w:sz="8" w:space="0" w:color="000000"/>
              <w:left w:val="single" w:sz="8" w:space="0" w:color="000000"/>
              <w:bottom w:val="single" w:sz="8" w:space="0" w:color="000000"/>
              <w:right w:val="single" w:sz="8" w:space="0" w:color="000000"/>
            </w:tcBorders>
            <w:shd w:val="clear" w:color="auto" w:fill="FFFFFF"/>
          </w:tcPr>
          <w:p w14:paraId="21C90645" w14:textId="77777777" w:rsidR="00230497" w:rsidRDefault="00230497" w:rsidP="00384AA8">
            <w:pPr>
              <w:jc w:val="center"/>
              <w:rPr>
                <w:ins w:id="1731" w:author="Samuel Dent" w:date="2015-12-04T06:56:00Z"/>
              </w:rPr>
            </w:pPr>
            <w:ins w:id="1732" w:author="Samuel Dent" w:date="2015-12-04T06:56:00Z">
              <w:r>
                <w:t>13 SEER</w:t>
              </w:r>
            </w:ins>
          </w:p>
        </w:tc>
      </w:tr>
      <w:tr w:rsidR="00230497" w:rsidRPr="00FD1AF1" w14:paraId="277ACC5D" w14:textId="77777777" w:rsidTr="00384AA8">
        <w:trPr>
          <w:trHeight w:val="145"/>
          <w:jc w:val="center"/>
          <w:ins w:id="1733" w:author="Samuel Dent" w:date="2015-12-04T06:56:00Z"/>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4CD1E988" w14:textId="77777777" w:rsidR="00230497" w:rsidRPr="00FD1AF1" w:rsidRDefault="00230497" w:rsidP="00384AA8">
            <w:pPr>
              <w:rPr>
                <w:ins w:id="1734" w:author="Samuel Dent" w:date="2015-12-04T06:56:00Z"/>
              </w:rPr>
            </w:pPr>
            <w:ins w:id="1735" w:author="Samuel Dent" w:date="2015-12-04T06:56:00Z">
              <w:r w:rsidRPr="00FD1AF1">
                <w:t xml:space="preserve">Boiler </w:t>
              </w:r>
            </w:ins>
          </w:p>
        </w:tc>
        <w:tc>
          <w:tcPr>
            <w:tcW w:w="2061"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2BF8EA83" w14:textId="77777777" w:rsidR="00230497" w:rsidRPr="00FD1AF1" w:rsidRDefault="00230497" w:rsidP="00384AA8">
            <w:pPr>
              <w:jc w:val="center"/>
              <w:rPr>
                <w:ins w:id="1736" w:author="Samuel Dent" w:date="2015-12-04T06:56:00Z"/>
              </w:rPr>
            </w:pPr>
            <w:ins w:id="1737" w:author="Samuel Dent" w:date="2015-12-04T06:56:00Z">
              <w:r>
                <w:t>75% AFUE</w:t>
              </w:r>
            </w:ins>
          </w:p>
        </w:tc>
        <w:tc>
          <w:tcPr>
            <w:tcW w:w="2061" w:type="dxa"/>
            <w:tcBorders>
              <w:top w:val="single" w:sz="8" w:space="0" w:color="000000"/>
              <w:left w:val="single" w:sz="8" w:space="0" w:color="000000"/>
              <w:bottom w:val="single" w:sz="8" w:space="0" w:color="000000"/>
              <w:right w:val="single" w:sz="8" w:space="0" w:color="000000"/>
            </w:tcBorders>
            <w:shd w:val="clear" w:color="auto" w:fill="EFF0F0"/>
          </w:tcPr>
          <w:p w14:paraId="074970D8" w14:textId="77777777" w:rsidR="00230497" w:rsidRDefault="00230497" w:rsidP="00384AA8">
            <w:pPr>
              <w:jc w:val="center"/>
              <w:rPr>
                <w:ins w:id="1738" w:author="Samuel Dent" w:date="2015-12-04T06:56:00Z"/>
              </w:rPr>
            </w:pPr>
            <w:ins w:id="1739" w:author="Samuel Dent" w:date="2015-12-04T06:56:00Z">
              <w:r>
                <w:t>82% AFUE</w:t>
              </w:r>
            </w:ins>
          </w:p>
        </w:tc>
      </w:tr>
      <w:tr w:rsidR="00230497" w:rsidRPr="00FD1AF1" w14:paraId="4029F38F" w14:textId="77777777" w:rsidTr="00384AA8">
        <w:trPr>
          <w:trHeight w:val="127"/>
          <w:jc w:val="center"/>
          <w:ins w:id="1740" w:author="Samuel Dent" w:date="2015-12-04T06:56:00Z"/>
        </w:trPr>
        <w:tc>
          <w:tcPr>
            <w:tcW w:w="2718"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14:paraId="2CFEC09C" w14:textId="77777777" w:rsidR="00230497" w:rsidRPr="00FD1AF1" w:rsidRDefault="00230497" w:rsidP="00384AA8">
            <w:pPr>
              <w:rPr>
                <w:ins w:id="1741" w:author="Samuel Dent" w:date="2015-12-04T06:56:00Z"/>
              </w:rPr>
            </w:pPr>
            <w:ins w:id="1742" w:author="Samuel Dent" w:date="2015-12-04T06:56:00Z">
              <w:r w:rsidRPr="00FD1AF1">
                <w:t>Furnace</w:t>
              </w:r>
            </w:ins>
          </w:p>
        </w:tc>
        <w:tc>
          <w:tcPr>
            <w:tcW w:w="206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hideMark/>
          </w:tcPr>
          <w:p w14:paraId="442FFCAF" w14:textId="77777777" w:rsidR="00230497" w:rsidRPr="00FD1AF1" w:rsidRDefault="00230497" w:rsidP="00384AA8">
            <w:pPr>
              <w:jc w:val="center"/>
              <w:rPr>
                <w:ins w:id="1743" w:author="Samuel Dent" w:date="2015-12-04T06:56:00Z"/>
              </w:rPr>
            </w:pPr>
            <w:ins w:id="1744" w:author="Samuel Dent" w:date="2015-12-04T06:56:00Z">
              <w:r>
                <w:t>75% AFUE</w:t>
              </w:r>
            </w:ins>
          </w:p>
        </w:tc>
        <w:tc>
          <w:tcPr>
            <w:tcW w:w="2061" w:type="dxa"/>
            <w:tcBorders>
              <w:top w:val="single" w:sz="8" w:space="0" w:color="000000"/>
              <w:left w:val="single" w:sz="8" w:space="0" w:color="000000"/>
              <w:bottom w:val="single" w:sz="8" w:space="0" w:color="000000"/>
              <w:right w:val="single" w:sz="8" w:space="0" w:color="000000"/>
            </w:tcBorders>
            <w:shd w:val="clear" w:color="auto" w:fill="FFFFFF"/>
          </w:tcPr>
          <w:p w14:paraId="7FFDA182" w14:textId="77777777" w:rsidR="00230497" w:rsidRDefault="00230497" w:rsidP="00384AA8">
            <w:pPr>
              <w:jc w:val="center"/>
              <w:rPr>
                <w:ins w:id="1745" w:author="Samuel Dent" w:date="2015-12-04T06:56:00Z"/>
              </w:rPr>
            </w:pPr>
            <w:ins w:id="1746" w:author="Samuel Dent" w:date="2015-12-04T06:56:00Z">
              <w:r>
                <w:t>80% AFUE</w:t>
              </w:r>
            </w:ins>
          </w:p>
        </w:tc>
      </w:tr>
      <w:tr w:rsidR="00230497" w:rsidRPr="00FD1AF1" w14:paraId="520E53EC" w14:textId="77777777" w:rsidTr="00384AA8">
        <w:trPr>
          <w:trHeight w:val="217"/>
          <w:jc w:val="center"/>
          <w:ins w:id="1747" w:author="Samuel Dent" w:date="2015-12-04T06:56:00Z"/>
        </w:trPr>
        <w:tc>
          <w:tcPr>
            <w:tcW w:w="2718"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24718E31" w14:textId="77777777" w:rsidR="00230497" w:rsidRPr="00FD1AF1" w:rsidRDefault="00230497" w:rsidP="00384AA8">
            <w:pPr>
              <w:rPr>
                <w:ins w:id="1748" w:author="Samuel Dent" w:date="2015-12-04T06:56:00Z"/>
              </w:rPr>
            </w:pPr>
            <w:ins w:id="1749" w:author="Samuel Dent" w:date="2015-12-04T06:56:00Z">
              <w:r w:rsidRPr="00FD1AF1">
                <w:t>Ground Source Heat Pump</w:t>
              </w:r>
            </w:ins>
          </w:p>
        </w:tc>
        <w:tc>
          <w:tcPr>
            <w:tcW w:w="2061" w:type="dxa"/>
            <w:tcBorders>
              <w:top w:val="single" w:sz="8" w:space="0" w:color="000000"/>
              <w:left w:val="single" w:sz="8" w:space="0" w:color="000000"/>
              <w:bottom w:val="single" w:sz="8" w:space="0" w:color="000000"/>
              <w:right w:val="single" w:sz="8" w:space="0" w:color="000000"/>
            </w:tcBorders>
            <w:shd w:val="clear" w:color="auto" w:fill="EFF0F0"/>
            <w:tcMar>
              <w:top w:w="15" w:type="dxa"/>
              <w:left w:w="108" w:type="dxa"/>
              <w:bottom w:w="0" w:type="dxa"/>
              <w:right w:w="108" w:type="dxa"/>
            </w:tcMar>
            <w:hideMark/>
          </w:tcPr>
          <w:p w14:paraId="3368AE17" w14:textId="77777777" w:rsidR="00230497" w:rsidRPr="00FD1AF1" w:rsidRDefault="00230497" w:rsidP="00384AA8">
            <w:pPr>
              <w:jc w:val="center"/>
              <w:rPr>
                <w:ins w:id="1750" w:author="Samuel Dent" w:date="2015-12-04T06:56:00Z"/>
              </w:rPr>
            </w:pPr>
            <w:ins w:id="1751" w:author="Samuel Dent" w:date="2015-12-04T06:56:00Z">
              <w:r>
                <w:t>10 SEER</w:t>
              </w:r>
            </w:ins>
          </w:p>
        </w:tc>
        <w:tc>
          <w:tcPr>
            <w:tcW w:w="2061" w:type="dxa"/>
            <w:tcBorders>
              <w:top w:val="single" w:sz="8" w:space="0" w:color="000000"/>
              <w:left w:val="single" w:sz="8" w:space="0" w:color="000000"/>
              <w:bottom w:val="single" w:sz="8" w:space="0" w:color="000000"/>
              <w:right w:val="single" w:sz="8" w:space="0" w:color="000000"/>
            </w:tcBorders>
            <w:shd w:val="clear" w:color="auto" w:fill="EFF0F0"/>
          </w:tcPr>
          <w:p w14:paraId="51EB7C59" w14:textId="77777777" w:rsidR="00230497" w:rsidRDefault="00230497" w:rsidP="00384AA8">
            <w:pPr>
              <w:jc w:val="center"/>
              <w:rPr>
                <w:ins w:id="1752" w:author="Samuel Dent" w:date="2015-12-04T06:56:00Z"/>
              </w:rPr>
            </w:pPr>
            <w:ins w:id="1753" w:author="Samuel Dent" w:date="2015-12-04T06:56:00Z">
              <w:r>
                <w:t>13 SEER</w:t>
              </w:r>
            </w:ins>
          </w:p>
        </w:tc>
      </w:tr>
    </w:tbl>
    <w:p w14:paraId="0AB66CAA" w14:textId="77777777" w:rsidR="00230497" w:rsidRDefault="00230497">
      <w:pPr>
        <w:pStyle w:val="ListParagraph"/>
        <w:spacing w:after="240"/>
        <w:ind w:left="2160"/>
        <w:rPr>
          <w:ins w:id="1754" w:author="Samuel Dent" w:date="2015-12-04T06:56:00Z"/>
          <w:rFonts w:cstheme="minorHAnsi"/>
        </w:rPr>
        <w:pPrChange w:id="1755" w:author="Samuel Dent" w:date="2015-12-04T06:56:00Z">
          <w:pPr>
            <w:pStyle w:val="ListParagraph"/>
            <w:numPr>
              <w:ilvl w:val="2"/>
              <w:numId w:val="25"/>
            </w:numPr>
            <w:tabs>
              <w:tab w:val="num" w:pos="360"/>
              <w:tab w:val="num" w:pos="2160"/>
            </w:tabs>
            <w:spacing w:after="240"/>
            <w:ind w:left="2160" w:hanging="720"/>
          </w:pPr>
        </w:pPrChange>
      </w:pPr>
    </w:p>
    <w:p w14:paraId="137366C4" w14:textId="77777777" w:rsidR="00230497" w:rsidRPr="00EC337A" w:rsidRDefault="00230497" w:rsidP="00230497">
      <w:pPr>
        <w:pStyle w:val="ListParagraph"/>
        <w:numPr>
          <w:ilvl w:val="2"/>
          <w:numId w:val="21"/>
        </w:numPr>
        <w:spacing w:after="240"/>
        <w:rPr>
          <w:ins w:id="1756" w:author="Samuel Dent" w:date="2015-12-04T06:56:00Z"/>
          <w:rFonts w:cstheme="minorHAnsi"/>
        </w:rPr>
      </w:pPr>
      <w:ins w:id="1757" w:author="Samuel Dent" w:date="2015-12-04T06:56:00Z">
        <w:r w:rsidRPr="00EC337A">
          <w:rPr>
            <w:rFonts w:cstheme="minorHAnsi"/>
          </w:rPr>
          <w:t xml:space="preserve">If the operational status, repair cost or </w:t>
        </w:r>
        <w:r>
          <w:rPr>
            <w:rFonts w:cstheme="minorHAnsi"/>
          </w:rPr>
          <w:t>efficiency</w:t>
        </w:r>
        <w:r w:rsidRPr="00EC337A">
          <w:rPr>
            <w:rFonts w:cstheme="minorHAnsi"/>
          </w:rPr>
          <w:t xml:space="preserve"> of the existing unit is unknown, the Baseline </w:t>
        </w:r>
        <w:r>
          <w:rPr>
            <w:rFonts w:cstheme="minorHAnsi"/>
          </w:rPr>
          <w:t xml:space="preserve">efficiency is the “New Baseline” column above. </w:t>
        </w:r>
        <w:r w:rsidRPr="00EC337A">
          <w:rPr>
            <w:rFonts w:cstheme="minorHAnsi"/>
          </w:rPr>
          <w:t xml:space="preserve"> </w:t>
        </w:r>
      </w:ins>
    </w:p>
    <w:p w14:paraId="3112D2E2" w14:textId="77777777" w:rsidR="00B55FE0" w:rsidRPr="00FF2648" w:rsidRDefault="00B55FE0" w:rsidP="00B55FE0">
      <w:pPr>
        <w:rPr>
          <w:rFonts w:ascii="Garamond" w:hAnsi="Garamond" w:cs="Calibri"/>
          <w:bCs/>
          <w:sz w:val="24"/>
          <w:szCs w:val="24"/>
        </w:rPr>
      </w:pPr>
    </w:p>
    <w:p w14:paraId="3A30F8A6" w14:textId="77777777" w:rsidR="00B55FE0" w:rsidRPr="00931B9F" w:rsidRDefault="00B55FE0" w:rsidP="00B55FE0">
      <w:pPr>
        <w:pStyle w:val="Heading3"/>
      </w:pPr>
      <w:bookmarkStart w:id="1758" w:name="_Toc437594091"/>
      <w:bookmarkStart w:id="1759" w:name="_Toc437856304"/>
      <w:bookmarkStart w:id="1760" w:name="_Toc437957202"/>
      <w:bookmarkStart w:id="1761" w:name="_Toc438040365"/>
      <w:bookmarkStart w:id="1762" w:name="_Toc438202398"/>
      <w:r>
        <w:t>Furnace Baseline</w:t>
      </w:r>
      <w:bookmarkEnd w:id="1758"/>
      <w:bookmarkEnd w:id="1759"/>
      <w:bookmarkEnd w:id="1760"/>
      <w:bookmarkEnd w:id="1761"/>
      <w:bookmarkEnd w:id="1762"/>
    </w:p>
    <w:p w14:paraId="147DBFD6" w14:textId="77777777" w:rsidR="00230497" w:rsidRPr="009D4A5F" w:rsidRDefault="00230497" w:rsidP="00230497">
      <w:pPr>
        <w:widowControl/>
        <w:shd w:val="clear" w:color="auto" w:fill="FFFFFF"/>
        <w:spacing w:before="240" w:line="270" w:lineRule="atLeast"/>
        <w:rPr>
          <w:rFonts w:cstheme="minorHAnsi"/>
          <w:color w:val="000000"/>
          <w:szCs w:val="20"/>
        </w:rPr>
      </w:pPr>
      <w:del w:id="1763" w:author="Samuel Dent" w:date="2015-12-04T06:57:00Z">
        <w:r w:rsidDel="00AD701A">
          <w:rPr>
            <w:rFonts w:cstheme="minorHAnsi"/>
            <w:color w:val="000000"/>
            <w:szCs w:val="20"/>
          </w:rPr>
          <w:delText>“</w:delText>
        </w:r>
      </w:del>
      <w:r w:rsidRPr="009D4A5F">
        <w:rPr>
          <w:rFonts w:cstheme="minorHAnsi"/>
          <w:color w:val="000000"/>
          <w:szCs w:val="20"/>
        </w:rPr>
        <w:t>The prior national standard for residential oil and gas furnaces was 78% AFUE. DOE raised the standard in 2007 to 80% AFUE, effective 2015. However, virtually all furnaces on the market have an AFUE of 80% or better, which prompted states and environmental and consumer groups to sue DOE over its 2007 decision. In April 2009, DOE accepted a “voluntary remand” in that litigation. In October 2009, manufacturers and efficiency advocates negotiated an agreement that, for the first time, included different standard levels in three climate regions: the North, South, and Southwest. DOE issued a direct final rule (DFR) in June 2011 reflecting the standard levels in the consensus agreement. The DFR became effective on October 25, 2011 establishing new standards: In the North, most furnaces will be required to have an AFUE of 90%.The 80% AFUE standard for the South and Southwest will remain unchanged at 80%. Oil furnaces will be required to have an AFUE of 83% in all three regions. The amended standards will become effective in May 2013 for non-weatherized furnaces and in January 2015 for weatherized furnaces. DOE estimates that the standards will save about 3.3 quads (quadrillion Btu) of energy over 30 years and yield a net present value of about $14 billion at a 3 percent discount rate.</w:t>
      </w:r>
    </w:p>
    <w:p w14:paraId="3735406C" w14:textId="77777777" w:rsidR="00230497" w:rsidRDefault="00230497" w:rsidP="00230497">
      <w:pPr>
        <w:widowControl/>
        <w:shd w:val="clear" w:color="auto" w:fill="FFFFFF"/>
        <w:spacing w:before="240" w:line="270" w:lineRule="atLeast"/>
        <w:rPr>
          <w:rFonts w:cstheme="minorHAnsi"/>
          <w:color w:val="000000"/>
          <w:szCs w:val="20"/>
        </w:rPr>
      </w:pPr>
      <w:r w:rsidRPr="009D4A5F">
        <w:rPr>
          <w:rFonts w:cstheme="minorHAnsi"/>
          <w:color w:val="000000"/>
          <w:szCs w:val="20"/>
          <w:u w:val="single"/>
        </w:rPr>
        <w:t>Updat</w:t>
      </w:r>
      <w:r w:rsidRPr="009D4A5F">
        <w:rPr>
          <w:rFonts w:cstheme="minorHAnsi"/>
          <w:i/>
          <w:iCs/>
          <w:color w:val="000000"/>
          <w:szCs w:val="20"/>
          <w:u w:val="single"/>
        </w:rPr>
        <w:t>e</w:t>
      </w:r>
      <w:r w:rsidRPr="009D4A5F">
        <w:rPr>
          <w:rFonts w:cstheme="minorHAnsi"/>
          <w:i/>
          <w:iCs/>
          <w:color w:val="000000"/>
          <w:szCs w:val="20"/>
        </w:rPr>
        <w:t>: </w:t>
      </w:r>
      <w:r w:rsidRPr="009D4A5F">
        <w:rPr>
          <w:rFonts w:cstheme="minorHAnsi"/>
          <w:color w:val="000000"/>
          <w:szCs w:val="20"/>
        </w:rPr>
        <w:t>On January 14</w:t>
      </w:r>
      <w:r w:rsidRPr="009C362B">
        <w:rPr>
          <w:rFonts w:cstheme="minorHAnsi"/>
          <w:color w:val="000000"/>
          <w:szCs w:val="20"/>
          <w:vertAlign w:val="superscript"/>
        </w:rPr>
        <w:t>th</w:t>
      </w:r>
      <w:r>
        <w:rPr>
          <w:rFonts w:cstheme="minorHAnsi"/>
          <w:color w:val="000000"/>
          <w:szCs w:val="20"/>
        </w:rPr>
        <w:t xml:space="preserve"> 2013</w:t>
      </w:r>
      <w:r w:rsidRPr="009D4A5F">
        <w:rPr>
          <w:rFonts w:cstheme="minorHAnsi"/>
          <w:color w:val="000000"/>
          <w:szCs w:val="20"/>
        </w:rPr>
        <w:t>, the U.S. Department of Energy (DOE) proposed to settle a lawsuit brought by the American Public Gas Association (APGA) that seeks to roll back gas furnace efficiency standards. As a result, the new standards, completed in 2011 and slated to take effect in May 2013, would be eliminated in favor of yet another round of DOE hearings and studies. Even if DOE completes a new rulemaking in two years, it's unlikely to take effect before 2020.</w:t>
      </w:r>
      <w:r>
        <w:rPr>
          <w:rFonts w:cstheme="minorHAnsi"/>
          <w:color w:val="000000"/>
          <w:szCs w:val="20"/>
        </w:rPr>
        <w:t>”</w:t>
      </w:r>
      <w:r>
        <w:rPr>
          <w:rStyle w:val="FootnoteReference"/>
          <w:color w:val="000000"/>
          <w:szCs w:val="20"/>
        </w:rPr>
        <w:footnoteReference w:id="23"/>
      </w:r>
    </w:p>
    <w:p w14:paraId="10F5343F" w14:textId="77777777" w:rsidR="00230497" w:rsidRPr="00713628" w:rsidRDefault="00230497" w:rsidP="00230497">
      <w:pPr>
        <w:tabs>
          <w:tab w:val="left" w:pos="2330"/>
        </w:tabs>
        <w:rPr>
          <w:rFonts w:cstheme="minorHAnsi"/>
          <w:szCs w:val="20"/>
        </w:rPr>
      </w:pPr>
      <w:r>
        <w:rPr>
          <w:rFonts w:cstheme="minorHAnsi"/>
          <w:szCs w:val="20"/>
        </w:rPr>
        <w:t>As a result, each of the furnace measures contains the following language describing the baseline assumption:</w:t>
      </w:r>
      <w:r w:rsidRPr="00713628">
        <w:rPr>
          <w:rFonts w:cstheme="minorHAnsi"/>
          <w:szCs w:val="20"/>
        </w:rPr>
        <w:tab/>
      </w:r>
    </w:p>
    <w:p w14:paraId="29E21387" w14:textId="77777777" w:rsidR="00230497" w:rsidRDefault="00230497" w:rsidP="00230497">
      <w:pPr>
        <w:rPr>
          <w:rFonts w:cstheme="minorHAnsi"/>
          <w:szCs w:val="20"/>
        </w:rPr>
      </w:pPr>
      <w:r>
        <w:rPr>
          <w:rFonts w:cstheme="minorHAnsi"/>
          <w:szCs w:val="20"/>
        </w:rPr>
        <w:lastRenderedPageBreak/>
        <w:t>“</w:t>
      </w:r>
      <w:r w:rsidRPr="00A05FC2">
        <w:rPr>
          <w:rFonts w:cstheme="minorHAnsi"/>
          <w:szCs w:val="20"/>
        </w:rPr>
        <w:t>Although the current Federal Standard for gas furnaces is an AFUE rating of 78%, based upon review of available product in the AHRI database, the baseline efficiency for this characterization is assumed to be 80%</w:t>
      </w:r>
      <w:r>
        <w:rPr>
          <w:rFonts w:cstheme="minorHAnsi"/>
          <w:szCs w:val="20"/>
        </w:rPr>
        <w:t>.</w:t>
      </w:r>
      <w:r w:rsidRPr="00C770B7">
        <w:rPr>
          <w:rFonts w:cstheme="minorHAnsi"/>
          <w:szCs w:val="20"/>
        </w:rPr>
        <w:t xml:space="preserve"> </w:t>
      </w:r>
      <w:r>
        <w:rPr>
          <w:rFonts w:cstheme="minorHAnsi"/>
          <w:szCs w:val="20"/>
        </w:rPr>
        <w:t>The baseline will be adjusted when the Federal Standard is updated.”</w:t>
      </w:r>
    </w:p>
    <w:p w14:paraId="2B6D54B9" w14:textId="77777777" w:rsidR="008F1C00" w:rsidRDefault="008F1C00" w:rsidP="00B55FE0">
      <w:pPr>
        <w:rPr>
          <w:rFonts w:cstheme="minorHAnsi"/>
          <w:szCs w:val="20"/>
        </w:rPr>
      </w:pPr>
    </w:p>
    <w:p w14:paraId="1C57F5C8" w14:textId="77777777" w:rsidR="008F1C00" w:rsidRDefault="008F1C00" w:rsidP="00B55FE0">
      <w:pPr>
        <w:widowControl/>
        <w:rPr>
          <w:rFonts w:cs="Arial"/>
          <w:bCs/>
          <w:iCs/>
          <w:sz w:val="28"/>
          <w:szCs w:val="28"/>
        </w:rPr>
        <w:sectPr w:rsidR="008F1C00">
          <w:headerReference w:type="default" r:id="rId26"/>
          <w:pgSz w:w="12240" w:h="15840"/>
          <w:pgMar w:top="1440" w:right="1440" w:bottom="1440" w:left="1440" w:header="720" w:footer="720" w:gutter="0"/>
          <w:cols w:space="720"/>
          <w:docGrid w:linePitch="360"/>
        </w:sectPr>
      </w:pPr>
    </w:p>
    <w:p w14:paraId="757CB273" w14:textId="77777777" w:rsidR="00B55FE0" w:rsidRDefault="00B55FE0" w:rsidP="00B55FE0">
      <w:pPr>
        <w:pStyle w:val="Heading2"/>
      </w:pPr>
      <w:bookmarkStart w:id="1764" w:name="_Toc333218995"/>
      <w:bookmarkStart w:id="1765" w:name="_Toc437594092"/>
      <w:bookmarkStart w:id="1766" w:name="_Toc437856305"/>
      <w:bookmarkStart w:id="1767" w:name="_Toc437957203"/>
      <w:bookmarkStart w:id="1768" w:name="_Toc438040366"/>
      <w:bookmarkStart w:id="1769" w:name="_Toc438202399"/>
      <w:bookmarkEnd w:id="1638"/>
      <w:bookmarkEnd w:id="1639"/>
      <w:r>
        <w:lastRenderedPageBreak/>
        <w:t>Glossary</w:t>
      </w:r>
      <w:bookmarkEnd w:id="1764"/>
      <w:bookmarkEnd w:id="1765"/>
      <w:bookmarkEnd w:id="1766"/>
      <w:bookmarkEnd w:id="1767"/>
      <w:bookmarkEnd w:id="1768"/>
      <w:bookmarkEnd w:id="1769"/>
    </w:p>
    <w:p w14:paraId="4BD6D9D7" w14:textId="77777777" w:rsidR="00B55FE0" w:rsidRDefault="00B55FE0" w:rsidP="00B55FE0">
      <w:pPr>
        <w:spacing w:after="240"/>
        <w:rPr>
          <w:b/>
          <w:szCs w:val="20"/>
        </w:rPr>
      </w:pPr>
    </w:p>
    <w:p w14:paraId="4C866F9E" w14:textId="77777777" w:rsidR="00230497" w:rsidRPr="00AA7271" w:rsidRDefault="00230497" w:rsidP="00230497">
      <w:pPr>
        <w:spacing w:after="240"/>
        <w:rPr>
          <w:szCs w:val="20"/>
        </w:rPr>
      </w:pPr>
      <w:r w:rsidRPr="00AA7271">
        <w:rPr>
          <w:b/>
          <w:szCs w:val="20"/>
        </w:rPr>
        <w:t xml:space="preserve">Baseline Efficiency: </w:t>
      </w:r>
      <w:r w:rsidRPr="00AA7271">
        <w:rPr>
          <w:szCs w:val="20"/>
        </w:rPr>
        <w:t>The assumed standard efficiency of equipment, absent an efficiency program.</w:t>
      </w:r>
    </w:p>
    <w:p w14:paraId="5C74DD9C" w14:textId="77777777" w:rsidR="00230497" w:rsidRPr="00AA7271" w:rsidRDefault="00230497" w:rsidP="00230497">
      <w:pPr>
        <w:spacing w:after="240"/>
        <w:rPr>
          <w:b/>
          <w:szCs w:val="20"/>
        </w:rPr>
      </w:pPr>
      <w:r w:rsidRPr="00AA7271">
        <w:rPr>
          <w:b/>
          <w:szCs w:val="20"/>
        </w:rPr>
        <w:t>Building Types</w:t>
      </w:r>
      <w:r w:rsidRPr="00AA7271">
        <w:rPr>
          <w:rFonts w:ascii="Arial" w:hAnsi="Arial"/>
          <w:b/>
          <w:vertAlign w:val="superscript"/>
        </w:rPr>
        <w:footnoteReference w:id="24"/>
      </w:r>
      <w:r w:rsidRPr="00AA7271">
        <w:rPr>
          <w:b/>
          <w:szCs w:val="20"/>
        </w:rPr>
        <w:t>:</w:t>
      </w:r>
    </w:p>
    <w:tbl>
      <w:tblPr>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1"/>
        <w:gridCol w:w="7359"/>
      </w:tblGrid>
      <w:tr w:rsidR="00230497" w:rsidRPr="00AA7271" w14:paraId="3FA63FEB" w14:textId="77777777" w:rsidTr="00384AA8">
        <w:trPr>
          <w:trHeight w:val="377"/>
          <w:tblHeader/>
          <w:jc w:val="center"/>
        </w:trPr>
        <w:tc>
          <w:tcPr>
            <w:tcW w:w="199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0A668204" w14:textId="77777777" w:rsidR="00230497" w:rsidRPr="00AA7271" w:rsidRDefault="00230497" w:rsidP="00384AA8">
            <w:pPr>
              <w:spacing w:after="0" w:line="276" w:lineRule="auto"/>
              <w:jc w:val="center"/>
              <w:rPr>
                <w:b/>
                <w:color w:val="FFFFFF" w:themeColor="background1"/>
              </w:rPr>
            </w:pPr>
            <w:r w:rsidRPr="00AA7271">
              <w:rPr>
                <w:b/>
                <w:color w:val="FFFFFF" w:themeColor="background1"/>
              </w:rPr>
              <w:t>Building Type</w:t>
            </w:r>
          </w:p>
        </w:tc>
        <w:tc>
          <w:tcPr>
            <w:tcW w:w="735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19968CDA" w14:textId="77777777" w:rsidR="00230497" w:rsidRPr="00AA7271" w:rsidRDefault="00230497" w:rsidP="00384AA8">
            <w:pPr>
              <w:spacing w:after="0" w:line="276" w:lineRule="auto"/>
              <w:jc w:val="center"/>
              <w:rPr>
                <w:b/>
                <w:color w:val="FFFFFF" w:themeColor="background1"/>
              </w:rPr>
            </w:pPr>
            <w:r w:rsidRPr="00AA7271">
              <w:rPr>
                <w:b/>
                <w:color w:val="FFFFFF" w:themeColor="background1"/>
              </w:rPr>
              <w:t>Definition</w:t>
            </w:r>
          </w:p>
        </w:tc>
      </w:tr>
      <w:tr w:rsidR="00230497" w:rsidRPr="00AA7271" w14:paraId="44E4AF27" w14:textId="77777777" w:rsidTr="00384AA8">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67EEE11A" w14:textId="77777777" w:rsidR="00230497" w:rsidRPr="00AA7271" w:rsidRDefault="00230497" w:rsidP="00384AA8">
            <w:pPr>
              <w:spacing w:after="0"/>
              <w:jc w:val="left"/>
            </w:pPr>
            <w:r w:rsidRPr="00AA7271">
              <w:t>Assisted Living MultiFamily</w:t>
            </w:r>
          </w:p>
        </w:tc>
        <w:tc>
          <w:tcPr>
            <w:tcW w:w="7359" w:type="dxa"/>
            <w:tcBorders>
              <w:top w:val="single" w:sz="4" w:space="0" w:color="auto"/>
              <w:left w:val="single" w:sz="4" w:space="0" w:color="auto"/>
              <w:bottom w:val="single" w:sz="4" w:space="0" w:color="auto"/>
              <w:right w:val="single" w:sz="4" w:space="0" w:color="auto"/>
            </w:tcBorders>
            <w:hideMark/>
          </w:tcPr>
          <w:p w14:paraId="523E8E44" w14:textId="77777777" w:rsidR="00230497" w:rsidRPr="00AA7271" w:rsidRDefault="00230497" w:rsidP="00384AA8">
            <w:pPr>
              <w:spacing w:after="0"/>
              <w:rPr>
                <w:rFonts w:cstheme="minorHAnsi"/>
                <w:szCs w:val="16"/>
              </w:rPr>
            </w:pPr>
            <w:r w:rsidRPr="00AA7271">
              <w:rPr>
                <w:rFonts w:cstheme="minorHAnsi"/>
              </w:rPr>
              <w:t xml:space="preserve">Applies to residential buildings of three of more units with staff to assist the occupants. </w:t>
            </w:r>
            <w:r w:rsidRPr="00AA7271">
              <w:t>Gross Floor Area should include all fully-enclosed space within the exterior walls of the building(s) including individual rooms or units, wellness centers, exam rooms, community rooms, small shops or service areas for residents and visitors (e.g. hair salons, convenience stores), staff offices, lobbies, atriums, cafeterias, kitchens, storage areas, hallways, basements, stairways, corridors between buildings, and elevator shafts.</w:t>
            </w:r>
          </w:p>
        </w:tc>
      </w:tr>
      <w:tr w:rsidR="00230497" w:rsidRPr="00AA7271" w14:paraId="25C30DDB" w14:textId="77777777" w:rsidTr="00384AA8">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14204CF4" w14:textId="77777777" w:rsidR="00230497" w:rsidRPr="00AA7271" w:rsidRDefault="00230497" w:rsidP="00384AA8">
            <w:pPr>
              <w:spacing w:after="0"/>
              <w:jc w:val="left"/>
              <w:rPr>
                <w:szCs w:val="16"/>
              </w:rPr>
            </w:pPr>
            <w:r w:rsidRPr="00AA7271">
              <w:t>Auditorium/Assembly</w:t>
            </w:r>
          </w:p>
        </w:tc>
        <w:tc>
          <w:tcPr>
            <w:tcW w:w="7359" w:type="dxa"/>
            <w:tcBorders>
              <w:top w:val="single" w:sz="4" w:space="0" w:color="auto"/>
              <w:left w:val="single" w:sz="4" w:space="0" w:color="auto"/>
              <w:bottom w:val="single" w:sz="4" w:space="0" w:color="auto"/>
              <w:right w:val="single" w:sz="4" w:space="0" w:color="auto"/>
            </w:tcBorders>
            <w:hideMark/>
          </w:tcPr>
          <w:p w14:paraId="3634E1B1" w14:textId="77777777" w:rsidR="00230497" w:rsidRPr="00AA7271" w:rsidRDefault="00230497" w:rsidP="00384AA8">
            <w:pPr>
              <w:spacing w:after="0"/>
              <w:rPr>
                <w:rFonts w:cstheme="minorHAnsi"/>
                <w:szCs w:val="16"/>
              </w:rPr>
            </w:pPr>
            <w:r w:rsidRPr="00AA7271">
              <w:rPr>
                <w:rFonts w:cstheme="minorHAnsi"/>
              </w:rPr>
              <w:t xml:space="preserve">Applies to any performance space such as a theater, arena, or hall. </w:t>
            </w:r>
            <w:r w:rsidRPr="00AA7271">
              <w:t>Gross Floor Area should include all space within the building(s), including seating, stage and backstage areas, food service areas, retail areas, rehearsal studios, administrative/office space, mechanical rooms, storage areas, elevator shafts, and stairwells.</w:t>
            </w:r>
          </w:p>
        </w:tc>
      </w:tr>
      <w:tr w:rsidR="00230497" w:rsidRPr="00AA7271" w14:paraId="159D03F1" w14:textId="77777777" w:rsidTr="00384AA8">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46F75A22" w14:textId="77777777" w:rsidR="00230497" w:rsidRPr="00AA7271" w:rsidRDefault="00230497" w:rsidP="00384AA8">
            <w:pPr>
              <w:spacing w:after="0"/>
              <w:jc w:val="left"/>
            </w:pPr>
            <w:r w:rsidRPr="00AA7271">
              <w:t>College/University</w:t>
            </w:r>
          </w:p>
        </w:tc>
        <w:tc>
          <w:tcPr>
            <w:tcW w:w="7359" w:type="dxa"/>
            <w:tcBorders>
              <w:top w:val="single" w:sz="4" w:space="0" w:color="auto"/>
              <w:left w:val="single" w:sz="4" w:space="0" w:color="auto"/>
              <w:bottom w:val="single" w:sz="4" w:space="0" w:color="auto"/>
              <w:right w:val="single" w:sz="4" w:space="0" w:color="auto"/>
            </w:tcBorders>
            <w:hideMark/>
          </w:tcPr>
          <w:p w14:paraId="1A49A072" w14:textId="77777777" w:rsidR="00230497" w:rsidRPr="00AA7271" w:rsidRDefault="00230497" w:rsidP="00384AA8">
            <w:pPr>
              <w:spacing w:after="0"/>
              <w:rPr>
                <w:szCs w:val="16"/>
              </w:rPr>
            </w:pPr>
            <w:r w:rsidRPr="00AA7271">
              <w:t xml:space="preserve">Applies to facility space used for higher education. Relevant buildings include administrative headquarters, residence halls, athletic and recreation facilities, laboratories, etc. The total gross floor area should include all supporting functions such as kitchens used by staff, lobbies, atria, conference rooms and auditoria, fitness areas for staff, storage areas, stairways, elevator shafts, etc. </w:t>
            </w:r>
          </w:p>
        </w:tc>
      </w:tr>
      <w:tr w:rsidR="00230497" w:rsidRPr="00AA7271" w14:paraId="22B90141" w14:textId="77777777" w:rsidTr="00384AA8">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43ACF5D0" w14:textId="77777777" w:rsidR="00230497" w:rsidRPr="00AA7271" w:rsidRDefault="00230497" w:rsidP="00384AA8">
            <w:pPr>
              <w:spacing w:after="0"/>
              <w:jc w:val="left"/>
              <w:rPr>
                <w:szCs w:val="16"/>
              </w:rPr>
            </w:pPr>
            <w:r w:rsidRPr="00AA7271">
              <w:t>Convenience Store</w:t>
            </w:r>
          </w:p>
        </w:tc>
        <w:tc>
          <w:tcPr>
            <w:tcW w:w="7359" w:type="dxa"/>
            <w:tcBorders>
              <w:top w:val="single" w:sz="4" w:space="0" w:color="auto"/>
              <w:left w:val="single" w:sz="4" w:space="0" w:color="auto"/>
              <w:bottom w:val="single" w:sz="4" w:space="0" w:color="auto"/>
              <w:right w:val="single" w:sz="4" w:space="0" w:color="auto"/>
            </w:tcBorders>
            <w:hideMark/>
          </w:tcPr>
          <w:p w14:paraId="5D5F0E6B" w14:textId="77777777" w:rsidR="00230497" w:rsidRPr="00AA7271" w:rsidRDefault="00230497" w:rsidP="00384AA8">
            <w:pPr>
              <w:spacing w:after="0"/>
              <w:rPr>
                <w:szCs w:val="16"/>
              </w:rPr>
            </w:pPr>
            <w:r w:rsidRPr="00AA7271">
              <w:t>Applies to facility space used for the retail sale of a limited selection of food and beverage products. The total gross floor area should include all supporting functions such as kitchens and break rooms used by staff, storage areas (refrigerated and non-refrigerated), and administrative areas.</w:t>
            </w:r>
          </w:p>
        </w:tc>
      </w:tr>
      <w:tr w:rsidR="00230497" w:rsidRPr="00AA7271" w14:paraId="0415FE46" w14:textId="77777777" w:rsidTr="00384AA8">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2E71E10C" w14:textId="77777777" w:rsidR="00230497" w:rsidRPr="00AA7271" w:rsidRDefault="00230497" w:rsidP="00384AA8">
            <w:pPr>
              <w:spacing w:after="0"/>
              <w:jc w:val="left"/>
            </w:pPr>
            <w:r w:rsidRPr="00AA7271">
              <w:t>Elementary School</w:t>
            </w:r>
          </w:p>
        </w:tc>
        <w:tc>
          <w:tcPr>
            <w:tcW w:w="7359" w:type="dxa"/>
            <w:tcBorders>
              <w:top w:val="single" w:sz="4" w:space="0" w:color="auto"/>
              <w:left w:val="single" w:sz="4" w:space="0" w:color="auto"/>
              <w:bottom w:val="single" w:sz="4" w:space="0" w:color="auto"/>
              <w:right w:val="single" w:sz="4" w:space="0" w:color="auto"/>
            </w:tcBorders>
            <w:hideMark/>
          </w:tcPr>
          <w:p w14:paraId="61D3594E" w14:textId="77777777" w:rsidR="00230497" w:rsidRPr="00AA7271" w:rsidRDefault="00230497" w:rsidP="00384AA8">
            <w:pPr>
              <w:spacing w:after="0"/>
              <w:rPr>
                <w:szCs w:val="16"/>
              </w:rPr>
            </w:pPr>
            <w:r w:rsidRPr="00AA7271">
              <w:t>Applies to a school serving children In any grades from Kindergarten through sixth grade. The total gross floor area should include all supporting functions such as administrative space, conference rooms, kitchens used by staff, lobbies, cafeterias, gymnasiums, auditoria, laboratory classrooms, portable classrooms,  greenhouses, stairways, atria, elevator shafts, small landscaping sheds, storage areas, etc.</w:t>
            </w:r>
          </w:p>
        </w:tc>
      </w:tr>
      <w:tr w:rsidR="00230497" w:rsidRPr="00AA7271" w14:paraId="67C2C3A0" w14:textId="77777777" w:rsidTr="00384AA8">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5AC87D59" w14:textId="77777777" w:rsidR="00230497" w:rsidRPr="00AA7271" w:rsidRDefault="00230497" w:rsidP="00384AA8">
            <w:pPr>
              <w:spacing w:after="0"/>
              <w:jc w:val="left"/>
            </w:pPr>
            <w:r w:rsidRPr="00AA7271">
              <w:t>Exterior</w:t>
            </w:r>
          </w:p>
        </w:tc>
        <w:tc>
          <w:tcPr>
            <w:tcW w:w="7359" w:type="dxa"/>
            <w:tcBorders>
              <w:top w:val="single" w:sz="4" w:space="0" w:color="auto"/>
              <w:left w:val="single" w:sz="4" w:space="0" w:color="auto"/>
              <w:bottom w:val="single" w:sz="4" w:space="0" w:color="auto"/>
              <w:right w:val="single" w:sz="4" w:space="0" w:color="auto"/>
            </w:tcBorders>
            <w:hideMark/>
          </w:tcPr>
          <w:p w14:paraId="587DA8D4" w14:textId="77777777" w:rsidR="00230497" w:rsidRPr="00AA7271" w:rsidRDefault="00230497" w:rsidP="00384AA8">
            <w:pPr>
              <w:spacing w:after="0"/>
              <w:rPr>
                <w:szCs w:val="16"/>
              </w:rPr>
            </w:pPr>
            <w:r w:rsidRPr="00AA7271">
              <w:t>Applies to unconditioned spaces that are outside of the building envelope.</w:t>
            </w:r>
          </w:p>
        </w:tc>
      </w:tr>
      <w:tr w:rsidR="00230497" w:rsidRPr="00AA7271" w14:paraId="2C4EE3BE" w14:textId="77777777" w:rsidTr="00384AA8">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35D7BF92" w14:textId="77777777" w:rsidR="00230497" w:rsidRPr="00AA7271" w:rsidRDefault="00230497" w:rsidP="00384AA8">
            <w:pPr>
              <w:spacing w:after="0"/>
              <w:jc w:val="left"/>
            </w:pPr>
            <w:r w:rsidRPr="00AA7271">
              <w:t>Garage</w:t>
            </w:r>
          </w:p>
        </w:tc>
        <w:tc>
          <w:tcPr>
            <w:tcW w:w="7359" w:type="dxa"/>
            <w:tcBorders>
              <w:top w:val="single" w:sz="4" w:space="0" w:color="auto"/>
              <w:left w:val="single" w:sz="4" w:space="0" w:color="auto"/>
              <w:bottom w:val="single" w:sz="4" w:space="0" w:color="auto"/>
              <w:right w:val="single" w:sz="4" w:space="0" w:color="auto"/>
            </w:tcBorders>
            <w:hideMark/>
          </w:tcPr>
          <w:p w14:paraId="30DD13D7" w14:textId="77777777" w:rsidR="00230497" w:rsidRPr="00AA7271" w:rsidRDefault="00230497" w:rsidP="00384AA8">
            <w:pPr>
              <w:spacing w:after="0"/>
              <w:rPr>
                <w:szCs w:val="16"/>
              </w:rPr>
            </w:pPr>
            <w:r w:rsidRPr="00AA7271">
              <w:t>Applies to unconditioned spaces either attached or detached from the primary building envelope that are not used for living space.</w:t>
            </w:r>
          </w:p>
        </w:tc>
      </w:tr>
      <w:tr w:rsidR="00230497" w:rsidRPr="00AA7271" w14:paraId="484E7EF2" w14:textId="77777777" w:rsidTr="00384AA8">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6983B22F" w14:textId="77777777" w:rsidR="00230497" w:rsidRPr="00AA7271" w:rsidRDefault="00230497" w:rsidP="00384AA8">
            <w:pPr>
              <w:spacing w:after="0"/>
              <w:jc w:val="left"/>
            </w:pPr>
            <w:r w:rsidRPr="00AA7271">
              <w:t>Grocery</w:t>
            </w:r>
          </w:p>
        </w:tc>
        <w:tc>
          <w:tcPr>
            <w:tcW w:w="7359" w:type="dxa"/>
            <w:tcBorders>
              <w:top w:val="single" w:sz="4" w:space="0" w:color="auto"/>
              <w:left w:val="single" w:sz="4" w:space="0" w:color="auto"/>
              <w:bottom w:val="single" w:sz="4" w:space="0" w:color="auto"/>
              <w:right w:val="single" w:sz="4" w:space="0" w:color="auto"/>
            </w:tcBorders>
            <w:hideMark/>
          </w:tcPr>
          <w:p w14:paraId="7C579DD2" w14:textId="77777777" w:rsidR="00230497" w:rsidRPr="00AA7271" w:rsidRDefault="00230497" w:rsidP="00384AA8">
            <w:pPr>
              <w:spacing w:after="0"/>
              <w:rPr>
                <w:szCs w:val="16"/>
              </w:rPr>
            </w:pPr>
            <w:r w:rsidRPr="00AA7271">
              <w:t>Applies to facility space used for the retail sale of food and beverage products. It should not be used by restaurants. The total gross floor area should include all supporting functions such as kitchens and break rooms used by staff, storage areas (refrigerated and non-refrigerated), administrative areas, stairwells, atria, lobbies, etc.</w:t>
            </w:r>
          </w:p>
        </w:tc>
      </w:tr>
      <w:tr w:rsidR="00230497" w:rsidRPr="00AA7271" w14:paraId="35DDF60F" w14:textId="77777777" w:rsidTr="00384AA8">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0668D4EC" w14:textId="77777777" w:rsidR="00230497" w:rsidRPr="00AA7271" w:rsidRDefault="00230497" w:rsidP="00384AA8">
            <w:pPr>
              <w:spacing w:after="0"/>
              <w:jc w:val="left"/>
            </w:pPr>
            <w:r w:rsidRPr="00AA7271">
              <w:t>Healthcare Clinic</w:t>
            </w:r>
          </w:p>
        </w:tc>
        <w:tc>
          <w:tcPr>
            <w:tcW w:w="7359" w:type="dxa"/>
            <w:tcBorders>
              <w:top w:val="single" w:sz="4" w:space="0" w:color="auto"/>
              <w:left w:val="single" w:sz="4" w:space="0" w:color="auto"/>
              <w:bottom w:val="single" w:sz="4" w:space="0" w:color="auto"/>
              <w:right w:val="single" w:sz="4" w:space="0" w:color="auto"/>
            </w:tcBorders>
            <w:hideMark/>
          </w:tcPr>
          <w:p w14:paraId="7EBD0E63" w14:textId="77777777" w:rsidR="00230497" w:rsidRPr="00AA7271" w:rsidRDefault="00230497" w:rsidP="00384AA8">
            <w:pPr>
              <w:spacing w:after="0"/>
              <w:rPr>
                <w:rFonts w:cstheme="minorHAnsi"/>
                <w:szCs w:val="16"/>
              </w:rPr>
            </w:pPr>
            <w:r w:rsidRPr="00AA7271">
              <w:rPr>
                <w:rFonts w:cstheme="minorHAnsi"/>
              </w:rPr>
              <w:t xml:space="preserve">Applies to a facility space </w:t>
            </w:r>
            <w:r w:rsidRPr="00AA7271">
              <w:t>used to provide diagnosis and treatment for medical, dental, or psychiatric outpatient care. Gross Floor Area should include all space within the building(s) including offices, exam rooms, laboratories, lobbies, atriums, conference rooms and auditoriums, employee break rooms and kitchens, rest rooms, elevator shafts, stairways, mechanical rooms, and storage areas.</w:t>
            </w:r>
          </w:p>
        </w:tc>
      </w:tr>
      <w:tr w:rsidR="00230497" w:rsidRPr="00AA7271" w14:paraId="11153519" w14:textId="77777777" w:rsidTr="00384AA8">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1F356E4D" w14:textId="77777777" w:rsidR="00230497" w:rsidRPr="00AA7271" w:rsidRDefault="00230497" w:rsidP="00384AA8">
            <w:pPr>
              <w:spacing w:after="0"/>
              <w:jc w:val="left"/>
            </w:pPr>
            <w:r w:rsidRPr="00AA7271">
              <w:t>Heavy Industry</w:t>
            </w:r>
          </w:p>
        </w:tc>
        <w:tc>
          <w:tcPr>
            <w:tcW w:w="7359" w:type="dxa"/>
            <w:tcBorders>
              <w:top w:val="single" w:sz="4" w:space="0" w:color="auto"/>
              <w:left w:val="single" w:sz="4" w:space="0" w:color="auto"/>
              <w:bottom w:val="single" w:sz="4" w:space="0" w:color="auto"/>
              <w:right w:val="single" w:sz="4" w:space="0" w:color="auto"/>
            </w:tcBorders>
            <w:hideMark/>
          </w:tcPr>
          <w:p w14:paraId="5FD53312" w14:textId="77777777" w:rsidR="00230497" w:rsidRPr="00AA7271" w:rsidRDefault="00230497" w:rsidP="00384AA8">
            <w:pPr>
              <w:spacing w:after="0"/>
              <w:rPr>
                <w:rFonts w:cstheme="minorHAnsi"/>
                <w:szCs w:val="16"/>
              </w:rPr>
            </w:pPr>
            <w:r w:rsidRPr="00AA7271">
              <w:rPr>
                <w:rFonts w:cstheme="minorHAnsi"/>
              </w:rPr>
              <w:t xml:space="preserve">Heavy industry buildings are typically characterized by a </w:t>
            </w:r>
            <w:r w:rsidRPr="00AA7271">
              <w:t>plant that includes a main production area that has high-ceilings and contains heavy equipment used for assembly line production</w:t>
            </w:r>
            <w:r w:rsidRPr="00AA7271">
              <w:rPr>
                <w:rFonts w:cstheme="minorHAnsi"/>
              </w:rPr>
              <w:t>.  These building types may be distinguished by categorizing NIACS (SIC) codes according to the needs of the Program Administrator.</w:t>
            </w:r>
          </w:p>
        </w:tc>
      </w:tr>
      <w:tr w:rsidR="00230497" w:rsidRPr="00AA7271" w14:paraId="73D25FD0" w14:textId="77777777" w:rsidTr="00384AA8">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75A2C7B6" w14:textId="77777777" w:rsidR="00230497" w:rsidRPr="00AA7271" w:rsidRDefault="00230497" w:rsidP="00384AA8">
            <w:pPr>
              <w:spacing w:after="0"/>
              <w:jc w:val="left"/>
            </w:pPr>
            <w:r w:rsidRPr="00AA7271">
              <w:lastRenderedPageBreak/>
              <w:t>High School/Middle School</w:t>
            </w:r>
          </w:p>
        </w:tc>
        <w:tc>
          <w:tcPr>
            <w:tcW w:w="7359" w:type="dxa"/>
            <w:tcBorders>
              <w:top w:val="single" w:sz="4" w:space="0" w:color="auto"/>
              <w:left w:val="single" w:sz="4" w:space="0" w:color="auto"/>
              <w:bottom w:val="single" w:sz="4" w:space="0" w:color="auto"/>
              <w:right w:val="single" w:sz="4" w:space="0" w:color="auto"/>
            </w:tcBorders>
            <w:hideMark/>
          </w:tcPr>
          <w:p w14:paraId="00D483D6" w14:textId="77777777" w:rsidR="00230497" w:rsidRPr="00AA7271" w:rsidRDefault="00230497" w:rsidP="00384AA8">
            <w:pPr>
              <w:spacing w:after="0"/>
              <w:rPr>
                <w:szCs w:val="16"/>
              </w:rPr>
            </w:pPr>
            <w:r w:rsidRPr="00AA7271">
              <w:t xml:space="preserve">Applies to facility space used as a school building for 7th through 12th grade students. This does not include college or university classroom facilities and laboratories, vocational, technical, or trade schools. The total gross floor area should include all supporting functions such as administrative space, conference rooms, kitchens used by staff, lobbies, cafeterias, gymnasiums, auditoria, laboratory classrooms, portable classrooms,  greenhouses, stairways, atria, elevator shafts, small landscaping sheds, storage areas, etc.   </w:t>
            </w:r>
          </w:p>
        </w:tc>
      </w:tr>
      <w:tr w:rsidR="00230497" w:rsidRPr="00AA7271" w14:paraId="49B0354A" w14:textId="77777777" w:rsidTr="00384AA8">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68B29BCF" w14:textId="77777777" w:rsidR="00230497" w:rsidRPr="00AA7271" w:rsidRDefault="00230497" w:rsidP="00384AA8">
            <w:pPr>
              <w:spacing w:after="0"/>
              <w:jc w:val="left"/>
            </w:pPr>
            <w:r w:rsidRPr="00AA7271">
              <w:t>Hospital</w:t>
            </w:r>
          </w:p>
        </w:tc>
        <w:tc>
          <w:tcPr>
            <w:tcW w:w="7359" w:type="dxa"/>
            <w:tcBorders>
              <w:top w:val="single" w:sz="4" w:space="0" w:color="auto"/>
              <w:left w:val="single" w:sz="4" w:space="0" w:color="auto"/>
              <w:bottom w:val="single" w:sz="4" w:space="0" w:color="auto"/>
              <w:right w:val="single" w:sz="4" w:space="0" w:color="auto"/>
            </w:tcBorders>
            <w:hideMark/>
          </w:tcPr>
          <w:p w14:paraId="27103323" w14:textId="77777777" w:rsidR="00230497" w:rsidRPr="00AA7271" w:rsidRDefault="00230497" w:rsidP="00384AA8">
            <w:pPr>
              <w:spacing w:after="0"/>
              <w:rPr>
                <w:szCs w:val="16"/>
              </w:rPr>
            </w:pPr>
            <w:r w:rsidRPr="00AA7271">
              <w:t>Applies to a general medical and surgical hospital (including critical access hospitals and children’s hospitals) that is either a stand-alone building or a campus of buildings. Spaces more accurately characterized as a Healthcare Clinic should use that definition.</w:t>
            </w:r>
          </w:p>
          <w:p w14:paraId="33867E83" w14:textId="77777777" w:rsidR="00230497" w:rsidRPr="00AA7271" w:rsidRDefault="00230497" w:rsidP="00384AA8">
            <w:pPr>
              <w:spacing w:after="0"/>
              <w:rPr>
                <w:szCs w:val="16"/>
              </w:rPr>
            </w:pPr>
            <w:r w:rsidRPr="00AA7271">
              <w:t>The definition of Hospital accounts for all space types that are located within the Hospital building/campus, such as medical offices, administrative offices, and skilled nursing.  The total floor area should include the aggregate floor area of all buildings on the campus as well as all supporting functions such as: stairways, connecting corridors between buildings, medical offices, exam rooms, laboratories, lobbies, atria, cafeterias, storage areas, elevator shafts, and any space affiliated with emergency medical care, or diagnostic care.  </w:t>
            </w:r>
          </w:p>
        </w:tc>
      </w:tr>
      <w:tr w:rsidR="00230497" w:rsidRPr="00AA7271" w14:paraId="7300C1E0" w14:textId="77777777" w:rsidTr="00384AA8">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07F93F96" w14:textId="77777777" w:rsidR="00230497" w:rsidRPr="00AA7271" w:rsidRDefault="00230497" w:rsidP="00384AA8">
            <w:pPr>
              <w:spacing w:after="0"/>
              <w:jc w:val="left"/>
              <w:rPr>
                <w:szCs w:val="16"/>
              </w:rPr>
            </w:pPr>
            <w:r w:rsidRPr="00AA7271">
              <w:t xml:space="preserve">Hotel/Motel Combined </w:t>
            </w:r>
          </w:p>
          <w:p w14:paraId="00091FF5" w14:textId="77777777" w:rsidR="00230497" w:rsidRPr="00AA7271" w:rsidRDefault="00230497" w:rsidP="00384AA8">
            <w:pPr>
              <w:spacing w:after="0"/>
              <w:jc w:val="left"/>
              <w:rPr>
                <w:szCs w:val="16"/>
              </w:rPr>
            </w:pPr>
            <w:r w:rsidRPr="00AA7271">
              <w:t>(All Spaces)</w:t>
            </w:r>
          </w:p>
        </w:tc>
        <w:tc>
          <w:tcPr>
            <w:tcW w:w="7359" w:type="dxa"/>
            <w:tcBorders>
              <w:top w:val="single" w:sz="4" w:space="0" w:color="auto"/>
              <w:left w:val="single" w:sz="4" w:space="0" w:color="auto"/>
              <w:bottom w:val="single" w:sz="4" w:space="0" w:color="auto"/>
              <w:right w:val="single" w:sz="4" w:space="0" w:color="auto"/>
            </w:tcBorders>
            <w:hideMark/>
          </w:tcPr>
          <w:p w14:paraId="791BB1E6" w14:textId="77777777" w:rsidR="00230497" w:rsidRDefault="00230497" w:rsidP="00384AA8">
            <w:pPr>
              <w:spacing w:after="0"/>
              <w:rPr>
                <w:ins w:id="1774" w:author="Samuel Dent" w:date="2015-09-25T06:28:00Z"/>
              </w:rPr>
            </w:pPr>
            <w:r w:rsidRPr="00AA7271">
              <w:t>Applies to buildings that rent overnight accommodations on a room/suite basis, typically including a bath/shower and other facilities in guest rooms.  The total gross floor area should include all interior space, including guestrooms, halls, lobbies, atria, food preparation and restaurant space, conference and banquet space, health clubs/spas, indoor pool areas, and laundry facilities, as well as all space used for supporting functions such as elevator shafts, stairways, mechanical rooms, storage areas, employee break rooms, back-of-house offices, etc.  Hotel does not apply to fractional ownership properties such as condominiums or vacation timeshares.  Hotel properties should be owned by a single entity and have rooms available on a nightly basis.</w:t>
            </w:r>
          </w:p>
          <w:p w14:paraId="3684B1BA" w14:textId="77777777" w:rsidR="00230497" w:rsidRDefault="00230497" w:rsidP="00384AA8">
            <w:pPr>
              <w:spacing w:after="0"/>
              <w:rPr>
                <w:ins w:id="1775" w:author="Samuel Dent" w:date="2015-09-25T06:28:00Z"/>
              </w:rPr>
            </w:pPr>
            <w:ins w:id="1776" w:author="Samuel Dent" w:date="2015-09-25T06:28:00Z">
              <w:r>
                <w:t>Where distinction between Hotel and Motel is necessary:</w:t>
              </w:r>
            </w:ins>
          </w:p>
          <w:p w14:paraId="1BA306B6" w14:textId="77777777" w:rsidR="00230497" w:rsidRDefault="00230497" w:rsidP="00384AA8">
            <w:pPr>
              <w:spacing w:after="0"/>
              <w:rPr>
                <w:ins w:id="1777" w:author="Samuel Dent" w:date="2015-09-25T06:28:00Z"/>
              </w:rPr>
            </w:pPr>
            <w:ins w:id="1778" w:author="Samuel Dent" w:date="2015-09-25T06:28:00Z">
              <w:r>
                <w:t xml:space="preserve">Hotel: Room entrances and Corridors are </w:t>
              </w:r>
              <w:r w:rsidRPr="003A7007">
                <w:rPr>
                  <w:iCs/>
                  <w:rPrChange w:id="1779" w:author="Samuel Dent" w:date="2015-09-25T06:29:00Z">
                    <w:rPr>
                      <w:i/>
                      <w:iCs/>
                      <w:u w:val="single"/>
                    </w:rPr>
                  </w:rPrChange>
                </w:rPr>
                <w:t>located in the</w:t>
              </w:r>
              <w:r w:rsidRPr="003A7007">
                <w:rPr>
                  <w:i/>
                  <w:iCs/>
                  <w:rPrChange w:id="1780" w:author="Samuel Dent" w:date="2015-09-25T06:29:00Z">
                    <w:rPr>
                      <w:i/>
                      <w:iCs/>
                      <w:u w:val="single"/>
                    </w:rPr>
                  </w:rPrChange>
                </w:rPr>
                <w:t xml:space="preserve"> interior</w:t>
              </w:r>
              <w:r w:rsidRPr="003A7007">
                <w:t xml:space="preserve"> of</w:t>
              </w:r>
              <w:r>
                <w:t xml:space="preserve"> the building. Corridors are conditioned spaces. Building can be significantly larger in size/height. </w:t>
              </w:r>
            </w:ins>
          </w:p>
          <w:p w14:paraId="58453B4C" w14:textId="77777777" w:rsidR="00230497" w:rsidRPr="003A7007" w:rsidRDefault="00230497">
            <w:pPr>
              <w:pPrChange w:id="1781" w:author="Samuel Dent" w:date="2015-09-25T06:28:00Z">
                <w:pPr>
                  <w:spacing w:after="0"/>
                </w:pPr>
              </w:pPrChange>
            </w:pPr>
            <w:ins w:id="1782" w:author="Samuel Dent" w:date="2015-09-25T06:28:00Z">
              <w:r>
                <w:t xml:space="preserve">Motel: Room entrances and Corridors are </w:t>
              </w:r>
              <w:r w:rsidRPr="003A7007">
                <w:rPr>
                  <w:iCs/>
                  <w:rPrChange w:id="1783" w:author="Samuel Dent" w:date="2015-09-25T06:29:00Z">
                    <w:rPr>
                      <w:i/>
                      <w:iCs/>
                      <w:u w:val="single"/>
                    </w:rPr>
                  </w:rPrChange>
                </w:rPr>
                <w:t>located on the</w:t>
              </w:r>
              <w:r w:rsidRPr="003A7007">
                <w:rPr>
                  <w:i/>
                  <w:iCs/>
                  <w:rPrChange w:id="1784" w:author="Samuel Dent" w:date="2015-09-25T06:29:00Z">
                    <w:rPr>
                      <w:i/>
                      <w:iCs/>
                      <w:u w:val="single"/>
                    </w:rPr>
                  </w:rPrChange>
                </w:rPr>
                <w:t xml:space="preserve"> exterior</w:t>
              </w:r>
              <w:r>
                <w:t xml:space="preserve"> of the building. Corridors are not conditioned spaces. Buildings tend to be two to three stories in height. </w:t>
              </w:r>
            </w:ins>
          </w:p>
        </w:tc>
      </w:tr>
      <w:tr w:rsidR="00230497" w:rsidRPr="00AA7271" w14:paraId="51F50BE9" w14:textId="77777777" w:rsidTr="00384AA8">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7F1AA475" w14:textId="77777777" w:rsidR="00230497" w:rsidRPr="00AA7271" w:rsidRDefault="00230497" w:rsidP="00384AA8">
            <w:pPr>
              <w:spacing w:after="0"/>
              <w:jc w:val="left"/>
              <w:rPr>
                <w:szCs w:val="16"/>
              </w:rPr>
            </w:pPr>
            <w:r w:rsidRPr="00AA7271">
              <w:t>Hotel/Motel Common Areas</w:t>
            </w:r>
          </w:p>
        </w:tc>
        <w:tc>
          <w:tcPr>
            <w:tcW w:w="7359" w:type="dxa"/>
            <w:tcBorders>
              <w:top w:val="single" w:sz="4" w:space="0" w:color="auto"/>
              <w:left w:val="single" w:sz="4" w:space="0" w:color="auto"/>
              <w:bottom w:val="single" w:sz="4" w:space="0" w:color="auto"/>
              <w:right w:val="single" w:sz="4" w:space="0" w:color="auto"/>
            </w:tcBorders>
            <w:hideMark/>
          </w:tcPr>
          <w:p w14:paraId="3C2426E6" w14:textId="77777777" w:rsidR="00230497" w:rsidRPr="00AA7271" w:rsidRDefault="00230497" w:rsidP="00384AA8">
            <w:pPr>
              <w:spacing w:after="0"/>
              <w:rPr>
                <w:szCs w:val="16"/>
              </w:rPr>
            </w:pPr>
            <w:r w:rsidRPr="00AA7271">
              <w:t>All the common areas open to guests of the hotel such as the lobby, corridors and stairways, and other spaces that may have continuous or large lighting and HVAC hours.</w:t>
            </w:r>
          </w:p>
        </w:tc>
      </w:tr>
      <w:tr w:rsidR="00230497" w:rsidRPr="00AA7271" w14:paraId="333B4BDB" w14:textId="77777777" w:rsidTr="00384AA8">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40D6D8FD" w14:textId="77777777" w:rsidR="00230497" w:rsidRPr="00AA7271" w:rsidRDefault="00230497" w:rsidP="00384AA8">
            <w:pPr>
              <w:spacing w:after="0"/>
              <w:jc w:val="left"/>
              <w:rPr>
                <w:szCs w:val="16"/>
              </w:rPr>
            </w:pPr>
            <w:r w:rsidRPr="00AA7271">
              <w:t>Hotel/Motel Guest Room</w:t>
            </w:r>
          </w:p>
        </w:tc>
        <w:tc>
          <w:tcPr>
            <w:tcW w:w="7359" w:type="dxa"/>
            <w:tcBorders>
              <w:top w:val="single" w:sz="4" w:space="0" w:color="auto"/>
              <w:left w:val="single" w:sz="4" w:space="0" w:color="auto"/>
              <w:bottom w:val="single" w:sz="4" w:space="0" w:color="auto"/>
              <w:right w:val="single" w:sz="4" w:space="0" w:color="auto"/>
            </w:tcBorders>
            <w:hideMark/>
          </w:tcPr>
          <w:p w14:paraId="0D4F389B" w14:textId="77777777" w:rsidR="00230497" w:rsidRPr="00AA7271" w:rsidRDefault="00230497" w:rsidP="00384AA8">
            <w:pPr>
              <w:spacing w:after="0"/>
              <w:rPr>
                <w:szCs w:val="16"/>
              </w:rPr>
            </w:pPr>
            <w:r w:rsidRPr="00AA7271">
              <w:t xml:space="preserve">Applies to the guest rooms of the hotel or motel. These spaces are occupied intermittantly. </w:t>
            </w:r>
          </w:p>
        </w:tc>
      </w:tr>
      <w:tr w:rsidR="00230497" w:rsidRPr="00AA7271" w14:paraId="20AB00F4" w14:textId="77777777" w:rsidTr="00384AA8">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04D9D738" w14:textId="77777777" w:rsidR="00230497" w:rsidRPr="00AA7271" w:rsidRDefault="00230497" w:rsidP="00384AA8">
            <w:pPr>
              <w:spacing w:after="0"/>
              <w:jc w:val="left"/>
              <w:rPr>
                <w:szCs w:val="16"/>
              </w:rPr>
            </w:pPr>
            <w:r w:rsidRPr="00AA7271">
              <w:t>Light  Industry</w:t>
            </w:r>
          </w:p>
        </w:tc>
        <w:tc>
          <w:tcPr>
            <w:tcW w:w="7359" w:type="dxa"/>
            <w:tcBorders>
              <w:top w:val="single" w:sz="4" w:space="0" w:color="auto"/>
              <w:left w:val="single" w:sz="4" w:space="0" w:color="auto"/>
              <w:bottom w:val="single" w:sz="4" w:space="0" w:color="auto"/>
              <w:right w:val="single" w:sz="4" w:space="0" w:color="auto"/>
            </w:tcBorders>
            <w:hideMark/>
          </w:tcPr>
          <w:p w14:paraId="34223DD6" w14:textId="77777777" w:rsidR="00230497" w:rsidRPr="00AA7271" w:rsidRDefault="00230497" w:rsidP="00384AA8">
            <w:pPr>
              <w:spacing w:after="0"/>
              <w:rPr>
                <w:szCs w:val="16"/>
              </w:rPr>
            </w:pPr>
            <w:r w:rsidRPr="00AA7271">
              <w:t>Applies to buildings that are dedicated to manufacturing activities.  Light industry buildings are characterized by consumer product and component manufacturing .These building types may be distinguished by categorizing NIACS (SIC) codes according to the needs of the Program Administrator.</w:t>
            </w:r>
          </w:p>
        </w:tc>
      </w:tr>
      <w:tr w:rsidR="00230497" w:rsidRPr="00AA7271" w14:paraId="344DF563" w14:textId="77777777" w:rsidTr="00384AA8">
        <w:trPr>
          <w:trHeight w:val="285"/>
          <w:jc w:val="center"/>
          <w:ins w:id="1785" w:author="Samuel Dent" w:date="2015-10-14T11:51:00Z"/>
        </w:trPr>
        <w:tc>
          <w:tcPr>
            <w:tcW w:w="1991" w:type="dxa"/>
            <w:tcBorders>
              <w:top w:val="single" w:sz="4" w:space="0" w:color="auto"/>
              <w:left w:val="single" w:sz="4" w:space="0" w:color="auto"/>
              <w:bottom w:val="single" w:sz="4" w:space="0" w:color="auto"/>
              <w:right w:val="single" w:sz="4" w:space="0" w:color="auto"/>
            </w:tcBorders>
            <w:noWrap/>
          </w:tcPr>
          <w:p w14:paraId="5B504BAF" w14:textId="77777777" w:rsidR="00230497" w:rsidRPr="00AA7271" w:rsidRDefault="00230497" w:rsidP="00384AA8">
            <w:pPr>
              <w:spacing w:after="0"/>
              <w:jc w:val="left"/>
              <w:rPr>
                <w:ins w:id="1786" w:author="Samuel Dent" w:date="2015-10-14T11:51:00Z"/>
              </w:rPr>
            </w:pPr>
            <w:ins w:id="1787" w:author="Samuel Dent" w:date="2015-10-14T11:51:00Z">
              <w:r>
                <w:t>Low-use Small Business</w:t>
              </w:r>
            </w:ins>
          </w:p>
        </w:tc>
        <w:tc>
          <w:tcPr>
            <w:tcW w:w="7359" w:type="dxa"/>
            <w:tcBorders>
              <w:top w:val="single" w:sz="4" w:space="0" w:color="auto"/>
              <w:left w:val="single" w:sz="4" w:space="0" w:color="auto"/>
              <w:bottom w:val="single" w:sz="4" w:space="0" w:color="auto"/>
              <w:right w:val="single" w:sz="4" w:space="0" w:color="auto"/>
            </w:tcBorders>
          </w:tcPr>
          <w:p w14:paraId="32745782" w14:textId="77777777" w:rsidR="00230497" w:rsidRPr="00AA7271" w:rsidRDefault="00230497" w:rsidP="00384AA8">
            <w:pPr>
              <w:spacing w:after="0"/>
              <w:rPr>
                <w:ins w:id="1788" w:author="Samuel Dent" w:date="2015-10-14T11:51:00Z"/>
              </w:rPr>
            </w:pPr>
            <w:ins w:id="1789" w:author="Samuel Dent" w:date="2015-10-14T11:51:00Z">
              <w:r>
                <w:t xml:space="preserve">Any business type with low </w:t>
              </w:r>
            </w:ins>
            <w:ins w:id="1790" w:author="Samuel Dent" w:date="2015-10-14T11:54:00Z">
              <w:r>
                <w:t xml:space="preserve">(&lt;3000) </w:t>
              </w:r>
            </w:ins>
            <w:ins w:id="1791" w:author="Samuel Dent" w:date="2015-10-14T11:51:00Z">
              <w:r>
                <w:t>operating hours (provided as option in lighting measures)</w:t>
              </w:r>
            </w:ins>
            <w:ins w:id="1792" w:author="Samuel Dent" w:date="2015-10-14T11:53:00Z">
              <w:r>
                <w:t>.</w:t>
              </w:r>
            </w:ins>
          </w:p>
        </w:tc>
      </w:tr>
      <w:tr w:rsidR="00230497" w:rsidRPr="00AA7271" w14:paraId="536D7254" w14:textId="77777777" w:rsidTr="00384AA8">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2DCBA4AB" w14:textId="77777777" w:rsidR="00230497" w:rsidRPr="00AA7271" w:rsidRDefault="00230497" w:rsidP="00384AA8">
            <w:pPr>
              <w:spacing w:after="0"/>
              <w:jc w:val="left"/>
              <w:rPr>
                <w:szCs w:val="16"/>
              </w:rPr>
            </w:pPr>
            <w:r w:rsidRPr="00AA7271">
              <w:t>Miscellaneous</w:t>
            </w:r>
          </w:p>
        </w:tc>
        <w:tc>
          <w:tcPr>
            <w:tcW w:w="7359" w:type="dxa"/>
            <w:tcBorders>
              <w:top w:val="single" w:sz="4" w:space="0" w:color="auto"/>
              <w:left w:val="single" w:sz="4" w:space="0" w:color="auto"/>
              <w:bottom w:val="single" w:sz="4" w:space="0" w:color="auto"/>
              <w:right w:val="single" w:sz="4" w:space="0" w:color="auto"/>
            </w:tcBorders>
            <w:hideMark/>
          </w:tcPr>
          <w:p w14:paraId="7878F575" w14:textId="77777777" w:rsidR="00230497" w:rsidRPr="00AA7271" w:rsidRDefault="00230497" w:rsidP="00384AA8">
            <w:pPr>
              <w:spacing w:after="0"/>
              <w:rPr>
                <w:szCs w:val="16"/>
              </w:rPr>
            </w:pPr>
            <w:r w:rsidRPr="00AA7271">
              <w:t>Applies to spaces that do not fit clearly within any available categories should be designated as “miscellaneous”.</w:t>
            </w:r>
          </w:p>
        </w:tc>
      </w:tr>
      <w:tr w:rsidR="00230497" w:rsidRPr="00AA7271" w14:paraId="7059FEC3" w14:textId="77777777" w:rsidTr="00384AA8">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28C7DEDA" w14:textId="77777777" w:rsidR="00230497" w:rsidRPr="00AA7271" w:rsidRDefault="00230497" w:rsidP="00384AA8">
            <w:pPr>
              <w:spacing w:after="0"/>
              <w:jc w:val="left"/>
              <w:rPr>
                <w:szCs w:val="16"/>
              </w:rPr>
            </w:pPr>
            <w:r w:rsidRPr="00AA7271">
              <w:t>Multifamily-Mid Rise</w:t>
            </w:r>
          </w:p>
        </w:tc>
        <w:tc>
          <w:tcPr>
            <w:tcW w:w="7359" w:type="dxa"/>
            <w:tcBorders>
              <w:top w:val="single" w:sz="4" w:space="0" w:color="auto"/>
              <w:left w:val="single" w:sz="4" w:space="0" w:color="auto"/>
              <w:bottom w:val="single" w:sz="4" w:space="0" w:color="auto"/>
              <w:right w:val="single" w:sz="4" w:space="0" w:color="auto"/>
            </w:tcBorders>
            <w:hideMark/>
          </w:tcPr>
          <w:p w14:paraId="16BD1EF9" w14:textId="77777777" w:rsidR="00230497" w:rsidRPr="00AA7271" w:rsidRDefault="00230497" w:rsidP="00384AA8">
            <w:pPr>
              <w:spacing w:after="0"/>
              <w:rPr>
                <w:szCs w:val="16"/>
              </w:rPr>
            </w:pPr>
            <w:r>
              <w:t>Applies to residential buildings with up to four floors, including all public and multiuse spaces within the building envelope. Small Multifamily buildings best described as a house should use the residential measure characterizations.</w:t>
            </w:r>
          </w:p>
        </w:tc>
      </w:tr>
      <w:tr w:rsidR="00230497" w:rsidRPr="00AA7271" w14:paraId="56E55466" w14:textId="77777777" w:rsidTr="00384AA8">
        <w:trPr>
          <w:trHeight w:val="300"/>
          <w:jc w:val="center"/>
        </w:trPr>
        <w:tc>
          <w:tcPr>
            <w:tcW w:w="1991" w:type="dxa"/>
            <w:tcBorders>
              <w:top w:val="single" w:sz="4" w:space="0" w:color="auto"/>
              <w:left w:val="single" w:sz="4" w:space="0" w:color="auto"/>
              <w:bottom w:val="single" w:sz="4" w:space="0" w:color="auto"/>
              <w:right w:val="single" w:sz="4" w:space="0" w:color="auto"/>
            </w:tcBorders>
            <w:noWrap/>
            <w:hideMark/>
          </w:tcPr>
          <w:p w14:paraId="478F638B" w14:textId="77777777" w:rsidR="00230497" w:rsidRPr="00AA7271" w:rsidRDefault="00230497" w:rsidP="00384AA8">
            <w:pPr>
              <w:spacing w:after="0"/>
              <w:jc w:val="left"/>
              <w:rPr>
                <w:szCs w:val="16"/>
              </w:rPr>
            </w:pPr>
            <w:r w:rsidRPr="00AA7271">
              <w:t xml:space="preserve">Multifamily-High Rise Combined </w:t>
            </w:r>
          </w:p>
          <w:p w14:paraId="62EAAA21" w14:textId="77777777" w:rsidR="00230497" w:rsidRPr="00AA7271" w:rsidRDefault="00230497" w:rsidP="00384AA8">
            <w:pPr>
              <w:spacing w:after="0"/>
              <w:jc w:val="left"/>
              <w:rPr>
                <w:szCs w:val="16"/>
              </w:rPr>
            </w:pPr>
            <w:r w:rsidRPr="00AA7271">
              <w:lastRenderedPageBreak/>
              <w:t>(All Spaces)</w:t>
            </w:r>
          </w:p>
        </w:tc>
        <w:tc>
          <w:tcPr>
            <w:tcW w:w="7359" w:type="dxa"/>
            <w:tcBorders>
              <w:top w:val="single" w:sz="4" w:space="0" w:color="auto"/>
              <w:left w:val="single" w:sz="4" w:space="0" w:color="auto"/>
              <w:bottom w:val="single" w:sz="4" w:space="0" w:color="auto"/>
              <w:right w:val="single" w:sz="4" w:space="0" w:color="auto"/>
            </w:tcBorders>
            <w:hideMark/>
          </w:tcPr>
          <w:p w14:paraId="5F8D9DA3" w14:textId="77777777" w:rsidR="00230497" w:rsidRPr="00AA7271" w:rsidRDefault="00230497" w:rsidP="00384AA8">
            <w:pPr>
              <w:spacing w:after="0"/>
              <w:rPr>
                <w:szCs w:val="16"/>
              </w:rPr>
            </w:pPr>
            <w:r w:rsidRPr="00AA7271">
              <w:lastRenderedPageBreak/>
              <w:t>Applies to residential buildings with five or more floors, including all public and multiuse spaces within the building envelope. Gross Floor Area should include all fully-</w:t>
            </w:r>
            <w:r w:rsidRPr="00AA7271">
              <w:lastRenderedPageBreak/>
              <w:t>enclosed space within the exterior walls of the building(s) including living space in each unit (including occupied and unoccupied units), interior common areas (e.g. lobbies, offices, community rooms, common kitchens, fitness rooms, indoor pools), hallways, stairwells, elevator shafts, connecting corridors between buildings, storage areas, and mechanical space such as a boiler room. Open air stairwells, breezeways, and other similar areas that are not fully-enclosed should not be included in the Gross Floor Area.</w:t>
            </w:r>
          </w:p>
        </w:tc>
      </w:tr>
      <w:tr w:rsidR="00230497" w:rsidRPr="00AA7271" w14:paraId="2DF11788" w14:textId="77777777" w:rsidTr="00384AA8">
        <w:trPr>
          <w:trHeight w:val="300"/>
          <w:jc w:val="center"/>
        </w:trPr>
        <w:tc>
          <w:tcPr>
            <w:tcW w:w="1991" w:type="dxa"/>
            <w:tcBorders>
              <w:top w:val="single" w:sz="4" w:space="0" w:color="auto"/>
              <w:left w:val="single" w:sz="4" w:space="0" w:color="auto"/>
              <w:bottom w:val="single" w:sz="4" w:space="0" w:color="auto"/>
              <w:right w:val="single" w:sz="4" w:space="0" w:color="auto"/>
            </w:tcBorders>
            <w:noWrap/>
            <w:hideMark/>
          </w:tcPr>
          <w:p w14:paraId="36E3B342" w14:textId="77777777" w:rsidR="00230497" w:rsidRPr="00AA7271" w:rsidRDefault="00230497" w:rsidP="00384AA8">
            <w:pPr>
              <w:spacing w:after="0"/>
              <w:jc w:val="left"/>
            </w:pPr>
            <w:r w:rsidRPr="00AA7271">
              <w:lastRenderedPageBreak/>
              <w:t>Multifamily-High Rise</w:t>
            </w:r>
          </w:p>
          <w:p w14:paraId="5860BB86" w14:textId="77777777" w:rsidR="00230497" w:rsidRPr="00AA7271" w:rsidRDefault="00230497" w:rsidP="00384AA8">
            <w:pPr>
              <w:spacing w:after="0"/>
              <w:jc w:val="left"/>
            </w:pPr>
            <w:r w:rsidRPr="00AA7271">
              <w:t>Common Areas</w:t>
            </w:r>
          </w:p>
        </w:tc>
        <w:tc>
          <w:tcPr>
            <w:tcW w:w="7359" w:type="dxa"/>
            <w:tcBorders>
              <w:top w:val="single" w:sz="4" w:space="0" w:color="auto"/>
              <w:left w:val="single" w:sz="4" w:space="0" w:color="auto"/>
              <w:bottom w:val="single" w:sz="4" w:space="0" w:color="auto"/>
              <w:right w:val="single" w:sz="4" w:space="0" w:color="auto"/>
            </w:tcBorders>
            <w:hideMark/>
          </w:tcPr>
          <w:p w14:paraId="1206E7A3" w14:textId="77777777" w:rsidR="00230497" w:rsidRPr="00AA7271" w:rsidRDefault="00230497" w:rsidP="00384AA8">
            <w:pPr>
              <w:spacing w:after="0"/>
              <w:rPr>
                <w:szCs w:val="16"/>
              </w:rPr>
            </w:pPr>
            <w:r w:rsidRPr="00AA7271">
              <w:t>All the common areas open to occupants of the building such as the lobby, corridors and stairways, and other spaces that may have continuous or high lighting and HVAC hours.</w:t>
            </w:r>
          </w:p>
        </w:tc>
      </w:tr>
      <w:tr w:rsidR="00230497" w:rsidRPr="00AA7271" w14:paraId="1BB7FD81" w14:textId="77777777" w:rsidTr="00384AA8">
        <w:trPr>
          <w:trHeight w:val="300"/>
          <w:jc w:val="center"/>
        </w:trPr>
        <w:tc>
          <w:tcPr>
            <w:tcW w:w="1991" w:type="dxa"/>
            <w:tcBorders>
              <w:top w:val="single" w:sz="4" w:space="0" w:color="auto"/>
              <w:left w:val="single" w:sz="4" w:space="0" w:color="auto"/>
              <w:bottom w:val="single" w:sz="4" w:space="0" w:color="auto"/>
              <w:right w:val="single" w:sz="4" w:space="0" w:color="auto"/>
            </w:tcBorders>
            <w:noWrap/>
            <w:hideMark/>
          </w:tcPr>
          <w:p w14:paraId="1520828B" w14:textId="77777777" w:rsidR="00230497" w:rsidRPr="00AA7271" w:rsidRDefault="00230497" w:rsidP="00384AA8">
            <w:pPr>
              <w:spacing w:after="0"/>
              <w:jc w:val="left"/>
            </w:pPr>
            <w:r w:rsidRPr="00AA7271">
              <w:t>Multifamily-High Rise</w:t>
            </w:r>
          </w:p>
          <w:p w14:paraId="1B3CC293" w14:textId="77777777" w:rsidR="00230497" w:rsidRPr="00AA7271" w:rsidRDefault="00230497" w:rsidP="00384AA8">
            <w:pPr>
              <w:spacing w:after="0"/>
              <w:jc w:val="left"/>
            </w:pPr>
            <w:r w:rsidRPr="00AA7271">
              <w:t>Residential Units</w:t>
            </w:r>
          </w:p>
        </w:tc>
        <w:tc>
          <w:tcPr>
            <w:tcW w:w="7359" w:type="dxa"/>
            <w:tcBorders>
              <w:top w:val="single" w:sz="4" w:space="0" w:color="auto"/>
              <w:left w:val="single" w:sz="4" w:space="0" w:color="auto"/>
              <w:bottom w:val="single" w:sz="4" w:space="0" w:color="auto"/>
              <w:right w:val="single" w:sz="4" w:space="0" w:color="auto"/>
            </w:tcBorders>
            <w:hideMark/>
          </w:tcPr>
          <w:p w14:paraId="05013E19" w14:textId="77777777" w:rsidR="00230497" w:rsidRPr="00AA7271" w:rsidRDefault="00230497" w:rsidP="00384AA8">
            <w:pPr>
              <w:spacing w:after="0"/>
              <w:rPr>
                <w:szCs w:val="16"/>
              </w:rPr>
            </w:pPr>
            <w:r w:rsidRPr="00AA7271">
              <w:t>Applies to the residential units in the building only.</w:t>
            </w:r>
          </w:p>
        </w:tc>
      </w:tr>
      <w:tr w:rsidR="00230497" w:rsidRPr="00AA7271" w14:paraId="067E7BDB" w14:textId="77777777" w:rsidTr="00384AA8">
        <w:trPr>
          <w:trHeight w:val="300"/>
          <w:jc w:val="center"/>
        </w:trPr>
        <w:tc>
          <w:tcPr>
            <w:tcW w:w="1991" w:type="dxa"/>
            <w:tcBorders>
              <w:top w:val="single" w:sz="4" w:space="0" w:color="auto"/>
              <w:left w:val="single" w:sz="4" w:space="0" w:color="auto"/>
              <w:bottom w:val="single" w:sz="4" w:space="0" w:color="auto"/>
              <w:right w:val="single" w:sz="4" w:space="0" w:color="auto"/>
            </w:tcBorders>
            <w:noWrap/>
            <w:hideMark/>
          </w:tcPr>
          <w:p w14:paraId="7C850F15" w14:textId="77777777" w:rsidR="00230497" w:rsidRPr="00AA7271" w:rsidRDefault="00230497" w:rsidP="00384AA8">
            <w:pPr>
              <w:spacing w:after="0"/>
              <w:jc w:val="left"/>
            </w:pPr>
            <w:r w:rsidRPr="00AA7271">
              <w:t>Movie Theater</w:t>
            </w:r>
          </w:p>
        </w:tc>
        <w:tc>
          <w:tcPr>
            <w:tcW w:w="7359" w:type="dxa"/>
            <w:tcBorders>
              <w:top w:val="single" w:sz="4" w:space="0" w:color="auto"/>
              <w:left w:val="single" w:sz="4" w:space="0" w:color="auto"/>
              <w:bottom w:val="single" w:sz="4" w:space="0" w:color="auto"/>
              <w:right w:val="single" w:sz="4" w:space="0" w:color="auto"/>
            </w:tcBorders>
            <w:hideMark/>
          </w:tcPr>
          <w:p w14:paraId="17A094F0" w14:textId="77777777" w:rsidR="00230497" w:rsidRPr="00AA7271" w:rsidRDefault="00230497" w:rsidP="00384AA8">
            <w:pPr>
              <w:spacing w:after="0"/>
              <w:rPr>
                <w:rFonts w:cstheme="minorHAnsi"/>
                <w:szCs w:val="16"/>
              </w:rPr>
            </w:pPr>
            <w:r w:rsidRPr="00AA7271">
              <w:rPr>
                <w:rFonts w:cstheme="minorHAnsi"/>
              </w:rPr>
              <w:t xml:space="preserve">Applies </w:t>
            </w:r>
            <w:r w:rsidRPr="00AA7271">
              <w:t>to buildings used for public or private film screenings</w:t>
            </w:r>
            <w:r w:rsidRPr="00AA7271">
              <w:rPr>
                <w:rFonts w:cstheme="minorHAnsi"/>
              </w:rPr>
              <w:t xml:space="preserve">. </w:t>
            </w:r>
            <w:r w:rsidRPr="00AA7271">
              <w:t>Gross Floor Area should include all space within the building(s), including seating areas, lobbies, concession stands, bathrooms, administrative/office space, mechanical rooms, storage areas, elevator shafts, and stairwells.</w:t>
            </w:r>
          </w:p>
        </w:tc>
      </w:tr>
      <w:tr w:rsidR="00230497" w:rsidRPr="00AA7271" w14:paraId="2FAF589C" w14:textId="77777777" w:rsidTr="00384AA8">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3D622AAB" w14:textId="77777777" w:rsidR="00230497" w:rsidRPr="00AA7271" w:rsidRDefault="00230497" w:rsidP="00384AA8">
            <w:pPr>
              <w:spacing w:after="0"/>
              <w:jc w:val="left"/>
            </w:pPr>
            <w:r w:rsidRPr="00AA7271">
              <w:t>Office-Low Rise</w:t>
            </w:r>
          </w:p>
        </w:tc>
        <w:tc>
          <w:tcPr>
            <w:tcW w:w="7359" w:type="dxa"/>
            <w:tcBorders>
              <w:top w:val="single" w:sz="4" w:space="0" w:color="auto"/>
              <w:left w:val="single" w:sz="4" w:space="0" w:color="auto"/>
              <w:bottom w:val="single" w:sz="4" w:space="0" w:color="auto"/>
              <w:right w:val="single" w:sz="4" w:space="0" w:color="auto"/>
            </w:tcBorders>
            <w:hideMark/>
          </w:tcPr>
          <w:p w14:paraId="7A0BBF1B" w14:textId="77777777" w:rsidR="00230497" w:rsidRPr="00AA7271" w:rsidRDefault="00230497" w:rsidP="00384AA8">
            <w:pPr>
              <w:spacing w:after="0"/>
            </w:pPr>
            <w:r w:rsidRPr="00AA7271">
              <w:t>Applies to facility spaces in buildings with four floors or fewer used for general office, professional, and administrative purposes. The total gross floor area should include all supporting functions such as kitchens used by staff, lobbies, atria, conference rooms and auditoria, fitness areas for staff, storage areas, stairways, elevator shafts, etc.</w:t>
            </w:r>
          </w:p>
        </w:tc>
      </w:tr>
      <w:tr w:rsidR="00230497" w:rsidRPr="00AA7271" w14:paraId="1CAC122F" w14:textId="77777777" w:rsidTr="00384AA8">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74E71E6D" w14:textId="77777777" w:rsidR="00230497" w:rsidRPr="00AA7271" w:rsidRDefault="00230497" w:rsidP="00384AA8">
            <w:pPr>
              <w:spacing w:after="0"/>
              <w:jc w:val="left"/>
            </w:pPr>
            <w:r w:rsidRPr="00AA7271">
              <w:t>Office-Mid Rise</w:t>
            </w:r>
          </w:p>
        </w:tc>
        <w:tc>
          <w:tcPr>
            <w:tcW w:w="7359" w:type="dxa"/>
            <w:tcBorders>
              <w:top w:val="single" w:sz="4" w:space="0" w:color="auto"/>
              <w:left w:val="single" w:sz="4" w:space="0" w:color="auto"/>
              <w:bottom w:val="single" w:sz="4" w:space="0" w:color="auto"/>
              <w:right w:val="single" w:sz="4" w:space="0" w:color="auto"/>
            </w:tcBorders>
            <w:hideMark/>
          </w:tcPr>
          <w:p w14:paraId="61873FEB" w14:textId="77777777" w:rsidR="00230497" w:rsidRPr="00AA7271" w:rsidRDefault="00230497" w:rsidP="00384AA8">
            <w:pPr>
              <w:spacing w:after="0"/>
              <w:rPr>
                <w:szCs w:val="16"/>
              </w:rPr>
            </w:pPr>
            <w:r w:rsidRPr="00AA7271">
              <w:t>Applies to facility spaces in buildings with ffive to nine floors used for general office, professional, and administrative purposes. The total gross floor area should include all supporting functions such as kitchens used by staff, lobbies, atria, conference rooms and auditoria, fitness areas for staff, storage areas, stairways, elevator shafts, etc.</w:t>
            </w:r>
          </w:p>
        </w:tc>
      </w:tr>
      <w:tr w:rsidR="00230497" w:rsidRPr="00AA7271" w14:paraId="341281C3" w14:textId="77777777" w:rsidTr="00384AA8">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10425990" w14:textId="77777777" w:rsidR="00230497" w:rsidRPr="00AA7271" w:rsidRDefault="00230497" w:rsidP="00384AA8">
            <w:pPr>
              <w:spacing w:after="0"/>
              <w:jc w:val="left"/>
              <w:rPr>
                <w:szCs w:val="16"/>
              </w:rPr>
            </w:pPr>
            <w:r w:rsidRPr="00AA7271">
              <w:t>Office-High Rise</w:t>
            </w:r>
          </w:p>
        </w:tc>
        <w:tc>
          <w:tcPr>
            <w:tcW w:w="7359" w:type="dxa"/>
            <w:tcBorders>
              <w:top w:val="single" w:sz="4" w:space="0" w:color="auto"/>
              <w:left w:val="single" w:sz="4" w:space="0" w:color="auto"/>
              <w:bottom w:val="single" w:sz="4" w:space="0" w:color="auto"/>
              <w:right w:val="single" w:sz="4" w:space="0" w:color="auto"/>
            </w:tcBorders>
            <w:hideMark/>
          </w:tcPr>
          <w:p w14:paraId="5C729D89" w14:textId="77777777" w:rsidR="00230497" w:rsidRPr="00AA7271" w:rsidRDefault="00230497" w:rsidP="00384AA8">
            <w:pPr>
              <w:spacing w:after="0"/>
              <w:rPr>
                <w:szCs w:val="16"/>
              </w:rPr>
            </w:pPr>
            <w:r w:rsidRPr="00AA7271">
              <w:t>Applies to facility spaces in buildings with ten floors or more used for general office, professional, and administrative purposes. The total gross floor area should include all supporting functions such as kitchens used by staff, lobbies, atria, conference rooms and auditoria, fitness areas for staff, storage areas, stairways, elevator shafts, etc.</w:t>
            </w:r>
          </w:p>
        </w:tc>
      </w:tr>
      <w:tr w:rsidR="00230497" w:rsidRPr="00AA7271" w14:paraId="6783FF4D" w14:textId="77777777" w:rsidTr="00384AA8">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4508EC62" w14:textId="77777777" w:rsidR="00230497" w:rsidRPr="00AA7271" w:rsidRDefault="00230497" w:rsidP="00384AA8">
            <w:pPr>
              <w:spacing w:after="0"/>
              <w:jc w:val="left"/>
              <w:rPr>
                <w:szCs w:val="16"/>
              </w:rPr>
            </w:pPr>
            <w:r w:rsidRPr="00AA7271">
              <w:t>Religious Wor</w:t>
            </w:r>
            <w:r>
              <w:t>s</w:t>
            </w:r>
            <w:r w:rsidRPr="00AA7271">
              <w:t>hip/Church</w:t>
            </w:r>
          </w:p>
        </w:tc>
        <w:tc>
          <w:tcPr>
            <w:tcW w:w="7359" w:type="dxa"/>
            <w:tcBorders>
              <w:top w:val="single" w:sz="4" w:space="0" w:color="auto"/>
              <w:left w:val="single" w:sz="4" w:space="0" w:color="auto"/>
              <w:bottom w:val="single" w:sz="4" w:space="0" w:color="auto"/>
              <w:right w:val="single" w:sz="4" w:space="0" w:color="auto"/>
            </w:tcBorders>
            <w:hideMark/>
          </w:tcPr>
          <w:p w14:paraId="02613D94" w14:textId="77777777" w:rsidR="00230497" w:rsidRPr="00AA7271" w:rsidRDefault="00230497" w:rsidP="00384AA8">
            <w:pPr>
              <w:spacing w:after="0"/>
              <w:rPr>
                <w:rFonts w:cstheme="minorHAnsi"/>
                <w:szCs w:val="16"/>
              </w:rPr>
            </w:pPr>
            <w:r w:rsidRPr="00AA7271">
              <w:t>Applies to buildings that are used as places of worship. This includes churches, temples, mosques, synagogues, meetinghouses, or any other buildings that primarily function as a place of religious worship. Gross Floor Area should include all areas inside the building that includes the primary worship area, including food preparation, community rooms, classrooms, and supporting areas such as restrooms, storage areas, hallways, and elevator shafts.</w:t>
            </w:r>
          </w:p>
        </w:tc>
      </w:tr>
      <w:tr w:rsidR="00230497" w:rsidRPr="00AA7271" w14:paraId="7EC89980" w14:textId="77777777" w:rsidTr="00384AA8">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4DE61114" w14:textId="77777777" w:rsidR="00230497" w:rsidRPr="00AA7271" w:rsidRDefault="00230497" w:rsidP="00384AA8">
            <w:pPr>
              <w:spacing w:after="0"/>
              <w:jc w:val="left"/>
              <w:rPr>
                <w:szCs w:val="16"/>
              </w:rPr>
            </w:pPr>
            <w:r w:rsidRPr="00AA7271">
              <w:t>Restaurant</w:t>
            </w:r>
          </w:p>
        </w:tc>
        <w:tc>
          <w:tcPr>
            <w:tcW w:w="7359" w:type="dxa"/>
            <w:tcBorders>
              <w:top w:val="single" w:sz="4" w:space="0" w:color="auto"/>
              <w:left w:val="single" w:sz="4" w:space="0" w:color="auto"/>
              <w:bottom w:val="single" w:sz="4" w:space="0" w:color="auto"/>
              <w:right w:val="single" w:sz="4" w:space="0" w:color="auto"/>
            </w:tcBorders>
            <w:hideMark/>
          </w:tcPr>
          <w:p w14:paraId="0E2A1086" w14:textId="77777777" w:rsidR="00230497" w:rsidRPr="00AA7271" w:rsidRDefault="00230497" w:rsidP="00384AA8">
            <w:pPr>
              <w:spacing w:after="0"/>
              <w:rPr>
                <w:szCs w:val="16"/>
              </w:rPr>
            </w:pPr>
            <w:r w:rsidRPr="00AA7271">
              <w:t>Applies to a subcategory of Retail/Service space that is used to provide commercial food services to individual customers, and includes kitchen, dining, and common areas.</w:t>
            </w:r>
          </w:p>
        </w:tc>
      </w:tr>
      <w:tr w:rsidR="00230497" w:rsidRPr="00AA7271" w14:paraId="27A2A3DE" w14:textId="77777777" w:rsidTr="00384AA8">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70B5C5DF" w14:textId="77777777" w:rsidR="00230497" w:rsidRPr="00AA7271" w:rsidRDefault="00230497" w:rsidP="00384AA8">
            <w:pPr>
              <w:spacing w:after="0"/>
              <w:jc w:val="left"/>
              <w:rPr>
                <w:szCs w:val="16"/>
              </w:rPr>
            </w:pPr>
            <w:r w:rsidRPr="00AA7271">
              <w:t>Retail/Service-</w:t>
            </w:r>
          </w:p>
          <w:p w14:paraId="0874FE51" w14:textId="77777777" w:rsidR="00230497" w:rsidRPr="00AA7271" w:rsidRDefault="00230497" w:rsidP="00384AA8">
            <w:pPr>
              <w:spacing w:after="0"/>
              <w:jc w:val="left"/>
              <w:rPr>
                <w:szCs w:val="16"/>
              </w:rPr>
            </w:pPr>
            <w:r w:rsidRPr="00AA7271">
              <w:t>Department store</w:t>
            </w:r>
          </w:p>
        </w:tc>
        <w:tc>
          <w:tcPr>
            <w:tcW w:w="7359" w:type="dxa"/>
            <w:tcBorders>
              <w:top w:val="single" w:sz="4" w:space="0" w:color="auto"/>
              <w:left w:val="single" w:sz="4" w:space="0" w:color="auto"/>
              <w:bottom w:val="single" w:sz="4" w:space="0" w:color="auto"/>
              <w:right w:val="single" w:sz="4" w:space="0" w:color="auto"/>
            </w:tcBorders>
            <w:hideMark/>
          </w:tcPr>
          <w:p w14:paraId="0B4D181C" w14:textId="77777777" w:rsidR="00230497" w:rsidRPr="00AA7271" w:rsidRDefault="00230497" w:rsidP="00384AA8">
            <w:pPr>
              <w:spacing w:after="0"/>
              <w:rPr>
                <w:szCs w:val="16"/>
              </w:rPr>
            </w:pPr>
            <w:r w:rsidRPr="00AA7271">
              <w:t>Applies to facility space used to conduct the retail sale of consumer product goods.  Stores must be at least 30,000 square feet and have an exterior entrance to the public. The total gross floor area should include all supporting functions such as kitchens and break rooms used by staff, storage areas, administrative areas, elevators, stairwells, etc. Retail segments typically included under this definition are: Department Stores, Discount Stores, Supercenters, Warehouse Clubs, Drug Stores, Dollar Stores, Home Center/Hardware Stores, and Apparel/Hard Line Specialty Stores (e.g., books, clothing, office products, toys, home goods, electronics). Retail segments excluded under this definition are: Grocery, Convenience Stores, Automobile Dealerships, and Restaurants.</w:t>
            </w:r>
          </w:p>
        </w:tc>
      </w:tr>
      <w:tr w:rsidR="00230497" w:rsidRPr="00AA7271" w14:paraId="276AA0DA" w14:textId="77777777" w:rsidTr="00384AA8">
        <w:trPr>
          <w:trHeight w:val="285"/>
          <w:jc w:val="center"/>
        </w:trPr>
        <w:tc>
          <w:tcPr>
            <w:tcW w:w="1991" w:type="dxa"/>
            <w:tcBorders>
              <w:top w:val="single" w:sz="4" w:space="0" w:color="auto"/>
              <w:left w:val="single" w:sz="4" w:space="0" w:color="auto"/>
              <w:bottom w:val="single" w:sz="4" w:space="0" w:color="auto"/>
              <w:right w:val="single" w:sz="4" w:space="0" w:color="auto"/>
            </w:tcBorders>
            <w:noWrap/>
          </w:tcPr>
          <w:p w14:paraId="2575503F" w14:textId="77777777" w:rsidR="00230497" w:rsidRPr="00AA7271" w:rsidRDefault="00230497" w:rsidP="00384AA8">
            <w:pPr>
              <w:spacing w:after="0"/>
              <w:jc w:val="left"/>
              <w:rPr>
                <w:szCs w:val="16"/>
              </w:rPr>
            </w:pPr>
            <w:r w:rsidRPr="00AA7271">
              <w:t>Retail/Service- Strip Mall</w:t>
            </w:r>
          </w:p>
          <w:p w14:paraId="20943723" w14:textId="77777777" w:rsidR="00230497" w:rsidRPr="00AA7271" w:rsidRDefault="00230497" w:rsidP="00384AA8">
            <w:pPr>
              <w:spacing w:after="0"/>
              <w:jc w:val="left"/>
            </w:pPr>
          </w:p>
        </w:tc>
        <w:tc>
          <w:tcPr>
            <w:tcW w:w="7359" w:type="dxa"/>
            <w:tcBorders>
              <w:top w:val="single" w:sz="4" w:space="0" w:color="auto"/>
              <w:left w:val="single" w:sz="4" w:space="0" w:color="auto"/>
              <w:bottom w:val="single" w:sz="4" w:space="0" w:color="auto"/>
              <w:right w:val="single" w:sz="4" w:space="0" w:color="auto"/>
            </w:tcBorders>
            <w:hideMark/>
          </w:tcPr>
          <w:p w14:paraId="711400AB" w14:textId="77777777" w:rsidR="00230497" w:rsidRPr="00AA7271" w:rsidRDefault="00230497" w:rsidP="00384AA8">
            <w:pPr>
              <w:spacing w:after="0"/>
              <w:rPr>
                <w:szCs w:val="16"/>
              </w:rPr>
            </w:pPr>
            <w:r w:rsidRPr="00AA7271">
              <w:t>Applies to facility space used to conduct the retail sale of consumer product goods.  Stores must less than 30,000 square feet and have an exterior entrance to the public. The total gross floor area should include all supporting functions such as kitchens and break rooms used by staff, storage areas, administrative areas, elevators, stairwells, etc. Retail segments excluded under this definition are: Grocery, Convenience Stores, Automobile Dealerships, and Restaurants.</w:t>
            </w:r>
          </w:p>
        </w:tc>
      </w:tr>
      <w:tr w:rsidR="00230497" w:rsidRPr="00AA7271" w14:paraId="648F3A6C" w14:textId="77777777" w:rsidTr="00384AA8">
        <w:trPr>
          <w:trHeight w:val="285"/>
          <w:jc w:val="center"/>
        </w:trPr>
        <w:tc>
          <w:tcPr>
            <w:tcW w:w="1991" w:type="dxa"/>
            <w:tcBorders>
              <w:top w:val="single" w:sz="4" w:space="0" w:color="auto"/>
              <w:left w:val="single" w:sz="4" w:space="0" w:color="auto"/>
              <w:bottom w:val="single" w:sz="4" w:space="0" w:color="auto"/>
              <w:right w:val="single" w:sz="4" w:space="0" w:color="auto"/>
            </w:tcBorders>
            <w:noWrap/>
            <w:hideMark/>
          </w:tcPr>
          <w:p w14:paraId="40A98112" w14:textId="77777777" w:rsidR="00230497" w:rsidRPr="00AA7271" w:rsidRDefault="00230497" w:rsidP="00384AA8">
            <w:pPr>
              <w:spacing w:after="0"/>
              <w:jc w:val="left"/>
              <w:rPr>
                <w:szCs w:val="16"/>
              </w:rPr>
            </w:pPr>
            <w:r w:rsidRPr="00AA7271">
              <w:lastRenderedPageBreak/>
              <w:t>Warehouse</w:t>
            </w:r>
          </w:p>
        </w:tc>
        <w:tc>
          <w:tcPr>
            <w:tcW w:w="7359" w:type="dxa"/>
            <w:tcBorders>
              <w:top w:val="single" w:sz="4" w:space="0" w:color="auto"/>
              <w:left w:val="single" w:sz="4" w:space="0" w:color="auto"/>
              <w:bottom w:val="single" w:sz="4" w:space="0" w:color="auto"/>
              <w:right w:val="single" w:sz="4" w:space="0" w:color="auto"/>
            </w:tcBorders>
            <w:hideMark/>
          </w:tcPr>
          <w:p w14:paraId="41C95A05" w14:textId="77777777" w:rsidR="00230497" w:rsidRPr="00AA7271" w:rsidRDefault="00230497" w:rsidP="00384AA8">
            <w:pPr>
              <w:spacing w:after="0"/>
              <w:rPr>
                <w:szCs w:val="16"/>
              </w:rPr>
            </w:pPr>
            <w:r w:rsidRPr="00AA7271">
              <w:t>Applies to unrefrigerated or refrigerated buildings that are used to store goods, manufactured products, merchandise or raw materials. The total gross floor area of Refrigerated Warehouses should include all temperature controlled area designed to store perishable goods or merchandise under refrigeration at temperatures below 50 degrees Fahrenheit. The total gross floor area of Unrefrigerated Warehouses should include space designed to store non-perishable goods and merchandise. Unrefrigerated warehouses also include distribution centers. The total gross floor area of refrigerated and unrefrigerated warehouses should include all supporting functions such as offices, lobbies, stairways, rest rooms, equipment storage areas, elevator shafts, etc. Existing atriums or areas with high ceilings should only include the base floor area that they occupy. The total gross floor area of refrigerated or unrefrigerated warehouse should not include outside loading bays or docks. Self-storage facilities, or facilities that rent individual storage units, are not eligible for a rating using the warehouse model.</w:t>
            </w:r>
          </w:p>
        </w:tc>
      </w:tr>
    </w:tbl>
    <w:p w14:paraId="65C11B72" w14:textId="77777777" w:rsidR="00230497" w:rsidRPr="00AA7271" w:rsidRDefault="00230497" w:rsidP="00230497">
      <w:pPr>
        <w:spacing w:after="240"/>
        <w:rPr>
          <w:b/>
          <w:szCs w:val="20"/>
        </w:rPr>
      </w:pPr>
    </w:p>
    <w:p w14:paraId="3C46D8EE" w14:textId="77777777" w:rsidR="00230497" w:rsidRPr="00AA7271" w:rsidRDefault="00230497" w:rsidP="00230497">
      <w:pPr>
        <w:spacing w:after="240"/>
        <w:rPr>
          <w:szCs w:val="20"/>
        </w:rPr>
      </w:pPr>
      <w:r w:rsidRPr="00AA7271">
        <w:rPr>
          <w:b/>
          <w:szCs w:val="20"/>
        </w:rPr>
        <w:t>Coincidence</w:t>
      </w:r>
      <w:r w:rsidRPr="00AA7271">
        <w:rPr>
          <w:szCs w:val="20"/>
        </w:rPr>
        <w:t xml:space="preserve"> </w:t>
      </w:r>
      <w:r w:rsidRPr="00AA7271">
        <w:rPr>
          <w:b/>
          <w:szCs w:val="20"/>
        </w:rPr>
        <w:t>Factor</w:t>
      </w:r>
      <w:r w:rsidRPr="00AA7271">
        <w:rPr>
          <w:szCs w:val="20"/>
        </w:rPr>
        <w:t xml:space="preserve"> (CF): Coincidence factors represent the fraction of connected load expected to be coincident with a particular system peak period, on a diversified basis. Coincidence factors are provided for summer peak periods.</w:t>
      </w:r>
    </w:p>
    <w:p w14:paraId="04FCE740" w14:textId="77777777" w:rsidR="00230497" w:rsidRPr="00AA7271" w:rsidRDefault="00230497" w:rsidP="00230497">
      <w:pPr>
        <w:spacing w:after="240"/>
        <w:rPr>
          <w:szCs w:val="20"/>
        </w:rPr>
      </w:pPr>
      <w:r w:rsidRPr="00AA7271">
        <w:rPr>
          <w:b/>
          <w:szCs w:val="20"/>
        </w:rPr>
        <w:t xml:space="preserve">Commercial &amp; Industrial: </w:t>
      </w:r>
      <w:r w:rsidRPr="00AA7271">
        <w:rPr>
          <w:szCs w:val="20"/>
        </w:rPr>
        <w:t>The market sector that includes measures that apply to any of the building types defined in this TRM, which includes multifamily common areas and public housing</w:t>
      </w:r>
      <w:r w:rsidRPr="00AA7271">
        <w:rPr>
          <w:rFonts w:ascii="Arial" w:hAnsi="Arial"/>
          <w:vertAlign w:val="superscript"/>
        </w:rPr>
        <w:footnoteReference w:id="25"/>
      </w:r>
      <w:r w:rsidRPr="00AA7271">
        <w:rPr>
          <w:szCs w:val="20"/>
        </w:rPr>
        <w:t xml:space="preserve">.   </w:t>
      </w:r>
    </w:p>
    <w:p w14:paraId="75402BFB" w14:textId="77777777" w:rsidR="00230497" w:rsidRPr="00AA7271" w:rsidRDefault="00230497" w:rsidP="00230497">
      <w:pPr>
        <w:spacing w:after="240"/>
        <w:rPr>
          <w:szCs w:val="20"/>
        </w:rPr>
      </w:pPr>
      <w:r w:rsidRPr="00AA7271">
        <w:rPr>
          <w:b/>
          <w:szCs w:val="20"/>
        </w:rPr>
        <w:t>Connected Load</w:t>
      </w:r>
      <w:r w:rsidRPr="00AA7271">
        <w:rPr>
          <w:szCs w:val="20"/>
        </w:rPr>
        <w:t>: The maximum wattage of the equipment, under normal operating conditions.</w:t>
      </w:r>
    </w:p>
    <w:p w14:paraId="39E4430E" w14:textId="77777777" w:rsidR="00230497" w:rsidRPr="00AA7271" w:rsidRDefault="00230497" w:rsidP="00230497">
      <w:pPr>
        <w:spacing w:after="240"/>
        <w:rPr>
          <w:szCs w:val="20"/>
        </w:rPr>
      </w:pPr>
      <w:r w:rsidRPr="00AA7271">
        <w:rPr>
          <w:b/>
          <w:szCs w:val="20"/>
        </w:rPr>
        <w:t xml:space="preserve">Deemed Value: </w:t>
      </w:r>
      <w:r w:rsidRPr="00AA7271">
        <w:rPr>
          <w:szCs w:val="20"/>
        </w:rPr>
        <w:t xml:space="preserve">A value that has been assumed to be representative of the average condition of an input parameter.  </w:t>
      </w:r>
    </w:p>
    <w:p w14:paraId="04ED4821" w14:textId="77777777" w:rsidR="00230497" w:rsidRPr="00AA7271" w:rsidRDefault="00230497" w:rsidP="00230497">
      <w:pPr>
        <w:spacing w:after="240"/>
        <w:rPr>
          <w:szCs w:val="20"/>
        </w:rPr>
      </w:pPr>
      <w:r w:rsidRPr="00AA7271">
        <w:rPr>
          <w:b/>
          <w:szCs w:val="20"/>
        </w:rPr>
        <w:t>Default Value</w:t>
      </w:r>
      <w:r w:rsidRPr="00AA7271">
        <w:rPr>
          <w:szCs w:val="20"/>
        </w:rPr>
        <w:t>: When a measure indicates that an input to a prescriptive saving algorithm may take on a range of values, an average value is also provided in many cases.  This value is considered the default input to the algorithm, and should be used when the other alternatives listed in the measure are not applicable.</w:t>
      </w:r>
    </w:p>
    <w:p w14:paraId="1DF4DDE0" w14:textId="77777777" w:rsidR="00230497" w:rsidRPr="00AA7271" w:rsidRDefault="00230497" w:rsidP="00230497">
      <w:pPr>
        <w:spacing w:after="240"/>
        <w:rPr>
          <w:szCs w:val="20"/>
        </w:rPr>
      </w:pPr>
      <w:r w:rsidRPr="00AA7271">
        <w:rPr>
          <w:b/>
          <w:szCs w:val="20"/>
        </w:rPr>
        <w:t xml:space="preserve">End-use Category: </w:t>
      </w:r>
      <w:r w:rsidRPr="00AA7271">
        <w:rPr>
          <w:szCs w:val="20"/>
        </w:rPr>
        <w:t>A general term used to describe the categories of equipment that provide a service to an individual or building.  See Table 2.1.1 for a list of the end-use categories that are incorporated in this TRM.</w:t>
      </w:r>
    </w:p>
    <w:p w14:paraId="55F0A394" w14:textId="77777777" w:rsidR="00230497" w:rsidRPr="00AA7271" w:rsidRDefault="00230497" w:rsidP="00230497">
      <w:pPr>
        <w:spacing w:after="240"/>
        <w:rPr>
          <w:szCs w:val="20"/>
        </w:rPr>
      </w:pPr>
      <w:r w:rsidRPr="00AA7271">
        <w:rPr>
          <w:b/>
          <w:szCs w:val="20"/>
        </w:rPr>
        <w:t>Energy Efficiency:</w:t>
      </w:r>
      <w:r w:rsidRPr="00AA7271">
        <w:rPr>
          <w:szCs w:val="20"/>
        </w:rPr>
        <w:t xml:space="preserve"> "Energy efficiency" means measures that reduce the amount of electricity or natural gas required to achieve a given end use. "Energy efficiency" also includes measures that reduce the total Btus of electricity and natural gas needed to meet the end use or uses (20 ILCS 3855/1-10).  For purposes of this Section, "energy efficiency" means measures that reduce the amount of energy required to achieve a given end use. "Energy efficiency" also includes measures that reduce the total Btus of electricity and natural gas needed to meet the end use or uses (220 ILCS 5/8-104(b)).</w:t>
      </w:r>
    </w:p>
    <w:p w14:paraId="0BC0505E" w14:textId="77777777" w:rsidR="00230497" w:rsidRPr="00AA7271" w:rsidRDefault="00230497" w:rsidP="00230497">
      <w:pPr>
        <w:spacing w:after="240"/>
        <w:rPr>
          <w:szCs w:val="20"/>
        </w:rPr>
      </w:pPr>
      <w:r w:rsidRPr="00AA7271">
        <w:rPr>
          <w:b/>
          <w:szCs w:val="20"/>
        </w:rPr>
        <w:t>Equivalent Full Load Hours</w:t>
      </w:r>
      <w:r w:rsidRPr="00AA7271">
        <w:rPr>
          <w:szCs w:val="20"/>
        </w:rPr>
        <w:t xml:space="preserve"> (EFLH): The equivalent hours that equipment would need to operate at its peak capacity in order to consume its estimated annual kWh consumption (annual kWh/connected kW) or therms.</w:t>
      </w:r>
    </w:p>
    <w:p w14:paraId="6BD7D354" w14:textId="77777777" w:rsidR="00230497" w:rsidRPr="00AA7271" w:rsidRDefault="00230497" w:rsidP="00230497">
      <w:pPr>
        <w:spacing w:after="240"/>
        <w:rPr>
          <w:szCs w:val="20"/>
        </w:rPr>
      </w:pPr>
      <w:r w:rsidRPr="00AA7271">
        <w:rPr>
          <w:b/>
          <w:szCs w:val="20"/>
        </w:rPr>
        <w:t>High Efficiency</w:t>
      </w:r>
      <w:r w:rsidRPr="00AA7271">
        <w:rPr>
          <w:szCs w:val="20"/>
        </w:rPr>
        <w:t xml:space="preserve">: </w:t>
      </w:r>
      <w:r w:rsidRPr="00AA7271">
        <w:t xml:space="preserve">General term for technologies and processes that require less energy, water, or other inputs to operate. </w:t>
      </w:r>
    </w:p>
    <w:p w14:paraId="51D32BA9" w14:textId="77777777" w:rsidR="00230497" w:rsidRPr="00AA7271" w:rsidRDefault="00230497" w:rsidP="00230497">
      <w:pPr>
        <w:spacing w:after="240"/>
      </w:pPr>
      <w:r w:rsidRPr="00AA7271">
        <w:rPr>
          <w:b/>
          <w:szCs w:val="20"/>
        </w:rPr>
        <w:t>Lifetime</w:t>
      </w:r>
      <w:r w:rsidRPr="00AA7271">
        <w:rPr>
          <w:szCs w:val="20"/>
        </w:rPr>
        <w:t xml:space="preserve">:  The number of years (or hours) that the new high efficiency equipment is expected to function. These </w:t>
      </w:r>
      <w:r w:rsidRPr="00AA7271">
        <w:rPr>
          <w:szCs w:val="20"/>
        </w:rPr>
        <w:lastRenderedPageBreak/>
        <w:t xml:space="preserve">are generally based on engineering lives, but sometimes adjusted based on expectations about frequency of removal, remodeling or demolition.  Two important distinctions fall under this definition; </w:t>
      </w:r>
      <w:r w:rsidRPr="00AA7271">
        <w:t>Effective Useful Life (EUL) and Remaining Useful Life (RUL).</w:t>
      </w:r>
    </w:p>
    <w:p w14:paraId="2D3ECCD6" w14:textId="77777777" w:rsidR="00230497" w:rsidRPr="00AA7271" w:rsidRDefault="00230497" w:rsidP="00230497">
      <w:pPr>
        <w:spacing w:after="240"/>
        <w:ind w:left="720"/>
      </w:pPr>
      <w:r w:rsidRPr="00AA7271">
        <w:rPr>
          <w:b/>
        </w:rPr>
        <w:t>EUL</w:t>
      </w:r>
      <w:r w:rsidRPr="00AA7271">
        <w:t xml:space="preserve"> – EUL is based on the manufacturers rating of the effective useful life; how long the equipment will last.  For example, a CFL that operates x hours per year will typically have an EUL of y.  A house boiler may have a lifetime of 20 years but the EUL is only 15 years since after that time it may be operating at a non-efficient point. An estimate of the median number of years that the measures installed under a program are still in place and operable.</w:t>
      </w:r>
    </w:p>
    <w:p w14:paraId="5D44EA6F" w14:textId="77777777" w:rsidR="00230497" w:rsidRPr="00AA7271" w:rsidRDefault="00230497" w:rsidP="00230497">
      <w:pPr>
        <w:spacing w:after="240"/>
        <w:ind w:left="720"/>
      </w:pPr>
      <w:r w:rsidRPr="00AA7271">
        <w:rPr>
          <w:b/>
        </w:rPr>
        <w:t>RUL</w:t>
      </w:r>
      <w:r w:rsidRPr="00AA7271">
        <w:t xml:space="preserve"> – Applies to retrofit or replacement measures.  For example, if an existing working refrigerator is replaced with a high efficiency unit, the RUL is an assumption of how many more years the existing unit would have lasted. As a general rule the RUL is usually assumed to be 1/3 of the EUL.</w:t>
      </w:r>
    </w:p>
    <w:p w14:paraId="37E2831C" w14:textId="77777777" w:rsidR="00230497" w:rsidRPr="00AA7271" w:rsidRDefault="00230497" w:rsidP="00230497">
      <w:pPr>
        <w:spacing w:after="240"/>
        <w:rPr>
          <w:szCs w:val="20"/>
        </w:rPr>
      </w:pPr>
      <w:r w:rsidRPr="00AA7271">
        <w:rPr>
          <w:b/>
          <w:szCs w:val="20"/>
        </w:rPr>
        <w:t>Load Factor</w:t>
      </w:r>
      <w:r w:rsidRPr="00AA7271">
        <w:rPr>
          <w:szCs w:val="20"/>
        </w:rPr>
        <w:t xml:space="preserve"> (LF): The fraction of full load (wattage) for which the equipment is typically run.</w:t>
      </w:r>
    </w:p>
    <w:p w14:paraId="07CC9A66" w14:textId="77777777" w:rsidR="00230497" w:rsidRPr="00AA7271" w:rsidRDefault="00230497" w:rsidP="00230497">
      <w:pPr>
        <w:spacing w:after="240"/>
      </w:pPr>
      <w:r w:rsidRPr="00AA7271">
        <w:rPr>
          <w:b/>
        </w:rPr>
        <w:t>Measure Cost</w:t>
      </w:r>
      <w:r w:rsidRPr="00AA7271">
        <w:t>: The incremental (for time of sale measures) or full cost (both capital and labor for retrofit measures) of implementing the High Efficiency equipment.</w:t>
      </w:r>
      <w:ins w:id="1793" w:author="Samuel Dent" w:date="2015-12-04T06:58:00Z">
        <w:r w:rsidRPr="00AD701A">
          <w:t xml:space="preserve"> </w:t>
        </w:r>
        <w:r>
          <w:t>See Section 3.8 Measure Incremental Cost Definition for full definition</w:t>
        </w:r>
        <w:commentRangeStart w:id="1794"/>
        <w:r>
          <w:t>.</w:t>
        </w:r>
        <w:commentRangeEnd w:id="1794"/>
        <w:r>
          <w:rPr>
            <w:rStyle w:val="CommentReference"/>
          </w:rPr>
          <w:commentReference w:id="1794"/>
        </w:r>
      </w:ins>
    </w:p>
    <w:p w14:paraId="4F4BEAA2" w14:textId="77777777" w:rsidR="00230497" w:rsidRPr="00AA7271" w:rsidRDefault="00230497" w:rsidP="00230497">
      <w:pPr>
        <w:spacing w:after="240"/>
      </w:pPr>
      <w:r w:rsidRPr="00AA7271">
        <w:rPr>
          <w:b/>
        </w:rPr>
        <w:t>Measure Description</w:t>
      </w:r>
      <w:r w:rsidRPr="00AA7271">
        <w:t>: A detailed description of the technology and the criteria it must meet to be eligible as an energy efficient measure.</w:t>
      </w:r>
    </w:p>
    <w:p w14:paraId="2E752FCE" w14:textId="77777777" w:rsidR="00230497" w:rsidRPr="00AA7271" w:rsidRDefault="00230497" w:rsidP="00230497">
      <w:pPr>
        <w:spacing w:after="240"/>
      </w:pPr>
      <w:r w:rsidRPr="00AA7271">
        <w:rPr>
          <w:b/>
        </w:rPr>
        <w:t xml:space="preserve">Measure: </w:t>
      </w:r>
      <w:r w:rsidRPr="00AA7271">
        <w:t>An efficient technology or procedure that results in energy savings as compared to the baseline efficiency.</w:t>
      </w:r>
    </w:p>
    <w:p w14:paraId="60B7BB57" w14:textId="77777777" w:rsidR="00230497" w:rsidRPr="00AA7271" w:rsidRDefault="00230497" w:rsidP="00230497">
      <w:pPr>
        <w:spacing w:after="240"/>
        <w:rPr>
          <w:b/>
          <w:szCs w:val="20"/>
        </w:rPr>
      </w:pPr>
      <w:r w:rsidRPr="00AA7271">
        <w:rPr>
          <w:b/>
          <w:szCs w:val="20"/>
        </w:rPr>
        <w:t xml:space="preserve">Residential: </w:t>
      </w:r>
      <w:r w:rsidRPr="00AA7271">
        <w:rPr>
          <w:szCs w:val="20"/>
        </w:rPr>
        <w:t xml:space="preserve">The market sector that includes measures that apply only to detached, residential buildings or duplexes.  </w:t>
      </w:r>
    </w:p>
    <w:p w14:paraId="039AD9B7" w14:textId="77777777" w:rsidR="00230497" w:rsidRPr="00AA7271" w:rsidRDefault="00230497" w:rsidP="00230497">
      <w:pPr>
        <w:spacing w:after="240"/>
      </w:pPr>
      <w:r w:rsidRPr="00AA7271">
        <w:rPr>
          <w:b/>
          <w:szCs w:val="20"/>
        </w:rPr>
        <w:t xml:space="preserve">Operation and Maintenance (O&amp;M) Cost Adjustments:  </w:t>
      </w:r>
      <w:r w:rsidRPr="00AA7271">
        <w:rPr>
          <w:szCs w:val="20"/>
        </w:rPr>
        <w:t>The dollar impact resulting from differences between baseline and efficient case Operation and Maintenance costs.</w:t>
      </w:r>
    </w:p>
    <w:p w14:paraId="669F048A" w14:textId="77777777" w:rsidR="00230497" w:rsidRPr="00AA7271" w:rsidRDefault="00230497" w:rsidP="00230497">
      <w:pPr>
        <w:spacing w:after="240"/>
        <w:rPr>
          <w:szCs w:val="20"/>
        </w:rPr>
      </w:pPr>
      <w:r w:rsidRPr="00AA7271">
        <w:rPr>
          <w:b/>
          <w:szCs w:val="20"/>
        </w:rPr>
        <w:t>Operating Hours</w:t>
      </w:r>
      <w:r w:rsidRPr="00AA7271">
        <w:rPr>
          <w:szCs w:val="20"/>
        </w:rPr>
        <w:t xml:space="preserve"> (HOURS): The annual hours that equipment is expected to operate.</w:t>
      </w:r>
    </w:p>
    <w:p w14:paraId="7D7E11C6" w14:textId="77777777" w:rsidR="00230497" w:rsidRPr="00AA7271" w:rsidRDefault="00230497" w:rsidP="00230497">
      <w:pPr>
        <w:spacing w:after="240"/>
        <w:rPr>
          <w:szCs w:val="20"/>
        </w:rPr>
      </w:pPr>
      <w:r w:rsidRPr="00AA7271">
        <w:rPr>
          <w:b/>
          <w:szCs w:val="20"/>
        </w:rPr>
        <w:t xml:space="preserve">Program: </w:t>
      </w:r>
      <w:r w:rsidRPr="00AA7271">
        <w:rPr>
          <w:szCs w:val="20"/>
        </w:rPr>
        <w:t>The mode of delivering a particular measure or set of measures to customers.  See Table 2.4 for a list of program descriptions that are presently operating in Illinois.</w:t>
      </w:r>
    </w:p>
    <w:p w14:paraId="687CCB7E" w14:textId="77777777" w:rsidR="00230497" w:rsidRPr="00AA7271" w:rsidRDefault="00230497" w:rsidP="00230497">
      <w:pPr>
        <w:spacing w:after="240"/>
        <w:rPr>
          <w:szCs w:val="20"/>
        </w:rPr>
      </w:pPr>
      <w:r w:rsidRPr="00AA7271">
        <w:rPr>
          <w:b/>
          <w:szCs w:val="20"/>
        </w:rPr>
        <w:t>Rating Period Factor</w:t>
      </w:r>
      <w:r w:rsidRPr="00AA7271">
        <w:rPr>
          <w:szCs w:val="20"/>
        </w:rPr>
        <w:t xml:space="preserve"> (RPF): Percentages for defined times of the year that describe when energy savings will be realized for a specific measure.</w:t>
      </w:r>
    </w:p>
    <w:p w14:paraId="43D748CB" w14:textId="169796A3" w:rsidR="00B55FE0" w:rsidRDefault="00230497" w:rsidP="00230497">
      <w:pPr>
        <w:spacing w:after="240"/>
        <w:rPr>
          <w:szCs w:val="20"/>
        </w:rPr>
      </w:pPr>
      <w:r w:rsidRPr="00AA7271">
        <w:rPr>
          <w:b/>
          <w:szCs w:val="20"/>
        </w:rPr>
        <w:t xml:space="preserve">Stakeholder Advisory Group (SAG): </w:t>
      </w:r>
      <w:r w:rsidRPr="00AA7271">
        <w:rPr>
          <w:rFonts w:cstheme="minorHAnsi"/>
        </w:rPr>
        <w:t>The</w:t>
      </w:r>
      <w:r w:rsidRPr="00AA7271">
        <w:rPr>
          <w:rFonts w:cstheme="minorHAnsi"/>
          <w:szCs w:val="20"/>
        </w:rPr>
        <w:t xml:space="preserve"> Illinois </w:t>
      </w:r>
      <w:r w:rsidRPr="00AA7271">
        <w:t xml:space="preserve">Energy Efficiency </w:t>
      </w:r>
      <w:r w:rsidRPr="00AA7271">
        <w:rPr>
          <w:rFonts w:cstheme="minorHAnsi"/>
          <w:szCs w:val="20"/>
        </w:rPr>
        <w:t xml:space="preserve">Stakeholder Advisory Group </w:t>
      </w:r>
      <w:r w:rsidRPr="00AA7271">
        <w:t xml:space="preserve">(SAG) </w:t>
      </w:r>
      <w:r w:rsidRPr="00AA7271">
        <w:rPr>
          <w:rFonts w:cstheme="minorHAnsi"/>
          <w:szCs w:val="20"/>
        </w:rPr>
        <w:t xml:space="preserve">was first defined in the </w:t>
      </w:r>
      <w:r w:rsidRPr="00AA7271">
        <w:t xml:space="preserve">electric </w:t>
      </w:r>
      <w:r>
        <w:t>utilities’</w:t>
      </w:r>
      <w:r w:rsidRPr="00AA7271">
        <w:t xml:space="preserve"> first energy efficiency Plan Orders to include </w:t>
      </w:r>
      <w:r w:rsidRPr="00AA7271">
        <w:rPr>
          <w:rFonts w:cstheme="minorHAnsi"/>
          <w:szCs w:val="20"/>
        </w:rPr>
        <w:t>“…</w:t>
      </w:r>
      <w:r w:rsidRPr="00AA7271">
        <w:rPr>
          <w:rFonts w:cstheme="minorHAnsi"/>
        </w:rPr>
        <w:t xml:space="preserve"> </w:t>
      </w:r>
      <w:r w:rsidRPr="00AA7271">
        <w:t>the Utility, DCEO, Staff, the Attorney General, BOMA and CUB and representation from a variety of interests, including residential consumers, business consumers, environmental and energy advocacy organizations, trades and local government... [and] a representative from the ARES (alternative retail electric supplier) community should be included.”</w:t>
      </w:r>
      <w:r w:rsidRPr="00AA7271">
        <w:rPr>
          <w:rFonts w:ascii="Arial" w:hAnsi="Arial"/>
          <w:vertAlign w:val="superscript"/>
        </w:rPr>
        <w:footnoteReference w:id="26"/>
      </w:r>
      <w:r w:rsidRPr="00AA7271">
        <w:t xml:space="preserve">  </w:t>
      </w:r>
      <w:r w:rsidRPr="00AA7271">
        <w:rPr>
          <w:szCs w:val="20"/>
        </w:rPr>
        <w:t xml:space="preserve">A group of stakeholders who have an interest in Illinois’ energy efficiency programs and who meet regularly to share information and work toward consensus on various energy efficiency issues.  The </w:t>
      </w:r>
      <w:r>
        <w:rPr>
          <w:szCs w:val="20"/>
        </w:rPr>
        <w:t>Utilities</w:t>
      </w:r>
      <w:r w:rsidRPr="00AA7271">
        <w:rPr>
          <w:szCs w:val="20"/>
        </w:rPr>
        <w:t xml:space="preserve"> in Illinois have been directed by the ICC to work with the SAG on the development of a statewide TRM</w:t>
      </w:r>
      <w:r w:rsidR="00B55FE0" w:rsidRPr="00AA7271">
        <w:rPr>
          <w:szCs w:val="20"/>
        </w:rPr>
        <w:t xml:space="preserve">.  </w:t>
      </w:r>
      <w:r w:rsidR="00B55FE0">
        <w:rPr>
          <w:szCs w:val="20"/>
        </w:rPr>
        <w:br w:type="page"/>
      </w:r>
    </w:p>
    <w:p w14:paraId="54AD299E" w14:textId="77777777" w:rsidR="00B55FE0" w:rsidRPr="00850ED5" w:rsidRDefault="00B55FE0" w:rsidP="00850ED5">
      <w:pPr>
        <w:pStyle w:val="Caption"/>
        <w:rPr>
          <w:rFonts w:cs="Arial"/>
          <w:bCs/>
          <w:vanish/>
          <w:kern w:val="32"/>
          <w:sz w:val="32"/>
          <w:szCs w:val="32"/>
        </w:rPr>
      </w:pPr>
      <w:bookmarkStart w:id="1795" w:name="_Toc411599460"/>
      <w:r>
        <w:lastRenderedPageBreak/>
        <w:t xml:space="preserve">Table </w:t>
      </w:r>
      <w:r>
        <w:rPr>
          <w:noProof/>
        </w:rPr>
        <w:t>3</w:t>
      </w:r>
      <w:r>
        <w:t>.</w:t>
      </w:r>
      <w:r>
        <w:rPr>
          <w:noProof/>
        </w:rPr>
        <w:t>2</w:t>
      </w:r>
      <w:bookmarkStart w:id="1796" w:name="_Toc437856306"/>
      <w:bookmarkEnd w:id="1795"/>
      <w:r w:rsidRPr="00AA7271">
        <w:rPr>
          <w:rFonts w:cs="Calibri"/>
          <w:b w:val="0"/>
          <w:color w:val="000000"/>
          <w:spacing w:val="5"/>
          <w:kern w:val="28"/>
          <w:szCs w:val="20"/>
        </w:rPr>
        <w:t>: Degree-Day Zones and Values by Market Sector</w:t>
      </w:r>
      <w:bookmarkEnd w:id="1796"/>
    </w:p>
    <w:tbl>
      <w:tblPr>
        <w:tblW w:w="4350" w:type="pct"/>
        <w:jc w:val="center"/>
        <w:tblLayout w:type="fixed"/>
        <w:tblLook w:val="04A0" w:firstRow="1" w:lastRow="0" w:firstColumn="1" w:lastColumn="0" w:noHBand="0" w:noVBand="1"/>
      </w:tblPr>
      <w:tblGrid>
        <w:gridCol w:w="1349"/>
        <w:gridCol w:w="934"/>
        <w:gridCol w:w="934"/>
        <w:gridCol w:w="934"/>
        <w:gridCol w:w="934"/>
        <w:gridCol w:w="3246"/>
      </w:tblGrid>
      <w:tr w:rsidR="00B55FE0" w:rsidRPr="00AA7271" w14:paraId="12A97CCC" w14:textId="77777777" w:rsidTr="0028614A">
        <w:trPr>
          <w:trHeight w:hRule="exact" w:val="360"/>
          <w:jc w:val="center"/>
        </w:trPr>
        <w:tc>
          <w:tcPr>
            <w:tcW w:w="1354" w:type="dxa"/>
            <w:tcBorders>
              <w:top w:val="nil"/>
              <w:left w:val="nil"/>
              <w:bottom w:val="single" w:sz="4" w:space="0" w:color="auto"/>
              <w:right w:val="single" w:sz="4" w:space="0" w:color="auto"/>
            </w:tcBorders>
            <w:vAlign w:val="center"/>
          </w:tcPr>
          <w:p w14:paraId="1222705D" w14:textId="77777777" w:rsidR="00B55FE0" w:rsidRPr="00AA7271" w:rsidRDefault="00B55FE0" w:rsidP="0028614A">
            <w:pPr>
              <w:spacing w:after="0"/>
              <w:jc w:val="center"/>
              <w:rPr>
                <w:b/>
                <w:color w:val="FFFFFF" w:themeColor="background1"/>
              </w:rPr>
            </w:pPr>
          </w:p>
        </w:tc>
        <w:tc>
          <w:tcPr>
            <w:tcW w:w="1876" w:type="dxa"/>
            <w:gridSpan w:val="2"/>
            <w:tcBorders>
              <w:top w:val="single" w:sz="8" w:space="0" w:color="auto"/>
              <w:left w:val="single" w:sz="4" w:space="0" w:color="auto"/>
              <w:bottom w:val="single" w:sz="8" w:space="0" w:color="auto"/>
              <w:right w:val="single" w:sz="8" w:space="0" w:color="auto"/>
            </w:tcBorders>
            <w:shd w:val="clear" w:color="auto" w:fill="808080" w:themeFill="background1" w:themeFillShade="80"/>
            <w:noWrap/>
            <w:vAlign w:val="center"/>
            <w:hideMark/>
          </w:tcPr>
          <w:p w14:paraId="4E3D4AB8" w14:textId="77777777" w:rsidR="00B55FE0" w:rsidRPr="00AA7271" w:rsidRDefault="00B55FE0" w:rsidP="0028614A">
            <w:pPr>
              <w:spacing w:after="0"/>
              <w:jc w:val="center"/>
              <w:rPr>
                <w:b/>
                <w:color w:val="FFFFFF" w:themeColor="background1"/>
              </w:rPr>
            </w:pPr>
            <w:r w:rsidRPr="00AA7271">
              <w:rPr>
                <w:b/>
                <w:color w:val="FFFFFF" w:themeColor="background1"/>
              </w:rPr>
              <w:t>Residential</w:t>
            </w:r>
          </w:p>
        </w:tc>
        <w:tc>
          <w:tcPr>
            <w:tcW w:w="1876" w:type="dxa"/>
            <w:gridSpan w:val="2"/>
            <w:tcBorders>
              <w:top w:val="single" w:sz="8" w:space="0" w:color="auto"/>
              <w:left w:val="nil"/>
              <w:bottom w:val="single" w:sz="8" w:space="0" w:color="auto"/>
              <w:right w:val="single" w:sz="4" w:space="0" w:color="auto"/>
            </w:tcBorders>
            <w:shd w:val="clear" w:color="auto" w:fill="808080" w:themeFill="background1" w:themeFillShade="80"/>
            <w:vAlign w:val="center"/>
            <w:hideMark/>
          </w:tcPr>
          <w:p w14:paraId="206851C2" w14:textId="77777777" w:rsidR="00B55FE0" w:rsidRPr="00AA7271" w:rsidRDefault="00B55FE0" w:rsidP="0028614A">
            <w:pPr>
              <w:spacing w:after="0"/>
              <w:jc w:val="center"/>
              <w:rPr>
                <w:b/>
                <w:color w:val="FFFFFF" w:themeColor="background1"/>
              </w:rPr>
            </w:pPr>
            <w:r w:rsidRPr="00AA7271">
              <w:rPr>
                <w:b/>
                <w:color w:val="FFFFFF" w:themeColor="background1"/>
              </w:rPr>
              <w:t>C&amp;I</w:t>
            </w:r>
          </w:p>
        </w:tc>
        <w:tc>
          <w:tcPr>
            <w:tcW w:w="3262" w:type="dxa"/>
            <w:tcBorders>
              <w:top w:val="nil"/>
              <w:left w:val="single" w:sz="4" w:space="0" w:color="auto"/>
              <w:bottom w:val="single" w:sz="8" w:space="0" w:color="auto"/>
              <w:right w:val="nil"/>
            </w:tcBorders>
            <w:noWrap/>
            <w:vAlign w:val="center"/>
          </w:tcPr>
          <w:p w14:paraId="5D153BF1" w14:textId="77777777" w:rsidR="00B55FE0" w:rsidRPr="00AA7271" w:rsidRDefault="00B55FE0" w:rsidP="0028614A">
            <w:pPr>
              <w:spacing w:after="0"/>
              <w:jc w:val="center"/>
              <w:rPr>
                <w:b/>
                <w:color w:val="FFFFFF" w:themeColor="background1"/>
              </w:rPr>
            </w:pPr>
          </w:p>
        </w:tc>
      </w:tr>
      <w:tr w:rsidR="00B55FE0" w:rsidRPr="00AA7271" w14:paraId="664A3B65" w14:textId="77777777" w:rsidTr="0028614A">
        <w:trPr>
          <w:trHeight w:hRule="exact" w:val="360"/>
          <w:jc w:val="center"/>
        </w:trPr>
        <w:tc>
          <w:tcPr>
            <w:tcW w:w="1354"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0B255556" w14:textId="77777777" w:rsidR="00B55FE0" w:rsidRPr="00AA7271" w:rsidRDefault="00B55FE0" w:rsidP="0028614A">
            <w:pPr>
              <w:spacing w:after="0"/>
              <w:jc w:val="center"/>
              <w:rPr>
                <w:b/>
                <w:color w:val="FFFFFF" w:themeColor="background1"/>
              </w:rPr>
            </w:pPr>
            <w:r w:rsidRPr="00AA7271">
              <w:rPr>
                <w:b/>
                <w:color w:val="FFFFFF" w:themeColor="background1"/>
              </w:rPr>
              <w:t>Zone</w:t>
            </w:r>
          </w:p>
        </w:tc>
        <w:tc>
          <w:tcPr>
            <w:tcW w:w="938" w:type="dxa"/>
            <w:tcBorders>
              <w:top w:val="single" w:sz="8" w:space="0" w:color="auto"/>
              <w:left w:val="single" w:sz="4" w:space="0" w:color="auto"/>
              <w:bottom w:val="single" w:sz="4" w:space="0" w:color="auto"/>
              <w:right w:val="single" w:sz="8" w:space="0" w:color="auto"/>
            </w:tcBorders>
            <w:shd w:val="clear" w:color="auto" w:fill="808080" w:themeFill="background1" w:themeFillShade="80"/>
            <w:noWrap/>
            <w:vAlign w:val="center"/>
            <w:hideMark/>
          </w:tcPr>
          <w:p w14:paraId="324772B3" w14:textId="77777777" w:rsidR="00B55FE0" w:rsidRPr="00AA7271" w:rsidRDefault="00B55FE0" w:rsidP="0028614A">
            <w:pPr>
              <w:spacing w:after="0"/>
              <w:jc w:val="center"/>
              <w:rPr>
                <w:b/>
                <w:color w:val="FFFFFF" w:themeColor="background1"/>
              </w:rPr>
            </w:pPr>
            <w:r w:rsidRPr="00AA7271">
              <w:rPr>
                <w:b/>
                <w:color w:val="FFFFFF" w:themeColor="background1"/>
              </w:rPr>
              <w:t>HDD</w:t>
            </w:r>
          </w:p>
        </w:tc>
        <w:tc>
          <w:tcPr>
            <w:tcW w:w="938" w:type="dxa"/>
            <w:tcBorders>
              <w:top w:val="single" w:sz="8" w:space="0" w:color="auto"/>
              <w:left w:val="nil"/>
              <w:bottom w:val="single" w:sz="4" w:space="0" w:color="auto"/>
              <w:right w:val="single" w:sz="8" w:space="0" w:color="auto"/>
            </w:tcBorders>
            <w:shd w:val="clear" w:color="auto" w:fill="808080" w:themeFill="background1" w:themeFillShade="80"/>
            <w:noWrap/>
            <w:vAlign w:val="center"/>
            <w:hideMark/>
          </w:tcPr>
          <w:p w14:paraId="7A08082D" w14:textId="77777777" w:rsidR="00B55FE0" w:rsidRPr="00AA7271" w:rsidRDefault="00B55FE0" w:rsidP="0028614A">
            <w:pPr>
              <w:spacing w:after="0"/>
              <w:jc w:val="center"/>
              <w:rPr>
                <w:b/>
                <w:color w:val="FFFFFF" w:themeColor="background1"/>
              </w:rPr>
            </w:pPr>
            <w:r w:rsidRPr="00AA7271">
              <w:rPr>
                <w:b/>
                <w:color w:val="FFFFFF" w:themeColor="background1"/>
              </w:rPr>
              <w:t>CDD</w:t>
            </w:r>
          </w:p>
        </w:tc>
        <w:tc>
          <w:tcPr>
            <w:tcW w:w="938" w:type="dxa"/>
            <w:tcBorders>
              <w:top w:val="single" w:sz="8" w:space="0" w:color="auto"/>
              <w:left w:val="nil"/>
              <w:bottom w:val="single" w:sz="4" w:space="0" w:color="auto"/>
              <w:right w:val="single" w:sz="4" w:space="0" w:color="auto"/>
            </w:tcBorders>
            <w:shd w:val="clear" w:color="auto" w:fill="808080" w:themeFill="background1" w:themeFillShade="80"/>
            <w:vAlign w:val="center"/>
            <w:hideMark/>
          </w:tcPr>
          <w:p w14:paraId="212EADAC" w14:textId="77777777" w:rsidR="00B55FE0" w:rsidRPr="00AA7271" w:rsidRDefault="00B55FE0" w:rsidP="0028614A">
            <w:pPr>
              <w:spacing w:after="0"/>
              <w:jc w:val="center"/>
              <w:rPr>
                <w:b/>
                <w:color w:val="FFFFFF" w:themeColor="background1"/>
              </w:rPr>
            </w:pPr>
            <w:r w:rsidRPr="00AA7271">
              <w:rPr>
                <w:b/>
                <w:color w:val="FFFFFF" w:themeColor="background1"/>
              </w:rPr>
              <w:t>HDD</w:t>
            </w:r>
          </w:p>
        </w:tc>
        <w:tc>
          <w:tcPr>
            <w:tcW w:w="93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16C954C3" w14:textId="77777777" w:rsidR="00B55FE0" w:rsidRPr="00AA7271" w:rsidRDefault="00B55FE0" w:rsidP="0028614A">
            <w:pPr>
              <w:spacing w:after="0"/>
              <w:jc w:val="center"/>
              <w:rPr>
                <w:b/>
                <w:color w:val="FFFFFF" w:themeColor="background1"/>
              </w:rPr>
            </w:pPr>
            <w:r w:rsidRPr="00AA7271">
              <w:rPr>
                <w:b/>
                <w:color w:val="FFFFFF" w:themeColor="background1"/>
              </w:rPr>
              <w:t>CDD</w:t>
            </w:r>
          </w:p>
        </w:tc>
        <w:tc>
          <w:tcPr>
            <w:tcW w:w="3262" w:type="dxa"/>
            <w:tcBorders>
              <w:top w:val="single" w:sz="8" w:space="0" w:color="auto"/>
              <w:left w:val="single" w:sz="4" w:space="0" w:color="auto"/>
              <w:bottom w:val="single" w:sz="4" w:space="0" w:color="auto"/>
              <w:right w:val="single" w:sz="8" w:space="0" w:color="auto"/>
            </w:tcBorders>
            <w:shd w:val="clear" w:color="auto" w:fill="808080" w:themeFill="background1" w:themeFillShade="80"/>
            <w:noWrap/>
            <w:vAlign w:val="center"/>
            <w:hideMark/>
          </w:tcPr>
          <w:p w14:paraId="44C575EF" w14:textId="77777777" w:rsidR="00B55FE0" w:rsidRPr="00AA7271" w:rsidRDefault="00B55FE0" w:rsidP="0028614A">
            <w:pPr>
              <w:spacing w:after="0"/>
              <w:jc w:val="center"/>
              <w:rPr>
                <w:b/>
                <w:color w:val="FFFFFF" w:themeColor="background1"/>
              </w:rPr>
            </w:pPr>
            <w:r w:rsidRPr="00AA7271">
              <w:rPr>
                <w:b/>
                <w:color w:val="FFFFFF" w:themeColor="background1"/>
              </w:rPr>
              <w:t>Weather Station / City</w:t>
            </w:r>
          </w:p>
        </w:tc>
      </w:tr>
      <w:tr w:rsidR="00B55FE0" w:rsidRPr="00AA7271" w14:paraId="31A17C18" w14:textId="77777777" w:rsidTr="0028614A">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hideMark/>
          </w:tcPr>
          <w:p w14:paraId="48D58F45" w14:textId="77777777" w:rsidR="00B55FE0" w:rsidRPr="00AA7271" w:rsidRDefault="00B55FE0" w:rsidP="0028614A">
            <w:pPr>
              <w:spacing w:after="0"/>
              <w:jc w:val="center"/>
            </w:pPr>
            <w:r w:rsidRPr="00AA7271">
              <w:t>1</w:t>
            </w:r>
          </w:p>
        </w:tc>
        <w:tc>
          <w:tcPr>
            <w:tcW w:w="938" w:type="dxa"/>
            <w:tcBorders>
              <w:top w:val="single" w:sz="4" w:space="0" w:color="auto"/>
              <w:left w:val="single" w:sz="4" w:space="0" w:color="auto"/>
              <w:bottom w:val="single" w:sz="4" w:space="0" w:color="auto"/>
              <w:right w:val="single" w:sz="4" w:space="0" w:color="auto"/>
            </w:tcBorders>
            <w:noWrap/>
            <w:vAlign w:val="center"/>
            <w:hideMark/>
          </w:tcPr>
          <w:p w14:paraId="43E63464" w14:textId="77777777" w:rsidR="00B55FE0" w:rsidRPr="00AA7271" w:rsidRDefault="00B55FE0" w:rsidP="0028614A">
            <w:pPr>
              <w:spacing w:after="0"/>
              <w:jc w:val="center"/>
            </w:pPr>
            <w:r w:rsidRPr="00AA7271">
              <w:t>5,352</w:t>
            </w:r>
          </w:p>
        </w:tc>
        <w:tc>
          <w:tcPr>
            <w:tcW w:w="938" w:type="dxa"/>
            <w:tcBorders>
              <w:top w:val="single" w:sz="4" w:space="0" w:color="auto"/>
              <w:left w:val="nil"/>
              <w:bottom w:val="single" w:sz="4" w:space="0" w:color="auto"/>
              <w:right w:val="single" w:sz="4" w:space="0" w:color="auto"/>
            </w:tcBorders>
            <w:noWrap/>
            <w:vAlign w:val="center"/>
            <w:hideMark/>
          </w:tcPr>
          <w:p w14:paraId="7174B080" w14:textId="77777777" w:rsidR="00B55FE0" w:rsidRPr="00AA7271" w:rsidRDefault="00B55FE0" w:rsidP="0028614A">
            <w:pPr>
              <w:spacing w:after="0"/>
              <w:jc w:val="center"/>
            </w:pPr>
            <w:r w:rsidRPr="00AA7271">
              <w:t>820</w:t>
            </w:r>
          </w:p>
        </w:tc>
        <w:tc>
          <w:tcPr>
            <w:tcW w:w="938" w:type="dxa"/>
            <w:tcBorders>
              <w:top w:val="single" w:sz="4" w:space="0" w:color="auto"/>
              <w:left w:val="nil"/>
              <w:bottom w:val="single" w:sz="4" w:space="0" w:color="auto"/>
              <w:right w:val="single" w:sz="4" w:space="0" w:color="auto"/>
            </w:tcBorders>
            <w:vAlign w:val="center"/>
            <w:hideMark/>
          </w:tcPr>
          <w:p w14:paraId="24A405FA" w14:textId="77777777" w:rsidR="00B55FE0" w:rsidRPr="00AA7271" w:rsidRDefault="00B55FE0" w:rsidP="0028614A">
            <w:pPr>
              <w:spacing w:after="0"/>
              <w:jc w:val="center"/>
            </w:pPr>
            <w:r w:rsidRPr="00AA7271">
              <w:t>4,272</w:t>
            </w:r>
          </w:p>
        </w:tc>
        <w:tc>
          <w:tcPr>
            <w:tcW w:w="938" w:type="dxa"/>
            <w:tcBorders>
              <w:top w:val="single" w:sz="4" w:space="0" w:color="auto"/>
              <w:left w:val="nil"/>
              <w:bottom w:val="single" w:sz="4" w:space="0" w:color="auto"/>
              <w:right w:val="single" w:sz="4" w:space="0" w:color="auto"/>
            </w:tcBorders>
            <w:vAlign w:val="center"/>
            <w:hideMark/>
          </w:tcPr>
          <w:p w14:paraId="43861BD1" w14:textId="77777777" w:rsidR="00B55FE0" w:rsidRPr="00AA7271" w:rsidRDefault="00B55FE0" w:rsidP="0028614A">
            <w:pPr>
              <w:spacing w:after="0"/>
              <w:jc w:val="center"/>
            </w:pPr>
            <w:r w:rsidRPr="00AA7271">
              <w:t>2,173</w:t>
            </w:r>
          </w:p>
        </w:tc>
        <w:tc>
          <w:tcPr>
            <w:tcW w:w="3262" w:type="dxa"/>
            <w:tcBorders>
              <w:top w:val="single" w:sz="4" w:space="0" w:color="auto"/>
              <w:left w:val="single" w:sz="4" w:space="0" w:color="auto"/>
              <w:bottom w:val="single" w:sz="4" w:space="0" w:color="auto"/>
              <w:right w:val="single" w:sz="4" w:space="0" w:color="auto"/>
            </w:tcBorders>
            <w:noWrap/>
            <w:vAlign w:val="center"/>
            <w:hideMark/>
          </w:tcPr>
          <w:p w14:paraId="0AE5EC28" w14:textId="77777777" w:rsidR="00B55FE0" w:rsidRPr="00AA7271" w:rsidRDefault="00B55FE0" w:rsidP="0028614A">
            <w:pPr>
              <w:spacing w:after="0"/>
              <w:jc w:val="center"/>
            </w:pPr>
            <w:r w:rsidRPr="00AA7271">
              <w:t>Rockford AP / Rockford</w:t>
            </w:r>
          </w:p>
        </w:tc>
      </w:tr>
      <w:tr w:rsidR="00B55FE0" w:rsidRPr="00AA7271" w14:paraId="2FA3CF1D" w14:textId="77777777" w:rsidTr="0028614A">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hideMark/>
          </w:tcPr>
          <w:p w14:paraId="1B227C16" w14:textId="77777777" w:rsidR="00B55FE0" w:rsidRPr="00AA7271" w:rsidRDefault="00B55FE0" w:rsidP="0028614A">
            <w:pPr>
              <w:spacing w:after="0"/>
              <w:jc w:val="center"/>
            </w:pPr>
            <w:r w:rsidRPr="00AA7271">
              <w:t>2</w:t>
            </w:r>
          </w:p>
        </w:tc>
        <w:tc>
          <w:tcPr>
            <w:tcW w:w="938" w:type="dxa"/>
            <w:tcBorders>
              <w:top w:val="single" w:sz="4" w:space="0" w:color="auto"/>
              <w:left w:val="single" w:sz="4" w:space="0" w:color="auto"/>
              <w:bottom w:val="single" w:sz="4" w:space="0" w:color="auto"/>
              <w:right w:val="single" w:sz="4" w:space="0" w:color="auto"/>
            </w:tcBorders>
            <w:noWrap/>
            <w:vAlign w:val="center"/>
            <w:hideMark/>
          </w:tcPr>
          <w:p w14:paraId="14FF29E4" w14:textId="77777777" w:rsidR="00B55FE0" w:rsidRPr="00AA7271" w:rsidRDefault="00B55FE0" w:rsidP="0028614A">
            <w:pPr>
              <w:spacing w:after="0"/>
              <w:jc w:val="center"/>
            </w:pPr>
            <w:r w:rsidRPr="00AA7271">
              <w:t>5,113</w:t>
            </w:r>
          </w:p>
        </w:tc>
        <w:tc>
          <w:tcPr>
            <w:tcW w:w="938" w:type="dxa"/>
            <w:tcBorders>
              <w:top w:val="single" w:sz="4" w:space="0" w:color="auto"/>
              <w:left w:val="nil"/>
              <w:bottom w:val="single" w:sz="4" w:space="0" w:color="auto"/>
              <w:right w:val="single" w:sz="4" w:space="0" w:color="auto"/>
            </w:tcBorders>
            <w:noWrap/>
            <w:vAlign w:val="center"/>
            <w:hideMark/>
          </w:tcPr>
          <w:p w14:paraId="1BF6D7C3" w14:textId="77777777" w:rsidR="00B55FE0" w:rsidRPr="00AA7271" w:rsidRDefault="00B55FE0" w:rsidP="0028614A">
            <w:pPr>
              <w:spacing w:after="0"/>
              <w:jc w:val="center"/>
            </w:pPr>
            <w:r w:rsidRPr="00AA7271">
              <w:t>842</w:t>
            </w:r>
          </w:p>
        </w:tc>
        <w:tc>
          <w:tcPr>
            <w:tcW w:w="938" w:type="dxa"/>
            <w:tcBorders>
              <w:top w:val="single" w:sz="4" w:space="0" w:color="auto"/>
              <w:left w:val="nil"/>
              <w:bottom w:val="single" w:sz="4" w:space="0" w:color="auto"/>
              <w:right w:val="single" w:sz="4" w:space="0" w:color="auto"/>
            </w:tcBorders>
            <w:vAlign w:val="center"/>
            <w:hideMark/>
          </w:tcPr>
          <w:p w14:paraId="67C015B3" w14:textId="77777777" w:rsidR="00B55FE0" w:rsidRPr="00AA7271" w:rsidRDefault="00B55FE0" w:rsidP="0028614A">
            <w:pPr>
              <w:spacing w:after="0"/>
              <w:jc w:val="center"/>
            </w:pPr>
            <w:r w:rsidRPr="00AA7271">
              <w:t>4,029</w:t>
            </w:r>
          </w:p>
        </w:tc>
        <w:tc>
          <w:tcPr>
            <w:tcW w:w="938" w:type="dxa"/>
            <w:tcBorders>
              <w:top w:val="single" w:sz="4" w:space="0" w:color="auto"/>
              <w:left w:val="nil"/>
              <w:bottom w:val="single" w:sz="4" w:space="0" w:color="auto"/>
              <w:right w:val="single" w:sz="4" w:space="0" w:color="auto"/>
            </w:tcBorders>
            <w:vAlign w:val="center"/>
            <w:hideMark/>
          </w:tcPr>
          <w:p w14:paraId="4F0D6744" w14:textId="77777777" w:rsidR="00B55FE0" w:rsidRPr="00AA7271" w:rsidRDefault="00B55FE0" w:rsidP="0028614A">
            <w:pPr>
              <w:spacing w:after="0"/>
              <w:jc w:val="center"/>
            </w:pPr>
            <w:r w:rsidRPr="00AA7271">
              <w:t>2,181</w:t>
            </w:r>
          </w:p>
        </w:tc>
        <w:tc>
          <w:tcPr>
            <w:tcW w:w="3262" w:type="dxa"/>
            <w:tcBorders>
              <w:top w:val="single" w:sz="4" w:space="0" w:color="auto"/>
              <w:left w:val="single" w:sz="4" w:space="0" w:color="auto"/>
              <w:bottom w:val="single" w:sz="4" w:space="0" w:color="auto"/>
              <w:right w:val="single" w:sz="4" w:space="0" w:color="auto"/>
            </w:tcBorders>
            <w:noWrap/>
            <w:vAlign w:val="center"/>
            <w:hideMark/>
          </w:tcPr>
          <w:p w14:paraId="503F837A" w14:textId="77777777" w:rsidR="00B55FE0" w:rsidRPr="00AA7271" w:rsidRDefault="00B55FE0" w:rsidP="0028614A">
            <w:pPr>
              <w:spacing w:after="0"/>
              <w:jc w:val="center"/>
            </w:pPr>
            <w:r w:rsidRPr="00AA7271">
              <w:t>Chicago O'Hare AP / Chicago</w:t>
            </w:r>
          </w:p>
        </w:tc>
      </w:tr>
      <w:tr w:rsidR="00B55FE0" w:rsidRPr="00AA7271" w14:paraId="56F2EF3D" w14:textId="77777777" w:rsidTr="0028614A">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hideMark/>
          </w:tcPr>
          <w:p w14:paraId="3A4D65AD" w14:textId="77777777" w:rsidR="00B55FE0" w:rsidRPr="00AA7271" w:rsidRDefault="00B55FE0" w:rsidP="0028614A">
            <w:pPr>
              <w:spacing w:after="0"/>
              <w:jc w:val="center"/>
            </w:pPr>
            <w:r w:rsidRPr="00AA7271">
              <w:t>3</w:t>
            </w:r>
          </w:p>
        </w:tc>
        <w:tc>
          <w:tcPr>
            <w:tcW w:w="938" w:type="dxa"/>
            <w:tcBorders>
              <w:top w:val="single" w:sz="4" w:space="0" w:color="auto"/>
              <w:left w:val="single" w:sz="4" w:space="0" w:color="auto"/>
              <w:bottom w:val="single" w:sz="4" w:space="0" w:color="auto"/>
              <w:right w:val="single" w:sz="4" w:space="0" w:color="auto"/>
            </w:tcBorders>
            <w:noWrap/>
            <w:vAlign w:val="center"/>
            <w:hideMark/>
          </w:tcPr>
          <w:p w14:paraId="46426508" w14:textId="77777777" w:rsidR="00B55FE0" w:rsidRPr="00AA7271" w:rsidRDefault="00B55FE0" w:rsidP="0028614A">
            <w:pPr>
              <w:spacing w:after="0"/>
              <w:jc w:val="center"/>
            </w:pPr>
            <w:r w:rsidRPr="00AA7271">
              <w:t>4,379</w:t>
            </w:r>
          </w:p>
        </w:tc>
        <w:tc>
          <w:tcPr>
            <w:tcW w:w="938" w:type="dxa"/>
            <w:tcBorders>
              <w:top w:val="single" w:sz="4" w:space="0" w:color="auto"/>
              <w:left w:val="nil"/>
              <w:bottom w:val="single" w:sz="4" w:space="0" w:color="auto"/>
              <w:right w:val="single" w:sz="4" w:space="0" w:color="auto"/>
            </w:tcBorders>
            <w:noWrap/>
            <w:vAlign w:val="center"/>
            <w:hideMark/>
          </w:tcPr>
          <w:p w14:paraId="7C2AACCF" w14:textId="77777777" w:rsidR="00B55FE0" w:rsidRPr="00AA7271" w:rsidRDefault="00B55FE0" w:rsidP="0028614A">
            <w:pPr>
              <w:spacing w:after="0"/>
              <w:jc w:val="center"/>
            </w:pPr>
            <w:r w:rsidRPr="00AA7271">
              <w:t>1,108</w:t>
            </w:r>
          </w:p>
        </w:tc>
        <w:tc>
          <w:tcPr>
            <w:tcW w:w="938" w:type="dxa"/>
            <w:tcBorders>
              <w:top w:val="single" w:sz="4" w:space="0" w:color="auto"/>
              <w:left w:val="nil"/>
              <w:bottom w:val="single" w:sz="4" w:space="0" w:color="auto"/>
              <w:right w:val="single" w:sz="4" w:space="0" w:color="auto"/>
            </w:tcBorders>
            <w:vAlign w:val="center"/>
            <w:hideMark/>
          </w:tcPr>
          <w:p w14:paraId="0C34774A" w14:textId="77777777" w:rsidR="00B55FE0" w:rsidRPr="00AA7271" w:rsidRDefault="00B55FE0" w:rsidP="0028614A">
            <w:pPr>
              <w:spacing w:after="0"/>
              <w:jc w:val="center"/>
            </w:pPr>
            <w:r w:rsidRPr="00AA7271">
              <w:t>3,406</w:t>
            </w:r>
          </w:p>
        </w:tc>
        <w:tc>
          <w:tcPr>
            <w:tcW w:w="938" w:type="dxa"/>
            <w:tcBorders>
              <w:top w:val="single" w:sz="4" w:space="0" w:color="auto"/>
              <w:left w:val="nil"/>
              <w:bottom w:val="single" w:sz="4" w:space="0" w:color="auto"/>
              <w:right w:val="single" w:sz="4" w:space="0" w:color="auto"/>
            </w:tcBorders>
            <w:vAlign w:val="center"/>
            <w:hideMark/>
          </w:tcPr>
          <w:p w14:paraId="53D10F8C" w14:textId="77777777" w:rsidR="00B55FE0" w:rsidRPr="00AA7271" w:rsidRDefault="00B55FE0" w:rsidP="0028614A">
            <w:pPr>
              <w:spacing w:after="0"/>
              <w:jc w:val="center"/>
            </w:pPr>
            <w:r w:rsidRPr="00AA7271">
              <w:t>2,666</w:t>
            </w:r>
          </w:p>
        </w:tc>
        <w:tc>
          <w:tcPr>
            <w:tcW w:w="3262" w:type="dxa"/>
            <w:tcBorders>
              <w:top w:val="single" w:sz="4" w:space="0" w:color="auto"/>
              <w:left w:val="single" w:sz="4" w:space="0" w:color="auto"/>
              <w:bottom w:val="single" w:sz="4" w:space="0" w:color="auto"/>
              <w:right w:val="single" w:sz="4" w:space="0" w:color="auto"/>
            </w:tcBorders>
            <w:noWrap/>
            <w:vAlign w:val="center"/>
            <w:hideMark/>
          </w:tcPr>
          <w:p w14:paraId="164E5A82" w14:textId="77777777" w:rsidR="00B55FE0" w:rsidRPr="00AA7271" w:rsidRDefault="00B55FE0" w:rsidP="0028614A">
            <w:pPr>
              <w:spacing w:after="0"/>
              <w:jc w:val="center"/>
            </w:pPr>
            <w:r w:rsidRPr="00AA7271">
              <w:t>Springfield #2 / Springfield</w:t>
            </w:r>
          </w:p>
        </w:tc>
      </w:tr>
      <w:tr w:rsidR="00B55FE0" w:rsidRPr="00AA7271" w14:paraId="6D5B9D24" w14:textId="77777777" w:rsidTr="0028614A">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hideMark/>
          </w:tcPr>
          <w:p w14:paraId="40D0D1F9" w14:textId="77777777" w:rsidR="00B55FE0" w:rsidRPr="00AA7271" w:rsidRDefault="00B55FE0" w:rsidP="0028614A">
            <w:pPr>
              <w:spacing w:after="0"/>
              <w:jc w:val="center"/>
            </w:pPr>
            <w:r w:rsidRPr="00AA7271">
              <w:t>4</w:t>
            </w:r>
          </w:p>
        </w:tc>
        <w:tc>
          <w:tcPr>
            <w:tcW w:w="938" w:type="dxa"/>
            <w:tcBorders>
              <w:top w:val="single" w:sz="4" w:space="0" w:color="auto"/>
              <w:left w:val="single" w:sz="4" w:space="0" w:color="auto"/>
              <w:bottom w:val="single" w:sz="4" w:space="0" w:color="auto"/>
              <w:right w:val="single" w:sz="4" w:space="0" w:color="auto"/>
            </w:tcBorders>
            <w:noWrap/>
            <w:vAlign w:val="center"/>
            <w:hideMark/>
          </w:tcPr>
          <w:p w14:paraId="26141CFE" w14:textId="77777777" w:rsidR="00B55FE0" w:rsidRPr="00AA7271" w:rsidRDefault="00B55FE0" w:rsidP="0028614A">
            <w:pPr>
              <w:spacing w:after="0"/>
              <w:jc w:val="center"/>
            </w:pPr>
            <w:r w:rsidRPr="00AA7271">
              <w:t>3,378</w:t>
            </w:r>
          </w:p>
        </w:tc>
        <w:tc>
          <w:tcPr>
            <w:tcW w:w="938" w:type="dxa"/>
            <w:tcBorders>
              <w:top w:val="single" w:sz="4" w:space="0" w:color="auto"/>
              <w:left w:val="nil"/>
              <w:bottom w:val="single" w:sz="4" w:space="0" w:color="auto"/>
              <w:right w:val="single" w:sz="4" w:space="0" w:color="auto"/>
            </w:tcBorders>
            <w:noWrap/>
            <w:vAlign w:val="center"/>
            <w:hideMark/>
          </w:tcPr>
          <w:p w14:paraId="6CA90673" w14:textId="77777777" w:rsidR="00B55FE0" w:rsidRPr="00AA7271" w:rsidRDefault="00B55FE0" w:rsidP="0028614A">
            <w:pPr>
              <w:spacing w:after="0"/>
              <w:jc w:val="center"/>
            </w:pPr>
            <w:r w:rsidRPr="00AA7271">
              <w:t>1,570</w:t>
            </w:r>
          </w:p>
        </w:tc>
        <w:tc>
          <w:tcPr>
            <w:tcW w:w="938" w:type="dxa"/>
            <w:tcBorders>
              <w:top w:val="single" w:sz="4" w:space="0" w:color="auto"/>
              <w:left w:val="nil"/>
              <w:bottom w:val="single" w:sz="4" w:space="0" w:color="auto"/>
              <w:right w:val="single" w:sz="4" w:space="0" w:color="auto"/>
            </w:tcBorders>
            <w:vAlign w:val="center"/>
            <w:hideMark/>
          </w:tcPr>
          <w:p w14:paraId="2B69633D" w14:textId="77777777" w:rsidR="00B55FE0" w:rsidRPr="00AA7271" w:rsidRDefault="00B55FE0" w:rsidP="0028614A">
            <w:pPr>
              <w:spacing w:after="0"/>
              <w:jc w:val="center"/>
            </w:pPr>
            <w:r w:rsidRPr="00AA7271">
              <w:t>2,515</w:t>
            </w:r>
          </w:p>
        </w:tc>
        <w:tc>
          <w:tcPr>
            <w:tcW w:w="938" w:type="dxa"/>
            <w:tcBorders>
              <w:top w:val="single" w:sz="4" w:space="0" w:color="auto"/>
              <w:left w:val="nil"/>
              <w:bottom w:val="single" w:sz="4" w:space="0" w:color="auto"/>
              <w:right w:val="single" w:sz="4" w:space="0" w:color="auto"/>
            </w:tcBorders>
            <w:vAlign w:val="center"/>
            <w:hideMark/>
          </w:tcPr>
          <w:p w14:paraId="0510DF93" w14:textId="77777777" w:rsidR="00B55FE0" w:rsidRPr="00AA7271" w:rsidRDefault="00B55FE0" w:rsidP="0028614A">
            <w:pPr>
              <w:spacing w:after="0"/>
              <w:jc w:val="center"/>
            </w:pPr>
            <w:r w:rsidRPr="00AA7271">
              <w:t>3,358</w:t>
            </w:r>
          </w:p>
        </w:tc>
        <w:tc>
          <w:tcPr>
            <w:tcW w:w="3262" w:type="dxa"/>
            <w:tcBorders>
              <w:top w:val="single" w:sz="4" w:space="0" w:color="auto"/>
              <w:left w:val="single" w:sz="4" w:space="0" w:color="auto"/>
              <w:bottom w:val="single" w:sz="4" w:space="0" w:color="auto"/>
              <w:right w:val="single" w:sz="4" w:space="0" w:color="auto"/>
            </w:tcBorders>
            <w:noWrap/>
            <w:vAlign w:val="center"/>
            <w:hideMark/>
          </w:tcPr>
          <w:p w14:paraId="735DB7A8" w14:textId="77777777" w:rsidR="00B55FE0" w:rsidRPr="00AA7271" w:rsidRDefault="00B55FE0" w:rsidP="0028614A">
            <w:pPr>
              <w:spacing w:after="0"/>
              <w:jc w:val="center"/>
            </w:pPr>
            <w:r w:rsidRPr="00AA7271">
              <w:t>Belleville SIU RSCH / Belleville</w:t>
            </w:r>
          </w:p>
        </w:tc>
      </w:tr>
      <w:tr w:rsidR="00B55FE0" w:rsidRPr="00AA7271" w14:paraId="3A6B6024" w14:textId="77777777" w:rsidTr="0028614A">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hideMark/>
          </w:tcPr>
          <w:p w14:paraId="6EA86AAE" w14:textId="77777777" w:rsidR="00B55FE0" w:rsidRPr="00AA7271" w:rsidRDefault="00B55FE0" w:rsidP="0028614A">
            <w:pPr>
              <w:spacing w:after="0"/>
              <w:jc w:val="center"/>
            </w:pPr>
            <w:r w:rsidRPr="00AA7271">
              <w:t>5</w:t>
            </w:r>
          </w:p>
        </w:tc>
        <w:tc>
          <w:tcPr>
            <w:tcW w:w="938" w:type="dxa"/>
            <w:tcBorders>
              <w:top w:val="single" w:sz="4" w:space="0" w:color="auto"/>
              <w:left w:val="single" w:sz="4" w:space="0" w:color="auto"/>
              <w:bottom w:val="single" w:sz="4" w:space="0" w:color="auto"/>
              <w:right w:val="single" w:sz="4" w:space="0" w:color="auto"/>
            </w:tcBorders>
            <w:noWrap/>
            <w:vAlign w:val="center"/>
            <w:hideMark/>
          </w:tcPr>
          <w:p w14:paraId="4E11981C" w14:textId="77777777" w:rsidR="00B55FE0" w:rsidRPr="00AA7271" w:rsidRDefault="00B55FE0" w:rsidP="0028614A">
            <w:pPr>
              <w:spacing w:after="0"/>
              <w:jc w:val="center"/>
            </w:pPr>
            <w:r w:rsidRPr="00AA7271">
              <w:t>3,438</w:t>
            </w:r>
          </w:p>
        </w:tc>
        <w:tc>
          <w:tcPr>
            <w:tcW w:w="938" w:type="dxa"/>
            <w:tcBorders>
              <w:top w:val="single" w:sz="4" w:space="0" w:color="auto"/>
              <w:left w:val="nil"/>
              <w:bottom w:val="single" w:sz="4" w:space="0" w:color="auto"/>
              <w:right w:val="single" w:sz="4" w:space="0" w:color="auto"/>
            </w:tcBorders>
            <w:vAlign w:val="center"/>
            <w:hideMark/>
          </w:tcPr>
          <w:p w14:paraId="1405509A" w14:textId="77777777" w:rsidR="00B55FE0" w:rsidRPr="00AA7271" w:rsidRDefault="00B55FE0" w:rsidP="0028614A">
            <w:pPr>
              <w:spacing w:after="0"/>
              <w:jc w:val="center"/>
            </w:pPr>
            <w:r w:rsidRPr="00AA7271">
              <w:t>1,370</w:t>
            </w:r>
          </w:p>
        </w:tc>
        <w:tc>
          <w:tcPr>
            <w:tcW w:w="938" w:type="dxa"/>
            <w:tcBorders>
              <w:top w:val="single" w:sz="4" w:space="0" w:color="auto"/>
              <w:left w:val="nil"/>
              <w:bottom w:val="single" w:sz="4" w:space="0" w:color="auto"/>
              <w:right w:val="single" w:sz="4" w:space="0" w:color="auto"/>
            </w:tcBorders>
            <w:vAlign w:val="center"/>
            <w:hideMark/>
          </w:tcPr>
          <w:p w14:paraId="2AF1E309" w14:textId="77777777" w:rsidR="00B55FE0" w:rsidRPr="00AA7271" w:rsidRDefault="00B55FE0" w:rsidP="0028614A">
            <w:pPr>
              <w:spacing w:after="0"/>
              <w:jc w:val="center"/>
            </w:pPr>
            <w:r w:rsidRPr="00AA7271">
              <w:t>2,546</w:t>
            </w:r>
          </w:p>
        </w:tc>
        <w:tc>
          <w:tcPr>
            <w:tcW w:w="938" w:type="dxa"/>
            <w:tcBorders>
              <w:top w:val="single" w:sz="4" w:space="0" w:color="auto"/>
              <w:left w:val="nil"/>
              <w:bottom w:val="single" w:sz="4" w:space="0" w:color="auto"/>
              <w:right w:val="single" w:sz="4" w:space="0" w:color="auto"/>
            </w:tcBorders>
            <w:vAlign w:val="center"/>
            <w:hideMark/>
          </w:tcPr>
          <w:p w14:paraId="1C9FA7DD" w14:textId="77777777" w:rsidR="00B55FE0" w:rsidRPr="00AA7271" w:rsidRDefault="00B55FE0" w:rsidP="0028614A">
            <w:pPr>
              <w:spacing w:after="0"/>
              <w:jc w:val="center"/>
            </w:pPr>
            <w:r w:rsidRPr="00AA7271">
              <w:t>3,090</w:t>
            </w:r>
          </w:p>
        </w:tc>
        <w:tc>
          <w:tcPr>
            <w:tcW w:w="3262" w:type="dxa"/>
            <w:tcBorders>
              <w:top w:val="single" w:sz="4" w:space="0" w:color="auto"/>
              <w:left w:val="single" w:sz="4" w:space="0" w:color="auto"/>
              <w:bottom w:val="single" w:sz="4" w:space="0" w:color="auto"/>
              <w:right w:val="single" w:sz="4" w:space="0" w:color="auto"/>
            </w:tcBorders>
            <w:noWrap/>
            <w:vAlign w:val="center"/>
            <w:hideMark/>
          </w:tcPr>
          <w:p w14:paraId="33F789B9" w14:textId="77777777" w:rsidR="00B55FE0" w:rsidRPr="00AA7271" w:rsidRDefault="00B55FE0" w:rsidP="0028614A">
            <w:pPr>
              <w:spacing w:after="0"/>
              <w:jc w:val="center"/>
            </w:pPr>
            <w:r w:rsidRPr="00AA7271">
              <w:t>Carbondale Southern IL AP / Marion</w:t>
            </w:r>
          </w:p>
        </w:tc>
      </w:tr>
      <w:tr w:rsidR="00B55FE0" w:rsidRPr="00AA7271" w14:paraId="618CCDD3" w14:textId="77777777" w:rsidTr="0028614A">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hideMark/>
          </w:tcPr>
          <w:p w14:paraId="44540810" w14:textId="77777777" w:rsidR="00B55FE0" w:rsidRPr="00AA7271" w:rsidRDefault="00B55FE0" w:rsidP="0028614A">
            <w:pPr>
              <w:spacing w:after="0"/>
              <w:jc w:val="center"/>
            </w:pPr>
            <w:r w:rsidRPr="00AA7271">
              <w:t>Average</w:t>
            </w:r>
          </w:p>
        </w:tc>
        <w:tc>
          <w:tcPr>
            <w:tcW w:w="938" w:type="dxa"/>
            <w:tcBorders>
              <w:top w:val="single" w:sz="4" w:space="0" w:color="auto"/>
              <w:left w:val="single" w:sz="4" w:space="0" w:color="auto"/>
              <w:bottom w:val="single" w:sz="4" w:space="0" w:color="auto"/>
              <w:right w:val="single" w:sz="4" w:space="0" w:color="auto"/>
            </w:tcBorders>
            <w:noWrap/>
            <w:vAlign w:val="center"/>
            <w:hideMark/>
          </w:tcPr>
          <w:p w14:paraId="66C6367C" w14:textId="77777777" w:rsidR="00B55FE0" w:rsidRPr="00AA7271" w:rsidRDefault="00B55FE0" w:rsidP="0028614A">
            <w:pPr>
              <w:spacing w:after="0"/>
              <w:jc w:val="center"/>
            </w:pPr>
            <w:r w:rsidRPr="00AA7271">
              <w:t>4,860</w:t>
            </w:r>
          </w:p>
        </w:tc>
        <w:tc>
          <w:tcPr>
            <w:tcW w:w="938" w:type="dxa"/>
            <w:tcBorders>
              <w:top w:val="single" w:sz="4" w:space="0" w:color="auto"/>
              <w:left w:val="nil"/>
              <w:bottom w:val="single" w:sz="4" w:space="0" w:color="auto"/>
              <w:right w:val="single" w:sz="4" w:space="0" w:color="auto"/>
            </w:tcBorders>
            <w:noWrap/>
            <w:vAlign w:val="center"/>
            <w:hideMark/>
          </w:tcPr>
          <w:p w14:paraId="5D2529BB" w14:textId="77777777" w:rsidR="00B55FE0" w:rsidRPr="00AA7271" w:rsidRDefault="00B55FE0" w:rsidP="0028614A">
            <w:pPr>
              <w:spacing w:after="0"/>
              <w:jc w:val="center"/>
            </w:pPr>
            <w:r w:rsidRPr="00AA7271">
              <w:t>947</w:t>
            </w:r>
          </w:p>
        </w:tc>
        <w:tc>
          <w:tcPr>
            <w:tcW w:w="938" w:type="dxa"/>
            <w:tcBorders>
              <w:top w:val="single" w:sz="4" w:space="0" w:color="auto"/>
              <w:left w:val="nil"/>
              <w:bottom w:val="single" w:sz="4" w:space="0" w:color="auto"/>
              <w:right w:val="single" w:sz="4" w:space="0" w:color="auto"/>
            </w:tcBorders>
            <w:vAlign w:val="center"/>
            <w:hideMark/>
          </w:tcPr>
          <w:p w14:paraId="75BEE058" w14:textId="77777777" w:rsidR="00B55FE0" w:rsidRPr="00AA7271" w:rsidRDefault="00B55FE0" w:rsidP="0028614A">
            <w:pPr>
              <w:spacing w:after="0"/>
              <w:jc w:val="center"/>
            </w:pPr>
            <w:r w:rsidRPr="00AA7271">
              <w:t>3,812</w:t>
            </w:r>
          </w:p>
        </w:tc>
        <w:tc>
          <w:tcPr>
            <w:tcW w:w="938" w:type="dxa"/>
            <w:tcBorders>
              <w:top w:val="single" w:sz="4" w:space="0" w:color="auto"/>
              <w:left w:val="single" w:sz="4" w:space="0" w:color="auto"/>
              <w:bottom w:val="single" w:sz="4" w:space="0" w:color="auto"/>
              <w:right w:val="single" w:sz="4" w:space="0" w:color="auto"/>
            </w:tcBorders>
            <w:vAlign w:val="center"/>
            <w:hideMark/>
          </w:tcPr>
          <w:p w14:paraId="36B18203" w14:textId="77777777" w:rsidR="00B55FE0" w:rsidRPr="00AA7271" w:rsidRDefault="00B55FE0" w:rsidP="0028614A">
            <w:pPr>
              <w:spacing w:after="0"/>
              <w:jc w:val="center"/>
            </w:pPr>
            <w:r w:rsidRPr="00AA7271">
              <w:t>2,362</w:t>
            </w:r>
          </w:p>
        </w:tc>
        <w:tc>
          <w:tcPr>
            <w:tcW w:w="3262" w:type="dxa"/>
            <w:tcBorders>
              <w:top w:val="single" w:sz="4" w:space="0" w:color="auto"/>
              <w:left w:val="single" w:sz="4" w:space="0" w:color="auto"/>
              <w:bottom w:val="single" w:sz="4" w:space="0" w:color="auto"/>
              <w:right w:val="single" w:sz="4" w:space="0" w:color="auto"/>
            </w:tcBorders>
            <w:noWrap/>
            <w:vAlign w:val="center"/>
            <w:hideMark/>
          </w:tcPr>
          <w:p w14:paraId="52D5723F" w14:textId="77777777" w:rsidR="00B55FE0" w:rsidRPr="00AA7271" w:rsidRDefault="00B55FE0" w:rsidP="0028614A">
            <w:pPr>
              <w:spacing w:after="0"/>
              <w:jc w:val="center"/>
            </w:pPr>
            <w:r w:rsidRPr="00AA7271">
              <w:t>Weighted by occupied housing units</w:t>
            </w:r>
          </w:p>
        </w:tc>
      </w:tr>
      <w:tr w:rsidR="00B55FE0" w:rsidRPr="00AA7271" w14:paraId="26C68FC7" w14:textId="77777777" w:rsidTr="0028614A">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hideMark/>
          </w:tcPr>
          <w:p w14:paraId="71C109EA" w14:textId="77777777" w:rsidR="00B55FE0" w:rsidRPr="00AA7271" w:rsidRDefault="00B55FE0" w:rsidP="0028614A">
            <w:pPr>
              <w:spacing w:after="0"/>
              <w:jc w:val="center"/>
            </w:pPr>
            <w:r w:rsidRPr="00AA7271">
              <w:t>Base Temp</w:t>
            </w:r>
          </w:p>
        </w:tc>
        <w:tc>
          <w:tcPr>
            <w:tcW w:w="938" w:type="dxa"/>
            <w:tcBorders>
              <w:top w:val="single" w:sz="4" w:space="0" w:color="auto"/>
              <w:left w:val="single" w:sz="4" w:space="0" w:color="auto"/>
              <w:bottom w:val="single" w:sz="4" w:space="0" w:color="auto"/>
              <w:right w:val="single" w:sz="4" w:space="0" w:color="auto"/>
            </w:tcBorders>
            <w:noWrap/>
            <w:vAlign w:val="center"/>
            <w:hideMark/>
          </w:tcPr>
          <w:p w14:paraId="15A6564A" w14:textId="77777777" w:rsidR="00B55FE0" w:rsidRPr="00AA7271" w:rsidRDefault="00B55FE0" w:rsidP="0028614A">
            <w:pPr>
              <w:spacing w:after="0"/>
              <w:jc w:val="center"/>
            </w:pPr>
            <w:r w:rsidRPr="00AA7271">
              <w:t>60F</w:t>
            </w:r>
          </w:p>
        </w:tc>
        <w:tc>
          <w:tcPr>
            <w:tcW w:w="938" w:type="dxa"/>
            <w:tcBorders>
              <w:top w:val="single" w:sz="4" w:space="0" w:color="auto"/>
              <w:left w:val="nil"/>
              <w:bottom w:val="single" w:sz="4" w:space="0" w:color="auto"/>
              <w:right w:val="single" w:sz="4" w:space="0" w:color="auto"/>
            </w:tcBorders>
            <w:noWrap/>
            <w:vAlign w:val="center"/>
            <w:hideMark/>
          </w:tcPr>
          <w:p w14:paraId="29490729" w14:textId="77777777" w:rsidR="00B55FE0" w:rsidRPr="00AA7271" w:rsidRDefault="00B55FE0" w:rsidP="0028614A">
            <w:pPr>
              <w:spacing w:after="0"/>
              <w:jc w:val="center"/>
            </w:pPr>
            <w:r w:rsidRPr="00AA7271">
              <w:t>65F</w:t>
            </w:r>
          </w:p>
        </w:tc>
        <w:tc>
          <w:tcPr>
            <w:tcW w:w="938" w:type="dxa"/>
            <w:tcBorders>
              <w:top w:val="single" w:sz="4" w:space="0" w:color="auto"/>
              <w:left w:val="nil"/>
              <w:bottom w:val="single" w:sz="4" w:space="0" w:color="auto"/>
              <w:right w:val="single" w:sz="4" w:space="0" w:color="auto"/>
            </w:tcBorders>
            <w:vAlign w:val="center"/>
            <w:hideMark/>
          </w:tcPr>
          <w:p w14:paraId="71A48529" w14:textId="77777777" w:rsidR="00B55FE0" w:rsidRPr="00AA7271" w:rsidRDefault="00B55FE0" w:rsidP="0028614A">
            <w:pPr>
              <w:spacing w:after="0"/>
              <w:jc w:val="center"/>
            </w:pPr>
            <w:r w:rsidRPr="00AA7271">
              <w:t>55F</w:t>
            </w:r>
          </w:p>
        </w:tc>
        <w:tc>
          <w:tcPr>
            <w:tcW w:w="938" w:type="dxa"/>
            <w:tcBorders>
              <w:top w:val="single" w:sz="4" w:space="0" w:color="auto"/>
              <w:left w:val="nil"/>
              <w:bottom w:val="single" w:sz="4" w:space="0" w:color="auto"/>
              <w:right w:val="single" w:sz="4" w:space="0" w:color="auto"/>
            </w:tcBorders>
            <w:vAlign w:val="center"/>
            <w:hideMark/>
          </w:tcPr>
          <w:p w14:paraId="4F956ADB" w14:textId="77777777" w:rsidR="00B55FE0" w:rsidRPr="00AA7271" w:rsidRDefault="00B55FE0" w:rsidP="0028614A">
            <w:pPr>
              <w:spacing w:after="0"/>
              <w:jc w:val="center"/>
            </w:pPr>
            <w:r w:rsidRPr="00AA7271">
              <w:t>55F</w:t>
            </w:r>
          </w:p>
        </w:tc>
        <w:tc>
          <w:tcPr>
            <w:tcW w:w="3262" w:type="dxa"/>
            <w:tcBorders>
              <w:top w:val="single" w:sz="4" w:space="0" w:color="auto"/>
              <w:left w:val="single" w:sz="4" w:space="0" w:color="auto"/>
              <w:bottom w:val="single" w:sz="4" w:space="0" w:color="auto"/>
              <w:right w:val="single" w:sz="4" w:space="0" w:color="auto"/>
            </w:tcBorders>
            <w:noWrap/>
            <w:vAlign w:val="center"/>
            <w:hideMark/>
          </w:tcPr>
          <w:p w14:paraId="3231423B" w14:textId="77777777" w:rsidR="00B55FE0" w:rsidRPr="00AA7271" w:rsidRDefault="00B55FE0" w:rsidP="0028614A">
            <w:pPr>
              <w:spacing w:after="0"/>
              <w:jc w:val="center"/>
            </w:pPr>
            <w:r>
              <w:t>Y</w:t>
            </w:r>
            <w:r w:rsidRPr="00AA7271">
              <w:t>ear climate normals, 1981-2010</w:t>
            </w:r>
          </w:p>
        </w:tc>
      </w:tr>
    </w:tbl>
    <w:p w14:paraId="2A867D91" w14:textId="77777777" w:rsidR="008F1C00" w:rsidRDefault="008F1C00" w:rsidP="00B55FE0">
      <w:pPr>
        <w:widowControl/>
        <w:jc w:val="left"/>
        <w:rPr>
          <w:rFonts w:cs="Arial"/>
          <w:bCs/>
          <w:iCs/>
          <w:sz w:val="28"/>
          <w:szCs w:val="28"/>
        </w:rPr>
        <w:sectPr w:rsidR="008F1C00">
          <w:pgSz w:w="12240" w:h="15840"/>
          <w:pgMar w:top="1440" w:right="1440" w:bottom="1440" w:left="1440" w:header="720" w:footer="720" w:gutter="0"/>
          <w:cols w:space="720"/>
          <w:docGrid w:linePitch="360"/>
        </w:sectPr>
      </w:pPr>
    </w:p>
    <w:p w14:paraId="048BE6F7" w14:textId="77777777" w:rsidR="00B55FE0" w:rsidRDefault="00B55FE0" w:rsidP="00B55FE0">
      <w:pPr>
        <w:pStyle w:val="Heading2"/>
      </w:pPr>
      <w:bookmarkStart w:id="1797" w:name="_Toc333218996"/>
      <w:bookmarkStart w:id="1798" w:name="_Toc437594093"/>
      <w:bookmarkStart w:id="1799" w:name="_Toc437856307"/>
      <w:bookmarkStart w:id="1800" w:name="_Toc437957204"/>
      <w:bookmarkStart w:id="1801" w:name="_Toc438040367"/>
      <w:bookmarkStart w:id="1802" w:name="_Toc438202400"/>
      <w:r w:rsidRPr="007334E1">
        <w:lastRenderedPageBreak/>
        <w:t>Electrical Loadshapes (kWh)</w:t>
      </w:r>
      <w:bookmarkEnd w:id="1556"/>
      <w:bookmarkEnd w:id="1797"/>
      <w:bookmarkEnd w:id="1798"/>
      <w:bookmarkEnd w:id="1799"/>
      <w:bookmarkEnd w:id="1800"/>
      <w:bookmarkEnd w:id="1801"/>
      <w:bookmarkEnd w:id="1802"/>
      <w:r w:rsidRPr="007334E1">
        <w:t xml:space="preserve"> </w:t>
      </w:r>
      <w:bookmarkEnd w:id="1557"/>
    </w:p>
    <w:p w14:paraId="0628498E" w14:textId="77777777" w:rsidR="00B55FE0" w:rsidRPr="00AA7271" w:rsidRDefault="00B55FE0" w:rsidP="00B55FE0"/>
    <w:p w14:paraId="529A8C6D" w14:textId="77777777" w:rsidR="00B55FE0" w:rsidRPr="007334E1" w:rsidRDefault="00B55FE0" w:rsidP="00B55FE0">
      <w:pPr>
        <w:rPr>
          <w:rFonts w:cstheme="minorHAnsi"/>
          <w:szCs w:val="20"/>
        </w:rPr>
      </w:pPr>
      <w:bookmarkStart w:id="1803" w:name="_Toc316461820"/>
      <w:bookmarkEnd w:id="1803"/>
      <w:r w:rsidRPr="007334E1">
        <w:rPr>
          <w:rFonts w:cstheme="minorHAnsi"/>
          <w:szCs w:val="20"/>
        </w:rPr>
        <w:t xml:space="preserve">Loadshapes are an integral </w:t>
      </w:r>
      <w:r w:rsidRPr="009E1B37">
        <w:rPr>
          <w:rFonts w:cstheme="minorHAnsi"/>
          <w:szCs w:val="20"/>
        </w:rPr>
        <w:t xml:space="preserve">part of the measure </w:t>
      </w:r>
      <w:r w:rsidRPr="007334E1">
        <w:rPr>
          <w:rFonts w:cstheme="minorHAnsi"/>
          <w:szCs w:val="20"/>
        </w:rPr>
        <w:t xml:space="preserve">characterization and are used to divide energy savings into appropriate periods </w:t>
      </w:r>
      <w:r>
        <w:rPr>
          <w:rFonts w:cstheme="minorHAnsi"/>
          <w:szCs w:val="20"/>
        </w:rPr>
        <w:t xml:space="preserve">using Rating Period Factors (RPFs) such </w:t>
      </w:r>
      <w:r w:rsidRPr="007334E1">
        <w:rPr>
          <w:rFonts w:cstheme="minorHAnsi"/>
          <w:szCs w:val="20"/>
        </w:rPr>
        <w:t>that</w:t>
      </w:r>
      <w:r>
        <w:rPr>
          <w:rFonts w:cstheme="minorHAnsi"/>
          <w:szCs w:val="20"/>
        </w:rPr>
        <w:t xml:space="preserve"> each</w:t>
      </w:r>
      <w:r w:rsidRPr="007334E1">
        <w:rPr>
          <w:rFonts w:cstheme="minorHAnsi"/>
          <w:szCs w:val="20"/>
        </w:rPr>
        <w:t xml:space="preserve"> have variable avoided cost values allocated to them</w:t>
      </w:r>
      <w:r>
        <w:rPr>
          <w:rFonts w:cstheme="minorHAnsi"/>
          <w:szCs w:val="20"/>
        </w:rPr>
        <w:t xml:space="preserve"> for the purpose of estimating cost effectiveness</w:t>
      </w:r>
      <w:r w:rsidRPr="007334E1">
        <w:rPr>
          <w:rFonts w:cstheme="minorHAnsi"/>
          <w:szCs w:val="20"/>
        </w:rPr>
        <w:t>.</w:t>
      </w:r>
    </w:p>
    <w:p w14:paraId="0E0A0226" w14:textId="77777777" w:rsidR="00B55FE0" w:rsidRDefault="00B55FE0" w:rsidP="00B55FE0">
      <w:pPr>
        <w:rPr>
          <w:rFonts w:cstheme="minorHAnsi"/>
          <w:szCs w:val="20"/>
        </w:rPr>
      </w:pPr>
      <w:r w:rsidRPr="007334E1">
        <w:rPr>
          <w:rFonts w:cstheme="minorHAnsi"/>
          <w:szCs w:val="20"/>
        </w:rPr>
        <w:t xml:space="preserve">For the purposes of </w:t>
      </w:r>
      <w:r>
        <w:rPr>
          <w:rFonts w:cstheme="minorHAnsi"/>
          <w:szCs w:val="20"/>
        </w:rPr>
        <w:t>assigning</w:t>
      </w:r>
      <w:r w:rsidRPr="007334E1">
        <w:rPr>
          <w:rFonts w:cstheme="minorHAnsi"/>
          <w:szCs w:val="20"/>
        </w:rPr>
        <w:t xml:space="preserve"> energy savings (kWh)</w:t>
      </w:r>
      <w:r>
        <w:rPr>
          <w:rFonts w:cstheme="minorHAnsi"/>
          <w:szCs w:val="20"/>
        </w:rPr>
        <w:t xml:space="preserve"> periods</w:t>
      </w:r>
      <w:r w:rsidRPr="007334E1">
        <w:rPr>
          <w:rFonts w:cstheme="minorHAnsi"/>
          <w:szCs w:val="20"/>
        </w:rPr>
        <w:t xml:space="preserve">, the </w:t>
      </w:r>
      <w:r>
        <w:rPr>
          <w:rFonts w:cstheme="minorHAnsi"/>
          <w:szCs w:val="20"/>
        </w:rPr>
        <w:t>TRM TAC</w:t>
      </w:r>
      <w:r w:rsidRPr="007334E1">
        <w:rPr>
          <w:rFonts w:cstheme="minorHAnsi"/>
          <w:szCs w:val="20"/>
        </w:rPr>
        <w:t xml:space="preserve"> has agreed to use the industry standards for wholesale power market transactions as shown in the following table.</w:t>
      </w:r>
    </w:p>
    <w:p w14:paraId="31012966" w14:textId="77777777" w:rsidR="00B55FE0" w:rsidRPr="007334E1" w:rsidRDefault="00B55FE0" w:rsidP="00B55FE0">
      <w:pPr>
        <w:rPr>
          <w:rFonts w:cstheme="minorHAnsi"/>
          <w:szCs w:val="20"/>
        </w:rPr>
      </w:pPr>
    </w:p>
    <w:p w14:paraId="149DED5F" w14:textId="77777777" w:rsidR="00B55FE0" w:rsidRPr="007334E1" w:rsidRDefault="00B55FE0" w:rsidP="00B55FE0">
      <w:pPr>
        <w:pStyle w:val="Caption"/>
      </w:pPr>
      <w:bookmarkStart w:id="1804" w:name="_Toc335377230"/>
      <w:bookmarkStart w:id="1805" w:name="_Toc411514772"/>
      <w:bookmarkStart w:id="1806" w:name="_Toc411515472"/>
      <w:bookmarkStart w:id="1807" w:name="_Toc411599461"/>
      <w:r>
        <w:t xml:space="preserve">Table </w:t>
      </w:r>
      <w:r>
        <w:rPr>
          <w:noProof/>
        </w:rPr>
        <w:t>3</w:t>
      </w:r>
      <w:r>
        <w:t>.</w:t>
      </w:r>
      <w:r>
        <w:rPr>
          <w:noProof/>
        </w:rPr>
        <w:t>3</w:t>
      </w:r>
      <w:r w:rsidRPr="007334E1">
        <w:t>: On and Off Peak Energy Definitions</w:t>
      </w:r>
      <w:bookmarkEnd w:id="1804"/>
      <w:bookmarkEnd w:id="1805"/>
      <w:bookmarkEnd w:id="1806"/>
      <w:bookmarkEnd w:id="1807"/>
    </w:p>
    <w:tbl>
      <w:tblPr>
        <w:tblW w:w="9468" w:type="dxa"/>
        <w:tblInd w:w="108" w:type="dxa"/>
        <w:tblCellMar>
          <w:left w:w="0" w:type="dxa"/>
          <w:right w:w="0" w:type="dxa"/>
        </w:tblCellMar>
        <w:tblLook w:val="04A0" w:firstRow="1" w:lastRow="0" w:firstColumn="1" w:lastColumn="0" w:noHBand="0" w:noVBand="1"/>
      </w:tblPr>
      <w:tblGrid>
        <w:gridCol w:w="3725"/>
        <w:gridCol w:w="5743"/>
      </w:tblGrid>
      <w:tr w:rsidR="00B55FE0" w:rsidRPr="00AA7271" w14:paraId="61A6634B" w14:textId="77777777" w:rsidTr="0028614A">
        <w:trPr>
          <w:trHeight w:hRule="exact" w:val="317"/>
        </w:trPr>
        <w:tc>
          <w:tcPr>
            <w:tcW w:w="3725" w:type="dxa"/>
            <w:tcBorders>
              <w:top w:val="single" w:sz="8" w:space="0" w:color="auto"/>
              <w:left w:val="single" w:sz="8" w:space="0" w:color="auto"/>
              <w:bottom w:val="single" w:sz="8" w:space="0" w:color="auto"/>
              <w:right w:val="single" w:sz="8" w:space="0" w:color="auto"/>
            </w:tcBorders>
            <w:shd w:val="clear" w:color="auto" w:fill="808080"/>
            <w:noWrap/>
            <w:tcMar>
              <w:top w:w="0" w:type="dxa"/>
              <w:left w:w="108" w:type="dxa"/>
              <w:bottom w:w="0" w:type="dxa"/>
              <w:right w:w="108" w:type="dxa"/>
            </w:tcMar>
            <w:vAlign w:val="bottom"/>
            <w:hideMark/>
          </w:tcPr>
          <w:p w14:paraId="09A81BA6" w14:textId="77777777" w:rsidR="00B55FE0" w:rsidRPr="00AA7271" w:rsidRDefault="00B55FE0" w:rsidP="0028614A">
            <w:pPr>
              <w:jc w:val="center"/>
              <w:rPr>
                <w:b/>
                <w:color w:val="FFFFFF" w:themeColor="background1"/>
              </w:rPr>
            </w:pPr>
            <w:r w:rsidRPr="00AA7271">
              <w:rPr>
                <w:b/>
                <w:color w:val="FFFFFF" w:themeColor="background1"/>
              </w:rPr>
              <w:t>Period Category</w:t>
            </w:r>
          </w:p>
        </w:tc>
        <w:tc>
          <w:tcPr>
            <w:tcW w:w="5743" w:type="dxa"/>
            <w:tcBorders>
              <w:top w:val="single" w:sz="8" w:space="0" w:color="auto"/>
              <w:left w:val="nil"/>
              <w:bottom w:val="single" w:sz="8" w:space="0" w:color="auto"/>
              <w:right w:val="single" w:sz="8" w:space="0" w:color="auto"/>
            </w:tcBorders>
            <w:shd w:val="clear" w:color="auto" w:fill="808080"/>
            <w:noWrap/>
            <w:tcMar>
              <w:top w:w="0" w:type="dxa"/>
              <w:left w:w="108" w:type="dxa"/>
              <w:bottom w:w="0" w:type="dxa"/>
              <w:right w:w="108" w:type="dxa"/>
            </w:tcMar>
            <w:vAlign w:val="bottom"/>
            <w:hideMark/>
          </w:tcPr>
          <w:p w14:paraId="11396362" w14:textId="77777777" w:rsidR="00B55FE0" w:rsidRPr="00AA7271" w:rsidRDefault="00B55FE0" w:rsidP="0028614A">
            <w:pPr>
              <w:jc w:val="center"/>
              <w:rPr>
                <w:b/>
                <w:color w:val="FFFFFF" w:themeColor="background1"/>
              </w:rPr>
            </w:pPr>
            <w:r w:rsidRPr="00AA7271">
              <w:rPr>
                <w:b/>
                <w:color w:val="FFFFFF" w:themeColor="background1"/>
              </w:rPr>
              <w:t>Period Definition (Central Prevailing Time)</w:t>
            </w:r>
          </w:p>
        </w:tc>
      </w:tr>
      <w:tr w:rsidR="00B55FE0" w:rsidRPr="00AA7271" w14:paraId="78F326EE" w14:textId="77777777" w:rsidTr="0028614A">
        <w:trPr>
          <w:trHeight w:hRule="exact" w:val="317"/>
        </w:trPr>
        <w:tc>
          <w:tcPr>
            <w:tcW w:w="37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73C1308" w14:textId="77777777" w:rsidR="00B55FE0" w:rsidRPr="00AA7271" w:rsidRDefault="00B55FE0" w:rsidP="0028614A">
            <w:r w:rsidRPr="00AA7271">
              <w:t>Winter On-Peak Energy  </w:t>
            </w:r>
          </w:p>
        </w:tc>
        <w:tc>
          <w:tcPr>
            <w:tcW w:w="57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6B2EB20" w14:textId="77777777" w:rsidR="00B55FE0" w:rsidRPr="00AA7271" w:rsidRDefault="00B55FE0" w:rsidP="0028614A">
            <w:r w:rsidRPr="00AA7271">
              <w:t>8AM - 11PM, weekdays, Oct – Apr, No NERC holidays</w:t>
            </w:r>
          </w:p>
        </w:tc>
      </w:tr>
      <w:tr w:rsidR="00B55FE0" w:rsidRPr="00AA7271" w14:paraId="3DA426F0" w14:textId="77777777" w:rsidTr="0028614A">
        <w:trPr>
          <w:trHeight w:hRule="exact" w:val="317"/>
        </w:trPr>
        <w:tc>
          <w:tcPr>
            <w:tcW w:w="37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3295F6A" w14:textId="77777777" w:rsidR="00B55FE0" w:rsidRPr="00AA7271" w:rsidRDefault="00B55FE0" w:rsidP="0028614A">
            <w:r w:rsidRPr="00AA7271">
              <w:t>Winter Off-Peak Energy</w:t>
            </w:r>
          </w:p>
        </w:tc>
        <w:tc>
          <w:tcPr>
            <w:tcW w:w="57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53E2F2B" w14:textId="77777777" w:rsidR="00B55FE0" w:rsidRPr="00AA7271" w:rsidRDefault="00B55FE0" w:rsidP="0028614A">
            <w:r w:rsidRPr="00AA7271">
              <w:t>All other hours</w:t>
            </w:r>
          </w:p>
        </w:tc>
      </w:tr>
      <w:tr w:rsidR="00B55FE0" w:rsidRPr="00AA7271" w14:paraId="4B8D1DA8" w14:textId="77777777" w:rsidTr="0028614A">
        <w:trPr>
          <w:trHeight w:hRule="exact" w:val="317"/>
        </w:trPr>
        <w:tc>
          <w:tcPr>
            <w:tcW w:w="37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D76A65E" w14:textId="77777777" w:rsidR="00B55FE0" w:rsidRPr="00AA7271" w:rsidRDefault="00B55FE0" w:rsidP="0028614A">
            <w:r w:rsidRPr="00AA7271">
              <w:t xml:space="preserve">Summer On-Peak Energy     </w:t>
            </w:r>
          </w:p>
        </w:tc>
        <w:tc>
          <w:tcPr>
            <w:tcW w:w="57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BD9548B" w14:textId="77777777" w:rsidR="00B55FE0" w:rsidRPr="00AA7271" w:rsidRDefault="00B55FE0" w:rsidP="0028614A">
            <w:r w:rsidRPr="00AA7271">
              <w:t>8AM - 11PM, weekdays, May – Sept, No NERC holidays</w:t>
            </w:r>
          </w:p>
        </w:tc>
      </w:tr>
      <w:tr w:rsidR="00B55FE0" w:rsidRPr="00AA7271" w14:paraId="15DDEF65" w14:textId="77777777" w:rsidTr="0028614A">
        <w:trPr>
          <w:trHeight w:hRule="exact" w:val="317"/>
        </w:trPr>
        <w:tc>
          <w:tcPr>
            <w:tcW w:w="37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FB7829B" w14:textId="77777777" w:rsidR="00B55FE0" w:rsidRPr="00AA7271" w:rsidRDefault="00B55FE0" w:rsidP="0028614A">
            <w:r w:rsidRPr="00AA7271">
              <w:t>Summer Off-Peak Energy             </w:t>
            </w:r>
          </w:p>
        </w:tc>
        <w:tc>
          <w:tcPr>
            <w:tcW w:w="57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E1A6693" w14:textId="77777777" w:rsidR="00B55FE0" w:rsidRPr="00AA7271" w:rsidRDefault="00B55FE0" w:rsidP="0028614A">
            <w:r w:rsidRPr="00AA7271">
              <w:t>All other hours</w:t>
            </w:r>
          </w:p>
        </w:tc>
      </w:tr>
    </w:tbl>
    <w:p w14:paraId="7E35AEEF" w14:textId="77777777" w:rsidR="00B55FE0" w:rsidRDefault="00B55FE0" w:rsidP="00B55FE0">
      <w:pPr>
        <w:rPr>
          <w:rFonts w:cstheme="minorHAnsi"/>
          <w:szCs w:val="20"/>
        </w:rPr>
      </w:pPr>
    </w:p>
    <w:p w14:paraId="6C84FE55" w14:textId="77777777" w:rsidR="00B55FE0" w:rsidRDefault="00B55FE0" w:rsidP="00B55FE0">
      <w:pPr>
        <w:rPr>
          <w:rFonts w:cstheme="minorHAnsi"/>
          <w:szCs w:val="20"/>
        </w:rPr>
      </w:pPr>
      <w:r w:rsidRPr="007334E1">
        <w:rPr>
          <w:rFonts w:cstheme="minorHAnsi"/>
          <w:szCs w:val="20"/>
        </w:rPr>
        <w:t xml:space="preserve">Loadshapes have been developed </w:t>
      </w:r>
      <w:r>
        <w:rPr>
          <w:rFonts w:cstheme="minorHAnsi"/>
          <w:szCs w:val="20"/>
        </w:rPr>
        <w:t xml:space="preserve">for each end-use </w:t>
      </w:r>
      <w:r w:rsidRPr="007334E1">
        <w:rPr>
          <w:rFonts w:cstheme="minorHAnsi"/>
          <w:szCs w:val="20"/>
        </w:rPr>
        <w:t xml:space="preserve">by assigning </w:t>
      </w:r>
      <w:r>
        <w:rPr>
          <w:rFonts w:cstheme="minorHAnsi"/>
          <w:szCs w:val="20"/>
        </w:rPr>
        <w:t xml:space="preserve">Rating Period Factor </w:t>
      </w:r>
      <w:r w:rsidRPr="007334E1">
        <w:rPr>
          <w:rFonts w:cstheme="minorHAnsi"/>
          <w:szCs w:val="20"/>
        </w:rPr>
        <w:t>percentages to each of the four periods above. Two methodologies were used:</w:t>
      </w:r>
    </w:p>
    <w:p w14:paraId="451DF84B" w14:textId="77777777" w:rsidR="00B55FE0" w:rsidRPr="007334E1" w:rsidRDefault="00B55FE0" w:rsidP="00B55FE0">
      <w:pPr>
        <w:pStyle w:val="ListParagraph"/>
        <w:widowControl/>
        <w:numPr>
          <w:ilvl w:val="0"/>
          <w:numId w:val="5"/>
        </w:numPr>
        <w:rPr>
          <w:rFonts w:cstheme="minorHAnsi"/>
          <w:szCs w:val="20"/>
        </w:rPr>
      </w:pPr>
      <w:r w:rsidRPr="007334E1">
        <w:rPr>
          <w:rFonts w:cstheme="minorHAnsi"/>
          <w:szCs w:val="20"/>
        </w:rPr>
        <w:t xml:space="preserve">Itron eShapes data for Missouri, reconciled to Illinois loads and provided by Ameren, were used to </w:t>
      </w:r>
      <w:r>
        <w:rPr>
          <w:rFonts w:cstheme="minorHAnsi"/>
          <w:szCs w:val="20"/>
        </w:rPr>
        <w:t>calculate</w:t>
      </w:r>
      <w:r w:rsidRPr="007334E1">
        <w:rPr>
          <w:rFonts w:cstheme="minorHAnsi"/>
          <w:szCs w:val="20"/>
        </w:rPr>
        <w:t xml:space="preserve"> the percentage of load in to the four categories above.</w:t>
      </w:r>
    </w:p>
    <w:p w14:paraId="29CB2100" w14:textId="77777777" w:rsidR="00B55FE0" w:rsidRPr="007334E1" w:rsidRDefault="00B55FE0" w:rsidP="00B55FE0">
      <w:pPr>
        <w:pStyle w:val="ListParagraph"/>
        <w:ind w:left="1080"/>
        <w:rPr>
          <w:rFonts w:cstheme="minorHAnsi"/>
          <w:szCs w:val="20"/>
        </w:rPr>
      </w:pPr>
    </w:p>
    <w:p w14:paraId="70BDC8FA" w14:textId="77777777" w:rsidR="00B55FE0" w:rsidRDefault="00B55FE0" w:rsidP="00B55FE0">
      <w:pPr>
        <w:pStyle w:val="ListParagraph"/>
        <w:widowControl/>
        <w:numPr>
          <w:ilvl w:val="0"/>
          <w:numId w:val="5"/>
        </w:numPr>
        <w:rPr>
          <w:rFonts w:cstheme="minorHAnsi"/>
          <w:szCs w:val="20"/>
        </w:rPr>
      </w:pPr>
      <w:r w:rsidRPr="007334E1">
        <w:rPr>
          <w:rFonts w:cstheme="minorHAnsi"/>
          <w:szCs w:val="20"/>
        </w:rPr>
        <w:t xml:space="preserve">Where the Itron eShapes data did not provide a particular </w:t>
      </w:r>
      <w:r>
        <w:rPr>
          <w:rFonts w:cstheme="minorHAnsi"/>
          <w:szCs w:val="20"/>
        </w:rPr>
        <w:t>end-use</w:t>
      </w:r>
      <w:r w:rsidRPr="007334E1">
        <w:rPr>
          <w:rFonts w:cstheme="minorHAnsi"/>
          <w:szCs w:val="20"/>
        </w:rPr>
        <w:t xml:space="preserve"> or specific measure load</w:t>
      </w:r>
      <w:r>
        <w:rPr>
          <w:rFonts w:cstheme="minorHAnsi"/>
          <w:szCs w:val="20"/>
        </w:rPr>
        <w:t xml:space="preserve"> profile</w:t>
      </w:r>
      <w:r w:rsidRPr="007334E1">
        <w:rPr>
          <w:rFonts w:cstheme="minorHAnsi"/>
          <w:szCs w:val="20"/>
        </w:rPr>
        <w:t xml:space="preserve">, loadshapes that have been developed over many years by Efficiency Vermont and that have </w:t>
      </w:r>
      <w:r>
        <w:rPr>
          <w:rFonts w:cstheme="minorHAnsi"/>
          <w:szCs w:val="20"/>
        </w:rPr>
        <w:t>been reviewed</w:t>
      </w:r>
      <w:r w:rsidRPr="007334E1">
        <w:rPr>
          <w:rFonts w:cstheme="minorHAnsi"/>
          <w:szCs w:val="20"/>
        </w:rPr>
        <w:t xml:space="preserve"> by the Vermont Department of Public Service, were </w:t>
      </w:r>
      <w:r>
        <w:rPr>
          <w:rFonts w:cstheme="minorHAnsi"/>
          <w:szCs w:val="20"/>
        </w:rPr>
        <w:t>adjusted</w:t>
      </w:r>
      <w:r w:rsidRPr="007334E1">
        <w:rPr>
          <w:rFonts w:cstheme="minorHAnsi"/>
          <w:szCs w:val="20"/>
        </w:rPr>
        <w:t xml:space="preserve"> to</w:t>
      </w:r>
      <w:r>
        <w:rPr>
          <w:rFonts w:cstheme="minorHAnsi"/>
          <w:szCs w:val="20"/>
        </w:rPr>
        <w:t xml:space="preserve"> match</w:t>
      </w:r>
      <w:r w:rsidRPr="007334E1">
        <w:rPr>
          <w:rFonts w:cstheme="minorHAnsi"/>
          <w:szCs w:val="20"/>
        </w:rPr>
        <w:t xml:space="preserve"> Illinois period definitions. Note – no weather sensitive loadshapes were based on this method. Any of these load profiles that relate to High Impact Measures should be an area of future evaluation.</w:t>
      </w:r>
    </w:p>
    <w:p w14:paraId="3BD3FFB4" w14:textId="77777777" w:rsidR="00B55FE0" w:rsidRDefault="00B55FE0" w:rsidP="00B55FE0">
      <w:pPr>
        <w:rPr>
          <w:rFonts w:cstheme="minorHAnsi"/>
          <w:szCs w:val="20"/>
        </w:rPr>
      </w:pPr>
      <w:r>
        <w:rPr>
          <w:rFonts w:cstheme="minorHAnsi"/>
          <w:szCs w:val="20"/>
        </w:rPr>
        <w:t>T</w:t>
      </w:r>
      <w:r w:rsidRPr="007334E1">
        <w:rPr>
          <w:rFonts w:cstheme="minorHAnsi"/>
          <w:szCs w:val="20"/>
        </w:rPr>
        <w:t xml:space="preserve">he following pages provide the loadshape values for </w:t>
      </w:r>
      <w:r>
        <w:rPr>
          <w:rFonts w:cstheme="minorHAnsi"/>
          <w:szCs w:val="20"/>
        </w:rPr>
        <w:t>most</w:t>
      </w:r>
      <w:r w:rsidRPr="007334E1">
        <w:rPr>
          <w:rFonts w:cstheme="minorHAnsi"/>
          <w:szCs w:val="20"/>
        </w:rPr>
        <w:t xml:space="preserve"> measures provided in the T</w:t>
      </w:r>
      <w:r>
        <w:rPr>
          <w:rFonts w:cstheme="minorHAnsi"/>
          <w:szCs w:val="20"/>
        </w:rPr>
        <w:t>RM</w:t>
      </w:r>
      <w:r>
        <w:rPr>
          <w:rStyle w:val="FootnoteReference"/>
          <w:szCs w:val="20"/>
        </w:rPr>
        <w:footnoteReference w:id="27"/>
      </w:r>
      <w:r w:rsidRPr="007334E1">
        <w:rPr>
          <w:rFonts w:cstheme="minorHAnsi"/>
          <w:szCs w:val="20"/>
        </w:rPr>
        <w:t xml:space="preserve">. To distinguish the source of the loadshape, </w:t>
      </w:r>
      <w:r>
        <w:rPr>
          <w:rFonts w:cstheme="minorHAnsi"/>
          <w:szCs w:val="20"/>
        </w:rPr>
        <w:t xml:space="preserve">they are color coded.  Rows that are shaded in green are </w:t>
      </w:r>
      <w:r w:rsidRPr="007334E1">
        <w:rPr>
          <w:rFonts w:cstheme="minorHAnsi"/>
          <w:color w:val="000000"/>
          <w:szCs w:val="20"/>
        </w:rPr>
        <w:t>Efficiency Vermont loadshapes adjusted for Illinois periods</w:t>
      </w:r>
      <w:r>
        <w:rPr>
          <w:rFonts w:cstheme="minorHAnsi"/>
          <w:color w:val="000000"/>
          <w:szCs w:val="20"/>
        </w:rPr>
        <w:t xml:space="preserve">.  Rows that are unshaded and are left in white are </w:t>
      </w:r>
      <w:r w:rsidRPr="007334E1">
        <w:rPr>
          <w:rFonts w:cstheme="minorHAnsi"/>
          <w:color w:val="000000"/>
          <w:szCs w:val="20"/>
        </w:rPr>
        <w:t>Itron eShapes data provided by Ameren</w:t>
      </w:r>
      <w:r>
        <w:rPr>
          <w:rFonts w:cstheme="minorHAnsi"/>
          <w:color w:val="000000"/>
          <w:szCs w:val="20"/>
        </w:rPr>
        <w:t>.</w:t>
      </w:r>
    </w:p>
    <w:p w14:paraId="4F0570FC" w14:textId="77777777" w:rsidR="00B55FE0" w:rsidRDefault="00B55FE0" w:rsidP="00B55FE0">
      <w:pPr>
        <w:rPr>
          <w:szCs w:val="20"/>
        </w:rPr>
      </w:pPr>
      <w:r>
        <w:rPr>
          <w:rFonts w:cstheme="minorHAnsi"/>
          <w:szCs w:val="20"/>
        </w:rPr>
        <w:t>ComEd</w:t>
      </w:r>
      <w:r w:rsidRPr="007334E1">
        <w:rPr>
          <w:szCs w:val="20"/>
        </w:rPr>
        <w:t xml:space="preserve"> use</w:t>
      </w:r>
      <w:r>
        <w:rPr>
          <w:szCs w:val="20"/>
        </w:rPr>
        <w:t>s</w:t>
      </w:r>
      <w:r w:rsidRPr="007334E1">
        <w:rPr>
          <w:szCs w:val="20"/>
        </w:rPr>
        <w:t xml:space="preserve"> the </w:t>
      </w:r>
      <w:r w:rsidRPr="002F5D35">
        <w:rPr>
          <w:szCs w:val="20"/>
        </w:rPr>
        <w:t xml:space="preserve">DSMore™ (Integral Analytics DSMore™ Demand Side Management Option/Risk Evaluator) software </w:t>
      </w:r>
      <w:r w:rsidRPr="007334E1">
        <w:rPr>
          <w:szCs w:val="20"/>
        </w:rPr>
        <w:t xml:space="preserve">to screen the efficiency measures </w:t>
      </w:r>
      <w:r>
        <w:rPr>
          <w:szCs w:val="20"/>
        </w:rPr>
        <w:t>for cost effectiveness. S</w:t>
      </w:r>
      <w:r w:rsidRPr="007334E1">
        <w:rPr>
          <w:szCs w:val="20"/>
        </w:rPr>
        <w:t>ince this tool requires a loadshape value for weekdays and weekends in each month (i.e.</w:t>
      </w:r>
      <w:r>
        <w:rPr>
          <w:szCs w:val="20"/>
        </w:rPr>
        <w:t>,</w:t>
      </w:r>
      <w:r w:rsidRPr="007334E1">
        <w:rPr>
          <w:szCs w:val="20"/>
        </w:rPr>
        <w:t xml:space="preserve"> 24 inputs), the percentages for the four perio</w:t>
      </w:r>
      <w:r>
        <w:rPr>
          <w:szCs w:val="20"/>
        </w:rPr>
        <w:t>d categories above were calculated by</w:t>
      </w:r>
      <w:r w:rsidRPr="007334E1">
        <w:rPr>
          <w:szCs w:val="20"/>
        </w:rPr>
        <w:t xml:space="preserve"> weight</w:t>
      </w:r>
      <w:r>
        <w:rPr>
          <w:szCs w:val="20"/>
        </w:rPr>
        <w:t>ing</w:t>
      </w:r>
      <w:r w:rsidRPr="007334E1">
        <w:rPr>
          <w:szCs w:val="20"/>
        </w:rPr>
        <w:t xml:space="preserve"> the proportion of weekdays/weekends in each month</w:t>
      </w:r>
      <w:r>
        <w:rPr>
          <w:szCs w:val="20"/>
        </w:rPr>
        <w:t xml:space="preserve"> to the total within each period</w:t>
      </w:r>
      <w:r w:rsidRPr="007334E1">
        <w:rPr>
          <w:szCs w:val="20"/>
        </w:rPr>
        <w:t xml:space="preserve">. The results of </w:t>
      </w:r>
      <w:r>
        <w:rPr>
          <w:szCs w:val="20"/>
        </w:rPr>
        <w:t>these</w:t>
      </w:r>
      <w:r w:rsidRPr="007334E1">
        <w:rPr>
          <w:szCs w:val="20"/>
        </w:rPr>
        <w:t xml:space="preserve"> calculation</w:t>
      </w:r>
      <w:r>
        <w:rPr>
          <w:szCs w:val="20"/>
        </w:rPr>
        <w:t>s</w:t>
      </w:r>
      <w:r w:rsidRPr="007334E1">
        <w:rPr>
          <w:szCs w:val="20"/>
        </w:rPr>
        <w:t xml:space="preserve"> are </w:t>
      </w:r>
      <w:r>
        <w:rPr>
          <w:szCs w:val="20"/>
        </w:rPr>
        <w:t xml:space="preserve">also </w:t>
      </w:r>
      <w:r w:rsidRPr="007334E1">
        <w:rPr>
          <w:szCs w:val="20"/>
        </w:rPr>
        <w:t>provided below.</w:t>
      </w:r>
    </w:p>
    <w:p w14:paraId="1ECC5029" w14:textId="77777777" w:rsidR="008F1C00" w:rsidRDefault="008F1C00" w:rsidP="00B55FE0">
      <w:pPr>
        <w:rPr>
          <w:szCs w:val="20"/>
        </w:rPr>
      </w:pPr>
    </w:p>
    <w:p w14:paraId="1F2BFBDB" w14:textId="77777777" w:rsidR="008F1C00" w:rsidRDefault="008F1C00" w:rsidP="00B55FE0">
      <w:pPr>
        <w:rPr>
          <w:szCs w:val="20"/>
        </w:rPr>
        <w:sectPr w:rsidR="008F1C00">
          <w:headerReference w:type="default" r:id="rId27"/>
          <w:pgSz w:w="12240" w:h="15840"/>
          <w:pgMar w:top="1440" w:right="1440" w:bottom="1440" w:left="1440" w:header="720" w:footer="720" w:gutter="0"/>
          <w:cols w:space="720"/>
          <w:docGrid w:linePitch="360"/>
        </w:sectPr>
      </w:pPr>
    </w:p>
    <w:p w14:paraId="7569B48E" w14:textId="77777777" w:rsidR="00B55FE0" w:rsidRPr="00716A5A" w:rsidRDefault="00B55FE0" w:rsidP="00B55FE0">
      <w:pPr>
        <w:pStyle w:val="Caption"/>
      </w:pPr>
      <w:bookmarkStart w:id="1810" w:name="_Toc335377231"/>
      <w:bookmarkStart w:id="1811" w:name="_Toc411514773"/>
      <w:bookmarkStart w:id="1812" w:name="_Toc411515473"/>
      <w:bookmarkStart w:id="1813" w:name="_Toc411599462"/>
      <w:r>
        <w:lastRenderedPageBreak/>
        <w:t xml:space="preserve">Table </w:t>
      </w:r>
      <w:r>
        <w:rPr>
          <w:noProof/>
        </w:rPr>
        <w:t>3</w:t>
      </w:r>
      <w:r>
        <w:t>.</w:t>
      </w:r>
      <w:r>
        <w:rPr>
          <w:noProof/>
        </w:rPr>
        <w:t>4</w:t>
      </w:r>
      <w:r w:rsidRPr="00716A5A">
        <w:t>: Loadshapes by Season</w:t>
      </w:r>
      <w:bookmarkEnd w:id="1810"/>
      <w:bookmarkEnd w:id="1811"/>
      <w:bookmarkEnd w:id="1812"/>
      <w:bookmarkEnd w:id="1813"/>
    </w:p>
    <w:tbl>
      <w:tblPr>
        <w:tblW w:w="11970" w:type="dxa"/>
        <w:jc w:val="center"/>
        <w:tblLayout w:type="fixed"/>
        <w:tblCellMar>
          <w:left w:w="30" w:type="dxa"/>
          <w:right w:w="30" w:type="dxa"/>
        </w:tblCellMar>
        <w:tblLook w:val="0000" w:firstRow="0" w:lastRow="0" w:firstColumn="0" w:lastColumn="0" w:noHBand="0" w:noVBand="0"/>
      </w:tblPr>
      <w:tblGrid>
        <w:gridCol w:w="4590"/>
        <w:gridCol w:w="1080"/>
        <w:gridCol w:w="1575"/>
        <w:gridCol w:w="1575"/>
        <w:gridCol w:w="1575"/>
        <w:gridCol w:w="1575"/>
      </w:tblGrid>
      <w:tr w:rsidR="00B55FE0" w:rsidRPr="007334E1" w14:paraId="2BB2669C" w14:textId="77777777" w:rsidTr="0028614A">
        <w:trPr>
          <w:trHeight w:val="557"/>
          <w:tblHeader/>
          <w:jc w:val="center"/>
        </w:trPr>
        <w:tc>
          <w:tcPr>
            <w:tcW w:w="4590" w:type="dxa"/>
            <w:tcBorders>
              <w:top w:val="nil"/>
              <w:left w:val="nil"/>
              <w:bottom w:val="nil"/>
            </w:tcBorders>
            <w:vAlign w:val="center"/>
          </w:tcPr>
          <w:p w14:paraId="7340AE09" w14:textId="77777777" w:rsidR="00B55FE0" w:rsidRPr="007334E1" w:rsidRDefault="00B55FE0" w:rsidP="0028614A">
            <w:pPr>
              <w:pStyle w:val="TableText"/>
            </w:pPr>
          </w:p>
        </w:tc>
        <w:tc>
          <w:tcPr>
            <w:tcW w:w="1080" w:type="dxa"/>
            <w:tcBorders>
              <w:bottom w:val="single" w:sz="4" w:space="0" w:color="auto"/>
              <w:right w:val="single" w:sz="4" w:space="0" w:color="auto"/>
            </w:tcBorders>
            <w:shd w:val="clear" w:color="auto" w:fill="auto"/>
            <w:vAlign w:val="center"/>
          </w:tcPr>
          <w:p w14:paraId="13617241" w14:textId="77777777" w:rsidR="00B55FE0" w:rsidRPr="007334E1" w:rsidRDefault="00B55FE0" w:rsidP="0028614A">
            <w:pPr>
              <w:pStyle w:val="TableText"/>
            </w:pPr>
          </w:p>
        </w:tc>
        <w:tc>
          <w:tcPr>
            <w:tcW w:w="157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1C68D925" w14:textId="77777777" w:rsidR="00B55FE0" w:rsidRPr="007334E1" w:rsidRDefault="00B55FE0" w:rsidP="0028614A">
            <w:pPr>
              <w:pStyle w:val="TableHeading"/>
            </w:pPr>
            <w:r w:rsidRPr="007334E1">
              <w:t>Winter Peak</w:t>
            </w:r>
          </w:p>
        </w:tc>
        <w:tc>
          <w:tcPr>
            <w:tcW w:w="1575" w:type="dxa"/>
            <w:tcBorders>
              <w:top w:val="single" w:sz="6" w:space="0" w:color="auto"/>
              <w:left w:val="single" w:sz="4" w:space="0" w:color="auto"/>
              <w:bottom w:val="single" w:sz="6" w:space="0" w:color="auto"/>
              <w:right w:val="single" w:sz="6" w:space="0" w:color="auto"/>
            </w:tcBorders>
            <w:shd w:val="clear" w:color="auto" w:fill="7F7F7F" w:themeFill="text1" w:themeFillTint="80"/>
            <w:vAlign w:val="center"/>
          </w:tcPr>
          <w:p w14:paraId="7D5F1663" w14:textId="77777777" w:rsidR="00B55FE0" w:rsidRPr="007334E1" w:rsidRDefault="00B55FE0" w:rsidP="0028614A">
            <w:pPr>
              <w:pStyle w:val="TableHeading"/>
            </w:pPr>
            <w:r w:rsidRPr="007334E1">
              <w:t>Winter</w:t>
            </w:r>
          </w:p>
          <w:p w14:paraId="43EACBC6" w14:textId="77777777" w:rsidR="00B55FE0" w:rsidRPr="007334E1" w:rsidRDefault="00B55FE0" w:rsidP="0028614A">
            <w:pPr>
              <w:pStyle w:val="TableHeading"/>
            </w:pPr>
            <w:r w:rsidRPr="007334E1">
              <w:t>Off-peak</w:t>
            </w:r>
          </w:p>
        </w:tc>
        <w:tc>
          <w:tcPr>
            <w:tcW w:w="1575"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219855DB" w14:textId="77777777" w:rsidR="00B55FE0" w:rsidRPr="007334E1" w:rsidRDefault="00B55FE0" w:rsidP="0028614A">
            <w:pPr>
              <w:pStyle w:val="TableHeading"/>
            </w:pPr>
            <w:r w:rsidRPr="007334E1">
              <w:t>Summer</w:t>
            </w:r>
          </w:p>
          <w:p w14:paraId="6C226DC0" w14:textId="77777777" w:rsidR="00B55FE0" w:rsidRPr="007334E1" w:rsidRDefault="00B55FE0" w:rsidP="0028614A">
            <w:pPr>
              <w:pStyle w:val="TableHeading"/>
            </w:pPr>
            <w:r w:rsidRPr="007334E1">
              <w:t>Peak</w:t>
            </w:r>
          </w:p>
        </w:tc>
        <w:tc>
          <w:tcPr>
            <w:tcW w:w="1575"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FD94B9E" w14:textId="77777777" w:rsidR="00B55FE0" w:rsidRPr="007334E1" w:rsidRDefault="00B55FE0" w:rsidP="0028614A">
            <w:pPr>
              <w:pStyle w:val="TableHeading"/>
            </w:pPr>
            <w:r w:rsidRPr="007334E1">
              <w:t>Summer</w:t>
            </w:r>
          </w:p>
          <w:p w14:paraId="4E36E9C1" w14:textId="77777777" w:rsidR="00B55FE0" w:rsidRPr="007334E1" w:rsidRDefault="00B55FE0" w:rsidP="0028614A">
            <w:pPr>
              <w:pStyle w:val="TableHeading"/>
            </w:pPr>
            <w:r w:rsidRPr="007334E1">
              <w:t>Off-peak</w:t>
            </w:r>
          </w:p>
        </w:tc>
      </w:tr>
      <w:tr w:rsidR="00B55FE0" w:rsidRPr="007334E1" w14:paraId="033AA359" w14:textId="77777777" w:rsidTr="0028614A">
        <w:trPr>
          <w:trHeight w:val="835"/>
          <w:tblHeader/>
          <w:jc w:val="center"/>
        </w:trPr>
        <w:tc>
          <w:tcPr>
            <w:tcW w:w="4590" w:type="dxa"/>
            <w:tcBorders>
              <w:top w:val="nil"/>
              <w:left w:val="nil"/>
              <w:bottom w:val="nil"/>
              <w:right w:val="single" w:sz="4" w:space="0" w:color="auto"/>
            </w:tcBorders>
            <w:vAlign w:val="center"/>
          </w:tcPr>
          <w:p w14:paraId="76172BCF" w14:textId="77777777" w:rsidR="00B55FE0" w:rsidRPr="007334E1" w:rsidRDefault="00B55FE0" w:rsidP="0028614A">
            <w:pPr>
              <w:pStyle w:val="TableText"/>
            </w:pPr>
          </w:p>
        </w:tc>
        <w:tc>
          <w:tcPr>
            <w:tcW w:w="108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71F8ACCA" w14:textId="77777777" w:rsidR="00B55FE0" w:rsidRPr="007334E1" w:rsidRDefault="00B55FE0" w:rsidP="0028614A">
            <w:pPr>
              <w:pStyle w:val="TableHeading"/>
            </w:pPr>
            <w:r>
              <w:t>Loadshape Reference Number</w:t>
            </w:r>
          </w:p>
        </w:tc>
        <w:tc>
          <w:tcPr>
            <w:tcW w:w="1575" w:type="dxa"/>
            <w:tcBorders>
              <w:top w:val="single" w:sz="4" w:space="0" w:color="auto"/>
              <w:left w:val="single" w:sz="4" w:space="0" w:color="auto"/>
              <w:bottom w:val="single" w:sz="6" w:space="0" w:color="auto"/>
              <w:right w:val="single" w:sz="6" w:space="0" w:color="auto"/>
            </w:tcBorders>
            <w:shd w:val="clear" w:color="auto" w:fill="7F7F7F" w:themeFill="text1" w:themeFillTint="80"/>
            <w:vAlign w:val="center"/>
          </w:tcPr>
          <w:p w14:paraId="6C09C6AE" w14:textId="77777777" w:rsidR="00B55FE0" w:rsidRPr="007334E1" w:rsidRDefault="00B55FE0" w:rsidP="0028614A">
            <w:pPr>
              <w:pStyle w:val="TableHeading"/>
            </w:pPr>
            <w:r w:rsidRPr="007334E1">
              <w:t>Oct-Apr, M-F, non-holiday, 8AM - 11PM</w:t>
            </w:r>
          </w:p>
        </w:tc>
        <w:tc>
          <w:tcPr>
            <w:tcW w:w="1575"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4E17E072" w14:textId="77777777" w:rsidR="00B55FE0" w:rsidRPr="007334E1" w:rsidRDefault="00B55FE0" w:rsidP="0028614A">
            <w:pPr>
              <w:pStyle w:val="TableHeading"/>
            </w:pPr>
            <w:r w:rsidRPr="007334E1">
              <w:t>Oct-Apr, All other time</w:t>
            </w:r>
          </w:p>
        </w:tc>
        <w:tc>
          <w:tcPr>
            <w:tcW w:w="1575"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050A4A29" w14:textId="77777777" w:rsidR="00B55FE0" w:rsidRPr="007334E1" w:rsidRDefault="00B55FE0" w:rsidP="0028614A">
            <w:pPr>
              <w:pStyle w:val="TableHeading"/>
            </w:pPr>
            <w:r w:rsidRPr="007334E1">
              <w:t>May-Sept, M-F, non-holiday, 8AM - 11PM</w:t>
            </w:r>
          </w:p>
        </w:tc>
        <w:tc>
          <w:tcPr>
            <w:tcW w:w="1575"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6CBCB14" w14:textId="77777777" w:rsidR="00B55FE0" w:rsidRPr="007334E1" w:rsidRDefault="00B55FE0" w:rsidP="0028614A">
            <w:pPr>
              <w:pStyle w:val="TableHeading"/>
            </w:pPr>
            <w:r w:rsidRPr="007334E1">
              <w:t>May- Sept, All other time</w:t>
            </w:r>
          </w:p>
        </w:tc>
      </w:tr>
      <w:tr w:rsidR="00B55FE0" w:rsidRPr="007334E1" w14:paraId="02F62CE5"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7B994227" w14:textId="77777777" w:rsidR="00B55FE0" w:rsidRPr="007334E1" w:rsidRDefault="00B55FE0" w:rsidP="0028614A">
            <w:pPr>
              <w:pStyle w:val="TableText"/>
            </w:pPr>
            <w:r w:rsidRPr="007334E1">
              <w:t>Residential Clothes Washer</w:t>
            </w:r>
          </w:p>
        </w:tc>
        <w:tc>
          <w:tcPr>
            <w:tcW w:w="1080" w:type="dxa"/>
            <w:tcBorders>
              <w:top w:val="single" w:sz="4" w:space="0" w:color="auto"/>
              <w:left w:val="single" w:sz="6" w:space="0" w:color="auto"/>
              <w:bottom w:val="single" w:sz="6" w:space="0" w:color="auto"/>
              <w:right w:val="single" w:sz="6" w:space="0" w:color="auto"/>
            </w:tcBorders>
            <w:vAlign w:val="center"/>
          </w:tcPr>
          <w:p w14:paraId="418BD48C" w14:textId="77777777" w:rsidR="00B55FE0" w:rsidRPr="007334E1" w:rsidRDefault="00B55FE0" w:rsidP="0028614A">
            <w:pPr>
              <w:pStyle w:val="TableText"/>
            </w:pPr>
            <w:r>
              <w:t>R01</w:t>
            </w:r>
          </w:p>
        </w:tc>
        <w:tc>
          <w:tcPr>
            <w:tcW w:w="1575" w:type="dxa"/>
            <w:tcBorders>
              <w:top w:val="single" w:sz="6" w:space="0" w:color="auto"/>
              <w:left w:val="single" w:sz="6" w:space="0" w:color="auto"/>
              <w:bottom w:val="single" w:sz="6" w:space="0" w:color="auto"/>
              <w:right w:val="single" w:sz="6" w:space="0" w:color="auto"/>
            </w:tcBorders>
            <w:vAlign w:val="center"/>
          </w:tcPr>
          <w:p w14:paraId="2C65CB83" w14:textId="77777777" w:rsidR="00B55FE0" w:rsidRPr="007334E1" w:rsidRDefault="00B55FE0" w:rsidP="0028614A">
            <w:pPr>
              <w:pStyle w:val="TableText"/>
            </w:pPr>
            <w:r w:rsidRPr="007334E1">
              <w:t>47.0%</w:t>
            </w:r>
          </w:p>
        </w:tc>
        <w:tc>
          <w:tcPr>
            <w:tcW w:w="1575" w:type="dxa"/>
            <w:tcBorders>
              <w:top w:val="single" w:sz="6" w:space="0" w:color="auto"/>
              <w:left w:val="single" w:sz="6" w:space="0" w:color="auto"/>
              <w:bottom w:val="single" w:sz="6" w:space="0" w:color="auto"/>
              <w:right w:val="single" w:sz="6" w:space="0" w:color="auto"/>
            </w:tcBorders>
            <w:vAlign w:val="center"/>
          </w:tcPr>
          <w:p w14:paraId="583D3376" w14:textId="77777777" w:rsidR="00B55FE0" w:rsidRPr="007334E1" w:rsidRDefault="00B55FE0" w:rsidP="0028614A">
            <w:pPr>
              <w:pStyle w:val="TableText"/>
            </w:pPr>
            <w:r w:rsidRPr="007334E1">
              <w:t>11.1%</w:t>
            </w:r>
          </w:p>
        </w:tc>
        <w:tc>
          <w:tcPr>
            <w:tcW w:w="1575" w:type="dxa"/>
            <w:tcBorders>
              <w:top w:val="single" w:sz="6" w:space="0" w:color="auto"/>
              <w:left w:val="single" w:sz="6" w:space="0" w:color="auto"/>
              <w:bottom w:val="single" w:sz="6" w:space="0" w:color="auto"/>
              <w:right w:val="single" w:sz="6" w:space="0" w:color="auto"/>
            </w:tcBorders>
            <w:vAlign w:val="center"/>
          </w:tcPr>
          <w:p w14:paraId="3EEC0BA9" w14:textId="77777777" w:rsidR="00B55FE0" w:rsidRPr="007334E1" w:rsidRDefault="00B55FE0" w:rsidP="0028614A">
            <w:pPr>
              <w:pStyle w:val="TableText"/>
            </w:pPr>
            <w:r w:rsidRPr="007334E1">
              <w:t>34.0%</w:t>
            </w:r>
          </w:p>
        </w:tc>
        <w:tc>
          <w:tcPr>
            <w:tcW w:w="1575" w:type="dxa"/>
            <w:tcBorders>
              <w:top w:val="single" w:sz="6" w:space="0" w:color="auto"/>
              <w:left w:val="single" w:sz="6" w:space="0" w:color="auto"/>
              <w:bottom w:val="single" w:sz="6" w:space="0" w:color="auto"/>
              <w:right w:val="single" w:sz="6" w:space="0" w:color="auto"/>
            </w:tcBorders>
            <w:vAlign w:val="center"/>
          </w:tcPr>
          <w:p w14:paraId="00882B6A" w14:textId="77777777" w:rsidR="00B55FE0" w:rsidRPr="007334E1" w:rsidRDefault="00B55FE0" w:rsidP="0028614A">
            <w:pPr>
              <w:pStyle w:val="TableText"/>
            </w:pPr>
            <w:r w:rsidRPr="007334E1">
              <w:t>8.0%</w:t>
            </w:r>
          </w:p>
        </w:tc>
      </w:tr>
      <w:tr w:rsidR="00B55FE0" w:rsidRPr="007334E1" w14:paraId="3B9E99ED"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39250730" w14:textId="77777777" w:rsidR="00B55FE0" w:rsidRPr="007334E1" w:rsidRDefault="00B55FE0" w:rsidP="0028614A">
            <w:pPr>
              <w:pStyle w:val="TableText"/>
            </w:pPr>
            <w:r w:rsidRPr="007334E1">
              <w:t>Residential Dish Washer</w:t>
            </w:r>
          </w:p>
        </w:tc>
        <w:tc>
          <w:tcPr>
            <w:tcW w:w="1080" w:type="dxa"/>
            <w:tcBorders>
              <w:top w:val="single" w:sz="6" w:space="0" w:color="auto"/>
              <w:left w:val="single" w:sz="6" w:space="0" w:color="auto"/>
              <w:bottom w:val="single" w:sz="6" w:space="0" w:color="auto"/>
              <w:right w:val="single" w:sz="6" w:space="0" w:color="auto"/>
            </w:tcBorders>
            <w:vAlign w:val="center"/>
          </w:tcPr>
          <w:p w14:paraId="5C91920A" w14:textId="77777777" w:rsidR="00B55FE0" w:rsidRPr="007334E1" w:rsidRDefault="00B55FE0" w:rsidP="0028614A">
            <w:pPr>
              <w:pStyle w:val="TableText"/>
            </w:pPr>
            <w:r>
              <w:t>R</w:t>
            </w:r>
            <w:r w:rsidRPr="00131549">
              <w:t>0</w:t>
            </w:r>
            <w:r>
              <w:t>2</w:t>
            </w:r>
          </w:p>
        </w:tc>
        <w:tc>
          <w:tcPr>
            <w:tcW w:w="1575" w:type="dxa"/>
            <w:tcBorders>
              <w:top w:val="single" w:sz="6" w:space="0" w:color="auto"/>
              <w:left w:val="single" w:sz="6" w:space="0" w:color="auto"/>
              <w:bottom w:val="single" w:sz="6" w:space="0" w:color="auto"/>
              <w:right w:val="single" w:sz="6" w:space="0" w:color="auto"/>
            </w:tcBorders>
            <w:vAlign w:val="center"/>
          </w:tcPr>
          <w:p w14:paraId="579C73CE" w14:textId="77777777" w:rsidR="00B55FE0" w:rsidRPr="007334E1" w:rsidRDefault="00B55FE0" w:rsidP="0028614A">
            <w:pPr>
              <w:pStyle w:val="TableText"/>
            </w:pPr>
            <w:r w:rsidRPr="007334E1">
              <w:t>49.3%</w:t>
            </w:r>
          </w:p>
        </w:tc>
        <w:tc>
          <w:tcPr>
            <w:tcW w:w="1575" w:type="dxa"/>
            <w:tcBorders>
              <w:top w:val="single" w:sz="6" w:space="0" w:color="auto"/>
              <w:left w:val="single" w:sz="6" w:space="0" w:color="auto"/>
              <w:bottom w:val="single" w:sz="6" w:space="0" w:color="auto"/>
              <w:right w:val="single" w:sz="6" w:space="0" w:color="auto"/>
            </w:tcBorders>
            <w:vAlign w:val="center"/>
          </w:tcPr>
          <w:p w14:paraId="28138E70" w14:textId="77777777" w:rsidR="00B55FE0" w:rsidRPr="007334E1" w:rsidRDefault="00B55FE0" w:rsidP="0028614A">
            <w:pPr>
              <w:pStyle w:val="TableText"/>
            </w:pPr>
            <w:r w:rsidRPr="007334E1">
              <w:t>8.7%</w:t>
            </w:r>
          </w:p>
        </w:tc>
        <w:tc>
          <w:tcPr>
            <w:tcW w:w="1575" w:type="dxa"/>
            <w:tcBorders>
              <w:top w:val="single" w:sz="6" w:space="0" w:color="auto"/>
              <w:left w:val="single" w:sz="6" w:space="0" w:color="auto"/>
              <w:bottom w:val="single" w:sz="6" w:space="0" w:color="auto"/>
              <w:right w:val="single" w:sz="6" w:space="0" w:color="auto"/>
            </w:tcBorders>
            <w:vAlign w:val="center"/>
          </w:tcPr>
          <w:p w14:paraId="114C280C" w14:textId="77777777" w:rsidR="00B55FE0" w:rsidRPr="007334E1" w:rsidRDefault="00B55FE0" w:rsidP="0028614A">
            <w:pPr>
              <w:pStyle w:val="TableText"/>
            </w:pPr>
            <w:r w:rsidRPr="007334E1">
              <w:t>35.7%</w:t>
            </w:r>
          </w:p>
        </w:tc>
        <w:tc>
          <w:tcPr>
            <w:tcW w:w="1575" w:type="dxa"/>
            <w:tcBorders>
              <w:top w:val="single" w:sz="6" w:space="0" w:color="auto"/>
              <w:left w:val="single" w:sz="6" w:space="0" w:color="auto"/>
              <w:bottom w:val="single" w:sz="6" w:space="0" w:color="auto"/>
              <w:right w:val="single" w:sz="6" w:space="0" w:color="auto"/>
            </w:tcBorders>
            <w:vAlign w:val="center"/>
          </w:tcPr>
          <w:p w14:paraId="31A9012B" w14:textId="77777777" w:rsidR="00B55FE0" w:rsidRPr="007334E1" w:rsidRDefault="00B55FE0" w:rsidP="0028614A">
            <w:pPr>
              <w:pStyle w:val="TableText"/>
            </w:pPr>
            <w:r w:rsidRPr="007334E1">
              <w:t>6.3%</w:t>
            </w:r>
          </w:p>
        </w:tc>
      </w:tr>
      <w:tr w:rsidR="00B55FE0" w:rsidRPr="007334E1" w14:paraId="730F5E00"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4E83E1A1" w14:textId="77777777" w:rsidR="00B55FE0" w:rsidRPr="007334E1" w:rsidRDefault="00B55FE0" w:rsidP="0028614A">
            <w:pPr>
              <w:pStyle w:val="TableText"/>
            </w:pPr>
            <w:r w:rsidRPr="007334E1">
              <w:t>Residential Electric DHW</w:t>
            </w:r>
          </w:p>
        </w:tc>
        <w:tc>
          <w:tcPr>
            <w:tcW w:w="1080" w:type="dxa"/>
            <w:tcBorders>
              <w:top w:val="single" w:sz="6" w:space="0" w:color="auto"/>
              <w:left w:val="single" w:sz="6" w:space="0" w:color="auto"/>
              <w:bottom w:val="single" w:sz="6" w:space="0" w:color="auto"/>
              <w:right w:val="single" w:sz="6" w:space="0" w:color="auto"/>
            </w:tcBorders>
            <w:vAlign w:val="center"/>
          </w:tcPr>
          <w:p w14:paraId="3473B0BC" w14:textId="77777777" w:rsidR="00B55FE0" w:rsidRPr="007334E1" w:rsidRDefault="00B55FE0" w:rsidP="0028614A">
            <w:pPr>
              <w:pStyle w:val="TableText"/>
            </w:pPr>
            <w:r>
              <w:t>R</w:t>
            </w:r>
            <w:r w:rsidRPr="00131549">
              <w:t>0</w:t>
            </w:r>
            <w:r>
              <w:t>3</w:t>
            </w:r>
          </w:p>
        </w:tc>
        <w:tc>
          <w:tcPr>
            <w:tcW w:w="1575" w:type="dxa"/>
            <w:tcBorders>
              <w:top w:val="single" w:sz="6" w:space="0" w:color="auto"/>
              <w:left w:val="single" w:sz="6" w:space="0" w:color="auto"/>
              <w:bottom w:val="single" w:sz="6" w:space="0" w:color="auto"/>
              <w:right w:val="single" w:sz="6" w:space="0" w:color="auto"/>
            </w:tcBorders>
            <w:vAlign w:val="center"/>
          </w:tcPr>
          <w:p w14:paraId="554FEE91" w14:textId="77777777" w:rsidR="00B55FE0" w:rsidRPr="007334E1" w:rsidRDefault="00B55FE0" w:rsidP="0028614A">
            <w:pPr>
              <w:pStyle w:val="TableText"/>
            </w:pPr>
            <w:r w:rsidRPr="007334E1">
              <w:t>43.2%</w:t>
            </w:r>
          </w:p>
        </w:tc>
        <w:tc>
          <w:tcPr>
            <w:tcW w:w="1575" w:type="dxa"/>
            <w:tcBorders>
              <w:top w:val="single" w:sz="6" w:space="0" w:color="auto"/>
              <w:left w:val="single" w:sz="6" w:space="0" w:color="auto"/>
              <w:bottom w:val="single" w:sz="6" w:space="0" w:color="auto"/>
              <w:right w:val="single" w:sz="6" w:space="0" w:color="auto"/>
            </w:tcBorders>
            <w:vAlign w:val="center"/>
          </w:tcPr>
          <w:p w14:paraId="76801B72" w14:textId="77777777" w:rsidR="00B55FE0" w:rsidRPr="007334E1" w:rsidRDefault="00B55FE0" w:rsidP="0028614A">
            <w:pPr>
              <w:pStyle w:val="TableText"/>
            </w:pPr>
            <w:r w:rsidRPr="007334E1">
              <w:t>20.6%</w:t>
            </w:r>
          </w:p>
        </w:tc>
        <w:tc>
          <w:tcPr>
            <w:tcW w:w="1575" w:type="dxa"/>
            <w:tcBorders>
              <w:top w:val="single" w:sz="6" w:space="0" w:color="auto"/>
              <w:left w:val="single" w:sz="6" w:space="0" w:color="auto"/>
              <w:bottom w:val="single" w:sz="6" w:space="0" w:color="auto"/>
              <w:right w:val="single" w:sz="6" w:space="0" w:color="auto"/>
            </w:tcBorders>
            <w:vAlign w:val="center"/>
          </w:tcPr>
          <w:p w14:paraId="2BA9DE66" w14:textId="77777777" w:rsidR="00B55FE0" w:rsidRPr="007334E1" w:rsidRDefault="00B55FE0" w:rsidP="0028614A">
            <w:pPr>
              <w:pStyle w:val="TableText"/>
            </w:pPr>
            <w:r w:rsidRPr="007334E1">
              <w:t>24.5%</w:t>
            </w:r>
          </w:p>
        </w:tc>
        <w:tc>
          <w:tcPr>
            <w:tcW w:w="1575" w:type="dxa"/>
            <w:tcBorders>
              <w:top w:val="single" w:sz="6" w:space="0" w:color="auto"/>
              <w:left w:val="single" w:sz="6" w:space="0" w:color="auto"/>
              <w:bottom w:val="single" w:sz="6" w:space="0" w:color="auto"/>
              <w:right w:val="single" w:sz="6" w:space="0" w:color="auto"/>
            </w:tcBorders>
            <w:vAlign w:val="center"/>
          </w:tcPr>
          <w:p w14:paraId="2EC5BDCE" w14:textId="77777777" w:rsidR="00B55FE0" w:rsidRPr="007334E1" w:rsidRDefault="00B55FE0" w:rsidP="0028614A">
            <w:pPr>
              <w:pStyle w:val="TableText"/>
            </w:pPr>
            <w:r w:rsidRPr="007334E1">
              <w:t>11.7%</w:t>
            </w:r>
          </w:p>
        </w:tc>
      </w:tr>
      <w:tr w:rsidR="00B55FE0" w:rsidRPr="007334E1" w14:paraId="7F3DBD45"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2F9621DC" w14:textId="77777777" w:rsidR="00B55FE0" w:rsidRPr="007334E1" w:rsidRDefault="00B55FE0" w:rsidP="0028614A">
            <w:pPr>
              <w:pStyle w:val="TableText"/>
            </w:pPr>
            <w:r w:rsidRPr="007334E1">
              <w:t>Residential Freezer</w:t>
            </w:r>
          </w:p>
        </w:tc>
        <w:tc>
          <w:tcPr>
            <w:tcW w:w="1080" w:type="dxa"/>
            <w:tcBorders>
              <w:top w:val="single" w:sz="6" w:space="0" w:color="auto"/>
              <w:left w:val="single" w:sz="6" w:space="0" w:color="auto"/>
              <w:bottom w:val="single" w:sz="6" w:space="0" w:color="auto"/>
              <w:right w:val="single" w:sz="6" w:space="0" w:color="auto"/>
            </w:tcBorders>
            <w:vAlign w:val="center"/>
          </w:tcPr>
          <w:p w14:paraId="2D9DB224" w14:textId="77777777" w:rsidR="00B55FE0" w:rsidRPr="007334E1" w:rsidRDefault="00B55FE0" w:rsidP="0028614A">
            <w:pPr>
              <w:pStyle w:val="TableText"/>
            </w:pPr>
            <w:r>
              <w:t>R</w:t>
            </w:r>
            <w:r w:rsidRPr="00131549">
              <w:t>0</w:t>
            </w:r>
            <w:r>
              <w:t>4</w:t>
            </w:r>
          </w:p>
        </w:tc>
        <w:tc>
          <w:tcPr>
            <w:tcW w:w="1575" w:type="dxa"/>
            <w:tcBorders>
              <w:top w:val="single" w:sz="6" w:space="0" w:color="auto"/>
              <w:left w:val="single" w:sz="6" w:space="0" w:color="auto"/>
              <w:bottom w:val="single" w:sz="6" w:space="0" w:color="auto"/>
              <w:right w:val="single" w:sz="6" w:space="0" w:color="auto"/>
            </w:tcBorders>
            <w:vAlign w:val="center"/>
          </w:tcPr>
          <w:p w14:paraId="15C7D1EB" w14:textId="77777777" w:rsidR="00B55FE0" w:rsidRPr="007334E1" w:rsidRDefault="00B55FE0" w:rsidP="0028614A">
            <w:pPr>
              <w:pStyle w:val="TableText"/>
            </w:pPr>
            <w:r w:rsidRPr="007334E1">
              <w:t>38.9%</w:t>
            </w:r>
          </w:p>
        </w:tc>
        <w:tc>
          <w:tcPr>
            <w:tcW w:w="1575" w:type="dxa"/>
            <w:tcBorders>
              <w:top w:val="single" w:sz="6" w:space="0" w:color="auto"/>
              <w:left w:val="single" w:sz="6" w:space="0" w:color="auto"/>
              <w:bottom w:val="single" w:sz="6" w:space="0" w:color="auto"/>
              <w:right w:val="single" w:sz="6" w:space="0" w:color="auto"/>
            </w:tcBorders>
            <w:vAlign w:val="center"/>
          </w:tcPr>
          <w:p w14:paraId="2DCCD8BF" w14:textId="77777777" w:rsidR="00B55FE0" w:rsidRPr="007334E1" w:rsidRDefault="00B55FE0" w:rsidP="0028614A">
            <w:pPr>
              <w:pStyle w:val="TableText"/>
            </w:pPr>
            <w:r w:rsidRPr="007334E1">
              <w:t>16.4%</w:t>
            </w:r>
          </w:p>
        </w:tc>
        <w:tc>
          <w:tcPr>
            <w:tcW w:w="1575" w:type="dxa"/>
            <w:tcBorders>
              <w:top w:val="single" w:sz="6" w:space="0" w:color="auto"/>
              <w:left w:val="single" w:sz="6" w:space="0" w:color="auto"/>
              <w:bottom w:val="single" w:sz="6" w:space="0" w:color="auto"/>
              <w:right w:val="single" w:sz="6" w:space="0" w:color="auto"/>
            </w:tcBorders>
            <w:vAlign w:val="center"/>
          </w:tcPr>
          <w:p w14:paraId="26A3EFF4" w14:textId="77777777" w:rsidR="00B55FE0" w:rsidRPr="007334E1" w:rsidRDefault="00B55FE0" w:rsidP="0028614A">
            <w:pPr>
              <w:pStyle w:val="TableText"/>
            </w:pPr>
            <w:r w:rsidRPr="007334E1">
              <w:t>31.5%</w:t>
            </w:r>
          </w:p>
        </w:tc>
        <w:tc>
          <w:tcPr>
            <w:tcW w:w="1575" w:type="dxa"/>
            <w:tcBorders>
              <w:top w:val="single" w:sz="6" w:space="0" w:color="auto"/>
              <w:left w:val="single" w:sz="6" w:space="0" w:color="auto"/>
              <w:bottom w:val="single" w:sz="6" w:space="0" w:color="auto"/>
              <w:right w:val="single" w:sz="6" w:space="0" w:color="auto"/>
            </w:tcBorders>
            <w:vAlign w:val="center"/>
          </w:tcPr>
          <w:p w14:paraId="7A3931F0" w14:textId="77777777" w:rsidR="00B55FE0" w:rsidRPr="007334E1" w:rsidRDefault="00B55FE0" w:rsidP="0028614A">
            <w:pPr>
              <w:pStyle w:val="TableText"/>
            </w:pPr>
            <w:r w:rsidRPr="007334E1">
              <w:t>13.2%</w:t>
            </w:r>
          </w:p>
        </w:tc>
      </w:tr>
      <w:tr w:rsidR="00B55FE0" w:rsidRPr="007334E1" w14:paraId="03D4F424"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7E92EE48" w14:textId="77777777" w:rsidR="00B55FE0" w:rsidRPr="007334E1" w:rsidRDefault="00B55FE0" w:rsidP="0028614A">
            <w:pPr>
              <w:pStyle w:val="TableText"/>
            </w:pPr>
            <w:r w:rsidRPr="007334E1">
              <w:t>Residential Refrigerator</w:t>
            </w:r>
          </w:p>
        </w:tc>
        <w:tc>
          <w:tcPr>
            <w:tcW w:w="1080" w:type="dxa"/>
            <w:tcBorders>
              <w:top w:val="single" w:sz="6" w:space="0" w:color="auto"/>
              <w:left w:val="single" w:sz="6" w:space="0" w:color="auto"/>
              <w:bottom w:val="single" w:sz="6" w:space="0" w:color="auto"/>
              <w:right w:val="single" w:sz="6" w:space="0" w:color="auto"/>
            </w:tcBorders>
            <w:vAlign w:val="center"/>
          </w:tcPr>
          <w:p w14:paraId="65CC47D9" w14:textId="77777777" w:rsidR="00B55FE0" w:rsidRPr="007334E1" w:rsidRDefault="00B55FE0" w:rsidP="0028614A">
            <w:pPr>
              <w:pStyle w:val="TableText"/>
            </w:pPr>
            <w:r>
              <w:t>R05</w:t>
            </w:r>
          </w:p>
        </w:tc>
        <w:tc>
          <w:tcPr>
            <w:tcW w:w="1575" w:type="dxa"/>
            <w:tcBorders>
              <w:top w:val="single" w:sz="6" w:space="0" w:color="auto"/>
              <w:left w:val="single" w:sz="6" w:space="0" w:color="auto"/>
              <w:bottom w:val="single" w:sz="6" w:space="0" w:color="auto"/>
              <w:right w:val="single" w:sz="6" w:space="0" w:color="auto"/>
            </w:tcBorders>
            <w:vAlign w:val="center"/>
          </w:tcPr>
          <w:p w14:paraId="68ED4E3C" w14:textId="77777777" w:rsidR="00B55FE0" w:rsidRPr="007334E1" w:rsidRDefault="00B55FE0" w:rsidP="0028614A">
            <w:pPr>
              <w:pStyle w:val="TableText"/>
            </w:pPr>
            <w:r w:rsidRPr="007334E1">
              <w:t>37.0%</w:t>
            </w:r>
          </w:p>
        </w:tc>
        <w:tc>
          <w:tcPr>
            <w:tcW w:w="1575" w:type="dxa"/>
            <w:tcBorders>
              <w:top w:val="single" w:sz="6" w:space="0" w:color="auto"/>
              <w:left w:val="single" w:sz="6" w:space="0" w:color="auto"/>
              <w:bottom w:val="single" w:sz="6" w:space="0" w:color="auto"/>
              <w:right w:val="single" w:sz="6" w:space="0" w:color="auto"/>
            </w:tcBorders>
            <w:vAlign w:val="center"/>
          </w:tcPr>
          <w:p w14:paraId="72DF3E0B" w14:textId="77777777" w:rsidR="00B55FE0" w:rsidRPr="007334E1" w:rsidRDefault="00B55FE0" w:rsidP="0028614A">
            <w:pPr>
              <w:pStyle w:val="TableText"/>
            </w:pPr>
            <w:r w:rsidRPr="007334E1">
              <w:t>18.1%</w:t>
            </w:r>
          </w:p>
        </w:tc>
        <w:tc>
          <w:tcPr>
            <w:tcW w:w="1575" w:type="dxa"/>
            <w:tcBorders>
              <w:top w:val="single" w:sz="6" w:space="0" w:color="auto"/>
              <w:left w:val="single" w:sz="6" w:space="0" w:color="auto"/>
              <w:bottom w:val="single" w:sz="6" w:space="0" w:color="auto"/>
              <w:right w:val="single" w:sz="6" w:space="0" w:color="auto"/>
            </w:tcBorders>
            <w:vAlign w:val="center"/>
          </w:tcPr>
          <w:p w14:paraId="795C1B90" w14:textId="77777777" w:rsidR="00B55FE0" w:rsidRPr="007334E1" w:rsidRDefault="00B55FE0" w:rsidP="0028614A">
            <w:pPr>
              <w:pStyle w:val="TableText"/>
            </w:pPr>
            <w:r w:rsidRPr="007334E1">
              <w:t>30.1%</w:t>
            </w:r>
          </w:p>
        </w:tc>
        <w:tc>
          <w:tcPr>
            <w:tcW w:w="1575" w:type="dxa"/>
            <w:tcBorders>
              <w:top w:val="single" w:sz="6" w:space="0" w:color="auto"/>
              <w:left w:val="single" w:sz="6" w:space="0" w:color="auto"/>
              <w:bottom w:val="single" w:sz="6" w:space="0" w:color="auto"/>
              <w:right w:val="single" w:sz="6" w:space="0" w:color="auto"/>
            </w:tcBorders>
            <w:vAlign w:val="center"/>
          </w:tcPr>
          <w:p w14:paraId="5D9A4EFC" w14:textId="77777777" w:rsidR="00B55FE0" w:rsidRPr="007334E1" w:rsidRDefault="00B55FE0" w:rsidP="0028614A">
            <w:pPr>
              <w:pStyle w:val="TableText"/>
            </w:pPr>
            <w:r w:rsidRPr="007334E1">
              <w:t>14.7%</w:t>
            </w:r>
          </w:p>
        </w:tc>
      </w:tr>
      <w:tr w:rsidR="00B55FE0" w:rsidRPr="007334E1" w14:paraId="5CA072C2"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1BA6AD59" w14:textId="77777777" w:rsidR="00B55FE0" w:rsidRPr="007334E1" w:rsidRDefault="00B55FE0" w:rsidP="0028614A">
            <w:pPr>
              <w:pStyle w:val="TableText"/>
            </w:pPr>
            <w:r w:rsidRPr="007334E1">
              <w:t>Residential Indoor Lighting</w:t>
            </w:r>
          </w:p>
        </w:tc>
        <w:tc>
          <w:tcPr>
            <w:tcW w:w="1080" w:type="dxa"/>
            <w:tcBorders>
              <w:top w:val="single" w:sz="6" w:space="0" w:color="auto"/>
              <w:left w:val="single" w:sz="6" w:space="0" w:color="auto"/>
              <w:bottom w:val="single" w:sz="6" w:space="0" w:color="auto"/>
              <w:right w:val="single" w:sz="6" w:space="0" w:color="auto"/>
            </w:tcBorders>
            <w:vAlign w:val="center"/>
          </w:tcPr>
          <w:p w14:paraId="6454DF82" w14:textId="77777777" w:rsidR="00B55FE0" w:rsidRPr="007334E1" w:rsidRDefault="00B55FE0" w:rsidP="0028614A">
            <w:pPr>
              <w:pStyle w:val="TableText"/>
            </w:pPr>
            <w:r>
              <w:t>R06</w:t>
            </w:r>
          </w:p>
        </w:tc>
        <w:tc>
          <w:tcPr>
            <w:tcW w:w="1575" w:type="dxa"/>
            <w:tcBorders>
              <w:top w:val="single" w:sz="6" w:space="0" w:color="auto"/>
              <w:left w:val="single" w:sz="6" w:space="0" w:color="auto"/>
              <w:bottom w:val="single" w:sz="6" w:space="0" w:color="auto"/>
              <w:right w:val="single" w:sz="6" w:space="0" w:color="auto"/>
            </w:tcBorders>
            <w:vAlign w:val="center"/>
          </w:tcPr>
          <w:p w14:paraId="270F7690" w14:textId="77777777" w:rsidR="00B55FE0" w:rsidRPr="007334E1" w:rsidRDefault="00B55FE0" w:rsidP="0028614A">
            <w:pPr>
              <w:pStyle w:val="TableText"/>
            </w:pPr>
            <w:r w:rsidRPr="007334E1">
              <w:t>48.1%</w:t>
            </w:r>
          </w:p>
        </w:tc>
        <w:tc>
          <w:tcPr>
            <w:tcW w:w="1575" w:type="dxa"/>
            <w:tcBorders>
              <w:top w:val="single" w:sz="6" w:space="0" w:color="auto"/>
              <w:left w:val="single" w:sz="6" w:space="0" w:color="auto"/>
              <w:bottom w:val="single" w:sz="6" w:space="0" w:color="auto"/>
              <w:right w:val="single" w:sz="6" w:space="0" w:color="auto"/>
            </w:tcBorders>
            <w:vAlign w:val="center"/>
          </w:tcPr>
          <w:p w14:paraId="17444137" w14:textId="77777777" w:rsidR="00B55FE0" w:rsidRPr="007334E1" w:rsidRDefault="00B55FE0" w:rsidP="0028614A">
            <w:pPr>
              <w:pStyle w:val="TableText"/>
            </w:pPr>
            <w:r w:rsidRPr="007334E1">
              <w:t>15.5%</w:t>
            </w:r>
          </w:p>
        </w:tc>
        <w:tc>
          <w:tcPr>
            <w:tcW w:w="1575" w:type="dxa"/>
            <w:tcBorders>
              <w:top w:val="single" w:sz="6" w:space="0" w:color="auto"/>
              <w:left w:val="single" w:sz="6" w:space="0" w:color="auto"/>
              <w:bottom w:val="single" w:sz="6" w:space="0" w:color="auto"/>
              <w:right w:val="single" w:sz="6" w:space="0" w:color="auto"/>
            </w:tcBorders>
            <w:vAlign w:val="center"/>
          </w:tcPr>
          <w:p w14:paraId="308698B9" w14:textId="77777777" w:rsidR="00B55FE0" w:rsidRPr="007334E1" w:rsidRDefault="00B55FE0" w:rsidP="0028614A">
            <w:pPr>
              <w:pStyle w:val="TableText"/>
            </w:pPr>
            <w:r w:rsidRPr="007334E1">
              <w:t>26.0%</w:t>
            </w:r>
          </w:p>
        </w:tc>
        <w:tc>
          <w:tcPr>
            <w:tcW w:w="1575" w:type="dxa"/>
            <w:tcBorders>
              <w:top w:val="single" w:sz="6" w:space="0" w:color="auto"/>
              <w:left w:val="single" w:sz="6" w:space="0" w:color="auto"/>
              <w:bottom w:val="single" w:sz="6" w:space="0" w:color="auto"/>
              <w:right w:val="single" w:sz="6" w:space="0" w:color="auto"/>
            </w:tcBorders>
            <w:vAlign w:val="center"/>
          </w:tcPr>
          <w:p w14:paraId="369DBE76" w14:textId="77777777" w:rsidR="00B55FE0" w:rsidRPr="007334E1" w:rsidRDefault="00B55FE0" w:rsidP="0028614A">
            <w:pPr>
              <w:pStyle w:val="TableText"/>
            </w:pPr>
            <w:r w:rsidRPr="007334E1">
              <w:t>10.5%</w:t>
            </w:r>
          </w:p>
        </w:tc>
      </w:tr>
      <w:tr w:rsidR="00B55FE0" w:rsidRPr="007334E1" w14:paraId="7C1B1936"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125F57AB" w14:textId="77777777" w:rsidR="00B55FE0" w:rsidRPr="007334E1" w:rsidRDefault="00B55FE0" w:rsidP="0028614A">
            <w:pPr>
              <w:pStyle w:val="TableText"/>
            </w:pPr>
            <w:r w:rsidRPr="007334E1">
              <w:t>Residential Outdoor Lighting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6EB2F0C4" w14:textId="77777777" w:rsidR="00B55FE0" w:rsidRPr="007334E1" w:rsidRDefault="00B55FE0" w:rsidP="0028614A">
            <w:pPr>
              <w:pStyle w:val="TableText"/>
            </w:pPr>
            <w:r>
              <w:t>R07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1CB9180" w14:textId="77777777" w:rsidR="00B55FE0" w:rsidRPr="007334E1" w:rsidRDefault="00B55FE0" w:rsidP="0028614A">
            <w:pPr>
              <w:pStyle w:val="TableText"/>
            </w:pPr>
            <w:r w:rsidRPr="007334E1">
              <w:t>18.0%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999D6E8" w14:textId="77777777" w:rsidR="00B55FE0" w:rsidRPr="007334E1" w:rsidRDefault="00B55FE0" w:rsidP="0028614A">
            <w:pPr>
              <w:pStyle w:val="TableText"/>
            </w:pPr>
            <w:r w:rsidRPr="007334E1">
              <w:t>44.1%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DD66256" w14:textId="77777777" w:rsidR="00B55FE0" w:rsidRPr="007334E1" w:rsidRDefault="00B55FE0" w:rsidP="0028614A">
            <w:pPr>
              <w:pStyle w:val="TableText"/>
            </w:pPr>
            <w:r w:rsidRPr="007334E1">
              <w:t>9.4%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4877834" w14:textId="77777777" w:rsidR="00B55FE0" w:rsidRPr="007334E1" w:rsidRDefault="00B55FE0" w:rsidP="0028614A">
            <w:pPr>
              <w:pStyle w:val="TableText"/>
            </w:pPr>
            <w:r w:rsidRPr="007334E1">
              <w:t>28.4%</w:t>
            </w:r>
          </w:p>
        </w:tc>
      </w:tr>
      <w:tr w:rsidR="00B55FE0" w:rsidRPr="007334E1" w14:paraId="4563B045"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36A320E8" w14:textId="77777777" w:rsidR="00B55FE0" w:rsidRPr="007334E1" w:rsidRDefault="00B55FE0" w:rsidP="0028614A">
            <w:pPr>
              <w:pStyle w:val="TableText"/>
            </w:pPr>
            <w:r w:rsidRPr="007334E1">
              <w:t>Residential Cooling</w:t>
            </w:r>
          </w:p>
        </w:tc>
        <w:tc>
          <w:tcPr>
            <w:tcW w:w="1080" w:type="dxa"/>
            <w:tcBorders>
              <w:top w:val="single" w:sz="6" w:space="0" w:color="auto"/>
              <w:left w:val="single" w:sz="6" w:space="0" w:color="auto"/>
              <w:bottom w:val="single" w:sz="6" w:space="0" w:color="auto"/>
              <w:right w:val="single" w:sz="6" w:space="0" w:color="auto"/>
            </w:tcBorders>
            <w:vAlign w:val="center"/>
          </w:tcPr>
          <w:p w14:paraId="2B323A86" w14:textId="77777777" w:rsidR="00B55FE0" w:rsidRPr="007334E1" w:rsidRDefault="00B55FE0" w:rsidP="0028614A">
            <w:pPr>
              <w:pStyle w:val="TableText"/>
            </w:pPr>
            <w:r>
              <w:t>R08</w:t>
            </w:r>
          </w:p>
        </w:tc>
        <w:tc>
          <w:tcPr>
            <w:tcW w:w="1575" w:type="dxa"/>
            <w:tcBorders>
              <w:top w:val="single" w:sz="6" w:space="0" w:color="auto"/>
              <w:left w:val="single" w:sz="6" w:space="0" w:color="auto"/>
              <w:bottom w:val="single" w:sz="6" w:space="0" w:color="auto"/>
              <w:right w:val="single" w:sz="6" w:space="0" w:color="auto"/>
            </w:tcBorders>
            <w:vAlign w:val="center"/>
          </w:tcPr>
          <w:p w14:paraId="40FC0324" w14:textId="77777777" w:rsidR="00B55FE0" w:rsidRPr="007334E1" w:rsidRDefault="00B55FE0" w:rsidP="0028614A">
            <w:pPr>
              <w:pStyle w:val="TableText"/>
            </w:pPr>
            <w:r w:rsidRPr="007334E1">
              <w:t>4.1%</w:t>
            </w:r>
          </w:p>
        </w:tc>
        <w:tc>
          <w:tcPr>
            <w:tcW w:w="1575" w:type="dxa"/>
            <w:tcBorders>
              <w:top w:val="single" w:sz="6" w:space="0" w:color="auto"/>
              <w:left w:val="single" w:sz="6" w:space="0" w:color="auto"/>
              <w:bottom w:val="single" w:sz="6" w:space="0" w:color="auto"/>
              <w:right w:val="single" w:sz="6" w:space="0" w:color="auto"/>
            </w:tcBorders>
            <w:vAlign w:val="center"/>
          </w:tcPr>
          <w:p w14:paraId="1F115B77" w14:textId="77777777" w:rsidR="00B55FE0" w:rsidRPr="007334E1" w:rsidRDefault="00B55FE0" w:rsidP="0028614A">
            <w:pPr>
              <w:pStyle w:val="TableText"/>
            </w:pPr>
            <w:r w:rsidRPr="007334E1">
              <w:t>0.7%</w:t>
            </w:r>
          </w:p>
        </w:tc>
        <w:tc>
          <w:tcPr>
            <w:tcW w:w="1575" w:type="dxa"/>
            <w:tcBorders>
              <w:top w:val="single" w:sz="6" w:space="0" w:color="auto"/>
              <w:left w:val="single" w:sz="6" w:space="0" w:color="auto"/>
              <w:bottom w:val="single" w:sz="6" w:space="0" w:color="auto"/>
              <w:right w:val="single" w:sz="6" w:space="0" w:color="auto"/>
            </w:tcBorders>
            <w:vAlign w:val="center"/>
          </w:tcPr>
          <w:p w14:paraId="77EEA078" w14:textId="77777777" w:rsidR="00B55FE0" w:rsidRPr="007334E1" w:rsidRDefault="00B55FE0" w:rsidP="0028614A">
            <w:pPr>
              <w:pStyle w:val="TableText"/>
            </w:pPr>
            <w:r w:rsidRPr="007334E1">
              <w:t>71.3%</w:t>
            </w:r>
          </w:p>
        </w:tc>
        <w:tc>
          <w:tcPr>
            <w:tcW w:w="1575" w:type="dxa"/>
            <w:tcBorders>
              <w:top w:val="single" w:sz="6" w:space="0" w:color="auto"/>
              <w:left w:val="single" w:sz="6" w:space="0" w:color="auto"/>
              <w:bottom w:val="single" w:sz="6" w:space="0" w:color="auto"/>
              <w:right w:val="single" w:sz="6" w:space="0" w:color="auto"/>
            </w:tcBorders>
            <w:vAlign w:val="center"/>
          </w:tcPr>
          <w:p w14:paraId="188F1D4C" w14:textId="77777777" w:rsidR="00B55FE0" w:rsidRPr="007334E1" w:rsidRDefault="00B55FE0" w:rsidP="0028614A">
            <w:pPr>
              <w:pStyle w:val="TableText"/>
            </w:pPr>
            <w:r w:rsidRPr="007334E1">
              <w:t>23.9%</w:t>
            </w:r>
          </w:p>
        </w:tc>
      </w:tr>
      <w:tr w:rsidR="00B55FE0" w:rsidRPr="007334E1" w14:paraId="2FBD009A"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1C6E21BB" w14:textId="77777777" w:rsidR="00B55FE0" w:rsidRPr="007334E1" w:rsidRDefault="00B55FE0" w:rsidP="0028614A">
            <w:pPr>
              <w:pStyle w:val="TableText"/>
            </w:pPr>
            <w:r w:rsidRPr="007334E1">
              <w:t>Residential Electric Space Heat</w:t>
            </w:r>
          </w:p>
        </w:tc>
        <w:tc>
          <w:tcPr>
            <w:tcW w:w="1080" w:type="dxa"/>
            <w:tcBorders>
              <w:top w:val="single" w:sz="6" w:space="0" w:color="auto"/>
              <w:left w:val="single" w:sz="6" w:space="0" w:color="auto"/>
              <w:bottom w:val="single" w:sz="6" w:space="0" w:color="auto"/>
              <w:right w:val="single" w:sz="6" w:space="0" w:color="auto"/>
            </w:tcBorders>
            <w:vAlign w:val="center"/>
          </w:tcPr>
          <w:p w14:paraId="4810D488" w14:textId="77777777" w:rsidR="00B55FE0" w:rsidRPr="007334E1" w:rsidRDefault="00B55FE0" w:rsidP="0028614A">
            <w:pPr>
              <w:pStyle w:val="TableText"/>
            </w:pPr>
            <w:r>
              <w:t>R09</w:t>
            </w:r>
          </w:p>
        </w:tc>
        <w:tc>
          <w:tcPr>
            <w:tcW w:w="1575" w:type="dxa"/>
            <w:tcBorders>
              <w:top w:val="single" w:sz="6" w:space="0" w:color="auto"/>
              <w:left w:val="single" w:sz="6" w:space="0" w:color="auto"/>
              <w:bottom w:val="single" w:sz="6" w:space="0" w:color="auto"/>
              <w:right w:val="single" w:sz="6" w:space="0" w:color="auto"/>
            </w:tcBorders>
            <w:vAlign w:val="center"/>
          </w:tcPr>
          <w:p w14:paraId="48B637D4" w14:textId="77777777" w:rsidR="00B55FE0" w:rsidRPr="007334E1" w:rsidRDefault="00B55FE0" w:rsidP="0028614A">
            <w:pPr>
              <w:pStyle w:val="TableText"/>
            </w:pPr>
            <w:r w:rsidRPr="007334E1">
              <w:t>57.8%</w:t>
            </w:r>
          </w:p>
        </w:tc>
        <w:tc>
          <w:tcPr>
            <w:tcW w:w="1575" w:type="dxa"/>
            <w:tcBorders>
              <w:top w:val="single" w:sz="6" w:space="0" w:color="auto"/>
              <w:left w:val="single" w:sz="6" w:space="0" w:color="auto"/>
              <w:bottom w:val="single" w:sz="6" w:space="0" w:color="auto"/>
              <w:right w:val="single" w:sz="6" w:space="0" w:color="auto"/>
            </w:tcBorders>
            <w:vAlign w:val="center"/>
          </w:tcPr>
          <w:p w14:paraId="1188925D" w14:textId="77777777" w:rsidR="00B55FE0" w:rsidRPr="007334E1" w:rsidRDefault="00B55FE0" w:rsidP="0028614A">
            <w:pPr>
              <w:pStyle w:val="TableText"/>
            </w:pPr>
            <w:r w:rsidRPr="007334E1">
              <w:t>38.8%</w:t>
            </w:r>
          </w:p>
        </w:tc>
        <w:tc>
          <w:tcPr>
            <w:tcW w:w="1575" w:type="dxa"/>
            <w:tcBorders>
              <w:top w:val="single" w:sz="6" w:space="0" w:color="auto"/>
              <w:left w:val="single" w:sz="6" w:space="0" w:color="auto"/>
              <w:bottom w:val="single" w:sz="6" w:space="0" w:color="auto"/>
              <w:right w:val="single" w:sz="6" w:space="0" w:color="auto"/>
            </w:tcBorders>
            <w:vAlign w:val="center"/>
          </w:tcPr>
          <w:p w14:paraId="3F63C52A" w14:textId="77777777" w:rsidR="00B55FE0" w:rsidRPr="007334E1" w:rsidRDefault="00B55FE0" w:rsidP="0028614A">
            <w:pPr>
              <w:pStyle w:val="TableText"/>
            </w:pPr>
            <w:r w:rsidRPr="007334E1">
              <w:t>1.7%</w:t>
            </w:r>
          </w:p>
        </w:tc>
        <w:tc>
          <w:tcPr>
            <w:tcW w:w="1575" w:type="dxa"/>
            <w:tcBorders>
              <w:top w:val="single" w:sz="6" w:space="0" w:color="auto"/>
              <w:left w:val="single" w:sz="6" w:space="0" w:color="auto"/>
              <w:bottom w:val="single" w:sz="6" w:space="0" w:color="auto"/>
              <w:right w:val="single" w:sz="6" w:space="0" w:color="auto"/>
            </w:tcBorders>
            <w:vAlign w:val="center"/>
          </w:tcPr>
          <w:p w14:paraId="718FABC1" w14:textId="77777777" w:rsidR="00B55FE0" w:rsidRPr="007334E1" w:rsidRDefault="00B55FE0" w:rsidP="0028614A">
            <w:pPr>
              <w:pStyle w:val="TableText"/>
            </w:pPr>
            <w:r w:rsidRPr="007334E1">
              <w:t>1.7%</w:t>
            </w:r>
          </w:p>
        </w:tc>
      </w:tr>
      <w:tr w:rsidR="00B55FE0" w:rsidRPr="007334E1" w14:paraId="474A7112"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00CCE698" w14:textId="77777777" w:rsidR="00B55FE0" w:rsidRPr="007334E1" w:rsidRDefault="00B55FE0" w:rsidP="0028614A">
            <w:pPr>
              <w:pStyle w:val="TableText"/>
            </w:pPr>
            <w:r w:rsidRPr="007334E1">
              <w:t xml:space="preserve">Residential Electric Heating and Cooling </w:t>
            </w:r>
          </w:p>
        </w:tc>
        <w:tc>
          <w:tcPr>
            <w:tcW w:w="1080" w:type="dxa"/>
            <w:tcBorders>
              <w:top w:val="single" w:sz="6" w:space="0" w:color="auto"/>
              <w:left w:val="single" w:sz="6" w:space="0" w:color="auto"/>
              <w:bottom w:val="single" w:sz="6" w:space="0" w:color="auto"/>
              <w:right w:val="single" w:sz="6" w:space="0" w:color="auto"/>
            </w:tcBorders>
            <w:vAlign w:val="center"/>
          </w:tcPr>
          <w:p w14:paraId="4FB7161B" w14:textId="77777777" w:rsidR="00B55FE0" w:rsidRPr="007334E1" w:rsidRDefault="00B55FE0" w:rsidP="0028614A">
            <w:pPr>
              <w:pStyle w:val="TableText"/>
            </w:pPr>
            <w:r>
              <w:t>R10</w:t>
            </w:r>
          </w:p>
        </w:tc>
        <w:tc>
          <w:tcPr>
            <w:tcW w:w="1575" w:type="dxa"/>
            <w:tcBorders>
              <w:top w:val="single" w:sz="6" w:space="0" w:color="auto"/>
              <w:left w:val="single" w:sz="6" w:space="0" w:color="auto"/>
              <w:bottom w:val="single" w:sz="6" w:space="0" w:color="auto"/>
              <w:right w:val="single" w:sz="6" w:space="0" w:color="auto"/>
            </w:tcBorders>
            <w:vAlign w:val="center"/>
          </w:tcPr>
          <w:p w14:paraId="3DD7EF30" w14:textId="77777777" w:rsidR="00B55FE0" w:rsidRPr="007334E1" w:rsidRDefault="00B55FE0" w:rsidP="0028614A">
            <w:pPr>
              <w:pStyle w:val="TableText"/>
            </w:pPr>
            <w:r w:rsidRPr="007334E1">
              <w:t>35.2%</w:t>
            </w:r>
          </w:p>
        </w:tc>
        <w:tc>
          <w:tcPr>
            <w:tcW w:w="1575" w:type="dxa"/>
            <w:tcBorders>
              <w:top w:val="single" w:sz="6" w:space="0" w:color="auto"/>
              <w:left w:val="single" w:sz="6" w:space="0" w:color="auto"/>
              <w:bottom w:val="single" w:sz="6" w:space="0" w:color="auto"/>
              <w:right w:val="single" w:sz="6" w:space="0" w:color="auto"/>
            </w:tcBorders>
            <w:vAlign w:val="center"/>
          </w:tcPr>
          <w:p w14:paraId="1FFFE087" w14:textId="77777777" w:rsidR="00B55FE0" w:rsidRPr="007334E1" w:rsidRDefault="00B55FE0" w:rsidP="0028614A">
            <w:pPr>
              <w:pStyle w:val="TableText"/>
            </w:pPr>
            <w:r w:rsidRPr="007334E1">
              <w:t>22.8%</w:t>
            </w:r>
          </w:p>
        </w:tc>
        <w:tc>
          <w:tcPr>
            <w:tcW w:w="1575" w:type="dxa"/>
            <w:tcBorders>
              <w:top w:val="single" w:sz="6" w:space="0" w:color="auto"/>
              <w:left w:val="single" w:sz="6" w:space="0" w:color="auto"/>
              <w:bottom w:val="single" w:sz="6" w:space="0" w:color="auto"/>
              <w:right w:val="single" w:sz="6" w:space="0" w:color="auto"/>
            </w:tcBorders>
            <w:vAlign w:val="center"/>
          </w:tcPr>
          <w:p w14:paraId="36555796" w14:textId="77777777" w:rsidR="00B55FE0" w:rsidRPr="007334E1" w:rsidRDefault="00B55FE0" w:rsidP="0028614A">
            <w:pPr>
              <w:pStyle w:val="TableText"/>
            </w:pPr>
            <w:r w:rsidRPr="007334E1">
              <w:t>31.0%</w:t>
            </w:r>
          </w:p>
        </w:tc>
        <w:tc>
          <w:tcPr>
            <w:tcW w:w="1575" w:type="dxa"/>
            <w:tcBorders>
              <w:top w:val="single" w:sz="6" w:space="0" w:color="auto"/>
              <w:left w:val="single" w:sz="6" w:space="0" w:color="auto"/>
              <w:bottom w:val="single" w:sz="6" w:space="0" w:color="auto"/>
              <w:right w:val="single" w:sz="6" w:space="0" w:color="auto"/>
            </w:tcBorders>
            <w:vAlign w:val="center"/>
          </w:tcPr>
          <w:p w14:paraId="030DE658" w14:textId="77777777" w:rsidR="00B55FE0" w:rsidRPr="007334E1" w:rsidRDefault="00B55FE0" w:rsidP="0028614A">
            <w:pPr>
              <w:pStyle w:val="TableText"/>
            </w:pPr>
            <w:r w:rsidRPr="007334E1">
              <w:t>11.0%</w:t>
            </w:r>
          </w:p>
        </w:tc>
      </w:tr>
      <w:tr w:rsidR="00B55FE0" w:rsidRPr="007334E1" w14:paraId="08FFE592"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0DE094BD" w14:textId="77777777" w:rsidR="00B55FE0" w:rsidRPr="007334E1" w:rsidRDefault="00B55FE0" w:rsidP="0028614A">
            <w:pPr>
              <w:pStyle w:val="TableText"/>
            </w:pPr>
            <w:r w:rsidRPr="007334E1">
              <w:t>Residential Ventilation</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7BB6CEEE" w14:textId="77777777" w:rsidR="00B55FE0" w:rsidRPr="007334E1" w:rsidRDefault="00B55FE0" w:rsidP="0028614A">
            <w:pPr>
              <w:pStyle w:val="TableText"/>
            </w:pPr>
            <w:r>
              <w:t>R11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F2D6A1C" w14:textId="77777777" w:rsidR="00B55FE0" w:rsidRPr="007334E1" w:rsidRDefault="00B55FE0" w:rsidP="0028614A">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C4C9281" w14:textId="77777777" w:rsidR="00B55FE0" w:rsidRPr="007334E1" w:rsidRDefault="00B55FE0" w:rsidP="0028614A">
            <w:pPr>
              <w:pStyle w:val="TableText"/>
            </w:pPr>
            <w:r w:rsidRPr="007334E1">
              <w:t>32.3%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09D5301" w14:textId="77777777" w:rsidR="00B55FE0" w:rsidRPr="007334E1" w:rsidRDefault="00B55FE0" w:rsidP="0028614A">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E8615D2" w14:textId="77777777" w:rsidR="00B55FE0" w:rsidRPr="007334E1" w:rsidRDefault="00B55FE0" w:rsidP="0028614A">
            <w:pPr>
              <w:pStyle w:val="TableText"/>
            </w:pPr>
            <w:r w:rsidRPr="007334E1">
              <w:t>23.0%</w:t>
            </w:r>
          </w:p>
        </w:tc>
      </w:tr>
      <w:tr w:rsidR="00B55FE0" w:rsidRPr="007334E1" w14:paraId="5DAD5B3C"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5C16C211" w14:textId="77777777" w:rsidR="00B55FE0" w:rsidRPr="007334E1" w:rsidRDefault="00B55FE0" w:rsidP="0028614A">
            <w:pPr>
              <w:pStyle w:val="TableText"/>
            </w:pPr>
            <w:r w:rsidRPr="007334E1">
              <w:t>Residential - Dehumidifier</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701FF092" w14:textId="77777777" w:rsidR="00B55FE0" w:rsidRPr="007334E1" w:rsidRDefault="00B55FE0" w:rsidP="0028614A">
            <w:pPr>
              <w:pStyle w:val="TableText"/>
            </w:pPr>
            <w:r>
              <w:t>R12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45D0E8C" w14:textId="77777777" w:rsidR="00B55FE0" w:rsidRPr="007334E1" w:rsidRDefault="00B55FE0" w:rsidP="0028614A">
            <w:pPr>
              <w:pStyle w:val="TableText"/>
            </w:pPr>
            <w:r w:rsidRPr="007334E1">
              <w:t>12.9%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103CDED" w14:textId="77777777" w:rsidR="00B55FE0" w:rsidRPr="007334E1" w:rsidRDefault="00B55FE0" w:rsidP="0028614A">
            <w:pPr>
              <w:pStyle w:val="TableText"/>
            </w:pPr>
            <w:r w:rsidRPr="007334E1">
              <w:t>16.2%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9FFD85D" w14:textId="77777777" w:rsidR="00B55FE0" w:rsidRPr="007334E1" w:rsidRDefault="00B55FE0" w:rsidP="0028614A">
            <w:pPr>
              <w:pStyle w:val="TableText"/>
            </w:pPr>
            <w:r w:rsidRPr="007334E1">
              <w:t>31.7%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71C2468" w14:textId="77777777" w:rsidR="00B55FE0" w:rsidRPr="007334E1" w:rsidRDefault="00B55FE0" w:rsidP="0028614A">
            <w:pPr>
              <w:pStyle w:val="TableText"/>
            </w:pPr>
            <w:r w:rsidRPr="007334E1">
              <w:t>39.2%</w:t>
            </w:r>
          </w:p>
        </w:tc>
      </w:tr>
      <w:tr w:rsidR="00B55FE0" w:rsidRPr="007334E1" w14:paraId="5148F4E5"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5E91E223" w14:textId="77777777" w:rsidR="00B55FE0" w:rsidRPr="007334E1" w:rsidRDefault="00B55FE0" w:rsidP="0028614A">
            <w:pPr>
              <w:pStyle w:val="TableText"/>
            </w:pPr>
            <w:r w:rsidRPr="007334E1">
              <w:t>Residential Standby Losses - Entertainment Center</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1D9D54A6" w14:textId="77777777" w:rsidR="00B55FE0" w:rsidRPr="007334E1" w:rsidRDefault="00B55FE0" w:rsidP="0028614A">
            <w:pPr>
              <w:pStyle w:val="TableText"/>
            </w:pPr>
            <w:r>
              <w:t>R13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7C5286A" w14:textId="77777777" w:rsidR="00B55FE0" w:rsidRPr="007334E1" w:rsidRDefault="00B55FE0" w:rsidP="0028614A">
            <w:pPr>
              <w:pStyle w:val="TableText"/>
            </w:pPr>
            <w:r w:rsidRPr="007334E1">
              <w:t>26.0%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1AC489F" w14:textId="77777777" w:rsidR="00B55FE0" w:rsidRPr="007334E1" w:rsidRDefault="00B55FE0" w:rsidP="0028614A">
            <w:pPr>
              <w:pStyle w:val="TableText"/>
            </w:pPr>
            <w:r w:rsidRPr="007334E1">
              <w:t>32.5%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96AB4A1" w14:textId="77777777" w:rsidR="00B55FE0" w:rsidRPr="007334E1" w:rsidRDefault="00B55FE0" w:rsidP="0028614A">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DA07F85" w14:textId="77777777" w:rsidR="00B55FE0" w:rsidRPr="007334E1" w:rsidRDefault="00B55FE0" w:rsidP="0028614A">
            <w:pPr>
              <w:pStyle w:val="TableText"/>
            </w:pPr>
            <w:r w:rsidRPr="007334E1">
              <w:t>22.6%</w:t>
            </w:r>
          </w:p>
        </w:tc>
      </w:tr>
      <w:tr w:rsidR="00B55FE0" w:rsidRPr="007334E1" w14:paraId="26137710" w14:textId="77777777" w:rsidTr="0028614A">
        <w:trPr>
          <w:trHeight w:val="278"/>
          <w:jc w:val="center"/>
        </w:trPr>
        <w:tc>
          <w:tcPr>
            <w:tcW w:w="4590" w:type="dxa"/>
            <w:tcBorders>
              <w:top w:val="single" w:sz="6" w:space="0" w:color="auto"/>
              <w:left w:val="single" w:sz="6" w:space="0" w:color="auto"/>
              <w:bottom w:val="single" w:sz="4" w:space="0" w:color="auto"/>
              <w:right w:val="single" w:sz="6" w:space="0" w:color="auto"/>
            </w:tcBorders>
            <w:shd w:val="solid" w:color="CCFFCC" w:fill="auto"/>
            <w:vAlign w:val="center"/>
          </w:tcPr>
          <w:p w14:paraId="76E7DE63" w14:textId="77777777" w:rsidR="00B55FE0" w:rsidRPr="007334E1" w:rsidRDefault="00B55FE0" w:rsidP="0028614A">
            <w:pPr>
              <w:pStyle w:val="TableText"/>
            </w:pPr>
            <w:r w:rsidRPr="007334E1">
              <w:t>Residential Standby Losses - Home Office</w:t>
            </w:r>
          </w:p>
        </w:tc>
        <w:tc>
          <w:tcPr>
            <w:tcW w:w="1080" w:type="dxa"/>
            <w:tcBorders>
              <w:top w:val="single" w:sz="6" w:space="0" w:color="auto"/>
              <w:left w:val="single" w:sz="6" w:space="0" w:color="auto"/>
              <w:bottom w:val="single" w:sz="4" w:space="0" w:color="auto"/>
              <w:right w:val="single" w:sz="6" w:space="0" w:color="auto"/>
            </w:tcBorders>
            <w:shd w:val="solid" w:color="CCFFCC" w:fill="auto"/>
            <w:vAlign w:val="center"/>
          </w:tcPr>
          <w:p w14:paraId="384B7D11" w14:textId="77777777" w:rsidR="00B55FE0" w:rsidRPr="007334E1" w:rsidRDefault="00B55FE0" w:rsidP="0028614A">
            <w:pPr>
              <w:pStyle w:val="TableText"/>
            </w:pPr>
            <w:r>
              <w:t>R14</w:t>
            </w:r>
          </w:p>
        </w:tc>
        <w:tc>
          <w:tcPr>
            <w:tcW w:w="1575" w:type="dxa"/>
            <w:tcBorders>
              <w:top w:val="single" w:sz="6" w:space="0" w:color="auto"/>
              <w:left w:val="single" w:sz="6" w:space="0" w:color="auto"/>
              <w:bottom w:val="single" w:sz="4" w:space="0" w:color="auto"/>
              <w:right w:val="single" w:sz="6" w:space="0" w:color="auto"/>
            </w:tcBorders>
            <w:shd w:val="solid" w:color="CCFFCC" w:fill="auto"/>
            <w:vAlign w:val="center"/>
          </w:tcPr>
          <w:p w14:paraId="4309CDD1" w14:textId="77777777" w:rsidR="00B55FE0" w:rsidRPr="007334E1" w:rsidRDefault="00B55FE0" w:rsidP="0028614A">
            <w:pPr>
              <w:pStyle w:val="TableText"/>
            </w:pPr>
            <w:r w:rsidRPr="007334E1">
              <w:t>23.9%</w:t>
            </w:r>
          </w:p>
        </w:tc>
        <w:tc>
          <w:tcPr>
            <w:tcW w:w="1575" w:type="dxa"/>
            <w:tcBorders>
              <w:top w:val="single" w:sz="6" w:space="0" w:color="auto"/>
              <w:left w:val="single" w:sz="6" w:space="0" w:color="auto"/>
              <w:bottom w:val="single" w:sz="4" w:space="0" w:color="auto"/>
              <w:right w:val="single" w:sz="6" w:space="0" w:color="auto"/>
            </w:tcBorders>
            <w:shd w:val="solid" w:color="CCFFCC" w:fill="auto"/>
            <w:vAlign w:val="center"/>
          </w:tcPr>
          <w:p w14:paraId="6A29A031" w14:textId="77777777" w:rsidR="00B55FE0" w:rsidRPr="007334E1" w:rsidRDefault="00B55FE0" w:rsidP="0028614A">
            <w:pPr>
              <w:pStyle w:val="TableText"/>
            </w:pPr>
            <w:r w:rsidRPr="007334E1">
              <w:t>34.6%</w:t>
            </w:r>
          </w:p>
        </w:tc>
        <w:tc>
          <w:tcPr>
            <w:tcW w:w="1575" w:type="dxa"/>
            <w:tcBorders>
              <w:top w:val="single" w:sz="6" w:space="0" w:color="auto"/>
              <w:left w:val="single" w:sz="6" w:space="0" w:color="auto"/>
              <w:bottom w:val="single" w:sz="4" w:space="0" w:color="auto"/>
              <w:right w:val="single" w:sz="6" w:space="0" w:color="auto"/>
            </w:tcBorders>
            <w:shd w:val="solid" w:color="CCFFCC" w:fill="auto"/>
            <w:vAlign w:val="center"/>
          </w:tcPr>
          <w:p w14:paraId="59F36CC3" w14:textId="77777777" w:rsidR="00B55FE0" w:rsidRPr="007334E1" w:rsidRDefault="00B55FE0" w:rsidP="0028614A">
            <w:pPr>
              <w:pStyle w:val="TableText"/>
            </w:pPr>
            <w:r w:rsidRPr="007334E1">
              <w:t>17.0%</w:t>
            </w:r>
          </w:p>
        </w:tc>
        <w:tc>
          <w:tcPr>
            <w:tcW w:w="1575" w:type="dxa"/>
            <w:tcBorders>
              <w:top w:val="single" w:sz="6" w:space="0" w:color="auto"/>
              <w:left w:val="single" w:sz="6" w:space="0" w:color="auto"/>
              <w:bottom w:val="single" w:sz="4" w:space="0" w:color="auto"/>
              <w:right w:val="single" w:sz="6" w:space="0" w:color="auto"/>
            </w:tcBorders>
            <w:shd w:val="solid" w:color="CCFFCC" w:fill="auto"/>
            <w:vAlign w:val="center"/>
          </w:tcPr>
          <w:p w14:paraId="6AA0636F" w14:textId="77777777" w:rsidR="00B55FE0" w:rsidRPr="007334E1" w:rsidRDefault="00B55FE0" w:rsidP="0028614A">
            <w:pPr>
              <w:pStyle w:val="TableText"/>
            </w:pPr>
            <w:r w:rsidRPr="007334E1">
              <w:t>24.5%</w:t>
            </w:r>
          </w:p>
        </w:tc>
      </w:tr>
      <w:tr w:rsidR="00B55FE0" w:rsidRPr="007334E1" w14:paraId="0841B5DB" w14:textId="77777777" w:rsidTr="0028614A">
        <w:trPr>
          <w:trHeight w:val="278"/>
          <w:jc w:val="center"/>
        </w:trPr>
        <w:tc>
          <w:tcPr>
            <w:tcW w:w="4590" w:type="dxa"/>
            <w:tcBorders>
              <w:top w:val="single" w:sz="4" w:space="0" w:color="auto"/>
              <w:left w:val="single" w:sz="4" w:space="0" w:color="auto"/>
              <w:bottom w:val="single" w:sz="4" w:space="0" w:color="auto"/>
              <w:right w:val="nil"/>
            </w:tcBorders>
            <w:shd w:val="clear" w:color="auto" w:fill="D9D9D9" w:themeFill="background1" w:themeFillShade="D9"/>
            <w:vAlign w:val="center"/>
          </w:tcPr>
          <w:p w14:paraId="53CB5D34" w14:textId="77777777" w:rsidR="00B55FE0" w:rsidRPr="007334E1" w:rsidRDefault="00B55FE0" w:rsidP="0028614A">
            <w:pPr>
              <w:pStyle w:val="TableText"/>
            </w:pPr>
          </w:p>
        </w:tc>
        <w:tc>
          <w:tcPr>
            <w:tcW w:w="1080" w:type="dxa"/>
            <w:tcBorders>
              <w:top w:val="single" w:sz="4" w:space="0" w:color="auto"/>
              <w:left w:val="nil"/>
              <w:bottom w:val="single" w:sz="4" w:space="0" w:color="auto"/>
              <w:right w:val="nil"/>
            </w:tcBorders>
            <w:shd w:val="clear" w:color="auto" w:fill="D9D9D9" w:themeFill="background1" w:themeFillShade="D9"/>
            <w:vAlign w:val="center"/>
          </w:tcPr>
          <w:p w14:paraId="3BC37D2A" w14:textId="77777777" w:rsidR="00B55FE0" w:rsidRPr="007334E1" w:rsidRDefault="00B55FE0" w:rsidP="0028614A">
            <w:pPr>
              <w:pStyle w:val="TableText"/>
            </w:pPr>
          </w:p>
        </w:tc>
        <w:tc>
          <w:tcPr>
            <w:tcW w:w="1575" w:type="dxa"/>
            <w:tcBorders>
              <w:top w:val="single" w:sz="4" w:space="0" w:color="auto"/>
              <w:left w:val="nil"/>
              <w:bottom w:val="single" w:sz="4" w:space="0" w:color="auto"/>
              <w:right w:val="nil"/>
            </w:tcBorders>
            <w:shd w:val="clear" w:color="auto" w:fill="D9D9D9" w:themeFill="background1" w:themeFillShade="D9"/>
            <w:vAlign w:val="center"/>
          </w:tcPr>
          <w:p w14:paraId="55A595F7" w14:textId="77777777" w:rsidR="00B55FE0" w:rsidRPr="007334E1" w:rsidRDefault="00B55FE0" w:rsidP="0028614A">
            <w:pPr>
              <w:pStyle w:val="TableText"/>
            </w:pPr>
          </w:p>
        </w:tc>
        <w:tc>
          <w:tcPr>
            <w:tcW w:w="1575" w:type="dxa"/>
            <w:tcBorders>
              <w:top w:val="single" w:sz="4" w:space="0" w:color="auto"/>
              <w:left w:val="nil"/>
              <w:bottom w:val="single" w:sz="4" w:space="0" w:color="auto"/>
              <w:right w:val="nil"/>
            </w:tcBorders>
            <w:shd w:val="clear" w:color="auto" w:fill="D9D9D9" w:themeFill="background1" w:themeFillShade="D9"/>
            <w:vAlign w:val="center"/>
          </w:tcPr>
          <w:p w14:paraId="4C76F92D" w14:textId="77777777" w:rsidR="00B55FE0" w:rsidRPr="007334E1" w:rsidRDefault="00B55FE0" w:rsidP="0028614A">
            <w:pPr>
              <w:pStyle w:val="TableText"/>
            </w:pPr>
          </w:p>
        </w:tc>
        <w:tc>
          <w:tcPr>
            <w:tcW w:w="1575" w:type="dxa"/>
            <w:tcBorders>
              <w:top w:val="single" w:sz="4" w:space="0" w:color="auto"/>
              <w:left w:val="nil"/>
              <w:bottom w:val="single" w:sz="4" w:space="0" w:color="auto"/>
              <w:right w:val="nil"/>
            </w:tcBorders>
            <w:shd w:val="clear" w:color="auto" w:fill="D9D9D9" w:themeFill="background1" w:themeFillShade="D9"/>
            <w:vAlign w:val="center"/>
          </w:tcPr>
          <w:p w14:paraId="0B420207" w14:textId="77777777" w:rsidR="00B55FE0" w:rsidRPr="007334E1" w:rsidRDefault="00B55FE0" w:rsidP="0028614A">
            <w:pPr>
              <w:pStyle w:val="TableText"/>
            </w:pPr>
          </w:p>
        </w:tc>
        <w:tc>
          <w:tcPr>
            <w:tcW w:w="157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E546F60" w14:textId="77777777" w:rsidR="00B55FE0" w:rsidRPr="007334E1" w:rsidRDefault="00B55FE0" w:rsidP="0028614A">
            <w:pPr>
              <w:pStyle w:val="TableText"/>
            </w:pPr>
          </w:p>
        </w:tc>
      </w:tr>
      <w:tr w:rsidR="00B55FE0" w:rsidRPr="007334E1" w14:paraId="2B554247" w14:textId="77777777" w:rsidTr="0028614A">
        <w:trPr>
          <w:trHeight w:val="278"/>
          <w:jc w:val="center"/>
        </w:trPr>
        <w:tc>
          <w:tcPr>
            <w:tcW w:w="4590" w:type="dxa"/>
            <w:tcBorders>
              <w:top w:val="single" w:sz="4" w:space="0" w:color="auto"/>
              <w:left w:val="single" w:sz="6" w:space="0" w:color="auto"/>
              <w:bottom w:val="single" w:sz="6" w:space="0" w:color="auto"/>
              <w:right w:val="single" w:sz="6" w:space="0" w:color="auto"/>
            </w:tcBorders>
            <w:vAlign w:val="center"/>
          </w:tcPr>
          <w:p w14:paraId="5BEA4F53" w14:textId="77777777" w:rsidR="00B55FE0" w:rsidRPr="007334E1" w:rsidRDefault="00B55FE0" w:rsidP="0028614A">
            <w:pPr>
              <w:pStyle w:val="TableText"/>
            </w:pPr>
            <w:r>
              <w:t>Commercial</w:t>
            </w:r>
            <w:r w:rsidRPr="007334E1">
              <w:t xml:space="preserve"> Electric Cooking</w:t>
            </w:r>
          </w:p>
        </w:tc>
        <w:tc>
          <w:tcPr>
            <w:tcW w:w="1080" w:type="dxa"/>
            <w:tcBorders>
              <w:top w:val="single" w:sz="4" w:space="0" w:color="auto"/>
              <w:left w:val="single" w:sz="6" w:space="0" w:color="auto"/>
              <w:bottom w:val="single" w:sz="6" w:space="0" w:color="auto"/>
              <w:right w:val="single" w:sz="6" w:space="0" w:color="auto"/>
            </w:tcBorders>
            <w:vAlign w:val="center"/>
          </w:tcPr>
          <w:p w14:paraId="46F208E8" w14:textId="77777777" w:rsidR="00B55FE0" w:rsidRPr="007334E1" w:rsidRDefault="00B55FE0" w:rsidP="0028614A">
            <w:pPr>
              <w:pStyle w:val="TableText"/>
            </w:pPr>
            <w:r>
              <w:t>C01</w:t>
            </w:r>
          </w:p>
        </w:tc>
        <w:tc>
          <w:tcPr>
            <w:tcW w:w="1575" w:type="dxa"/>
            <w:tcBorders>
              <w:top w:val="single" w:sz="4" w:space="0" w:color="auto"/>
              <w:left w:val="single" w:sz="6" w:space="0" w:color="auto"/>
              <w:bottom w:val="single" w:sz="6" w:space="0" w:color="auto"/>
              <w:right w:val="single" w:sz="6" w:space="0" w:color="auto"/>
            </w:tcBorders>
            <w:vAlign w:val="center"/>
          </w:tcPr>
          <w:p w14:paraId="4E4C7962" w14:textId="77777777" w:rsidR="00B55FE0" w:rsidRPr="007334E1" w:rsidRDefault="00B55FE0" w:rsidP="0028614A">
            <w:pPr>
              <w:pStyle w:val="TableText"/>
            </w:pPr>
            <w:r w:rsidRPr="007334E1">
              <w:t>40.6%</w:t>
            </w:r>
          </w:p>
        </w:tc>
        <w:tc>
          <w:tcPr>
            <w:tcW w:w="1575" w:type="dxa"/>
            <w:tcBorders>
              <w:top w:val="single" w:sz="4" w:space="0" w:color="auto"/>
              <w:left w:val="single" w:sz="6" w:space="0" w:color="auto"/>
              <w:bottom w:val="single" w:sz="6" w:space="0" w:color="auto"/>
              <w:right w:val="single" w:sz="6" w:space="0" w:color="auto"/>
            </w:tcBorders>
            <w:vAlign w:val="center"/>
          </w:tcPr>
          <w:p w14:paraId="66D97AEB" w14:textId="77777777" w:rsidR="00B55FE0" w:rsidRPr="007334E1" w:rsidRDefault="00B55FE0" w:rsidP="0028614A">
            <w:pPr>
              <w:pStyle w:val="TableText"/>
            </w:pPr>
            <w:r w:rsidRPr="007334E1">
              <w:t>18.2%</w:t>
            </w:r>
          </w:p>
        </w:tc>
        <w:tc>
          <w:tcPr>
            <w:tcW w:w="1575" w:type="dxa"/>
            <w:tcBorders>
              <w:top w:val="single" w:sz="4" w:space="0" w:color="auto"/>
              <w:left w:val="single" w:sz="6" w:space="0" w:color="auto"/>
              <w:bottom w:val="single" w:sz="6" w:space="0" w:color="auto"/>
              <w:right w:val="single" w:sz="6" w:space="0" w:color="auto"/>
            </w:tcBorders>
            <w:vAlign w:val="center"/>
          </w:tcPr>
          <w:p w14:paraId="404D6CCD" w14:textId="77777777" w:rsidR="00B55FE0" w:rsidRPr="007334E1" w:rsidRDefault="00B55FE0" w:rsidP="0028614A">
            <w:pPr>
              <w:pStyle w:val="TableText"/>
            </w:pPr>
            <w:r w:rsidRPr="007334E1">
              <w:t>28.7%</w:t>
            </w:r>
          </w:p>
        </w:tc>
        <w:tc>
          <w:tcPr>
            <w:tcW w:w="1575" w:type="dxa"/>
            <w:tcBorders>
              <w:top w:val="single" w:sz="4" w:space="0" w:color="auto"/>
              <w:left w:val="single" w:sz="6" w:space="0" w:color="auto"/>
              <w:bottom w:val="single" w:sz="6" w:space="0" w:color="auto"/>
              <w:right w:val="single" w:sz="6" w:space="0" w:color="auto"/>
            </w:tcBorders>
            <w:vAlign w:val="center"/>
          </w:tcPr>
          <w:p w14:paraId="7553CFBB" w14:textId="77777777" w:rsidR="00B55FE0" w:rsidRPr="007334E1" w:rsidRDefault="00B55FE0" w:rsidP="0028614A">
            <w:pPr>
              <w:pStyle w:val="TableText"/>
            </w:pPr>
            <w:r w:rsidRPr="007334E1">
              <w:t>12.6%</w:t>
            </w:r>
          </w:p>
        </w:tc>
      </w:tr>
      <w:tr w:rsidR="00B55FE0" w:rsidRPr="007334E1" w14:paraId="1304FEFE"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00DC75B0" w14:textId="77777777" w:rsidR="00B55FE0" w:rsidRPr="007334E1" w:rsidRDefault="00B55FE0" w:rsidP="0028614A">
            <w:pPr>
              <w:pStyle w:val="TableText"/>
            </w:pPr>
            <w:r>
              <w:t>Commercial</w:t>
            </w:r>
            <w:r w:rsidRPr="007334E1">
              <w:t xml:space="preserve"> Electric DHW</w:t>
            </w:r>
          </w:p>
        </w:tc>
        <w:tc>
          <w:tcPr>
            <w:tcW w:w="1080" w:type="dxa"/>
            <w:tcBorders>
              <w:top w:val="single" w:sz="6" w:space="0" w:color="auto"/>
              <w:left w:val="single" w:sz="6" w:space="0" w:color="auto"/>
              <w:bottom w:val="single" w:sz="6" w:space="0" w:color="auto"/>
              <w:right w:val="single" w:sz="6" w:space="0" w:color="auto"/>
            </w:tcBorders>
            <w:vAlign w:val="center"/>
          </w:tcPr>
          <w:p w14:paraId="249B96E3" w14:textId="77777777" w:rsidR="00B55FE0" w:rsidRPr="007334E1" w:rsidRDefault="00B55FE0" w:rsidP="0028614A">
            <w:pPr>
              <w:pStyle w:val="TableText"/>
            </w:pPr>
            <w:r>
              <w:t>C02</w:t>
            </w:r>
          </w:p>
        </w:tc>
        <w:tc>
          <w:tcPr>
            <w:tcW w:w="1575" w:type="dxa"/>
            <w:tcBorders>
              <w:top w:val="single" w:sz="6" w:space="0" w:color="auto"/>
              <w:left w:val="single" w:sz="6" w:space="0" w:color="auto"/>
              <w:bottom w:val="single" w:sz="6" w:space="0" w:color="auto"/>
              <w:right w:val="single" w:sz="6" w:space="0" w:color="auto"/>
            </w:tcBorders>
            <w:vAlign w:val="center"/>
          </w:tcPr>
          <w:p w14:paraId="7FF853E9" w14:textId="77777777" w:rsidR="00B55FE0" w:rsidRPr="007334E1" w:rsidRDefault="00B55FE0" w:rsidP="0028614A">
            <w:pPr>
              <w:pStyle w:val="TableText"/>
            </w:pPr>
            <w:r w:rsidRPr="007334E1">
              <w:t>40.5%</w:t>
            </w:r>
          </w:p>
        </w:tc>
        <w:tc>
          <w:tcPr>
            <w:tcW w:w="1575" w:type="dxa"/>
            <w:tcBorders>
              <w:top w:val="single" w:sz="6" w:space="0" w:color="auto"/>
              <w:left w:val="single" w:sz="6" w:space="0" w:color="auto"/>
              <w:bottom w:val="single" w:sz="6" w:space="0" w:color="auto"/>
              <w:right w:val="single" w:sz="6" w:space="0" w:color="auto"/>
            </w:tcBorders>
            <w:vAlign w:val="center"/>
          </w:tcPr>
          <w:p w14:paraId="74B807FE" w14:textId="77777777" w:rsidR="00B55FE0" w:rsidRPr="007334E1" w:rsidRDefault="00B55FE0" w:rsidP="0028614A">
            <w:pPr>
              <w:pStyle w:val="TableText"/>
            </w:pPr>
            <w:r w:rsidRPr="007334E1">
              <w:t>18.2%</w:t>
            </w:r>
          </w:p>
        </w:tc>
        <w:tc>
          <w:tcPr>
            <w:tcW w:w="1575" w:type="dxa"/>
            <w:tcBorders>
              <w:top w:val="single" w:sz="6" w:space="0" w:color="auto"/>
              <w:left w:val="single" w:sz="6" w:space="0" w:color="auto"/>
              <w:bottom w:val="single" w:sz="6" w:space="0" w:color="auto"/>
              <w:right w:val="single" w:sz="6" w:space="0" w:color="auto"/>
            </w:tcBorders>
            <w:vAlign w:val="center"/>
          </w:tcPr>
          <w:p w14:paraId="5317848C" w14:textId="77777777" w:rsidR="00B55FE0" w:rsidRPr="007334E1" w:rsidRDefault="00B55FE0" w:rsidP="0028614A">
            <w:pPr>
              <w:pStyle w:val="TableText"/>
            </w:pPr>
            <w:r w:rsidRPr="007334E1">
              <w:t>28.5%</w:t>
            </w:r>
          </w:p>
        </w:tc>
        <w:tc>
          <w:tcPr>
            <w:tcW w:w="1575" w:type="dxa"/>
            <w:tcBorders>
              <w:top w:val="single" w:sz="6" w:space="0" w:color="auto"/>
              <w:left w:val="single" w:sz="6" w:space="0" w:color="auto"/>
              <w:bottom w:val="single" w:sz="6" w:space="0" w:color="auto"/>
              <w:right w:val="single" w:sz="6" w:space="0" w:color="auto"/>
            </w:tcBorders>
            <w:vAlign w:val="center"/>
          </w:tcPr>
          <w:p w14:paraId="4844D0A4" w14:textId="77777777" w:rsidR="00B55FE0" w:rsidRPr="007334E1" w:rsidRDefault="00B55FE0" w:rsidP="0028614A">
            <w:pPr>
              <w:pStyle w:val="TableText"/>
            </w:pPr>
            <w:r w:rsidRPr="007334E1">
              <w:t>12.8%</w:t>
            </w:r>
          </w:p>
        </w:tc>
      </w:tr>
      <w:tr w:rsidR="00B55FE0" w:rsidRPr="007334E1" w14:paraId="74562BB7"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41B720D4" w14:textId="77777777" w:rsidR="00B55FE0" w:rsidRPr="007334E1" w:rsidRDefault="00B55FE0" w:rsidP="0028614A">
            <w:pPr>
              <w:pStyle w:val="TableText"/>
            </w:pPr>
            <w:r>
              <w:t>Commercial</w:t>
            </w:r>
            <w:r w:rsidRPr="007334E1">
              <w:t xml:space="preserve"> Cooling</w:t>
            </w:r>
          </w:p>
        </w:tc>
        <w:tc>
          <w:tcPr>
            <w:tcW w:w="1080" w:type="dxa"/>
            <w:tcBorders>
              <w:top w:val="single" w:sz="6" w:space="0" w:color="auto"/>
              <w:left w:val="single" w:sz="6" w:space="0" w:color="auto"/>
              <w:bottom w:val="single" w:sz="6" w:space="0" w:color="auto"/>
              <w:right w:val="single" w:sz="6" w:space="0" w:color="auto"/>
            </w:tcBorders>
            <w:vAlign w:val="center"/>
          </w:tcPr>
          <w:p w14:paraId="29733497" w14:textId="77777777" w:rsidR="00B55FE0" w:rsidRPr="007334E1" w:rsidRDefault="00B55FE0" w:rsidP="0028614A">
            <w:pPr>
              <w:pStyle w:val="TableText"/>
            </w:pPr>
            <w:r>
              <w:t>C03</w:t>
            </w:r>
          </w:p>
        </w:tc>
        <w:tc>
          <w:tcPr>
            <w:tcW w:w="1575" w:type="dxa"/>
            <w:tcBorders>
              <w:top w:val="single" w:sz="6" w:space="0" w:color="auto"/>
              <w:left w:val="single" w:sz="6" w:space="0" w:color="auto"/>
              <w:bottom w:val="single" w:sz="6" w:space="0" w:color="auto"/>
              <w:right w:val="single" w:sz="6" w:space="0" w:color="auto"/>
            </w:tcBorders>
            <w:vAlign w:val="center"/>
          </w:tcPr>
          <w:p w14:paraId="43B55AF3" w14:textId="77777777" w:rsidR="00B55FE0" w:rsidRPr="007334E1" w:rsidRDefault="00B55FE0" w:rsidP="0028614A">
            <w:pPr>
              <w:pStyle w:val="TableText"/>
            </w:pPr>
            <w:r w:rsidRPr="007334E1">
              <w:t>4.9%</w:t>
            </w:r>
          </w:p>
        </w:tc>
        <w:tc>
          <w:tcPr>
            <w:tcW w:w="1575" w:type="dxa"/>
            <w:tcBorders>
              <w:top w:val="single" w:sz="6" w:space="0" w:color="auto"/>
              <w:left w:val="single" w:sz="6" w:space="0" w:color="auto"/>
              <w:bottom w:val="single" w:sz="6" w:space="0" w:color="auto"/>
              <w:right w:val="single" w:sz="6" w:space="0" w:color="auto"/>
            </w:tcBorders>
            <w:vAlign w:val="center"/>
          </w:tcPr>
          <w:p w14:paraId="1F6EEACE" w14:textId="77777777" w:rsidR="00B55FE0" w:rsidRPr="007334E1" w:rsidRDefault="00B55FE0" w:rsidP="0028614A">
            <w:pPr>
              <w:pStyle w:val="TableText"/>
            </w:pPr>
            <w:r w:rsidRPr="007334E1">
              <w:t>0.8%</w:t>
            </w:r>
          </w:p>
        </w:tc>
        <w:tc>
          <w:tcPr>
            <w:tcW w:w="1575" w:type="dxa"/>
            <w:tcBorders>
              <w:top w:val="single" w:sz="6" w:space="0" w:color="auto"/>
              <w:left w:val="single" w:sz="6" w:space="0" w:color="auto"/>
              <w:bottom w:val="single" w:sz="6" w:space="0" w:color="auto"/>
              <w:right w:val="single" w:sz="6" w:space="0" w:color="auto"/>
            </w:tcBorders>
            <w:vAlign w:val="center"/>
          </w:tcPr>
          <w:p w14:paraId="7D32A218" w14:textId="77777777" w:rsidR="00B55FE0" w:rsidRPr="007334E1" w:rsidRDefault="00B55FE0" w:rsidP="0028614A">
            <w:pPr>
              <w:pStyle w:val="TableText"/>
            </w:pPr>
            <w:r w:rsidRPr="007334E1">
              <w:t>66.4%</w:t>
            </w:r>
          </w:p>
        </w:tc>
        <w:tc>
          <w:tcPr>
            <w:tcW w:w="1575" w:type="dxa"/>
            <w:tcBorders>
              <w:top w:val="single" w:sz="6" w:space="0" w:color="auto"/>
              <w:left w:val="single" w:sz="6" w:space="0" w:color="auto"/>
              <w:bottom w:val="single" w:sz="6" w:space="0" w:color="auto"/>
              <w:right w:val="single" w:sz="6" w:space="0" w:color="auto"/>
            </w:tcBorders>
            <w:vAlign w:val="center"/>
          </w:tcPr>
          <w:p w14:paraId="1A817AF1" w14:textId="77777777" w:rsidR="00B55FE0" w:rsidRPr="007334E1" w:rsidRDefault="00B55FE0" w:rsidP="0028614A">
            <w:pPr>
              <w:pStyle w:val="TableText"/>
            </w:pPr>
            <w:r w:rsidRPr="007334E1">
              <w:t>27.9%</w:t>
            </w:r>
          </w:p>
        </w:tc>
      </w:tr>
      <w:tr w:rsidR="00B55FE0" w:rsidRPr="007334E1" w14:paraId="6EA8134E"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28D80637" w14:textId="77777777" w:rsidR="00B55FE0" w:rsidRPr="007334E1" w:rsidRDefault="00B55FE0" w:rsidP="0028614A">
            <w:pPr>
              <w:pStyle w:val="TableText"/>
            </w:pPr>
            <w:r>
              <w:t>Commercial</w:t>
            </w:r>
            <w:r w:rsidRPr="007334E1">
              <w:t xml:space="preserve"> Electric Heating</w:t>
            </w:r>
          </w:p>
        </w:tc>
        <w:tc>
          <w:tcPr>
            <w:tcW w:w="1080" w:type="dxa"/>
            <w:tcBorders>
              <w:top w:val="single" w:sz="6" w:space="0" w:color="auto"/>
              <w:left w:val="single" w:sz="6" w:space="0" w:color="auto"/>
              <w:bottom w:val="single" w:sz="6" w:space="0" w:color="auto"/>
              <w:right w:val="single" w:sz="6" w:space="0" w:color="auto"/>
            </w:tcBorders>
            <w:vAlign w:val="center"/>
          </w:tcPr>
          <w:p w14:paraId="027333D7" w14:textId="77777777" w:rsidR="00B55FE0" w:rsidRPr="007334E1" w:rsidRDefault="00B55FE0" w:rsidP="0028614A">
            <w:pPr>
              <w:pStyle w:val="TableText"/>
            </w:pPr>
            <w:r>
              <w:t>C04</w:t>
            </w:r>
          </w:p>
        </w:tc>
        <w:tc>
          <w:tcPr>
            <w:tcW w:w="1575" w:type="dxa"/>
            <w:tcBorders>
              <w:top w:val="single" w:sz="6" w:space="0" w:color="auto"/>
              <w:left w:val="single" w:sz="6" w:space="0" w:color="auto"/>
              <w:bottom w:val="single" w:sz="6" w:space="0" w:color="auto"/>
              <w:right w:val="single" w:sz="6" w:space="0" w:color="auto"/>
            </w:tcBorders>
            <w:vAlign w:val="center"/>
          </w:tcPr>
          <w:p w14:paraId="18987A00" w14:textId="77777777" w:rsidR="00B55FE0" w:rsidRPr="007334E1" w:rsidRDefault="00B55FE0" w:rsidP="0028614A">
            <w:pPr>
              <w:pStyle w:val="TableText"/>
            </w:pPr>
            <w:r w:rsidRPr="007334E1">
              <w:t>53.5%</w:t>
            </w:r>
          </w:p>
        </w:tc>
        <w:tc>
          <w:tcPr>
            <w:tcW w:w="1575" w:type="dxa"/>
            <w:tcBorders>
              <w:top w:val="single" w:sz="6" w:space="0" w:color="auto"/>
              <w:left w:val="single" w:sz="6" w:space="0" w:color="auto"/>
              <w:bottom w:val="single" w:sz="6" w:space="0" w:color="auto"/>
              <w:right w:val="single" w:sz="6" w:space="0" w:color="auto"/>
            </w:tcBorders>
            <w:vAlign w:val="center"/>
          </w:tcPr>
          <w:p w14:paraId="2C8D2300" w14:textId="77777777" w:rsidR="00B55FE0" w:rsidRPr="007334E1" w:rsidRDefault="00B55FE0" w:rsidP="0028614A">
            <w:pPr>
              <w:pStyle w:val="TableText"/>
            </w:pPr>
            <w:r w:rsidRPr="007334E1">
              <w:t>43.2%</w:t>
            </w:r>
          </w:p>
        </w:tc>
        <w:tc>
          <w:tcPr>
            <w:tcW w:w="1575" w:type="dxa"/>
            <w:tcBorders>
              <w:top w:val="single" w:sz="6" w:space="0" w:color="auto"/>
              <w:left w:val="single" w:sz="6" w:space="0" w:color="auto"/>
              <w:bottom w:val="single" w:sz="6" w:space="0" w:color="auto"/>
              <w:right w:val="single" w:sz="6" w:space="0" w:color="auto"/>
            </w:tcBorders>
            <w:vAlign w:val="center"/>
          </w:tcPr>
          <w:p w14:paraId="3D848F0B" w14:textId="77777777" w:rsidR="00B55FE0" w:rsidRPr="007334E1" w:rsidRDefault="00B55FE0" w:rsidP="0028614A">
            <w:pPr>
              <w:pStyle w:val="TableText"/>
            </w:pPr>
            <w:r w:rsidRPr="007334E1">
              <w:t>1.9%</w:t>
            </w:r>
          </w:p>
        </w:tc>
        <w:tc>
          <w:tcPr>
            <w:tcW w:w="1575" w:type="dxa"/>
            <w:tcBorders>
              <w:top w:val="single" w:sz="6" w:space="0" w:color="auto"/>
              <w:left w:val="single" w:sz="6" w:space="0" w:color="auto"/>
              <w:bottom w:val="single" w:sz="6" w:space="0" w:color="auto"/>
              <w:right w:val="single" w:sz="6" w:space="0" w:color="auto"/>
            </w:tcBorders>
            <w:vAlign w:val="center"/>
          </w:tcPr>
          <w:p w14:paraId="21705CE2" w14:textId="77777777" w:rsidR="00B55FE0" w:rsidRPr="007334E1" w:rsidRDefault="00B55FE0" w:rsidP="0028614A">
            <w:pPr>
              <w:pStyle w:val="TableText"/>
            </w:pPr>
            <w:r w:rsidRPr="007334E1">
              <w:t>1.4%</w:t>
            </w:r>
          </w:p>
        </w:tc>
      </w:tr>
      <w:tr w:rsidR="00B55FE0" w:rsidRPr="007334E1" w14:paraId="3903D402"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40F982EF" w14:textId="77777777" w:rsidR="00B55FE0" w:rsidRPr="007334E1" w:rsidRDefault="00B55FE0" w:rsidP="0028614A">
            <w:pPr>
              <w:pStyle w:val="TableText"/>
            </w:pPr>
            <w:r>
              <w:lastRenderedPageBreak/>
              <w:t>Commercial</w:t>
            </w:r>
            <w:r w:rsidRPr="007334E1">
              <w:t xml:space="preserve"> Electric Heating and Cooling </w:t>
            </w:r>
          </w:p>
        </w:tc>
        <w:tc>
          <w:tcPr>
            <w:tcW w:w="1080" w:type="dxa"/>
            <w:tcBorders>
              <w:top w:val="single" w:sz="6" w:space="0" w:color="auto"/>
              <w:left w:val="single" w:sz="6" w:space="0" w:color="auto"/>
              <w:bottom w:val="single" w:sz="6" w:space="0" w:color="auto"/>
              <w:right w:val="single" w:sz="6" w:space="0" w:color="auto"/>
            </w:tcBorders>
            <w:vAlign w:val="center"/>
          </w:tcPr>
          <w:p w14:paraId="3F20DE5F" w14:textId="77777777" w:rsidR="00B55FE0" w:rsidRPr="007334E1" w:rsidRDefault="00B55FE0" w:rsidP="0028614A">
            <w:pPr>
              <w:pStyle w:val="TableText"/>
            </w:pPr>
            <w:r>
              <w:t>C05</w:t>
            </w:r>
          </w:p>
        </w:tc>
        <w:tc>
          <w:tcPr>
            <w:tcW w:w="1575" w:type="dxa"/>
            <w:tcBorders>
              <w:top w:val="single" w:sz="6" w:space="0" w:color="auto"/>
              <w:left w:val="single" w:sz="6" w:space="0" w:color="auto"/>
              <w:bottom w:val="single" w:sz="6" w:space="0" w:color="auto"/>
              <w:right w:val="single" w:sz="6" w:space="0" w:color="auto"/>
            </w:tcBorders>
            <w:vAlign w:val="center"/>
          </w:tcPr>
          <w:p w14:paraId="6AFFAA4A" w14:textId="77777777" w:rsidR="00B55FE0" w:rsidRPr="007334E1" w:rsidRDefault="00B55FE0" w:rsidP="0028614A">
            <w:pPr>
              <w:pStyle w:val="TableText"/>
            </w:pPr>
            <w:r w:rsidRPr="007334E1">
              <w:t>19.4%</w:t>
            </w:r>
          </w:p>
        </w:tc>
        <w:tc>
          <w:tcPr>
            <w:tcW w:w="1575" w:type="dxa"/>
            <w:tcBorders>
              <w:top w:val="single" w:sz="6" w:space="0" w:color="auto"/>
              <w:left w:val="single" w:sz="6" w:space="0" w:color="auto"/>
              <w:bottom w:val="single" w:sz="6" w:space="0" w:color="auto"/>
              <w:right w:val="single" w:sz="6" w:space="0" w:color="auto"/>
            </w:tcBorders>
            <w:vAlign w:val="center"/>
          </w:tcPr>
          <w:p w14:paraId="6D34D988" w14:textId="77777777" w:rsidR="00B55FE0" w:rsidRPr="007334E1" w:rsidRDefault="00B55FE0" w:rsidP="0028614A">
            <w:pPr>
              <w:pStyle w:val="TableText"/>
            </w:pPr>
            <w:r w:rsidRPr="007334E1">
              <w:t>13.5%</w:t>
            </w:r>
          </w:p>
        </w:tc>
        <w:tc>
          <w:tcPr>
            <w:tcW w:w="1575" w:type="dxa"/>
            <w:tcBorders>
              <w:top w:val="single" w:sz="6" w:space="0" w:color="auto"/>
              <w:left w:val="single" w:sz="6" w:space="0" w:color="auto"/>
              <w:bottom w:val="single" w:sz="6" w:space="0" w:color="auto"/>
              <w:right w:val="single" w:sz="6" w:space="0" w:color="auto"/>
            </w:tcBorders>
            <w:vAlign w:val="center"/>
          </w:tcPr>
          <w:p w14:paraId="1F8A31F7" w14:textId="77777777" w:rsidR="00B55FE0" w:rsidRPr="007334E1" w:rsidRDefault="00B55FE0" w:rsidP="0028614A">
            <w:pPr>
              <w:pStyle w:val="TableText"/>
            </w:pPr>
            <w:r w:rsidRPr="007334E1">
              <w:t>47.1%</w:t>
            </w:r>
          </w:p>
        </w:tc>
        <w:tc>
          <w:tcPr>
            <w:tcW w:w="1575" w:type="dxa"/>
            <w:tcBorders>
              <w:top w:val="single" w:sz="6" w:space="0" w:color="auto"/>
              <w:left w:val="single" w:sz="6" w:space="0" w:color="auto"/>
              <w:bottom w:val="single" w:sz="6" w:space="0" w:color="auto"/>
              <w:right w:val="single" w:sz="6" w:space="0" w:color="auto"/>
            </w:tcBorders>
            <w:vAlign w:val="center"/>
          </w:tcPr>
          <w:p w14:paraId="13AB9871" w14:textId="77777777" w:rsidR="00B55FE0" w:rsidRPr="007334E1" w:rsidRDefault="00B55FE0" w:rsidP="0028614A">
            <w:pPr>
              <w:pStyle w:val="TableText"/>
            </w:pPr>
            <w:r w:rsidRPr="007334E1">
              <w:t>19.9%</w:t>
            </w:r>
          </w:p>
        </w:tc>
      </w:tr>
      <w:tr w:rsidR="00B55FE0" w:rsidRPr="007334E1" w14:paraId="17DCFF2C"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62E929F7" w14:textId="77777777" w:rsidR="00B55FE0" w:rsidRPr="007334E1" w:rsidRDefault="00B55FE0" w:rsidP="0028614A">
            <w:pPr>
              <w:pStyle w:val="TableText"/>
            </w:pPr>
            <w:r>
              <w:t>Commercial</w:t>
            </w:r>
            <w:r w:rsidRPr="007334E1">
              <w:t xml:space="preserve"> Indoor Lighting</w:t>
            </w:r>
          </w:p>
        </w:tc>
        <w:tc>
          <w:tcPr>
            <w:tcW w:w="1080" w:type="dxa"/>
            <w:tcBorders>
              <w:top w:val="single" w:sz="6" w:space="0" w:color="auto"/>
              <w:left w:val="single" w:sz="6" w:space="0" w:color="auto"/>
              <w:bottom w:val="single" w:sz="6" w:space="0" w:color="auto"/>
              <w:right w:val="single" w:sz="6" w:space="0" w:color="auto"/>
            </w:tcBorders>
            <w:vAlign w:val="center"/>
          </w:tcPr>
          <w:p w14:paraId="25FBCF62" w14:textId="77777777" w:rsidR="00B55FE0" w:rsidRPr="007334E1" w:rsidRDefault="00B55FE0" w:rsidP="0028614A">
            <w:pPr>
              <w:pStyle w:val="TableText"/>
            </w:pPr>
            <w:r>
              <w:t>C06</w:t>
            </w:r>
          </w:p>
        </w:tc>
        <w:tc>
          <w:tcPr>
            <w:tcW w:w="1575" w:type="dxa"/>
            <w:tcBorders>
              <w:top w:val="single" w:sz="6" w:space="0" w:color="auto"/>
              <w:left w:val="single" w:sz="6" w:space="0" w:color="auto"/>
              <w:bottom w:val="single" w:sz="6" w:space="0" w:color="auto"/>
              <w:right w:val="single" w:sz="6" w:space="0" w:color="auto"/>
            </w:tcBorders>
            <w:vAlign w:val="center"/>
          </w:tcPr>
          <w:p w14:paraId="484FB699" w14:textId="77777777" w:rsidR="00B55FE0" w:rsidRPr="007334E1" w:rsidRDefault="00B55FE0" w:rsidP="0028614A">
            <w:pPr>
              <w:pStyle w:val="TableText"/>
            </w:pPr>
            <w:r w:rsidRPr="007334E1">
              <w:t>40.1%</w:t>
            </w:r>
          </w:p>
        </w:tc>
        <w:tc>
          <w:tcPr>
            <w:tcW w:w="1575" w:type="dxa"/>
            <w:tcBorders>
              <w:top w:val="single" w:sz="6" w:space="0" w:color="auto"/>
              <w:left w:val="single" w:sz="6" w:space="0" w:color="auto"/>
              <w:bottom w:val="single" w:sz="6" w:space="0" w:color="auto"/>
              <w:right w:val="single" w:sz="6" w:space="0" w:color="auto"/>
            </w:tcBorders>
            <w:vAlign w:val="center"/>
          </w:tcPr>
          <w:p w14:paraId="351CD6D0" w14:textId="77777777" w:rsidR="00B55FE0" w:rsidRPr="007334E1" w:rsidRDefault="00B55FE0" w:rsidP="0028614A">
            <w:pPr>
              <w:pStyle w:val="TableText"/>
            </w:pPr>
            <w:r w:rsidRPr="007334E1">
              <w:t>18.6%</w:t>
            </w:r>
          </w:p>
        </w:tc>
        <w:tc>
          <w:tcPr>
            <w:tcW w:w="1575" w:type="dxa"/>
            <w:tcBorders>
              <w:top w:val="single" w:sz="6" w:space="0" w:color="auto"/>
              <w:left w:val="single" w:sz="6" w:space="0" w:color="auto"/>
              <w:bottom w:val="single" w:sz="6" w:space="0" w:color="auto"/>
              <w:right w:val="single" w:sz="6" w:space="0" w:color="auto"/>
            </w:tcBorders>
            <w:vAlign w:val="center"/>
          </w:tcPr>
          <w:p w14:paraId="2E69AB20" w14:textId="77777777" w:rsidR="00B55FE0" w:rsidRPr="007334E1" w:rsidRDefault="00B55FE0" w:rsidP="0028614A">
            <w:pPr>
              <w:pStyle w:val="TableText"/>
            </w:pPr>
            <w:r w:rsidRPr="007334E1">
              <w:t>28.4%</w:t>
            </w:r>
          </w:p>
        </w:tc>
        <w:tc>
          <w:tcPr>
            <w:tcW w:w="1575" w:type="dxa"/>
            <w:tcBorders>
              <w:top w:val="single" w:sz="6" w:space="0" w:color="auto"/>
              <w:left w:val="single" w:sz="6" w:space="0" w:color="auto"/>
              <w:bottom w:val="single" w:sz="6" w:space="0" w:color="auto"/>
              <w:right w:val="single" w:sz="6" w:space="0" w:color="auto"/>
            </w:tcBorders>
            <w:vAlign w:val="center"/>
          </w:tcPr>
          <w:p w14:paraId="26D6C1FE" w14:textId="77777777" w:rsidR="00B55FE0" w:rsidRPr="007334E1" w:rsidRDefault="00B55FE0" w:rsidP="0028614A">
            <w:pPr>
              <w:pStyle w:val="TableText"/>
            </w:pPr>
            <w:r w:rsidRPr="007334E1">
              <w:t>12.9%</w:t>
            </w:r>
          </w:p>
        </w:tc>
      </w:tr>
      <w:tr w:rsidR="00B55FE0" w:rsidRPr="007334E1" w14:paraId="29E47C29"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143602EB" w14:textId="77777777" w:rsidR="00B55FE0" w:rsidRPr="007334E1" w:rsidRDefault="00B55FE0" w:rsidP="0028614A">
            <w:pPr>
              <w:pStyle w:val="TableText"/>
            </w:pPr>
            <w:r w:rsidRPr="007334E1">
              <w:t>Grocery/Conv. Store Indoor Lighting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771AB33B" w14:textId="77777777" w:rsidR="00B55FE0" w:rsidRPr="007334E1" w:rsidRDefault="00B55FE0" w:rsidP="0028614A">
            <w:pPr>
              <w:pStyle w:val="TableText"/>
            </w:pPr>
            <w:r>
              <w:t>C07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65AD1AC" w14:textId="77777777" w:rsidR="00B55FE0" w:rsidRPr="007334E1" w:rsidRDefault="00B55FE0" w:rsidP="0028614A">
            <w:pPr>
              <w:pStyle w:val="TableText"/>
            </w:pPr>
            <w:r w:rsidRPr="007334E1">
              <w:t>31.4%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52A9B68" w14:textId="77777777" w:rsidR="00B55FE0" w:rsidRPr="007334E1" w:rsidRDefault="00B55FE0" w:rsidP="0028614A">
            <w:pPr>
              <w:pStyle w:val="TableText"/>
            </w:pPr>
            <w:r w:rsidRPr="007334E1">
              <w:t>26.4%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E98E282" w14:textId="77777777" w:rsidR="00B55FE0" w:rsidRPr="007334E1" w:rsidRDefault="00B55FE0" w:rsidP="0028614A">
            <w:pPr>
              <w:pStyle w:val="TableText"/>
            </w:pPr>
            <w:r w:rsidRPr="007334E1">
              <w:t>22.8%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A368DA3" w14:textId="77777777" w:rsidR="00B55FE0" w:rsidRPr="007334E1" w:rsidRDefault="00B55FE0" w:rsidP="0028614A">
            <w:pPr>
              <w:pStyle w:val="TableText"/>
            </w:pPr>
            <w:r w:rsidRPr="007334E1">
              <w:t>19.3%</w:t>
            </w:r>
          </w:p>
        </w:tc>
      </w:tr>
      <w:tr w:rsidR="00B55FE0" w:rsidRPr="007334E1" w14:paraId="5303E08D"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3D7BF17C" w14:textId="77777777" w:rsidR="00B55FE0" w:rsidRPr="007334E1" w:rsidRDefault="00B55FE0" w:rsidP="0028614A">
            <w:pPr>
              <w:pStyle w:val="TableText"/>
            </w:pPr>
            <w:r w:rsidRPr="007334E1">
              <w:t>Hospital Indoor Lighting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56EBEB8D" w14:textId="77777777" w:rsidR="00B55FE0" w:rsidRPr="007334E1" w:rsidRDefault="00B55FE0" w:rsidP="0028614A">
            <w:pPr>
              <w:pStyle w:val="TableText"/>
            </w:pPr>
            <w:r>
              <w:t>C08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3B86155" w14:textId="77777777" w:rsidR="00B55FE0" w:rsidRPr="007334E1" w:rsidRDefault="00B55FE0" w:rsidP="0028614A">
            <w:pPr>
              <w:pStyle w:val="TableText"/>
            </w:pPr>
            <w:r w:rsidRPr="007334E1">
              <w:t>29.1%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37ABCF1" w14:textId="77777777" w:rsidR="00B55FE0" w:rsidRPr="007334E1" w:rsidRDefault="00B55FE0" w:rsidP="0028614A">
            <w:pPr>
              <w:pStyle w:val="TableText"/>
            </w:pPr>
            <w:r w:rsidRPr="007334E1">
              <w:t>29.0%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6AF32D4" w14:textId="77777777" w:rsidR="00B55FE0" w:rsidRPr="007334E1" w:rsidRDefault="00B55FE0" w:rsidP="0028614A">
            <w:pPr>
              <w:pStyle w:val="TableText"/>
            </w:pPr>
            <w:r w:rsidRPr="007334E1">
              <w:t>21.0%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A3DE195" w14:textId="77777777" w:rsidR="00B55FE0" w:rsidRPr="007334E1" w:rsidRDefault="00B55FE0" w:rsidP="0028614A">
            <w:pPr>
              <w:pStyle w:val="TableText"/>
            </w:pPr>
            <w:r w:rsidRPr="007334E1">
              <w:t>20.9%</w:t>
            </w:r>
          </w:p>
        </w:tc>
      </w:tr>
      <w:tr w:rsidR="00B55FE0" w:rsidRPr="007334E1" w14:paraId="5144F762"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56CA6FBE" w14:textId="77777777" w:rsidR="00B55FE0" w:rsidRPr="007334E1" w:rsidRDefault="00B55FE0" w:rsidP="0028614A">
            <w:pPr>
              <w:pStyle w:val="TableText"/>
            </w:pPr>
            <w:r w:rsidRPr="007334E1">
              <w:t>Office Indoor Lighting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2F2DA2CB" w14:textId="77777777" w:rsidR="00B55FE0" w:rsidRPr="007334E1" w:rsidRDefault="00B55FE0" w:rsidP="0028614A">
            <w:pPr>
              <w:pStyle w:val="TableText"/>
            </w:pPr>
            <w:r>
              <w:t>C09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4CB0643" w14:textId="77777777" w:rsidR="00B55FE0" w:rsidRPr="007334E1" w:rsidRDefault="00B55FE0" w:rsidP="0028614A">
            <w:pPr>
              <w:pStyle w:val="TableText"/>
            </w:pPr>
            <w:r w:rsidRPr="007334E1">
              <w:t>42.1%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BBBFADF" w14:textId="77777777" w:rsidR="00B55FE0" w:rsidRPr="007334E1" w:rsidRDefault="00B55FE0" w:rsidP="0028614A">
            <w:pPr>
              <w:pStyle w:val="TableText"/>
            </w:pPr>
            <w:r w:rsidRPr="007334E1">
              <w:t>16.0%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594489A" w14:textId="77777777" w:rsidR="00B55FE0" w:rsidRPr="007334E1" w:rsidRDefault="00B55FE0" w:rsidP="0028614A">
            <w:pPr>
              <w:pStyle w:val="TableText"/>
            </w:pPr>
            <w:r w:rsidRPr="007334E1">
              <w:t>30.4%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4B22512" w14:textId="77777777" w:rsidR="00B55FE0" w:rsidRPr="007334E1" w:rsidRDefault="00B55FE0" w:rsidP="0028614A">
            <w:pPr>
              <w:pStyle w:val="TableText"/>
            </w:pPr>
            <w:r w:rsidRPr="007334E1">
              <w:t>11.5%</w:t>
            </w:r>
          </w:p>
        </w:tc>
      </w:tr>
      <w:tr w:rsidR="00B55FE0" w:rsidRPr="007334E1" w14:paraId="1363DB98"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5DD34E41" w14:textId="77777777" w:rsidR="00B55FE0" w:rsidRPr="007334E1" w:rsidRDefault="00B55FE0" w:rsidP="0028614A">
            <w:pPr>
              <w:pStyle w:val="TableText"/>
            </w:pPr>
            <w:r w:rsidRPr="007334E1">
              <w:t>Restaurant Indoor Lighting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0E6E03C9" w14:textId="77777777" w:rsidR="00B55FE0" w:rsidRPr="007334E1" w:rsidRDefault="00B55FE0" w:rsidP="0028614A">
            <w:pPr>
              <w:pStyle w:val="TableText"/>
            </w:pPr>
            <w:r>
              <w:t>C10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D93E646" w14:textId="77777777" w:rsidR="00B55FE0" w:rsidRPr="007334E1" w:rsidRDefault="00B55FE0" w:rsidP="0028614A">
            <w:pPr>
              <w:pStyle w:val="TableText"/>
            </w:pPr>
            <w:r w:rsidRPr="007334E1">
              <w:t>32.1%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DF5E45F" w14:textId="77777777" w:rsidR="00B55FE0" w:rsidRPr="007334E1" w:rsidRDefault="00B55FE0" w:rsidP="0028614A">
            <w:pPr>
              <w:pStyle w:val="TableText"/>
            </w:pPr>
            <w:r w:rsidRPr="007334E1">
              <w:t>25.7%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D46DB49" w14:textId="77777777" w:rsidR="00B55FE0" w:rsidRPr="007334E1" w:rsidRDefault="00B55FE0" w:rsidP="0028614A">
            <w:pPr>
              <w:pStyle w:val="TableText"/>
            </w:pPr>
            <w:r w:rsidRPr="007334E1">
              <w:t>23.4%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2578A5D" w14:textId="77777777" w:rsidR="00B55FE0" w:rsidRPr="007334E1" w:rsidRDefault="00B55FE0" w:rsidP="0028614A">
            <w:pPr>
              <w:pStyle w:val="TableText"/>
            </w:pPr>
            <w:r w:rsidRPr="007334E1">
              <w:t>18.8%</w:t>
            </w:r>
          </w:p>
        </w:tc>
      </w:tr>
      <w:tr w:rsidR="00B55FE0" w:rsidRPr="007334E1" w14:paraId="7E5F2B5A"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78EC0678" w14:textId="77777777" w:rsidR="00B55FE0" w:rsidRPr="007334E1" w:rsidRDefault="00B55FE0" w:rsidP="0028614A">
            <w:pPr>
              <w:pStyle w:val="TableText"/>
            </w:pPr>
            <w:r w:rsidRPr="007334E1">
              <w:t>Retail Indoor Lighting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11C128E6" w14:textId="77777777" w:rsidR="00B55FE0" w:rsidRPr="007334E1" w:rsidRDefault="00B55FE0" w:rsidP="0028614A">
            <w:pPr>
              <w:pStyle w:val="TableText"/>
            </w:pPr>
            <w:r>
              <w:t>C11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A4ACA69" w14:textId="77777777" w:rsidR="00B55FE0" w:rsidRPr="007334E1" w:rsidRDefault="00B55FE0" w:rsidP="0028614A">
            <w:pPr>
              <w:pStyle w:val="TableText"/>
            </w:pPr>
            <w:r w:rsidRPr="007334E1">
              <w:t>35.5%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243E33A" w14:textId="77777777" w:rsidR="00B55FE0" w:rsidRPr="007334E1" w:rsidRDefault="00B55FE0" w:rsidP="0028614A">
            <w:pPr>
              <w:pStyle w:val="TableText"/>
            </w:pPr>
            <w:r w:rsidRPr="007334E1">
              <w:t>22.3%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171140A" w14:textId="77777777" w:rsidR="00B55FE0" w:rsidRPr="007334E1" w:rsidRDefault="00B55FE0" w:rsidP="0028614A">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A1ABA05" w14:textId="77777777" w:rsidR="00B55FE0" w:rsidRPr="007334E1" w:rsidRDefault="00B55FE0" w:rsidP="0028614A">
            <w:pPr>
              <w:pStyle w:val="TableText"/>
            </w:pPr>
            <w:r w:rsidRPr="007334E1">
              <w:t>16.3%</w:t>
            </w:r>
          </w:p>
        </w:tc>
      </w:tr>
      <w:tr w:rsidR="00B55FE0" w:rsidRPr="007334E1" w14:paraId="2BA476C1"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240F1E39" w14:textId="77777777" w:rsidR="00B55FE0" w:rsidRPr="007334E1" w:rsidRDefault="00B55FE0" w:rsidP="0028614A">
            <w:pPr>
              <w:pStyle w:val="TableText"/>
            </w:pPr>
            <w:r w:rsidRPr="007334E1">
              <w:t>Warehouse Indoor Lighting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7307345D" w14:textId="77777777" w:rsidR="00B55FE0" w:rsidRPr="007334E1" w:rsidRDefault="00B55FE0" w:rsidP="0028614A">
            <w:pPr>
              <w:pStyle w:val="TableText"/>
            </w:pPr>
            <w:r>
              <w:t>C12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670D4CF" w14:textId="77777777" w:rsidR="00B55FE0" w:rsidRPr="007334E1" w:rsidRDefault="00B55FE0" w:rsidP="0028614A">
            <w:pPr>
              <w:pStyle w:val="TableText"/>
            </w:pPr>
            <w:r w:rsidRPr="007334E1">
              <w:t>39.4%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1A1014F" w14:textId="77777777" w:rsidR="00B55FE0" w:rsidRPr="007334E1" w:rsidRDefault="00B55FE0" w:rsidP="0028614A">
            <w:pPr>
              <w:pStyle w:val="TableText"/>
            </w:pPr>
            <w:r w:rsidRPr="007334E1">
              <w:t>18.5%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8BC1421" w14:textId="77777777" w:rsidR="00B55FE0" w:rsidRPr="007334E1" w:rsidRDefault="00B55FE0" w:rsidP="0028614A">
            <w:pPr>
              <w:pStyle w:val="TableText"/>
            </w:pPr>
            <w:r w:rsidRPr="007334E1">
              <w:t>28.6%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25D2D6C" w14:textId="77777777" w:rsidR="00B55FE0" w:rsidRPr="007334E1" w:rsidRDefault="00B55FE0" w:rsidP="0028614A">
            <w:pPr>
              <w:pStyle w:val="TableText"/>
            </w:pPr>
            <w:r w:rsidRPr="007334E1">
              <w:t>13.5%</w:t>
            </w:r>
          </w:p>
        </w:tc>
      </w:tr>
      <w:tr w:rsidR="00B55FE0" w:rsidRPr="007334E1" w14:paraId="2A1684BE"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5F6CA0E1" w14:textId="77777777" w:rsidR="00B55FE0" w:rsidRPr="007334E1" w:rsidRDefault="00B55FE0" w:rsidP="0028614A">
            <w:pPr>
              <w:pStyle w:val="TableText"/>
            </w:pPr>
            <w:r w:rsidRPr="007334E1">
              <w:t>K-12 School Indoor Lighting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6564BE9D" w14:textId="77777777" w:rsidR="00B55FE0" w:rsidRPr="007334E1" w:rsidRDefault="00B55FE0" w:rsidP="0028614A">
            <w:pPr>
              <w:pStyle w:val="TableText"/>
            </w:pPr>
            <w:r>
              <w:t>C13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4F175EF" w14:textId="77777777" w:rsidR="00B55FE0" w:rsidRPr="007334E1" w:rsidRDefault="00B55FE0" w:rsidP="0028614A">
            <w:pPr>
              <w:pStyle w:val="TableText"/>
            </w:pPr>
            <w:r w:rsidRPr="007334E1">
              <w:t>45.8%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E46370E" w14:textId="77777777" w:rsidR="00B55FE0" w:rsidRPr="007334E1" w:rsidRDefault="00B55FE0" w:rsidP="0028614A">
            <w:pPr>
              <w:pStyle w:val="TableText"/>
            </w:pPr>
            <w:r w:rsidRPr="007334E1">
              <w:t>22.6%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6BAD6C7" w14:textId="77777777" w:rsidR="00B55FE0" w:rsidRPr="007334E1" w:rsidRDefault="00B55FE0" w:rsidP="0028614A">
            <w:pPr>
              <w:pStyle w:val="TableText"/>
            </w:pPr>
            <w:r w:rsidRPr="007334E1">
              <w:t>20.2%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8CE36BB" w14:textId="77777777" w:rsidR="00B55FE0" w:rsidRPr="007334E1" w:rsidRDefault="00B55FE0" w:rsidP="0028614A">
            <w:pPr>
              <w:pStyle w:val="TableText"/>
            </w:pPr>
            <w:r w:rsidRPr="007334E1">
              <w:t>11.4%</w:t>
            </w:r>
          </w:p>
        </w:tc>
      </w:tr>
      <w:tr w:rsidR="00B55FE0" w:rsidRPr="007334E1" w14:paraId="1C4A6A80"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3CEF3A93" w14:textId="77777777" w:rsidR="00B55FE0" w:rsidRPr="007334E1" w:rsidRDefault="00B55FE0" w:rsidP="0028614A">
            <w:pPr>
              <w:pStyle w:val="TableText"/>
            </w:pPr>
            <w:r w:rsidRPr="007334E1">
              <w:t>Indust. 1-shift (8/5) (e.g., comp. air, lights)</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40A6F32B" w14:textId="77777777" w:rsidR="00B55FE0" w:rsidRPr="007334E1" w:rsidRDefault="00B55FE0" w:rsidP="0028614A">
            <w:pPr>
              <w:pStyle w:val="TableText"/>
            </w:pPr>
            <w:r>
              <w:t>C14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FCB8353" w14:textId="77777777" w:rsidR="00B55FE0" w:rsidRPr="007334E1" w:rsidRDefault="00B55FE0" w:rsidP="0028614A">
            <w:pPr>
              <w:pStyle w:val="TableText"/>
            </w:pPr>
            <w:r w:rsidRPr="007334E1">
              <w:t>50.5%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D79E4AA" w14:textId="77777777" w:rsidR="00B55FE0" w:rsidRPr="007334E1" w:rsidRDefault="00B55FE0" w:rsidP="0028614A">
            <w:pPr>
              <w:pStyle w:val="TableText"/>
            </w:pPr>
            <w:r w:rsidRPr="007334E1">
              <w:t>7.2%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8461B9B" w14:textId="77777777" w:rsidR="00B55FE0" w:rsidRPr="007334E1" w:rsidRDefault="00B55FE0" w:rsidP="0028614A">
            <w:pPr>
              <w:pStyle w:val="TableText"/>
            </w:pPr>
            <w:r w:rsidRPr="007334E1">
              <w:t>37.0%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49DFEF2" w14:textId="77777777" w:rsidR="00B55FE0" w:rsidRPr="007334E1" w:rsidRDefault="00B55FE0" w:rsidP="0028614A">
            <w:pPr>
              <w:pStyle w:val="TableText"/>
            </w:pPr>
            <w:r w:rsidRPr="007334E1">
              <w:t>5.3%</w:t>
            </w:r>
          </w:p>
        </w:tc>
      </w:tr>
      <w:tr w:rsidR="00B55FE0" w:rsidRPr="007334E1" w14:paraId="460C27A6"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6DE46925" w14:textId="77777777" w:rsidR="00B55FE0" w:rsidRPr="007334E1" w:rsidRDefault="00B55FE0" w:rsidP="0028614A">
            <w:pPr>
              <w:pStyle w:val="TableText"/>
            </w:pPr>
            <w:r w:rsidRPr="007334E1">
              <w:t>Indust. 2-shift (16/5) (e.g., comp. air, lights)</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6EA29691" w14:textId="77777777" w:rsidR="00B55FE0" w:rsidRPr="007334E1" w:rsidRDefault="00B55FE0" w:rsidP="0028614A">
            <w:pPr>
              <w:pStyle w:val="TableText"/>
            </w:pPr>
            <w:r>
              <w:t>C15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E7728B1" w14:textId="77777777" w:rsidR="00B55FE0" w:rsidRPr="007334E1" w:rsidRDefault="00B55FE0" w:rsidP="0028614A">
            <w:pPr>
              <w:pStyle w:val="TableText"/>
            </w:pPr>
            <w:r w:rsidRPr="007334E1">
              <w:t>47.5%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C60FD6B" w14:textId="77777777" w:rsidR="00B55FE0" w:rsidRPr="007334E1" w:rsidRDefault="00B55FE0" w:rsidP="0028614A">
            <w:pPr>
              <w:pStyle w:val="TableText"/>
            </w:pPr>
            <w:r w:rsidRPr="007334E1">
              <w:t>10.2%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FE6DA18" w14:textId="77777777" w:rsidR="00B55FE0" w:rsidRPr="007334E1" w:rsidRDefault="00B55FE0" w:rsidP="0028614A">
            <w:pPr>
              <w:pStyle w:val="TableText"/>
            </w:pPr>
            <w:r w:rsidRPr="007334E1">
              <w:t>34.8%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649BE09" w14:textId="77777777" w:rsidR="00B55FE0" w:rsidRPr="007334E1" w:rsidRDefault="00B55FE0" w:rsidP="0028614A">
            <w:pPr>
              <w:pStyle w:val="TableText"/>
            </w:pPr>
            <w:r w:rsidRPr="007334E1">
              <w:t>7.4%</w:t>
            </w:r>
          </w:p>
        </w:tc>
      </w:tr>
      <w:tr w:rsidR="00B55FE0" w:rsidRPr="007334E1" w14:paraId="174C1D9F"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5B59F6FA" w14:textId="77777777" w:rsidR="00B55FE0" w:rsidRPr="007334E1" w:rsidRDefault="00B55FE0" w:rsidP="0028614A">
            <w:pPr>
              <w:pStyle w:val="TableText"/>
            </w:pPr>
            <w:r w:rsidRPr="007334E1">
              <w:t>Indust. 3-shift (24/5) (e.g., comp. air, lights)</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2564AF56" w14:textId="77777777" w:rsidR="00B55FE0" w:rsidRPr="007334E1" w:rsidRDefault="00B55FE0" w:rsidP="0028614A">
            <w:pPr>
              <w:pStyle w:val="TableText"/>
            </w:pPr>
            <w:r>
              <w:t>C16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2A739E8" w14:textId="77777777" w:rsidR="00B55FE0" w:rsidRPr="007334E1" w:rsidRDefault="00B55FE0" w:rsidP="0028614A">
            <w:pPr>
              <w:pStyle w:val="TableText"/>
            </w:pPr>
            <w:r w:rsidRPr="007334E1">
              <w:t>34.8%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4652D96" w14:textId="77777777" w:rsidR="00B55FE0" w:rsidRPr="007334E1" w:rsidRDefault="00B55FE0" w:rsidP="0028614A">
            <w:pPr>
              <w:pStyle w:val="TableText"/>
            </w:pPr>
            <w:r w:rsidRPr="007334E1">
              <w:t>23.2%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8927EBA" w14:textId="77777777" w:rsidR="00B55FE0" w:rsidRPr="007334E1" w:rsidRDefault="00B55FE0" w:rsidP="0028614A">
            <w:pPr>
              <w:pStyle w:val="TableText"/>
            </w:pPr>
            <w:r w:rsidRPr="007334E1">
              <w:t>25.5%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71477FD" w14:textId="77777777" w:rsidR="00B55FE0" w:rsidRPr="007334E1" w:rsidRDefault="00B55FE0" w:rsidP="0028614A">
            <w:pPr>
              <w:pStyle w:val="TableText"/>
            </w:pPr>
            <w:r w:rsidRPr="007334E1">
              <w:t>16.6%</w:t>
            </w:r>
          </w:p>
        </w:tc>
      </w:tr>
      <w:tr w:rsidR="00B55FE0" w:rsidRPr="007334E1" w14:paraId="124A095E"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5E192823" w14:textId="77777777" w:rsidR="00B55FE0" w:rsidRPr="007334E1" w:rsidRDefault="00B55FE0" w:rsidP="0028614A">
            <w:pPr>
              <w:pStyle w:val="TableText"/>
            </w:pPr>
            <w:r w:rsidRPr="007334E1">
              <w:t>Indust. 4-shift (24/7) (e.g., comp. air, lights)</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0625BC95" w14:textId="77777777" w:rsidR="00B55FE0" w:rsidRPr="007334E1" w:rsidRDefault="00B55FE0" w:rsidP="0028614A">
            <w:pPr>
              <w:pStyle w:val="TableText"/>
            </w:pPr>
            <w:r>
              <w:t>C17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0C048E3" w14:textId="77777777" w:rsidR="00B55FE0" w:rsidRPr="007334E1" w:rsidRDefault="00B55FE0" w:rsidP="0028614A">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BB9257A" w14:textId="77777777" w:rsidR="00B55FE0" w:rsidRPr="007334E1" w:rsidRDefault="00B55FE0" w:rsidP="0028614A">
            <w:pPr>
              <w:pStyle w:val="TableText"/>
            </w:pPr>
            <w:r w:rsidRPr="007334E1">
              <w:t>32.3%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8DF7A49" w14:textId="77777777" w:rsidR="00B55FE0" w:rsidRPr="007334E1" w:rsidRDefault="00B55FE0" w:rsidP="0028614A">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0630881" w14:textId="77777777" w:rsidR="00B55FE0" w:rsidRPr="007334E1" w:rsidRDefault="00B55FE0" w:rsidP="0028614A">
            <w:pPr>
              <w:pStyle w:val="TableText"/>
            </w:pPr>
            <w:r w:rsidRPr="007334E1">
              <w:t>23.0%</w:t>
            </w:r>
          </w:p>
        </w:tc>
      </w:tr>
      <w:tr w:rsidR="00B55FE0" w:rsidRPr="007334E1" w14:paraId="2265C3C0"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3D562015" w14:textId="77777777" w:rsidR="00B55FE0" w:rsidRPr="007334E1" w:rsidRDefault="00B55FE0" w:rsidP="0028614A">
            <w:pPr>
              <w:pStyle w:val="TableText"/>
            </w:pPr>
            <w:r w:rsidRPr="007334E1">
              <w:t>Industrial Indoor Lighting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2C19A3AA" w14:textId="77777777" w:rsidR="00B55FE0" w:rsidRPr="007334E1" w:rsidRDefault="00B55FE0" w:rsidP="0028614A">
            <w:pPr>
              <w:pStyle w:val="TableText"/>
            </w:pPr>
            <w:r>
              <w:t>C18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EA88905" w14:textId="77777777" w:rsidR="00B55FE0" w:rsidRPr="007334E1" w:rsidRDefault="00B55FE0" w:rsidP="0028614A">
            <w:pPr>
              <w:pStyle w:val="TableText"/>
            </w:pPr>
            <w:r w:rsidRPr="007334E1">
              <w:t>44.3%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29D83F8" w14:textId="77777777" w:rsidR="00B55FE0" w:rsidRPr="007334E1" w:rsidRDefault="00B55FE0" w:rsidP="0028614A">
            <w:pPr>
              <w:pStyle w:val="TableText"/>
            </w:pPr>
            <w:r w:rsidRPr="007334E1">
              <w:t>13.6%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FDCA45F" w14:textId="77777777" w:rsidR="00B55FE0" w:rsidRPr="007334E1" w:rsidRDefault="00B55FE0" w:rsidP="0028614A">
            <w:pPr>
              <w:pStyle w:val="TableText"/>
            </w:pPr>
            <w:r w:rsidRPr="007334E1">
              <w:t>32.4%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E9AC433" w14:textId="77777777" w:rsidR="00B55FE0" w:rsidRPr="007334E1" w:rsidRDefault="00B55FE0" w:rsidP="0028614A">
            <w:pPr>
              <w:pStyle w:val="TableText"/>
            </w:pPr>
            <w:r w:rsidRPr="007334E1">
              <w:t>9.8%</w:t>
            </w:r>
          </w:p>
        </w:tc>
      </w:tr>
      <w:tr w:rsidR="00B55FE0" w:rsidRPr="007334E1" w14:paraId="518D4704"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351373D1" w14:textId="77777777" w:rsidR="00B55FE0" w:rsidRPr="007334E1" w:rsidRDefault="00B55FE0" w:rsidP="0028614A">
            <w:pPr>
              <w:pStyle w:val="TableText"/>
            </w:pPr>
            <w:r w:rsidRPr="007334E1">
              <w:t>Industrial Outdoor Lighting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464EF550" w14:textId="77777777" w:rsidR="00B55FE0" w:rsidRPr="007334E1" w:rsidRDefault="00B55FE0" w:rsidP="0028614A">
            <w:pPr>
              <w:pStyle w:val="TableText"/>
            </w:pPr>
            <w:r>
              <w:t>C19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E25D67A" w14:textId="77777777" w:rsidR="00B55FE0" w:rsidRPr="007334E1" w:rsidRDefault="00B55FE0" w:rsidP="0028614A">
            <w:pPr>
              <w:pStyle w:val="TableText"/>
            </w:pPr>
            <w:r w:rsidRPr="007334E1">
              <w:t>18.0%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CA1ED0B" w14:textId="77777777" w:rsidR="00B55FE0" w:rsidRPr="007334E1" w:rsidRDefault="00B55FE0" w:rsidP="0028614A">
            <w:pPr>
              <w:pStyle w:val="TableText"/>
            </w:pPr>
            <w:r w:rsidRPr="007334E1">
              <w:t>44.1%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B0FC053" w14:textId="77777777" w:rsidR="00B55FE0" w:rsidRPr="007334E1" w:rsidRDefault="00B55FE0" w:rsidP="0028614A">
            <w:pPr>
              <w:pStyle w:val="TableText"/>
            </w:pPr>
            <w:r w:rsidRPr="007334E1">
              <w:t>9.4%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651F769" w14:textId="77777777" w:rsidR="00B55FE0" w:rsidRPr="007334E1" w:rsidRDefault="00B55FE0" w:rsidP="0028614A">
            <w:pPr>
              <w:pStyle w:val="TableText"/>
            </w:pPr>
            <w:r w:rsidRPr="007334E1">
              <w:t>28.4%</w:t>
            </w:r>
          </w:p>
        </w:tc>
      </w:tr>
      <w:tr w:rsidR="00B55FE0" w:rsidRPr="007334E1" w14:paraId="0160BF4F"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3EA566C" w14:textId="77777777" w:rsidR="00B55FE0" w:rsidRPr="00B57AE6" w:rsidRDefault="00B55FE0" w:rsidP="0028614A">
            <w:pPr>
              <w:pStyle w:val="TableText"/>
            </w:pPr>
            <w:r>
              <w:t>Commercial</w:t>
            </w:r>
            <w:r w:rsidRPr="007334E1">
              <w:t xml:space="preserve"> </w:t>
            </w:r>
            <w:r w:rsidRPr="00B57AE6">
              <w:t>Outdoor Lighting</w:t>
            </w:r>
          </w:p>
        </w:tc>
        <w:tc>
          <w:tcPr>
            <w:tcW w:w="108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0022B46" w14:textId="77777777" w:rsidR="00B55FE0" w:rsidRPr="00B57AE6" w:rsidRDefault="00B55FE0" w:rsidP="0028614A">
            <w:pPr>
              <w:pStyle w:val="TableText"/>
            </w:pPr>
            <w:r w:rsidRPr="00B57AE6">
              <w:t>C2</w:t>
            </w:r>
            <w:r>
              <w:t>0</w:t>
            </w:r>
          </w:p>
        </w:tc>
        <w:tc>
          <w:tcPr>
            <w:tcW w:w="1575"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E43058E" w14:textId="77777777" w:rsidR="00B55FE0" w:rsidRPr="00B57AE6" w:rsidRDefault="00B55FE0" w:rsidP="0028614A">
            <w:pPr>
              <w:pStyle w:val="TableText"/>
            </w:pPr>
            <w:r w:rsidRPr="00B57AE6">
              <w:t>23.4%</w:t>
            </w:r>
          </w:p>
        </w:tc>
        <w:tc>
          <w:tcPr>
            <w:tcW w:w="1575"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38EC5B" w14:textId="77777777" w:rsidR="00B55FE0" w:rsidRPr="00B57AE6" w:rsidRDefault="00B55FE0" w:rsidP="0028614A">
            <w:pPr>
              <w:pStyle w:val="TableText"/>
            </w:pPr>
            <w:r w:rsidRPr="00B57AE6">
              <w:t>35.3%</w:t>
            </w:r>
          </w:p>
        </w:tc>
        <w:tc>
          <w:tcPr>
            <w:tcW w:w="1575"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ED03BC0" w14:textId="77777777" w:rsidR="00B55FE0" w:rsidRPr="00B57AE6" w:rsidRDefault="00B55FE0" w:rsidP="0028614A">
            <w:pPr>
              <w:pStyle w:val="TableText"/>
            </w:pPr>
            <w:r w:rsidRPr="00B57AE6">
              <w:t>13.0%</w:t>
            </w:r>
          </w:p>
        </w:tc>
        <w:tc>
          <w:tcPr>
            <w:tcW w:w="1575"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590DC4F" w14:textId="77777777" w:rsidR="00B55FE0" w:rsidRPr="00B57AE6" w:rsidRDefault="00B55FE0" w:rsidP="0028614A">
            <w:pPr>
              <w:pStyle w:val="TableText"/>
            </w:pPr>
            <w:r w:rsidRPr="00B57AE6">
              <w:t>28.3%</w:t>
            </w:r>
          </w:p>
        </w:tc>
      </w:tr>
      <w:tr w:rsidR="00B55FE0" w:rsidRPr="007334E1" w14:paraId="35F76D3E"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7797EFCB" w14:textId="77777777" w:rsidR="00B55FE0" w:rsidRPr="007334E1" w:rsidRDefault="00B55FE0" w:rsidP="0028614A">
            <w:pPr>
              <w:pStyle w:val="TableText"/>
            </w:pPr>
            <w:r>
              <w:t>Commercial</w:t>
            </w:r>
            <w:r w:rsidRPr="007334E1">
              <w:t xml:space="preserve"> Office Equipment</w:t>
            </w:r>
          </w:p>
        </w:tc>
        <w:tc>
          <w:tcPr>
            <w:tcW w:w="1080" w:type="dxa"/>
            <w:tcBorders>
              <w:top w:val="single" w:sz="6" w:space="0" w:color="auto"/>
              <w:left w:val="single" w:sz="6" w:space="0" w:color="auto"/>
              <w:bottom w:val="single" w:sz="6" w:space="0" w:color="auto"/>
              <w:right w:val="single" w:sz="6" w:space="0" w:color="auto"/>
            </w:tcBorders>
            <w:vAlign w:val="center"/>
          </w:tcPr>
          <w:p w14:paraId="1AD7447F" w14:textId="77777777" w:rsidR="00B55FE0" w:rsidRPr="007334E1" w:rsidRDefault="00B55FE0" w:rsidP="0028614A">
            <w:pPr>
              <w:pStyle w:val="TableText"/>
            </w:pPr>
            <w:r w:rsidRPr="00B57AE6">
              <w:t>C21</w:t>
            </w:r>
          </w:p>
        </w:tc>
        <w:tc>
          <w:tcPr>
            <w:tcW w:w="1575" w:type="dxa"/>
            <w:tcBorders>
              <w:top w:val="single" w:sz="6" w:space="0" w:color="auto"/>
              <w:left w:val="single" w:sz="6" w:space="0" w:color="auto"/>
              <w:bottom w:val="single" w:sz="6" w:space="0" w:color="auto"/>
              <w:right w:val="single" w:sz="6" w:space="0" w:color="auto"/>
            </w:tcBorders>
            <w:vAlign w:val="center"/>
          </w:tcPr>
          <w:p w14:paraId="4F6B83FE" w14:textId="77777777" w:rsidR="00B55FE0" w:rsidRPr="007334E1" w:rsidRDefault="00B55FE0" w:rsidP="0028614A">
            <w:pPr>
              <w:pStyle w:val="TableText"/>
            </w:pPr>
            <w:r w:rsidRPr="007334E1">
              <w:t>37.7%</w:t>
            </w:r>
          </w:p>
        </w:tc>
        <w:tc>
          <w:tcPr>
            <w:tcW w:w="1575" w:type="dxa"/>
            <w:tcBorders>
              <w:top w:val="single" w:sz="6" w:space="0" w:color="auto"/>
              <w:left w:val="single" w:sz="6" w:space="0" w:color="auto"/>
              <w:bottom w:val="single" w:sz="6" w:space="0" w:color="auto"/>
              <w:right w:val="single" w:sz="6" w:space="0" w:color="auto"/>
            </w:tcBorders>
            <w:vAlign w:val="center"/>
          </w:tcPr>
          <w:p w14:paraId="6AB38887" w14:textId="77777777" w:rsidR="00B55FE0" w:rsidRPr="007334E1" w:rsidRDefault="00B55FE0" w:rsidP="0028614A">
            <w:pPr>
              <w:pStyle w:val="TableText"/>
            </w:pPr>
            <w:r w:rsidRPr="007334E1">
              <w:t>20.9%</w:t>
            </w:r>
          </w:p>
        </w:tc>
        <w:tc>
          <w:tcPr>
            <w:tcW w:w="1575" w:type="dxa"/>
            <w:tcBorders>
              <w:top w:val="single" w:sz="6" w:space="0" w:color="auto"/>
              <w:left w:val="single" w:sz="6" w:space="0" w:color="auto"/>
              <w:bottom w:val="single" w:sz="6" w:space="0" w:color="auto"/>
              <w:right w:val="single" w:sz="6" w:space="0" w:color="auto"/>
            </w:tcBorders>
            <w:vAlign w:val="center"/>
          </w:tcPr>
          <w:p w14:paraId="04899A68" w14:textId="77777777" w:rsidR="00B55FE0" w:rsidRPr="007334E1" w:rsidRDefault="00B55FE0" w:rsidP="0028614A">
            <w:pPr>
              <w:pStyle w:val="TableText"/>
            </w:pPr>
            <w:r w:rsidRPr="007334E1">
              <w:t>26.7%</w:t>
            </w:r>
          </w:p>
        </w:tc>
        <w:tc>
          <w:tcPr>
            <w:tcW w:w="1575" w:type="dxa"/>
            <w:tcBorders>
              <w:top w:val="single" w:sz="6" w:space="0" w:color="auto"/>
              <w:left w:val="single" w:sz="6" w:space="0" w:color="auto"/>
              <w:bottom w:val="single" w:sz="6" w:space="0" w:color="auto"/>
              <w:right w:val="single" w:sz="6" w:space="0" w:color="auto"/>
            </w:tcBorders>
            <w:vAlign w:val="center"/>
          </w:tcPr>
          <w:p w14:paraId="2DF548D2" w14:textId="77777777" w:rsidR="00B55FE0" w:rsidRPr="007334E1" w:rsidRDefault="00B55FE0" w:rsidP="0028614A">
            <w:pPr>
              <w:pStyle w:val="TableText"/>
            </w:pPr>
            <w:r w:rsidRPr="007334E1">
              <w:t>14.7%</w:t>
            </w:r>
          </w:p>
        </w:tc>
      </w:tr>
      <w:tr w:rsidR="00B55FE0" w:rsidRPr="007334E1" w14:paraId="178609B6"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7026ABE7" w14:textId="77777777" w:rsidR="00B55FE0" w:rsidRPr="007334E1" w:rsidRDefault="00B55FE0" w:rsidP="0028614A">
            <w:pPr>
              <w:pStyle w:val="TableText"/>
            </w:pPr>
            <w:r>
              <w:t>Commercial</w:t>
            </w:r>
            <w:r w:rsidRPr="007334E1">
              <w:t xml:space="preserve"> Refrigeration</w:t>
            </w:r>
          </w:p>
        </w:tc>
        <w:tc>
          <w:tcPr>
            <w:tcW w:w="1080" w:type="dxa"/>
            <w:tcBorders>
              <w:top w:val="single" w:sz="6" w:space="0" w:color="auto"/>
              <w:left w:val="single" w:sz="6" w:space="0" w:color="auto"/>
              <w:bottom w:val="single" w:sz="6" w:space="0" w:color="auto"/>
              <w:right w:val="single" w:sz="6" w:space="0" w:color="auto"/>
            </w:tcBorders>
            <w:vAlign w:val="center"/>
          </w:tcPr>
          <w:p w14:paraId="169DA898" w14:textId="77777777" w:rsidR="00B55FE0" w:rsidRPr="007334E1" w:rsidRDefault="00B55FE0" w:rsidP="0028614A">
            <w:pPr>
              <w:pStyle w:val="TableText"/>
            </w:pPr>
            <w:r>
              <w:t>C22</w:t>
            </w:r>
          </w:p>
        </w:tc>
        <w:tc>
          <w:tcPr>
            <w:tcW w:w="1575" w:type="dxa"/>
            <w:tcBorders>
              <w:top w:val="single" w:sz="6" w:space="0" w:color="auto"/>
              <w:left w:val="single" w:sz="6" w:space="0" w:color="auto"/>
              <w:bottom w:val="single" w:sz="6" w:space="0" w:color="auto"/>
              <w:right w:val="single" w:sz="6" w:space="0" w:color="auto"/>
            </w:tcBorders>
            <w:vAlign w:val="center"/>
          </w:tcPr>
          <w:p w14:paraId="39598372" w14:textId="77777777" w:rsidR="00B55FE0" w:rsidRPr="007334E1" w:rsidRDefault="00B55FE0" w:rsidP="0028614A">
            <w:pPr>
              <w:pStyle w:val="TableText"/>
            </w:pPr>
            <w:r w:rsidRPr="007334E1">
              <w:t>38.5%</w:t>
            </w:r>
          </w:p>
        </w:tc>
        <w:tc>
          <w:tcPr>
            <w:tcW w:w="1575" w:type="dxa"/>
            <w:tcBorders>
              <w:top w:val="single" w:sz="6" w:space="0" w:color="auto"/>
              <w:left w:val="single" w:sz="6" w:space="0" w:color="auto"/>
              <w:bottom w:val="single" w:sz="6" w:space="0" w:color="auto"/>
              <w:right w:val="single" w:sz="6" w:space="0" w:color="auto"/>
            </w:tcBorders>
            <w:vAlign w:val="center"/>
          </w:tcPr>
          <w:p w14:paraId="3A14770B" w14:textId="77777777" w:rsidR="00B55FE0" w:rsidRPr="007334E1" w:rsidRDefault="00B55FE0" w:rsidP="0028614A">
            <w:pPr>
              <w:pStyle w:val="TableText"/>
            </w:pPr>
            <w:r w:rsidRPr="007334E1">
              <w:t>20.6%</w:t>
            </w:r>
          </w:p>
        </w:tc>
        <w:tc>
          <w:tcPr>
            <w:tcW w:w="1575" w:type="dxa"/>
            <w:tcBorders>
              <w:top w:val="single" w:sz="6" w:space="0" w:color="auto"/>
              <w:left w:val="single" w:sz="6" w:space="0" w:color="auto"/>
              <w:bottom w:val="single" w:sz="6" w:space="0" w:color="auto"/>
              <w:right w:val="single" w:sz="6" w:space="0" w:color="auto"/>
            </w:tcBorders>
            <w:vAlign w:val="center"/>
          </w:tcPr>
          <w:p w14:paraId="3E27B78A" w14:textId="77777777" w:rsidR="00B55FE0" w:rsidRPr="007334E1" w:rsidRDefault="00B55FE0" w:rsidP="0028614A">
            <w:pPr>
              <w:pStyle w:val="TableText"/>
            </w:pPr>
            <w:r w:rsidRPr="007334E1">
              <w:t>26.7%</w:t>
            </w:r>
          </w:p>
        </w:tc>
        <w:tc>
          <w:tcPr>
            <w:tcW w:w="1575" w:type="dxa"/>
            <w:tcBorders>
              <w:top w:val="single" w:sz="6" w:space="0" w:color="auto"/>
              <w:left w:val="single" w:sz="6" w:space="0" w:color="auto"/>
              <w:bottom w:val="single" w:sz="6" w:space="0" w:color="auto"/>
              <w:right w:val="single" w:sz="6" w:space="0" w:color="auto"/>
            </w:tcBorders>
            <w:vAlign w:val="center"/>
          </w:tcPr>
          <w:p w14:paraId="14B8FB1B" w14:textId="77777777" w:rsidR="00B55FE0" w:rsidRPr="007334E1" w:rsidRDefault="00B55FE0" w:rsidP="0028614A">
            <w:pPr>
              <w:pStyle w:val="TableText"/>
            </w:pPr>
            <w:r w:rsidRPr="007334E1">
              <w:t>14.2%</w:t>
            </w:r>
          </w:p>
        </w:tc>
      </w:tr>
      <w:tr w:rsidR="00B55FE0" w:rsidRPr="007334E1" w14:paraId="30A7C404"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0C2F48DD" w14:textId="77777777" w:rsidR="00B55FE0" w:rsidRPr="007334E1" w:rsidRDefault="00B55FE0" w:rsidP="0028614A">
            <w:pPr>
              <w:pStyle w:val="TableText"/>
            </w:pPr>
            <w:r>
              <w:t>Commercial</w:t>
            </w:r>
            <w:r w:rsidRPr="007334E1">
              <w:t xml:space="preserve"> Ventilation</w:t>
            </w:r>
          </w:p>
        </w:tc>
        <w:tc>
          <w:tcPr>
            <w:tcW w:w="1080" w:type="dxa"/>
            <w:tcBorders>
              <w:top w:val="single" w:sz="6" w:space="0" w:color="auto"/>
              <w:left w:val="single" w:sz="6" w:space="0" w:color="auto"/>
              <w:bottom w:val="single" w:sz="6" w:space="0" w:color="auto"/>
              <w:right w:val="single" w:sz="6" w:space="0" w:color="auto"/>
            </w:tcBorders>
            <w:vAlign w:val="center"/>
          </w:tcPr>
          <w:p w14:paraId="0D0AED2D" w14:textId="77777777" w:rsidR="00B55FE0" w:rsidRPr="007334E1" w:rsidRDefault="00B55FE0" w:rsidP="0028614A">
            <w:pPr>
              <w:pStyle w:val="TableText"/>
            </w:pPr>
            <w:r>
              <w:t>C23</w:t>
            </w:r>
          </w:p>
        </w:tc>
        <w:tc>
          <w:tcPr>
            <w:tcW w:w="1575" w:type="dxa"/>
            <w:tcBorders>
              <w:top w:val="single" w:sz="6" w:space="0" w:color="auto"/>
              <w:left w:val="single" w:sz="6" w:space="0" w:color="auto"/>
              <w:bottom w:val="single" w:sz="6" w:space="0" w:color="auto"/>
              <w:right w:val="single" w:sz="6" w:space="0" w:color="auto"/>
            </w:tcBorders>
            <w:vAlign w:val="center"/>
          </w:tcPr>
          <w:p w14:paraId="7739953C" w14:textId="77777777" w:rsidR="00B55FE0" w:rsidRPr="007334E1" w:rsidRDefault="00B55FE0" w:rsidP="0028614A">
            <w:pPr>
              <w:pStyle w:val="TableText"/>
            </w:pPr>
            <w:r w:rsidRPr="007334E1">
              <w:t>38.1%</w:t>
            </w:r>
          </w:p>
        </w:tc>
        <w:tc>
          <w:tcPr>
            <w:tcW w:w="1575" w:type="dxa"/>
            <w:tcBorders>
              <w:top w:val="single" w:sz="6" w:space="0" w:color="auto"/>
              <w:left w:val="single" w:sz="6" w:space="0" w:color="auto"/>
              <w:bottom w:val="single" w:sz="6" w:space="0" w:color="auto"/>
              <w:right w:val="single" w:sz="6" w:space="0" w:color="auto"/>
            </w:tcBorders>
            <w:vAlign w:val="center"/>
          </w:tcPr>
          <w:p w14:paraId="771F2058" w14:textId="77777777" w:rsidR="00B55FE0" w:rsidRPr="007334E1" w:rsidRDefault="00B55FE0" w:rsidP="0028614A">
            <w:pPr>
              <w:pStyle w:val="TableText"/>
            </w:pPr>
            <w:r w:rsidRPr="007334E1">
              <w:t>20.6%</w:t>
            </w:r>
          </w:p>
        </w:tc>
        <w:tc>
          <w:tcPr>
            <w:tcW w:w="1575" w:type="dxa"/>
            <w:tcBorders>
              <w:top w:val="single" w:sz="6" w:space="0" w:color="auto"/>
              <w:left w:val="single" w:sz="6" w:space="0" w:color="auto"/>
              <w:bottom w:val="single" w:sz="6" w:space="0" w:color="auto"/>
              <w:right w:val="single" w:sz="6" w:space="0" w:color="auto"/>
            </w:tcBorders>
            <w:vAlign w:val="center"/>
          </w:tcPr>
          <w:p w14:paraId="0028D26C" w14:textId="77777777" w:rsidR="00B55FE0" w:rsidRPr="007334E1" w:rsidRDefault="00B55FE0" w:rsidP="0028614A">
            <w:pPr>
              <w:pStyle w:val="TableText"/>
            </w:pPr>
            <w:r w:rsidRPr="007334E1">
              <w:t>29.7%</w:t>
            </w:r>
          </w:p>
        </w:tc>
        <w:tc>
          <w:tcPr>
            <w:tcW w:w="1575" w:type="dxa"/>
            <w:tcBorders>
              <w:top w:val="single" w:sz="6" w:space="0" w:color="auto"/>
              <w:left w:val="single" w:sz="6" w:space="0" w:color="auto"/>
              <w:bottom w:val="single" w:sz="6" w:space="0" w:color="auto"/>
              <w:right w:val="single" w:sz="6" w:space="0" w:color="auto"/>
            </w:tcBorders>
            <w:vAlign w:val="center"/>
          </w:tcPr>
          <w:p w14:paraId="391D35DA" w14:textId="77777777" w:rsidR="00B55FE0" w:rsidRPr="007334E1" w:rsidRDefault="00B55FE0" w:rsidP="0028614A">
            <w:pPr>
              <w:pStyle w:val="TableText"/>
            </w:pPr>
            <w:r w:rsidRPr="007334E1">
              <w:t>11.6%</w:t>
            </w:r>
          </w:p>
        </w:tc>
      </w:tr>
      <w:tr w:rsidR="00B55FE0" w:rsidRPr="007334E1" w14:paraId="783913DF"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2F178AD2" w14:textId="77777777" w:rsidR="00B55FE0" w:rsidRPr="007334E1" w:rsidRDefault="00B55FE0" w:rsidP="0028614A">
            <w:pPr>
              <w:pStyle w:val="TableText"/>
            </w:pPr>
            <w:r w:rsidRPr="007334E1">
              <w:t>Traffic Signal - Red Balls, always changing or flashing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35356B10" w14:textId="77777777" w:rsidR="00B55FE0" w:rsidRPr="007334E1" w:rsidRDefault="00B55FE0" w:rsidP="0028614A">
            <w:pPr>
              <w:pStyle w:val="TableText"/>
            </w:pPr>
            <w:r>
              <w:t>C24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D59174F" w14:textId="77777777" w:rsidR="00B55FE0" w:rsidRPr="007334E1" w:rsidRDefault="00B55FE0" w:rsidP="0028614A">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DE00B04" w14:textId="77777777" w:rsidR="00B55FE0" w:rsidRPr="007334E1" w:rsidRDefault="00B55FE0" w:rsidP="0028614A">
            <w:pPr>
              <w:pStyle w:val="TableText"/>
            </w:pPr>
            <w:r w:rsidRPr="007334E1">
              <w:t>32.3%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7135FB5" w14:textId="77777777" w:rsidR="00B55FE0" w:rsidRPr="007334E1" w:rsidRDefault="00B55FE0" w:rsidP="0028614A">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D4B98FE" w14:textId="77777777" w:rsidR="00B55FE0" w:rsidRPr="007334E1" w:rsidRDefault="00B55FE0" w:rsidP="0028614A">
            <w:pPr>
              <w:pStyle w:val="TableText"/>
            </w:pPr>
            <w:r w:rsidRPr="007334E1">
              <w:t>23.0%</w:t>
            </w:r>
          </w:p>
        </w:tc>
      </w:tr>
      <w:tr w:rsidR="00B55FE0" w:rsidRPr="007334E1" w14:paraId="56049578"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40BC5CC7" w14:textId="77777777" w:rsidR="00B55FE0" w:rsidRPr="007334E1" w:rsidRDefault="00B55FE0" w:rsidP="0028614A">
            <w:pPr>
              <w:pStyle w:val="TableText"/>
            </w:pPr>
            <w:r w:rsidRPr="007334E1">
              <w:lastRenderedPageBreak/>
              <w:t>Traffic Signal - Red Balls, changing day, off night</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1540276C" w14:textId="77777777" w:rsidR="00B55FE0" w:rsidRPr="007334E1" w:rsidRDefault="00B55FE0" w:rsidP="0028614A">
            <w:pPr>
              <w:pStyle w:val="TableText"/>
            </w:pPr>
            <w:r>
              <w:t>C25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93507A4" w14:textId="77777777" w:rsidR="00B55FE0" w:rsidRPr="007334E1" w:rsidRDefault="00B55FE0" w:rsidP="0028614A">
            <w:pPr>
              <w:pStyle w:val="TableText"/>
            </w:pPr>
            <w:r w:rsidRPr="007334E1">
              <w:t>37.0%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272FB43" w14:textId="77777777" w:rsidR="00B55FE0" w:rsidRPr="007334E1" w:rsidRDefault="00B55FE0" w:rsidP="0028614A">
            <w:pPr>
              <w:pStyle w:val="TableText"/>
            </w:pPr>
            <w:r w:rsidRPr="007334E1">
              <w:t>20.9%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01E2DA0" w14:textId="77777777" w:rsidR="00B55FE0" w:rsidRPr="007334E1" w:rsidRDefault="00B55FE0" w:rsidP="0028614A">
            <w:pPr>
              <w:pStyle w:val="TableText"/>
            </w:pPr>
            <w:r w:rsidRPr="007334E1">
              <w:t>27.1%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0C94FBB" w14:textId="77777777" w:rsidR="00B55FE0" w:rsidRPr="007334E1" w:rsidRDefault="00B55FE0" w:rsidP="0028614A">
            <w:pPr>
              <w:pStyle w:val="TableText"/>
            </w:pPr>
            <w:r w:rsidRPr="007334E1">
              <w:t>14.9%</w:t>
            </w:r>
          </w:p>
        </w:tc>
      </w:tr>
      <w:tr w:rsidR="00B55FE0" w:rsidRPr="007334E1" w14:paraId="78D5629E"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08E702F3" w14:textId="77777777" w:rsidR="00B55FE0" w:rsidRPr="007334E1" w:rsidRDefault="00B55FE0" w:rsidP="0028614A">
            <w:pPr>
              <w:pStyle w:val="TableText"/>
            </w:pPr>
            <w:r w:rsidRPr="007334E1">
              <w:t>Traffic Signal - Green Balls, always changing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2168DC67" w14:textId="77777777" w:rsidR="00B55FE0" w:rsidRPr="007334E1" w:rsidRDefault="00B55FE0" w:rsidP="0028614A">
            <w:pPr>
              <w:pStyle w:val="TableText"/>
            </w:pPr>
            <w:r>
              <w:t>C26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EDC10C4" w14:textId="77777777" w:rsidR="00B55FE0" w:rsidRPr="007334E1" w:rsidRDefault="00B55FE0" w:rsidP="0028614A">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B7C15A1" w14:textId="77777777" w:rsidR="00B55FE0" w:rsidRPr="007334E1" w:rsidRDefault="00B55FE0" w:rsidP="0028614A">
            <w:pPr>
              <w:pStyle w:val="TableText"/>
            </w:pPr>
            <w:r w:rsidRPr="007334E1">
              <w:t>32.3%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256A6F2" w14:textId="77777777" w:rsidR="00B55FE0" w:rsidRPr="007334E1" w:rsidRDefault="00B55FE0" w:rsidP="0028614A">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14F434B" w14:textId="77777777" w:rsidR="00B55FE0" w:rsidRPr="007334E1" w:rsidRDefault="00B55FE0" w:rsidP="0028614A">
            <w:pPr>
              <w:pStyle w:val="TableText"/>
            </w:pPr>
            <w:r w:rsidRPr="007334E1">
              <w:t>23.0%</w:t>
            </w:r>
          </w:p>
        </w:tc>
      </w:tr>
      <w:tr w:rsidR="00B55FE0" w:rsidRPr="007334E1" w14:paraId="1D78A8A0"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2D354774" w14:textId="77777777" w:rsidR="00B55FE0" w:rsidRPr="007334E1" w:rsidRDefault="00B55FE0" w:rsidP="0028614A">
            <w:pPr>
              <w:pStyle w:val="TableText"/>
            </w:pPr>
            <w:r w:rsidRPr="007334E1">
              <w:t>Traffic Signal - Green Balls, changing day, off night</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7002F0F3" w14:textId="77777777" w:rsidR="00B55FE0" w:rsidRPr="007334E1" w:rsidRDefault="00B55FE0" w:rsidP="0028614A">
            <w:pPr>
              <w:pStyle w:val="TableText"/>
            </w:pPr>
            <w:r>
              <w:t>C27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BE282E1" w14:textId="77777777" w:rsidR="00B55FE0" w:rsidRPr="007334E1" w:rsidRDefault="00B55FE0" w:rsidP="0028614A">
            <w:pPr>
              <w:pStyle w:val="TableText"/>
            </w:pPr>
            <w:r w:rsidRPr="007334E1">
              <w:t>37.0%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BC3BB17" w14:textId="77777777" w:rsidR="00B55FE0" w:rsidRPr="007334E1" w:rsidRDefault="00B55FE0" w:rsidP="0028614A">
            <w:pPr>
              <w:pStyle w:val="TableText"/>
            </w:pPr>
            <w:r w:rsidRPr="007334E1">
              <w:t>20.9%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EED5AE4" w14:textId="77777777" w:rsidR="00B55FE0" w:rsidRPr="007334E1" w:rsidRDefault="00B55FE0" w:rsidP="0028614A">
            <w:pPr>
              <w:pStyle w:val="TableText"/>
            </w:pPr>
            <w:r w:rsidRPr="007334E1">
              <w:t>27.1%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2C4A849" w14:textId="77777777" w:rsidR="00B55FE0" w:rsidRPr="007334E1" w:rsidRDefault="00B55FE0" w:rsidP="0028614A">
            <w:pPr>
              <w:pStyle w:val="TableText"/>
            </w:pPr>
            <w:r w:rsidRPr="007334E1">
              <w:t>14.9%</w:t>
            </w:r>
          </w:p>
        </w:tc>
      </w:tr>
      <w:tr w:rsidR="00B55FE0" w:rsidRPr="007334E1" w14:paraId="29FAA4BB"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38E9CD21" w14:textId="77777777" w:rsidR="00B55FE0" w:rsidRPr="007334E1" w:rsidRDefault="00B55FE0" w:rsidP="0028614A">
            <w:pPr>
              <w:pStyle w:val="TableText"/>
            </w:pPr>
            <w:r w:rsidRPr="007334E1">
              <w:t>Traffic Signal - Red Arrows</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7C6F3E01" w14:textId="77777777" w:rsidR="00B55FE0" w:rsidRPr="007334E1" w:rsidRDefault="00B55FE0" w:rsidP="0028614A">
            <w:pPr>
              <w:pStyle w:val="TableText"/>
            </w:pPr>
            <w:r>
              <w:t>C28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2AAB675" w14:textId="77777777" w:rsidR="00B55FE0" w:rsidRPr="007334E1" w:rsidRDefault="00B55FE0" w:rsidP="0028614A">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A267759" w14:textId="77777777" w:rsidR="00B55FE0" w:rsidRPr="007334E1" w:rsidRDefault="00B55FE0" w:rsidP="0028614A">
            <w:pPr>
              <w:pStyle w:val="TableText"/>
            </w:pPr>
            <w:r w:rsidRPr="007334E1">
              <w:t>32.3%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0BD9129" w14:textId="77777777" w:rsidR="00B55FE0" w:rsidRPr="007334E1" w:rsidRDefault="00B55FE0" w:rsidP="0028614A">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376A73C" w14:textId="77777777" w:rsidR="00B55FE0" w:rsidRPr="007334E1" w:rsidRDefault="00B55FE0" w:rsidP="0028614A">
            <w:pPr>
              <w:pStyle w:val="TableText"/>
            </w:pPr>
            <w:r w:rsidRPr="007334E1">
              <w:t>23.0%</w:t>
            </w:r>
          </w:p>
        </w:tc>
      </w:tr>
      <w:tr w:rsidR="00B55FE0" w:rsidRPr="007334E1" w14:paraId="6555E9F7"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0F8E5E32" w14:textId="77777777" w:rsidR="00B55FE0" w:rsidRPr="007334E1" w:rsidRDefault="00B55FE0" w:rsidP="0028614A">
            <w:pPr>
              <w:pStyle w:val="TableText"/>
            </w:pPr>
            <w:r w:rsidRPr="007334E1">
              <w:t>Traffic Signal - Green Arrows</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63C069D8" w14:textId="77777777" w:rsidR="00B55FE0" w:rsidRPr="007334E1" w:rsidRDefault="00B55FE0" w:rsidP="0028614A">
            <w:pPr>
              <w:pStyle w:val="TableText"/>
            </w:pPr>
            <w:r>
              <w:t>C29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7A980D2" w14:textId="77777777" w:rsidR="00B55FE0" w:rsidRPr="007334E1" w:rsidRDefault="00B55FE0" w:rsidP="0028614A">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CBFF411" w14:textId="77777777" w:rsidR="00B55FE0" w:rsidRPr="007334E1" w:rsidRDefault="00B55FE0" w:rsidP="0028614A">
            <w:pPr>
              <w:pStyle w:val="TableText"/>
            </w:pPr>
            <w:r w:rsidRPr="007334E1">
              <w:t>32.3%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B033314" w14:textId="77777777" w:rsidR="00B55FE0" w:rsidRPr="007334E1" w:rsidRDefault="00B55FE0" w:rsidP="0028614A">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4CB4654" w14:textId="77777777" w:rsidR="00B55FE0" w:rsidRPr="007334E1" w:rsidRDefault="00B55FE0" w:rsidP="0028614A">
            <w:pPr>
              <w:pStyle w:val="TableText"/>
            </w:pPr>
            <w:r w:rsidRPr="007334E1">
              <w:t>23.0%</w:t>
            </w:r>
          </w:p>
        </w:tc>
      </w:tr>
      <w:tr w:rsidR="00B55FE0" w:rsidRPr="007334E1" w14:paraId="3926E69B"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2BFDA6B0" w14:textId="77777777" w:rsidR="00B55FE0" w:rsidRPr="007334E1" w:rsidRDefault="00B55FE0" w:rsidP="0028614A">
            <w:pPr>
              <w:pStyle w:val="TableText"/>
            </w:pPr>
            <w:r w:rsidRPr="007334E1">
              <w:t>Traffic Signal - Flashing Yellows</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3CF06E60" w14:textId="77777777" w:rsidR="00B55FE0" w:rsidRPr="007334E1" w:rsidRDefault="00B55FE0" w:rsidP="0028614A">
            <w:pPr>
              <w:pStyle w:val="TableText"/>
            </w:pPr>
            <w:r>
              <w:t>C30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EC73ACE" w14:textId="77777777" w:rsidR="00B55FE0" w:rsidRPr="007334E1" w:rsidRDefault="00B55FE0" w:rsidP="0028614A">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C27DA2F" w14:textId="77777777" w:rsidR="00B55FE0" w:rsidRPr="007334E1" w:rsidRDefault="00B55FE0" w:rsidP="0028614A">
            <w:pPr>
              <w:pStyle w:val="TableText"/>
            </w:pPr>
            <w:r w:rsidRPr="007334E1">
              <w:t>32.3%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FEA25E6" w14:textId="77777777" w:rsidR="00B55FE0" w:rsidRPr="007334E1" w:rsidRDefault="00B55FE0" w:rsidP="0028614A">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4BCC6E3" w14:textId="77777777" w:rsidR="00B55FE0" w:rsidRPr="007334E1" w:rsidRDefault="00B55FE0" w:rsidP="0028614A">
            <w:pPr>
              <w:pStyle w:val="TableText"/>
            </w:pPr>
            <w:r w:rsidRPr="007334E1">
              <w:t>23.0%</w:t>
            </w:r>
          </w:p>
        </w:tc>
      </w:tr>
      <w:tr w:rsidR="00B55FE0" w:rsidRPr="007334E1" w14:paraId="7AC422D3"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2469909E" w14:textId="77777777" w:rsidR="00B55FE0" w:rsidRPr="007334E1" w:rsidRDefault="00B55FE0" w:rsidP="0028614A">
            <w:pPr>
              <w:pStyle w:val="TableText"/>
            </w:pPr>
            <w:r w:rsidRPr="007334E1">
              <w:t>Traffic Signal - “Hand” Don’t Walk Signal</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00DDBBBE" w14:textId="77777777" w:rsidR="00B55FE0" w:rsidRPr="007334E1" w:rsidRDefault="00B55FE0" w:rsidP="0028614A">
            <w:pPr>
              <w:pStyle w:val="TableText"/>
            </w:pPr>
            <w:r>
              <w:t>C31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578204B" w14:textId="77777777" w:rsidR="00B55FE0" w:rsidRPr="007334E1" w:rsidRDefault="00B55FE0" w:rsidP="0028614A">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C7BC6E5" w14:textId="77777777" w:rsidR="00B55FE0" w:rsidRPr="007334E1" w:rsidRDefault="00B55FE0" w:rsidP="0028614A">
            <w:pPr>
              <w:pStyle w:val="TableText"/>
            </w:pPr>
            <w:r w:rsidRPr="007334E1">
              <w:t>32.3%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38A28D7" w14:textId="77777777" w:rsidR="00B55FE0" w:rsidRPr="007334E1" w:rsidRDefault="00B55FE0" w:rsidP="0028614A">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64D9E70" w14:textId="77777777" w:rsidR="00B55FE0" w:rsidRPr="007334E1" w:rsidRDefault="00B55FE0" w:rsidP="0028614A">
            <w:pPr>
              <w:pStyle w:val="TableText"/>
            </w:pPr>
            <w:r w:rsidRPr="007334E1">
              <w:t>23.0%</w:t>
            </w:r>
          </w:p>
        </w:tc>
      </w:tr>
      <w:tr w:rsidR="00B55FE0" w:rsidRPr="007334E1" w14:paraId="000AE466"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5178E752" w14:textId="77777777" w:rsidR="00B55FE0" w:rsidRPr="007334E1" w:rsidRDefault="00B55FE0" w:rsidP="0028614A">
            <w:pPr>
              <w:pStyle w:val="TableText"/>
            </w:pPr>
            <w:r w:rsidRPr="007334E1">
              <w:t>Traffic Signal - “Man” Walk Signal</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264F1992" w14:textId="77777777" w:rsidR="00B55FE0" w:rsidRPr="007334E1" w:rsidRDefault="00B55FE0" w:rsidP="0028614A">
            <w:pPr>
              <w:pStyle w:val="TableText"/>
            </w:pPr>
            <w:r>
              <w:t>C32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394B547" w14:textId="77777777" w:rsidR="00B55FE0" w:rsidRPr="007334E1" w:rsidRDefault="00B55FE0" w:rsidP="0028614A">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AFB4A52" w14:textId="77777777" w:rsidR="00B55FE0" w:rsidRPr="007334E1" w:rsidRDefault="00B55FE0" w:rsidP="0028614A">
            <w:pPr>
              <w:pStyle w:val="TableText"/>
            </w:pPr>
            <w:r w:rsidRPr="007334E1">
              <w:t>32.3%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55F0A59" w14:textId="77777777" w:rsidR="00B55FE0" w:rsidRPr="007334E1" w:rsidRDefault="00B55FE0" w:rsidP="0028614A">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A1CDB03" w14:textId="77777777" w:rsidR="00B55FE0" w:rsidRPr="007334E1" w:rsidRDefault="00B55FE0" w:rsidP="0028614A">
            <w:pPr>
              <w:pStyle w:val="TableText"/>
            </w:pPr>
            <w:r w:rsidRPr="007334E1">
              <w:t>23.0%</w:t>
            </w:r>
          </w:p>
        </w:tc>
      </w:tr>
      <w:tr w:rsidR="00B55FE0" w:rsidRPr="007334E1" w14:paraId="21F71B66"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3CE8DC85" w14:textId="77777777" w:rsidR="00B55FE0" w:rsidRPr="007334E1" w:rsidRDefault="00B55FE0" w:rsidP="0028614A">
            <w:pPr>
              <w:pStyle w:val="TableText"/>
            </w:pPr>
            <w:r w:rsidRPr="007334E1">
              <w:t>Traffic Signal - Bi-Modal Walk/Don’t Walk</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4C60AE63" w14:textId="77777777" w:rsidR="00B55FE0" w:rsidRPr="007334E1" w:rsidRDefault="00B55FE0" w:rsidP="0028614A">
            <w:pPr>
              <w:pStyle w:val="TableText"/>
            </w:pPr>
            <w:r>
              <w:t>C33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40EEBCD" w14:textId="77777777" w:rsidR="00B55FE0" w:rsidRPr="007334E1" w:rsidRDefault="00B55FE0" w:rsidP="0028614A">
            <w:pPr>
              <w:pStyle w:val="TableText"/>
            </w:pPr>
            <w:r w:rsidRPr="007334E1">
              <w:t>25.8%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B78D72A" w14:textId="77777777" w:rsidR="00B55FE0" w:rsidRPr="007334E1" w:rsidRDefault="00B55FE0" w:rsidP="0028614A">
            <w:pPr>
              <w:pStyle w:val="TableText"/>
            </w:pPr>
            <w:r w:rsidRPr="007334E1">
              <w:t>32.3%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5E328DF" w14:textId="77777777" w:rsidR="00B55FE0" w:rsidRPr="007334E1" w:rsidRDefault="00B55FE0" w:rsidP="0028614A">
            <w:pPr>
              <w:pStyle w:val="TableText"/>
            </w:pPr>
            <w:r w:rsidRPr="007334E1">
              <w:t>18.9%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6A3B8D9" w14:textId="77777777" w:rsidR="00B55FE0" w:rsidRPr="007334E1" w:rsidRDefault="00B55FE0" w:rsidP="0028614A">
            <w:pPr>
              <w:pStyle w:val="TableText"/>
            </w:pPr>
            <w:r w:rsidRPr="007334E1">
              <w:t>23.0%</w:t>
            </w:r>
          </w:p>
        </w:tc>
      </w:tr>
      <w:tr w:rsidR="00B55FE0" w:rsidRPr="007334E1" w14:paraId="14CCDD82"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1FE2E53C" w14:textId="77777777" w:rsidR="00B55FE0" w:rsidRPr="007334E1" w:rsidRDefault="00B55FE0" w:rsidP="0028614A">
            <w:pPr>
              <w:pStyle w:val="TableText"/>
            </w:pPr>
            <w:r w:rsidRPr="007334E1">
              <w:t>Industrial Motor</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5E80E5B8" w14:textId="77777777" w:rsidR="00B55FE0" w:rsidRPr="007334E1" w:rsidRDefault="00B55FE0" w:rsidP="0028614A">
            <w:pPr>
              <w:pStyle w:val="TableText"/>
            </w:pPr>
            <w:r>
              <w:t>C34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1F9A328" w14:textId="77777777" w:rsidR="00B55FE0" w:rsidRPr="007334E1" w:rsidRDefault="00B55FE0" w:rsidP="0028614A">
            <w:pPr>
              <w:pStyle w:val="TableText"/>
            </w:pPr>
            <w:r w:rsidRPr="007334E1">
              <w:t>47.5%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0F4EACE" w14:textId="77777777" w:rsidR="00B55FE0" w:rsidRPr="007334E1" w:rsidRDefault="00B55FE0" w:rsidP="0028614A">
            <w:pPr>
              <w:pStyle w:val="TableText"/>
            </w:pPr>
            <w:r w:rsidRPr="007334E1">
              <w:t>10.2%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EE0C04C" w14:textId="77777777" w:rsidR="00B55FE0" w:rsidRPr="007334E1" w:rsidRDefault="00B55FE0" w:rsidP="0028614A">
            <w:pPr>
              <w:pStyle w:val="TableText"/>
            </w:pPr>
            <w:r w:rsidRPr="007334E1">
              <w:t>34.8%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F3DE6D2" w14:textId="77777777" w:rsidR="00B55FE0" w:rsidRPr="007334E1" w:rsidRDefault="00B55FE0" w:rsidP="0028614A">
            <w:pPr>
              <w:pStyle w:val="TableText"/>
            </w:pPr>
            <w:r w:rsidRPr="007334E1">
              <w:t>7.4%</w:t>
            </w:r>
          </w:p>
        </w:tc>
      </w:tr>
      <w:tr w:rsidR="00B55FE0" w:rsidRPr="007334E1" w14:paraId="5E441ACD"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125A8831" w14:textId="77777777" w:rsidR="00B55FE0" w:rsidRPr="007334E1" w:rsidRDefault="00B55FE0" w:rsidP="0028614A">
            <w:pPr>
              <w:pStyle w:val="TableText"/>
            </w:pPr>
            <w:r w:rsidRPr="007334E1">
              <w:t>Industrial Process</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3627699D" w14:textId="77777777" w:rsidR="00B55FE0" w:rsidRPr="007334E1" w:rsidRDefault="00B55FE0" w:rsidP="0028614A">
            <w:pPr>
              <w:pStyle w:val="TableText"/>
            </w:pPr>
            <w:r>
              <w:t>C35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10B6D26" w14:textId="77777777" w:rsidR="00B55FE0" w:rsidRPr="007334E1" w:rsidRDefault="00B55FE0" w:rsidP="0028614A">
            <w:pPr>
              <w:pStyle w:val="TableText"/>
            </w:pPr>
            <w:r w:rsidRPr="007334E1">
              <w:t>47.5%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E671EB9" w14:textId="77777777" w:rsidR="00B55FE0" w:rsidRPr="007334E1" w:rsidRDefault="00B55FE0" w:rsidP="0028614A">
            <w:pPr>
              <w:pStyle w:val="TableText"/>
            </w:pPr>
            <w:r w:rsidRPr="007334E1">
              <w:t>10.2%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51289D4" w14:textId="77777777" w:rsidR="00B55FE0" w:rsidRPr="007334E1" w:rsidRDefault="00B55FE0" w:rsidP="0028614A">
            <w:pPr>
              <w:pStyle w:val="TableText"/>
            </w:pPr>
            <w:r w:rsidRPr="007334E1">
              <w:t>34.8%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33E7611" w14:textId="77777777" w:rsidR="00B55FE0" w:rsidRPr="007334E1" w:rsidRDefault="00B55FE0" w:rsidP="0028614A">
            <w:pPr>
              <w:pStyle w:val="TableText"/>
            </w:pPr>
            <w:r w:rsidRPr="007334E1">
              <w:t>7.4%</w:t>
            </w:r>
          </w:p>
        </w:tc>
      </w:tr>
      <w:tr w:rsidR="00B55FE0" w:rsidRPr="007334E1" w14:paraId="0F7A5166"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75C52640" w14:textId="77777777" w:rsidR="00B55FE0" w:rsidRPr="007334E1" w:rsidRDefault="00B55FE0" w:rsidP="0028614A">
            <w:pPr>
              <w:pStyle w:val="TableText"/>
            </w:pPr>
            <w:r w:rsidRPr="007334E1">
              <w:t>HVAC Pump Motor (heating)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27596827" w14:textId="77777777" w:rsidR="00B55FE0" w:rsidRPr="007334E1" w:rsidRDefault="00B55FE0" w:rsidP="0028614A">
            <w:pPr>
              <w:pStyle w:val="TableText"/>
            </w:pPr>
            <w:r>
              <w:t>C36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BFD603C" w14:textId="77777777" w:rsidR="00B55FE0" w:rsidRPr="007334E1" w:rsidRDefault="00B55FE0" w:rsidP="0028614A">
            <w:pPr>
              <w:pStyle w:val="TableText"/>
            </w:pPr>
            <w:r w:rsidRPr="007334E1">
              <w:t>38.7%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2619CE3" w14:textId="77777777" w:rsidR="00B55FE0" w:rsidRPr="007334E1" w:rsidRDefault="00B55FE0" w:rsidP="0028614A">
            <w:pPr>
              <w:pStyle w:val="TableText"/>
            </w:pPr>
            <w:r w:rsidRPr="007334E1">
              <w:t>48.6%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5CC880E" w14:textId="77777777" w:rsidR="00B55FE0" w:rsidRPr="007334E1" w:rsidRDefault="00B55FE0" w:rsidP="0028614A">
            <w:pPr>
              <w:pStyle w:val="TableText"/>
            </w:pPr>
            <w:r w:rsidRPr="007334E1">
              <w:t>5.9%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28C67E3" w14:textId="77777777" w:rsidR="00B55FE0" w:rsidRPr="007334E1" w:rsidRDefault="00B55FE0" w:rsidP="0028614A">
            <w:pPr>
              <w:pStyle w:val="TableText"/>
            </w:pPr>
            <w:r w:rsidRPr="007334E1">
              <w:t>6.8%</w:t>
            </w:r>
          </w:p>
        </w:tc>
      </w:tr>
      <w:tr w:rsidR="00B55FE0" w:rsidRPr="007334E1" w14:paraId="64B9F316"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6291791D" w14:textId="77777777" w:rsidR="00B55FE0" w:rsidRPr="007334E1" w:rsidRDefault="00B55FE0" w:rsidP="0028614A">
            <w:pPr>
              <w:pStyle w:val="TableText"/>
            </w:pPr>
            <w:r w:rsidRPr="007334E1">
              <w:t>HVAC Pump Motor (cooling)</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01E03D2F" w14:textId="77777777" w:rsidR="00B55FE0" w:rsidRPr="007334E1" w:rsidRDefault="00B55FE0" w:rsidP="0028614A">
            <w:pPr>
              <w:pStyle w:val="TableText"/>
            </w:pPr>
            <w:r>
              <w:t>C37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297D9EB" w14:textId="77777777" w:rsidR="00B55FE0" w:rsidRPr="007334E1" w:rsidRDefault="00B55FE0" w:rsidP="0028614A">
            <w:pPr>
              <w:pStyle w:val="TableText"/>
            </w:pPr>
            <w:r w:rsidRPr="007334E1">
              <w:t>7.8%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68FB56F" w14:textId="77777777" w:rsidR="00B55FE0" w:rsidRPr="007334E1" w:rsidRDefault="00B55FE0" w:rsidP="0028614A">
            <w:pPr>
              <w:pStyle w:val="TableText"/>
            </w:pPr>
            <w:r w:rsidRPr="007334E1">
              <w:t>9.8%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230427C" w14:textId="77777777" w:rsidR="00B55FE0" w:rsidRPr="007334E1" w:rsidRDefault="00B55FE0" w:rsidP="0028614A">
            <w:pPr>
              <w:pStyle w:val="TableText"/>
            </w:pPr>
            <w:r w:rsidRPr="007334E1">
              <w:t>36.8%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0735CC0" w14:textId="77777777" w:rsidR="00B55FE0" w:rsidRPr="007334E1" w:rsidRDefault="00B55FE0" w:rsidP="0028614A">
            <w:pPr>
              <w:pStyle w:val="TableText"/>
            </w:pPr>
            <w:r w:rsidRPr="007334E1">
              <w:t>45.6%</w:t>
            </w:r>
          </w:p>
        </w:tc>
      </w:tr>
      <w:tr w:rsidR="00B55FE0" w:rsidRPr="007334E1" w14:paraId="23CFD135"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4CAF7BD1" w14:textId="77777777" w:rsidR="00B55FE0" w:rsidRPr="007334E1" w:rsidRDefault="00B55FE0" w:rsidP="0028614A">
            <w:pPr>
              <w:pStyle w:val="TableText"/>
            </w:pPr>
            <w:r w:rsidRPr="007334E1">
              <w:t>HVAC Pump Motor (unknown use)</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032DEAA7" w14:textId="77777777" w:rsidR="00B55FE0" w:rsidRPr="007334E1" w:rsidRDefault="00B55FE0" w:rsidP="0028614A">
            <w:pPr>
              <w:pStyle w:val="TableText"/>
            </w:pPr>
            <w:r>
              <w:t>C38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38FC776" w14:textId="77777777" w:rsidR="00B55FE0" w:rsidRPr="007334E1" w:rsidRDefault="00B55FE0" w:rsidP="0028614A">
            <w:pPr>
              <w:pStyle w:val="TableText"/>
            </w:pPr>
            <w:r w:rsidRPr="007334E1">
              <w:t>23.2%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DE3B597" w14:textId="77777777" w:rsidR="00B55FE0" w:rsidRPr="007334E1" w:rsidRDefault="00B55FE0" w:rsidP="0028614A">
            <w:pPr>
              <w:pStyle w:val="TableText"/>
            </w:pPr>
            <w:r w:rsidRPr="007334E1">
              <w:t>29.2%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3BA236A" w14:textId="77777777" w:rsidR="00B55FE0" w:rsidRPr="007334E1" w:rsidRDefault="00B55FE0" w:rsidP="0028614A">
            <w:pPr>
              <w:pStyle w:val="TableText"/>
            </w:pPr>
            <w:r w:rsidRPr="007334E1">
              <w:t>21.4%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6ED973D" w14:textId="77777777" w:rsidR="00B55FE0" w:rsidRPr="007334E1" w:rsidRDefault="00B55FE0" w:rsidP="0028614A">
            <w:pPr>
              <w:pStyle w:val="TableText"/>
            </w:pPr>
            <w:r w:rsidRPr="007334E1">
              <w:t>26.2%</w:t>
            </w:r>
          </w:p>
        </w:tc>
      </w:tr>
      <w:tr w:rsidR="00B55FE0" w:rsidRPr="007334E1" w14:paraId="4C9524CE"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7699B41E" w14:textId="77777777" w:rsidR="00B55FE0" w:rsidRPr="007334E1" w:rsidRDefault="00B55FE0" w:rsidP="0028614A">
            <w:pPr>
              <w:pStyle w:val="TableText"/>
            </w:pPr>
            <w:r w:rsidRPr="007334E1">
              <w:t>VFD - Supply fans &lt;10 HP</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019FE940" w14:textId="77777777" w:rsidR="00B55FE0" w:rsidRPr="007334E1" w:rsidRDefault="00B55FE0" w:rsidP="0028614A">
            <w:pPr>
              <w:pStyle w:val="TableText"/>
            </w:pPr>
            <w:r>
              <w:t>C39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EC3E396" w14:textId="77777777" w:rsidR="00B55FE0" w:rsidRPr="007334E1" w:rsidRDefault="00B55FE0" w:rsidP="0028614A">
            <w:pPr>
              <w:pStyle w:val="TableText"/>
            </w:pPr>
            <w:r w:rsidRPr="007334E1">
              <w:t>38.8%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BFED931" w14:textId="77777777" w:rsidR="00B55FE0" w:rsidRPr="007334E1" w:rsidRDefault="00B55FE0" w:rsidP="0028614A">
            <w:pPr>
              <w:pStyle w:val="TableText"/>
            </w:pPr>
            <w:r w:rsidRPr="007334E1">
              <w:t>16.1%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ADF212B" w14:textId="77777777" w:rsidR="00B55FE0" w:rsidRPr="007334E1" w:rsidRDefault="00B55FE0" w:rsidP="0028614A">
            <w:pPr>
              <w:pStyle w:val="TableText"/>
            </w:pPr>
            <w:r w:rsidRPr="007334E1">
              <w:t>28.4%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D08258B" w14:textId="77777777" w:rsidR="00B55FE0" w:rsidRPr="007334E1" w:rsidRDefault="00B55FE0" w:rsidP="0028614A">
            <w:pPr>
              <w:pStyle w:val="TableText"/>
            </w:pPr>
            <w:r w:rsidRPr="007334E1">
              <w:t>16.7%</w:t>
            </w:r>
          </w:p>
        </w:tc>
      </w:tr>
      <w:tr w:rsidR="00B55FE0" w:rsidRPr="007334E1" w14:paraId="7F4F98D8"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10B1CE7A" w14:textId="77777777" w:rsidR="00B55FE0" w:rsidRPr="007334E1" w:rsidRDefault="00B55FE0" w:rsidP="0028614A">
            <w:pPr>
              <w:pStyle w:val="TableText"/>
            </w:pPr>
            <w:r w:rsidRPr="007334E1">
              <w:t>VFD - Return fans &lt;10 HP</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104AD76B" w14:textId="77777777" w:rsidR="00B55FE0" w:rsidRPr="007334E1" w:rsidRDefault="00B55FE0" w:rsidP="0028614A">
            <w:pPr>
              <w:pStyle w:val="TableText"/>
            </w:pPr>
            <w:r>
              <w:t>C40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236E715" w14:textId="77777777" w:rsidR="00B55FE0" w:rsidRPr="007334E1" w:rsidRDefault="00B55FE0" w:rsidP="0028614A">
            <w:pPr>
              <w:pStyle w:val="TableText"/>
            </w:pPr>
            <w:r w:rsidRPr="007334E1">
              <w:t>38.8%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F4BE7D9" w14:textId="77777777" w:rsidR="00B55FE0" w:rsidRPr="007334E1" w:rsidRDefault="00B55FE0" w:rsidP="0028614A">
            <w:pPr>
              <w:pStyle w:val="TableText"/>
            </w:pPr>
            <w:r w:rsidRPr="007334E1">
              <w:t>16.1%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E0A33CC" w14:textId="77777777" w:rsidR="00B55FE0" w:rsidRPr="007334E1" w:rsidRDefault="00B55FE0" w:rsidP="0028614A">
            <w:pPr>
              <w:pStyle w:val="TableText"/>
            </w:pPr>
            <w:r w:rsidRPr="007334E1">
              <w:t>28.4%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871C2EC" w14:textId="77777777" w:rsidR="00B55FE0" w:rsidRPr="007334E1" w:rsidRDefault="00B55FE0" w:rsidP="0028614A">
            <w:pPr>
              <w:pStyle w:val="TableText"/>
            </w:pPr>
            <w:r w:rsidRPr="007334E1">
              <w:t>16.7%</w:t>
            </w:r>
          </w:p>
        </w:tc>
      </w:tr>
      <w:tr w:rsidR="00B55FE0" w:rsidRPr="007334E1" w14:paraId="759132EA"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2BA790C1" w14:textId="77777777" w:rsidR="00B55FE0" w:rsidRPr="007334E1" w:rsidRDefault="00B55FE0" w:rsidP="0028614A">
            <w:pPr>
              <w:pStyle w:val="TableText"/>
            </w:pPr>
            <w:r w:rsidRPr="007334E1">
              <w:t>VFD - Exhaust fans &lt;10 HP</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5669005F" w14:textId="77777777" w:rsidR="00B55FE0" w:rsidRPr="007334E1" w:rsidRDefault="00B55FE0" w:rsidP="0028614A">
            <w:pPr>
              <w:pStyle w:val="TableText"/>
            </w:pPr>
            <w:r>
              <w:t>C41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5402890" w14:textId="77777777" w:rsidR="00B55FE0" w:rsidRPr="007334E1" w:rsidRDefault="00B55FE0" w:rsidP="0028614A">
            <w:pPr>
              <w:pStyle w:val="TableText"/>
            </w:pPr>
            <w:r w:rsidRPr="007334E1">
              <w:t>34.8%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960CCF1" w14:textId="77777777" w:rsidR="00B55FE0" w:rsidRPr="007334E1" w:rsidRDefault="00B55FE0" w:rsidP="0028614A">
            <w:pPr>
              <w:pStyle w:val="TableText"/>
            </w:pPr>
            <w:r w:rsidRPr="007334E1">
              <w:t>23.2%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1A30EF7" w14:textId="77777777" w:rsidR="00B55FE0" w:rsidRPr="007334E1" w:rsidRDefault="00B55FE0" w:rsidP="0028614A">
            <w:pPr>
              <w:pStyle w:val="TableText"/>
            </w:pPr>
            <w:r w:rsidRPr="007334E1">
              <w:t>20.3%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7821CA2" w14:textId="77777777" w:rsidR="00B55FE0" w:rsidRPr="007334E1" w:rsidRDefault="00B55FE0" w:rsidP="0028614A">
            <w:pPr>
              <w:pStyle w:val="TableText"/>
            </w:pPr>
            <w:r w:rsidRPr="007334E1">
              <w:t>21.7%</w:t>
            </w:r>
          </w:p>
        </w:tc>
      </w:tr>
      <w:tr w:rsidR="00B55FE0" w:rsidRPr="007334E1" w14:paraId="3AC23F31"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5E5B2076" w14:textId="77777777" w:rsidR="00B55FE0" w:rsidRPr="007334E1" w:rsidRDefault="00B55FE0" w:rsidP="0028614A">
            <w:pPr>
              <w:pStyle w:val="TableText"/>
            </w:pPr>
            <w:r w:rsidRPr="007334E1">
              <w:t>VFD - Boiler feedwater pumps &lt;10 HP</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68F9269B" w14:textId="77777777" w:rsidR="00B55FE0" w:rsidRPr="007334E1" w:rsidRDefault="00B55FE0" w:rsidP="0028614A">
            <w:pPr>
              <w:pStyle w:val="TableText"/>
            </w:pPr>
            <w:r>
              <w:t>C42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94AFD0C" w14:textId="77777777" w:rsidR="00B55FE0" w:rsidRPr="007334E1" w:rsidRDefault="00B55FE0" w:rsidP="0028614A">
            <w:pPr>
              <w:pStyle w:val="TableText"/>
            </w:pPr>
            <w:r w:rsidRPr="007334E1">
              <w:t>42.9%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CDA8F0D" w14:textId="77777777" w:rsidR="00B55FE0" w:rsidRPr="007334E1" w:rsidRDefault="00B55FE0" w:rsidP="0028614A">
            <w:pPr>
              <w:pStyle w:val="TableText"/>
            </w:pPr>
            <w:r w:rsidRPr="007334E1">
              <w:t>44.2%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7AEA975" w14:textId="77777777" w:rsidR="00B55FE0" w:rsidRPr="007334E1" w:rsidRDefault="00B55FE0" w:rsidP="0028614A">
            <w:pPr>
              <w:pStyle w:val="TableText"/>
            </w:pPr>
            <w:r w:rsidRPr="007334E1">
              <w:t>6.6%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2A7CF23" w14:textId="77777777" w:rsidR="00B55FE0" w:rsidRPr="007334E1" w:rsidRDefault="00B55FE0" w:rsidP="0028614A">
            <w:pPr>
              <w:pStyle w:val="TableText"/>
            </w:pPr>
            <w:r w:rsidRPr="007334E1">
              <w:t>6.3%</w:t>
            </w:r>
          </w:p>
        </w:tc>
      </w:tr>
      <w:tr w:rsidR="00B55FE0" w:rsidRPr="007334E1" w14:paraId="48630DF2"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48FF0D99" w14:textId="77777777" w:rsidR="00B55FE0" w:rsidRPr="007334E1" w:rsidRDefault="00B55FE0" w:rsidP="0028614A">
            <w:pPr>
              <w:pStyle w:val="TableText"/>
            </w:pPr>
            <w:r w:rsidRPr="007334E1">
              <w:t>VFD - Chilled water pumps &lt;10 HP</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7BB97567" w14:textId="77777777" w:rsidR="00B55FE0" w:rsidRPr="007334E1" w:rsidRDefault="00B55FE0" w:rsidP="0028614A">
            <w:pPr>
              <w:pStyle w:val="TableText"/>
            </w:pPr>
            <w:r>
              <w:t>C43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4D9F3EC" w14:textId="77777777" w:rsidR="00B55FE0" w:rsidRPr="007334E1" w:rsidRDefault="00B55FE0" w:rsidP="0028614A">
            <w:pPr>
              <w:pStyle w:val="TableText"/>
            </w:pPr>
            <w:r w:rsidRPr="007334E1">
              <w:t>11.2%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86F4FD2" w14:textId="77777777" w:rsidR="00B55FE0" w:rsidRPr="007334E1" w:rsidRDefault="00B55FE0" w:rsidP="0028614A">
            <w:pPr>
              <w:pStyle w:val="TableText"/>
            </w:pPr>
            <w:r w:rsidRPr="007334E1">
              <w:t>5.5%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155EFC6" w14:textId="77777777" w:rsidR="00B55FE0" w:rsidRPr="007334E1" w:rsidRDefault="00B55FE0" w:rsidP="0028614A">
            <w:pPr>
              <w:pStyle w:val="TableText"/>
            </w:pPr>
            <w:r w:rsidRPr="007334E1">
              <w:t>40.7%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8DC5985" w14:textId="77777777" w:rsidR="00B55FE0" w:rsidRPr="007334E1" w:rsidRDefault="00B55FE0" w:rsidP="0028614A">
            <w:pPr>
              <w:pStyle w:val="TableText"/>
            </w:pPr>
            <w:r w:rsidRPr="007334E1">
              <w:t>42.6%</w:t>
            </w:r>
          </w:p>
        </w:tc>
      </w:tr>
      <w:tr w:rsidR="00B55FE0" w:rsidRPr="007334E1" w14:paraId="48358464"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1B1AD375" w14:textId="77777777" w:rsidR="00B55FE0" w:rsidRPr="007334E1" w:rsidRDefault="00B55FE0" w:rsidP="0028614A">
            <w:pPr>
              <w:pStyle w:val="TableText"/>
            </w:pPr>
            <w:r w:rsidRPr="007334E1">
              <w:t>VFD Boiler circulation pumps &lt;10 HP</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6F2F0179" w14:textId="77777777" w:rsidR="00B55FE0" w:rsidRPr="007334E1" w:rsidRDefault="00B55FE0" w:rsidP="0028614A">
            <w:pPr>
              <w:pStyle w:val="TableText"/>
            </w:pPr>
            <w:r>
              <w:t>C44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9587437" w14:textId="77777777" w:rsidR="00B55FE0" w:rsidRPr="007334E1" w:rsidRDefault="00B55FE0" w:rsidP="0028614A">
            <w:pPr>
              <w:pStyle w:val="TableText"/>
            </w:pPr>
            <w:r w:rsidRPr="007334E1">
              <w:t>42.9%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16F6C86" w14:textId="77777777" w:rsidR="00B55FE0" w:rsidRPr="007334E1" w:rsidRDefault="00B55FE0" w:rsidP="0028614A">
            <w:pPr>
              <w:pStyle w:val="TableText"/>
            </w:pPr>
            <w:r w:rsidRPr="007334E1">
              <w:t>44.2%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AA324FA" w14:textId="77777777" w:rsidR="00B55FE0" w:rsidRPr="007334E1" w:rsidRDefault="00B55FE0" w:rsidP="0028614A">
            <w:pPr>
              <w:pStyle w:val="TableText"/>
            </w:pPr>
            <w:r w:rsidRPr="007334E1">
              <w:t>6.6%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FCE4B90" w14:textId="77777777" w:rsidR="00B55FE0" w:rsidRPr="007334E1" w:rsidRDefault="00B55FE0" w:rsidP="0028614A">
            <w:pPr>
              <w:pStyle w:val="TableText"/>
            </w:pPr>
            <w:r w:rsidRPr="007334E1">
              <w:t>6.3%</w:t>
            </w:r>
          </w:p>
        </w:tc>
      </w:tr>
      <w:tr w:rsidR="00B55FE0" w:rsidRPr="007334E1" w14:paraId="27FCB42E"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4824C931" w14:textId="77777777" w:rsidR="00B55FE0" w:rsidRPr="007334E1" w:rsidRDefault="00B55FE0" w:rsidP="0028614A">
            <w:pPr>
              <w:pStyle w:val="TableText"/>
            </w:pPr>
            <w:r w:rsidRPr="007334E1">
              <w:lastRenderedPageBreak/>
              <w:t>Refrigeration Economizer</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464746F9" w14:textId="77777777" w:rsidR="00B55FE0" w:rsidRPr="007334E1" w:rsidRDefault="00B55FE0" w:rsidP="0028614A">
            <w:pPr>
              <w:pStyle w:val="TableText"/>
            </w:pPr>
            <w:r>
              <w:t>C45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77AA70F" w14:textId="77777777" w:rsidR="00B55FE0" w:rsidRPr="007334E1" w:rsidRDefault="00B55FE0" w:rsidP="0028614A">
            <w:pPr>
              <w:pStyle w:val="TableText"/>
            </w:pPr>
            <w:r w:rsidRPr="007334E1">
              <w:t>36.3%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767B3CD" w14:textId="77777777" w:rsidR="00B55FE0" w:rsidRPr="007334E1" w:rsidRDefault="00B55FE0" w:rsidP="0028614A">
            <w:pPr>
              <w:pStyle w:val="TableText"/>
            </w:pPr>
            <w:r w:rsidRPr="007334E1">
              <w:t>50.8%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069B901" w14:textId="77777777" w:rsidR="00B55FE0" w:rsidRPr="007334E1" w:rsidRDefault="00B55FE0" w:rsidP="0028614A">
            <w:pPr>
              <w:pStyle w:val="TableText"/>
            </w:pPr>
            <w:r w:rsidRPr="007334E1">
              <w:t>5.6%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2EB4D2E" w14:textId="77777777" w:rsidR="00B55FE0" w:rsidRPr="007334E1" w:rsidRDefault="00B55FE0" w:rsidP="0028614A">
            <w:pPr>
              <w:pStyle w:val="TableText"/>
            </w:pPr>
            <w:r w:rsidRPr="007334E1">
              <w:t>7.3%</w:t>
            </w:r>
          </w:p>
        </w:tc>
      </w:tr>
      <w:tr w:rsidR="00B55FE0" w:rsidRPr="007334E1" w14:paraId="480E596F"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249913B7" w14:textId="77777777" w:rsidR="00B55FE0" w:rsidRPr="007334E1" w:rsidRDefault="00B55FE0" w:rsidP="0028614A">
            <w:pPr>
              <w:pStyle w:val="TableText"/>
            </w:pPr>
            <w:r w:rsidRPr="007334E1">
              <w:t>Evaporator Fan Control</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1F962681" w14:textId="77777777" w:rsidR="00B55FE0" w:rsidRPr="007334E1" w:rsidRDefault="00B55FE0" w:rsidP="0028614A">
            <w:pPr>
              <w:pStyle w:val="TableText"/>
            </w:pPr>
            <w:r>
              <w:t>C46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E4FE03A" w14:textId="77777777" w:rsidR="00B55FE0" w:rsidRPr="007334E1" w:rsidRDefault="00B55FE0" w:rsidP="0028614A">
            <w:pPr>
              <w:pStyle w:val="TableText"/>
            </w:pPr>
            <w:r w:rsidRPr="007334E1">
              <w:t>24.0%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95A0835" w14:textId="77777777" w:rsidR="00B55FE0" w:rsidRPr="007334E1" w:rsidRDefault="00B55FE0" w:rsidP="0028614A">
            <w:pPr>
              <w:pStyle w:val="TableText"/>
            </w:pPr>
            <w:r w:rsidRPr="007334E1">
              <w:t>35.9%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DF9ABC0" w14:textId="77777777" w:rsidR="00B55FE0" w:rsidRPr="007334E1" w:rsidRDefault="00B55FE0" w:rsidP="0028614A">
            <w:pPr>
              <w:pStyle w:val="TableText"/>
            </w:pPr>
            <w:r w:rsidRPr="007334E1">
              <w:t>16.7%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E3EBE10" w14:textId="77777777" w:rsidR="00B55FE0" w:rsidRPr="007334E1" w:rsidRDefault="00B55FE0" w:rsidP="0028614A">
            <w:pPr>
              <w:pStyle w:val="TableText"/>
            </w:pPr>
            <w:r w:rsidRPr="007334E1">
              <w:t>23.4%</w:t>
            </w:r>
          </w:p>
        </w:tc>
      </w:tr>
      <w:tr w:rsidR="00B55FE0" w:rsidRPr="007334E1" w14:paraId="2059811C"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6989C745" w14:textId="77777777" w:rsidR="00B55FE0" w:rsidRPr="007334E1" w:rsidRDefault="00B55FE0" w:rsidP="0028614A">
            <w:pPr>
              <w:pStyle w:val="TableText"/>
            </w:pPr>
            <w:r w:rsidRPr="007334E1">
              <w:t>Standby Losses - Commercial Office</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65AE9B00" w14:textId="77777777" w:rsidR="00B55FE0" w:rsidRPr="007334E1" w:rsidRDefault="00B55FE0" w:rsidP="0028614A">
            <w:pPr>
              <w:pStyle w:val="TableText"/>
            </w:pPr>
            <w:r>
              <w:t>C47</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67D2F48" w14:textId="77777777" w:rsidR="00B55FE0" w:rsidRPr="007334E1" w:rsidRDefault="00B55FE0" w:rsidP="0028614A">
            <w:pPr>
              <w:pStyle w:val="TableText"/>
            </w:pPr>
            <w:r w:rsidRPr="007334E1">
              <w:t>8.2%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B8BC6A8" w14:textId="77777777" w:rsidR="00B55FE0" w:rsidRPr="007334E1" w:rsidRDefault="00B55FE0" w:rsidP="0028614A">
            <w:pPr>
              <w:pStyle w:val="TableText"/>
            </w:pPr>
            <w:r w:rsidRPr="007334E1">
              <w:t>50.5%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C50EB47" w14:textId="77777777" w:rsidR="00B55FE0" w:rsidRPr="007334E1" w:rsidRDefault="00B55FE0" w:rsidP="0028614A">
            <w:pPr>
              <w:pStyle w:val="TableText"/>
            </w:pPr>
            <w:r w:rsidRPr="007334E1">
              <w:t>5.6%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75EF13D" w14:textId="77777777" w:rsidR="00B55FE0" w:rsidRPr="007334E1" w:rsidRDefault="00B55FE0" w:rsidP="0028614A">
            <w:pPr>
              <w:pStyle w:val="TableText"/>
            </w:pPr>
            <w:r w:rsidRPr="007334E1">
              <w:t>35.7%</w:t>
            </w:r>
          </w:p>
        </w:tc>
      </w:tr>
      <w:tr w:rsidR="00B55FE0" w:rsidRPr="007334E1" w14:paraId="6F186A8E"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24BAE1BF" w14:textId="77777777" w:rsidR="00B55FE0" w:rsidRPr="007334E1" w:rsidRDefault="00B55FE0" w:rsidP="0028614A">
            <w:pPr>
              <w:pStyle w:val="TableText"/>
            </w:pPr>
            <w:r w:rsidRPr="007334E1">
              <w:t>VFD Boiler draft fans &lt;10 HP</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3073164F" w14:textId="77777777" w:rsidR="00B55FE0" w:rsidRPr="007334E1" w:rsidRDefault="00B55FE0" w:rsidP="0028614A">
            <w:pPr>
              <w:pStyle w:val="TableText"/>
            </w:pPr>
            <w:r>
              <w:t>C48</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4A2B97D6" w14:textId="77777777" w:rsidR="00B55FE0" w:rsidRPr="007334E1" w:rsidRDefault="00B55FE0" w:rsidP="0028614A">
            <w:pPr>
              <w:pStyle w:val="TableText"/>
            </w:pPr>
            <w:r w:rsidRPr="007334E1">
              <w:t>37.3%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56CBCFF" w14:textId="77777777" w:rsidR="00B55FE0" w:rsidRPr="007334E1" w:rsidRDefault="00B55FE0" w:rsidP="0028614A">
            <w:pPr>
              <w:pStyle w:val="TableText"/>
            </w:pPr>
            <w:r w:rsidRPr="007334E1">
              <w:t>48.9%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79B245B" w14:textId="77777777" w:rsidR="00B55FE0" w:rsidRPr="007334E1" w:rsidRDefault="00B55FE0" w:rsidP="0028614A">
            <w:pPr>
              <w:pStyle w:val="TableText"/>
            </w:pPr>
            <w:r w:rsidRPr="007334E1">
              <w:t>6.4%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55CE86DB" w14:textId="77777777" w:rsidR="00B55FE0" w:rsidRPr="007334E1" w:rsidRDefault="00B55FE0" w:rsidP="0028614A">
            <w:pPr>
              <w:pStyle w:val="TableText"/>
            </w:pPr>
            <w:r w:rsidRPr="007334E1">
              <w:t>7.3%</w:t>
            </w:r>
          </w:p>
        </w:tc>
      </w:tr>
      <w:tr w:rsidR="00B55FE0" w:rsidRPr="007334E1" w14:paraId="5F3B38D4"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16BCB21D" w14:textId="77777777" w:rsidR="00B55FE0" w:rsidRPr="007334E1" w:rsidRDefault="00B55FE0" w:rsidP="0028614A">
            <w:pPr>
              <w:pStyle w:val="TableText"/>
            </w:pPr>
            <w:r w:rsidRPr="007334E1">
              <w:t>VFD Cooling Tower Fans &lt;10 HP</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6009C4FF" w14:textId="77777777" w:rsidR="00B55FE0" w:rsidRPr="007334E1" w:rsidRDefault="00B55FE0" w:rsidP="0028614A">
            <w:pPr>
              <w:pStyle w:val="TableText"/>
            </w:pPr>
            <w:r>
              <w:t>C49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1D748E5" w14:textId="77777777" w:rsidR="00B55FE0" w:rsidRPr="007334E1" w:rsidRDefault="00B55FE0" w:rsidP="0028614A">
            <w:pPr>
              <w:pStyle w:val="TableText"/>
            </w:pPr>
            <w:r w:rsidRPr="007334E1">
              <w:t>7.9%</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B14665C" w14:textId="77777777" w:rsidR="00B55FE0" w:rsidRPr="007334E1" w:rsidRDefault="00B55FE0" w:rsidP="0028614A">
            <w:pPr>
              <w:pStyle w:val="TableText"/>
            </w:pPr>
            <w:r w:rsidRPr="007334E1">
              <w:t>5.2%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8A7CA4A" w14:textId="77777777" w:rsidR="00B55FE0" w:rsidRPr="007334E1" w:rsidRDefault="00B55FE0" w:rsidP="0028614A">
            <w:pPr>
              <w:pStyle w:val="TableText"/>
            </w:pPr>
            <w:r w:rsidRPr="007334E1">
              <w:t>54.0%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28083DE5" w14:textId="77777777" w:rsidR="00B55FE0" w:rsidRPr="007334E1" w:rsidRDefault="00B55FE0" w:rsidP="0028614A">
            <w:pPr>
              <w:pStyle w:val="TableText"/>
            </w:pPr>
            <w:r w:rsidRPr="007334E1">
              <w:t>32.9%</w:t>
            </w:r>
          </w:p>
        </w:tc>
      </w:tr>
      <w:tr w:rsidR="00B55FE0" w:rsidRPr="007334E1" w14:paraId="647D41E6"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7E001785" w14:textId="77777777" w:rsidR="00B55FE0" w:rsidRPr="007334E1" w:rsidRDefault="00B55FE0" w:rsidP="0028614A">
            <w:pPr>
              <w:pStyle w:val="TableText"/>
            </w:pPr>
            <w:r w:rsidRPr="007334E1">
              <w:t>Engine Block Heater Timer</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649348D8" w14:textId="77777777" w:rsidR="00B55FE0" w:rsidRPr="007334E1" w:rsidRDefault="00B55FE0" w:rsidP="0028614A">
            <w:pPr>
              <w:pStyle w:val="TableText"/>
            </w:pPr>
            <w:r>
              <w:t>C50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15E664E" w14:textId="77777777" w:rsidR="00B55FE0" w:rsidRPr="007334E1" w:rsidRDefault="00B55FE0" w:rsidP="0028614A">
            <w:pPr>
              <w:pStyle w:val="TableText"/>
            </w:pPr>
            <w:r w:rsidRPr="007334E1">
              <w:t>26.5%</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D877E07" w14:textId="77777777" w:rsidR="00B55FE0" w:rsidRPr="007334E1" w:rsidRDefault="00B55FE0" w:rsidP="0028614A">
            <w:pPr>
              <w:pStyle w:val="TableText"/>
            </w:pPr>
            <w:r w:rsidRPr="007334E1">
              <w:t>61.0%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1FA9527" w14:textId="77777777" w:rsidR="00B55FE0" w:rsidRPr="007334E1" w:rsidRDefault="00B55FE0" w:rsidP="0028614A">
            <w:pPr>
              <w:pStyle w:val="TableText"/>
            </w:pPr>
            <w:r w:rsidRPr="007334E1">
              <w:t>4.1%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3538F0DE" w14:textId="77777777" w:rsidR="00B55FE0" w:rsidRPr="007334E1" w:rsidRDefault="00B55FE0" w:rsidP="0028614A">
            <w:pPr>
              <w:pStyle w:val="TableText"/>
            </w:pPr>
            <w:r w:rsidRPr="007334E1">
              <w:t>8.5%</w:t>
            </w:r>
          </w:p>
        </w:tc>
      </w:tr>
      <w:tr w:rsidR="00B55FE0" w:rsidRPr="007334E1" w14:paraId="44A6CC95"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center"/>
          </w:tcPr>
          <w:p w14:paraId="3455F8CF" w14:textId="77777777" w:rsidR="00B55FE0" w:rsidRPr="007334E1" w:rsidRDefault="00B55FE0" w:rsidP="0028614A">
            <w:pPr>
              <w:pStyle w:val="TableText"/>
            </w:pPr>
            <w:r w:rsidRPr="007334E1">
              <w:t>Door Heater Control</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6136F863" w14:textId="77777777" w:rsidR="00B55FE0" w:rsidRPr="007334E1" w:rsidRDefault="00B55FE0" w:rsidP="0028614A">
            <w:pPr>
              <w:pStyle w:val="TableText"/>
            </w:pPr>
            <w:r>
              <w:t>C51</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14E3C9FB" w14:textId="77777777" w:rsidR="00B55FE0" w:rsidRPr="007334E1" w:rsidRDefault="00B55FE0" w:rsidP="0028614A">
            <w:pPr>
              <w:pStyle w:val="TableText"/>
            </w:pPr>
            <w:r w:rsidRPr="007334E1">
              <w:t>30.4%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01C857C3" w14:textId="77777777" w:rsidR="00B55FE0" w:rsidRPr="007334E1" w:rsidRDefault="00B55FE0" w:rsidP="0028614A">
            <w:pPr>
              <w:pStyle w:val="TableText"/>
            </w:pPr>
            <w:r w:rsidRPr="007334E1">
              <w:t>69.6%</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7DDB8271" w14:textId="77777777" w:rsidR="00B55FE0" w:rsidRPr="007334E1" w:rsidRDefault="00B55FE0" w:rsidP="0028614A">
            <w:pPr>
              <w:pStyle w:val="TableText"/>
            </w:pPr>
            <w:r w:rsidRPr="007334E1">
              <w:t>0.0%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center"/>
          </w:tcPr>
          <w:p w14:paraId="69282881" w14:textId="77777777" w:rsidR="00B55FE0" w:rsidRPr="007334E1" w:rsidRDefault="00B55FE0" w:rsidP="0028614A">
            <w:pPr>
              <w:pStyle w:val="TableText"/>
            </w:pPr>
            <w:r w:rsidRPr="007334E1">
              <w:t>0.0%</w:t>
            </w:r>
          </w:p>
        </w:tc>
      </w:tr>
      <w:tr w:rsidR="00B55FE0" w:rsidRPr="007334E1" w14:paraId="39DFF3B8"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solid" w:color="CCFFCC" w:fill="auto"/>
            <w:vAlign w:val="bottom"/>
          </w:tcPr>
          <w:p w14:paraId="4E03434C" w14:textId="77777777" w:rsidR="00B55FE0" w:rsidRPr="007334E1" w:rsidRDefault="00B55FE0" w:rsidP="0028614A">
            <w:pPr>
              <w:pStyle w:val="TableText"/>
            </w:pPr>
            <w:r w:rsidRPr="005410A5">
              <w:t>Beverage and Snack Machine Controls</w:t>
            </w:r>
          </w:p>
        </w:tc>
        <w:tc>
          <w:tcPr>
            <w:tcW w:w="1080" w:type="dxa"/>
            <w:tcBorders>
              <w:top w:val="single" w:sz="6" w:space="0" w:color="auto"/>
              <w:left w:val="single" w:sz="6" w:space="0" w:color="auto"/>
              <w:bottom w:val="single" w:sz="6" w:space="0" w:color="auto"/>
              <w:right w:val="single" w:sz="6" w:space="0" w:color="auto"/>
            </w:tcBorders>
            <w:shd w:val="solid" w:color="CCFFCC" w:fill="auto"/>
            <w:vAlign w:val="center"/>
          </w:tcPr>
          <w:p w14:paraId="6E39AC46" w14:textId="77777777" w:rsidR="00B55FE0" w:rsidRPr="007334E1" w:rsidRDefault="00B55FE0" w:rsidP="0028614A">
            <w:pPr>
              <w:pStyle w:val="TableText"/>
            </w:pPr>
            <w:r>
              <w:t>C52</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bottom"/>
          </w:tcPr>
          <w:p w14:paraId="3592E853" w14:textId="77777777" w:rsidR="00B55FE0" w:rsidRPr="007334E1" w:rsidRDefault="00B55FE0" w:rsidP="0028614A">
            <w:pPr>
              <w:pStyle w:val="TableText"/>
            </w:pPr>
            <w:r w:rsidRPr="005410A5">
              <w:t>10.0%</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bottom"/>
          </w:tcPr>
          <w:p w14:paraId="5FE78B65" w14:textId="77777777" w:rsidR="00B55FE0" w:rsidRPr="007334E1" w:rsidRDefault="00B55FE0" w:rsidP="0028614A">
            <w:pPr>
              <w:pStyle w:val="TableText"/>
            </w:pPr>
            <w:r w:rsidRPr="005410A5">
              <w:t>48.3%</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bottom"/>
          </w:tcPr>
          <w:p w14:paraId="50DB9A53" w14:textId="77777777" w:rsidR="00B55FE0" w:rsidRPr="007334E1" w:rsidRDefault="00B55FE0" w:rsidP="0028614A">
            <w:pPr>
              <w:pStyle w:val="TableText"/>
            </w:pPr>
            <w:r w:rsidRPr="005410A5">
              <w:t>7.4%</w:t>
            </w:r>
          </w:p>
        </w:tc>
        <w:tc>
          <w:tcPr>
            <w:tcW w:w="1575" w:type="dxa"/>
            <w:tcBorders>
              <w:top w:val="single" w:sz="6" w:space="0" w:color="auto"/>
              <w:left w:val="single" w:sz="6" w:space="0" w:color="auto"/>
              <w:bottom w:val="single" w:sz="6" w:space="0" w:color="auto"/>
              <w:right w:val="single" w:sz="6" w:space="0" w:color="auto"/>
            </w:tcBorders>
            <w:shd w:val="solid" w:color="CCFFCC" w:fill="auto"/>
            <w:vAlign w:val="bottom"/>
          </w:tcPr>
          <w:p w14:paraId="13BC4CEE" w14:textId="77777777" w:rsidR="00B55FE0" w:rsidRPr="007334E1" w:rsidRDefault="00B55FE0" w:rsidP="0028614A">
            <w:pPr>
              <w:pStyle w:val="TableText"/>
            </w:pPr>
            <w:r w:rsidRPr="005410A5">
              <w:t>34.3%</w:t>
            </w:r>
          </w:p>
        </w:tc>
      </w:tr>
      <w:tr w:rsidR="00B55FE0" w:rsidRPr="007334E1" w14:paraId="495BAD7A"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vAlign w:val="center"/>
          </w:tcPr>
          <w:p w14:paraId="5F95A897" w14:textId="77777777" w:rsidR="00B55FE0" w:rsidRPr="007334E1" w:rsidRDefault="00B55FE0" w:rsidP="0028614A">
            <w:pPr>
              <w:pStyle w:val="TableText"/>
            </w:pPr>
            <w:r w:rsidRPr="007334E1">
              <w:t>Flat</w:t>
            </w:r>
          </w:p>
        </w:tc>
        <w:tc>
          <w:tcPr>
            <w:tcW w:w="1080" w:type="dxa"/>
            <w:tcBorders>
              <w:top w:val="single" w:sz="6" w:space="0" w:color="auto"/>
              <w:left w:val="single" w:sz="6" w:space="0" w:color="auto"/>
              <w:bottom w:val="single" w:sz="6" w:space="0" w:color="auto"/>
              <w:right w:val="single" w:sz="6" w:space="0" w:color="auto"/>
            </w:tcBorders>
            <w:vAlign w:val="center"/>
          </w:tcPr>
          <w:p w14:paraId="0B71A564" w14:textId="77777777" w:rsidR="00B55FE0" w:rsidRPr="007334E1" w:rsidRDefault="00B55FE0" w:rsidP="0028614A">
            <w:pPr>
              <w:pStyle w:val="TableText"/>
            </w:pPr>
            <w:r>
              <w:t>C53</w:t>
            </w:r>
          </w:p>
        </w:tc>
        <w:tc>
          <w:tcPr>
            <w:tcW w:w="1575" w:type="dxa"/>
            <w:tcBorders>
              <w:top w:val="single" w:sz="6" w:space="0" w:color="auto"/>
              <w:left w:val="single" w:sz="6" w:space="0" w:color="auto"/>
              <w:bottom w:val="single" w:sz="6" w:space="0" w:color="auto"/>
              <w:right w:val="single" w:sz="6" w:space="0" w:color="auto"/>
            </w:tcBorders>
            <w:vAlign w:val="center"/>
          </w:tcPr>
          <w:p w14:paraId="21E29C76" w14:textId="77777777" w:rsidR="00B55FE0" w:rsidRPr="007334E1" w:rsidRDefault="00B55FE0" w:rsidP="0028614A">
            <w:pPr>
              <w:pStyle w:val="TableText"/>
            </w:pPr>
            <w:r w:rsidRPr="007334E1">
              <w:t>36.3%</w:t>
            </w:r>
          </w:p>
        </w:tc>
        <w:tc>
          <w:tcPr>
            <w:tcW w:w="1575" w:type="dxa"/>
            <w:tcBorders>
              <w:top w:val="single" w:sz="6" w:space="0" w:color="auto"/>
              <w:left w:val="single" w:sz="6" w:space="0" w:color="auto"/>
              <w:bottom w:val="single" w:sz="6" w:space="0" w:color="auto"/>
              <w:right w:val="single" w:sz="6" w:space="0" w:color="auto"/>
            </w:tcBorders>
            <w:vAlign w:val="center"/>
          </w:tcPr>
          <w:p w14:paraId="0D991803" w14:textId="77777777" w:rsidR="00B55FE0" w:rsidRPr="007334E1" w:rsidRDefault="00B55FE0" w:rsidP="0028614A">
            <w:pPr>
              <w:pStyle w:val="TableText"/>
            </w:pPr>
            <w:r w:rsidRPr="007334E1">
              <w:t>21.8%</w:t>
            </w:r>
          </w:p>
        </w:tc>
        <w:tc>
          <w:tcPr>
            <w:tcW w:w="1575" w:type="dxa"/>
            <w:tcBorders>
              <w:top w:val="single" w:sz="6" w:space="0" w:color="auto"/>
              <w:left w:val="single" w:sz="6" w:space="0" w:color="auto"/>
              <w:bottom w:val="single" w:sz="6" w:space="0" w:color="auto"/>
              <w:right w:val="single" w:sz="6" w:space="0" w:color="auto"/>
            </w:tcBorders>
            <w:vAlign w:val="center"/>
          </w:tcPr>
          <w:p w14:paraId="453AE6F5" w14:textId="77777777" w:rsidR="00B55FE0" w:rsidRPr="007334E1" w:rsidRDefault="00B55FE0" w:rsidP="0028614A">
            <w:pPr>
              <w:pStyle w:val="TableText"/>
            </w:pPr>
            <w:r w:rsidRPr="007334E1">
              <w:t>26.2%</w:t>
            </w:r>
          </w:p>
        </w:tc>
        <w:tc>
          <w:tcPr>
            <w:tcW w:w="1575" w:type="dxa"/>
            <w:tcBorders>
              <w:top w:val="single" w:sz="6" w:space="0" w:color="auto"/>
              <w:left w:val="single" w:sz="6" w:space="0" w:color="auto"/>
              <w:bottom w:val="single" w:sz="6" w:space="0" w:color="auto"/>
              <w:right w:val="single" w:sz="6" w:space="0" w:color="auto"/>
            </w:tcBorders>
            <w:vAlign w:val="center"/>
          </w:tcPr>
          <w:p w14:paraId="7FBB23DC" w14:textId="77777777" w:rsidR="00B55FE0" w:rsidRPr="007334E1" w:rsidRDefault="00B55FE0" w:rsidP="0028614A">
            <w:pPr>
              <w:pStyle w:val="TableText"/>
            </w:pPr>
            <w:r w:rsidRPr="007334E1">
              <w:t>15.7%</w:t>
            </w:r>
          </w:p>
        </w:tc>
      </w:tr>
      <w:tr w:rsidR="00B55FE0" w:rsidRPr="00C62A3F" w14:paraId="64889F14" w14:textId="77777777" w:rsidTr="0028614A">
        <w:trPr>
          <w:trHeight w:val="278"/>
          <w:jc w:val="center"/>
        </w:trPr>
        <w:tc>
          <w:tcPr>
            <w:tcW w:w="4590" w:type="dxa"/>
            <w:tcBorders>
              <w:top w:val="single" w:sz="6" w:space="0" w:color="auto"/>
              <w:left w:val="single" w:sz="6" w:space="0" w:color="auto"/>
              <w:bottom w:val="single" w:sz="6" w:space="0" w:color="auto"/>
              <w:right w:val="single" w:sz="6" w:space="0" w:color="auto"/>
            </w:tcBorders>
            <w:shd w:val="clear" w:color="000000" w:fill="CCFFCC"/>
            <w:vAlign w:val="center"/>
          </w:tcPr>
          <w:p w14:paraId="5D1AF337" w14:textId="77777777" w:rsidR="00B55FE0" w:rsidRPr="00C62A3F" w:rsidRDefault="00B55FE0" w:rsidP="0028614A">
            <w:pPr>
              <w:pStyle w:val="TableText"/>
            </w:pPr>
            <w:r w:rsidRPr="00C62A3F">
              <w:t>Religious Indoor Lighting</w:t>
            </w:r>
          </w:p>
        </w:tc>
        <w:tc>
          <w:tcPr>
            <w:tcW w:w="1080" w:type="dxa"/>
            <w:tcBorders>
              <w:top w:val="single" w:sz="6" w:space="0" w:color="auto"/>
              <w:left w:val="single" w:sz="6" w:space="0" w:color="auto"/>
              <w:bottom w:val="single" w:sz="6" w:space="0" w:color="auto"/>
              <w:right w:val="single" w:sz="6" w:space="0" w:color="auto"/>
            </w:tcBorders>
            <w:shd w:val="clear" w:color="000000" w:fill="CCFFCC"/>
            <w:vAlign w:val="center"/>
          </w:tcPr>
          <w:p w14:paraId="6DF17346" w14:textId="77777777" w:rsidR="00B55FE0" w:rsidRPr="00C62A3F" w:rsidRDefault="00B55FE0" w:rsidP="0028614A">
            <w:pPr>
              <w:pStyle w:val="TableText"/>
            </w:pPr>
            <w:r w:rsidRPr="00C62A3F">
              <w:t>C54</w:t>
            </w:r>
          </w:p>
        </w:tc>
        <w:tc>
          <w:tcPr>
            <w:tcW w:w="1575" w:type="dxa"/>
            <w:tcBorders>
              <w:top w:val="single" w:sz="6" w:space="0" w:color="auto"/>
              <w:left w:val="single" w:sz="6" w:space="0" w:color="auto"/>
              <w:bottom w:val="single" w:sz="6" w:space="0" w:color="auto"/>
              <w:right w:val="single" w:sz="6" w:space="0" w:color="auto"/>
            </w:tcBorders>
            <w:shd w:val="clear" w:color="000000" w:fill="CCFFCC"/>
            <w:vAlign w:val="center"/>
          </w:tcPr>
          <w:p w14:paraId="62E02CA7" w14:textId="77777777" w:rsidR="00B55FE0" w:rsidRPr="00C62A3F" w:rsidRDefault="00B55FE0" w:rsidP="0028614A">
            <w:pPr>
              <w:pStyle w:val="TableText"/>
            </w:pPr>
            <w:r w:rsidRPr="00C62A3F">
              <w:t>26.8%</w:t>
            </w:r>
          </w:p>
        </w:tc>
        <w:tc>
          <w:tcPr>
            <w:tcW w:w="1575" w:type="dxa"/>
            <w:tcBorders>
              <w:top w:val="single" w:sz="6" w:space="0" w:color="auto"/>
              <w:left w:val="single" w:sz="6" w:space="0" w:color="auto"/>
              <w:bottom w:val="single" w:sz="6" w:space="0" w:color="auto"/>
              <w:right w:val="single" w:sz="6" w:space="0" w:color="auto"/>
            </w:tcBorders>
            <w:shd w:val="clear" w:color="000000" w:fill="CCFFCC"/>
            <w:vAlign w:val="center"/>
          </w:tcPr>
          <w:p w14:paraId="4D1DF5FB" w14:textId="77777777" w:rsidR="00B55FE0" w:rsidRPr="00C62A3F" w:rsidRDefault="00B55FE0" w:rsidP="0028614A">
            <w:pPr>
              <w:pStyle w:val="TableText"/>
            </w:pPr>
            <w:r w:rsidRPr="00C62A3F">
              <w:t>31.4%</w:t>
            </w:r>
          </w:p>
        </w:tc>
        <w:tc>
          <w:tcPr>
            <w:tcW w:w="1575" w:type="dxa"/>
            <w:tcBorders>
              <w:top w:val="single" w:sz="6" w:space="0" w:color="auto"/>
              <w:left w:val="single" w:sz="6" w:space="0" w:color="auto"/>
              <w:bottom w:val="single" w:sz="6" w:space="0" w:color="auto"/>
              <w:right w:val="single" w:sz="6" w:space="0" w:color="auto"/>
            </w:tcBorders>
            <w:shd w:val="clear" w:color="000000" w:fill="CCFFCC"/>
            <w:vAlign w:val="center"/>
          </w:tcPr>
          <w:p w14:paraId="11728CEE" w14:textId="77777777" w:rsidR="00B55FE0" w:rsidRPr="00C62A3F" w:rsidRDefault="00B55FE0" w:rsidP="0028614A">
            <w:pPr>
              <w:pStyle w:val="TableText"/>
            </w:pPr>
            <w:r w:rsidRPr="00C62A3F">
              <w:t>18.9%</w:t>
            </w:r>
          </w:p>
        </w:tc>
        <w:tc>
          <w:tcPr>
            <w:tcW w:w="1575" w:type="dxa"/>
            <w:tcBorders>
              <w:top w:val="single" w:sz="6" w:space="0" w:color="auto"/>
              <w:left w:val="single" w:sz="6" w:space="0" w:color="auto"/>
              <w:bottom w:val="single" w:sz="6" w:space="0" w:color="auto"/>
              <w:right w:val="single" w:sz="6" w:space="0" w:color="auto"/>
            </w:tcBorders>
            <w:shd w:val="clear" w:color="000000" w:fill="CCFFCC"/>
            <w:vAlign w:val="center"/>
          </w:tcPr>
          <w:p w14:paraId="72954BC4" w14:textId="77777777" w:rsidR="00B55FE0" w:rsidRPr="00C62A3F" w:rsidRDefault="00B55FE0" w:rsidP="0028614A">
            <w:pPr>
              <w:pStyle w:val="TableText"/>
            </w:pPr>
            <w:r w:rsidRPr="00C62A3F">
              <w:t>22.8%</w:t>
            </w:r>
          </w:p>
        </w:tc>
      </w:tr>
    </w:tbl>
    <w:p w14:paraId="684BAC49" w14:textId="77777777" w:rsidR="00B55FE0" w:rsidRDefault="00B55FE0" w:rsidP="00B55FE0"/>
    <w:p w14:paraId="3A1D6D8C" w14:textId="77777777" w:rsidR="008F1C00" w:rsidRDefault="008F1C00" w:rsidP="00B55FE0"/>
    <w:p w14:paraId="16006576" w14:textId="77777777" w:rsidR="008F1C00" w:rsidRDefault="008F1C00" w:rsidP="00B55FE0">
      <w:pPr>
        <w:widowControl/>
        <w:spacing w:after="200" w:line="276" w:lineRule="auto"/>
        <w:jc w:val="left"/>
        <w:rPr>
          <w:rFonts w:cs="Calibri"/>
          <w:b/>
          <w:color w:val="000000"/>
          <w:spacing w:val="5"/>
          <w:kern w:val="28"/>
          <w:szCs w:val="20"/>
        </w:rPr>
        <w:sectPr w:rsidR="008F1C00" w:rsidSect="008F1C00">
          <w:pgSz w:w="15840" w:h="12240" w:orient="landscape"/>
          <w:pgMar w:top="1440" w:right="1440" w:bottom="1440" w:left="1440" w:header="720" w:footer="720" w:gutter="0"/>
          <w:cols w:space="720"/>
          <w:docGrid w:linePitch="360"/>
        </w:sectPr>
      </w:pPr>
    </w:p>
    <w:p w14:paraId="28410BED" w14:textId="77777777" w:rsidR="00B55FE0" w:rsidRDefault="00B55FE0" w:rsidP="00B55FE0">
      <w:pPr>
        <w:pStyle w:val="Caption"/>
      </w:pPr>
      <w:bookmarkStart w:id="1814" w:name="_Toc335377232"/>
      <w:bookmarkStart w:id="1815" w:name="_Toc411514774"/>
      <w:bookmarkStart w:id="1816" w:name="_Toc411515474"/>
      <w:bookmarkStart w:id="1817" w:name="_Toc411599463"/>
      <w:r>
        <w:lastRenderedPageBreak/>
        <w:t xml:space="preserve">Table </w:t>
      </w:r>
      <w:r>
        <w:rPr>
          <w:noProof/>
        </w:rPr>
        <w:t>3</w:t>
      </w:r>
      <w:r>
        <w:t>.</w:t>
      </w:r>
      <w:r>
        <w:rPr>
          <w:noProof/>
        </w:rPr>
        <w:t>5</w:t>
      </w:r>
      <w:r>
        <w:t>: Loadshapes by Month and Day of Week</w:t>
      </w:r>
      <w:bookmarkEnd w:id="1814"/>
      <w:bookmarkEnd w:id="1815"/>
      <w:bookmarkEnd w:id="1816"/>
      <w:bookmarkEnd w:id="1817"/>
    </w:p>
    <w:tbl>
      <w:tblPr>
        <w:tblW w:w="14851" w:type="dxa"/>
        <w:jc w:val="center"/>
        <w:tblLayout w:type="fixed"/>
        <w:tblCellMar>
          <w:left w:w="30" w:type="dxa"/>
          <w:right w:w="30" w:type="dxa"/>
        </w:tblCellMar>
        <w:tblLook w:val="0000" w:firstRow="0" w:lastRow="0" w:firstColumn="0" w:lastColumn="0" w:noHBand="0" w:noVBand="0"/>
      </w:tblPr>
      <w:tblGrid>
        <w:gridCol w:w="1104"/>
        <w:gridCol w:w="530"/>
        <w:gridCol w:w="530"/>
        <w:gridCol w:w="530"/>
        <w:gridCol w:w="530"/>
        <w:gridCol w:w="531"/>
        <w:gridCol w:w="531"/>
        <w:gridCol w:w="531"/>
        <w:gridCol w:w="619"/>
        <w:gridCol w:w="442"/>
        <w:gridCol w:w="531"/>
        <w:gridCol w:w="619"/>
        <w:gridCol w:w="619"/>
        <w:gridCol w:w="619"/>
        <w:gridCol w:w="619"/>
        <w:gridCol w:w="531"/>
        <w:gridCol w:w="619"/>
        <w:gridCol w:w="619"/>
        <w:gridCol w:w="619"/>
        <w:gridCol w:w="442"/>
        <w:gridCol w:w="531"/>
        <w:gridCol w:w="531"/>
        <w:gridCol w:w="531"/>
        <w:gridCol w:w="531"/>
        <w:gridCol w:w="531"/>
        <w:gridCol w:w="475"/>
        <w:gridCol w:w="6"/>
      </w:tblGrid>
      <w:tr w:rsidR="00B55FE0" w:rsidRPr="00DE1F38" w14:paraId="4E602555" w14:textId="77777777" w:rsidTr="0028614A">
        <w:trPr>
          <w:gridAfter w:val="1"/>
          <w:wAfter w:w="6" w:type="dxa"/>
          <w:trHeight w:val="277"/>
          <w:tblHeader/>
          <w:jc w:val="center"/>
        </w:trPr>
        <w:tc>
          <w:tcPr>
            <w:tcW w:w="1104" w:type="dxa"/>
            <w:tcBorders>
              <w:left w:val="nil"/>
              <w:bottom w:val="nil"/>
            </w:tcBorders>
            <w:vAlign w:val="center"/>
          </w:tcPr>
          <w:p w14:paraId="62735571" w14:textId="77777777" w:rsidR="00B55FE0" w:rsidRPr="00DE1F38" w:rsidRDefault="00B55FE0" w:rsidP="0028614A">
            <w:pPr>
              <w:spacing w:after="0"/>
              <w:jc w:val="left"/>
              <w:rPr>
                <w:rFonts w:cstheme="minorHAnsi"/>
                <w:sz w:val="18"/>
                <w:szCs w:val="18"/>
              </w:rPr>
            </w:pPr>
          </w:p>
        </w:tc>
        <w:tc>
          <w:tcPr>
            <w:tcW w:w="530" w:type="dxa"/>
            <w:vMerge w:val="restart"/>
            <w:tcBorders>
              <w:right w:val="single" w:sz="4" w:space="0" w:color="auto"/>
            </w:tcBorders>
            <w:shd w:val="clear" w:color="auto" w:fill="auto"/>
            <w:vAlign w:val="center"/>
          </w:tcPr>
          <w:p w14:paraId="7DA1C1CA" w14:textId="77777777" w:rsidR="00B55FE0" w:rsidRPr="00DE1F38" w:rsidRDefault="00B55FE0" w:rsidP="0028614A">
            <w:pPr>
              <w:spacing w:after="0"/>
              <w:jc w:val="center"/>
              <w:rPr>
                <w:rFonts w:cstheme="minorHAnsi"/>
                <w:sz w:val="18"/>
                <w:szCs w:val="18"/>
              </w:rPr>
            </w:pPr>
          </w:p>
        </w:tc>
        <w:tc>
          <w:tcPr>
            <w:tcW w:w="1060"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4194583F" w14:textId="77777777" w:rsidR="00B55FE0" w:rsidRPr="00DE1F38" w:rsidRDefault="00B55FE0" w:rsidP="0028614A">
            <w:pPr>
              <w:pStyle w:val="TableHeading"/>
            </w:pPr>
            <w:r w:rsidRPr="00DE1F38">
              <w:t>Jan</w:t>
            </w:r>
          </w:p>
        </w:tc>
        <w:tc>
          <w:tcPr>
            <w:tcW w:w="1061" w:type="dxa"/>
            <w:gridSpan w:val="2"/>
            <w:tcBorders>
              <w:top w:val="single" w:sz="6" w:space="0" w:color="auto"/>
              <w:left w:val="single" w:sz="4" w:space="0" w:color="auto"/>
              <w:bottom w:val="single" w:sz="6" w:space="0" w:color="auto"/>
              <w:right w:val="single" w:sz="6" w:space="0" w:color="auto"/>
            </w:tcBorders>
            <w:shd w:val="clear" w:color="auto" w:fill="7F7F7F" w:themeFill="text1" w:themeFillTint="80"/>
            <w:vAlign w:val="center"/>
          </w:tcPr>
          <w:p w14:paraId="730A3815" w14:textId="77777777" w:rsidR="00B55FE0" w:rsidRPr="00DE1F38" w:rsidRDefault="00B55FE0" w:rsidP="0028614A">
            <w:pPr>
              <w:pStyle w:val="TableHeading"/>
            </w:pPr>
            <w:r w:rsidRPr="00DE1F38">
              <w:t>Feb</w:t>
            </w:r>
          </w:p>
        </w:tc>
        <w:tc>
          <w:tcPr>
            <w:tcW w:w="1062"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6A167D9B" w14:textId="77777777" w:rsidR="00B55FE0" w:rsidRPr="00DE1F38" w:rsidRDefault="00B55FE0" w:rsidP="0028614A">
            <w:pPr>
              <w:pStyle w:val="TableHeading"/>
            </w:pPr>
            <w:r w:rsidRPr="00DE1F38">
              <w:t>Mar</w:t>
            </w:r>
          </w:p>
        </w:tc>
        <w:tc>
          <w:tcPr>
            <w:tcW w:w="1061"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BDD866F" w14:textId="77777777" w:rsidR="00B55FE0" w:rsidRPr="00DE1F38" w:rsidRDefault="00B55FE0" w:rsidP="0028614A">
            <w:pPr>
              <w:pStyle w:val="TableHeading"/>
            </w:pPr>
            <w:r w:rsidRPr="00DE1F38">
              <w:t>Apr</w:t>
            </w:r>
          </w:p>
        </w:tc>
        <w:tc>
          <w:tcPr>
            <w:tcW w:w="1150"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C7B5C70" w14:textId="77777777" w:rsidR="00B55FE0" w:rsidRPr="00DE1F38" w:rsidRDefault="00B55FE0" w:rsidP="0028614A">
            <w:pPr>
              <w:pStyle w:val="TableHeading"/>
            </w:pPr>
            <w:r w:rsidRPr="00DE1F38">
              <w:t>May</w:t>
            </w:r>
          </w:p>
        </w:tc>
        <w:tc>
          <w:tcPr>
            <w:tcW w:w="1238"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2396284E" w14:textId="77777777" w:rsidR="00B55FE0" w:rsidRPr="00DE1F38" w:rsidRDefault="00B55FE0" w:rsidP="0028614A">
            <w:pPr>
              <w:pStyle w:val="TableHeading"/>
            </w:pPr>
            <w:r w:rsidRPr="00DE1F38">
              <w:t>Jun</w:t>
            </w:r>
          </w:p>
        </w:tc>
        <w:tc>
          <w:tcPr>
            <w:tcW w:w="1150"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5294F64D" w14:textId="77777777" w:rsidR="00B55FE0" w:rsidRPr="00DE1F38" w:rsidRDefault="00B55FE0" w:rsidP="0028614A">
            <w:pPr>
              <w:pStyle w:val="TableHeading"/>
            </w:pPr>
            <w:r w:rsidRPr="00DE1F38">
              <w:t>Jul</w:t>
            </w:r>
          </w:p>
        </w:tc>
        <w:tc>
          <w:tcPr>
            <w:tcW w:w="1238"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37B9CA21" w14:textId="77777777" w:rsidR="00B55FE0" w:rsidRPr="00DE1F38" w:rsidRDefault="00B55FE0" w:rsidP="0028614A">
            <w:pPr>
              <w:pStyle w:val="TableHeading"/>
            </w:pPr>
            <w:r w:rsidRPr="00DE1F38">
              <w:t>Aug</w:t>
            </w:r>
          </w:p>
        </w:tc>
        <w:tc>
          <w:tcPr>
            <w:tcW w:w="1061"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6D8C2BE0" w14:textId="77777777" w:rsidR="00B55FE0" w:rsidRPr="00DE1F38" w:rsidRDefault="00B55FE0" w:rsidP="0028614A">
            <w:pPr>
              <w:pStyle w:val="TableHeading"/>
            </w:pPr>
            <w:r w:rsidRPr="00DE1F38">
              <w:t>Sep</w:t>
            </w:r>
          </w:p>
        </w:tc>
        <w:tc>
          <w:tcPr>
            <w:tcW w:w="1062"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357C330D" w14:textId="77777777" w:rsidR="00B55FE0" w:rsidRPr="00DE1F38" w:rsidRDefault="00B55FE0" w:rsidP="0028614A">
            <w:pPr>
              <w:pStyle w:val="TableHeading"/>
            </w:pPr>
            <w:r w:rsidRPr="00DE1F38">
              <w:t>Oct</w:t>
            </w:r>
          </w:p>
        </w:tc>
        <w:tc>
          <w:tcPr>
            <w:tcW w:w="1062"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8BF4B2B" w14:textId="77777777" w:rsidR="00B55FE0" w:rsidRPr="00DE1F38" w:rsidRDefault="00B55FE0" w:rsidP="0028614A">
            <w:pPr>
              <w:pStyle w:val="TableHeading"/>
            </w:pPr>
            <w:r w:rsidRPr="00DE1F38">
              <w:t>Nov</w:t>
            </w:r>
          </w:p>
        </w:tc>
        <w:tc>
          <w:tcPr>
            <w:tcW w:w="1006"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5DB39B78" w14:textId="77777777" w:rsidR="00B55FE0" w:rsidRPr="00DE1F38" w:rsidRDefault="00B55FE0" w:rsidP="0028614A">
            <w:pPr>
              <w:pStyle w:val="TableHeading"/>
            </w:pPr>
            <w:r w:rsidRPr="00DE1F38">
              <w:t>Dec</w:t>
            </w:r>
          </w:p>
        </w:tc>
      </w:tr>
      <w:tr w:rsidR="00B55FE0" w:rsidRPr="00DE1F38" w14:paraId="5AF0A377" w14:textId="77777777" w:rsidTr="0028614A">
        <w:trPr>
          <w:trHeight w:val="277"/>
          <w:tblHeader/>
          <w:jc w:val="center"/>
        </w:trPr>
        <w:tc>
          <w:tcPr>
            <w:tcW w:w="1104" w:type="dxa"/>
            <w:tcBorders>
              <w:top w:val="nil"/>
              <w:left w:val="nil"/>
              <w:bottom w:val="single" w:sz="4" w:space="0" w:color="auto"/>
            </w:tcBorders>
            <w:vAlign w:val="center"/>
          </w:tcPr>
          <w:p w14:paraId="59850671" w14:textId="77777777" w:rsidR="00B55FE0" w:rsidRPr="00DE1F38" w:rsidRDefault="00B55FE0" w:rsidP="0028614A">
            <w:pPr>
              <w:spacing w:after="0"/>
              <w:ind w:left="245"/>
              <w:jc w:val="left"/>
              <w:rPr>
                <w:rFonts w:cstheme="minorHAnsi"/>
                <w:sz w:val="18"/>
                <w:szCs w:val="18"/>
              </w:rPr>
            </w:pPr>
          </w:p>
        </w:tc>
        <w:tc>
          <w:tcPr>
            <w:tcW w:w="530" w:type="dxa"/>
            <w:vMerge/>
            <w:tcBorders>
              <w:bottom w:val="single" w:sz="4" w:space="0" w:color="auto"/>
              <w:right w:val="single" w:sz="4" w:space="0" w:color="auto"/>
            </w:tcBorders>
            <w:shd w:val="clear" w:color="auto" w:fill="auto"/>
            <w:vAlign w:val="center"/>
          </w:tcPr>
          <w:p w14:paraId="5F5511B6" w14:textId="77777777" w:rsidR="00B55FE0" w:rsidRPr="00DE1F38" w:rsidRDefault="00B55FE0" w:rsidP="0028614A">
            <w:pPr>
              <w:spacing w:after="0"/>
              <w:jc w:val="center"/>
              <w:rPr>
                <w:rFonts w:cstheme="minorHAnsi"/>
                <w:sz w:val="18"/>
                <w:szCs w:val="18"/>
              </w:rPr>
            </w:pPr>
          </w:p>
        </w:tc>
        <w:tc>
          <w:tcPr>
            <w:tcW w:w="53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5D956C33" w14:textId="77777777" w:rsidR="00B55FE0" w:rsidRPr="00DE1F38" w:rsidRDefault="00B55FE0" w:rsidP="0028614A">
            <w:pPr>
              <w:pStyle w:val="TableHeading"/>
            </w:pPr>
            <w:r w:rsidRPr="00DE1F38">
              <w:t>M-F</w:t>
            </w:r>
          </w:p>
        </w:tc>
        <w:tc>
          <w:tcPr>
            <w:tcW w:w="530" w:type="dxa"/>
            <w:tcBorders>
              <w:top w:val="single" w:sz="6" w:space="0" w:color="auto"/>
              <w:left w:val="single" w:sz="4" w:space="0" w:color="auto"/>
              <w:bottom w:val="single" w:sz="6" w:space="0" w:color="auto"/>
              <w:right w:val="single" w:sz="6" w:space="0" w:color="auto"/>
            </w:tcBorders>
            <w:shd w:val="clear" w:color="auto" w:fill="7F7F7F" w:themeFill="text1" w:themeFillTint="80"/>
            <w:vAlign w:val="center"/>
          </w:tcPr>
          <w:p w14:paraId="4864CEBF" w14:textId="77777777" w:rsidR="00B55FE0" w:rsidRPr="00DE1F38" w:rsidRDefault="00B55FE0" w:rsidP="0028614A">
            <w:pPr>
              <w:pStyle w:val="TableHeading"/>
            </w:pPr>
            <w:r w:rsidRPr="00DE1F38">
              <w:t>S-S</w:t>
            </w:r>
          </w:p>
        </w:tc>
        <w:tc>
          <w:tcPr>
            <w:tcW w:w="530"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5E5C56A4" w14:textId="77777777" w:rsidR="00B55FE0" w:rsidRPr="00DE1F38" w:rsidRDefault="00B55FE0" w:rsidP="0028614A">
            <w:pPr>
              <w:pStyle w:val="TableHeading"/>
            </w:pPr>
            <w:r w:rsidRPr="00DE1F38">
              <w:t>M-F</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1774C8F1" w14:textId="77777777" w:rsidR="00B55FE0" w:rsidRPr="00DE1F38" w:rsidRDefault="00B55FE0" w:rsidP="0028614A">
            <w:pPr>
              <w:pStyle w:val="TableHeading"/>
            </w:pPr>
            <w:r w:rsidRPr="00DE1F38">
              <w:t>S-S</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64D8696" w14:textId="77777777" w:rsidR="00B55FE0" w:rsidRPr="00DE1F38" w:rsidRDefault="00B55FE0" w:rsidP="0028614A">
            <w:pPr>
              <w:pStyle w:val="TableHeading"/>
            </w:pPr>
            <w:r w:rsidRPr="00DE1F38">
              <w:t>M-F</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17311BCF" w14:textId="77777777" w:rsidR="00B55FE0" w:rsidRPr="00DE1F38" w:rsidRDefault="00B55FE0" w:rsidP="0028614A">
            <w:pPr>
              <w:pStyle w:val="TableHeading"/>
            </w:pPr>
            <w:r w:rsidRPr="00DE1F38">
              <w:t>S-S</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52049CA7" w14:textId="77777777" w:rsidR="00B55FE0" w:rsidRPr="00DE1F38" w:rsidRDefault="00B55FE0" w:rsidP="0028614A">
            <w:pPr>
              <w:pStyle w:val="TableHeading"/>
            </w:pPr>
            <w:r w:rsidRPr="00DE1F38">
              <w:t>M-F</w:t>
            </w:r>
          </w:p>
        </w:tc>
        <w:tc>
          <w:tcPr>
            <w:tcW w:w="442"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15FAA550" w14:textId="77777777" w:rsidR="00B55FE0" w:rsidRPr="00DE1F38" w:rsidRDefault="00B55FE0" w:rsidP="0028614A">
            <w:pPr>
              <w:pStyle w:val="TableHeading"/>
            </w:pPr>
            <w:r w:rsidRPr="00DE1F38">
              <w:t>S-S</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4BA49E17" w14:textId="77777777" w:rsidR="00B55FE0" w:rsidRPr="00DE1F38" w:rsidRDefault="00B55FE0" w:rsidP="0028614A">
            <w:pPr>
              <w:pStyle w:val="TableHeading"/>
            </w:pPr>
            <w:r w:rsidRPr="00DE1F38">
              <w:t>M-F</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0551C2C2" w14:textId="77777777" w:rsidR="00B55FE0" w:rsidRPr="00DE1F38" w:rsidRDefault="00B55FE0" w:rsidP="0028614A">
            <w:pPr>
              <w:pStyle w:val="TableHeading"/>
            </w:pPr>
            <w:r w:rsidRPr="00DE1F38">
              <w:t>S-S</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2CA93D42" w14:textId="77777777" w:rsidR="00B55FE0" w:rsidRPr="00DE1F38" w:rsidRDefault="00B55FE0" w:rsidP="0028614A">
            <w:pPr>
              <w:pStyle w:val="TableHeading"/>
            </w:pPr>
            <w:r w:rsidRPr="00DE1F38">
              <w:t>M-F</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39FC9F7" w14:textId="77777777" w:rsidR="00B55FE0" w:rsidRPr="00DE1F38" w:rsidRDefault="00B55FE0" w:rsidP="0028614A">
            <w:pPr>
              <w:pStyle w:val="TableHeading"/>
            </w:pPr>
            <w:r w:rsidRPr="00DE1F38">
              <w:t>S-S</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54140363" w14:textId="77777777" w:rsidR="00B55FE0" w:rsidRPr="00DE1F38" w:rsidRDefault="00B55FE0" w:rsidP="0028614A">
            <w:pPr>
              <w:pStyle w:val="TableHeading"/>
            </w:pPr>
            <w:r w:rsidRPr="00DE1F38">
              <w:t>M-F</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1ED2D425" w14:textId="77777777" w:rsidR="00B55FE0" w:rsidRPr="00DE1F38" w:rsidRDefault="00B55FE0" w:rsidP="0028614A">
            <w:pPr>
              <w:pStyle w:val="TableHeading"/>
            </w:pPr>
            <w:r w:rsidRPr="00DE1F38">
              <w:t>S-S</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1921477E" w14:textId="77777777" w:rsidR="00B55FE0" w:rsidRPr="00DE1F38" w:rsidRDefault="00B55FE0" w:rsidP="0028614A">
            <w:pPr>
              <w:pStyle w:val="TableHeading"/>
            </w:pPr>
            <w:r w:rsidRPr="00DE1F38">
              <w:t>M-F</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2CC05B28" w14:textId="77777777" w:rsidR="00B55FE0" w:rsidRPr="00DE1F38" w:rsidRDefault="00B55FE0" w:rsidP="0028614A">
            <w:pPr>
              <w:pStyle w:val="TableHeading"/>
            </w:pPr>
            <w:r w:rsidRPr="00DE1F38">
              <w:t>S-S</w:t>
            </w:r>
          </w:p>
        </w:tc>
        <w:tc>
          <w:tcPr>
            <w:tcW w:w="619"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6A75D1B7" w14:textId="77777777" w:rsidR="00B55FE0" w:rsidRPr="00DE1F38" w:rsidRDefault="00B55FE0" w:rsidP="0028614A">
            <w:pPr>
              <w:pStyle w:val="TableHeading"/>
            </w:pPr>
            <w:r w:rsidRPr="00DE1F38">
              <w:t>M-F</w:t>
            </w:r>
          </w:p>
        </w:tc>
        <w:tc>
          <w:tcPr>
            <w:tcW w:w="442"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44FB3E8F" w14:textId="77777777" w:rsidR="00B55FE0" w:rsidRPr="00DE1F38" w:rsidRDefault="00B55FE0" w:rsidP="0028614A">
            <w:pPr>
              <w:pStyle w:val="TableHeading"/>
            </w:pPr>
            <w:r w:rsidRPr="00DE1F38">
              <w:t>S-S</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59BCF0F" w14:textId="77777777" w:rsidR="00B55FE0" w:rsidRPr="00DE1F38" w:rsidRDefault="00B55FE0" w:rsidP="0028614A">
            <w:pPr>
              <w:pStyle w:val="TableHeading"/>
            </w:pPr>
            <w:r w:rsidRPr="00DE1F38">
              <w:t>M-F</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75636DDA" w14:textId="77777777" w:rsidR="00B55FE0" w:rsidRPr="00DE1F38" w:rsidRDefault="00B55FE0" w:rsidP="0028614A">
            <w:pPr>
              <w:pStyle w:val="TableHeading"/>
            </w:pPr>
            <w:r w:rsidRPr="00DE1F38">
              <w:t>S-S</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027A4AB2" w14:textId="77777777" w:rsidR="00B55FE0" w:rsidRPr="00DE1F38" w:rsidRDefault="00B55FE0" w:rsidP="0028614A">
            <w:pPr>
              <w:pStyle w:val="TableHeading"/>
            </w:pPr>
            <w:r w:rsidRPr="00DE1F38">
              <w:t>M-F</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289043F1" w14:textId="77777777" w:rsidR="00B55FE0" w:rsidRPr="00DE1F38" w:rsidRDefault="00B55FE0" w:rsidP="0028614A">
            <w:pPr>
              <w:pStyle w:val="TableHeading"/>
            </w:pPr>
            <w:r w:rsidRPr="00DE1F38">
              <w:t>S-S</w:t>
            </w:r>
          </w:p>
        </w:tc>
        <w:tc>
          <w:tcPr>
            <w:tcW w:w="531"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418B2DA6" w14:textId="77777777" w:rsidR="00B55FE0" w:rsidRPr="00DE1F38" w:rsidRDefault="00B55FE0" w:rsidP="0028614A">
            <w:pPr>
              <w:pStyle w:val="TableHeading"/>
            </w:pPr>
            <w:r w:rsidRPr="00DE1F38">
              <w:t>M-F</w:t>
            </w:r>
          </w:p>
        </w:tc>
        <w:tc>
          <w:tcPr>
            <w:tcW w:w="481" w:type="dxa"/>
            <w:gridSpan w:val="2"/>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13631385" w14:textId="77777777" w:rsidR="00B55FE0" w:rsidRPr="00DE1F38" w:rsidRDefault="00B55FE0" w:rsidP="0028614A">
            <w:pPr>
              <w:pStyle w:val="TableHeading"/>
            </w:pPr>
            <w:r w:rsidRPr="00DE1F38">
              <w:t>S-S</w:t>
            </w:r>
          </w:p>
        </w:tc>
      </w:tr>
      <w:tr w:rsidR="00B55FE0" w:rsidRPr="00DE1F38" w14:paraId="3299822E" w14:textId="77777777" w:rsidTr="0028614A">
        <w:trPr>
          <w:trHeight w:val="569"/>
          <w:jc w:val="center"/>
        </w:trPr>
        <w:tc>
          <w:tcPr>
            <w:tcW w:w="1104" w:type="dxa"/>
            <w:tcBorders>
              <w:top w:val="single" w:sz="4" w:space="0" w:color="auto"/>
              <w:left w:val="single" w:sz="4" w:space="0" w:color="auto"/>
              <w:bottom w:val="single" w:sz="4" w:space="0" w:color="auto"/>
              <w:right w:val="single" w:sz="4" w:space="0" w:color="auto"/>
            </w:tcBorders>
            <w:vAlign w:val="center"/>
          </w:tcPr>
          <w:p w14:paraId="5CBBF760" w14:textId="77777777" w:rsidR="00B55FE0" w:rsidRPr="00DE1F38" w:rsidRDefault="00B55FE0" w:rsidP="0028614A">
            <w:pPr>
              <w:spacing w:after="0"/>
              <w:jc w:val="left"/>
              <w:rPr>
                <w:rFonts w:cstheme="minorHAnsi"/>
                <w:sz w:val="18"/>
                <w:szCs w:val="18"/>
              </w:rPr>
            </w:pPr>
            <w:r w:rsidRPr="00DE1F38">
              <w:rPr>
                <w:rFonts w:cstheme="minorHAnsi"/>
                <w:sz w:val="18"/>
                <w:szCs w:val="18"/>
              </w:rPr>
              <w:t>Residential Clothes Washer</w:t>
            </w:r>
          </w:p>
        </w:tc>
        <w:tc>
          <w:tcPr>
            <w:tcW w:w="530" w:type="dxa"/>
            <w:tcBorders>
              <w:top w:val="single" w:sz="4" w:space="0" w:color="auto"/>
              <w:left w:val="single" w:sz="4" w:space="0" w:color="auto"/>
              <w:bottom w:val="single" w:sz="4" w:space="0" w:color="auto"/>
              <w:right w:val="single" w:sz="4" w:space="0" w:color="auto"/>
            </w:tcBorders>
            <w:vAlign w:val="center"/>
          </w:tcPr>
          <w:p w14:paraId="320E1456" w14:textId="77777777" w:rsidR="00B55FE0" w:rsidRPr="00DE1F38" w:rsidRDefault="00B55FE0" w:rsidP="0028614A">
            <w:pPr>
              <w:spacing w:after="0"/>
              <w:jc w:val="center"/>
              <w:rPr>
                <w:rFonts w:cstheme="minorHAnsi"/>
                <w:sz w:val="18"/>
                <w:szCs w:val="18"/>
              </w:rPr>
            </w:pPr>
            <w:r w:rsidRPr="00DE1F38">
              <w:rPr>
                <w:rFonts w:cstheme="minorHAnsi"/>
                <w:sz w:val="18"/>
                <w:szCs w:val="18"/>
              </w:rPr>
              <w:t>R01</w:t>
            </w:r>
          </w:p>
        </w:tc>
        <w:tc>
          <w:tcPr>
            <w:tcW w:w="530" w:type="dxa"/>
            <w:tcBorders>
              <w:top w:val="single" w:sz="4" w:space="0" w:color="auto"/>
              <w:left w:val="single" w:sz="4" w:space="0" w:color="auto"/>
              <w:bottom w:val="single" w:sz="6" w:space="0" w:color="auto"/>
              <w:right w:val="single" w:sz="6" w:space="0" w:color="auto"/>
            </w:tcBorders>
            <w:vAlign w:val="center"/>
          </w:tcPr>
          <w:p w14:paraId="612F07C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7.0%</w:t>
            </w:r>
          </w:p>
        </w:tc>
        <w:tc>
          <w:tcPr>
            <w:tcW w:w="530" w:type="dxa"/>
            <w:tcBorders>
              <w:top w:val="single" w:sz="6" w:space="0" w:color="auto"/>
              <w:left w:val="single" w:sz="6" w:space="0" w:color="auto"/>
              <w:bottom w:val="single" w:sz="6" w:space="0" w:color="auto"/>
              <w:right w:val="single" w:sz="6" w:space="0" w:color="auto"/>
            </w:tcBorders>
            <w:vAlign w:val="center"/>
          </w:tcPr>
          <w:p w14:paraId="644928C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1.6%</w:t>
            </w:r>
          </w:p>
        </w:tc>
        <w:tc>
          <w:tcPr>
            <w:tcW w:w="530" w:type="dxa"/>
            <w:tcBorders>
              <w:top w:val="single" w:sz="6" w:space="0" w:color="auto"/>
              <w:left w:val="single" w:sz="6" w:space="0" w:color="auto"/>
              <w:bottom w:val="single" w:sz="6" w:space="0" w:color="auto"/>
              <w:right w:val="single" w:sz="6" w:space="0" w:color="auto"/>
            </w:tcBorders>
            <w:vAlign w:val="center"/>
          </w:tcPr>
          <w:p w14:paraId="65AEB7A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vAlign w:val="center"/>
          </w:tcPr>
          <w:p w14:paraId="7AC78B0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vAlign w:val="center"/>
          </w:tcPr>
          <w:p w14:paraId="542E83A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vAlign w:val="center"/>
          </w:tcPr>
          <w:p w14:paraId="177EA41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1.7%</w:t>
            </w:r>
          </w:p>
        </w:tc>
        <w:tc>
          <w:tcPr>
            <w:tcW w:w="619" w:type="dxa"/>
            <w:tcBorders>
              <w:top w:val="single" w:sz="6" w:space="0" w:color="auto"/>
              <w:left w:val="single" w:sz="6" w:space="0" w:color="auto"/>
              <w:bottom w:val="single" w:sz="6" w:space="0" w:color="auto"/>
              <w:right w:val="single" w:sz="6" w:space="0" w:color="auto"/>
            </w:tcBorders>
            <w:vAlign w:val="center"/>
          </w:tcPr>
          <w:p w14:paraId="706B010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6.7%</w:t>
            </w:r>
          </w:p>
        </w:tc>
        <w:tc>
          <w:tcPr>
            <w:tcW w:w="442" w:type="dxa"/>
            <w:tcBorders>
              <w:top w:val="single" w:sz="6" w:space="0" w:color="auto"/>
              <w:left w:val="single" w:sz="6" w:space="0" w:color="auto"/>
              <w:bottom w:val="single" w:sz="6" w:space="0" w:color="auto"/>
              <w:right w:val="single" w:sz="6" w:space="0" w:color="auto"/>
            </w:tcBorders>
            <w:vAlign w:val="center"/>
          </w:tcPr>
          <w:p w14:paraId="5413DD4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vAlign w:val="center"/>
          </w:tcPr>
          <w:p w14:paraId="191D0EB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6.9%</w:t>
            </w:r>
          </w:p>
        </w:tc>
        <w:tc>
          <w:tcPr>
            <w:tcW w:w="619" w:type="dxa"/>
            <w:tcBorders>
              <w:top w:val="single" w:sz="6" w:space="0" w:color="auto"/>
              <w:left w:val="single" w:sz="6" w:space="0" w:color="auto"/>
              <w:bottom w:val="single" w:sz="6" w:space="0" w:color="auto"/>
              <w:right w:val="single" w:sz="6" w:space="0" w:color="auto"/>
            </w:tcBorders>
            <w:vAlign w:val="center"/>
          </w:tcPr>
          <w:p w14:paraId="0ACA4A1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vAlign w:val="center"/>
          </w:tcPr>
          <w:p w14:paraId="0D8A06E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6.5%</w:t>
            </w:r>
          </w:p>
        </w:tc>
        <w:tc>
          <w:tcPr>
            <w:tcW w:w="619" w:type="dxa"/>
            <w:tcBorders>
              <w:top w:val="single" w:sz="6" w:space="0" w:color="auto"/>
              <w:left w:val="single" w:sz="6" w:space="0" w:color="auto"/>
              <w:bottom w:val="single" w:sz="6" w:space="0" w:color="auto"/>
              <w:right w:val="single" w:sz="6" w:space="0" w:color="auto"/>
            </w:tcBorders>
            <w:vAlign w:val="center"/>
          </w:tcPr>
          <w:p w14:paraId="03370FD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vAlign w:val="center"/>
          </w:tcPr>
          <w:p w14:paraId="7266F7E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vAlign w:val="center"/>
          </w:tcPr>
          <w:p w14:paraId="73423CF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vAlign w:val="center"/>
          </w:tcPr>
          <w:p w14:paraId="4F2A39B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6.8%</w:t>
            </w:r>
          </w:p>
        </w:tc>
        <w:tc>
          <w:tcPr>
            <w:tcW w:w="619" w:type="dxa"/>
            <w:tcBorders>
              <w:top w:val="single" w:sz="6" w:space="0" w:color="auto"/>
              <w:left w:val="single" w:sz="6" w:space="0" w:color="auto"/>
              <w:bottom w:val="single" w:sz="6" w:space="0" w:color="auto"/>
              <w:right w:val="single" w:sz="6" w:space="0" w:color="auto"/>
            </w:tcBorders>
            <w:vAlign w:val="center"/>
          </w:tcPr>
          <w:p w14:paraId="21F59EF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1.7%</w:t>
            </w:r>
          </w:p>
        </w:tc>
        <w:tc>
          <w:tcPr>
            <w:tcW w:w="619" w:type="dxa"/>
            <w:tcBorders>
              <w:top w:val="single" w:sz="6" w:space="0" w:color="auto"/>
              <w:left w:val="single" w:sz="6" w:space="0" w:color="auto"/>
              <w:bottom w:val="single" w:sz="6" w:space="0" w:color="auto"/>
              <w:right w:val="single" w:sz="6" w:space="0" w:color="auto"/>
            </w:tcBorders>
            <w:vAlign w:val="center"/>
          </w:tcPr>
          <w:p w14:paraId="66E0300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6.6%</w:t>
            </w:r>
          </w:p>
        </w:tc>
        <w:tc>
          <w:tcPr>
            <w:tcW w:w="442" w:type="dxa"/>
            <w:tcBorders>
              <w:top w:val="single" w:sz="6" w:space="0" w:color="auto"/>
              <w:left w:val="single" w:sz="6" w:space="0" w:color="auto"/>
              <w:bottom w:val="single" w:sz="6" w:space="0" w:color="auto"/>
              <w:right w:val="single" w:sz="6" w:space="0" w:color="auto"/>
            </w:tcBorders>
            <w:vAlign w:val="center"/>
          </w:tcPr>
          <w:p w14:paraId="419ECB7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1.6%</w:t>
            </w:r>
          </w:p>
        </w:tc>
        <w:tc>
          <w:tcPr>
            <w:tcW w:w="531" w:type="dxa"/>
            <w:tcBorders>
              <w:top w:val="single" w:sz="6" w:space="0" w:color="auto"/>
              <w:left w:val="single" w:sz="6" w:space="0" w:color="auto"/>
              <w:bottom w:val="single" w:sz="6" w:space="0" w:color="auto"/>
              <w:right w:val="single" w:sz="6" w:space="0" w:color="auto"/>
            </w:tcBorders>
            <w:vAlign w:val="center"/>
          </w:tcPr>
          <w:p w14:paraId="03F06F0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7.0%</w:t>
            </w:r>
          </w:p>
        </w:tc>
        <w:tc>
          <w:tcPr>
            <w:tcW w:w="531" w:type="dxa"/>
            <w:tcBorders>
              <w:top w:val="single" w:sz="6" w:space="0" w:color="auto"/>
              <w:left w:val="single" w:sz="6" w:space="0" w:color="auto"/>
              <w:bottom w:val="single" w:sz="6" w:space="0" w:color="auto"/>
              <w:right w:val="single" w:sz="6" w:space="0" w:color="auto"/>
            </w:tcBorders>
            <w:vAlign w:val="center"/>
          </w:tcPr>
          <w:p w14:paraId="39E0D88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vAlign w:val="center"/>
          </w:tcPr>
          <w:p w14:paraId="01DFA39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vAlign w:val="center"/>
          </w:tcPr>
          <w:p w14:paraId="7B93849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1.7%</w:t>
            </w:r>
          </w:p>
        </w:tc>
        <w:tc>
          <w:tcPr>
            <w:tcW w:w="531" w:type="dxa"/>
            <w:tcBorders>
              <w:top w:val="single" w:sz="6" w:space="0" w:color="auto"/>
              <w:left w:val="single" w:sz="6" w:space="0" w:color="auto"/>
              <w:bottom w:val="single" w:sz="6" w:space="0" w:color="auto"/>
              <w:right w:val="single" w:sz="6" w:space="0" w:color="auto"/>
            </w:tcBorders>
            <w:vAlign w:val="center"/>
          </w:tcPr>
          <w:p w14:paraId="6552593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6.9%</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2334908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1.6%</w:t>
            </w:r>
          </w:p>
        </w:tc>
      </w:tr>
      <w:tr w:rsidR="00B55FE0" w:rsidRPr="00DE1F38" w14:paraId="556ADD31" w14:textId="77777777" w:rsidTr="0028614A">
        <w:trPr>
          <w:trHeight w:val="277"/>
          <w:jc w:val="center"/>
        </w:trPr>
        <w:tc>
          <w:tcPr>
            <w:tcW w:w="1104" w:type="dxa"/>
            <w:tcBorders>
              <w:top w:val="single" w:sz="4" w:space="0" w:color="auto"/>
              <w:left w:val="single" w:sz="6" w:space="0" w:color="auto"/>
              <w:bottom w:val="single" w:sz="6" w:space="0" w:color="auto"/>
              <w:right w:val="single" w:sz="6" w:space="0" w:color="auto"/>
            </w:tcBorders>
            <w:vAlign w:val="center"/>
          </w:tcPr>
          <w:p w14:paraId="4623F135" w14:textId="77777777" w:rsidR="00B55FE0" w:rsidRPr="00DE1F38" w:rsidRDefault="00B55FE0" w:rsidP="0028614A">
            <w:pPr>
              <w:spacing w:after="0"/>
              <w:jc w:val="left"/>
              <w:rPr>
                <w:rFonts w:cstheme="minorHAnsi"/>
                <w:sz w:val="18"/>
                <w:szCs w:val="18"/>
              </w:rPr>
            </w:pPr>
            <w:r w:rsidRPr="00DE1F38">
              <w:rPr>
                <w:rFonts w:cstheme="minorHAnsi"/>
                <w:sz w:val="18"/>
                <w:szCs w:val="18"/>
              </w:rPr>
              <w:t>Residential Dish Washer</w:t>
            </w:r>
          </w:p>
        </w:tc>
        <w:tc>
          <w:tcPr>
            <w:tcW w:w="530" w:type="dxa"/>
            <w:tcBorders>
              <w:top w:val="single" w:sz="4" w:space="0" w:color="auto"/>
              <w:left w:val="single" w:sz="6" w:space="0" w:color="auto"/>
              <w:bottom w:val="single" w:sz="6" w:space="0" w:color="auto"/>
              <w:right w:val="single" w:sz="6" w:space="0" w:color="auto"/>
            </w:tcBorders>
            <w:vAlign w:val="center"/>
          </w:tcPr>
          <w:p w14:paraId="6BE95791" w14:textId="77777777" w:rsidR="00B55FE0" w:rsidRPr="00DE1F38" w:rsidRDefault="00B55FE0" w:rsidP="0028614A">
            <w:pPr>
              <w:spacing w:after="0"/>
              <w:jc w:val="center"/>
              <w:rPr>
                <w:rFonts w:cstheme="minorHAnsi"/>
                <w:sz w:val="18"/>
                <w:szCs w:val="18"/>
              </w:rPr>
            </w:pPr>
            <w:r w:rsidRPr="00DE1F38">
              <w:rPr>
                <w:rFonts w:cstheme="minorHAnsi"/>
                <w:sz w:val="18"/>
                <w:szCs w:val="18"/>
              </w:rPr>
              <w:t>R02</w:t>
            </w:r>
          </w:p>
        </w:tc>
        <w:tc>
          <w:tcPr>
            <w:tcW w:w="530" w:type="dxa"/>
            <w:tcBorders>
              <w:top w:val="single" w:sz="6" w:space="0" w:color="auto"/>
              <w:left w:val="single" w:sz="6" w:space="0" w:color="auto"/>
              <w:bottom w:val="single" w:sz="6" w:space="0" w:color="auto"/>
              <w:right w:val="single" w:sz="6" w:space="0" w:color="auto"/>
            </w:tcBorders>
            <w:vAlign w:val="center"/>
          </w:tcPr>
          <w:p w14:paraId="71D1434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7.3%</w:t>
            </w:r>
          </w:p>
        </w:tc>
        <w:tc>
          <w:tcPr>
            <w:tcW w:w="530" w:type="dxa"/>
            <w:tcBorders>
              <w:top w:val="single" w:sz="6" w:space="0" w:color="auto"/>
              <w:left w:val="single" w:sz="6" w:space="0" w:color="auto"/>
              <w:bottom w:val="single" w:sz="6" w:space="0" w:color="auto"/>
              <w:right w:val="single" w:sz="6" w:space="0" w:color="auto"/>
            </w:tcBorders>
            <w:vAlign w:val="center"/>
          </w:tcPr>
          <w:p w14:paraId="040F8A9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530" w:type="dxa"/>
            <w:tcBorders>
              <w:top w:val="single" w:sz="6" w:space="0" w:color="auto"/>
              <w:left w:val="single" w:sz="6" w:space="0" w:color="auto"/>
              <w:bottom w:val="single" w:sz="6" w:space="0" w:color="auto"/>
              <w:right w:val="single" w:sz="6" w:space="0" w:color="auto"/>
            </w:tcBorders>
            <w:vAlign w:val="center"/>
          </w:tcPr>
          <w:p w14:paraId="6343629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vAlign w:val="center"/>
          </w:tcPr>
          <w:p w14:paraId="2B2A487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vAlign w:val="center"/>
          </w:tcPr>
          <w:p w14:paraId="102B08F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7.0%</w:t>
            </w:r>
          </w:p>
        </w:tc>
        <w:tc>
          <w:tcPr>
            <w:tcW w:w="531" w:type="dxa"/>
            <w:tcBorders>
              <w:top w:val="single" w:sz="6" w:space="0" w:color="auto"/>
              <w:left w:val="single" w:sz="6" w:space="0" w:color="auto"/>
              <w:bottom w:val="single" w:sz="6" w:space="0" w:color="auto"/>
              <w:right w:val="single" w:sz="6" w:space="0" w:color="auto"/>
            </w:tcBorders>
            <w:vAlign w:val="center"/>
          </w:tcPr>
          <w:p w14:paraId="5E04091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vAlign w:val="center"/>
          </w:tcPr>
          <w:p w14:paraId="5BDD2F3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7.1%</w:t>
            </w:r>
          </w:p>
        </w:tc>
        <w:tc>
          <w:tcPr>
            <w:tcW w:w="442" w:type="dxa"/>
            <w:tcBorders>
              <w:top w:val="single" w:sz="6" w:space="0" w:color="auto"/>
              <w:left w:val="single" w:sz="6" w:space="0" w:color="auto"/>
              <w:bottom w:val="single" w:sz="6" w:space="0" w:color="auto"/>
              <w:right w:val="single" w:sz="6" w:space="0" w:color="auto"/>
            </w:tcBorders>
            <w:vAlign w:val="center"/>
          </w:tcPr>
          <w:p w14:paraId="4F6825F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vAlign w:val="center"/>
          </w:tcPr>
          <w:p w14:paraId="69866E2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7.3%</w:t>
            </w:r>
          </w:p>
        </w:tc>
        <w:tc>
          <w:tcPr>
            <w:tcW w:w="619" w:type="dxa"/>
            <w:tcBorders>
              <w:top w:val="single" w:sz="6" w:space="0" w:color="auto"/>
              <w:left w:val="single" w:sz="6" w:space="0" w:color="auto"/>
              <w:bottom w:val="single" w:sz="6" w:space="0" w:color="auto"/>
              <w:right w:val="single" w:sz="6" w:space="0" w:color="auto"/>
            </w:tcBorders>
            <w:vAlign w:val="center"/>
          </w:tcPr>
          <w:p w14:paraId="653C585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vAlign w:val="center"/>
          </w:tcPr>
          <w:p w14:paraId="57168FD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6.9%</w:t>
            </w:r>
          </w:p>
        </w:tc>
        <w:tc>
          <w:tcPr>
            <w:tcW w:w="619" w:type="dxa"/>
            <w:tcBorders>
              <w:top w:val="single" w:sz="6" w:space="0" w:color="auto"/>
              <w:left w:val="single" w:sz="6" w:space="0" w:color="auto"/>
              <w:bottom w:val="single" w:sz="6" w:space="0" w:color="auto"/>
              <w:right w:val="single" w:sz="6" w:space="0" w:color="auto"/>
            </w:tcBorders>
            <w:vAlign w:val="center"/>
          </w:tcPr>
          <w:p w14:paraId="179A3EA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vAlign w:val="center"/>
          </w:tcPr>
          <w:p w14:paraId="13630C1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7.4%</w:t>
            </w:r>
          </w:p>
        </w:tc>
        <w:tc>
          <w:tcPr>
            <w:tcW w:w="531" w:type="dxa"/>
            <w:tcBorders>
              <w:top w:val="single" w:sz="6" w:space="0" w:color="auto"/>
              <w:left w:val="single" w:sz="6" w:space="0" w:color="auto"/>
              <w:bottom w:val="single" w:sz="6" w:space="0" w:color="auto"/>
              <w:right w:val="single" w:sz="6" w:space="0" w:color="auto"/>
            </w:tcBorders>
            <w:vAlign w:val="center"/>
          </w:tcPr>
          <w:p w14:paraId="59D3FD1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vAlign w:val="center"/>
          </w:tcPr>
          <w:p w14:paraId="34A1255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vAlign w:val="center"/>
          </w:tcPr>
          <w:p w14:paraId="25212C4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vAlign w:val="center"/>
          </w:tcPr>
          <w:p w14:paraId="04AB8A5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7.0%</w:t>
            </w:r>
          </w:p>
        </w:tc>
        <w:tc>
          <w:tcPr>
            <w:tcW w:w="442" w:type="dxa"/>
            <w:tcBorders>
              <w:top w:val="single" w:sz="6" w:space="0" w:color="auto"/>
              <w:left w:val="single" w:sz="6" w:space="0" w:color="auto"/>
              <w:bottom w:val="single" w:sz="6" w:space="0" w:color="auto"/>
              <w:right w:val="single" w:sz="6" w:space="0" w:color="auto"/>
            </w:tcBorders>
            <w:vAlign w:val="center"/>
          </w:tcPr>
          <w:p w14:paraId="43E5EA9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vAlign w:val="center"/>
          </w:tcPr>
          <w:p w14:paraId="6665804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7.4%</w:t>
            </w:r>
          </w:p>
        </w:tc>
        <w:tc>
          <w:tcPr>
            <w:tcW w:w="531" w:type="dxa"/>
            <w:tcBorders>
              <w:top w:val="single" w:sz="6" w:space="0" w:color="auto"/>
              <w:left w:val="single" w:sz="6" w:space="0" w:color="auto"/>
              <w:bottom w:val="single" w:sz="6" w:space="0" w:color="auto"/>
              <w:right w:val="single" w:sz="6" w:space="0" w:color="auto"/>
            </w:tcBorders>
            <w:vAlign w:val="center"/>
          </w:tcPr>
          <w:p w14:paraId="5EF7842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vAlign w:val="center"/>
          </w:tcPr>
          <w:p w14:paraId="5894B96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6.8%</w:t>
            </w:r>
          </w:p>
        </w:tc>
        <w:tc>
          <w:tcPr>
            <w:tcW w:w="531" w:type="dxa"/>
            <w:tcBorders>
              <w:top w:val="single" w:sz="6" w:space="0" w:color="auto"/>
              <w:left w:val="single" w:sz="6" w:space="0" w:color="auto"/>
              <w:bottom w:val="single" w:sz="6" w:space="0" w:color="auto"/>
              <w:right w:val="single" w:sz="6" w:space="0" w:color="auto"/>
            </w:tcBorders>
            <w:vAlign w:val="center"/>
          </w:tcPr>
          <w:p w14:paraId="5C98C4C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vAlign w:val="center"/>
          </w:tcPr>
          <w:p w14:paraId="6BC31BB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7.2%</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370BA94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r>
      <w:tr w:rsidR="00B55FE0" w:rsidRPr="00DE1F38" w14:paraId="68EF0F58"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7FB4820E" w14:textId="77777777" w:rsidR="00B55FE0" w:rsidRPr="00DE1F38" w:rsidRDefault="00B55FE0" w:rsidP="0028614A">
            <w:pPr>
              <w:spacing w:after="0"/>
              <w:jc w:val="left"/>
              <w:rPr>
                <w:rFonts w:cstheme="minorHAnsi"/>
                <w:sz w:val="18"/>
                <w:szCs w:val="18"/>
              </w:rPr>
            </w:pPr>
            <w:r w:rsidRPr="00DE1F38">
              <w:rPr>
                <w:rFonts w:cstheme="minorHAnsi"/>
                <w:sz w:val="18"/>
                <w:szCs w:val="18"/>
              </w:rPr>
              <w:t>Residential Electric DHW</w:t>
            </w:r>
          </w:p>
        </w:tc>
        <w:tc>
          <w:tcPr>
            <w:tcW w:w="530" w:type="dxa"/>
            <w:tcBorders>
              <w:top w:val="single" w:sz="6" w:space="0" w:color="auto"/>
              <w:left w:val="single" w:sz="6" w:space="0" w:color="auto"/>
              <w:bottom w:val="single" w:sz="6" w:space="0" w:color="auto"/>
              <w:right w:val="single" w:sz="6" w:space="0" w:color="auto"/>
            </w:tcBorders>
            <w:vAlign w:val="center"/>
          </w:tcPr>
          <w:p w14:paraId="4AEE4A72" w14:textId="77777777" w:rsidR="00B55FE0" w:rsidRPr="00DE1F38" w:rsidRDefault="00B55FE0" w:rsidP="0028614A">
            <w:pPr>
              <w:spacing w:after="0"/>
              <w:jc w:val="center"/>
              <w:rPr>
                <w:rFonts w:cstheme="minorHAnsi"/>
                <w:sz w:val="18"/>
                <w:szCs w:val="18"/>
              </w:rPr>
            </w:pPr>
            <w:r w:rsidRPr="00DE1F38">
              <w:rPr>
                <w:rFonts w:cstheme="minorHAnsi"/>
                <w:sz w:val="18"/>
                <w:szCs w:val="18"/>
              </w:rPr>
              <w:t>R03</w:t>
            </w:r>
          </w:p>
        </w:tc>
        <w:tc>
          <w:tcPr>
            <w:tcW w:w="530" w:type="dxa"/>
            <w:tcBorders>
              <w:top w:val="single" w:sz="6" w:space="0" w:color="auto"/>
              <w:left w:val="single" w:sz="6" w:space="0" w:color="auto"/>
              <w:bottom w:val="single" w:sz="6" w:space="0" w:color="auto"/>
              <w:right w:val="single" w:sz="6" w:space="0" w:color="auto"/>
            </w:tcBorders>
            <w:vAlign w:val="center"/>
          </w:tcPr>
          <w:p w14:paraId="32AADEE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6.4%</w:t>
            </w:r>
          </w:p>
        </w:tc>
        <w:tc>
          <w:tcPr>
            <w:tcW w:w="530" w:type="dxa"/>
            <w:tcBorders>
              <w:top w:val="single" w:sz="6" w:space="0" w:color="auto"/>
              <w:left w:val="single" w:sz="6" w:space="0" w:color="auto"/>
              <w:bottom w:val="single" w:sz="6" w:space="0" w:color="auto"/>
              <w:right w:val="single" w:sz="6" w:space="0" w:color="auto"/>
            </w:tcBorders>
            <w:vAlign w:val="center"/>
          </w:tcPr>
          <w:p w14:paraId="6035A4B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530" w:type="dxa"/>
            <w:tcBorders>
              <w:top w:val="single" w:sz="6" w:space="0" w:color="auto"/>
              <w:left w:val="single" w:sz="6" w:space="0" w:color="auto"/>
              <w:bottom w:val="single" w:sz="6" w:space="0" w:color="auto"/>
              <w:right w:val="single" w:sz="6" w:space="0" w:color="auto"/>
            </w:tcBorders>
            <w:vAlign w:val="center"/>
          </w:tcPr>
          <w:p w14:paraId="04FE1E0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vAlign w:val="center"/>
          </w:tcPr>
          <w:p w14:paraId="23D21EC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vAlign w:val="center"/>
          </w:tcPr>
          <w:p w14:paraId="4EF368E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6.1%</w:t>
            </w:r>
          </w:p>
        </w:tc>
        <w:tc>
          <w:tcPr>
            <w:tcW w:w="531" w:type="dxa"/>
            <w:tcBorders>
              <w:top w:val="single" w:sz="6" w:space="0" w:color="auto"/>
              <w:left w:val="single" w:sz="6" w:space="0" w:color="auto"/>
              <w:bottom w:val="single" w:sz="6" w:space="0" w:color="auto"/>
              <w:right w:val="single" w:sz="6" w:space="0" w:color="auto"/>
            </w:tcBorders>
            <w:vAlign w:val="center"/>
          </w:tcPr>
          <w:p w14:paraId="6B0CFB2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vAlign w:val="center"/>
          </w:tcPr>
          <w:p w14:paraId="6C0BE3B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6.2%</w:t>
            </w:r>
          </w:p>
        </w:tc>
        <w:tc>
          <w:tcPr>
            <w:tcW w:w="442" w:type="dxa"/>
            <w:tcBorders>
              <w:top w:val="single" w:sz="6" w:space="0" w:color="auto"/>
              <w:left w:val="single" w:sz="6" w:space="0" w:color="auto"/>
              <w:bottom w:val="single" w:sz="6" w:space="0" w:color="auto"/>
              <w:right w:val="single" w:sz="6" w:space="0" w:color="auto"/>
            </w:tcBorders>
            <w:vAlign w:val="center"/>
          </w:tcPr>
          <w:p w14:paraId="1F2B56D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vAlign w:val="center"/>
          </w:tcPr>
          <w:p w14:paraId="5CAE757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5.0%</w:t>
            </w:r>
          </w:p>
        </w:tc>
        <w:tc>
          <w:tcPr>
            <w:tcW w:w="619" w:type="dxa"/>
            <w:tcBorders>
              <w:top w:val="single" w:sz="6" w:space="0" w:color="auto"/>
              <w:left w:val="single" w:sz="6" w:space="0" w:color="auto"/>
              <w:bottom w:val="single" w:sz="6" w:space="0" w:color="auto"/>
              <w:right w:val="single" w:sz="6" w:space="0" w:color="auto"/>
            </w:tcBorders>
            <w:vAlign w:val="center"/>
          </w:tcPr>
          <w:p w14:paraId="2BDCC1B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vAlign w:val="center"/>
          </w:tcPr>
          <w:p w14:paraId="4EFFD2B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vAlign w:val="center"/>
          </w:tcPr>
          <w:p w14:paraId="47434C0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vAlign w:val="center"/>
          </w:tcPr>
          <w:p w14:paraId="7BC9C14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vAlign w:val="center"/>
          </w:tcPr>
          <w:p w14:paraId="060894D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2.2%</w:t>
            </w:r>
          </w:p>
        </w:tc>
        <w:tc>
          <w:tcPr>
            <w:tcW w:w="619" w:type="dxa"/>
            <w:tcBorders>
              <w:top w:val="single" w:sz="6" w:space="0" w:color="auto"/>
              <w:left w:val="single" w:sz="6" w:space="0" w:color="auto"/>
              <w:bottom w:val="single" w:sz="6" w:space="0" w:color="auto"/>
              <w:right w:val="single" w:sz="6" w:space="0" w:color="auto"/>
            </w:tcBorders>
            <w:vAlign w:val="center"/>
          </w:tcPr>
          <w:p w14:paraId="1243B4A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4.9%</w:t>
            </w:r>
          </w:p>
        </w:tc>
        <w:tc>
          <w:tcPr>
            <w:tcW w:w="619" w:type="dxa"/>
            <w:tcBorders>
              <w:top w:val="single" w:sz="6" w:space="0" w:color="auto"/>
              <w:left w:val="single" w:sz="6" w:space="0" w:color="auto"/>
              <w:bottom w:val="single" w:sz="6" w:space="0" w:color="auto"/>
              <w:right w:val="single" w:sz="6" w:space="0" w:color="auto"/>
            </w:tcBorders>
            <w:vAlign w:val="center"/>
          </w:tcPr>
          <w:p w14:paraId="4A75763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vAlign w:val="center"/>
          </w:tcPr>
          <w:p w14:paraId="174584E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442" w:type="dxa"/>
            <w:tcBorders>
              <w:top w:val="single" w:sz="6" w:space="0" w:color="auto"/>
              <w:left w:val="single" w:sz="6" w:space="0" w:color="auto"/>
              <w:bottom w:val="single" w:sz="6" w:space="0" w:color="auto"/>
              <w:right w:val="single" w:sz="6" w:space="0" w:color="auto"/>
            </w:tcBorders>
            <w:vAlign w:val="center"/>
          </w:tcPr>
          <w:p w14:paraId="610993F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2.3%</w:t>
            </w:r>
          </w:p>
        </w:tc>
        <w:tc>
          <w:tcPr>
            <w:tcW w:w="531" w:type="dxa"/>
            <w:tcBorders>
              <w:top w:val="single" w:sz="6" w:space="0" w:color="auto"/>
              <w:left w:val="single" w:sz="6" w:space="0" w:color="auto"/>
              <w:bottom w:val="single" w:sz="6" w:space="0" w:color="auto"/>
              <w:right w:val="single" w:sz="6" w:space="0" w:color="auto"/>
            </w:tcBorders>
            <w:vAlign w:val="center"/>
          </w:tcPr>
          <w:p w14:paraId="477DA3E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vAlign w:val="center"/>
          </w:tcPr>
          <w:p w14:paraId="3A067BF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vAlign w:val="center"/>
          </w:tcPr>
          <w:p w14:paraId="25CF57E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vAlign w:val="center"/>
          </w:tcPr>
          <w:p w14:paraId="1E6CEFB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vAlign w:val="center"/>
          </w:tcPr>
          <w:p w14:paraId="543550C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6.3%</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1C6850C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3.0%</w:t>
            </w:r>
          </w:p>
        </w:tc>
      </w:tr>
      <w:tr w:rsidR="00B55FE0" w:rsidRPr="00DE1F38" w14:paraId="0D7F3EF4"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362CA040" w14:textId="77777777" w:rsidR="00B55FE0" w:rsidRPr="00DE1F38" w:rsidRDefault="00B55FE0" w:rsidP="0028614A">
            <w:pPr>
              <w:spacing w:after="0"/>
              <w:jc w:val="left"/>
              <w:rPr>
                <w:rFonts w:cstheme="minorHAnsi"/>
                <w:sz w:val="18"/>
                <w:szCs w:val="18"/>
              </w:rPr>
            </w:pPr>
            <w:r w:rsidRPr="00DE1F38">
              <w:rPr>
                <w:rFonts w:cstheme="minorHAnsi"/>
                <w:sz w:val="18"/>
                <w:szCs w:val="18"/>
              </w:rPr>
              <w:t>Residential Freezer</w:t>
            </w:r>
          </w:p>
        </w:tc>
        <w:tc>
          <w:tcPr>
            <w:tcW w:w="530" w:type="dxa"/>
            <w:tcBorders>
              <w:top w:val="single" w:sz="6" w:space="0" w:color="auto"/>
              <w:left w:val="single" w:sz="6" w:space="0" w:color="auto"/>
              <w:bottom w:val="single" w:sz="6" w:space="0" w:color="auto"/>
              <w:right w:val="single" w:sz="6" w:space="0" w:color="auto"/>
            </w:tcBorders>
            <w:vAlign w:val="center"/>
          </w:tcPr>
          <w:p w14:paraId="690C85B3" w14:textId="77777777" w:rsidR="00B55FE0" w:rsidRPr="00DE1F38" w:rsidRDefault="00B55FE0" w:rsidP="0028614A">
            <w:pPr>
              <w:spacing w:after="0"/>
              <w:jc w:val="center"/>
              <w:rPr>
                <w:rFonts w:cstheme="minorHAnsi"/>
                <w:sz w:val="18"/>
                <w:szCs w:val="18"/>
              </w:rPr>
            </w:pPr>
            <w:r w:rsidRPr="00DE1F38">
              <w:rPr>
                <w:rFonts w:cstheme="minorHAnsi"/>
                <w:sz w:val="18"/>
                <w:szCs w:val="18"/>
              </w:rPr>
              <w:t>R04</w:t>
            </w:r>
          </w:p>
        </w:tc>
        <w:tc>
          <w:tcPr>
            <w:tcW w:w="530" w:type="dxa"/>
            <w:tcBorders>
              <w:top w:val="single" w:sz="6" w:space="0" w:color="auto"/>
              <w:left w:val="single" w:sz="6" w:space="0" w:color="auto"/>
              <w:bottom w:val="single" w:sz="6" w:space="0" w:color="auto"/>
              <w:right w:val="single" w:sz="6" w:space="0" w:color="auto"/>
            </w:tcBorders>
            <w:vAlign w:val="center"/>
          </w:tcPr>
          <w:p w14:paraId="207204B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530" w:type="dxa"/>
            <w:tcBorders>
              <w:top w:val="single" w:sz="6" w:space="0" w:color="auto"/>
              <w:left w:val="single" w:sz="6" w:space="0" w:color="auto"/>
              <w:bottom w:val="single" w:sz="6" w:space="0" w:color="auto"/>
              <w:right w:val="single" w:sz="6" w:space="0" w:color="auto"/>
            </w:tcBorders>
            <w:vAlign w:val="center"/>
          </w:tcPr>
          <w:p w14:paraId="512A938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2.3%</w:t>
            </w:r>
          </w:p>
        </w:tc>
        <w:tc>
          <w:tcPr>
            <w:tcW w:w="530" w:type="dxa"/>
            <w:tcBorders>
              <w:top w:val="single" w:sz="6" w:space="0" w:color="auto"/>
              <w:left w:val="single" w:sz="6" w:space="0" w:color="auto"/>
              <w:bottom w:val="single" w:sz="6" w:space="0" w:color="auto"/>
              <w:right w:val="single" w:sz="6" w:space="0" w:color="auto"/>
            </w:tcBorders>
            <w:vAlign w:val="center"/>
          </w:tcPr>
          <w:p w14:paraId="696B6A3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vAlign w:val="center"/>
          </w:tcPr>
          <w:p w14:paraId="58D7236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vAlign w:val="center"/>
          </w:tcPr>
          <w:p w14:paraId="5075718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vAlign w:val="center"/>
          </w:tcPr>
          <w:p w14:paraId="4490CC0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vAlign w:val="center"/>
          </w:tcPr>
          <w:p w14:paraId="01EF80F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442" w:type="dxa"/>
            <w:tcBorders>
              <w:top w:val="single" w:sz="6" w:space="0" w:color="auto"/>
              <w:left w:val="single" w:sz="6" w:space="0" w:color="auto"/>
              <w:bottom w:val="single" w:sz="6" w:space="0" w:color="auto"/>
              <w:right w:val="single" w:sz="6" w:space="0" w:color="auto"/>
            </w:tcBorders>
            <w:vAlign w:val="center"/>
          </w:tcPr>
          <w:p w14:paraId="5C33FA9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vAlign w:val="center"/>
          </w:tcPr>
          <w:p w14:paraId="51226CA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6.4%</w:t>
            </w:r>
          </w:p>
        </w:tc>
        <w:tc>
          <w:tcPr>
            <w:tcW w:w="619" w:type="dxa"/>
            <w:tcBorders>
              <w:top w:val="single" w:sz="6" w:space="0" w:color="auto"/>
              <w:left w:val="single" w:sz="6" w:space="0" w:color="auto"/>
              <w:bottom w:val="single" w:sz="6" w:space="0" w:color="auto"/>
              <w:right w:val="single" w:sz="6" w:space="0" w:color="auto"/>
            </w:tcBorders>
            <w:vAlign w:val="center"/>
          </w:tcPr>
          <w:p w14:paraId="30AEE05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vAlign w:val="center"/>
          </w:tcPr>
          <w:p w14:paraId="3FE140B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6.1%</w:t>
            </w:r>
          </w:p>
        </w:tc>
        <w:tc>
          <w:tcPr>
            <w:tcW w:w="619" w:type="dxa"/>
            <w:tcBorders>
              <w:top w:val="single" w:sz="6" w:space="0" w:color="auto"/>
              <w:left w:val="single" w:sz="6" w:space="0" w:color="auto"/>
              <w:bottom w:val="single" w:sz="6" w:space="0" w:color="auto"/>
              <w:right w:val="single" w:sz="6" w:space="0" w:color="auto"/>
            </w:tcBorders>
            <w:vAlign w:val="center"/>
          </w:tcPr>
          <w:p w14:paraId="3F7DC2B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c>
          <w:tcPr>
            <w:tcW w:w="619" w:type="dxa"/>
            <w:tcBorders>
              <w:top w:val="single" w:sz="6" w:space="0" w:color="auto"/>
              <w:left w:val="single" w:sz="6" w:space="0" w:color="auto"/>
              <w:bottom w:val="single" w:sz="6" w:space="0" w:color="auto"/>
              <w:right w:val="single" w:sz="6" w:space="0" w:color="auto"/>
            </w:tcBorders>
            <w:vAlign w:val="center"/>
          </w:tcPr>
          <w:p w14:paraId="56A4C75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vAlign w:val="center"/>
          </w:tcPr>
          <w:p w14:paraId="0A7F558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vAlign w:val="center"/>
          </w:tcPr>
          <w:p w14:paraId="5200F37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6.3%</w:t>
            </w:r>
          </w:p>
        </w:tc>
        <w:tc>
          <w:tcPr>
            <w:tcW w:w="619" w:type="dxa"/>
            <w:tcBorders>
              <w:top w:val="single" w:sz="6" w:space="0" w:color="auto"/>
              <w:left w:val="single" w:sz="6" w:space="0" w:color="auto"/>
              <w:bottom w:val="single" w:sz="6" w:space="0" w:color="auto"/>
              <w:right w:val="single" w:sz="6" w:space="0" w:color="auto"/>
            </w:tcBorders>
            <w:vAlign w:val="center"/>
          </w:tcPr>
          <w:p w14:paraId="0989B4E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619" w:type="dxa"/>
            <w:tcBorders>
              <w:top w:val="single" w:sz="6" w:space="0" w:color="auto"/>
              <w:left w:val="single" w:sz="6" w:space="0" w:color="auto"/>
              <w:bottom w:val="single" w:sz="6" w:space="0" w:color="auto"/>
              <w:right w:val="single" w:sz="6" w:space="0" w:color="auto"/>
            </w:tcBorders>
            <w:vAlign w:val="center"/>
          </w:tcPr>
          <w:p w14:paraId="02EE38D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6.1%</w:t>
            </w:r>
          </w:p>
        </w:tc>
        <w:tc>
          <w:tcPr>
            <w:tcW w:w="442" w:type="dxa"/>
            <w:tcBorders>
              <w:top w:val="single" w:sz="6" w:space="0" w:color="auto"/>
              <w:left w:val="single" w:sz="6" w:space="0" w:color="auto"/>
              <w:bottom w:val="single" w:sz="6" w:space="0" w:color="auto"/>
              <w:right w:val="single" w:sz="6" w:space="0" w:color="auto"/>
            </w:tcBorders>
            <w:vAlign w:val="center"/>
          </w:tcPr>
          <w:p w14:paraId="0806928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vAlign w:val="center"/>
          </w:tcPr>
          <w:p w14:paraId="7F300E6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vAlign w:val="center"/>
          </w:tcPr>
          <w:p w14:paraId="71A5493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vAlign w:val="center"/>
          </w:tcPr>
          <w:p w14:paraId="6CF6C2B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vAlign w:val="center"/>
          </w:tcPr>
          <w:p w14:paraId="5199749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vAlign w:val="center"/>
          </w:tcPr>
          <w:p w14:paraId="071AE46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2DB82C1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r>
      <w:tr w:rsidR="00B55FE0" w:rsidRPr="00DE1F38" w14:paraId="14F25E44"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659EC1A6" w14:textId="77777777" w:rsidR="00B55FE0" w:rsidRPr="00DE1F38" w:rsidRDefault="00B55FE0" w:rsidP="0028614A">
            <w:pPr>
              <w:spacing w:after="0"/>
              <w:jc w:val="left"/>
              <w:rPr>
                <w:rFonts w:cstheme="minorHAnsi"/>
                <w:sz w:val="18"/>
                <w:szCs w:val="18"/>
              </w:rPr>
            </w:pPr>
            <w:r w:rsidRPr="00DE1F38">
              <w:rPr>
                <w:rFonts w:cstheme="minorHAnsi"/>
                <w:sz w:val="18"/>
                <w:szCs w:val="18"/>
              </w:rPr>
              <w:t>Residential Refrigerator</w:t>
            </w:r>
          </w:p>
        </w:tc>
        <w:tc>
          <w:tcPr>
            <w:tcW w:w="530" w:type="dxa"/>
            <w:tcBorders>
              <w:top w:val="single" w:sz="6" w:space="0" w:color="auto"/>
              <w:left w:val="single" w:sz="6" w:space="0" w:color="auto"/>
              <w:bottom w:val="single" w:sz="6" w:space="0" w:color="auto"/>
              <w:right w:val="single" w:sz="6" w:space="0" w:color="auto"/>
            </w:tcBorders>
            <w:vAlign w:val="center"/>
          </w:tcPr>
          <w:p w14:paraId="1677E130" w14:textId="77777777" w:rsidR="00B55FE0" w:rsidRPr="00DE1F38" w:rsidRDefault="00B55FE0" w:rsidP="0028614A">
            <w:pPr>
              <w:spacing w:after="0"/>
              <w:jc w:val="center"/>
              <w:rPr>
                <w:rFonts w:cstheme="minorHAnsi"/>
                <w:sz w:val="18"/>
                <w:szCs w:val="18"/>
              </w:rPr>
            </w:pPr>
            <w:r w:rsidRPr="00DE1F38">
              <w:rPr>
                <w:rFonts w:cstheme="minorHAnsi"/>
                <w:sz w:val="18"/>
                <w:szCs w:val="18"/>
              </w:rPr>
              <w:t>R05</w:t>
            </w:r>
          </w:p>
        </w:tc>
        <w:tc>
          <w:tcPr>
            <w:tcW w:w="530" w:type="dxa"/>
            <w:tcBorders>
              <w:top w:val="single" w:sz="6" w:space="0" w:color="auto"/>
              <w:left w:val="single" w:sz="6" w:space="0" w:color="auto"/>
              <w:bottom w:val="single" w:sz="6" w:space="0" w:color="auto"/>
              <w:right w:val="single" w:sz="6" w:space="0" w:color="auto"/>
            </w:tcBorders>
            <w:vAlign w:val="center"/>
          </w:tcPr>
          <w:p w14:paraId="1006A6C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530" w:type="dxa"/>
            <w:tcBorders>
              <w:top w:val="single" w:sz="6" w:space="0" w:color="auto"/>
              <w:left w:val="single" w:sz="6" w:space="0" w:color="auto"/>
              <w:bottom w:val="single" w:sz="6" w:space="0" w:color="auto"/>
              <w:right w:val="single" w:sz="6" w:space="0" w:color="auto"/>
            </w:tcBorders>
            <w:vAlign w:val="center"/>
          </w:tcPr>
          <w:p w14:paraId="6A39374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530" w:type="dxa"/>
            <w:tcBorders>
              <w:top w:val="single" w:sz="6" w:space="0" w:color="auto"/>
              <w:left w:val="single" w:sz="6" w:space="0" w:color="auto"/>
              <w:bottom w:val="single" w:sz="6" w:space="0" w:color="auto"/>
              <w:right w:val="single" w:sz="6" w:space="0" w:color="auto"/>
            </w:tcBorders>
            <w:vAlign w:val="center"/>
          </w:tcPr>
          <w:p w14:paraId="300A527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vAlign w:val="center"/>
          </w:tcPr>
          <w:p w14:paraId="170B925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vAlign w:val="center"/>
          </w:tcPr>
          <w:p w14:paraId="31FA53B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vAlign w:val="center"/>
          </w:tcPr>
          <w:p w14:paraId="6B6AAF8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vAlign w:val="center"/>
          </w:tcPr>
          <w:p w14:paraId="76DDC22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442" w:type="dxa"/>
            <w:tcBorders>
              <w:top w:val="single" w:sz="6" w:space="0" w:color="auto"/>
              <w:left w:val="single" w:sz="6" w:space="0" w:color="auto"/>
              <w:bottom w:val="single" w:sz="6" w:space="0" w:color="auto"/>
              <w:right w:val="single" w:sz="6" w:space="0" w:color="auto"/>
            </w:tcBorders>
            <w:vAlign w:val="center"/>
          </w:tcPr>
          <w:p w14:paraId="346D93C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vAlign w:val="center"/>
          </w:tcPr>
          <w:p w14:paraId="6ACA214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6.2%</w:t>
            </w:r>
          </w:p>
        </w:tc>
        <w:tc>
          <w:tcPr>
            <w:tcW w:w="619" w:type="dxa"/>
            <w:tcBorders>
              <w:top w:val="single" w:sz="6" w:space="0" w:color="auto"/>
              <w:left w:val="single" w:sz="6" w:space="0" w:color="auto"/>
              <w:bottom w:val="single" w:sz="6" w:space="0" w:color="auto"/>
              <w:right w:val="single" w:sz="6" w:space="0" w:color="auto"/>
            </w:tcBorders>
            <w:vAlign w:val="center"/>
          </w:tcPr>
          <w:p w14:paraId="676AF27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vAlign w:val="center"/>
          </w:tcPr>
          <w:p w14:paraId="0CE575A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vAlign w:val="center"/>
          </w:tcPr>
          <w:p w14:paraId="59DF9C7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3.0%</w:t>
            </w:r>
          </w:p>
        </w:tc>
        <w:tc>
          <w:tcPr>
            <w:tcW w:w="619" w:type="dxa"/>
            <w:tcBorders>
              <w:top w:val="single" w:sz="6" w:space="0" w:color="auto"/>
              <w:left w:val="single" w:sz="6" w:space="0" w:color="auto"/>
              <w:bottom w:val="single" w:sz="6" w:space="0" w:color="auto"/>
              <w:right w:val="single" w:sz="6" w:space="0" w:color="auto"/>
            </w:tcBorders>
            <w:vAlign w:val="center"/>
          </w:tcPr>
          <w:p w14:paraId="7282C41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vAlign w:val="center"/>
          </w:tcPr>
          <w:p w14:paraId="1DAA9DE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619" w:type="dxa"/>
            <w:tcBorders>
              <w:top w:val="single" w:sz="6" w:space="0" w:color="auto"/>
              <w:left w:val="single" w:sz="6" w:space="0" w:color="auto"/>
              <w:bottom w:val="single" w:sz="6" w:space="0" w:color="auto"/>
              <w:right w:val="single" w:sz="6" w:space="0" w:color="auto"/>
            </w:tcBorders>
            <w:vAlign w:val="center"/>
          </w:tcPr>
          <w:p w14:paraId="357842B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619" w:type="dxa"/>
            <w:tcBorders>
              <w:top w:val="single" w:sz="6" w:space="0" w:color="auto"/>
              <w:left w:val="single" w:sz="6" w:space="0" w:color="auto"/>
              <w:bottom w:val="single" w:sz="6" w:space="0" w:color="auto"/>
              <w:right w:val="single" w:sz="6" w:space="0" w:color="auto"/>
            </w:tcBorders>
            <w:vAlign w:val="center"/>
          </w:tcPr>
          <w:p w14:paraId="61A44F3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vAlign w:val="center"/>
          </w:tcPr>
          <w:p w14:paraId="778061B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442" w:type="dxa"/>
            <w:tcBorders>
              <w:top w:val="single" w:sz="6" w:space="0" w:color="auto"/>
              <w:left w:val="single" w:sz="6" w:space="0" w:color="auto"/>
              <w:bottom w:val="single" w:sz="6" w:space="0" w:color="auto"/>
              <w:right w:val="single" w:sz="6" w:space="0" w:color="auto"/>
            </w:tcBorders>
            <w:vAlign w:val="center"/>
          </w:tcPr>
          <w:p w14:paraId="1331E78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vAlign w:val="center"/>
          </w:tcPr>
          <w:p w14:paraId="7C8AE58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vAlign w:val="center"/>
          </w:tcPr>
          <w:p w14:paraId="77953A1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vAlign w:val="center"/>
          </w:tcPr>
          <w:p w14:paraId="32E1BB7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vAlign w:val="center"/>
          </w:tcPr>
          <w:p w14:paraId="18E10EC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vAlign w:val="center"/>
          </w:tcPr>
          <w:p w14:paraId="0D01E17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1C34141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r>
      <w:tr w:rsidR="00B55FE0" w:rsidRPr="00DE1F38" w14:paraId="5BAEFBFE"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31170FE0" w14:textId="77777777" w:rsidR="00B55FE0" w:rsidRPr="00DE1F38" w:rsidRDefault="00B55FE0" w:rsidP="0028614A">
            <w:pPr>
              <w:spacing w:after="0"/>
              <w:jc w:val="left"/>
              <w:rPr>
                <w:rFonts w:cstheme="minorHAnsi"/>
                <w:sz w:val="18"/>
                <w:szCs w:val="18"/>
              </w:rPr>
            </w:pPr>
            <w:r w:rsidRPr="00DE1F38">
              <w:rPr>
                <w:rFonts w:cstheme="minorHAnsi"/>
                <w:sz w:val="18"/>
                <w:szCs w:val="18"/>
              </w:rPr>
              <w:t>Residential Indoor Lighting</w:t>
            </w:r>
          </w:p>
        </w:tc>
        <w:tc>
          <w:tcPr>
            <w:tcW w:w="530" w:type="dxa"/>
            <w:tcBorders>
              <w:top w:val="single" w:sz="6" w:space="0" w:color="auto"/>
              <w:left w:val="single" w:sz="6" w:space="0" w:color="auto"/>
              <w:bottom w:val="single" w:sz="6" w:space="0" w:color="auto"/>
              <w:right w:val="single" w:sz="6" w:space="0" w:color="auto"/>
            </w:tcBorders>
            <w:vAlign w:val="center"/>
          </w:tcPr>
          <w:p w14:paraId="5CC8CE8D" w14:textId="77777777" w:rsidR="00B55FE0" w:rsidRPr="00DE1F38" w:rsidRDefault="00B55FE0" w:rsidP="0028614A">
            <w:pPr>
              <w:spacing w:after="0"/>
              <w:jc w:val="center"/>
              <w:rPr>
                <w:rFonts w:cstheme="minorHAnsi"/>
                <w:sz w:val="18"/>
                <w:szCs w:val="18"/>
              </w:rPr>
            </w:pPr>
            <w:r w:rsidRPr="00DE1F38">
              <w:rPr>
                <w:rFonts w:cstheme="minorHAnsi"/>
                <w:sz w:val="18"/>
                <w:szCs w:val="18"/>
              </w:rPr>
              <w:t>R06</w:t>
            </w:r>
          </w:p>
        </w:tc>
        <w:tc>
          <w:tcPr>
            <w:tcW w:w="530" w:type="dxa"/>
            <w:tcBorders>
              <w:top w:val="single" w:sz="6" w:space="0" w:color="auto"/>
              <w:left w:val="single" w:sz="6" w:space="0" w:color="auto"/>
              <w:bottom w:val="single" w:sz="6" w:space="0" w:color="auto"/>
              <w:right w:val="single" w:sz="6" w:space="0" w:color="auto"/>
            </w:tcBorders>
            <w:vAlign w:val="center"/>
          </w:tcPr>
          <w:p w14:paraId="1EA8F0A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7.1%</w:t>
            </w:r>
          </w:p>
        </w:tc>
        <w:tc>
          <w:tcPr>
            <w:tcW w:w="530" w:type="dxa"/>
            <w:tcBorders>
              <w:top w:val="single" w:sz="6" w:space="0" w:color="auto"/>
              <w:left w:val="single" w:sz="6" w:space="0" w:color="auto"/>
              <w:bottom w:val="single" w:sz="6" w:space="0" w:color="auto"/>
              <w:right w:val="single" w:sz="6" w:space="0" w:color="auto"/>
            </w:tcBorders>
            <w:vAlign w:val="center"/>
          </w:tcPr>
          <w:p w14:paraId="52262DE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2.2%</w:t>
            </w:r>
          </w:p>
        </w:tc>
        <w:tc>
          <w:tcPr>
            <w:tcW w:w="530" w:type="dxa"/>
            <w:tcBorders>
              <w:top w:val="single" w:sz="6" w:space="0" w:color="auto"/>
              <w:left w:val="single" w:sz="6" w:space="0" w:color="auto"/>
              <w:bottom w:val="single" w:sz="6" w:space="0" w:color="auto"/>
              <w:right w:val="single" w:sz="6" w:space="0" w:color="auto"/>
            </w:tcBorders>
            <w:vAlign w:val="center"/>
          </w:tcPr>
          <w:p w14:paraId="1DBC104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6.4%</w:t>
            </w:r>
          </w:p>
        </w:tc>
        <w:tc>
          <w:tcPr>
            <w:tcW w:w="531" w:type="dxa"/>
            <w:tcBorders>
              <w:top w:val="single" w:sz="6" w:space="0" w:color="auto"/>
              <w:left w:val="single" w:sz="6" w:space="0" w:color="auto"/>
              <w:bottom w:val="single" w:sz="6" w:space="0" w:color="auto"/>
              <w:right w:val="single" w:sz="6" w:space="0" w:color="auto"/>
            </w:tcBorders>
            <w:vAlign w:val="center"/>
          </w:tcPr>
          <w:p w14:paraId="52CA067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2.1%</w:t>
            </w:r>
          </w:p>
        </w:tc>
        <w:tc>
          <w:tcPr>
            <w:tcW w:w="531" w:type="dxa"/>
            <w:tcBorders>
              <w:top w:val="single" w:sz="6" w:space="0" w:color="auto"/>
              <w:left w:val="single" w:sz="6" w:space="0" w:color="auto"/>
              <w:bottom w:val="single" w:sz="6" w:space="0" w:color="auto"/>
              <w:right w:val="single" w:sz="6" w:space="0" w:color="auto"/>
            </w:tcBorders>
            <w:vAlign w:val="center"/>
          </w:tcPr>
          <w:p w14:paraId="2B67727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6.8%</w:t>
            </w:r>
          </w:p>
        </w:tc>
        <w:tc>
          <w:tcPr>
            <w:tcW w:w="531" w:type="dxa"/>
            <w:tcBorders>
              <w:top w:val="single" w:sz="6" w:space="0" w:color="auto"/>
              <w:left w:val="single" w:sz="6" w:space="0" w:color="auto"/>
              <w:bottom w:val="single" w:sz="6" w:space="0" w:color="auto"/>
              <w:right w:val="single" w:sz="6" w:space="0" w:color="auto"/>
            </w:tcBorders>
            <w:vAlign w:val="center"/>
          </w:tcPr>
          <w:p w14:paraId="3A9F8B5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vAlign w:val="center"/>
          </w:tcPr>
          <w:p w14:paraId="15B133F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6.9%</w:t>
            </w:r>
          </w:p>
        </w:tc>
        <w:tc>
          <w:tcPr>
            <w:tcW w:w="442" w:type="dxa"/>
            <w:tcBorders>
              <w:top w:val="single" w:sz="6" w:space="0" w:color="auto"/>
              <w:left w:val="single" w:sz="6" w:space="0" w:color="auto"/>
              <w:bottom w:val="single" w:sz="6" w:space="0" w:color="auto"/>
              <w:right w:val="single" w:sz="6" w:space="0" w:color="auto"/>
            </w:tcBorders>
            <w:vAlign w:val="center"/>
          </w:tcPr>
          <w:p w14:paraId="4A24514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2.1%</w:t>
            </w:r>
          </w:p>
        </w:tc>
        <w:tc>
          <w:tcPr>
            <w:tcW w:w="531" w:type="dxa"/>
            <w:tcBorders>
              <w:top w:val="single" w:sz="6" w:space="0" w:color="auto"/>
              <w:left w:val="single" w:sz="6" w:space="0" w:color="auto"/>
              <w:bottom w:val="single" w:sz="6" w:space="0" w:color="auto"/>
              <w:right w:val="single" w:sz="6" w:space="0" w:color="auto"/>
            </w:tcBorders>
            <w:vAlign w:val="center"/>
          </w:tcPr>
          <w:p w14:paraId="6E4E8E2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vAlign w:val="center"/>
          </w:tcPr>
          <w:p w14:paraId="56B0FA1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2.1%</w:t>
            </w:r>
          </w:p>
        </w:tc>
        <w:tc>
          <w:tcPr>
            <w:tcW w:w="619" w:type="dxa"/>
            <w:tcBorders>
              <w:top w:val="single" w:sz="6" w:space="0" w:color="auto"/>
              <w:left w:val="single" w:sz="6" w:space="0" w:color="auto"/>
              <w:bottom w:val="single" w:sz="6" w:space="0" w:color="auto"/>
              <w:right w:val="single" w:sz="6" w:space="0" w:color="auto"/>
            </w:tcBorders>
            <w:vAlign w:val="center"/>
          </w:tcPr>
          <w:p w14:paraId="5E77F2F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5.0%</w:t>
            </w:r>
          </w:p>
        </w:tc>
        <w:tc>
          <w:tcPr>
            <w:tcW w:w="619" w:type="dxa"/>
            <w:tcBorders>
              <w:top w:val="single" w:sz="6" w:space="0" w:color="auto"/>
              <w:left w:val="single" w:sz="6" w:space="0" w:color="auto"/>
              <w:bottom w:val="single" w:sz="6" w:space="0" w:color="auto"/>
              <w:right w:val="single" w:sz="6" w:space="0" w:color="auto"/>
            </w:tcBorders>
            <w:vAlign w:val="center"/>
          </w:tcPr>
          <w:p w14:paraId="3AB1C68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2.2%</w:t>
            </w:r>
          </w:p>
        </w:tc>
        <w:tc>
          <w:tcPr>
            <w:tcW w:w="619" w:type="dxa"/>
            <w:tcBorders>
              <w:top w:val="single" w:sz="6" w:space="0" w:color="auto"/>
              <w:left w:val="single" w:sz="6" w:space="0" w:color="auto"/>
              <w:bottom w:val="single" w:sz="6" w:space="0" w:color="auto"/>
              <w:right w:val="single" w:sz="6" w:space="0" w:color="auto"/>
            </w:tcBorders>
            <w:vAlign w:val="center"/>
          </w:tcPr>
          <w:p w14:paraId="511AE59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vAlign w:val="center"/>
          </w:tcPr>
          <w:p w14:paraId="0FE7A27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2.0%</w:t>
            </w:r>
          </w:p>
        </w:tc>
        <w:tc>
          <w:tcPr>
            <w:tcW w:w="619" w:type="dxa"/>
            <w:tcBorders>
              <w:top w:val="single" w:sz="6" w:space="0" w:color="auto"/>
              <w:left w:val="single" w:sz="6" w:space="0" w:color="auto"/>
              <w:bottom w:val="single" w:sz="6" w:space="0" w:color="auto"/>
              <w:right w:val="single" w:sz="6" w:space="0" w:color="auto"/>
            </w:tcBorders>
            <w:vAlign w:val="center"/>
          </w:tcPr>
          <w:p w14:paraId="444F537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vAlign w:val="center"/>
          </w:tcPr>
          <w:p w14:paraId="3241DF9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2.2%</w:t>
            </w:r>
          </w:p>
        </w:tc>
        <w:tc>
          <w:tcPr>
            <w:tcW w:w="619" w:type="dxa"/>
            <w:tcBorders>
              <w:top w:val="single" w:sz="6" w:space="0" w:color="auto"/>
              <w:left w:val="single" w:sz="6" w:space="0" w:color="auto"/>
              <w:bottom w:val="single" w:sz="6" w:space="0" w:color="auto"/>
              <w:right w:val="single" w:sz="6" w:space="0" w:color="auto"/>
            </w:tcBorders>
            <w:vAlign w:val="center"/>
          </w:tcPr>
          <w:p w14:paraId="242B51C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442" w:type="dxa"/>
            <w:tcBorders>
              <w:top w:val="single" w:sz="6" w:space="0" w:color="auto"/>
              <w:left w:val="single" w:sz="6" w:space="0" w:color="auto"/>
              <w:bottom w:val="single" w:sz="6" w:space="0" w:color="auto"/>
              <w:right w:val="single" w:sz="6" w:space="0" w:color="auto"/>
            </w:tcBorders>
            <w:vAlign w:val="center"/>
          </w:tcPr>
          <w:p w14:paraId="2CED731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2.1%</w:t>
            </w:r>
          </w:p>
        </w:tc>
        <w:tc>
          <w:tcPr>
            <w:tcW w:w="531" w:type="dxa"/>
            <w:tcBorders>
              <w:top w:val="single" w:sz="6" w:space="0" w:color="auto"/>
              <w:left w:val="single" w:sz="6" w:space="0" w:color="auto"/>
              <w:bottom w:val="single" w:sz="6" w:space="0" w:color="auto"/>
              <w:right w:val="single" w:sz="6" w:space="0" w:color="auto"/>
            </w:tcBorders>
            <w:vAlign w:val="center"/>
          </w:tcPr>
          <w:p w14:paraId="2C6643B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7.2%</w:t>
            </w:r>
          </w:p>
        </w:tc>
        <w:tc>
          <w:tcPr>
            <w:tcW w:w="531" w:type="dxa"/>
            <w:tcBorders>
              <w:top w:val="single" w:sz="6" w:space="0" w:color="auto"/>
              <w:left w:val="single" w:sz="6" w:space="0" w:color="auto"/>
              <w:bottom w:val="single" w:sz="6" w:space="0" w:color="auto"/>
              <w:right w:val="single" w:sz="6" w:space="0" w:color="auto"/>
            </w:tcBorders>
            <w:vAlign w:val="center"/>
          </w:tcPr>
          <w:p w14:paraId="6A40294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2.1%</w:t>
            </w:r>
          </w:p>
        </w:tc>
        <w:tc>
          <w:tcPr>
            <w:tcW w:w="531" w:type="dxa"/>
            <w:tcBorders>
              <w:top w:val="single" w:sz="6" w:space="0" w:color="auto"/>
              <w:left w:val="single" w:sz="6" w:space="0" w:color="auto"/>
              <w:bottom w:val="single" w:sz="6" w:space="0" w:color="auto"/>
              <w:right w:val="single" w:sz="6" w:space="0" w:color="auto"/>
            </w:tcBorders>
            <w:vAlign w:val="center"/>
          </w:tcPr>
          <w:p w14:paraId="3A7B8CC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vAlign w:val="center"/>
          </w:tcPr>
          <w:p w14:paraId="30D4E39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2.3%</w:t>
            </w:r>
          </w:p>
        </w:tc>
        <w:tc>
          <w:tcPr>
            <w:tcW w:w="531" w:type="dxa"/>
            <w:tcBorders>
              <w:top w:val="single" w:sz="6" w:space="0" w:color="auto"/>
              <w:left w:val="single" w:sz="6" w:space="0" w:color="auto"/>
              <w:bottom w:val="single" w:sz="6" w:space="0" w:color="auto"/>
              <w:right w:val="single" w:sz="6" w:space="0" w:color="auto"/>
            </w:tcBorders>
            <w:vAlign w:val="center"/>
          </w:tcPr>
          <w:p w14:paraId="722D141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7.0%</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4669961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2.2%</w:t>
            </w:r>
          </w:p>
        </w:tc>
      </w:tr>
      <w:tr w:rsidR="00B55FE0" w:rsidRPr="00DE1F38" w14:paraId="142B602F"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630615BD" w14:textId="77777777" w:rsidR="00B55FE0" w:rsidRPr="00DE1F38" w:rsidRDefault="00B55FE0" w:rsidP="0028614A">
            <w:pPr>
              <w:spacing w:after="0"/>
              <w:jc w:val="left"/>
              <w:rPr>
                <w:rFonts w:cstheme="minorHAnsi"/>
                <w:sz w:val="18"/>
                <w:szCs w:val="18"/>
              </w:rPr>
            </w:pPr>
            <w:r w:rsidRPr="00DE1F38">
              <w:rPr>
                <w:rFonts w:cstheme="minorHAnsi"/>
                <w:sz w:val="18"/>
                <w:szCs w:val="18"/>
              </w:rPr>
              <w:t>Residential Outdoor Lighting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B7CE506" w14:textId="77777777" w:rsidR="00B55FE0" w:rsidRPr="00DE1F38" w:rsidRDefault="00B55FE0" w:rsidP="0028614A">
            <w:pPr>
              <w:spacing w:after="0"/>
              <w:jc w:val="center"/>
              <w:rPr>
                <w:rFonts w:cstheme="minorHAnsi"/>
                <w:sz w:val="18"/>
                <w:szCs w:val="18"/>
              </w:rPr>
            </w:pPr>
            <w:r w:rsidRPr="00DE1F38">
              <w:rPr>
                <w:rFonts w:cstheme="minorHAnsi"/>
                <w:sz w:val="18"/>
                <w:szCs w:val="18"/>
              </w:rPr>
              <w:t>R07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16B109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367480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C439EC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92EC98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2F7534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54257D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D30511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11A3703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614C2C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581FDA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6EBC41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DCE351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AD8916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14FA7B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7E0E16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9341DC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F677B0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0FE8125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5154A8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CDA227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76848B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6BAF53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D5D28A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09EE407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6.4%</w:t>
            </w:r>
          </w:p>
        </w:tc>
      </w:tr>
      <w:tr w:rsidR="00B55FE0" w:rsidRPr="00DE1F38" w14:paraId="715FCC1E"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5F15ADD5" w14:textId="77777777" w:rsidR="00B55FE0" w:rsidRPr="00DE1F38" w:rsidRDefault="00B55FE0" w:rsidP="0028614A">
            <w:pPr>
              <w:spacing w:after="0"/>
              <w:jc w:val="left"/>
              <w:rPr>
                <w:rFonts w:cstheme="minorHAnsi"/>
                <w:sz w:val="18"/>
                <w:szCs w:val="18"/>
              </w:rPr>
            </w:pPr>
            <w:r w:rsidRPr="00DE1F38">
              <w:rPr>
                <w:rFonts w:cstheme="minorHAnsi"/>
                <w:sz w:val="18"/>
                <w:szCs w:val="18"/>
              </w:rPr>
              <w:t>Residential Cooling</w:t>
            </w:r>
          </w:p>
        </w:tc>
        <w:tc>
          <w:tcPr>
            <w:tcW w:w="530" w:type="dxa"/>
            <w:tcBorders>
              <w:top w:val="single" w:sz="6" w:space="0" w:color="auto"/>
              <w:left w:val="single" w:sz="6" w:space="0" w:color="auto"/>
              <w:bottom w:val="single" w:sz="6" w:space="0" w:color="auto"/>
              <w:right w:val="single" w:sz="6" w:space="0" w:color="auto"/>
            </w:tcBorders>
            <w:vAlign w:val="center"/>
          </w:tcPr>
          <w:p w14:paraId="5DBABE83" w14:textId="77777777" w:rsidR="00B55FE0" w:rsidRPr="00DE1F38" w:rsidRDefault="00B55FE0" w:rsidP="0028614A">
            <w:pPr>
              <w:spacing w:after="0"/>
              <w:jc w:val="center"/>
              <w:rPr>
                <w:rFonts w:cstheme="minorHAnsi"/>
                <w:sz w:val="18"/>
                <w:szCs w:val="18"/>
              </w:rPr>
            </w:pPr>
            <w:r w:rsidRPr="00DE1F38">
              <w:rPr>
                <w:rFonts w:cstheme="minorHAnsi"/>
                <w:sz w:val="18"/>
                <w:szCs w:val="18"/>
              </w:rPr>
              <w:t>R08</w:t>
            </w:r>
          </w:p>
        </w:tc>
        <w:tc>
          <w:tcPr>
            <w:tcW w:w="530" w:type="dxa"/>
            <w:tcBorders>
              <w:top w:val="single" w:sz="6" w:space="0" w:color="auto"/>
              <w:left w:val="single" w:sz="6" w:space="0" w:color="auto"/>
              <w:bottom w:val="single" w:sz="6" w:space="0" w:color="auto"/>
              <w:right w:val="single" w:sz="6" w:space="0" w:color="auto"/>
            </w:tcBorders>
            <w:vAlign w:val="center"/>
          </w:tcPr>
          <w:p w14:paraId="602B844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0.6%</w:t>
            </w:r>
          </w:p>
        </w:tc>
        <w:tc>
          <w:tcPr>
            <w:tcW w:w="530" w:type="dxa"/>
            <w:tcBorders>
              <w:top w:val="single" w:sz="6" w:space="0" w:color="auto"/>
              <w:left w:val="single" w:sz="6" w:space="0" w:color="auto"/>
              <w:bottom w:val="single" w:sz="6" w:space="0" w:color="auto"/>
              <w:right w:val="single" w:sz="6" w:space="0" w:color="auto"/>
            </w:tcBorders>
            <w:vAlign w:val="center"/>
          </w:tcPr>
          <w:p w14:paraId="007E65B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0.1%</w:t>
            </w:r>
          </w:p>
        </w:tc>
        <w:tc>
          <w:tcPr>
            <w:tcW w:w="530" w:type="dxa"/>
            <w:tcBorders>
              <w:top w:val="single" w:sz="6" w:space="0" w:color="auto"/>
              <w:left w:val="single" w:sz="6" w:space="0" w:color="auto"/>
              <w:bottom w:val="single" w:sz="6" w:space="0" w:color="auto"/>
              <w:right w:val="single" w:sz="6" w:space="0" w:color="auto"/>
            </w:tcBorders>
            <w:vAlign w:val="center"/>
          </w:tcPr>
          <w:p w14:paraId="0C111A1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0.5%</w:t>
            </w:r>
          </w:p>
        </w:tc>
        <w:tc>
          <w:tcPr>
            <w:tcW w:w="531" w:type="dxa"/>
            <w:tcBorders>
              <w:top w:val="single" w:sz="6" w:space="0" w:color="auto"/>
              <w:left w:val="single" w:sz="6" w:space="0" w:color="auto"/>
              <w:bottom w:val="single" w:sz="6" w:space="0" w:color="auto"/>
              <w:right w:val="single" w:sz="6" w:space="0" w:color="auto"/>
            </w:tcBorders>
            <w:vAlign w:val="center"/>
          </w:tcPr>
          <w:p w14:paraId="07229A7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vAlign w:val="center"/>
          </w:tcPr>
          <w:p w14:paraId="558C3F0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0.6%</w:t>
            </w:r>
          </w:p>
        </w:tc>
        <w:tc>
          <w:tcPr>
            <w:tcW w:w="531" w:type="dxa"/>
            <w:tcBorders>
              <w:top w:val="single" w:sz="6" w:space="0" w:color="auto"/>
              <w:left w:val="single" w:sz="6" w:space="0" w:color="auto"/>
              <w:bottom w:val="single" w:sz="6" w:space="0" w:color="auto"/>
              <w:right w:val="single" w:sz="6" w:space="0" w:color="auto"/>
            </w:tcBorders>
            <w:vAlign w:val="center"/>
          </w:tcPr>
          <w:p w14:paraId="005ABA7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0.1%</w:t>
            </w:r>
          </w:p>
        </w:tc>
        <w:tc>
          <w:tcPr>
            <w:tcW w:w="619" w:type="dxa"/>
            <w:tcBorders>
              <w:top w:val="single" w:sz="6" w:space="0" w:color="auto"/>
              <w:left w:val="single" w:sz="6" w:space="0" w:color="auto"/>
              <w:bottom w:val="single" w:sz="6" w:space="0" w:color="auto"/>
              <w:right w:val="single" w:sz="6" w:space="0" w:color="auto"/>
            </w:tcBorders>
            <w:vAlign w:val="center"/>
          </w:tcPr>
          <w:p w14:paraId="33AF100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0.6%</w:t>
            </w:r>
          </w:p>
        </w:tc>
        <w:tc>
          <w:tcPr>
            <w:tcW w:w="442" w:type="dxa"/>
            <w:tcBorders>
              <w:top w:val="single" w:sz="6" w:space="0" w:color="auto"/>
              <w:left w:val="single" w:sz="6" w:space="0" w:color="auto"/>
              <w:bottom w:val="single" w:sz="6" w:space="0" w:color="auto"/>
              <w:right w:val="single" w:sz="6" w:space="0" w:color="auto"/>
            </w:tcBorders>
            <w:vAlign w:val="center"/>
          </w:tcPr>
          <w:p w14:paraId="5E070FB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vAlign w:val="center"/>
          </w:tcPr>
          <w:p w14:paraId="4FF2138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14.6%</w:t>
            </w:r>
          </w:p>
        </w:tc>
        <w:tc>
          <w:tcPr>
            <w:tcW w:w="619" w:type="dxa"/>
            <w:tcBorders>
              <w:top w:val="single" w:sz="6" w:space="0" w:color="auto"/>
              <w:left w:val="single" w:sz="6" w:space="0" w:color="auto"/>
              <w:bottom w:val="single" w:sz="6" w:space="0" w:color="auto"/>
              <w:right w:val="single" w:sz="6" w:space="0" w:color="auto"/>
            </w:tcBorders>
            <w:vAlign w:val="center"/>
          </w:tcPr>
          <w:p w14:paraId="14E30EA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vAlign w:val="center"/>
          </w:tcPr>
          <w:p w14:paraId="65B6383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13.7%</w:t>
            </w:r>
          </w:p>
        </w:tc>
        <w:tc>
          <w:tcPr>
            <w:tcW w:w="619" w:type="dxa"/>
            <w:tcBorders>
              <w:top w:val="single" w:sz="6" w:space="0" w:color="auto"/>
              <w:left w:val="single" w:sz="6" w:space="0" w:color="auto"/>
              <w:bottom w:val="single" w:sz="6" w:space="0" w:color="auto"/>
              <w:right w:val="single" w:sz="6" w:space="0" w:color="auto"/>
            </w:tcBorders>
            <w:vAlign w:val="center"/>
          </w:tcPr>
          <w:p w14:paraId="1A97997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4.9%</w:t>
            </w:r>
          </w:p>
        </w:tc>
        <w:tc>
          <w:tcPr>
            <w:tcW w:w="619" w:type="dxa"/>
            <w:tcBorders>
              <w:top w:val="single" w:sz="6" w:space="0" w:color="auto"/>
              <w:left w:val="single" w:sz="6" w:space="0" w:color="auto"/>
              <w:bottom w:val="single" w:sz="6" w:space="0" w:color="auto"/>
              <w:right w:val="single" w:sz="6" w:space="0" w:color="auto"/>
            </w:tcBorders>
            <w:vAlign w:val="center"/>
          </w:tcPr>
          <w:p w14:paraId="44E7D50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14.9%</w:t>
            </w:r>
          </w:p>
        </w:tc>
        <w:tc>
          <w:tcPr>
            <w:tcW w:w="531" w:type="dxa"/>
            <w:tcBorders>
              <w:top w:val="single" w:sz="6" w:space="0" w:color="auto"/>
              <w:left w:val="single" w:sz="6" w:space="0" w:color="auto"/>
              <w:bottom w:val="single" w:sz="6" w:space="0" w:color="auto"/>
              <w:right w:val="single" w:sz="6" w:space="0" w:color="auto"/>
            </w:tcBorders>
            <w:vAlign w:val="center"/>
          </w:tcPr>
          <w:p w14:paraId="0CE55DF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4.5%</w:t>
            </w:r>
          </w:p>
        </w:tc>
        <w:tc>
          <w:tcPr>
            <w:tcW w:w="619" w:type="dxa"/>
            <w:tcBorders>
              <w:top w:val="single" w:sz="6" w:space="0" w:color="auto"/>
              <w:left w:val="single" w:sz="6" w:space="0" w:color="auto"/>
              <w:bottom w:val="single" w:sz="6" w:space="0" w:color="auto"/>
              <w:right w:val="single" w:sz="6" w:space="0" w:color="auto"/>
            </w:tcBorders>
            <w:vAlign w:val="center"/>
          </w:tcPr>
          <w:p w14:paraId="5652AB7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14.2%</w:t>
            </w:r>
          </w:p>
        </w:tc>
        <w:tc>
          <w:tcPr>
            <w:tcW w:w="619" w:type="dxa"/>
            <w:tcBorders>
              <w:top w:val="single" w:sz="6" w:space="0" w:color="auto"/>
              <w:left w:val="single" w:sz="6" w:space="0" w:color="auto"/>
              <w:bottom w:val="single" w:sz="6" w:space="0" w:color="auto"/>
              <w:right w:val="single" w:sz="6" w:space="0" w:color="auto"/>
            </w:tcBorders>
            <w:vAlign w:val="center"/>
          </w:tcPr>
          <w:p w14:paraId="3C87D84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5.0%</w:t>
            </w:r>
          </w:p>
        </w:tc>
        <w:tc>
          <w:tcPr>
            <w:tcW w:w="619" w:type="dxa"/>
            <w:tcBorders>
              <w:top w:val="single" w:sz="6" w:space="0" w:color="auto"/>
              <w:left w:val="single" w:sz="6" w:space="0" w:color="auto"/>
              <w:bottom w:val="single" w:sz="6" w:space="0" w:color="auto"/>
              <w:right w:val="single" w:sz="6" w:space="0" w:color="auto"/>
            </w:tcBorders>
            <w:vAlign w:val="center"/>
          </w:tcPr>
          <w:p w14:paraId="4282026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13.9%</w:t>
            </w:r>
          </w:p>
        </w:tc>
        <w:tc>
          <w:tcPr>
            <w:tcW w:w="442" w:type="dxa"/>
            <w:tcBorders>
              <w:top w:val="single" w:sz="6" w:space="0" w:color="auto"/>
              <w:left w:val="single" w:sz="6" w:space="0" w:color="auto"/>
              <w:bottom w:val="single" w:sz="6" w:space="0" w:color="auto"/>
              <w:right w:val="single" w:sz="6" w:space="0" w:color="auto"/>
            </w:tcBorders>
            <w:vAlign w:val="center"/>
          </w:tcPr>
          <w:p w14:paraId="10A2E9A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vAlign w:val="center"/>
          </w:tcPr>
          <w:p w14:paraId="54E9B8E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0.6%</w:t>
            </w:r>
          </w:p>
        </w:tc>
        <w:tc>
          <w:tcPr>
            <w:tcW w:w="531" w:type="dxa"/>
            <w:tcBorders>
              <w:top w:val="single" w:sz="6" w:space="0" w:color="auto"/>
              <w:left w:val="single" w:sz="6" w:space="0" w:color="auto"/>
              <w:bottom w:val="single" w:sz="6" w:space="0" w:color="auto"/>
              <w:right w:val="single" w:sz="6" w:space="0" w:color="auto"/>
            </w:tcBorders>
            <w:vAlign w:val="center"/>
          </w:tcPr>
          <w:p w14:paraId="25665F1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vAlign w:val="center"/>
          </w:tcPr>
          <w:p w14:paraId="635AB68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0.6%</w:t>
            </w:r>
          </w:p>
        </w:tc>
        <w:tc>
          <w:tcPr>
            <w:tcW w:w="531" w:type="dxa"/>
            <w:tcBorders>
              <w:top w:val="single" w:sz="6" w:space="0" w:color="auto"/>
              <w:left w:val="single" w:sz="6" w:space="0" w:color="auto"/>
              <w:bottom w:val="single" w:sz="6" w:space="0" w:color="auto"/>
              <w:right w:val="single" w:sz="6" w:space="0" w:color="auto"/>
            </w:tcBorders>
            <w:vAlign w:val="center"/>
          </w:tcPr>
          <w:p w14:paraId="2A19CD6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vAlign w:val="center"/>
          </w:tcPr>
          <w:p w14:paraId="3AE90F1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0.6%</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19F544D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0.1%</w:t>
            </w:r>
          </w:p>
        </w:tc>
      </w:tr>
      <w:tr w:rsidR="00B55FE0" w:rsidRPr="00DE1F38" w14:paraId="11745F53"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03268214" w14:textId="77777777" w:rsidR="00B55FE0" w:rsidRPr="00DE1F38" w:rsidRDefault="00B55FE0" w:rsidP="0028614A">
            <w:pPr>
              <w:spacing w:after="0"/>
              <w:jc w:val="left"/>
              <w:rPr>
                <w:rFonts w:cstheme="minorHAnsi"/>
                <w:sz w:val="18"/>
                <w:szCs w:val="18"/>
              </w:rPr>
            </w:pPr>
            <w:r w:rsidRPr="00DE1F38">
              <w:rPr>
                <w:rFonts w:cstheme="minorHAnsi"/>
                <w:sz w:val="18"/>
                <w:szCs w:val="18"/>
              </w:rPr>
              <w:t>Residential Electric Space Heat</w:t>
            </w:r>
          </w:p>
        </w:tc>
        <w:tc>
          <w:tcPr>
            <w:tcW w:w="530" w:type="dxa"/>
            <w:tcBorders>
              <w:top w:val="single" w:sz="6" w:space="0" w:color="auto"/>
              <w:left w:val="single" w:sz="6" w:space="0" w:color="auto"/>
              <w:bottom w:val="single" w:sz="6" w:space="0" w:color="auto"/>
              <w:right w:val="single" w:sz="6" w:space="0" w:color="auto"/>
            </w:tcBorders>
            <w:vAlign w:val="center"/>
          </w:tcPr>
          <w:p w14:paraId="7758F162" w14:textId="77777777" w:rsidR="00B55FE0" w:rsidRPr="00DE1F38" w:rsidRDefault="00B55FE0" w:rsidP="0028614A">
            <w:pPr>
              <w:spacing w:after="0"/>
              <w:jc w:val="center"/>
              <w:rPr>
                <w:rFonts w:cstheme="minorHAnsi"/>
                <w:sz w:val="18"/>
                <w:szCs w:val="18"/>
              </w:rPr>
            </w:pPr>
            <w:r w:rsidRPr="00DE1F38">
              <w:rPr>
                <w:rFonts w:cstheme="minorHAnsi"/>
                <w:sz w:val="18"/>
                <w:szCs w:val="18"/>
              </w:rPr>
              <w:t>R09</w:t>
            </w:r>
          </w:p>
        </w:tc>
        <w:tc>
          <w:tcPr>
            <w:tcW w:w="530" w:type="dxa"/>
            <w:tcBorders>
              <w:top w:val="single" w:sz="6" w:space="0" w:color="auto"/>
              <w:left w:val="single" w:sz="6" w:space="0" w:color="auto"/>
              <w:bottom w:val="single" w:sz="6" w:space="0" w:color="auto"/>
              <w:right w:val="single" w:sz="6" w:space="0" w:color="auto"/>
            </w:tcBorders>
            <w:vAlign w:val="center"/>
          </w:tcPr>
          <w:p w14:paraId="2A313EA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8.6%</w:t>
            </w:r>
          </w:p>
        </w:tc>
        <w:tc>
          <w:tcPr>
            <w:tcW w:w="530" w:type="dxa"/>
            <w:tcBorders>
              <w:top w:val="single" w:sz="6" w:space="0" w:color="auto"/>
              <w:left w:val="single" w:sz="6" w:space="0" w:color="auto"/>
              <w:bottom w:val="single" w:sz="6" w:space="0" w:color="auto"/>
              <w:right w:val="single" w:sz="6" w:space="0" w:color="auto"/>
            </w:tcBorders>
            <w:vAlign w:val="center"/>
          </w:tcPr>
          <w:p w14:paraId="3E3E705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530" w:type="dxa"/>
            <w:tcBorders>
              <w:top w:val="single" w:sz="6" w:space="0" w:color="auto"/>
              <w:left w:val="single" w:sz="6" w:space="0" w:color="auto"/>
              <w:bottom w:val="single" w:sz="6" w:space="0" w:color="auto"/>
              <w:right w:val="single" w:sz="6" w:space="0" w:color="auto"/>
            </w:tcBorders>
            <w:vAlign w:val="center"/>
          </w:tcPr>
          <w:p w14:paraId="7C69100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7.7%</w:t>
            </w:r>
          </w:p>
        </w:tc>
        <w:tc>
          <w:tcPr>
            <w:tcW w:w="531" w:type="dxa"/>
            <w:tcBorders>
              <w:top w:val="single" w:sz="6" w:space="0" w:color="auto"/>
              <w:left w:val="single" w:sz="6" w:space="0" w:color="auto"/>
              <w:bottom w:val="single" w:sz="6" w:space="0" w:color="auto"/>
              <w:right w:val="single" w:sz="6" w:space="0" w:color="auto"/>
            </w:tcBorders>
            <w:vAlign w:val="center"/>
          </w:tcPr>
          <w:p w14:paraId="6599970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vAlign w:val="center"/>
          </w:tcPr>
          <w:p w14:paraId="50435BA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8.2%</w:t>
            </w:r>
          </w:p>
        </w:tc>
        <w:tc>
          <w:tcPr>
            <w:tcW w:w="531" w:type="dxa"/>
            <w:tcBorders>
              <w:top w:val="single" w:sz="6" w:space="0" w:color="auto"/>
              <w:left w:val="single" w:sz="6" w:space="0" w:color="auto"/>
              <w:bottom w:val="single" w:sz="6" w:space="0" w:color="auto"/>
              <w:right w:val="single" w:sz="6" w:space="0" w:color="auto"/>
            </w:tcBorders>
            <w:vAlign w:val="center"/>
          </w:tcPr>
          <w:p w14:paraId="431F0DE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6.1%</w:t>
            </w:r>
          </w:p>
        </w:tc>
        <w:tc>
          <w:tcPr>
            <w:tcW w:w="619" w:type="dxa"/>
            <w:tcBorders>
              <w:top w:val="single" w:sz="6" w:space="0" w:color="auto"/>
              <w:left w:val="single" w:sz="6" w:space="0" w:color="auto"/>
              <w:bottom w:val="single" w:sz="6" w:space="0" w:color="auto"/>
              <w:right w:val="single" w:sz="6" w:space="0" w:color="auto"/>
            </w:tcBorders>
            <w:vAlign w:val="center"/>
          </w:tcPr>
          <w:p w14:paraId="1965054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8.3%</w:t>
            </w:r>
          </w:p>
        </w:tc>
        <w:tc>
          <w:tcPr>
            <w:tcW w:w="442" w:type="dxa"/>
            <w:tcBorders>
              <w:top w:val="single" w:sz="6" w:space="0" w:color="auto"/>
              <w:left w:val="single" w:sz="6" w:space="0" w:color="auto"/>
              <w:bottom w:val="single" w:sz="6" w:space="0" w:color="auto"/>
              <w:right w:val="single" w:sz="6" w:space="0" w:color="auto"/>
            </w:tcBorders>
            <w:vAlign w:val="center"/>
          </w:tcPr>
          <w:p w14:paraId="53891F2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vAlign w:val="center"/>
          </w:tcPr>
          <w:p w14:paraId="4E7D269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vAlign w:val="center"/>
          </w:tcPr>
          <w:p w14:paraId="323F09C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vAlign w:val="center"/>
          </w:tcPr>
          <w:p w14:paraId="3767391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vAlign w:val="center"/>
          </w:tcPr>
          <w:p w14:paraId="0E04FAE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vAlign w:val="center"/>
          </w:tcPr>
          <w:p w14:paraId="7019119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0.4%</w:t>
            </w:r>
          </w:p>
        </w:tc>
        <w:tc>
          <w:tcPr>
            <w:tcW w:w="531" w:type="dxa"/>
            <w:tcBorders>
              <w:top w:val="single" w:sz="6" w:space="0" w:color="auto"/>
              <w:left w:val="single" w:sz="6" w:space="0" w:color="auto"/>
              <w:bottom w:val="single" w:sz="6" w:space="0" w:color="auto"/>
              <w:right w:val="single" w:sz="6" w:space="0" w:color="auto"/>
            </w:tcBorders>
            <w:vAlign w:val="center"/>
          </w:tcPr>
          <w:p w14:paraId="0CC543E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vAlign w:val="center"/>
          </w:tcPr>
          <w:p w14:paraId="06CB7BB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vAlign w:val="center"/>
          </w:tcPr>
          <w:p w14:paraId="47550FA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0.4%</w:t>
            </w:r>
          </w:p>
        </w:tc>
        <w:tc>
          <w:tcPr>
            <w:tcW w:w="619" w:type="dxa"/>
            <w:tcBorders>
              <w:top w:val="single" w:sz="6" w:space="0" w:color="auto"/>
              <w:left w:val="single" w:sz="6" w:space="0" w:color="auto"/>
              <w:bottom w:val="single" w:sz="6" w:space="0" w:color="auto"/>
              <w:right w:val="single" w:sz="6" w:space="0" w:color="auto"/>
            </w:tcBorders>
            <w:vAlign w:val="center"/>
          </w:tcPr>
          <w:p w14:paraId="2546C8D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0.3%</w:t>
            </w:r>
          </w:p>
        </w:tc>
        <w:tc>
          <w:tcPr>
            <w:tcW w:w="442" w:type="dxa"/>
            <w:tcBorders>
              <w:top w:val="single" w:sz="6" w:space="0" w:color="auto"/>
              <w:left w:val="single" w:sz="6" w:space="0" w:color="auto"/>
              <w:bottom w:val="single" w:sz="6" w:space="0" w:color="auto"/>
              <w:right w:val="single" w:sz="6" w:space="0" w:color="auto"/>
            </w:tcBorders>
            <w:vAlign w:val="center"/>
          </w:tcPr>
          <w:p w14:paraId="2793E96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0.3%</w:t>
            </w:r>
          </w:p>
        </w:tc>
        <w:tc>
          <w:tcPr>
            <w:tcW w:w="531" w:type="dxa"/>
            <w:tcBorders>
              <w:top w:val="single" w:sz="6" w:space="0" w:color="auto"/>
              <w:left w:val="single" w:sz="6" w:space="0" w:color="auto"/>
              <w:bottom w:val="single" w:sz="6" w:space="0" w:color="auto"/>
              <w:right w:val="single" w:sz="6" w:space="0" w:color="auto"/>
            </w:tcBorders>
            <w:vAlign w:val="center"/>
          </w:tcPr>
          <w:p w14:paraId="706CD8B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8.7%</w:t>
            </w:r>
          </w:p>
        </w:tc>
        <w:tc>
          <w:tcPr>
            <w:tcW w:w="531" w:type="dxa"/>
            <w:tcBorders>
              <w:top w:val="single" w:sz="6" w:space="0" w:color="auto"/>
              <w:left w:val="single" w:sz="6" w:space="0" w:color="auto"/>
              <w:bottom w:val="single" w:sz="6" w:space="0" w:color="auto"/>
              <w:right w:val="single" w:sz="6" w:space="0" w:color="auto"/>
            </w:tcBorders>
            <w:vAlign w:val="center"/>
          </w:tcPr>
          <w:p w14:paraId="1AC30AA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vAlign w:val="center"/>
          </w:tcPr>
          <w:p w14:paraId="477D3DD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8.0%</w:t>
            </w:r>
          </w:p>
        </w:tc>
        <w:tc>
          <w:tcPr>
            <w:tcW w:w="531" w:type="dxa"/>
            <w:tcBorders>
              <w:top w:val="single" w:sz="6" w:space="0" w:color="auto"/>
              <w:left w:val="single" w:sz="6" w:space="0" w:color="auto"/>
              <w:bottom w:val="single" w:sz="6" w:space="0" w:color="auto"/>
              <w:right w:val="single" w:sz="6" w:space="0" w:color="auto"/>
            </w:tcBorders>
            <w:vAlign w:val="center"/>
          </w:tcPr>
          <w:p w14:paraId="2AB9C39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vAlign w:val="center"/>
          </w:tcPr>
          <w:p w14:paraId="3391159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8.5%</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5FF6930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r>
      <w:tr w:rsidR="00B55FE0" w:rsidRPr="00DE1F38" w14:paraId="07507B11"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3879A175" w14:textId="77777777" w:rsidR="00B55FE0" w:rsidRPr="00DE1F38" w:rsidRDefault="00B55FE0" w:rsidP="0028614A">
            <w:pPr>
              <w:spacing w:after="0"/>
              <w:jc w:val="left"/>
              <w:rPr>
                <w:rFonts w:cstheme="minorHAnsi"/>
                <w:sz w:val="18"/>
                <w:szCs w:val="18"/>
              </w:rPr>
            </w:pPr>
            <w:r w:rsidRPr="00DE1F38">
              <w:rPr>
                <w:rFonts w:cstheme="minorHAnsi"/>
                <w:sz w:val="18"/>
                <w:szCs w:val="18"/>
              </w:rPr>
              <w:t>Residential Electric Heating and Cooling</w:t>
            </w:r>
          </w:p>
        </w:tc>
        <w:tc>
          <w:tcPr>
            <w:tcW w:w="530" w:type="dxa"/>
            <w:tcBorders>
              <w:top w:val="single" w:sz="6" w:space="0" w:color="auto"/>
              <w:left w:val="single" w:sz="6" w:space="0" w:color="auto"/>
              <w:bottom w:val="single" w:sz="6" w:space="0" w:color="auto"/>
              <w:right w:val="single" w:sz="6" w:space="0" w:color="auto"/>
            </w:tcBorders>
            <w:vAlign w:val="center"/>
          </w:tcPr>
          <w:p w14:paraId="2D33E916" w14:textId="77777777" w:rsidR="00B55FE0" w:rsidRPr="00DE1F38" w:rsidRDefault="00B55FE0" w:rsidP="0028614A">
            <w:pPr>
              <w:spacing w:after="0"/>
              <w:jc w:val="center"/>
              <w:rPr>
                <w:rFonts w:cstheme="minorHAnsi"/>
                <w:sz w:val="18"/>
                <w:szCs w:val="18"/>
              </w:rPr>
            </w:pPr>
            <w:r w:rsidRPr="00DE1F38">
              <w:rPr>
                <w:rFonts w:cstheme="minorHAnsi"/>
                <w:sz w:val="18"/>
                <w:szCs w:val="18"/>
              </w:rPr>
              <w:t>R10</w:t>
            </w:r>
          </w:p>
        </w:tc>
        <w:tc>
          <w:tcPr>
            <w:tcW w:w="530" w:type="dxa"/>
            <w:tcBorders>
              <w:top w:val="single" w:sz="6" w:space="0" w:color="auto"/>
              <w:left w:val="single" w:sz="6" w:space="0" w:color="auto"/>
              <w:bottom w:val="single" w:sz="6" w:space="0" w:color="auto"/>
              <w:right w:val="single" w:sz="6" w:space="0" w:color="auto"/>
            </w:tcBorders>
            <w:vAlign w:val="center"/>
          </w:tcPr>
          <w:p w14:paraId="3B81B3D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530" w:type="dxa"/>
            <w:tcBorders>
              <w:top w:val="single" w:sz="6" w:space="0" w:color="auto"/>
              <w:left w:val="single" w:sz="6" w:space="0" w:color="auto"/>
              <w:bottom w:val="single" w:sz="6" w:space="0" w:color="auto"/>
              <w:right w:val="single" w:sz="6" w:space="0" w:color="auto"/>
            </w:tcBorders>
            <w:vAlign w:val="center"/>
          </w:tcPr>
          <w:p w14:paraId="79DCA6C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3.2%</w:t>
            </w:r>
          </w:p>
        </w:tc>
        <w:tc>
          <w:tcPr>
            <w:tcW w:w="530" w:type="dxa"/>
            <w:tcBorders>
              <w:top w:val="single" w:sz="6" w:space="0" w:color="auto"/>
              <w:left w:val="single" w:sz="6" w:space="0" w:color="auto"/>
              <w:bottom w:val="single" w:sz="6" w:space="0" w:color="auto"/>
              <w:right w:val="single" w:sz="6" w:space="0" w:color="auto"/>
            </w:tcBorders>
            <w:vAlign w:val="center"/>
          </w:tcPr>
          <w:p w14:paraId="20F612A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531" w:type="dxa"/>
            <w:tcBorders>
              <w:top w:val="single" w:sz="6" w:space="0" w:color="auto"/>
              <w:left w:val="single" w:sz="6" w:space="0" w:color="auto"/>
              <w:bottom w:val="single" w:sz="6" w:space="0" w:color="auto"/>
              <w:right w:val="single" w:sz="6" w:space="0" w:color="auto"/>
            </w:tcBorders>
            <w:vAlign w:val="center"/>
          </w:tcPr>
          <w:p w14:paraId="1B376BA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vAlign w:val="center"/>
          </w:tcPr>
          <w:p w14:paraId="382A130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5.0%</w:t>
            </w:r>
          </w:p>
        </w:tc>
        <w:tc>
          <w:tcPr>
            <w:tcW w:w="531" w:type="dxa"/>
            <w:tcBorders>
              <w:top w:val="single" w:sz="6" w:space="0" w:color="auto"/>
              <w:left w:val="single" w:sz="6" w:space="0" w:color="auto"/>
              <w:bottom w:val="single" w:sz="6" w:space="0" w:color="auto"/>
              <w:right w:val="single" w:sz="6" w:space="0" w:color="auto"/>
            </w:tcBorders>
            <w:vAlign w:val="center"/>
          </w:tcPr>
          <w:p w14:paraId="4129BFB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vAlign w:val="center"/>
          </w:tcPr>
          <w:p w14:paraId="79AC180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5.0%</w:t>
            </w:r>
          </w:p>
        </w:tc>
        <w:tc>
          <w:tcPr>
            <w:tcW w:w="442" w:type="dxa"/>
            <w:tcBorders>
              <w:top w:val="single" w:sz="6" w:space="0" w:color="auto"/>
              <w:left w:val="single" w:sz="6" w:space="0" w:color="auto"/>
              <w:bottom w:val="single" w:sz="6" w:space="0" w:color="auto"/>
              <w:right w:val="single" w:sz="6" w:space="0" w:color="auto"/>
            </w:tcBorders>
            <w:vAlign w:val="center"/>
          </w:tcPr>
          <w:p w14:paraId="5A22DB3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vAlign w:val="center"/>
          </w:tcPr>
          <w:p w14:paraId="0640FE5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6.3%</w:t>
            </w:r>
          </w:p>
        </w:tc>
        <w:tc>
          <w:tcPr>
            <w:tcW w:w="619" w:type="dxa"/>
            <w:tcBorders>
              <w:top w:val="single" w:sz="6" w:space="0" w:color="auto"/>
              <w:left w:val="single" w:sz="6" w:space="0" w:color="auto"/>
              <w:bottom w:val="single" w:sz="6" w:space="0" w:color="auto"/>
              <w:right w:val="single" w:sz="6" w:space="0" w:color="auto"/>
            </w:tcBorders>
            <w:vAlign w:val="center"/>
          </w:tcPr>
          <w:p w14:paraId="066A00E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2.2%</w:t>
            </w:r>
          </w:p>
        </w:tc>
        <w:tc>
          <w:tcPr>
            <w:tcW w:w="619" w:type="dxa"/>
            <w:tcBorders>
              <w:top w:val="single" w:sz="6" w:space="0" w:color="auto"/>
              <w:left w:val="single" w:sz="6" w:space="0" w:color="auto"/>
              <w:bottom w:val="single" w:sz="6" w:space="0" w:color="auto"/>
              <w:right w:val="single" w:sz="6" w:space="0" w:color="auto"/>
            </w:tcBorders>
            <w:vAlign w:val="center"/>
          </w:tcPr>
          <w:p w14:paraId="2BB1B20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619" w:type="dxa"/>
            <w:tcBorders>
              <w:top w:val="single" w:sz="6" w:space="0" w:color="auto"/>
              <w:left w:val="single" w:sz="6" w:space="0" w:color="auto"/>
              <w:bottom w:val="single" w:sz="6" w:space="0" w:color="auto"/>
              <w:right w:val="single" w:sz="6" w:space="0" w:color="auto"/>
            </w:tcBorders>
            <w:vAlign w:val="center"/>
          </w:tcPr>
          <w:p w14:paraId="5B087A8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vAlign w:val="center"/>
          </w:tcPr>
          <w:p w14:paraId="6F519D2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vAlign w:val="center"/>
          </w:tcPr>
          <w:p w14:paraId="2905E02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2.1%</w:t>
            </w:r>
          </w:p>
        </w:tc>
        <w:tc>
          <w:tcPr>
            <w:tcW w:w="619" w:type="dxa"/>
            <w:tcBorders>
              <w:top w:val="single" w:sz="6" w:space="0" w:color="auto"/>
              <w:left w:val="single" w:sz="6" w:space="0" w:color="auto"/>
              <w:bottom w:val="single" w:sz="6" w:space="0" w:color="auto"/>
              <w:right w:val="single" w:sz="6" w:space="0" w:color="auto"/>
            </w:tcBorders>
            <w:vAlign w:val="center"/>
          </w:tcPr>
          <w:p w14:paraId="6174A74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6.2%</w:t>
            </w:r>
          </w:p>
        </w:tc>
        <w:tc>
          <w:tcPr>
            <w:tcW w:w="619" w:type="dxa"/>
            <w:tcBorders>
              <w:top w:val="single" w:sz="6" w:space="0" w:color="auto"/>
              <w:left w:val="single" w:sz="6" w:space="0" w:color="auto"/>
              <w:bottom w:val="single" w:sz="6" w:space="0" w:color="auto"/>
              <w:right w:val="single" w:sz="6" w:space="0" w:color="auto"/>
            </w:tcBorders>
            <w:vAlign w:val="center"/>
          </w:tcPr>
          <w:p w14:paraId="5343608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vAlign w:val="center"/>
          </w:tcPr>
          <w:p w14:paraId="5ADC262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442" w:type="dxa"/>
            <w:tcBorders>
              <w:top w:val="single" w:sz="6" w:space="0" w:color="auto"/>
              <w:left w:val="single" w:sz="6" w:space="0" w:color="auto"/>
              <w:bottom w:val="single" w:sz="6" w:space="0" w:color="auto"/>
              <w:right w:val="single" w:sz="6" w:space="0" w:color="auto"/>
            </w:tcBorders>
            <w:vAlign w:val="center"/>
          </w:tcPr>
          <w:p w14:paraId="4AB004E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vAlign w:val="center"/>
          </w:tcPr>
          <w:p w14:paraId="5DB8D2E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vAlign w:val="center"/>
          </w:tcPr>
          <w:p w14:paraId="167EEE1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vAlign w:val="center"/>
          </w:tcPr>
          <w:p w14:paraId="1E808E7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vAlign w:val="center"/>
          </w:tcPr>
          <w:p w14:paraId="44E7631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vAlign w:val="center"/>
          </w:tcPr>
          <w:p w14:paraId="7BD0879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09EDEAA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r>
      <w:tr w:rsidR="00B55FE0" w:rsidRPr="00DE1F38" w14:paraId="18B4B163"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358DDF98" w14:textId="77777777" w:rsidR="00B55FE0" w:rsidRPr="00DE1F38" w:rsidRDefault="00B55FE0" w:rsidP="0028614A">
            <w:pPr>
              <w:spacing w:after="0"/>
              <w:jc w:val="left"/>
              <w:rPr>
                <w:rFonts w:cstheme="minorHAnsi"/>
                <w:sz w:val="18"/>
                <w:szCs w:val="18"/>
              </w:rPr>
            </w:pPr>
            <w:r w:rsidRPr="00DE1F38">
              <w:rPr>
                <w:rFonts w:cstheme="minorHAnsi"/>
                <w:sz w:val="18"/>
                <w:szCs w:val="18"/>
              </w:rPr>
              <w:t>Residential Ventilation</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EC78856" w14:textId="77777777" w:rsidR="00B55FE0" w:rsidRPr="00DE1F38" w:rsidRDefault="00B55FE0" w:rsidP="0028614A">
            <w:pPr>
              <w:spacing w:after="0"/>
              <w:jc w:val="center"/>
              <w:rPr>
                <w:rFonts w:cstheme="minorHAnsi"/>
                <w:sz w:val="18"/>
                <w:szCs w:val="18"/>
              </w:rPr>
            </w:pPr>
            <w:r w:rsidRPr="00DE1F38">
              <w:rPr>
                <w:rFonts w:cstheme="minorHAnsi"/>
                <w:sz w:val="18"/>
                <w:szCs w:val="18"/>
              </w:rPr>
              <w:t>R11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7C614F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51F641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0503CD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13C016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60F278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E6B849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DC9561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5FF878A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A39D02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6F40D9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BBA190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D5EB37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5172C6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5102FE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90BB19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0A9294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4A060F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47B44F4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B5225B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97CDB6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5F9F20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0C7012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D845D1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79F3CAB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r>
      <w:tr w:rsidR="00B55FE0" w:rsidRPr="00DE1F38" w14:paraId="54329684"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6705F3CF" w14:textId="77777777" w:rsidR="00B55FE0" w:rsidRPr="00DE1F38" w:rsidRDefault="00B55FE0" w:rsidP="0028614A">
            <w:pPr>
              <w:spacing w:after="0"/>
              <w:jc w:val="left"/>
              <w:rPr>
                <w:rFonts w:cstheme="minorHAnsi"/>
                <w:sz w:val="18"/>
                <w:szCs w:val="18"/>
              </w:rPr>
            </w:pPr>
            <w:r w:rsidRPr="00DE1F38">
              <w:rPr>
                <w:rFonts w:cstheme="minorHAnsi"/>
                <w:sz w:val="18"/>
                <w:szCs w:val="18"/>
              </w:rPr>
              <w:t>Residential - Dehumidifier</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A674C06" w14:textId="77777777" w:rsidR="00B55FE0" w:rsidRPr="00DE1F38" w:rsidRDefault="00B55FE0" w:rsidP="0028614A">
            <w:pPr>
              <w:spacing w:after="0"/>
              <w:jc w:val="center"/>
              <w:rPr>
                <w:rFonts w:cstheme="minorHAnsi"/>
                <w:sz w:val="18"/>
                <w:szCs w:val="18"/>
              </w:rPr>
            </w:pPr>
            <w:r w:rsidRPr="00DE1F38">
              <w:rPr>
                <w:rFonts w:cstheme="minorHAnsi"/>
                <w:sz w:val="18"/>
                <w:szCs w:val="18"/>
              </w:rPr>
              <w:t>R12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7DC7DB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0D0834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A49A09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5A2EAF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61C114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DD039B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844238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09132B3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F6E840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DCCA5B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EFF144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AB9F91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B9555E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B0D260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278D3D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0642EF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E6A41E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6.2%</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7D6EE6A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29457B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FF4B08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924668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47F550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3EE395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1.9%</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651AE79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r>
      <w:tr w:rsidR="00B55FE0" w:rsidRPr="00DE1F38" w14:paraId="18ED2622"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33C534EC" w14:textId="77777777" w:rsidR="00B55FE0" w:rsidRPr="00DE1F38" w:rsidRDefault="00B55FE0" w:rsidP="0028614A">
            <w:pPr>
              <w:spacing w:after="0"/>
              <w:jc w:val="left"/>
              <w:rPr>
                <w:rFonts w:cstheme="minorHAnsi"/>
                <w:sz w:val="18"/>
                <w:szCs w:val="18"/>
              </w:rPr>
            </w:pPr>
            <w:r w:rsidRPr="00DE1F38">
              <w:rPr>
                <w:rFonts w:cstheme="minorHAnsi"/>
                <w:sz w:val="18"/>
                <w:szCs w:val="18"/>
              </w:rPr>
              <w:t>Residential Standby Losses - Entertainment Center</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F8C1BF3" w14:textId="77777777" w:rsidR="00B55FE0" w:rsidRPr="00DE1F38" w:rsidRDefault="00B55FE0" w:rsidP="0028614A">
            <w:pPr>
              <w:spacing w:after="0"/>
              <w:jc w:val="center"/>
              <w:rPr>
                <w:rFonts w:cstheme="minorHAnsi"/>
                <w:sz w:val="18"/>
                <w:szCs w:val="18"/>
              </w:rPr>
            </w:pPr>
            <w:r w:rsidRPr="00DE1F38">
              <w:rPr>
                <w:rFonts w:cstheme="minorHAnsi"/>
                <w:sz w:val="18"/>
                <w:szCs w:val="18"/>
              </w:rPr>
              <w:t>R13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D19076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43ECBB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81B2E7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5D32B8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13ABEA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5AFEA7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8C20DF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579E0AC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50F620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A30B78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9FDA21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240235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198E2C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13FBC4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52722E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971A37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79A265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5FBDEB7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3FE0FF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4B830C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9333FC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E22325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0F33D3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4E7FD3C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r>
      <w:tr w:rsidR="00B55FE0" w:rsidRPr="00DE1F38" w14:paraId="7DE4E196" w14:textId="77777777" w:rsidTr="0028614A">
        <w:trPr>
          <w:trHeight w:val="277"/>
          <w:jc w:val="center"/>
        </w:trPr>
        <w:tc>
          <w:tcPr>
            <w:tcW w:w="1104" w:type="dxa"/>
            <w:tcBorders>
              <w:top w:val="single" w:sz="6" w:space="0" w:color="auto"/>
              <w:left w:val="single" w:sz="6" w:space="0" w:color="auto"/>
              <w:bottom w:val="single" w:sz="4" w:space="0" w:color="auto"/>
              <w:right w:val="single" w:sz="6" w:space="0" w:color="auto"/>
            </w:tcBorders>
            <w:shd w:val="solid" w:color="CCFFCC" w:fill="auto"/>
            <w:vAlign w:val="center"/>
          </w:tcPr>
          <w:p w14:paraId="5CDCA4D7" w14:textId="77777777" w:rsidR="00B55FE0" w:rsidRPr="00DE1F38" w:rsidRDefault="00B55FE0" w:rsidP="0028614A">
            <w:pPr>
              <w:spacing w:after="0"/>
              <w:jc w:val="left"/>
              <w:rPr>
                <w:rFonts w:cstheme="minorHAnsi"/>
                <w:sz w:val="18"/>
                <w:szCs w:val="18"/>
              </w:rPr>
            </w:pPr>
            <w:r w:rsidRPr="00DE1F38">
              <w:rPr>
                <w:rFonts w:cstheme="minorHAnsi"/>
                <w:sz w:val="18"/>
                <w:szCs w:val="18"/>
              </w:rPr>
              <w:t xml:space="preserve">Residential </w:t>
            </w:r>
            <w:r w:rsidRPr="00DE1F38">
              <w:rPr>
                <w:rFonts w:cstheme="minorHAnsi"/>
                <w:sz w:val="18"/>
                <w:szCs w:val="18"/>
              </w:rPr>
              <w:lastRenderedPageBreak/>
              <w:t>Standby Losses - Home Office</w:t>
            </w:r>
          </w:p>
        </w:tc>
        <w:tc>
          <w:tcPr>
            <w:tcW w:w="530" w:type="dxa"/>
            <w:tcBorders>
              <w:top w:val="single" w:sz="6" w:space="0" w:color="auto"/>
              <w:left w:val="single" w:sz="6" w:space="0" w:color="auto"/>
              <w:bottom w:val="single" w:sz="4" w:space="0" w:color="auto"/>
              <w:right w:val="single" w:sz="6" w:space="0" w:color="auto"/>
            </w:tcBorders>
            <w:shd w:val="solid" w:color="CCFFCC" w:fill="auto"/>
            <w:vAlign w:val="center"/>
          </w:tcPr>
          <w:p w14:paraId="17ACB8AE" w14:textId="77777777" w:rsidR="00B55FE0" w:rsidRPr="00DE1F38" w:rsidRDefault="00B55FE0" w:rsidP="0028614A">
            <w:pPr>
              <w:spacing w:after="0"/>
              <w:jc w:val="center"/>
              <w:rPr>
                <w:rFonts w:cstheme="minorHAnsi"/>
                <w:sz w:val="18"/>
                <w:szCs w:val="18"/>
              </w:rPr>
            </w:pPr>
            <w:r w:rsidRPr="00DE1F38">
              <w:rPr>
                <w:rFonts w:cstheme="minorHAnsi"/>
                <w:sz w:val="18"/>
                <w:szCs w:val="18"/>
              </w:rPr>
              <w:lastRenderedPageBreak/>
              <w:t>R14</w:t>
            </w:r>
          </w:p>
        </w:tc>
        <w:tc>
          <w:tcPr>
            <w:tcW w:w="530" w:type="dxa"/>
            <w:tcBorders>
              <w:top w:val="single" w:sz="6" w:space="0" w:color="auto"/>
              <w:left w:val="single" w:sz="6" w:space="0" w:color="auto"/>
              <w:bottom w:val="single" w:sz="4" w:space="0" w:color="auto"/>
              <w:right w:val="single" w:sz="6" w:space="0" w:color="auto"/>
            </w:tcBorders>
            <w:shd w:val="solid" w:color="CCFFCC" w:fill="auto"/>
            <w:vAlign w:val="center"/>
          </w:tcPr>
          <w:p w14:paraId="5835A64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3.5%</w:t>
            </w:r>
          </w:p>
        </w:tc>
        <w:tc>
          <w:tcPr>
            <w:tcW w:w="530" w:type="dxa"/>
            <w:tcBorders>
              <w:top w:val="single" w:sz="6" w:space="0" w:color="auto"/>
              <w:left w:val="single" w:sz="6" w:space="0" w:color="auto"/>
              <w:bottom w:val="single" w:sz="4" w:space="0" w:color="auto"/>
              <w:right w:val="single" w:sz="6" w:space="0" w:color="auto"/>
            </w:tcBorders>
            <w:shd w:val="solid" w:color="CCFFCC" w:fill="auto"/>
            <w:vAlign w:val="center"/>
          </w:tcPr>
          <w:p w14:paraId="1D37EA8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4.9%</w:t>
            </w:r>
          </w:p>
        </w:tc>
        <w:tc>
          <w:tcPr>
            <w:tcW w:w="530" w:type="dxa"/>
            <w:tcBorders>
              <w:top w:val="single" w:sz="6" w:space="0" w:color="auto"/>
              <w:left w:val="single" w:sz="6" w:space="0" w:color="auto"/>
              <w:bottom w:val="single" w:sz="4" w:space="0" w:color="auto"/>
              <w:right w:val="single" w:sz="6" w:space="0" w:color="auto"/>
            </w:tcBorders>
            <w:shd w:val="solid" w:color="CCFFCC" w:fill="auto"/>
            <w:vAlign w:val="center"/>
          </w:tcPr>
          <w:p w14:paraId="052DDC0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3.2%</w:t>
            </w:r>
          </w:p>
        </w:tc>
        <w:tc>
          <w:tcPr>
            <w:tcW w:w="531" w:type="dxa"/>
            <w:tcBorders>
              <w:top w:val="single" w:sz="6" w:space="0" w:color="auto"/>
              <w:left w:val="single" w:sz="6" w:space="0" w:color="auto"/>
              <w:bottom w:val="single" w:sz="4" w:space="0" w:color="auto"/>
              <w:right w:val="single" w:sz="6" w:space="0" w:color="auto"/>
            </w:tcBorders>
            <w:shd w:val="solid" w:color="CCFFCC" w:fill="auto"/>
            <w:vAlign w:val="center"/>
          </w:tcPr>
          <w:p w14:paraId="4B5E798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4" w:space="0" w:color="auto"/>
              <w:right w:val="single" w:sz="6" w:space="0" w:color="auto"/>
            </w:tcBorders>
            <w:shd w:val="solid" w:color="CCFFCC" w:fill="auto"/>
            <w:vAlign w:val="center"/>
          </w:tcPr>
          <w:p w14:paraId="0268A4A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4" w:space="0" w:color="auto"/>
              <w:right w:val="single" w:sz="6" w:space="0" w:color="auto"/>
            </w:tcBorders>
            <w:shd w:val="solid" w:color="CCFFCC" w:fill="auto"/>
            <w:vAlign w:val="center"/>
          </w:tcPr>
          <w:p w14:paraId="0381837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4" w:space="0" w:color="auto"/>
              <w:right w:val="single" w:sz="6" w:space="0" w:color="auto"/>
            </w:tcBorders>
            <w:shd w:val="solid" w:color="CCFFCC" w:fill="auto"/>
            <w:vAlign w:val="center"/>
          </w:tcPr>
          <w:p w14:paraId="1A9E570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442" w:type="dxa"/>
            <w:tcBorders>
              <w:top w:val="single" w:sz="6" w:space="0" w:color="auto"/>
              <w:left w:val="single" w:sz="6" w:space="0" w:color="auto"/>
              <w:bottom w:val="single" w:sz="4" w:space="0" w:color="auto"/>
              <w:right w:val="single" w:sz="6" w:space="0" w:color="auto"/>
            </w:tcBorders>
            <w:shd w:val="solid" w:color="CCFFCC" w:fill="auto"/>
            <w:vAlign w:val="center"/>
          </w:tcPr>
          <w:p w14:paraId="477DD21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531" w:type="dxa"/>
            <w:tcBorders>
              <w:top w:val="single" w:sz="6" w:space="0" w:color="auto"/>
              <w:left w:val="single" w:sz="6" w:space="0" w:color="auto"/>
              <w:bottom w:val="single" w:sz="4" w:space="0" w:color="auto"/>
              <w:right w:val="single" w:sz="6" w:space="0" w:color="auto"/>
            </w:tcBorders>
            <w:shd w:val="solid" w:color="CCFFCC" w:fill="auto"/>
            <w:vAlign w:val="center"/>
          </w:tcPr>
          <w:p w14:paraId="40F0D70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3.5%</w:t>
            </w:r>
          </w:p>
        </w:tc>
        <w:tc>
          <w:tcPr>
            <w:tcW w:w="619" w:type="dxa"/>
            <w:tcBorders>
              <w:top w:val="single" w:sz="6" w:space="0" w:color="auto"/>
              <w:left w:val="single" w:sz="6" w:space="0" w:color="auto"/>
              <w:bottom w:val="single" w:sz="4" w:space="0" w:color="auto"/>
              <w:right w:val="single" w:sz="6" w:space="0" w:color="auto"/>
            </w:tcBorders>
            <w:shd w:val="solid" w:color="CCFFCC" w:fill="auto"/>
            <w:vAlign w:val="center"/>
          </w:tcPr>
          <w:p w14:paraId="727587C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4.9%</w:t>
            </w:r>
          </w:p>
        </w:tc>
        <w:tc>
          <w:tcPr>
            <w:tcW w:w="619" w:type="dxa"/>
            <w:tcBorders>
              <w:top w:val="single" w:sz="6" w:space="0" w:color="auto"/>
              <w:left w:val="single" w:sz="6" w:space="0" w:color="auto"/>
              <w:bottom w:val="single" w:sz="4" w:space="0" w:color="auto"/>
              <w:right w:val="single" w:sz="6" w:space="0" w:color="auto"/>
            </w:tcBorders>
            <w:shd w:val="solid" w:color="CCFFCC" w:fill="auto"/>
            <w:vAlign w:val="center"/>
          </w:tcPr>
          <w:p w14:paraId="21E6902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4" w:space="0" w:color="auto"/>
              <w:right w:val="single" w:sz="6" w:space="0" w:color="auto"/>
            </w:tcBorders>
            <w:shd w:val="solid" w:color="CCFFCC" w:fill="auto"/>
            <w:vAlign w:val="center"/>
          </w:tcPr>
          <w:p w14:paraId="2535A85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5.0%</w:t>
            </w:r>
          </w:p>
        </w:tc>
        <w:tc>
          <w:tcPr>
            <w:tcW w:w="619" w:type="dxa"/>
            <w:tcBorders>
              <w:top w:val="single" w:sz="6" w:space="0" w:color="auto"/>
              <w:left w:val="single" w:sz="6" w:space="0" w:color="auto"/>
              <w:bottom w:val="single" w:sz="4" w:space="0" w:color="auto"/>
              <w:right w:val="single" w:sz="6" w:space="0" w:color="auto"/>
            </w:tcBorders>
            <w:shd w:val="solid" w:color="CCFFCC" w:fill="auto"/>
            <w:vAlign w:val="center"/>
          </w:tcPr>
          <w:p w14:paraId="1688394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4" w:space="0" w:color="auto"/>
              <w:right w:val="single" w:sz="6" w:space="0" w:color="auto"/>
            </w:tcBorders>
            <w:shd w:val="solid" w:color="CCFFCC" w:fill="auto"/>
            <w:vAlign w:val="center"/>
          </w:tcPr>
          <w:p w14:paraId="030ADFB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4" w:space="0" w:color="auto"/>
              <w:right w:val="single" w:sz="6" w:space="0" w:color="auto"/>
            </w:tcBorders>
            <w:shd w:val="solid" w:color="CCFFCC" w:fill="auto"/>
            <w:vAlign w:val="center"/>
          </w:tcPr>
          <w:p w14:paraId="533557C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619" w:type="dxa"/>
            <w:tcBorders>
              <w:top w:val="single" w:sz="6" w:space="0" w:color="auto"/>
              <w:left w:val="single" w:sz="6" w:space="0" w:color="auto"/>
              <w:bottom w:val="single" w:sz="4" w:space="0" w:color="auto"/>
              <w:right w:val="single" w:sz="6" w:space="0" w:color="auto"/>
            </w:tcBorders>
            <w:shd w:val="solid" w:color="CCFFCC" w:fill="auto"/>
            <w:vAlign w:val="center"/>
          </w:tcPr>
          <w:p w14:paraId="4075678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619" w:type="dxa"/>
            <w:tcBorders>
              <w:top w:val="single" w:sz="6" w:space="0" w:color="auto"/>
              <w:left w:val="single" w:sz="6" w:space="0" w:color="auto"/>
              <w:bottom w:val="single" w:sz="4" w:space="0" w:color="auto"/>
              <w:right w:val="single" w:sz="6" w:space="0" w:color="auto"/>
            </w:tcBorders>
            <w:shd w:val="solid" w:color="CCFFCC" w:fill="auto"/>
            <w:vAlign w:val="center"/>
          </w:tcPr>
          <w:p w14:paraId="7310942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442" w:type="dxa"/>
            <w:tcBorders>
              <w:top w:val="single" w:sz="6" w:space="0" w:color="auto"/>
              <w:left w:val="single" w:sz="6" w:space="0" w:color="auto"/>
              <w:bottom w:val="single" w:sz="4" w:space="0" w:color="auto"/>
              <w:right w:val="single" w:sz="6" w:space="0" w:color="auto"/>
            </w:tcBorders>
            <w:shd w:val="solid" w:color="CCFFCC" w:fill="auto"/>
            <w:vAlign w:val="center"/>
          </w:tcPr>
          <w:p w14:paraId="5E10A9A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4" w:space="0" w:color="auto"/>
              <w:right w:val="single" w:sz="6" w:space="0" w:color="auto"/>
            </w:tcBorders>
            <w:shd w:val="solid" w:color="CCFFCC" w:fill="auto"/>
            <w:vAlign w:val="center"/>
          </w:tcPr>
          <w:p w14:paraId="4048834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4" w:space="0" w:color="auto"/>
              <w:right w:val="single" w:sz="6" w:space="0" w:color="auto"/>
            </w:tcBorders>
            <w:shd w:val="solid" w:color="CCFFCC" w:fill="auto"/>
            <w:vAlign w:val="center"/>
          </w:tcPr>
          <w:p w14:paraId="38E1AD1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531" w:type="dxa"/>
            <w:tcBorders>
              <w:top w:val="single" w:sz="6" w:space="0" w:color="auto"/>
              <w:left w:val="single" w:sz="6" w:space="0" w:color="auto"/>
              <w:bottom w:val="single" w:sz="4" w:space="0" w:color="auto"/>
              <w:right w:val="single" w:sz="6" w:space="0" w:color="auto"/>
            </w:tcBorders>
            <w:shd w:val="solid" w:color="CCFFCC" w:fill="auto"/>
            <w:vAlign w:val="center"/>
          </w:tcPr>
          <w:p w14:paraId="44BAF55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531" w:type="dxa"/>
            <w:tcBorders>
              <w:top w:val="single" w:sz="6" w:space="0" w:color="auto"/>
              <w:left w:val="single" w:sz="6" w:space="0" w:color="auto"/>
              <w:bottom w:val="single" w:sz="4" w:space="0" w:color="auto"/>
              <w:right w:val="single" w:sz="6" w:space="0" w:color="auto"/>
            </w:tcBorders>
            <w:shd w:val="solid" w:color="CCFFCC" w:fill="auto"/>
            <w:vAlign w:val="center"/>
          </w:tcPr>
          <w:p w14:paraId="5363199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4" w:space="0" w:color="auto"/>
              <w:right w:val="single" w:sz="6" w:space="0" w:color="auto"/>
            </w:tcBorders>
            <w:shd w:val="solid" w:color="CCFFCC" w:fill="auto"/>
            <w:vAlign w:val="center"/>
          </w:tcPr>
          <w:p w14:paraId="1BD8BF6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3.5%</w:t>
            </w:r>
          </w:p>
        </w:tc>
        <w:tc>
          <w:tcPr>
            <w:tcW w:w="481" w:type="dxa"/>
            <w:gridSpan w:val="2"/>
            <w:tcBorders>
              <w:top w:val="single" w:sz="6" w:space="0" w:color="auto"/>
              <w:left w:val="single" w:sz="6" w:space="0" w:color="auto"/>
              <w:bottom w:val="single" w:sz="4" w:space="0" w:color="auto"/>
              <w:right w:val="single" w:sz="6" w:space="0" w:color="auto"/>
            </w:tcBorders>
            <w:shd w:val="solid" w:color="CCFFCC" w:fill="auto"/>
            <w:vAlign w:val="center"/>
          </w:tcPr>
          <w:p w14:paraId="653358D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5.0%</w:t>
            </w:r>
          </w:p>
        </w:tc>
      </w:tr>
      <w:tr w:rsidR="00B55FE0" w:rsidRPr="00DE1F38" w14:paraId="0F043297" w14:textId="77777777" w:rsidTr="0028614A">
        <w:trPr>
          <w:trHeight w:val="277"/>
          <w:jc w:val="center"/>
        </w:trPr>
        <w:tc>
          <w:tcPr>
            <w:tcW w:w="1104" w:type="dxa"/>
            <w:tcBorders>
              <w:top w:val="single" w:sz="4" w:space="0" w:color="auto"/>
              <w:left w:val="single" w:sz="4" w:space="0" w:color="auto"/>
              <w:bottom w:val="single" w:sz="4" w:space="0" w:color="auto"/>
              <w:right w:val="nil"/>
            </w:tcBorders>
            <w:shd w:val="clear" w:color="auto" w:fill="D9D9D9" w:themeFill="background1" w:themeFillShade="D9"/>
            <w:vAlign w:val="center"/>
          </w:tcPr>
          <w:p w14:paraId="50AF2663" w14:textId="77777777" w:rsidR="00B55FE0" w:rsidRPr="00DE1F38" w:rsidRDefault="00B55FE0" w:rsidP="0028614A">
            <w:pPr>
              <w:spacing w:after="0"/>
              <w:jc w:val="left"/>
              <w:rPr>
                <w:rFonts w:cstheme="minorHAnsi"/>
                <w:sz w:val="18"/>
                <w:szCs w:val="18"/>
              </w:rPr>
            </w:pPr>
          </w:p>
        </w:tc>
        <w:tc>
          <w:tcPr>
            <w:tcW w:w="530" w:type="dxa"/>
            <w:tcBorders>
              <w:top w:val="single" w:sz="4" w:space="0" w:color="auto"/>
              <w:left w:val="nil"/>
              <w:bottom w:val="single" w:sz="4" w:space="0" w:color="auto"/>
              <w:right w:val="nil"/>
            </w:tcBorders>
            <w:shd w:val="clear" w:color="auto" w:fill="D9D9D9" w:themeFill="background1" w:themeFillShade="D9"/>
            <w:vAlign w:val="center"/>
          </w:tcPr>
          <w:p w14:paraId="6A607735" w14:textId="77777777" w:rsidR="00B55FE0" w:rsidRPr="00DE1F38" w:rsidRDefault="00B55FE0" w:rsidP="0028614A">
            <w:pPr>
              <w:spacing w:after="0"/>
              <w:jc w:val="center"/>
              <w:rPr>
                <w:rFonts w:cstheme="minorHAnsi"/>
                <w:sz w:val="18"/>
                <w:szCs w:val="18"/>
              </w:rPr>
            </w:pPr>
          </w:p>
        </w:tc>
        <w:tc>
          <w:tcPr>
            <w:tcW w:w="530" w:type="dxa"/>
            <w:tcBorders>
              <w:top w:val="single" w:sz="4" w:space="0" w:color="auto"/>
              <w:left w:val="nil"/>
              <w:bottom w:val="single" w:sz="4" w:space="0" w:color="auto"/>
              <w:right w:val="nil"/>
            </w:tcBorders>
            <w:shd w:val="clear" w:color="auto" w:fill="D9D9D9" w:themeFill="background1" w:themeFillShade="D9"/>
            <w:vAlign w:val="center"/>
          </w:tcPr>
          <w:p w14:paraId="11CA24E4" w14:textId="77777777" w:rsidR="00B55FE0" w:rsidRPr="00DE1F38" w:rsidRDefault="00B55FE0" w:rsidP="0028614A">
            <w:pPr>
              <w:spacing w:after="0"/>
              <w:jc w:val="center"/>
              <w:rPr>
                <w:rFonts w:cstheme="minorHAnsi"/>
                <w:sz w:val="18"/>
                <w:szCs w:val="18"/>
              </w:rPr>
            </w:pPr>
          </w:p>
        </w:tc>
        <w:tc>
          <w:tcPr>
            <w:tcW w:w="530" w:type="dxa"/>
            <w:tcBorders>
              <w:top w:val="single" w:sz="4" w:space="0" w:color="auto"/>
              <w:left w:val="nil"/>
              <w:bottom w:val="single" w:sz="4" w:space="0" w:color="auto"/>
              <w:right w:val="nil"/>
            </w:tcBorders>
            <w:shd w:val="clear" w:color="auto" w:fill="D9D9D9" w:themeFill="background1" w:themeFillShade="D9"/>
            <w:vAlign w:val="center"/>
          </w:tcPr>
          <w:p w14:paraId="12F6033E" w14:textId="77777777" w:rsidR="00B55FE0" w:rsidRPr="00DE1F38" w:rsidRDefault="00B55FE0" w:rsidP="0028614A">
            <w:pPr>
              <w:spacing w:after="0"/>
              <w:jc w:val="center"/>
              <w:rPr>
                <w:rFonts w:cstheme="minorHAnsi"/>
                <w:sz w:val="18"/>
                <w:szCs w:val="18"/>
              </w:rPr>
            </w:pPr>
          </w:p>
        </w:tc>
        <w:tc>
          <w:tcPr>
            <w:tcW w:w="530" w:type="dxa"/>
            <w:tcBorders>
              <w:top w:val="single" w:sz="4" w:space="0" w:color="auto"/>
              <w:left w:val="nil"/>
              <w:bottom w:val="single" w:sz="4" w:space="0" w:color="auto"/>
              <w:right w:val="nil"/>
            </w:tcBorders>
            <w:shd w:val="clear" w:color="auto" w:fill="D9D9D9" w:themeFill="background1" w:themeFillShade="D9"/>
            <w:vAlign w:val="center"/>
          </w:tcPr>
          <w:p w14:paraId="02E70EC9" w14:textId="77777777" w:rsidR="00B55FE0" w:rsidRPr="00DE1F38" w:rsidRDefault="00B55FE0" w:rsidP="0028614A">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752EDD67" w14:textId="77777777" w:rsidR="00B55FE0" w:rsidRPr="00DE1F38" w:rsidRDefault="00B55FE0" w:rsidP="0028614A">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21F0B4F4" w14:textId="77777777" w:rsidR="00B55FE0" w:rsidRPr="00DE1F38" w:rsidRDefault="00B55FE0" w:rsidP="0028614A">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2A5ABADA" w14:textId="77777777" w:rsidR="00B55FE0" w:rsidRPr="00DE1F38" w:rsidRDefault="00B55FE0" w:rsidP="0028614A">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75BEF83C" w14:textId="77777777" w:rsidR="00B55FE0" w:rsidRPr="00DE1F38" w:rsidRDefault="00B55FE0" w:rsidP="0028614A">
            <w:pPr>
              <w:spacing w:after="0"/>
              <w:jc w:val="center"/>
              <w:rPr>
                <w:rFonts w:cstheme="minorHAnsi"/>
                <w:sz w:val="18"/>
                <w:szCs w:val="18"/>
              </w:rPr>
            </w:pPr>
          </w:p>
        </w:tc>
        <w:tc>
          <w:tcPr>
            <w:tcW w:w="442" w:type="dxa"/>
            <w:tcBorders>
              <w:top w:val="single" w:sz="4" w:space="0" w:color="auto"/>
              <w:left w:val="nil"/>
              <w:bottom w:val="single" w:sz="4" w:space="0" w:color="auto"/>
              <w:right w:val="nil"/>
            </w:tcBorders>
            <w:shd w:val="clear" w:color="auto" w:fill="D9D9D9" w:themeFill="background1" w:themeFillShade="D9"/>
            <w:vAlign w:val="center"/>
          </w:tcPr>
          <w:p w14:paraId="3A461B18" w14:textId="77777777" w:rsidR="00B55FE0" w:rsidRPr="00DE1F38" w:rsidRDefault="00B55FE0" w:rsidP="0028614A">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2E8A46F4" w14:textId="77777777" w:rsidR="00B55FE0" w:rsidRPr="00DE1F38" w:rsidRDefault="00B55FE0" w:rsidP="0028614A">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09D0D350" w14:textId="77777777" w:rsidR="00B55FE0" w:rsidRPr="00DE1F38" w:rsidRDefault="00B55FE0" w:rsidP="0028614A">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2B476148" w14:textId="77777777" w:rsidR="00B55FE0" w:rsidRPr="00DE1F38" w:rsidRDefault="00B55FE0" w:rsidP="0028614A">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6C6BC9FD" w14:textId="77777777" w:rsidR="00B55FE0" w:rsidRPr="00DE1F38" w:rsidRDefault="00B55FE0" w:rsidP="0028614A">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7E30F002" w14:textId="77777777" w:rsidR="00B55FE0" w:rsidRPr="00DE1F38" w:rsidRDefault="00B55FE0" w:rsidP="0028614A">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36747BBB" w14:textId="77777777" w:rsidR="00B55FE0" w:rsidRPr="00DE1F38" w:rsidRDefault="00B55FE0" w:rsidP="0028614A">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2DBB8A47" w14:textId="77777777" w:rsidR="00B55FE0" w:rsidRPr="00DE1F38" w:rsidRDefault="00B55FE0" w:rsidP="0028614A">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0EB49B5D" w14:textId="77777777" w:rsidR="00B55FE0" w:rsidRPr="00DE1F38" w:rsidRDefault="00B55FE0" w:rsidP="0028614A">
            <w:pPr>
              <w:spacing w:after="0"/>
              <w:jc w:val="center"/>
              <w:rPr>
                <w:rFonts w:cstheme="minorHAnsi"/>
                <w:sz w:val="18"/>
                <w:szCs w:val="18"/>
              </w:rPr>
            </w:pPr>
          </w:p>
        </w:tc>
        <w:tc>
          <w:tcPr>
            <w:tcW w:w="619" w:type="dxa"/>
            <w:tcBorders>
              <w:top w:val="single" w:sz="4" w:space="0" w:color="auto"/>
              <w:left w:val="nil"/>
              <w:bottom w:val="single" w:sz="4" w:space="0" w:color="auto"/>
              <w:right w:val="nil"/>
            </w:tcBorders>
            <w:shd w:val="clear" w:color="auto" w:fill="D9D9D9" w:themeFill="background1" w:themeFillShade="D9"/>
            <w:vAlign w:val="center"/>
          </w:tcPr>
          <w:p w14:paraId="41B902E5" w14:textId="77777777" w:rsidR="00B55FE0" w:rsidRPr="00DE1F38" w:rsidRDefault="00B55FE0" w:rsidP="0028614A">
            <w:pPr>
              <w:spacing w:after="0"/>
              <w:jc w:val="center"/>
              <w:rPr>
                <w:rFonts w:cstheme="minorHAnsi"/>
                <w:sz w:val="18"/>
                <w:szCs w:val="18"/>
              </w:rPr>
            </w:pPr>
          </w:p>
        </w:tc>
        <w:tc>
          <w:tcPr>
            <w:tcW w:w="442" w:type="dxa"/>
            <w:tcBorders>
              <w:top w:val="single" w:sz="4" w:space="0" w:color="auto"/>
              <w:left w:val="nil"/>
              <w:bottom w:val="single" w:sz="4" w:space="0" w:color="auto"/>
              <w:right w:val="nil"/>
            </w:tcBorders>
            <w:shd w:val="clear" w:color="auto" w:fill="D9D9D9" w:themeFill="background1" w:themeFillShade="D9"/>
            <w:vAlign w:val="center"/>
          </w:tcPr>
          <w:p w14:paraId="71B0E94C" w14:textId="77777777" w:rsidR="00B55FE0" w:rsidRPr="00DE1F38" w:rsidRDefault="00B55FE0" w:rsidP="0028614A">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2AF30E35" w14:textId="77777777" w:rsidR="00B55FE0" w:rsidRPr="00DE1F38" w:rsidRDefault="00B55FE0" w:rsidP="0028614A">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4974DBFF" w14:textId="77777777" w:rsidR="00B55FE0" w:rsidRPr="00DE1F38" w:rsidRDefault="00B55FE0" w:rsidP="0028614A">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2328B030" w14:textId="77777777" w:rsidR="00B55FE0" w:rsidRPr="00DE1F38" w:rsidRDefault="00B55FE0" w:rsidP="0028614A">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6AFBE026" w14:textId="77777777" w:rsidR="00B55FE0" w:rsidRPr="00DE1F38" w:rsidRDefault="00B55FE0" w:rsidP="0028614A">
            <w:pPr>
              <w:spacing w:after="0"/>
              <w:jc w:val="center"/>
              <w:rPr>
                <w:rFonts w:cstheme="minorHAnsi"/>
                <w:sz w:val="18"/>
                <w:szCs w:val="18"/>
              </w:rPr>
            </w:pPr>
          </w:p>
        </w:tc>
        <w:tc>
          <w:tcPr>
            <w:tcW w:w="531" w:type="dxa"/>
            <w:tcBorders>
              <w:top w:val="single" w:sz="4" w:space="0" w:color="auto"/>
              <w:left w:val="nil"/>
              <w:bottom w:val="single" w:sz="4" w:space="0" w:color="auto"/>
              <w:right w:val="nil"/>
            </w:tcBorders>
            <w:shd w:val="clear" w:color="auto" w:fill="D9D9D9" w:themeFill="background1" w:themeFillShade="D9"/>
            <w:vAlign w:val="center"/>
          </w:tcPr>
          <w:p w14:paraId="5BD31348" w14:textId="77777777" w:rsidR="00B55FE0" w:rsidRPr="00DE1F38" w:rsidRDefault="00B55FE0" w:rsidP="0028614A">
            <w:pPr>
              <w:spacing w:after="0"/>
              <w:jc w:val="center"/>
              <w:rPr>
                <w:rFonts w:cstheme="minorHAnsi"/>
                <w:sz w:val="18"/>
                <w:szCs w:val="18"/>
              </w:rPr>
            </w:pPr>
          </w:p>
        </w:tc>
        <w:tc>
          <w:tcPr>
            <w:tcW w:w="48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4B978633" w14:textId="77777777" w:rsidR="00B55FE0" w:rsidRPr="00DE1F38" w:rsidRDefault="00B55FE0" w:rsidP="0028614A">
            <w:pPr>
              <w:spacing w:after="0"/>
              <w:jc w:val="center"/>
              <w:rPr>
                <w:rFonts w:cstheme="minorHAnsi"/>
                <w:sz w:val="18"/>
                <w:szCs w:val="18"/>
              </w:rPr>
            </w:pPr>
          </w:p>
        </w:tc>
      </w:tr>
      <w:tr w:rsidR="00B55FE0" w:rsidRPr="00DE1F38" w14:paraId="4BEBC06A" w14:textId="77777777" w:rsidTr="0028614A">
        <w:trPr>
          <w:trHeight w:val="277"/>
          <w:jc w:val="center"/>
        </w:trPr>
        <w:tc>
          <w:tcPr>
            <w:tcW w:w="1104" w:type="dxa"/>
            <w:tcBorders>
              <w:top w:val="single" w:sz="4" w:space="0" w:color="auto"/>
              <w:left w:val="single" w:sz="6" w:space="0" w:color="auto"/>
              <w:bottom w:val="single" w:sz="6" w:space="0" w:color="auto"/>
              <w:right w:val="single" w:sz="6" w:space="0" w:color="auto"/>
            </w:tcBorders>
            <w:vAlign w:val="center"/>
          </w:tcPr>
          <w:p w14:paraId="2F157916" w14:textId="77777777" w:rsidR="00B55FE0" w:rsidRPr="00DE1F38" w:rsidRDefault="00B55FE0" w:rsidP="0028614A">
            <w:pPr>
              <w:spacing w:after="0"/>
              <w:jc w:val="left"/>
              <w:rPr>
                <w:rFonts w:cstheme="minorHAnsi"/>
                <w:sz w:val="18"/>
                <w:szCs w:val="18"/>
              </w:rPr>
            </w:pPr>
            <w:r w:rsidRPr="00DE1F38">
              <w:rPr>
                <w:rFonts w:cstheme="minorHAnsi"/>
                <w:sz w:val="18"/>
                <w:szCs w:val="18"/>
              </w:rPr>
              <w:t>Commercial Electric Cooking</w:t>
            </w:r>
          </w:p>
        </w:tc>
        <w:tc>
          <w:tcPr>
            <w:tcW w:w="530" w:type="dxa"/>
            <w:tcBorders>
              <w:top w:val="single" w:sz="4" w:space="0" w:color="auto"/>
              <w:left w:val="single" w:sz="6" w:space="0" w:color="auto"/>
              <w:bottom w:val="single" w:sz="6" w:space="0" w:color="auto"/>
              <w:right w:val="single" w:sz="6" w:space="0" w:color="auto"/>
            </w:tcBorders>
            <w:vAlign w:val="center"/>
          </w:tcPr>
          <w:p w14:paraId="65D31D9A" w14:textId="77777777" w:rsidR="00B55FE0" w:rsidRPr="00DE1F38" w:rsidRDefault="00B55FE0" w:rsidP="0028614A">
            <w:pPr>
              <w:spacing w:after="0"/>
              <w:jc w:val="center"/>
              <w:rPr>
                <w:rFonts w:cstheme="minorHAnsi"/>
                <w:sz w:val="18"/>
                <w:szCs w:val="18"/>
              </w:rPr>
            </w:pPr>
            <w:r w:rsidRPr="00DE1F38">
              <w:rPr>
                <w:rFonts w:cstheme="minorHAnsi"/>
                <w:sz w:val="18"/>
                <w:szCs w:val="18"/>
              </w:rPr>
              <w:t>C01</w:t>
            </w:r>
          </w:p>
        </w:tc>
        <w:tc>
          <w:tcPr>
            <w:tcW w:w="530" w:type="dxa"/>
            <w:tcBorders>
              <w:top w:val="single" w:sz="4" w:space="0" w:color="auto"/>
              <w:left w:val="single" w:sz="6" w:space="0" w:color="auto"/>
              <w:bottom w:val="single" w:sz="6" w:space="0" w:color="auto"/>
              <w:right w:val="single" w:sz="6" w:space="0" w:color="auto"/>
            </w:tcBorders>
            <w:vAlign w:val="center"/>
          </w:tcPr>
          <w:p w14:paraId="6F238A4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530" w:type="dxa"/>
            <w:tcBorders>
              <w:top w:val="single" w:sz="4" w:space="0" w:color="auto"/>
              <w:left w:val="single" w:sz="6" w:space="0" w:color="auto"/>
              <w:bottom w:val="single" w:sz="6" w:space="0" w:color="auto"/>
              <w:right w:val="single" w:sz="6" w:space="0" w:color="auto"/>
            </w:tcBorders>
            <w:vAlign w:val="center"/>
          </w:tcPr>
          <w:p w14:paraId="417C2D1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530" w:type="dxa"/>
            <w:tcBorders>
              <w:top w:val="single" w:sz="4" w:space="0" w:color="auto"/>
              <w:left w:val="single" w:sz="6" w:space="0" w:color="auto"/>
              <w:bottom w:val="single" w:sz="6" w:space="0" w:color="auto"/>
              <w:right w:val="single" w:sz="6" w:space="0" w:color="auto"/>
            </w:tcBorders>
            <w:vAlign w:val="center"/>
          </w:tcPr>
          <w:p w14:paraId="53D9C16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4" w:space="0" w:color="auto"/>
              <w:left w:val="single" w:sz="6" w:space="0" w:color="auto"/>
              <w:bottom w:val="single" w:sz="6" w:space="0" w:color="auto"/>
              <w:right w:val="single" w:sz="6" w:space="0" w:color="auto"/>
            </w:tcBorders>
            <w:vAlign w:val="center"/>
          </w:tcPr>
          <w:p w14:paraId="63DDC9F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c>
          <w:tcPr>
            <w:tcW w:w="531" w:type="dxa"/>
            <w:tcBorders>
              <w:top w:val="single" w:sz="4" w:space="0" w:color="auto"/>
              <w:left w:val="single" w:sz="6" w:space="0" w:color="auto"/>
              <w:bottom w:val="single" w:sz="6" w:space="0" w:color="auto"/>
              <w:right w:val="single" w:sz="6" w:space="0" w:color="auto"/>
            </w:tcBorders>
            <w:vAlign w:val="center"/>
          </w:tcPr>
          <w:p w14:paraId="4E9AB78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4" w:space="0" w:color="auto"/>
              <w:left w:val="single" w:sz="6" w:space="0" w:color="auto"/>
              <w:bottom w:val="single" w:sz="6" w:space="0" w:color="auto"/>
              <w:right w:val="single" w:sz="6" w:space="0" w:color="auto"/>
            </w:tcBorders>
            <w:vAlign w:val="center"/>
          </w:tcPr>
          <w:p w14:paraId="207F1D2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619" w:type="dxa"/>
            <w:tcBorders>
              <w:top w:val="single" w:sz="4" w:space="0" w:color="auto"/>
              <w:left w:val="single" w:sz="6" w:space="0" w:color="auto"/>
              <w:bottom w:val="single" w:sz="6" w:space="0" w:color="auto"/>
              <w:right w:val="single" w:sz="6" w:space="0" w:color="auto"/>
            </w:tcBorders>
            <w:vAlign w:val="center"/>
          </w:tcPr>
          <w:p w14:paraId="478EC8C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442" w:type="dxa"/>
            <w:tcBorders>
              <w:top w:val="single" w:sz="4" w:space="0" w:color="auto"/>
              <w:left w:val="single" w:sz="6" w:space="0" w:color="auto"/>
              <w:bottom w:val="single" w:sz="6" w:space="0" w:color="auto"/>
              <w:right w:val="single" w:sz="6" w:space="0" w:color="auto"/>
            </w:tcBorders>
            <w:vAlign w:val="center"/>
          </w:tcPr>
          <w:p w14:paraId="4BB918B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4" w:space="0" w:color="auto"/>
              <w:left w:val="single" w:sz="6" w:space="0" w:color="auto"/>
              <w:bottom w:val="single" w:sz="6" w:space="0" w:color="auto"/>
              <w:right w:val="single" w:sz="6" w:space="0" w:color="auto"/>
            </w:tcBorders>
            <w:vAlign w:val="center"/>
          </w:tcPr>
          <w:p w14:paraId="16F5F49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619" w:type="dxa"/>
            <w:tcBorders>
              <w:top w:val="single" w:sz="4" w:space="0" w:color="auto"/>
              <w:left w:val="single" w:sz="6" w:space="0" w:color="auto"/>
              <w:bottom w:val="single" w:sz="6" w:space="0" w:color="auto"/>
              <w:right w:val="single" w:sz="6" w:space="0" w:color="auto"/>
            </w:tcBorders>
            <w:vAlign w:val="center"/>
          </w:tcPr>
          <w:p w14:paraId="74B4B24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619" w:type="dxa"/>
            <w:tcBorders>
              <w:top w:val="single" w:sz="4" w:space="0" w:color="auto"/>
              <w:left w:val="single" w:sz="6" w:space="0" w:color="auto"/>
              <w:bottom w:val="single" w:sz="6" w:space="0" w:color="auto"/>
              <w:right w:val="single" w:sz="6" w:space="0" w:color="auto"/>
            </w:tcBorders>
            <w:vAlign w:val="center"/>
          </w:tcPr>
          <w:p w14:paraId="5327FF7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4" w:space="0" w:color="auto"/>
              <w:left w:val="single" w:sz="6" w:space="0" w:color="auto"/>
              <w:bottom w:val="single" w:sz="6" w:space="0" w:color="auto"/>
              <w:right w:val="single" w:sz="6" w:space="0" w:color="auto"/>
            </w:tcBorders>
            <w:vAlign w:val="center"/>
          </w:tcPr>
          <w:p w14:paraId="408088E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619" w:type="dxa"/>
            <w:tcBorders>
              <w:top w:val="single" w:sz="4" w:space="0" w:color="auto"/>
              <w:left w:val="single" w:sz="6" w:space="0" w:color="auto"/>
              <w:bottom w:val="single" w:sz="6" w:space="0" w:color="auto"/>
              <w:right w:val="single" w:sz="6" w:space="0" w:color="auto"/>
            </w:tcBorders>
            <w:vAlign w:val="center"/>
          </w:tcPr>
          <w:p w14:paraId="1E116F8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4" w:space="0" w:color="auto"/>
              <w:left w:val="single" w:sz="6" w:space="0" w:color="auto"/>
              <w:bottom w:val="single" w:sz="6" w:space="0" w:color="auto"/>
              <w:right w:val="single" w:sz="6" w:space="0" w:color="auto"/>
            </w:tcBorders>
            <w:vAlign w:val="center"/>
          </w:tcPr>
          <w:p w14:paraId="1DF10EF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c>
          <w:tcPr>
            <w:tcW w:w="619" w:type="dxa"/>
            <w:tcBorders>
              <w:top w:val="single" w:sz="4" w:space="0" w:color="auto"/>
              <w:left w:val="single" w:sz="6" w:space="0" w:color="auto"/>
              <w:bottom w:val="single" w:sz="6" w:space="0" w:color="auto"/>
              <w:right w:val="single" w:sz="6" w:space="0" w:color="auto"/>
            </w:tcBorders>
            <w:vAlign w:val="center"/>
          </w:tcPr>
          <w:p w14:paraId="43D83A6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4" w:space="0" w:color="auto"/>
              <w:left w:val="single" w:sz="6" w:space="0" w:color="auto"/>
              <w:bottom w:val="single" w:sz="6" w:space="0" w:color="auto"/>
              <w:right w:val="single" w:sz="6" w:space="0" w:color="auto"/>
            </w:tcBorders>
            <w:vAlign w:val="center"/>
          </w:tcPr>
          <w:p w14:paraId="59445F7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619" w:type="dxa"/>
            <w:tcBorders>
              <w:top w:val="single" w:sz="4" w:space="0" w:color="auto"/>
              <w:left w:val="single" w:sz="6" w:space="0" w:color="auto"/>
              <w:bottom w:val="single" w:sz="6" w:space="0" w:color="auto"/>
              <w:right w:val="single" w:sz="6" w:space="0" w:color="auto"/>
            </w:tcBorders>
            <w:vAlign w:val="center"/>
          </w:tcPr>
          <w:p w14:paraId="2F10772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442" w:type="dxa"/>
            <w:tcBorders>
              <w:top w:val="single" w:sz="4" w:space="0" w:color="auto"/>
              <w:left w:val="single" w:sz="6" w:space="0" w:color="auto"/>
              <w:bottom w:val="single" w:sz="6" w:space="0" w:color="auto"/>
              <w:right w:val="single" w:sz="6" w:space="0" w:color="auto"/>
            </w:tcBorders>
            <w:vAlign w:val="center"/>
          </w:tcPr>
          <w:p w14:paraId="25B91D1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4" w:space="0" w:color="auto"/>
              <w:left w:val="single" w:sz="6" w:space="0" w:color="auto"/>
              <w:bottom w:val="single" w:sz="6" w:space="0" w:color="auto"/>
              <w:right w:val="single" w:sz="6" w:space="0" w:color="auto"/>
            </w:tcBorders>
            <w:vAlign w:val="center"/>
          </w:tcPr>
          <w:p w14:paraId="499CEA9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6.1%</w:t>
            </w:r>
          </w:p>
        </w:tc>
        <w:tc>
          <w:tcPr>
            <w:tcW w:w="531" w:type="dxa"/>
            <w:tcBorders>
              <w:top w:val="single" w:sz="4" w:space="0" w:color="auto"/>
              <w:left w:val="single" w:sz="6" w:space="0" w:color="auto"/>
              <w:bottom w:val="single" w:sz="6" w:space="0" w:color="auto"/>
              <w:right w:val="single" w:sz="6" w:space="0" w:color="auto"/>
            </w:tcBorders>
            <w:vAlign w:val="center"/>
          </w:tcPr>
          <w:p w14:paraId="23E0A5C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4" w:space="0" w:color="auto"/>
              <w:left w:val="single" w:sz="6" w:space="0" w:color="auto"/>
              <w:bottom w:val="single" w:sz="6" w:space="0" w:color="auto"/>
              <w:right w:val="single" w:sz="6" w:space="0" w:color="auto"/>
            </w:tcBorders>
            <w:vAlign w:val="center"/>
          </w:tcPr>
          <w:p w14:paraId="7C43C37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531" w:type="dxa"/>
            <w:tcBorders>
              <w:top w:val="single" w:sz="4" w:space="0" w:color="auto"/>
              <w:left w:val="single" w:sz="6" w:space="0" w:color="auto"/>
              <w:bottom w:val="single" w:sz="6" w:space="0" w:color="auto"/>
              <w:right w:val="single" w:sz="6" w:space="0" w:color="auto"/>
            </w:tcBorders>
            <w:vAlign w:val="center"/>
          </w:tcPr>
          <w:p w14:paraId="4EAE8AB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4" w:space="0" w:color="auto"/>
              <w:left w:val="single" w:sz="6" w:space="0" w:color="auto"/>
              <w:bottom w:val="single" w:sz="6" w:space="0" w:color="auto"/>
              <w:right w:val="single" w:sz="6" w:space="0" w:color="auto"/>
            </w:tcBorders>
            <w:vAlign w:val="center"/>
          </w:tcPr>
          <w:p w14:paraId="190C6A4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481" w:type="dxa"/>
            <w:gridSpan w:val="2"/>
            <w:tcBorders>
              <w:top w:val="single" w:sz="4" w:space="0" w:color="auto"/>
              <w:left w:val="single" w:sz="6" w:space="0" w:color="auto"/>
              <w:bottom w:val="single" w:sz="6" w:space="0" w:color="auto"/>
              <w:right w:val="single" w:sz="6" w:space="0" w:color="auto"/>
            </w:tcBorders>
            <w:vAlign w:val="center"/>
          </w:tcPr>
          <w:p w14:paraId="0C55A01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r>
      <w:tr w:rsidR="00B55FE0" w:rsidRPr="00DE1F38" w14:paraId="15CE2E93"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2E417A7A" w14:textId="77777777" w:rsidR="00B55FE0" w:rsidRPr="00DE1F38" w:rsidRDefault="00B55FE0" w:rsidP="0028614A">
            <w:pPr>
              <w:spacing w:after="0"/>
              <w:jc w:val="left"/>
              <w:rPr>
                <w:rFonts w:cstheme="minorHAnsi"/>
                <w:sz w:val="18"/>
                <w:szCs w:val="18"/>
              </w:rPr>
            </w:pPr>
            <w:r w:rsidRPr="00DE1F38">
              <w:rPr>
                <w:rFonts w:cstheme="minorHAnsi"/>
                <w:sz w:val="18"/>
                <w:szCs w:val="18"/>
              </w:rPr>
              <w:t>Commercial Electric DHW</w:t>
            </w:r>
          </w:p>
        </w:tc>
        <w:tc>
          <w:tcPr>
            <w:tcW w:w="530" w:type="dxa"/>
            <w:tcBorders>
              <w:top w:val="single" w:sz="6" w:space="0" w:color="auto"/>
              <w:left w:val="single" w:sz="6" w:space="0" w:color="auto"/>
              <w:bottom w:val="single" w:sz="6" w:space="0" w:color="auto"/>
              <w:right w:val="single" w:sz="6" w:space="0" w:color="auto"/>
            </w:tcBorders>
            <w:vAlign w:val="center"/>
          </w:tcPr>
          <w:p w14:paraId="2104573D" w14:textId="77777777" w:rsidR="00B55FE0" w:rsidRPr="00DE1F38" w:rsidRDefault="00B55FE0" w:rsidP="0028614A">
            <w:pPr>
              <w:spacing w:after="0"/>
              <w:jc w:val="center"/>
              <w:rPr>
                <w:rFonts w:cstheme="minorHAnsi"/>
                <w:sz w:val="18"/>
                <w:szCs w:val="18"/>
              </w:rPr>
            </w:pPr>
            <w:r w:rsidRPr="00DE1F38">
              <w:rPr>
                <w:rFonts w:cstheme="minorHAnsi"/>
                <w:sz w:val="18"/>
                <w:szCs w:val="18"/>
              </w:rPr>
              <w:t>C02</w:t>
            </w:r>
          </w:p>
        </w:tc>
        <w:tc>
          <w:tcPr>
            <w:tcW w:w="530" w:type="dxa"/>
            <w:tcBorders>
              <w:top w:val="single" w:sz="6" w:space="0" w:color="auto"/>
              <w:left w:val="single" w:sz="6" w:space="0" w:color="auto"/>
              <w:bottom w:val="single" w:sz="6" w:space="0" w:color="auto"/>
              <w:right w:val="single" w:sz="6" w:space="0" w:color="auto"/>
            </w:tcBorders>
            <w:vAlign w:val="center"/>
          </w:tcPr>
          <w:p w14:paraId="3E938C7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530" w:type="dxa"/>
            <w:tcBorders>
              <w:top w:val="single" w:sz="6" w:space="0" w:color="auto"/>
              <w:left w:val="single" w:sz="6" w:space="0" w:color="auto"/>
              <w:bottom w:val="single" w:sz="6" w:space="0" w:color="auto"/>
              <w:right w:val="single" w:sz="6" w:space="0" w:color="auto"/>
            </w:tcBorders>
            <w:vAlign w:val="center"/>
          </w:tcPr>
          <w:p w14:paraId="3D815C4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530" w:type="dxa"/>
            <w:tcBorders>
              <w:top w:val="single" w:sz="6" w:space="0" w:color="auto"/>
              <w:left w:val="single" w:sz="6" w:space="0" w:color="auto"/>
              <w:bottom w:val="single" w:sz="6" w:space="0" w:color="auto"/>
              <w:right w:val="single" w:sz="6" w:space="0" w:color="auto"/>
            </w:tcBorders>
            <w:vAlign w:val="center"/>
          </w:tcPr>
          <w:p w14:paraId="26BD9A2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vAlign w:val="center"/>
          </w:tcPr>
          <w:p w14:paraId="52CEE6B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vAlign w:val="center"/>
          </w:tcPr>
          <w:p w14:paraId="6676B91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vAlign w:val="center"/>
          </w:tcPr>
          <w:p w14:paraId="73A6F4A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vAlign w:val="center"/>
          </w:tcPr>
          <w:p w14:paraId="67039F7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442" w:type="dxa"/>
            <w:tcBorders>
              <w:top w:val="single" w:sz="6" w:space="0" w:color="auto"/>
              <w:left w:val="single" w:sz="6" w:space="0" w:color="auto"/>
              <w:bottom w:val="single" w:sz="6" w:space="0" w:color="auto"/>
              <w:right w:val="single" w:sz="6" w:space="0" w:color="auto"/>
            </w:tcBorders>
            <w:vAlign w:val="center"/>
          </w:tcPr>
          <w:p w14:paraId="1108EC6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vAlign w:val="center"/>
          </w:tcPr>
          <w:p w14:paraId="1E61D4E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vAlign w:val="center"/>
          </w:tcPr>
          <w:p w14:paraId="2A327A1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vAlign w:val="center"/>
          </w:tcPr>
          <w:p w14:paraId="6D819C3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vAlign w:val="center"/>
          </w:tcPr>
          <w:p w14:paraId="2052D31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vAlign w:val="center"/>
          </w:tcPr>
          <w:p w14:paraId="247986A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vAlign w:val="center"/>
          </w:tcPr>
          <w:p w14:paraId="652F985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vAlign w:val="center"/>
          </w:tcPr>
          <w:p w14:paraId="6DF371F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vAlign w:val="center"/>
          </w:tcPr>
          <w:p w14:paraId="2F679A9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c>
          <w:tcPr>
            <w:tcW w:w="619" w:type="dxa"/>
            <w:tcBorders>
              <w:top w:val="single" w:sz="6" w:space="0" w:color="auto"/>
              <w:left w:val="single" w:sz="6" w:space="0" w:color="auto"/>
              <w:bottom w:val="single" w:sz="6" w:space="0" w:color="auto"/>
              <w:right w:val="single" w:sz="6" w:space="0" w:color="auto"/>
            </w:tcBorders>
            <w:vAlign w:val="center"/>
          </w:tcPr>
          <w:p w14:paraId="34A39EB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442" w:type="dxa"/>
            <w:tcBorders>
              <w:top w:val="single" w:sz="6" w:space="0" w:color="auto"/>
              <w:left w:val="single" w:sz="6" w:space="0" w:color="auto"/>
              <w:bottom w:val="single" w:sz="6" w:space="0" w:color="auto"/>
              <w:right w:val="single" w:sz="6" w:space="0" w:color="auto"/>
            </w:tcBorders>
            <w:vAlign w:val="center"/>
          </w:tcPr>
          <w:p w14:paraId="040C2A2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vAlign w:val="center"/>
          </w:tcPr>
          <w:p w14:paraId="61BA981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6.1%</w:t>
            </w:r>
          </w:p>
        </w:tc>
        <w:tc>
          <w:tcPr>
            <w:tcW w:w="531" w:type="dxa"/>
            <w:tcBorders>
              <w:top w:val="single" w:sz="6" w:space="0" w:color="auto"/>
              <w:left w:val="single" w:sz="6" w:space="0" w:color="auto"/>
              <w:bottom w:val="single" w:sz="6" w:space="0" w:color="auto"/>
              <w:right w:val="single" w:sz="6" w:space="0" w:color="auto"/>
            </w:tcBorders>
            <w:vAlign w:val="center"/>
          </w:tcPr>
          <w:p w14:paraId="4E69E72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vAlign w:val="center"/>
          </w:tcPr>
          <w:p w14:paraId="4FD678F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vAlign w:val="center"/>
          </w:tcPr>
          <w:p w14:paraId="71ECABB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vAlign w:val="center"/>
          </w:tcPr>
          <w:p w14:paraId="1F83BC6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1BE0B00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r>
      <w:tr w:rsidR="00B55FE0" w:rsidRPr="00DE1F38" w14:paraId="66595590"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21DD870F" w14:textId="77777777" w:rsidR="00B55FE0" w:rsidRPr="00DE1F38" w:rsidRDefault="00B55FE0" w:rsidP="0028614A">
            <w:pPr>
              <w:spacing w:after="0"/>
              <w:jc w:val="left"/>
              <w:rPr>
                <w:rFonts w:cstheme="minorHAnsi"/>
                <w:sz w:val="18"/>
                <w:szCs w:val="18"/>
              </w:rPr>
            </w:pPr>
            <w:r w:rsidRPr="00DE1F38">
              <w:rPr>
                <w:rFonts w:cstheme="minorHAnsi"/>
                <w:sz w:val="18"/>
                <w:szCs w:val="18"/>
              </w:rPr>
              <w:t>Commercial Cooling</w:t>
            </w:r>
          </w:p>
        </w:tc>
        <w:tc>
          <w:tcPr>
            <w:tcW w:w="530" w:type="dxa"/>
            <w:tcBorders>
              <w:top w:val="single" w:sz="6" w:space="0" w:color="auto"/>
              <w:left w:val="single" w:sz="6" w:space="0" w:color="auto"/>
              <w:bottom w:val="single" w:sz="6" w:space="0" w:color="auto"/>
              <w:right w:val="single" w:sz="6" w:space="0" w:color="auto"/>
            </w:tcBorders>
            <w:vAlign w:val="center"/>
          </w:tcPr>
          <w:p w14:paraId="4A931321" w14:textId="77777777" w:rsidR="00B55FE0" w:rsidRPr="00DE1F38" w:rsidRDefault="00B55FE0" w:rsidP="0028614A">
            <w:pPr>
              <w:spacing w:after="0"/>
              <w:jc w:val="center"/>
              <w:rPr>
                <w:rFonts w:cstheme="minorHAnsi"/>
                <w:sz w:val="18"/>
                <w:szCs w:val="18"/>
              </w:rPr>
            </w:pPr>
            <w:r w:rsidRPr="00DE1F38">
              <w:rPr>
                <w:rFonts w:cstheme="minorHAnsi"/>
                <w:sz w:val="18"/>
                <w:szCs w:val="18"/>
              </w:rPr>
              <w:t>C03</w:t>
            </w:r>
          </w:p>
        </w:tc>
        <w:tc>
          <w:tcPr>
            <w:tcW w:w="530" w:type="dxa"/>
            <w:tcBorders>
              <w:top w:val="single" w:sz="6" w:space="0" w:color="auto"/>
              <w:left w:val="single" w:sz="6" w:space="0" w:color="auto"/>
              <w:bottom w:val="single" w:sz="6" w:space="0" w:color="auto"/>
              <w:right w:val="single" w:sz="6" w:space="0" w:color="auto"/>
            </w:tcBorders>
            <w:vAlign w:val="center"/>
          </w:tcPr>
          <w:p w14:paraId="0751BA2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0.7%</w:t>
            </w:r>
          </w:p>
        </w:tc>
        <w:tc>
          <w:tcPr>
            <w:tcW w:w="530" w:type="dxa"/>
            <w:tcBorders>
              <w:top w:val="single" w:sz="6" w:space="0" w:color="auto"/>
              <w:left w:val="single" w:sz="6" w:space="0" w:color="auto"/>
              <w:bottom w:val="single" w:sz="6" w:space="0" w:color="auto"/>
              <w:right w:val="single" w:sz="6" w:space="0" w:color="auto"/>
            </w:tcBorders>
            <w:vAlign w:val="center"/>
          </w:tcPr>
          <w:p w14:paraId="655FF40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0.1%</w:t>
            </w:r>
          </w:p>
        </w:tc>
        <w:tc>
          <w:tcPr>
            <w:tcW w:w="530" w:type="dxa"/>
            <w:tcBorders>
              <w:top w:val="single" w:sz="6" w:space="0" w:color="auto"/>
              <w:left w:val="single" w:sz="6" w:space="0" w:color="auto"/>
              <w:bottom w:val="single" w:sz="6" w:space="0" w:color="auto"/>
              <w:right w:val="single" w:sz="6" w:space="0" w:color="auto"/>
            </w:tcBorders>
            <w:vAlign w:val="center"/>
          </w:tcPr>
          <w:p w14:paraId="2D21029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0.6%</w:t>
            </w:r>
          </w:p>
        </w:tc>
        <w:tc>
          <w:tcPr>
            <w:tcW w:w="531" w:type="dxa"/>
            <w:tcBorders>
              <w:top w:val="single" w:sz="6" w:space="0" w:color="auto"/>
              <w:left w:val="single" w:sz="6" w:space="0" w:color="auto"/>
              <w:bottom w:val="single" w:sz="6" w:space="0" w:color="auto"/>
              <w:right w:val="single" w:sz="6" w:space="0" w:color="auto"/>
            </w:tcBorders>
            <w:vAlign w:val="center"/>
          </w:tcPr>
          <w:p w14:paraId="666E0D9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vAlign w:val="center"/>
          </w:tcPr>
          <w:p w14:paraId="270D0BF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vAlign w:val="center"/>
          </w:tcPr>
          <w:p w14:paraId="3A8FD01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0.1%</w:t>
            </w:r>
          </w:p>
        </w:tc>
        <w:tc>
          <w:tcPr>
            <w:tcW w:w="619" w:type="dxa"/>
            <w:tcBorders>
              <w:top w:val="single" w:sz="6" w:space="0" w:color="auto"/>
              <w:left w:val="single" w:sz="6" w:space="0" w:color="auto"/>
              <w:bottom w:val="single" w:sz="6" w:space="0" w:color="auto"/>
              <w:right w:val="single" w:sz="6" w:space="0" w:color="auto"/>
            </w:tcBorders>
            <w:vAlign w:val="center"/>
          </w:tcPr>
          <w:p w14:paraId="3A2F4E1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0.7%</w:t>
            </w:r>
          </w:p>
        </w:tc>
        <w:tc>
          <w:tcPr>
            <w:tcW w:w="442" w:type="dxa"/>
            <w:tcBorders>
              <w:top w:val="single" w:sz="6" w:space="0" w:color="auto"/>
              <w:left w:val="single" w:sz="6" w:space="0" w:color="auto"/>
              <w:bottom w:val="single" w:sz="6" w:space="0" w:color="auto"/>
              <w:right w:val="single" w:sz="6" w:space="0" w:color="auto"/>
            </w:tcBorders>
            <w:vAlign w:val="center"/>
          </w:tcPr>
          <w:p w14:paraId="43D3774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vAlign w:val="center"/>
          </w:tcPr>
          <w:p w14:paraId="229313F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13.6%</w:t>
            </w:r>
          </w:p>
        </w:tc>
        <w:tc>
          <w:tcPr>
            <w:tcW w:w="619" w:type="dxa"/>
            <w:tcBorders>
              <w:top w:val="single" w:sz="6" w:space="0" w:color="auto"/>
              <w:left w:val="single" w:sz="6" w:space="0" w:color="auto"/>
              <w:bottom w:val="single" w:sz="6" w:space="0" w:color="auto"/>
              <w:right w:val="single" w:sz="6" w:space="0" w:color="auto"/>
            </w:tcBorders>
            <w:vAlign w:val="center"/>
          </w:tcPr>
          <w:p w14:paraId="7F70CCC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vAlign w:val="center"/>
          </w:tcPr>
          <w:p w14:paraId="256CF26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12.8%</w:t>
            </w:r>
          </w:p>
        </w:tc>
        <w:tc>
          <w:tcPr>
            <w:tcW w:w="619" w:type="dxa"/>
            <w:tcBorders>
              <w:top w:val="single" w:sz="6" w:space="0" w:color="auto"/>
              <w:left w:val="single" w:sz="6" w:space="0" w:color="auto"/>
              <w:bottom w:val="single" w:sz="6" w:space="0" w:color="auto"/>
              <w:right w:val="single" w:sz="6" w:space="0" w:color="auto"/>
            </w:tcBorders>
            <w:vAlign w:val="center"/>
          </w:tcPr>
          <w:p w14:paraId="5F9BC92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vAlign w:val="center"/>
          </w:tcPr>
          <w:p w14:paraId="7680F3C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13.9%</w:t>
            </w:r>
          </w:p>
        </w:tc>
        <w:tc>
          <w:tcPr>
            <w:tcW w:w="531" w:type="dxa"/>
            <w:tcBorders>
              <w:top w:val="single" w:sz="6" w:space="0" w:color="auto"/>
              <w:left w:val="single" w:sz="6" w:space="0" w:color="auto"/>
              <w:bottom w:val="single" w:sz="6" w:space="0" w:color="auto"/>
              <w:right w:val="single" w:sz="6" w:space="0" w:color="auto"/>
            </w:tcBorders>
            <w:vAlign w:val="center"/>
          </w:tcPr>
          <w:p w14:paraId="4C14D08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vAlign w:val="center"/>
          </w:tcPr>
          <w:p w14:paraId="55902CD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13.3%</w:t>
            </w:r>
          </w:p>
        </w:tc>
        <w:tc>
          <w:tcPr>
            <w:tcW w:w="619" w:type="dxa"/>
            <w:tcBorders>
              <w:top w:val="single" w:sz="6" w:space="0" w:color="auto"/>
              <w:left w:val="single" w:sz="6" w:space="0" w:color="auto"/>
              <w:bottom w:val="single" w:sz="6" w:space="0" w:color="auto"/>
              <w:right w:val="single" w:sz="6" w:space="0" w:color="auto"/>
            </w:tcBorders>
            <w:vAlign w:val="center"/>
          </w:tcPr>
          <w:p w14:paraId="171552F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619" w:type="dxa"/>
            <w:tcBorders>
              <w:top w:val="single" w:sz="6" w:space="0" w:color="auto"/>
              <w:left w:val="single" w:sz="6" w:space="0" w:color="auto"/>
              <w:bottom w:val="single" w:sz="6" w:space="0" w:color="auto"/>
              <w:right w:val="single" w:sz="6" w:space="0" w:color="auto"/>
            </w:tcBorders>
            <w:vAlign w:val="center"/>
          </w:tcPr>
          <w:p w14:paraId="281C377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13.0%</w:t>
            </w:r>
          </w:p>
        </w:tc>
        <w:tc>
          <w:tcPr>
            <w:tcW w:w="442" w:type="dxa"/>
            <w:tcBorders>
              <w:top w:val="single" w:sz="6" w:space="0" w:color="auto"/>
              <w:left w:val="single" w:sz="6" w:space="0" w:color="auto"/>
              <w:bottom w:val="single" w:sz="6" w:space="0" w:color="auto"/>
              <w:right w:val="single" w:sz="6" w:space="0" w:color="auto"/>
            </w:tcBorders>
            <w:vAlign w:val="center"/>
          </w:tcPr>
          <w:p w14:paraId="5D891F2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vAlign w:val="center"/>
          </w:tcPr>
          <w:p w14:paraId="707E1C1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vAlign w:val="center"/>
          </w:tcPr>
          <w:p w14:paraId="3107E21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vAlign w:val="center"/>
          </w:tcPr>
          <w:p w14:paraId="167A4AE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vAlign w:val="center"/>
          </w:tcPr>
          <w:p w14:paraId="6C97532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0.1%</w:t>
            </w:r>
          </w:p>
        </w:tc>
        <w:tc>
          <w:tcPr>
            <w:tcW w:w="531" w:type="dxa"/>
            <w:tcBorders>
              <w:top w:val="single" w:sz="6" w:space="0" w:color="auto"/>
              <w:left w:val="single" w:sz="6" w:space="0" w:color="auto"/>
              <w:bottom w:val="single" w:sz="6" w:space="0" w:color="auto"/>
              <w:right w:val="single" w:sz="6" w:space="0" w:color="auto"/>
            </w:tcBorders>
            <w:vAlign w:val="center"/>
          </w:tcPr>
          <w:p w14:paraId="045D1E7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0.7%</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0365758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0.1%</w:t>
            </w:r>
          </w:p>
        </w:tc>
      </w:tr>
      <w:tr w:rsidR="00B55FE0" w:rsidRPr="00DE1F38" w14:paraId="79702B2A"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0C3459A5" w14:textId="77777777" w:rsidR="00B55FE0" w:rsidRPr="00DE1F38" w:rsidRDefault="00B55FE0" w:rsidP="0028614A">
            <w:pPr>
              <w:spacing w:after="0"/>
              <w:jc w:val="left"/>
              <w:rPr>
                <w:rFonts w:cstheme="minorHAnsi"/>
                <w:sz w:val="18"/>
                <w:szCs w:val="18"/>
              </w:rPr>
            </w:pPr>
            <w:r w:rsidRPr="00DE1F38">
              <w:rPr>
                <w:rFonts w:cstheme="minorHAnsi"/>
                <w:sz w:val="18"/>
                <w:szCs w:val="18"/>
              </w:rPr>
              <w:t>Commercial Electric Heating</w:t>
            </w:r>
          </w:p>
        </w:tc>
        <w:tc>
          <w:tcPr>
            <w:tcW w:w="530" w:type="dxa"/>
            <w:tcBorders>
              <w:top w:val="single" w:sz="6" w:space="0" w:color="auto"/>
              <w:left w:val="single" w:sz="6" w:space="0" w:color="auto"/>
              <w:bottom w:val="single" w:sz="6" w:space="0" w:color="auto"/>
              <w:right w:val="single" w:sz="6" w:space="0" w:color="auto"/>
            </w:tcBorders>
            <w:vAlign w:val="center"/>
          </w:tcPr>
          <w:p w14:paraId="4F5FCABC" w14:textId="77777777" w:rsidR="00B55FE0" w:rsidRPr="00DE1F38" w:rsidRDefault="00B55FE0" w:rsidP="0028614A">
            <w:pPr>
              <w:spacing w:after="0"/>
              <w:jc w:val="center"/>
              <w:rPr>
                <w:rFonts w:cstheme="minorHAnsi"/>
                <w:sz w:val="18"/>
                <w:szCs w:val="18"/>
              </w:rPr>
            </w:pPr>
            <w:r w:rsidRPr="00DE1F38">
              <w:rPr>
                <w:rFonts w:cstheme="minorHAnsi"/>
                <w:sz w:val="18"/>
                <w:szCs w:val="18"/>
              </w:rPr>
              <w:t>C04</w:t>
            </w:r>
          </w:p>
        </w:tc>
        <w:tc>
          <w:tcPr>
            <w:tcW w:w="530" w:type="dxa"/>
            <w:tcBorders>
              <w:top w:val="single" w:sz="6" w:space="0" w:color="auto"/>
              <w:left w:val="single" w:sz="6" w:space="0" w:color="auto"/>
              <w:bottom w:val="single" w:sz="6" w:space="0" w:color="auto"/>
              <w:right w:val="single" w:sz="6" w:space="0" w:color="auto"/>
            </w:tcBorders>
            <w:vAlign w:val="center"/>
          </w:tcPr>
          <w:p w14:paraId="28F1663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7.9%</w:t>
            </w:r>
          </w:p>
        </w:tc>
        <w:tc>
          <w:tcPr>
            <w:tcW w:w="530" w:type="dxa"/>
            <w:tcBorders>
              <w:top w:val="single" w:sz="6" w:space="0" w:color="auto"/>
              <w:left w:val="single" w:sz="6" w:space="0" w:color="auto"/>
              <w:bottom w:val="single" w:sz="6" w:space="0" w:color="auto"/>
              <w:right w:val="single" w:sz="6" w:space="0" w:color="auto"/>
            </w:tcBorders>
            <w:vAlign w:val="center"/>
          </w:tcPr>
          <w:p w14:paraId="4FEA1BC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6.1%</w:t>
            </w:r>
          </w:p>
        </w:tc>
        <w:tc>
          <w:tcPr>
            <w:tcW w:w="530" w:type="dxa"/>
            <w:tcBorders>
              <w:top w:val="single" w:sz="6" w:space="0" w:color="auto"/>
              <w:left w:val="single" w:sz="6" w:space="0" w:color="auto"/>
              <w:bottom w:val="single" w:sz="6" w:space="0" w:color="auto"/>
              <w:right w:val="single" w:sz="6" w:space="0" w:color="auto"/>
            </w:tcBorders>
            <w:vAlign w:val="center"/>
          </w:tcPr>
          <w:p w14:paraId="6337663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vAlign w:val="center"/>
          </w:tcPr>
          <w:p w14:paraId="5F58770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vAlign w:val="center"/>
          </w:tcPr>
          <w:p w14:paraId="5FDA88A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7.6%</w:t>
            </w:r>
          </w:p>
        </w:tc>
        <w:tc>
          <w:tcPr>
            <w:tcW w:w="531" w:type="dxa"/>
            <w:tcBorders>
              <w:top w:val="single" w:sz="6" w:space="0" w:color="auto"/>
              <w:left w:val="single" w:sz="6" w:space="0" w:color="auto"/>
              <w:bottom w:val="single" w:sz="6" w:space="0" w:color="auto"/>
              <w:right w:val="single" w:sz="6" w:space="0" w:color="auto"/>
            </w:tcBorders>
            <w:vAlign w:val="center"/>
          </w:tcPr>
          <w:p w14:paraId="5DBA45D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6.8%</w:t>
            </w:r>
          </w:p>
        </w:tc>
        <w:tc>
          <w:tcPr>
            <w:tcW w:w="619" w:type="dxa"/>
            <w:tcBorders>
              <w:top w:val="single" w:sz="6" w:space="0" w:color="auto"/>
              <w:left w:val="single" w:sz="6" w:space="0" w:color="auto"/>
              <w:bottom w:val="single" w:sz="6" w:space="0" w:color="auto"/>
              <w:right w:val="single" w:sz="6" w:space="0" w:color="auto"/>
            </w:tcBorders>
            <w:vAlign w:val="center"/>
          </w:tcPr>
          <w:p w14:paraId="4E161FA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7.7%</w:t>
            </w:r>
          </w:p>
        </w:tc>
        <w:tc>
          <w:tcPr>
            <w:tcW w:w="442" w:type="dxa"/>
            <w:tcBorders>
              <w:top w:val="single" w:sz="6" w:space="0" w:color="auto"/>
              <w:left w:val="single" w:sz="6" w:space="0" w:color="auto"/>
              <w:bottom w:val="single" w:sz="6" w:space="0" w:color="auto"/>
              <w:right w:val="single" w:sz="6" w:space="0" w:color="auto"/>
            </w:tcBorders>
            <w:vAlign w:val="center"/>
          </w:tcPr>
          <w:p w14:paraId="41C8F54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vAlign w:val="center"/>
          </w:tcPr>
          <w:p w14:paraId="557673B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0.4%</w:t>
            </w:r>
          </w:p>
        </w:tc>
        <w:tc>
          <w:tcPr>
            <w:tcW w:w="619" w:type="dxa"/>
            <w:tcBorders>
              <w:top w:val="single" w:sz="6" w:space="0" w:color="auto"/>
              <w:left w:val="single" w:sz="6" w:space="0" w:color="auto"/>
              <w:bottom w:val="single" w:sz="6" w:space="0" w:color="auto"/>
              <w:right w:val="single" w:sz="6" w:space="0" w:color="auto"/>
            </w:tcBorders>
            <w:vAlign w:val="center"/>
          </w:tcPr>
          <w:p w14:paraId="3C41316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vAlign w:val="center"/>
          </w:tcPr>
          <w:p w14:paraId="2C11300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0.4%</w:t>
            </w:r>
          </w:p>
        </w:tc>
        <w:tc>
          <w:tcPr>
            <w:tcW w:w="619" w:type="dxa"/>
            <w:tcBorders>
              <w:top w:val="single" w:sz="6" w:space="0" w:color="auto"/>
              <w:left w:val="single" w:sz="6" w:space="0" w:color="auto"/>
              <w:bottom w:val="single" w:sz="6" w:space="0" w:color="auto"/>
              <w:right w:val="single" w:sz="6" w:space="0" w:color="auto"/>
            </w:tcBorders>
            <w:vAlign w:val="center"/>
          </w:tcPr>
          <w:p w14:paraId="2A6C872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vAlign w:val="center"/>
          </w:tcPr>
          <w:p w14:paraId="208A0B1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0.4%</w:t>
            </w:r>
          </w:p>
        </w:tc>
        <w:tc>
          <w:tcPr>
            <w:tcW w:w="531" w:type="dxa"/>
            <w:tcBorders>
              <w:top w:val="single" w:sz="6" w:space="0" w:color="auto"/>
              <w:left w:val="single" w:sz="6" w:space="0" w:color="auto"/>
              <w:bottom w:val="single" w:sz="6" w:space="0" w:color="auto"/>
              <w:right w:val="single" w:sz="6" w:space="0" w:color="auto"/>
            </w:tcBorders>
            <w:vAlign w:val="center"/>
          </w:tcPr>
          <w:p w14:paraId="6AD800A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vAlign w:val="center"/>
          </w:tcPr>
          <w:p w14:paraId="7B9D6F8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0.4%</w:t>
            </w:r>
          </w:p>
        </w:tc>
        <w:tc>
          <w:tcPr>
            <w:tcW w:w="619" w:type="dxa"/>
            <w:tcBorders>
              <w:top w:val="single" w:sz="6" w:space="0" w:color="auto"/>
              <w:left w:val="single" w:sz="6" w:space="0" w:color="auto"/>
              <w:bottom w:val="single" w:sz="6" w:space="0" w:color="auto"/>
              <w:right w:val="single" w:sz="6" w:space="0" w:color="auto"/>
            </w:tcBorders>
            <w:vAlign w:val="center"/>
          </w:tcPr>
          <w:p w14:paraId="61CBEFF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0.3%</w:t>
            </w:r>
          </w:p>
        </w:tc>
        <w:tc>
          <w:tcPr>
            <w:tcW w:w="619" w:type="dxa"/>
            <w:tcBorders>
              <w:top w:val="single" w:sz="6" w:space="0" w:color="auto"/>
              <w:left w:val="single" w:sz="6" w:space="0" w:color="auto"/>
              <w:bottom w:val="single" w:sz="6" w:space="0" w:color="auto"/>
              <w:right w:val="single" w:sz="6" w:space="0" w:color="auto"/>
            </w:tcBorders>
            <w:vAlign w:val="center"/>
          </w:tcPr>
          <w:p w14:paraId="67C2E9C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0.4%</w:t>
            </w:r>
          </w:p>
        </w:tc>
        <w:tc>
          <w:tcPr>
            <w:tcW w:w="442" w:type="dxa"/>
            <w:tcBorders>
              <w:top w:val="single" w:sz="6" w:space="0" w:color="auto"/>
              <w:left w:val="single" w:sz="6" w:space="0" w:color="auto"/>
              <w:bottom w:val="single" w:sz="6" w:space="0" w:color="auto"/>
              <w:right w:val="single" w:sz="6" w:space="0" w:color="auto"/>
            </w:tcBorders>
            <w:vAlign w:val="center"/>
          </w:tcPr>
          <w:p w14:paraId="3B8F062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0.3%</w:t>
            </w:r>
          </w:p>
        </w:tc>
        <w:tc>
          <w:tcPr>
            <w:tcW w:w="531" w:type="dxa"/>
            <w:tcBorders>
              <w:top w:val="single" w:sz="6" w:space="0" w:color="auto"/>
              <w:left w:val="single" w:sz="6" w:space="0" w:color="auto"/>
              <w:bottom w:val="single" w:sz="6" w:space="0" w:color="auto"/>
              <w:right w:val="single" w:sz="6" w:space="0" w:color="auto"/>
            </w:tcBorders>
            <w:vAlign w:val="center"/>
          </w:tcPr>
          <w:p w14:paraId="78EAF87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8.0%</w:t>
            </w:r>
          </w:p>
        </w:tc>
        <w:tc>
          <w:tcPr>
            <w:tcW w:w="531" w:type="dxa"/>
            <w:tcBorders>
              <w:top w:val="single" w:sz="6" w:space="0" w:color="auto"/>
              <w:left w:val="single" w:sz="6" w:space="0" w:color="auto"/>
              <w:bottom w:val="single" w:sz="6" w:space="0" w:color="auto"/>
              <w:right w:val="single" w:sz="6" w:space="0" w:color="auto"/>
            </w:tcBorders>
            <w:vAlign w:val="center"/>
          </w:tcPr>
          <w:p w14:paraId="694B4E0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vAlign w:val="center"/>
          </w:tcPr>
          <w:p w14:paraId="08FCC64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7.4%</w:t>
            </w:r>
          </w:p>
        </w:tc>
        <w:tc>
          <w:tcPr>
            <w:tcW w:w="531" w:type="dxa"/>
            <w:tcBorders>
              <w:top w:val="single" w:sz="6" w:space="0" w:color="auto"/>
              <w:left w:val="single" w:sz="6" w:space="0" w:color="auto"/>
              <w:bottom w:val="single" w:sz="6" w:space="0" w:color="auto"/>
              <w:right w:val="single" w:sz="6" w:space="0" w:color="auto"/>
            </w:tcBorders>
            <w:vAlign w:val="center"/>
          </w:tcPr>
          <w:p w14:paraId="6450191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vAlign w:val="center"/>
          </w:tcPr>
          <w:p w14:paraId="6FDF6C2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7.8%</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694439F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6.3%</w:t>
            </w:r>
          </w:p>
        </w:tc>
      </w:tr>
      <w:tr w:rsidR="00B55FE0" w:rsidRPr="00DE1F38" w14:paraId="5C5D36FE"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5F34EF2E" w14:textId="77777777" w:rsidR="00B55FE0" w:rsidRPr="00DE1F38" w:rsidRDefault="00B55FE0" w:rsidP="0028614A">
            <w:pPr>
              <w:spacing w:after="0"/>
              <w:jc w:val="left"/>
              <w:rPr>
                <w:rFonts w:cstheme="minorHAnsi"/>
                <w:sz w:val="18"/>
                <w:szCs w:val="18"/>
              </w:rPr>
            </w:pPr>
            <w:r w:rsidRPr="00DE1F38">
              <w:rPr>
                <w:rFonts w:cstheme="minorHAnsi"/>
                <w:sz w:val="18"/>
                <w:szCs w:val="18"/>
              </w:rPr>
              <w:t>Commercial Electric Heating and Cooling</w:t>
            </w:r>
          </w:p>
        </w:tc>
        <w:tc>
          <w:tcPr>
            <w:tcW w:w="530" w:type="dxa"/>
            <w:tcBorders>
              <w:top w:val="single" w:sz="6" w:space="0" w:color="auto"/>
              <w:left w:val="single" w:sz="6" w:space="0" w:color="auto"/>
              <w:bottom w:val="single" w:sz="6" w:space="0" w:color="auto"/>
              <w:right w:val="single" w:sz="6" w:space="0" w:color="auto"/>
            </w:tcBorders>
            <w:vAlign w:val="center"/>
          </w:tcPr>
          <w:p w14:paraId="0CC89A8B" w14:textId="77777777" w:rsidR="00B55FE0" w:rsidRPr="00DE1F38" w:rsidRDefault="00B55FE0" w:rsidP="0028614A">
            <w:pPr>
              <w:spacing w:after="0"/>
              <w:jc w:val="center"/>
              <w:rPr>
                <w:rFonts w:cstheme="minorHAnsi"/>
                <w:sz w:val="18"/>
                <w:szCs w:val="18"/>
              </w:rPr>
            </w:pPr>
            <w:r w:rsidRPr="00DE1F38">
              <w:rPr>
                <w:rFonts w:cstheme="minorHAnsi"/>
                <w:sz w:val="18"/>
                <w:szCs w:val="18"/>
              </w:rPr>
              <w:t>C05</w:t>
            </w:r>
          </w:p>
        </w:tc>
        <w:tc>
          <w:tcPr>
            <w:tcW w:w="530" w:type="dxa"/>
            <w:tcBorders>
              <w:top w:val="single" w:sz="6" w:space="0" w:color="auto"/>
              <w:left w:val="single" w:sz="6" w:space="0" w:color="auto"/>
              <w:bottom w:val="single" w:sz="6" w:space="0" w:color="auto"/>
              <w:right w:val="single" w:sz="6" w:space="0" w:color="auto"/>
            </w:tcBorders>
            <w:vAlign w:val="center"/>
          </w:tcPr>
          <w:p w14:paraId="06DD906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530" w:type="dxa"/>
            <w:tcBorders>
              <w:top w:val="single" w:sz="6" w:space="0" w:color="auto"/>
              <w:left w:val="single" w:sz="6" w:space="0" w:color="auto"/>
              <w:bottom w:val="single" w:sz="6" w:space="0" w:color="auto"/>
              <w:right w:val="single" w:sz="6" w:space="0" w:color="auto"/>
            </w:tcBorders>
            <w:vAlign w:val="center"/>
          </w:tcPr>
          <w:p w14:paraId="7CF8907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1.9%</w:t>
            </w:r>
          </w:p>
        </w:tc>
        <w:tc>
          <w:tcPr>
            <w:tcW w:w="530" w:type="dxa"/>
            <w:tcBorders>
              <w:top w:val="single" w:sz="6" w:space="0" w:color="auto"/>
              <w:left w:val="single" w:sz="6" w:space="0" w:color="auto"/>
              <w:bottom w:val="single" w:sz="6" w:space="0" w:color="auto"/>
              <w:right w:val="single" w:sz="6" w:space="0" w:color="auto"/>
            </w:tcBorders>
            <w:vAlign w:val="center"/>
          </w:tcPr>
          <w:p w14:paraId="66CAD3A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vAlign w:val="center"/>
          </w:tcPr>
          <w:p w14:paraId="0E27D21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1.8%</w:t>
            </w:r>
          </w:p>
        </w:tc>
        <w:tc>
          <w:tcPr>
            <w:tcW w:w="531" w:type="dxa"/>
            <w:tcBorders>
              <w:top w:val="single" w:sz="6" w:space="0" w:color="auto"/>
              <w:left w:val="single" w:sz="6" w:space="0" w:color="auto"/>
              <w:bottom w:val="single" w:sz="6" w:space="0" w:color="auto"/>
              <w:right w:val="single" w:sz="6" w:space="0" w:color="auto"/>
            </w:tcBorders>
            <w:vAlign w:val="center"/>
          </w:tcPr>
          <w:p w14:paraId="28B39D5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vAlign w:val="center"/>
          </w:tcPr>
          <w:p w14:paraId="0DA6E18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2.1%</w:t>
            </w:r>
          </w:p>
        </w:tc>
        <w:tc>
          <w:tcPr>
            <w:tcW w:w="619" w:type="dxa"/>
            <w:tcBorders>
              <w:top w:val="single" w:sz="6" w:space="0" w:color="auto"/>
              <w:left w:val="single" w:sz="6" w:space="0" w:color="auto"/>
              <w:bottom w:val="single" w:sz="6" w:space="0" w:color="auto"/>
              <w:right w:val="single" w:sz="6" w:space="0" w:color="auto"/>
            </w:tcBorders>
            <w:vAlign w:val="center"/>
          </w:tcPr>
          <w:p w14:paraId="5627AFB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442" w:type="dxa"/>
            <w:tcBorders>
              <w:top w:val="single" w:sz="6" w:space="0" w:color="auto"/>
              <w:left w:val="single" w:sz="6" w:space="0" w:color="auto"/>
              <w:bottom w:val="single" w:sz="6" w:space="0" w:color="auto"/>
              <w:right w:val="single" w:sz="6" w:space="0" w:color="auto"/>
            </w:tcBorders>
            <w:vAlign w:val="center"/>
          </w:tcPr>
          <w:p w14:paraId="4B8DFDD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vAlign w:val="center"/>
          </w:tcPr>
          <w:p w14:paraId="214FF79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9.6%</w:t>
            </w:r>
          </w:p>
        </w:tc>
        <w:tc>
          <w:tcPr>
            <w:tcW w:w="619" w:type="dxa"/>
            <w:tcBorders>
              <w:top w:val="single" w:sz="6" w:space="0" w:color="auto"/>
              <w:left w:val="single" w:sz="6" w:space="0" w:color="auto"/>
              <w:bottom w:val="single" w:sz="6" w:space="0" w:color="auto"/>
              <w:right w:val="single" w:sz="6" w:space="0" w:color="auto"/>
            </w:tcBorders>
            <w:vAlign w:val="center"/>
          </w:tcPr>
          <w:p w14:paraId="13D98D6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4.0%</w:t>
            </w:r>
          </w:p>
        </w:tc>
        <w:tc>
          <w:tcPr>
            <w:tcW w:w="619" w:type="dxa"/>
            <w:tcBorders>
              <w:top w:val="single" w:sz="6" w:space="0" w:color="auto"/>
              <w:left w:val="single" w:sz="6" w:space="0" w:color="auto"/>
              <w:bottom w:val="single" w:sz="6" w:space="0" w:color="auto"/>
              <w:right w:val="single" w:sz="6" w:space="0" w:color="auto"/>
            </w:tcBorders>
            <w:vAlign w:val="center"/>
          </w:tcPr>
          <w:p w14:paraId="1C12A1C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9.1%</w:t>
            </w:r>
          </w:p>
        </w:tc>
        <w:tc>
          <w:tcPr>
            <w:tcW w:w="619" w:type="dxa"/>
            <w:tcBorders>
              <w:top w:val="single" w:sz="6" w:space="0" w:color="auto"/>
              <w:left w:val="single" w:sz="6" w:space="0" w:color="auto"/>
              <w:bottom w:val="single" w:sz="6" w:space="0" w:color="auto"/>
              <w:right w:val="single" w:sz="6" w:space="0" w:color="auto"/>
            </w:tcBorders>
            <w:vAlign w:val="center"/>
          </w:tcPr>
          <w:p w14:paraId="11D6193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vAlign w:val="center"/>
          </w:tcPr>
          <w:p w14:paraId="5D91B0A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9.8%</w:t>
            </w:r>
          </w:p>
        </w:tc>
        <w:tc>
          <w:tcPr>
            <w:tcW w:w="531" w:type="dxa"/>
            <w:tcBorders>
              <w:top w:val="single" w:sz="6" w:space="0" w:color="auto"/>
              <w:left w:val="single" w:sz="6" w:space="0" w:color="auto"/>
              <w:bottom w:val="single" w:sz="6" w:space="0" w:color="auto"/>
              <w:right w:val="single" w:sz="6" w:space="0" w:color="auto"/>
            </w:tcBorders>
            <w:vAlign w:val="center"/>
          </w:tcPr>
          <w:p w14:paraId="39333C4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619" w:type="dxa"/>
            <w:tcBorders>
              <w:top w:val="single" w:sz="6" w:space="0" w:color="auto"/>
              <w:left w:val="single" w:sz="6" w:space="0" w:color="auto"/>
              <w:bottom w:val="single" w:sz="6" w:space="0" w:color="auto"/>
              <w:right w:val="single" w:sz="6" w:space="0" w:color="auto"/>
            </w:tcBorders>
            <w:vAlign w:val="center"/>
          </w:tcPr>
          <w:p w14:paraId="7D9B62E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9.4%</w:t>
            </w:r>
          </w:p>
        </w:tc>
        <w:tc>
          <w:tcPr>
            <w:tcW w:w="619" w:type="dxa"/>
            <w:tcBorders>
              <w:top w:val="single" w:sz="6" w:space="0" w:color="auto"/>
              <w:left w:val="single" w:sz="6" w:space="0" w:color="auto"/>
              <w:bottom w:val="single" w:sz="6" w:space="0" w:color="auto"/>
              <w:right w:val="single" w:sz="6" w:space="0" w:color="auto"/>
            </w:tcBorders>
            <w:vAlign w:val="center"/>
          </w:tcPr>
          <w:p w14:paraId="4D2F0BB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4.2%</w:t>
            </w:r>
          </w:p>
        </w:tc>
        <w:tc>
          <w:tcPr>
            <w:tcW w:w="619" w:type="dxa"/>
            <w:tcBorders>
              <w:top w:val="single" w:sz="6" w:space="0" w:color="auto"/>
              <w:left w:val="single" w:sz="6" w:space="0" w:color="auto"/>
              <w:bottom w:val="single" w:sz="6" w:space="0" w:color="auto"/>
              <w:right w:val="single" w:sz="6" w:space="0" w:color="auto"/>
            </w:tcBorders>
            <w:vAlign w:val="center"/>
          </w:tcPr>
          <w:p w14:paraId="20E161C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9.2%</w:t>
            </w:r>
          </w:p>
        </w:tc>
        <w:tc>
          <w:tcPr>
            <w:tcW w:w="442" w:type="dxa"/>
            <w:tcBorders>
              <w:top w:val="single" w:sz="6" w:space="0" w:color="auto"/>
              <w:left w:val="single" w:sz="6" w:space="0" w:color="auto"/>
              <w:bottom w:val="single" w:sz="6" w:space="0" w:color="auto"/>
              <w:right w:val="single" w:sz="6" w:space="0" w:color="auto"/>
            </w:tcBorders>
            <w:vAlign w:val="center"/>
          </w:tcPr>
          <w:p w14:paraId="01717B5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vAlign w:val="center"/>
          </w:tcPr>
          <w:p w14:paraId="7994B2B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vAlign w:val="center"/>
          </w:tcPr>
          <w:p w14:paraId="5898B34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vAlign w:val="center"/>
          </w:tcPr>
          <w:p w14:paraId="7521A06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vAlign w:val="center"/>
          </w:tcPr>
          <w:p w14:paraId="2613567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2.0%</w:t>
            </w:r>
          </w:p>
        </w:tc>
        <w:tc>
          <w:tcPr>
            <w:tcW w:w="531" w:type="dxa"/>
            <w:tcBorders>
              <w:top w:val="single" w:sz="6" w:space="0" w:color="auto"/>
              <w:left w:val="single" w:sz="6" w:space="0" w:color="auto"/>
              <w:bottom w:val="single" w:sz="6" w:space="0" w:color="auto"/>
              <w:right w:val="single" w:sz="6" w:space="0" w:color="auto"/>
            </w:tcBorders>
            <w:vAlign w:val="center"/>
          </w:tcPr>
          <w:p w14:paraId="4EE85B1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42FC192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2.0%</w:t>
            </w:r>
          </w:p>
        </w:tc>
      </w:tr>
      <w:tr w:rsidR="00B55FE0" w:rsidRPr="00DE1F38" w14:paraId="3C76293B"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7F13A1F6" w14:textId="77777777" w:rsidR="00B55FE0" w:rsidRPr="00DE1F38" w:rsidRDefault="00B55FE0" w:rsidP="0028614A">
            <w:pPr>
              <w:spacing w:after="0"/>
              <w:jc w:val="left"/>
              <w:rPr>
                <w:rFonts w:cstheme="minorHAnsi"/>
                <w:sz w:val="18"/>
                <w:szCs w:val="18"/>
              </w:rPr>
            </w:pPr>
            <w:r w:rsidRPr="00DE1F38">
              <w:rPr>
                <w:rFonts w:cstheme="minorHAnsi"/>
                <w:sz w:val="18"/>
                <w:szCs w:val="18"/>
              </w:rPr>
              <w:t>Commercial Indoor Lighting</w:t>
            </w:r>
          </w:p>
        </w:tc>
        <w:tc>
          <w:tcPr>
            <w:tcW w:w="530" w:type="dxa"/>
            <w:tcBorders>
              <w:top w:val="single" w:sz="6" w:space="0" w:color="auto"/>
              <w:left w:val="single" w:sz="6" w:space="0" w:color="auto"/>
              <w:bottom w:val="single" w:sz="6" w:space="0" w:color="auto"/>
              <w:right w:val="single" w:sz="6" w:space="0" w:color="auto"/>
            </w:tcBorders>
            <w:vAlign w:val="center"/>
          </w:tcPr>
          <w:p w14:paraId="2F394597" w14:textId="77777777" w:rsidR="00B55FE0" w:rsidRPr="00DE1F38" w:rsidRDefault="00B55FE0" w:rsidP="0028614A">
            <w:pPr>
              <w:spacing w:after="0"/>
              <w:jc w:val="center"/>
              <w:rPr>
                <w:rFonts w:cstheme="minorHAnsi"/>
                <w:sz w:val="18"/>
                <w:szCs w:val="18"/>
              </w:rPr>
            </w:pPr>
            <w:r w:rsidRPr="00DE1F38">
              <w:rPr>
                <w:rFonts w:cstheme="minorHAnsi"/>
                <w:sz w:val="18"/>
                <w:szCs w:val="18"/>
              </w:rPr>
              <w:t>C06</w:t>
            </w:r>
          </w:p>
        </w:tc>
        <w:tc>
          <w:tcPr>
            <w:tcW w:w="530" w:type="dxa"/>
            <w:tcBorders>
              <w:top w:val="single" w:sz="6" w:space="0" w:color="auto"/>
              <w:left w:val="single" w:sz="6" w:space="0" w:color="auto"/>
              <w:bottom w:val="single" w:sz="6" w:space="0" w:color="auto"/>
              <w:right w:val="single" w:sz="6" w:space="0" w:color="auto"/>
            </w:tcBorders>
            <w:vAlign w:val="center"/>
          </w:tcPr>
          <w:p w14:paraId="432F88F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530" w:type="dxa"/>
            <w:tcBorders>
              <w:top w:val="single" w:sz="6" w:space="0" w:color="auto"/>
              <w:left w:val="single" w:sz="6" w:space="0" w:color="auto"/>
              <w:bottom w:val="single" w:sz="6" w:space="0" w:color="auto"/>
              <w:right w:val="single" w:sz="6" w:space="0" w:color="auto"/>
            </w:tcBorders>
            <w:vAlign w:val="center"/>
          </w:tcPr>
          <w:p w14:paraId="11A781F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530" w:type="dxa"/>
            <w:tcBorders>
              <w:top w:val="single" w:sz="6" w:space="0" w:color="auto"/>
              <w:left w:val="single" w:sz="6" w:space="0" w:color="auto"/>
              <w:bottom w:val="single" w:sz="6" w:space="0" w:color="auto"/>
              <w:right w:val="single" w:sz="6" w:space="0" w:color="auto"/>
            </w:tcBorders>
            <w:vAlign w:val="center"/>
          </w:tcPr>
          <w:p w14:paraId="6232C19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vAlign w:val="center"/>
          </w:tcPr>
          <w:p w14:paraId="5038BEC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vAlign w:val="center"/>
          </w:tcPr>
          <w:p w14:paraId="2BFBAFB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vAlign w:val="center"/>
          </w:tcPr>
          <w:p w14:paraId="7191982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vAlign w:val="center"/>
          </w:tcPr>
          <w:p w14:paraId="7987471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442" w:type="dxa"/>
            <w:tcBorders>
              <w:top w:val="single" w:sz="6" w:space="0" w:color="auto"/>
              <w:left w:val="single" w:sz="6" w:space="0" w:color="auto"/>
              <w:bottom w:val="single" w:sz="6" w:space="0" w:color="auto"/>
              <w:right w:val="single" w:sz="6" w:space="0" w:color="auto"/>
            </w:tcBorders>
            <w:vAlign w:val="center"/>
          </w:tcPr>
          <w:p w14:paraId="55BE3FD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vAlign w:val="center"/>
          </w:tcPr>
          <w:p w14:paraId="7EA45E9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vAlign w:val="center"/>
          </w:tcPr>
          <w:p w14:paraId="02CDC33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vAlign w:val="center"/>
          </w:tcPr>
          <w:p w14:paraId="2AC7C2B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vAlign w:val="center"/>
          </w:tcPr>
          <w:p w14:paraId="4C85D23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vAlign w:val="center"/>
          </w:tcPr>
          <w:p w14:paraId="44DEF38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vAlign w:val="center"/>
          </w:tcPr>
          <w:p w14:paraId="38326B6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vAlign w:val="center"/>
          </w:tcPr>
          <w:p w14:paraId="014FEA1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vAlign w:val="center"/>
          </w:tcPr>
          <w:p w14:paraId="71D48F1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c>
          <w:tcPr>
            <w:tcW w:w="619" w:type="dxa"/>
            <w:tcBorders>
              <w:top w:val="single" w:sz="6" w:space="0" w:color="auto"/>
              <w:left w:val="single" w:sz="6" w:space="0" w:color="auto"/>
              <w:bottom w:val="single" w:sz="6" w:space="0" w:color="auto"/>
              <w:right w:val="single" w:sz="6" w:space="0" w:color="auto"/>
            </w:tcBorders>
            <w:vAlign w:val="center"/>
          </w:tcPr>
          <w:p w14:paraId="0281F5D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442" w:type="dxa"/>
            <w:tcBorders>
              <w:top w:val="single" w:sz="6" w:space="0" w:color="auto"/>
              <w:left w:val="single" w:sz="6" w:space="0" w:color="auto"/>
              <w:bottom w:val="single" w:sz="6" w:space="0" w:color="auto"/>
              <w:right w:val="single" w:sz="6" w:space="0" w:color="auto"/>
            </w:tcBorders>
            <w:vAlign w:val="center"/>
          </w:tcPr>
          <w:p w14:paraId="4EC11CF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vAlign w:val="center"/>
          </w:tcPr>
          <w:p w14:paraId="6181CE4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vAlign w:val="center"/>
          </w:tcPr>
          <w:p w14:paraId="4BD29B3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vAlign w:val="center"/>
          </w:tcPr>
          <w:p w14:paraId="699A1DC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vAlign w:val="center"/>
          </w:tcPr>
          <w:p w14:paraId="5875DC2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vAlign w:val="center"/>
          </w:tcPr>
          <w:p w14:paraId="3C8B6AC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4B8B5CD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r>
      <w:tr w:rsidR="00B55FE0" w:rsidRPr="00DE1F38" w14:paraId="77CD3A23"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1C1896F3" w14:textId="77777777" w:rsidR="00B55FE0" w:rsidRPr="00DE1F38" w:rsidRDefault="00B55FE0" w:rsidP="0028614A">
            <w:pPr>
              <w:spacing w:after="0"/>
              <w:jc w:val="left"/>
              <w:rPr>
                <w:rFonts w:cstheme="minorHAnsi"/>
                <w:sz w:val="18"/>
                <w:szCs w:val="18"/>
              </w:rPr>
            </w:pPr>
            <w:r w:rsidRPr="00DE1F38">
              <w:rPr>
                <w:rFonts w:cstheme="minorHAnsi"/>
                <w:sz w:val="18"/>
                <w:szCs w:val="18"/>
              </w:rPr>
              <w:t>Grocery/Conv. Store Indoor Lighting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663ABEF" w14:textId="77777777" w:rsidR="00B55FE0" w:rsidRPr="00DE1F38" w:rsidRDefault="00B55FE0" w:rsidP="0028614A">
            <w:pPr>
              <w:spacing w:after="0"/>
              <w:jc w:val="center"/>
              <w:rPr>
                <w:rFonts w:cstheme="minorHAnsi"/>
                <w:sz w:val="18"/>
                <w:szCs w:val="18"/>
              </w:rPr>
            </w:pPr>
            <w:r w:rsidRPr="00DE1F38">
              <w:rPr>
                <w:rFonts w:cstheme="minorHAnsi"/>
                <w:sz w:val="18"/>
                <w:szCs w:val="18"/>
              </w:rPr>
              <w:t>C07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8C7F0D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96FACF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C4A79E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033A9C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903F6E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822DE3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CB2F07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4.5%</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77BEF57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3DADA8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DFE24D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9D9189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89023D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CBB5BD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ABF79E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EB3BC3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048D0D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480A4C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4.5%</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063ECDA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26515B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AFF5D0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1A0DB4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309889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FC8DE9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6811393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r>
      <w:tr w:rsidR="00B55FE0" w:rsidRPr="00DE1F38" w14:paraId="0784EE8F"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173C4947" w14:textId="77777777" w:rsidR="00B55FE0" w:rsidRPr="00DE1F38" w:rsidRDefault="00B55FE0" w:rsidP="0028614A">
            <w:pPr>
              <w:spacing w:after="0"/>
              <w:jc w:val="left"/>
              <w:rPr>
                <w:rFonts w:cstheme="minorHAnsi"/>
                <w:sz w:val="18"/>
                <w:szCs w:val="18"/>
              </w:rPr>
            </w:pPr>
            <w:r w:rsidRPr="00DE1F38">
              <w:rPr>
                <w:rFonts w:cstheme="minorHAnsi"/>
                <w:sz w:val="18"/>
                <w:szCs w:val="18"/>
              </w:rPr>
              <w:t>Hospital Indoor Lighting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ED3E64E" w14:textId="77777777" w:rsidR="00B55FE0" w:rsidRPr="00DE1F38" w:rsidRDefault="00B55FE0" w:rsidP="0028614A">
            <w:pPr>
              <w:spacing w:after="0"/>
              <w:jc w:val="center"/>
              <w:rPr>
                <w:rFonts w:cstheme="minorHAnsi"/>
                <w:sz w:val="18"/>
                <w:szCs w:val="18"/>
              </w:rPr>
            </w:pPr>
            <w:r w:rsidRPr="00DE1F38">
              <w:rPr>
                <w:rFonts w:cstheme="minorHAnsi"/>
                <w:sz w:val="18"/>
                <w:szCs w:val="18"/>
              </w:rPr>
              <w:t>C08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237436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D21DD6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7376C1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43BA17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EAE925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A312FA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BFF0DD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4.2%</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22C2AC9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1644BF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FC3092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843603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BCEA3D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16FB5E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5A37B6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BC1CF5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53C544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6795A6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4.1%</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088D962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AC7331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7008F3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B82125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80718C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34F785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6AC7A15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4.2%</w:t>
            </w:r>
          </w:p>
        </w:tc>
      </w:tr>
      <w:tr w:rsidR="00B55FE0" w:rsidRPr="00DE1F38" w14:paraId="19ED5415"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11C08BBD" w14:textId="77777777" w:rsidR="00B55FE0" w:rsidRPr="00DE1F38" w:rsidRDefault="00B55FE0" w:rsidP="0028614A">
            <w:pPr>
              <w:spacing w:after="0"/>
              <w:jc w:val="left"/>
              <w:rPr>
                <w:rFonts w:cstheme="minorHAnsi"/>
                <w:sz w:val="18"/>
                <w:szCs w:val="18"/>
              </w:rPr>
            </w:pPr>
            <w:r w:rsidRPr="00DE1F38">
              <w:rPr>
                <w:rFonts w:cstheme="minorHAnsi"/>
                <w:sz w:val="18"/>
                <w:szCs w:val="18"/>
              </w:rPr>
              <w:t>Office Indoor Lighting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2BD9672" w14:textId="77777777" w:rsidR="00B55FE0" w:rsidRPr="00DE1F38" w:rsidRDefault="00B55FE0" w:rsidP="0028614A">
            <w:pPr>
              <w:spacing w:after="0"/>
              <w:jc w:val="center"/>
              <w:rPr>
                <w:rFonts w:cstheme="minorHAnsi"/>
                <w:sz w:val="18"/>
                <w:szCs w:val="18"/>
              </w:rPr>
            </w:pPr>
            <w:r w:rsidRPr="00DE1F38">
              <w:rPr>
                <w:rFonts w:cstheme="minorHAnsi"/>
                <w:sz w:val="18"/>
                <w:szCs w:val="18"/>
              </w:rPr>
              <w:t>C09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E41638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D93791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D998C1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6A16B8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9A649F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B6F9C1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3C3C34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3828032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20D4F5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3A8F56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3DC1B2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E0AAF1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AEBCBD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2F8B43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A25FD5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E74D35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2DC773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6ED54A5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7911C7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4FE7BB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1DCFDF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606AD9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93E45A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6.2%</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55041D8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2.3%</w:t>
            </w:r>
          </w:p>
        </w:tc>
      </w:tr>
      <w:tr w:rsidR="00B55FE0" w:rsidRPr="00DE1F38" w14:paraId="50137205"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40BF5829" w14:textId="77777777" w:rsidR="00B55FE0" w:rsidRPr="00DE1F38" w:rsidRDefault="00B55FE0" w:rsidP="0028614A">
            <w:pPr>
              <w:spacing w:after="0"/>
              <w:jc w:val="left"/>
              <w:rPr>
                <w:rFonts w:cstheme="minorHAnsi"/>
                <w:sz w:val="18"/>
                <w:szCs w:val="18"/>
              </w:rPr>
            </w:pPr>
            <w:r w:rsidRPr="00DE1F38">
              <w:rPr>
                <w:rFonts w:cstheme="minorHAnsi"/>
                <w:sz w:val="18"/>
                <w:szCs w:val="18"/>
              </w:rPr>
              <w:t>Restaurant Indoor Lighting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7A5EF05" w14:textId="77777777" w:rsidR="00B55FE0" w:rsidRPr="00DE1F38" w:rsidRDefault="00B55FE0" w:rsidP="0028614A">
            <w:pPr>
              <w:spacing w:after="0"/>
              <w:jc w:val="center"/>
              <w:rPr>
                <w:rFonts w:cstheme="minorHAnsi"/>
                <w:sz w:val="18"/>
                <w:szCs w:val="18"/>
              </w:rPr>
            </w:pPr>
            <w:r w:rsidRPr="00DE1F38">
              <w:rPr>
                <w:rFonts w:cstheme="minorHAnsi"/>
                <w:sz w:val="18"/>
                <w:szCs w:val="18"/>
              </w:rPr>
              <w:t>C10</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3CF494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23B77B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E6DA86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FE1BB2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1D685B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DD390B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862DBB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03951B7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A4C298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6E1225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5EE38D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F0791E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07455A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A06DD9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470596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52292F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A6C0F2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7E8F133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1E0944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FA507F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92E591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21D2F4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4AAD7A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491F47D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r>
      <w:tr w:rsidR="00B55FE0" w:rsidRPr="00DE1F38" w14:paraId="68BF8C10"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150A1A23" w14:textId="77777777" w:rsidR="00B55FE0" w:rsidRPr="00DE1F38" w:rsidRDefault="00B55FE0" w:rsidP="0028614A">
            <w:pPr>
              <w:spacing w:after="0"/>
              <w:jc w:val="left"/>
              <w:rPr>
                <w:rFonts w:cstheme="minorHAnsi"/>
                <w:sz w:val="18"/>
                <w:szCs w:val="18"/>
              </w:rPr>
            </w:pPr>
            <w:r w:rsidRPr="00DE1F38">
              <w:rPr>
                <w:rFonts w:cstheme="minorHAnsi"/>
                <w:sz w:val="18"/>
                <w:szCs w:val="18"/>
              </w:rPr>
              <w:t>Retail Indoor Lighting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F996EE8" w14:textId="77777777" w:rsidR="00B55FE0" w:rsidRPr="00DE1F38" w:rsidRDefault="00B55FE0" w:rsidP="0028614A">
            <w:pPr>
              <w:spacing w:after="0"/>
              <w:jc w:val="center"/>
              <w:rPr>
                <w:rFonts w:cstheme="minorHAnsi"/>
                <w:sz w:val="18"/>
                <w:szCs w:val="18"/>
              </w:rPr>
            </w:pPr>
            <w:r w:rsidRPr="00DE1F38">
              <w:rPr>
                <w:rFonts w:cstheme="minorHAnsi"/>
                <w:sz w:val="18"/>
                <w:szCs w:val="18"/>
              </w:rPr>
              <w:t>C11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C408AF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3208AB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276458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E571F7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F5F11F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D41F71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6B21C6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39F97C5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323909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66E9DC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CA90DC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C83583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5DB777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F83E3E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1CA170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0E2AE7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34C620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5.0%</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645A5D9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9C4838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2F5C11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8FC242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C03E5D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C95CC6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49D0C26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3.2%</w:t>
            </w:r>
          </w:p>
        </w:tc>
      </w:tr>
      <w:tr w:rsidR="00B55FE0" w:rsidRPr="00DE1F38" w14:paraId="33342DDD"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176D320F" w14:textId="77777777" w:rsidR="00B55FE0" w:rsidRPr="00DE1F38" w:rsidRDefault="00B55FE0" w:rsidP="0028614A">
            <w:pPr>
              <w:spacing w:after="0"/>
              <w:jc w:val="left"/>
              <w:rPr>
                <w:rFonts w:cstheme="minorHAnsi"/>
                <w:sz w:val="18"/>
                <w:szCs w:val="18"/>
              </w:rPr>
            </w:pPr>
            <w:r w:rsidRPr="00DE1F38">
              <w:rPr>
                <w:rFonts w:cstheme="minorHAnsi"/>
                <w:sz w:val="18"/>
                <w:szCs w:val="18"/>
              </w:rPr>
              <w:t>Warehouse Indoor Lighting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32620AC" w14:textId="77777777" w:rsidR="00B55FE0" w:rsidRPr="00DE1F38" w:rsidRDefault="00B55FE0" w:rsidP="0028614A">
            <w:pPr>
              <w:spacing w:after="0"/>
              <w:jc w:val="center"/>
              <w:rPr>
                <w:rFonts w:cstheme="minorHAnsi"/>
                <w:sz w:val="18"/>
                <w:szCs w:val="18"/>
              </w:rPr>
            </w:pPr>
            <w:r w:rsidRPr="00DE1F38">
              <w:rPr>
                <w:rFonts w:cstheme="minorHAnsi"/>
                <w:sz w:val="18"/>
                <w:szCs w:val="18"/>
              </w:rPr>
              <w:t>C12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8C03B4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1AFEA7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4C39E7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FA2378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D385AA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5F9BB9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89F49C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21DF408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CBB229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22B6A8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6A37FA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9663BF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2171F9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C249C4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38D471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DEDD0C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76FCA7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16B8404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587C5F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4C2F94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6E1595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E2CCB1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7795BC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25C289F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r>
      <w:tr w:rsidR="00B55FE0" w:rsidRPr="00DE1F38" w14:paraId="131D4646"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73D03C4B" w14:textId="77777777" w:rsidR="00B55FE0" w:rsidRPr="00DE1F38" w:rsidRDefault="00B55FE0" w:rsidP="0028614A">
            <w:pPr>
              <w:spacing w:after="0"/>
              <w:jc w:val="left"/>
              <w:rPr>
                <w:rFonts w:cstheme="minorHAnsi"/>
                <w:sz w:val="18"/>
                <w:szCs w:val="18"/>
              </w:rPr>
            </w:pPr>
            <w:r w:rsidRPr="00DE1F38">
              <w:rPr>
                <w:rFonts w:cstheme="minorHAnsi"/>
                <w:sz w:val="18"/>
                <w:szCs w:val="18"/>
              </w:rPr>
              <w:lastRenderedPageBreak/>
              <w:t>K-12 School Indoor Lighting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6A5EE41" w14:textId="77777777" w:rsidR="00B55FE0" w:rsidRPr="00DE1F38" w:rsidRDefault="00B55FE0" w:rsidP="0028614A">
            <w:pPr>
              <w:spacing w:after="0"/>
              <w:jc w:val="center"/>
              <w:rPr>
                <w:rFonts w:cstheme="minorHAnsi"/>
                <w:sz w:val="18"/>
                <w:szCs w:val="18"/>
              </w:rPr>
            </w:pPr>
            <w:r w:rsidRPr="00DE1F38">
              <w:rPr>
                <w:rFonts w:cstheme="minorHAnsi"/>
                <w:sz w:val="18"/>
                <w:szCs w:val="18"/>
              </w:rPr>
              <w:t>C13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6B1E16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120B8D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F60896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583A76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6B91D5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6A84C8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18DC04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6.6%</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06160B5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6BE784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419FE7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442C7B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0F44D5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7489DC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7D9056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BB1FA4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5DBE4F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FEBA9C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1EDD0D2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14EBDE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4D72E5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E1A868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AA762E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289EF7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6.7%</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50B38C6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r>
      <w:tr w:rsidR="00B55FE0" w:rsidRPr="00DE1F38" w14:paraId="08093457"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651DA785" w14:textId="77777777" w:rsidR="00B55FE0" w:rsidRPr="00DE1F38" w:rsidRDefault="00B55FE0" w:rsidP="0028614A">
            <w:pPr>
              <w:spacing w:after="0"/>
              <w:jc w:val="left"/>
              <w:rPr>
                <w:rFonts w:cstheme="minorHAnsi"/>
                <w:sz w:val="18"/>
                <w:szCs w:val="18"/>
              </w:rPr>
            </w:pPr>
            <w:r w:rsidRPr="00DE1F38">
              <w:rPr>
                <w:rFonts w:cstheme="minorHAnsi"/>
                <w:sz w:val="18"/>
                <w:szCs w:val="18"/>
              </w:rPr>
              <w:t>Indust. 1-shift (8/5) (e.g., comp. air, lights)</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DB08D15" w14:textId="77777777" w:rsidR="00B55FE0" w:rsidRPr="00DE1F38" w:rsidRDefault="00B55FE0" w:rsidP="0028614A">
            <w:pPr>
              <w:spacing w:after="0"/>
              <w:jc w:val="center"/>
              <w:rPr>
                <w:rFonts w:cstheme="minorHAnsi"/>
                <w:sz w:val="18"/>
                <w:szCs w:val="18"/>
              </w:rPr>
            </w:pPr>
            <w:r w:rsidRPr="00DE1F38">
              <w:rPr>
                <w:rFonts w:cstheme="minorHAnsi"/>
                <w:sz w:val="18"/>
                <w:szCs w:val="18"/>
              </w:rPr>
              <w:t>C14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9212A7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7.5%</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8669D7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1.0%</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3B3218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A1A800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5AE5EA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D727C9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C22AF1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7.2%</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69A386A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170ABB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A77CA5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09B57E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2883E5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FCD62E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557490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0994B9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3F6971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60FD52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7.2%</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78720E8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AA4B34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B7D867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99CC33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DF93CF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DA3B2F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7.4%</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4C16215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1.0%</w:t>
            </w:r>
          </w:p>
        </w:tc>
      </w:tr>
      <w:tr w:rsidR="00B55FE0" w:rsidRPr="00DE1F38" w14:paraId="45102FD6"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64299025" w14:textId="77777777" w:rsidR="00B55FE0" w:rsidRPr="00DE1F38" w:rsidRDefault="00B55FE0" w:rsidP="0028614A">
            <w:pPr>
              <w:spacing w:after="0"/>
              <w:jc w:val="left"/>
              <w:rPr>
                <w:rFonts w:cstheme="minorHAnsi"/>
                <w:sz w:val="18"/>
                <w:szCs w:val="18"/>
              </w:rPr>
            </w:pPr>
            <w:r w:rsidRPr="00DE1F38">
              <w:rPr>
                <w:rFonts w:cstheme="minorHAnsi"/>
                <w:sz w:val="18"/>
                <w:szCs w:val="18"/>
              </w:rPr>
              <w:t>Indust. 2-shift (16/5) (e.g., comp. air, lights)</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98BD188" w14:textId="77777777" w:rsidR="00B55FE0" w:rsidRPr="00DE1F38" w:rsidRDefault="00B55FE0" w:rsidP="0028614A">
            <w:pPr>
              <w:spacing w:after="0"/>
              <w:jc w:val="center"/>
              <w:rPr>
                <w:rFonts w:cstheme="minorHAnsi"/>
                <w:sz w:val="18"/>
                <w:szCs w:val="18"/>
              </w:rPr>
            </w:pPr>
            <w:r w:rsidRPr="00DE1F38">
              <w:rPr>
                <w:rFonts w:cstheme="minorHAnsi"/>
                <w:sz w:val="18"/>
                <w:szCs w:val="18"/>
              </w:rPr>
              <w:t>C15</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3F20C1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7.0%</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7C5FB3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142229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136305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6E9045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45796A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F3B6ED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261816B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52BE71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04DF05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90A2B4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62AE4F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69E92F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C7A347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73BFF1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3B6F0B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C3DC65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78EEEF6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163A05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60B9DC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6B173A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0AF8D9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9D88AB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7.0%</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734F522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r>
      <w:tr w:rsidR="00B55FE0" w:rsidRPr="00DE1F38" w14:paraId="34EE5DD6"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1907F418" w14:textId="77777777" w:rsidR="00B55FE0" w:rsidRPr="00DE1F38" w:rsidRDefault="00B55FE0" w:rsidP="0028614A">
            <w:pPr>
              <w:spacing w:after="0"/>
              <w:jc w:val="left"/>
              <w:rPr>
                <w:rFonts w:cstheme="minorHAnsi"/>
                <w:sz w:val="18"/>
                <w:szCs w:val="18"/>
              </w:rPr>
            </w:pPr>
            <w:r w:rsidRPr="00DE1F38">
              <w:rPr>
                <w:rFonts w:cstheme="minorHAnsi"/>
                <w:sz w:val="18"/>
                <w:szCs w:val="18"/>
              </w:rPr>
              <w:t>Indust. 3-shift (24/5) (e.g., comp. air, lights)</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12BFDE8" w14:textId="77777777" w:rsidR="00B55FE0" w:rsidRPr="00DE1F38" w:rsidRDefault="00B55FE0" w:rsidP="0028614A">
            <w:pPr>
              <w:spacing w:after="0"/>
              <w:jc w:val="center"/>
              <w:rPr>
                <w:rFonts w:cstheme="minorHAnsi"/>
                <w:sz w:val="18"/>
                <w:szCs w:val="18"/>
              </w:rPr>
            </w:pPr>
            <w:r w:rsidRPr="00DE1F38">
              <w:rPr>
                <w:rFonts w:cstheme="minorHAnsi"/>
                <w:sz w:val="18"/>
                <w:szCs w:val="18"/>
              </w:rPr>
              <w:t>C16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FB8882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54CC02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C7351A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F117A0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C83DF2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A15796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4DEEC7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5.0%</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172148F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2F857F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C534F5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31851E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70B618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AA8C0D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6FA172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356E50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79BDC7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1655BD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5.0%</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5880C05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E607C6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692A78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332EEB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3FDC80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9EFF96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063EDE9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r>
      <w:tr w:rsidR="00B55FE0" w:rsidRPr="00DE1F38" w14:paraId="2B3C62FE"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3792B4CF" w14:textId="77777777" w:rsidR="00B55FE0" w:rsidRPr="00DE1F38" w:rsidRDefault="00B55FE0" w:rsidP="0028614A">
            <w:pPr>
              <w:spacing w:after="0"/>
              <w:jc w:val="left"/>
              <w:rPr>
                <w:rFonts w:cstheme="minorHAnsi"/>
                <w:sz w:val="18"/>
                <w:szCs w:val="18"/>
              </w:rPr>
            </w:pPr>
            <w:r w:rsidRPr="00DE1F38">
              <w:rPr>
                <w:rFonts w:cstheme="minorHAnsi"/>
                <w:sz w:val="18"/>
                <w:szCs w:val="18"/>
              </w:rPr>
              <w:t>Indust. 4-shift (24/7) (e.g., comp. air, lights)</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22F296A" w14:textId="77777777" w:rsidR="00B55FE0" w:rsidRPr="00DE1F38" w:rsidRDefault="00B55FE0" w:rsidP="0028614A">
            <w:pPr>
              <w:spacing w:after="0"/>
              <w:jc w:val="center"/>
              <w:rPr>
                <w:rFonts w:cstheme="minorHAnsi"/>
                <w:sz w:val="18"/>
                <w:szCs w:val="18"/>
              </w:rPr>
            </w:pPr>
            <w:r w:rsidRPr="00DE1F38">
              <w:rPr>
                <w:rFonts w:cstheme="minorHAnsi"/>
                <w:sz w:val="18"/>
                <w:szCs w:val="18"/>
              </w:rPr>
              <w:t>C17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654948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5D31B1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EC4357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84357A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A86FB5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764DF5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3D9094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284618F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437FD8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3067A1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A87825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BA08C0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929314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C543BD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689B40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BCB439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FED88D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26A6AF4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39E886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3E413A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FD238D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EDB8E2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7E89C4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31BFEEE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r>
      <w:tr w:rsidR="00B55FE0" w:rsidRPr="00DE1F38" w14:paraId="11773535"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46AE6CA9" w14:textId="77777777" w:rsidR="00B55FE0" w:rsidRPr="00DE1F38" w:rsidRDefault="00B55FE0" w:rsidP="0028614A">
            <w:pPr>
              <w:spacing w:after="0"/>
              <w:jc w:val="left"/>
              <w:rPr>
                <w:rFonts w:cstheme="minorHAnsi"/>
                <w:sz w:val="18"/>
                <w:szCs w:val="18"/>
              </w:rPr>
            </w:pPr>
            <w:r w:rsidRPr="00DE1F38">
              <w:rPr>
                <w:rFonts w:cstheme="minorHAnsi"/>
                <w:sz w:val="18"/>
                <w:szCs w:val="18"/>
              </w:rPr>
              <w:t>Industrial Indoor Lighting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C8B66B0" w14:textId="77777777" w:rsidR="00B55FE0" w:rsidRPr="00DE1F38" w:rsidRDefault="00B55FE0" w:rsidP="0028614A">
            <w:pPr>
              <w:spacing w:after="0"/>
              <w:jc w:val="center"/>
              <w:rPr>
                <w:rFonts w:cstheme="minorHAnsi"/>
                <w:sz w:val="18"/>
                <w:szCs w:val="18"/>
              </w:rPr>
            </w:pPr>
            <w:r w:rsidRPr="00DE1F38">
              <w:rPr>
                <w:rFonts w:cstheme="minorHAnsi"/>
                <w:sz w:val="18"/>
                <w:szCs w:val="18"/>
              </w:rPr>
              <w:t>C18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AEF38D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66568B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B6E82F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9A2A20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F2DF8A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1A7DA0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F65335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786E510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B26CED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AD9AD3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BD665F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B13099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464346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33C57D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D02EB4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40925F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E0325E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09D2550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514D14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AAD3B3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2C50C6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C790B4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AB2906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6.5%</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6F5B026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2.0%</w:t>
            </w:r>
          </w:p>
        </w:tc>
      </w:tr>
      <w:tr w:rsidR="00B55FE0" w:rsidRPr="00DE1F38" w14:paraId="314B638B"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2540F05F" w14:textId="77777777" w:rsidR="00B55FE0" w:rsidRPr="00DE1F38" w:rsidRDefault="00B55FE0" w:rsidP="0028614A">
            <w:pPr>
              <w:spacing w:after="0"/>
              <w:jc w:val="left"/>
              <w:rPr>
                <w:rFonts w:cstheme="minorHAnsi"/>
                <w:sz w:val="18"/>
                <w:szCs w:val="18"/>
              </w:rPr>
            </w:pPr>
            <w:r w:rsidRPr="00DE1F38">
              <w:rPr>
                <w:rFonts w:cstheme="minorHAnsi"/>
                <w:sz w:val="18"/>
                <w:szCs w:val="18"/>
              </w:rPr>
              <w:t>Industrial Outdoor Lighting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752363E" w14:textId="77777777" w:rsidR="00B55FE0" w:rsidRPr="00DE1F38" w:rsidRDefault="00B55FE0" w:rsidP="0028614A">
            <w:pPr>
              <w:spacing w:after="0"/>
              <w:jc w:val="center"/>
              <w:rPr>
                <w:rFonts w:cstheme="minorHAnsi"/>
                <w:sz w:val="18"/>
                <w:szCs w:val="18"/>
              </w:rPr>
            </w:pPr>
            <w:r w:rsidRPr="00DE1F38">
              <w:rPr>
                <w:rFonts w:cstheme="minorHAnsi"/>
                <w:sz w:val="18"/>
                <w:szCs w:val="18"/>
              </w:rPr>
              <w:t>C19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7F7B82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5614D0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0D58FC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BF913D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D7AFD7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259A5D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43B7E5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1969F47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0D5646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579D36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DB1012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A85CEA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A55607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8637F5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C19F87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B5DB35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4B6D13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54855AC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AF7C9A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EFED05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08BBC4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BC2B06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6F5691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4FCE1D6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6.4%</w:t>
            </w:r>
          </w:p>
        </w:tc>
      </w:tr>
      <w:tr w:rsidR="00B55FE0" w:rsidRPr="00DE1F38" w14:paraId="7F55EFAC"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3436A4E3" w14:textId="77777777" w:rsidR="00B55FE0" w:rsidRPr="00DE1F38" w:rsidRDefault="00B55FE0" w:rsidP="0028614A">
            <w:pPr>
              <w:spacing w:after="0"/>
              <w:jc w:val="left"/>
              <w:rPr>
                <w:rFonts w:cstheme="minorHAnsi"/>
                <w:sz w:val="18"/>
                <w:szCs w:val="18"/>
              </w:rPr>
            </w:pPr>
            <w:r w:rsidRPr="00DE1F38">
              <w:rPr>
                <w:rFonts w:cstheme="minorHAnsi"/>
                <w:sz w:val="18"/>
                <w:szCs w:val="18"/>
              </w:rPr>
              <w:t>Commercial Outdoor Lighting</w:t>
            </w:r>
          </w:p>
        </w:tc>
        <w:tc>
          <w:tcPr>
            <w:tcW w:w="530" w:type="dxa"/>
            <w:tcBorders>
              <w:top w:val="single" w:sz="6" w:space="0" w:color="auto"/>
              <w:left w:val="single" w:sz="6" w:space="0" w:color="auto"/>
              <w:bottom w:val="single" w:sz="6" w:space="0" w:color="auto"/>
              <w:right w:val="single" w:sz="6" w:space="0" w:color="auto"/>
            </w:tcBorders>
            <w:vAlign w:val="center"/>
          </w:tcPr>
          <w:p w14:paraId="2F6066B1" w14:textId="77777777" w:rsidR="00B55FE0" w:rsidRPr="00DE1F38" w:rsidRDefault="00B55FE0" w:rsidP="0028614A">
            <w:pPr>
              <w:spacing w:after="0"/>
              <w:jc w:val="center"/>
              <w:rPr>
                <w:rFonts w:cstheme="minorHAnsi"/>
                <w:sz w:val="18"/>
                <w:szCs w:val="18"/>
              </w:rPr>
            </w:pPr>
            <w:r w:rsidRPr="00DE1F38">
              <w:rPr>
                <w:rFonts w:cstheme="minorHAnsi"/>
                <w:sz w:val="18"/>
                <w:szCs w:val="18"/>
              </w:rPr>
              <w:t>C20</w:t>
            </w:r>
          </w:p>
        </w:tc>
        <w:tc>
          <w:tcPr>
            <w:tcW w:w="530" w:type="dxa"/>
            <w:tcBorders>
              <w:top w:val="single" w:sz="6" w:space="0" w:color="auto"/>
              <w:left w:val="single" w:sz="6" w:space="0" w:color="auto"/>
              <w:bottom w:val="single" w:sz="6" w:space="0" w:color="auto"/>
              <w:right w:val="single" w:sz="6" w:space="0" w:color="auto"/>
            </w:tcBorders>
            <w:vAlign w:val="center"/>
          </w:tcPr>
          <w:p w14:paraId="2050600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3.5%</w:t>
            </w:r>
          </w:p>
        </w:tc>
        <w:tc>
          <w:tcPr>
            <w:tcW w:w="530" w:type="dxa"/>
            <w:tcBorders>
              <w:top w:val="single" w:sz="6" w:space="0" w:color="auto"/>
              <w:left w:val="single" w:sz="6" w:space="0" w:color="auto"/>
              <w:bottom w:val="single" w:sz="6" w:space="0" w:color="auto"/>
              <w:right w:val="single" w:sz="6" w:space="0" w:color="auto"/>
            </w:tcBorders>
            <w:vAlign w:val="center"/>
          </w:tcPr>
          <w:p w14:paraId="4681C51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5.0%</w:t>
            </w:r>
          </w:p>
        </w:tc>
        <w:tc>
          <w:tcPr>
            <w:tcW w:w="530" w:type="dxa"/>
            <w:tcBorders>
              <w:top w:val="single" w:sz="6" w:space="0" w:color="auto"/>
              <w:left w:val="single" w:sz="6" w:space="0" w:color="auto"/>
              <w:bottom w:val="single" w:sz="6" w:space="0" w:color="auto"/>
              <w:right w:val="single" w:sz="6" w:space="0" w:color="auto"/>
            </w:tcBorders>
            <w:vAlign w:val="center"/>
          </w:tcPr>
          <w:p w14:paraId="7B71D7B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vAlign w:val="center"/>
          </w:tcPr>
          <w:p w14:paraId="596C9C2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531" w:type="dxa"/>
            <w:tcBorders>
              <w:top w:val="single" w:sz="6" w:space="0" w:color="auto"/>
              <w:left w:val="single" w:sz="6" w:space="0" w:color="auto"/>
              <w:bottom w:val="single" w:sz="6" w:space="0" w:color="auto"/>
              <w:right w:val="single" w:sz="6" w:space="0" w:color="auto"/>
            </w:tcBorders>
            <w:vAlign w:val="center"/>
          </w:tcPr>
          <w:p w14:paraId="36B08CB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vAlign w:val="center"/>
          </w:tcPr>
          <w:p w14:paraId="2E1339E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619" w:type="dxa"/>
            <w:tcBorders>
              <w:top w:val="single" w:sz="6" w:space="0" w:color="auto"/>
              <w:left w:val="single" w:sz="6" w:space="0" w:color="auto"/>
              <w:bottom w:val="single" w:sz="6" w:space="0" w:color="auto"/>
              <w:right w:val="single" w:sz="6" w:space="0" w:color="auto"/>
            </w:tcBorders>
            <w:vAlign w:val="center"/>
          </w:tcPr>
          <w:p w14:paraId="32A1ECB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442" w:type="dxa"/>
            <w:tcBorders>
              <w:top w:val="single" w:sz="6" w:space="0" w:color="auto"/>
              <w:left w:val="single" w:sz="6" w:space="0" w:color="auto"/>
              <w:bottom w:val="single" w:sz="6" w:space="0" w:color="auto"/>
              <w:right w:val="single" w:sz="6" w:space="0" w:color="auto"/>
            </w:tcBorders>
            <w:vAlign w:val="center"/>
          </w:tcPr>
          <w:p w14:paraId="090354D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vAlign w:val="center"/>
          </w:tcPr>
          <w:p w14:paraId="5FD9A71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c>
          <w:tcPr>
            <w:tcW w:w="619" w:type="dxa"/>
            <w:tcBorders>
              <w:top w:val="single" w:sz="6" w:space="0" w:color="auto"/>
              <w:left w:val="single" w:sz="6" w:space="0" w:color="auto"/>
              <w:bottom w:val="single" w:sz="6" w:space="0" w:color="auto"/>
              <w:right w:val="single" w:sz="6" w:space="0" w:color="auto"/>
            </w:tcBorders>
            <w:vAlign w:val="center"/>
          </w:tcPr>
          <w:p w14:paraId="3BEB52E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619" w:type="dxa"/>
            <w:tcBorders>
              <w:top w:val="single" w:sz="6" w:space="0" w:color="auto"/>
              <w:left w:val="single" w:sz="6" w:space="0" w:color="auto"/>
              <w:bottom w:val="single" w:sz="6" w:space="0" w:color="auto"/>
              <w:right w:val="single" w:sz="6" w:space="0" w:color="auto"/>
            </w:tcBorders>
            <w:vAlign w:val="center"/>
          </w:tcPr>
          <w:p w14:paraId="4DD7467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vAlign w:val="center"/>
          </w:tcPr>
          <w:p w14:paraId="56B672E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vAlign w:val="center"/>
          </w:tcPr>
          <w:p w14:paraId="306312E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vAlign w:val="center"/>
          </w:tcPr>
          <w:p w14:paraId="63D94C4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vAlign w:val="center"/>
          </w:tcPr>
          <w:p w14:paraId="2251607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2.6%</w:t>
            </w:r>
          </w:p>
        </w:tc>
        <w:tc>
          <w:tcPr>
            <w:tcW w:w="619" w:type="dxa"/>
            <w:tcBorders>
              <w:top w:val="single" w:sz="6" w:space="0" w:color="auto"/>
              <w:left w:val="single" w:sz="6" w:space="0" w:color="auto"/>
              <w:bottom w:val="single" w:sz="6" w:space="0" w:color="auto"/>
              <w:right w:val="single" w:sz="6" w:space="0" w:color="auto"/>
            </w:tcBorders>
            <w:vAlign w:val="center"/>
          </w:tcPr>
          <w:p w14:paraId="26EEB96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619" w:type="dxa"/>
            <w:tcBorders>
              <w:top w:val="single" w:sz="6" w:space="0" w:color="auto"/>
              <w:left w:val="single" w:sz="6" w:space="0" w:color="auto"/>
              <w:bottom w:val="single" w:sz="6" w:space="0" w:color="auto"/>
              <w:right w:val="single" w:sz="6" w:space="0" w:color="auto"/>
            </w:tcBorders>
            <w:vAlign w:val="center"/>
          </w:tcPr>
          <w:p w14:paraId="2F4B8E2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442" w:type="dxa"/>
            <w:tcBorders>
              <w:top w:val="single" w:sz="6" w:space="0" w:color="auto"/>
              <w:left w:val="single" w:sz="6" w:space="0" w:color="auto"/>
              <w:bottom w:val="single" w:sz="6" w:space="0" w:color="auto"/>
              <w:right w:val="single" w:sz="6" w:space="0" w:color="auto"/>
            </w:tcBorders>
            <w:vAlign w:val="center"/>
          </w:tcPr>
          <w:p w14:paraId="0098E03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vAlign w:val="center"/>
          </w:tcPr>
          <w:p w14:paraId="03DF198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vAlign w:val="center"/>
          </w:tcPr>
          <w:p w14:paraId="20E2ADE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vAlign w:val="center"/>
          </w:tcPr>
          <w:p w14:paraId="3335564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vAlign w:val="center"/>
          </w:tcPr>
          <w:p w14:paraId="203CC66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vAlign w:val="center"/>
          </w:tcPr>
          <w:p w14:paraId="5694AB0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207338C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r>
      <w:tr w:rsidR="00B55FE0" w:rsidRPr="00DE1F38" w14:paraId="15382DC2"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1ED8A155" w14:textId="77777777" w:rsidR="00B55FE0" w:rsidRPr="00DE1F38" w:rsidRDefault="00B55FE0" w:rsidP="0028614A">
            <w:pPr>
              <w:spacing w:after="0"/>
              <w:jc w:val="left"/>
              <w:rPr>
                <w:rFonts w:cstheme="minorHAnsi"/>
                <w:sz w:val="18"/>
                <w:szCs w:val="18"/>
              </w:rPr>
            </w:pPr>
            <w:r w:rsidRPr="00DE1F38">
              <w:rPr>
                <w:rFonts w:cstheme="minorHAnsi"/>
                <w:sz w:val="18"/>
                <w:szCs w:val="18"/>
              </w:rPr>
              <w:t>Commercial Office Equipment</w:t>
            </w:r>
          </w:p>
        </w:tc>
        <w:tc>
          <w:tcPr>
            <w:tcW w:w="530" w:type="dxa"/>
            <w:tcBorders>
              <w:top w:val="single" w:sz="6" w:space="0" w:color="auto"/>
              <w:left w:val="single" w:sz="6" w:space="0" w:color="auto"/>
              <w:bottom w:val="single" w:sz="6" w:space="0" w:color="auto"/>
              <w:right w:val="single" w:sz="6" w:space="0" w:color="auto"/>
            </w:tcBorders>
            <w:vAlign w:val="center"/>
          </w:tcPr>
          <w:p w14:paraId="77B1F97D" w14:textId="77777777" w:rsidR="00B55FE0" w:rsidRPr="00DE1F38" w:rsidRDefault="00B55FE0" w:rsidP="0028614A">
            <w:pPr>
              <w:spacing w:after="0"/>
              <w:jc w:val="center"/>
              <w:rPr>
                <w:rFonts w:cstheme="minorHAnsi"/>
                <w:sz w:val="18"/>
                <w:szCs w:val="18"/>
              </w:rPr>
            </w:pPr>
            <w:r w:rsidRPr="00DE1F38">
              <w:rPr>
                <w:rFonts w:cstheme="minorHAnsi"/>
                <w:sz w:val="18"/>
                <w:szCs w:val="18"/>
              </w:rPr>
              <w:t>C21</w:t>
            </w:r>
          </w:p>
        </w:tc>
        <w:tc>
          <w:tcPr>
            <w:tcW w:w="530" w:type="dxa"/>
            <w:tcBorders>
              <w:top w:val="single" w:sz="6" w:space="0" w:color="auto"/>
              <w:left w:val="single" w:sz="6" w:space="0" w:color="auto"/>
              <w:bottom w:val="single" w:sz="6" w:space="0" w:color="auto"/>
              <w:right w:val="single" w:sz="6" w:space="0" w:color="auto"/>
            </w:tcBorders>
            <w:vAlign w:val="center"/>
          </w:tcPr>
          <w:p w14:paraId="01BD38C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530" w:type="dxa"/>
            <w:tcBorders>
              <w:top w:val="single" w:sz="6" w:space="0" w:color="auto"/>
              <w:left w:val="single" w:sz="6" w:space="0" w:color="auto"/>
              <w:bottom w:val="single" w:sz="6" w:space="0" w:color="auto"/>
              <w:right w:val="single" w:sz="6" w:space="0" w:color="auto"/>
            </w:tcBorders>
            <w:vAlign w:val="center"/>
          </w:tcPr>
          <w:p w14:paraId="53381A9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3.0%</w:t>
            </w:r>
          </w:p>
        </w:tc>
        <w:tc>
          <w:tcPr>
            <w:tcW w:w="530" w:type="dxa"/>
            <w:tcBorders>
              <w:top w:val="single" w:sz="6" w:space="0" w:color="auto"/>
              <w:left w:val="single" w:sz="6" w:space="0" w:color="auto"/>
              <w:bottom w:val="single" w:sz="6" w:space="0" w:color="auto"/>
              <w:right w:val="single" w:sz="6" w:space="0" w:color="auto"/>
            </w:tcBorders>
            <w:vAlign w:val="center"/>
          </w:tcPr>
          <w:p w14:paraId="2A61B73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5.0%</w:t>
            </w:r>
          </w:p>
        </w:tc>
        <w:tc>
          <w:tcPr>
            <w:tcW w:w="531" w:type="dxa"/>
            <w:tcBorders>
              <w:top w:val="single" w:sz="6" w:space="0" w:color="auto"/>
              <w:left w:val="single" w:sz="6" w:space="0" w:color="auto"/>
              <w:bottom w:val="single" w:sz="6" w:space="0" w:color="auto"/>
              <w:right w:val="single" w:sz="6" w:space="0" w:color="auto"/>
            </w:tcBorders>
            <w:vAlign w:val="center"/>
          </w:tcPr>
          <w:p w14:paraId="01BF13C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vAlign w:val="center"/>
          </w:tcPr>
          <w:p w14:paraId="1A66556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vAlign w:val="center"/>
          </w:tcPr>
          <w:p w14:paraId="62E6BB9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vAlign w:val="center"/>
          </w:tcPr>
          <w:p w14:paraId="48B76DA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442" w:type="dxa"/>
            <w:tcBorders>
              <w:top w:val="single" w:sz="6" w:space="0" w:color="auto"/>
              <w:left w:val="single" w:sz="6" w:space="0" w:color="auto"/>
              <w:bottom w:val="single" w:sz="6" w:space="0" w:color="auto"/>
              <w:right w:val="single" w:sz="6" w:space="0" w:color="auto"/>
            </w:tcBorders>
            <w:vAlign w:val="center"/>
          </w:tcPr>
          <w:p w14:paraId="3FF6FC7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vAlign w:val="center"/>
          </w:tcPr>
          <w:p w14:paraId="0140DFD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619" w:type="dxa"/>
            <w:tcBorders>
              <w:top w:val="single" w:sz="6" w:space="0" w:color="auto"/>
              <w:left w:val="single" w:sz="6" w:space="0" w:color="auto"/>
              <w:bottom w:val="single" w:sz="6" w:space="0" w:color="auto"/>
              <w:right w:val="single" w:sz="6" w:space="0" w:color="auto"/>
            </w:tcBorders>
            <w:vAlign w:val="center"/>
          </w:tcPr>
          <w:p w14:paraId="30D7F6D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vAlign w:val="center"/>
          </w:tcPr>
          <w:p w14:paraId="6824CD9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vAlign w:val="center"/>
          </w:tcPr>
          <w:p w14:paraId="66EF6C5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3.0%</w:t>
            </w:r>
          </w:p>
        </w:tc>
        <w:tc>
          <w:tcPr>
            <w:tcW w:w="619" w:type="dxa"/>
            <w:tcBorders>
              <w:top w:val="single" w:sz="6" w:space="0" w:color="auto"/>
              <w:left w:val="single" w:sz="6" w:space="0" w:color="auto"/>
              <w:bottom w:val="single" w:sz="6" w:space="0" w:color="auto"/>
              <w:right w:val="single" w:sz="6" w:space="0" w:color="auto"/>
            </w:tcBorders>
            <w:vAlign w:val="center"/>
          </w:tcPr>
          <w:p w14:paraId="0A1BFF0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vAlign w:val="center"/>
          </w:tcPr>
          <w:p w14:paraId="6F12821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c>
          <w:tcPr>
            <w:tcW w:w="619" w:type="dxa"/>
            <w:tcBorders>
              <w:top w:val="single" w:sz="6" w:space="0" w:color="auto"/>
              <w:left w:val="single" w:sz="6" w:space="0" w:color="auto"/>
              <w:bottom w:val="single" w:sz="6" w:space="0" w:color="auto"/>
              <w:right w:val="single" w:sz="6" w:space="0" w:color="auto"/>
            </w:tcBorders>
            <w:vAlign w:val="center"/>
          </w:tcPr>
          <w:p w14:paraId="34154CB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vAlign w:val="center"/>
          </w:tcPr>
          <w:p w14:paraId="302D410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vAlign w:val="center"/>
          </w:tcPr>
          <w:p w14:paraId="532491F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442" w:type="dxa"/>
            <w:tcBorders>
              <w:top w:val="single" w:sz="6" w:space="0" w:color="auto"/>
              <w:left w:val="single" w:sz="6" w:space="0" w:color="auto"/>
              <w:bottom w:val="single" w:sz="6" w:space="0" w:color="auto"/>
              <w:right w:val="single" w:sz="6" w:space="0" w:color="auto"/>
            </w:tcBorders>
            <w:vAlign w:val="center"/>
          </w:tcPr>
          <w:p w14:paraId="3D019F0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vAlign w:val="center"/>
          </w:tcPr>
          <w:p w14:paraId="023FB78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vAlign w:val="center"/>
          </w:tcPr>
          <w:p w14:paraId="616F740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vAlign w:val="center"/>
          </w:tcPr>
          <w:p w14:paraId="0BC40CA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vAlign w:val="center"/>
          </w:tcPr>
          <w:p w14:paraId="7B269C7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vAlign w:val="center"/>
          </w:tcPr>
          <w:p w14:paraId="134E533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3EDBE6F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3.0%</w:t>
            </w:r>
          </w:p>
        </w:tc>
      </w:tr>
      <w:tr w:rsidR="00B55FE0" w:rsidRPr="00DE1F38" w14:paraId="74C6D6F0"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27401C68" w14:textId="77777777" w:rsidR="00B55FE0" w:rsidRPr="00DE1F38" w:rsidRDefault="00B55FE0" w:rsidP="0028614A">
            <w:pPr>
              <w:spacing w:after="0"/>
              <w:jc w:val="left"/>
              <w:rPr>
                <w:rFonts w:cstheme="minorHAnsi"/>
                <w:sz w:val="18"/>
                <w:szCs w:val="18"/>
              </w:rPr>
            </w:pPr>
            <w:r w:rsidRPr="00DE1F38">
              <w:rPr>
                <w:rFonts w:cstheme="minorHAnsi"/>
                <w:sz w:val="18"/>
                <w:szCs w:val="18"/>
              </w:rPr>
              <w:t>Commercial Refrigeration</w:t>
            </w:r>
          </w:p>
        </w:tc>
        <w:tc>
          <w:tcPr>
            <w:tcW w:w="530" w:type="dxa"/>
            <w:tcBorders>
              <w:top w:val="single" w:sz="6" w:space="0" w:color="auto"/>
              <w:left w:val="single" w:sz="6" w:space="0" w:color="auto"/>
              <w:bottom w:val="single" w:sz="6" w:space="0" w:color="auto"/>
              <w:right w:val="single" w:sz="6" w:space="0" w:color="auto"/>
            </w:tcBorders>
            <w:vAlign w:val="center"/>
          </w:tcPr>
          <w:p w14:paraId="618E8CB5" w14:textId="77777777" w:rsidR="00B55FE0" w:rsidRPr="00DE1F38" w:rsidRDefault="00B55FE0" w:rsidP="0028614A">
            <w:pPr>
              <w:spacing w:after="0"/>
              <w:jc w:val="center"/>
              <w:rPr>
                <w:rFonts w:cstheme="minorHAnsi"/>
                <w:sz w:val="18"/>
                <w:szCs w:val="18"/>
              </w:rPr>
            </w:pPr>
            <w:r w:rsidRPr="00DE1F38">
              <w:rPr>
                <w:rFonts w:cstheme="minorHAnsi"/>
                <w:sz w:val="18"/>
                <w:szCs w:val="18"/>
              </w:rPr>
              <w:t>C22</w:t>
            </w:r>
          </w:p>
        </w:tc>
        <w:tc>
          <w:tcPr>
            <w:tcW w:w="530" w:type="dxa"/>
            <w:tcBorders>
              <w:top w:val="single" w:sz="6" w:space="0" w:color="auto"/>
              <w:left w:val="single" w:sz="6" w:space="0" w:color="auto"/>
              <w:bottom w:val="single" w:sz="6" w:space="0" w:color="auto"/>
              <w:right w:val="single" w:sz="6" w:space="0" w:color="auto"/>
            </w:tcBorders>
            <w:vAlign w:val="center"/>
          </w:tcPr>
          <w:p w14:paraId="34B8EE2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530" w:type="dxa"/>
            <w:tcBorders>
              <w:top w:val="single" w:sz="6" w:space="0" w:color="auto"/>
              <w:left w:val="single" w:sz="6" w:space="0" w:color="auto"/>
              <w:bottom w:val="single" w:sz="6" w:space="0" w:color="auto"/>
              <w:right w:val="single" w:sz="6" w:space="0" w:color="auto"/>
            </w:tcBorders>
            <w:vAlign w:val="center"/>
          </w:tcPr>
          <w:p w14:paraId="3595CF7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530" w:type="dxa"/>
            <w:tcBorders>
              <w:top w:val="single" w:sz="6" w:space="0" w:color="auto"/>
              <w:left w:val="single" w:sz="6" w:space="0" w:color="auto"/>
              <w:bottom w:val="single" w:sz="6" w:space="0" w:color="auto"/>
              <w:right w:val="single" w:sz="6" w:space="0" w:color="auto"/>
            </w:tcBorders>
            <w:vAlign w:val="center"/>
          </w:tcPr>
          <w:p w14:paraId="4F45255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vAlign w:val="center"/>
          </w:tcPr>
          <w:p w14:paraId="2AB6EA1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vAlign w:val="center"/>
          </w:tcPr>
          <w:p w14:paraId="463EC8D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vAlign w:val="center"/>
          </w:tcPr>
          <w:p w14:paraId="71AB0C0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3.2%</w:t>
            </w:r>
          </w:p>
        </w:tc>
        <w:tc>
          <w:tcPr>
            <w:tcW w:w="619" w:type="dxa"/>
            <w:tcBorders>
              <w:top w:val="single" w:sz="6" w:space="0" w:color="auto"/>
              <w:left w:val="single" w:sz="6" w:space="0" w:color="auto"/>
              <w:bottom w:val="single" w:sz="6" w:space="0" w:color="auto"/>
              <w:right w:val="single" w:sz="6" w:space="0" w:color="auto"/>
            </w:tcBorders>
            <w:vAlign w:val="center"/>
          </w:tcPr>
          <w:p w14:paraId="49F996C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442" w:type="dxa"/>
            <w:tcBorders>
              <w:top w:val="single" w:sz="6" w:space="0" w:color="auto"/>
              <w:left w:val="single" w:sz="6" w:space="0" w:color="auto"/>
              <w:bottom w:val="single" w:sz="6" w:space="0" w:color="auto"/>
              <w:right w:val="single" w:sz="6" w:space="0" w:color="auto"/>
            </w:tcBorders>
            <w:vAlign w:val="center"/>
          </w:tcPr>
          <w:p w14:paraId="071929B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vAlign w:val="center"/>
          </w:tcPr>
          <w:p w14:paraId="6B62A69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vAlign w:val="center"/>
          </w:tcPr>
          <w:p w14:paraId="429D45B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619" w:type="dxa"/>
            <w:tcBorders>
              <w:top w:val="single" w:sz="6" w:space="0" w:color="auto"/>
              <w:left w:val="single" w:sz="6" w:space="0" w:color="auto"/>
              <w:bottom w:val="single" w:sz="6" w:space="0" w:color="auto"/>
              <w:right w:val="single" w:sz="6" w:space="0" w:color="auto"/>
            </w:tcBorders>
            <w:vAlign w:val="center"/>
          </w:tcPr>
          <w:p w14:paraId="2688887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vAlign w:val="center"/>
          </w:tcPr>
          <w:p w14:paraId="5EE8619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vAlign w:val="center"/>
          </w:tcPr>
          <w:p w14:paraId="13F5FE8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vAlign w:val="center"/>
          </w:tcPr>
          <w:p w14:paraId="5F32853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c>
          <w:tcPr>
            <w:tcW w:w="619" w:type="dxa"/>
            <w:tcBorders>
              <w:top w:val="single" w:sz="6" w:space="0" w:color="auto"/>
              <w:left w:val="single" w:sz="6" w:space="0" w:color="auto"/>
              <w:bottom w:val="single" w:sz="6" w:space="0" w:color="auto"/>
              <w:right w:val="single" w:sz="6" w:space="0" w:color="auto"/>
            </w:tcBorders>
            <w:vAlign w:val="center"/>
          </w:tcPr>
          <w:p w14:paraId="302D78B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vAlign w:val="center"/>
          </w:tcPr>
          <w:p w14:paraId="5B7C768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3.0%</w:t>
            </w:r>
          </w:p>
        </w:tc>
        <w:tc>
          <w:tcPr>
            <w:tcW w:w="619" w:type="dxa"/>
            <w:tcBorders>
              <w:top w:val="single" w:sz="6" w:space="0" w:color="auto"/>
              <w:left w:val="single" w:sz="6" w:space="0" w:color="auto"/>
              <w:bottom w:val="single" w:sz="6" w:space="0" w:color="auto"/>
              <w:right w:val="single" w:sz="6" w:space="0" w:color="auto"/>
            </w:tcBorders>
            <w:vAlign w:val="center"/>
          </w:tcPr>
          <w:p w14:paraId="50DC949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442" w:type="dxa"/>
            <w:tcBorders>
              <w:top w:val="single" w:sz="6" w:space="0" w:color="auto"/>
              <w:left w:val="single" w:sz="6" w:space="0" w:color="auto"/>
              <w:bottom w:val="single" w:sz="6" w:space="0" w:color="auto"/>
              <w:right w:val="single" w:sz="6" w:space="0" w:color="auto"/>
            </w:tcBorders>
            <w:vAlign w:val="center"/>
          </w:tcPr>
          <w:p w14:paraId="393CC2B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vAlign w:val="center"/>
          </w:tcPr>
          <w:p w14:paraId="6B05BA5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vAlign w:val="center"/>
          </w:tcPr>
          <w:p w14:paraId="55CB9F9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vAlign w:val="center"/>
          </w:tcPr>
          <w:p w14:paraId="7FB605A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vAlign w:val="center"/>
          </w:tcPr>
          <w:p w14:paraId="0503881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vAlign w:val="center"/>
          </w:tcPr>
          <w:p w14:paraId="7388019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43B0E82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3.0%</w:t>
            </w:r>
          </w:p>
        </w:tc>
      </w:tr>
      <w:tr w:rsidR="00B55FE0" w:rsidRPr="00DE1F38" w14:paraId="1E04110C"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0B30ACED" w14:textId="77777777" w:rsidR="00B55FE0" w:rsidRPr="00DE1F38" w:rsidRDefault="00B55FE0" w:rsidP="0028614A">
            <w:pPr>
              <w:spacing w:after="0"/>
              <w:jc w:val="left"/>
              <w:rPr>
                <w:rFonts w:cstheme="minorHAnsi"/>
                <w:sz w:val="18"/>
                <w:szCs w:val="18"/>
              </w:rPr>
            </w:pPr>
            <w:r w:rsidRPr="00DE1F38">
              <w:rPr>
                <w:rFonts w:cstheme="minorHAnsi"/>
                <w:sz w:val="18"/>
                <w:szCs w:val="18"/>
              </w:rPr>
              <w:t>Commercial Ventilation</w:t>
            </w:r>
          </w:p>
        </w:tc>
        <w:tc>
          <w:tcPr>
            <w:tcW w:w="530" w:type="dxa"/>
            <w:tcBorders>
              <w:top w:val="single" w:sz="6" w:space="0" w:color="auto"/>
              <w:left w:val="single" w:sz="6" w:space="0" w:color="auto"/>
              <w:bottom w:val="single" w:sz="6" w:space="0" w:color="auto"/>
              <w:right w:val="single" w:sz="6" w:space="0" w:color="auto"/>
            </w:tcBorders>
            <w:vAlign w:val="center"/>
          </w:tcPr>
          <w:p w14:paraId="6566BDC3" w14:textId="77777777" w:rsidR="00B55FE0" w:rsidRPr="00DE1F38" w:rsidRDefault="00B55FE0" w:rsidP="0028614A">
            <w:pPr>
              <w:spacing w:after="0"/>
              <w:jc w:val="center"/>
              <w:rPr>
                <w:rFonts w:cstheme="minorHAnsi"/>
                <w:sz w:val="18"/>
                <w:szCs w:val="18"/>
              </w:rPr>
            </w:pPr>
            <w:r w:rsidRPr="00DE1F38">
              <w:rPr>
                <w:rFonts w:cstheme="minorHAnsi"/>
                <w:sz w:val="18"/>
                <w:szCs w:val="18"/>
              </w:rPr>
              <w:t>C23</w:t>
            </w:r>
          </w:p>
        </w:tc>
        <w:tc>
          <w:tcPr>
            <w:tcW w:w="530" w:type="dxa"/>
            <w:tcBorders>
              <w:top w:val="single" w:sz="6" w:space="0" w:color="auto"/>
              <w:left w:val="single" w:sz="6" w:space="0" w:color="auto"/>
              <w:bottom w:val="single" w:sz="6" w:space="0" w:color="auto"/>
              <w:right w:val="single" w:sz="6" w:space="0" w:color="auto"/>
            </w:tcBorders>
            <w:vAlign w:val="center"/>
          </w:tcPr>
          <w:p w14:paraId="318ACE7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530" w:type="dxa"/>
            <w:tcBorders>
              <w:top w:val="single" w:sz="6" w:space="0" w:color="auto"/>
              <w:left w:val="single" w:sz="6" w:space="0" w:color="auto"/>
              <w:bottom w:val="single" w:sz="6" w:space="0" w:color="auto"/>
              <w:right w:val="single" w:sz="6" w:space="0" w:color="auto"/>
            </w:tcBorders>
            <w:vAlign w:val="center"/>
          </w:tcPr>
          <w:p w14:paraId="3520536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530" w:type="dxa"/>
            <w:tcBorders>
              <w:top w:val="single" w:sz="6" w:space="0" w:color="auto"/>
              <w:left w:val="single" w:sz="6" w:space="0" w:color="auto"/>
              <w:bottom w:val="single" w:sz="6" w:space="0" w:color="auto"/>
              <w:right w:val="single" w:sz="6" w:space="0" w:color="auto"/>
            </w:tcBorders>
            <w:vAlign w:val="center"/>
          </w:tcPr>
          <w:p w14:paraId="342D310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vAlign w:val="center"/>
          </w:tcPr>
          <w:p w14:paraId="44BF78E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2.7%</w:t>
            </w:r>
          </w:p>
        </w:tc>
        <w:tc>
          <w:tcPr>
            <w:tcW w:w="531" w:type="dxa"/>
            <w:tcBorders>
              <w:top w:val="single" w:sz="6" w:space="0" w:color="auto"/>
              <w:left w:val="single" w:sz="6" w:space="0" w:color="auto"/>
              <w:bottom w:val="single" w:sz="6" w:space="0" w:color="auto"/>
              <w:right w:val="single" w:sz="6" w:space="0" w:color="auto"/>
            </w:tcBorders>
            <w:vAlign w:val="center"/>
          </w:tcPr>
          <w:p w14:paraId="008DB36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vAlign w:val="center"/>
          </w:tcPr>
          <w:p w14:paraId="5727169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vAlign w:val="center"/>
          </w:tcPr>
          <w:p w14:paraId="119B230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442" w:type="dxa"/>
            <w:tcBorders>
              <w:top w:val="single" w:sz="6" w:space="0" w:color="auto"/>
              <w:left w:val="single" w:sz="6" w:space="0" w:color="auto"/>
              <w:bottom w:val="single" w:sz="6" w:space="0" w:color="auto"/>
              <w:right w:val="single" w:sz="6" w:space="0" w:color="auto"/>
            </w:tcBorders>
            <w:vAlign w:val="center"/>
          </w:tcPr>
          <w:p w14:paraId="079ADBD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vAlign w:val="center"/>
          </w:tcPr>
          <w:p w14:paraId="5AF0B85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6.1%</w:t>
            </w:r>
          </w:p>
        </w:tc>
        <w:tc>
          <w:tcPr>
            <w:tcW w:w="619" w:type="dxa"/>
            <w:tcBorders>
              <w:top w:val="single" w:sz="6" w:space="0" w:color="auto"/>
              <w:left w:val="single" w:sz="6" w:space="0" w:color="auto"/>
              <w:bottom w:val="single" w:sz="6" w:space="0" w:color="auto"/>
              <w:right w:val="single" w:sz="6" w:space="0" w:color="auto"/>
            </w:tcBorders>
            <w:vAlign w:val="center"/>
          </w:tcPr>
          <w:p w14:paraId="5FDC0D3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2.3%</w:t>
            </w:r>
          </w:p>
        </w:tc>
        <w:tc>
          <w:tcPr>
            <w:tcW w:w="619" w:type="dxa"/>
            <w:tcBorders>
              <w:top w:val="single" w:sz="6" w:space="0" w:color="auto"/>
              <w:left w:val="single" w:sz="6" w:space="0" w:color="auto"/>
              <w:bottom w:val="single" w:sz="6" w:space="0" w:color="auto"/>
              <w:right w:val="single" w:sz="6" w:space="0" w:color="auto"/>
            </w:tcBorders>
            <w:vAlign w:val="center"/>
          </w:tcPr>
          <w:p w14:paraId="17F4A2C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vAlign w:val="center"/>
          </w:tcPr>
          <w:p w14:paraId="1F152F9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vAlign w:val="center"/>
          </w:tcPr>
          <w:p w14:paraId="0ACF8D6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6.2%</w:t>
            </w:r>
          </w:p>
        </w:tc>
        <w:tc>
          <w:tcPr>
            <w:tcW w:w="531" w:type="dxa"/>
            <w:tcBorders>
              <w:top w:val="single" w:sz="6" w:space="0" w:color="auto"/>
              <w:left w:val="single" w:sz="6" w:space="0" w:color="auto"/>
              <w:bottom w:val="single" w:sz="6" w:space="0" w:color="auto"/>
              <w:right w:val="single" w:sz="6" w:space="0" w:color="auto"/>
            </w:tcBorders>
            <w:vAlign w:val="center"/>
          </w:tcPr>
          <w:p w14:paraId="577037D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2.2%</w:t>
            </w:r>
          </w:p>
        </w:tc>
        <w:tc>
          <w:tcPr>
            <w:tcW w:w="619" w:type="dxa"/>
            <w:tcBorders>
              <w:top w:val="single" w:sz="6" w:space="0" w:color="auto"/>
              <w:left w:val="single" w:sz="6" w:space="0" w:color="auto"/>
              <w:bottom w:val="single" w:sz="6" w:space="0" w:color="auto"/>
              <w:right w:val="single" w:sz="6" w:space="0" w:color="auto"/>
            </w:tcBorders>
            <w:vAlign w:val="center"/>
          </w:tcPr>
          <w:p w14:paraId="071B901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619" w:type="dxa"/>
            <w:tcBorders>
              <w:top w:val="single" w:sz="6" w:space="0" w:color="auto"/>
              <w:left w:val="single" w:sz="6" w:space="0" w:color="auto"/>
              <w:bottom w:val="single" w:sz="6" w:space="0" w:color="auto"/>
              <w:right w:val="single" w:sz="6" w:space="0" w:color="auto"/>
            </w:tcBorders>
            <w:vAlign w:val="center"/>
          </w:tcPr>
          <w:p w14:paraId="4772CF4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c>
          <w:tcPr>
            <w:tcW w:w="619" w:type="dxa"/>
            <w:tcBorders>
              <w:top w:val="single" w:sz="6" w:space="0" w:color="auto"/>
              <w:left w:val="single" w:sz="6" w:space="0" w:color="auto"/>
              <w:bottom w:val="single" w:sz="6" w:space="0" w:color="auto"/>
              <w:right w:val="single" w:sz="6" w:space="0" w:color="auto"/>
            </w:tcBorders>
            <w:vAlign w:val="center"/>
          </w:tcPr>
          <w:p w14:paraId="1A863D8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442" w:type="dxa"/>
            <w:tcBorders>
              <w:top w:val="single" w:sz="6" w:space="0" w:color="auto"/>
              <w:left w:val="single" w:sz="6" w:space="0" w:color="auto"/>
              <w:bottom w:val="single" w:sz="6" w:space="0" w:color="auto"/>
              <w:right w:val="single" w:sz="6" w:space="0" w:color="auto"/>
            </w:tcBorders>
            <w:vAlign w:val="center"/>
          </w:tcPr>
          <w:p w14:paraId="2AF3CF2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2.3%</w:t>
            </w:r>
          </w:p>
        </w:tc>
        <w:tc>
          <w:tcPr>
            <w:tcW w:w="531" w:type="dxa"/>
            <w:tcBorders>
              <w:top w:val="single" w:sz="6" w:space="0" w:color="auto"/>
              <w:left w:val="single" w:sz="6" w:space="0" w:color="auto"/>
              <w:bottom w:val="single" w:sz="6" w:space="0" w:color="auto"/>
              <w:right w:val="single" w:sz="6" w:space="0" w:color="auto"/>
            </w:tcBorders>
            <w:vAlign w:val="center"/>
          </w:tcPr>
          <w:p w14:paraId="665F7E0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vAlign w:val="center"/>
          </w:tcPr>
          <w:p w14:paraId="7872075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vAlign w:val="center"/>
          </w:tcPr>
          <w:p w14:paraId="498F7A2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vAlign w:val="center"/>
          </w:tcPr>
          <w:p w14:paraId="204F02C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vAlign w:val="center"/>
          </w:tcPr>
          <w:p w14:paraId="1229DAB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6AB788B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3.0%</w:t>
            </w:r>
          </w:p>
        </w:tc>
      </w:tr>
      <w:tr w:rsidR="00B55FE0" w:rsidRPr="00DE1F38" w14:paraId="5E1A7CC5"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1D0EC0EB" w14:textId="77777777" w:rsidR="00B55FE0" w:rsidRPr="00DE1F38" w:rsidRDefault="00B55FE0" w:rsidP="0028614A">
            <w:pPr>
              <w:spacing w:after="0"/>
              <w:jc w:val="left"/>
              <w:rPr>
                <w:rFonts w:cstheme="minorHAnsi"/>
                <w:sz w:val="18"/>
                <w:szCs w:val="18"/>
              </w:rPr>
            </w:pPr>
            <w:r w:rsidRPr="00DE1F38">
              <w:rPr>
                <w:rFonts w:cstheme="minorHAnsi"/>
                <w:sz w:val="18"/>
                <w:szCs w:val="18"/>
              </w:rPr>
              <w:t xml:space="preserve">Traffic Signal - Red Balls, always </w:t>
            </w:r>
            <w:r w:rsidRPr="00DE1F38">
              <w:rPr>
                <w:rFonts w:cstheme="minorHAnsi"/>
                <w:sz w:val="18"/>
                <w:szCs w:val="18"/>
              </w:rPr>
              <w:lastRenderedPageBreak/>
              <w:t>changing or flashing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A0BBCC1" w14:textId="77777777" w:rsidR="00B55FE0" w:rsidRPr="00DE1F38" w:rsidRDefault="00B55FE0" w:rsidP="0028614A">
            <w:pPr>
              <w:spacing w:after="0"/>
              <w:jc w:val="center"/>
              <w:rPr>
                <w:rFonts w:cstheme="minorHAnsi"/>
                <w:sz w:val="18"/>
                <w:szCs w:val="18"/>
              </w:rPr>
            </w:pPr>
            <w:r w:rsidRPr="00DE1F38">
              <w:rPr>
                <w:rFonts w:cstheme="minorHAnsi"/>
                <w:sz w:val="18"/>
                <w:szCs w:val="18"/>
              </w:rPr>
              <w:lastRenderedPageBreak/>
              <w:t>C24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F55199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EC3C21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6FAFA4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5612A0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B96F28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8E36C5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7C098D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52B3D89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8887E4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760715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9E7BA8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9EC2DF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4ACB49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099373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0E6EB9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5E9518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2E8A48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21FD4AC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D2B804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8E5DE0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5841E3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887219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3210F0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164B341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r>
      <w:tr w:rsidR="00B55FE0" w:rsidRPr="00DE1F38" w14:paraId="3D48ED41"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39317BAA" w14:textId="77777777" w:rsidR="00B55FE0" w:rsidRPr="00DE1F38" w:rsidRDefault="00B55FE0" w:rsidP="0028614A">
            <w:pPr>
              <w:spacing w:after="0"/>
              <w:jc w:val="left"/>
              <w:rPr>
                <w:rFonts w:cstheme="minorHAnsi"/>
                <w:sz w:val="18"/>
                <w:szCs w:val="18"/>
              </w:rPr>
            </w:pPr>
            <w:r w:rsidRPr="00DE1F38">
              <w:rPr>
                <w:rFonts w:cstheme="minorHAnsi"/>
                <w:sz w:val="18"/>
                <w:szCs w:val="18"/>
              </w:rPr>
              <w:lastRenderedPageBreak/>
              <w:t>Traffic Signal - Red Balls, changing day, off night</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A620A64" w14:textId="77777777" w:rsidR="00B55FE0" w:rsidRPr="00DE1F38" w:rsidRDefault="00B55FE0" w:rsidP="0028614A">
            <w:pPr>
              <w:spacing w:after="0"/>
              <w:jc w:val="center"/>
              <w:rPr>
                <w:rFonts w:cstheme="minorHAnsi"/>
                <w:sz w:val="18"/>
                <w:szCs w:val="18"/>
              </w:rPr>
            </w:pPr>
            <w:r w:rsidRPr="00DE1F38">
              <w:rPr>
                <w:rFonts w:cstheme="minorHAnsi"/>
                <w:sz w:val="18"/>
                <w:szCs w:val="18"/>
              </w:rPr>
              <w:t>C25</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E356BC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27590A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33A65A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25B7AF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A89E6E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76CA94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EA5DAF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2BCDD99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32282D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E01BF3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412077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2B5093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62F6A8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416BE4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78F29C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A4170C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B9188A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4934EF4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ECD151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CAF156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3D6036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44CD27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2340A5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017D419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3.0%</w:t>
            </w:r>
          </w:p>
        </w:tc>
      </w:tr>
      <w:tr w:rsidR="00B55FE0" w:rsidRPr="00DE1F38" w14:paraId="4C710E7D"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31C2BC71" w14:textId="77777777" w:rsidR="00B55FE0" w:rsidRPr="00DE1F38" w:rsidRDefault="00B55FE0" w:rsidP="0028614A">
            <w:pPr>
              <w:spacing w:after="0"/>
              <w:jc w:val="left"/>
              <w:rPr>
                <w:rFonts w:cstheme="minorHAnsi"/>
                <w:sz w:val="18"/>
                <w:szCs w:val="18"/>
              </w:rPr>
            </w:pPr>
            <w:r w:rsidRPr="00DE1F38">
              <w:rPr>
                <w:rFonts w:cstheme="minorHAnsi"/>
                <w:sz w:val="18"/>
                <w:szCs w:val="18"/>
              </w:rPr>
              <w:t>Traffic Signal - Green Balls, always changing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6C41A96" w14:textId="77777777" w:rsidR="00B55FE0" w:rsidRPr="00DE1F38" w:rsidRDefault="00B55FE0" w:rsidP="0028614A">
            <w:pPr>
              <w:spacing w:after="0"/>
              <w:jc w:val="center"/>
              <w:rPr>
                <w:rFonts w:cstheme="minorHAnsi"/>
                <w:sz w:val="18"/>
                <w:szCs w:val="18"/>
              </w:rPr>
            </w:pPr>
            <w:r w:rsidRPr="00DE1F38">
              <w:rPr>
                <w:rFonts w:cstheme="minorHAnsi"/>
                <w:sz w:val="18"/>
                <w:szCs w:val="18"/>
              </w:rPr>
              <w:t>C26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C3CB6A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038B79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AE7938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113E8C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3D502DC" w14:textId="77777777" w:rsidR="00B55FE0" w:rsidRPr="00DE1F38" w:rsidRDefault="00B55FE0" w:rsidP="0028614A">
            <w:pPr>
              <w:spacing w:after="0"/>
              <w:jc w:val="center"/>
              <w:rPr>
                <w:rFonts w:cstheme="minorHAnsi"/>
                <w:color w:val="000000"/>
                <w:spacing w:val="5"/>
                <w:kern w:val="28"/>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DDBAE74" w14:textId="77777777" w:rsidR="00B55FE0" w:rsidRPr="00DE1F38" w:rsidRDefault="00B55FE0" w:rsidP="0028614A">
            <w:pPr>
              <w:spacing w:after="0"/>
              <w:jc w:val="center"/>
              <w:rPr>
                <w:rFonts w:cstheme="minorHAnsi"/>
                <w:color w:val="000000"/>
                <w:spacing w:val="5"/>
                <w:kern w:val="28"/>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FC0792B" w14:textId="77777777" w:rsidR="00B55FE0" w:rsidRPr="00DE1F38" w:rsidRDefault="00B55FE0" w:rsidP="0028614A">
            <w:pPr>
              <w:spacing w:after="0"/>
              <w:jc w:val="center"/>
              <w:rPr>
                <w:rFonts w:cstheme="minorHAnsi"/>
                <w:color w:val="000000"/>
                <w:spacing w:val="5"/>
                <w:kern w:val="28"/>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15F56F71" w14:textId="77777777" w:rsidR="00B55FE0" w:rsidRPr="00DE1F38" w:rsidRDefault="00B55FE0" w:rsidP="0028614A">
            <w:pPr>
              <w:spacing w:after="0"/>
              <w:jc w:val="center"/>
              <w:rPr>
                <w:rFonts w:cstheme="minorHAnsi"/>
                <w:color w:val="000000"/>
                <w:spacing w:val="5"/>
                <w:kern w:val="28"/>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3C10F9B" w14:textId="77777777" w:rsidR="00B55FE0" w:rsidRPr="00DE1F38" w:rsidRDefault="00B55FE0" w:rsidP="0028614A">
            <w:pPr>
              <w:spacing w:after="0"/>
              <w:jc w:val="center"/>
              <w:rPr>
                <w:rFonts w:cstheme="minorHAnsi"/>
                <w:color w:val="000000"/>
                <w:spacing w:val="5"/>
                <w:kern w:val="28"/>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08060B6" w14:textId="77777777" w:rsidR="00B55FE0" w:rsidRPr="00DE1F38" w:rsidRDefault="00B55FE0" w:rsidP="0028614A">
            <w:pPr>
              <w:spacing w:after="0"/>
              <w:jc w:val="center"/>
              <w:rPr>
                <w:rFonts w:cstheme="minorHAnsi"/>
                <w:color w:val="000000"/>
                <w:spacing w:val="5"/>
                <w:kern w:val="28"/>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80AF0D1" w14:textId="77777777" w:rsidR="00B55FE0" w:rsidRPr="00DE1F38" w:rsidRDefault="00B55FE0" w:rsidP="0028614A">
            <w:pPr>
              <w:spacing w:after="0"/>
              <w:jc w:val="center"/>
              <w:rPr>
                <w:rFonts w:cstheme="minorHAnsi"/>
                <w:color w:val="000000"/>
                <w:spacing w:val="5"/>
                <w:kern w:val="28"/>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6C585CC" w14:textId="77777777" w:rsidR="00B55FE0" w:rsidRPr="00DE1F38" w:rsidRDefault="00B55FE0" w:rsidP="0028614A">
            <w:pPr>
              <w:spacing w:after="0"/>
              <w:jc w:val="center"/>
              <w:rPr>
                <w:rFonts w:cstheme="minorHAnsi"/>
                <w:color w:val="000000"/>
                <w:spacing w:val="5"/>
                <w:kern w:val="28"/>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2AAD752" w14:textId="77777777" w:rsidR="00B55FE0" w:rsidRPr="00DE1F38" w:rsidRDefault="00B55FE0" w:rsidP="0028614A">
            <w:pPr>
              <w:spacing w:after="0"/>
              <w:jc w:val="center"/>
              <w:rPr>
                <w:rFonts w:cstheme="minorHAnsi"/>
                <w:color w:val="000000"/>
                <w:spacing w:val="5"/>
                <w:kern w:val="28"/>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F135A6E" w14:textId="77777777" w:rsidR="00B55FE0" w:rsidRPr="00DE1F38" w:rsidRDefault="00B55FE0" w:rsidP="0028614A">
            <w:pPr>
              <w:spacing w:after="0"/>
              <w:jc w:val="center"/>
              <w:rPr>
                <w:rFonts w:cstheme="minorHAnsi"/>
                <w:color w:val="000000"/>
                <w:spacing w:val="5"/>
                <w:kern w:val="28"/>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480E855" w14:textId="77777777" w:rsidR="00B55FE0" w:rsidRPr="00DE1F38" w:rsidRDefault="00B55FE0" w:rsidP="0028614A">
            <w:pPr>
              <w:spacing w:after="0"/>
              <w:jc w:val="center"/>
              <w:rPr>
                <w:rFonts w:cstheme="minorHAnsi"/>
                <w:color w:val="000000"/>
                <w:spacing w:val="5"/>
                <w:kern w:val="28"/>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05DCB77" w14:textId="77777777" w:rsidR="00B55FE0" w:rsidRPr="00DE1F38" w:rsidRDefault="00B55FE0" w:rsidP="0028614A">
            <w:pPr>
              <w:spacing w:after="0"/>
              <w:jc w:val="center"/>
              <w:rPr>
                <w:rFonts w:cstheme="minorHAnsi"/>
                <w:color w:val="000000"/>
                <w:spacing w:val="5"/>
                <w:kern w:val="28"/>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9534BC1" w14:textId="77777777" w:rsidR="00B55FE0" w:rsidRPr="00DE1F38" w:rsidRDefault="00B55FE0" w:rsidP="0028614A">
            <w:pPr>
              <w:spacing w:after="0"/>
              <w:jc w:val="center"/>
              <w:rPr>
                <w:rFonts w:cstheme="minorHAnsi"/>
                <w:color w:val="000000"/>
                <w:spacing w:val="5"/>
                <w:kern w:val="28"/>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1B8DF572" w14:textId="77777777" w:rsidR="00B55FE0" w:rsidRPr="00DE1F38" w:rsidRDefault="00B55FE0" w:rsidP="0028614A">
            <w:pPr>
              <w:spacing w:after="0"/>
              <w:jc w:val="center"/>
              <w:rPr>
                <w:rFonts w:cstheme="minorHAnsi"/>
                <w:color w:val="000000"/>
                <w:spacing w:val="5"/>
                <w:kern w:val="28"/>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00DD116" w14:textId="77777777" w:rsidR="00B55FE0" w:rsidRPr="00DE1F38" w:rsidRDefault="00B55FE0" w:rsidP="0028614A">
            <w:pPr>
              <w:spacing w:after="0"/>
              <w:jc w:val="center"/>
              <w:rPr>
                <w:rFonts w:cstheme="minorHAnsi"/>
                <w:color w:val="000000"/>
                <w:spacing w:val="5"/>
                <w:kern w:val="28"/>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D1AF516" w14:textId="77777777" w:rsidR="00B55FE0" w:rsidRPr="00DE1F38" w:rsidRDefault="00B55FE0" w:rsidP="0028614A">
            <w:pPr>
              <w:spacing w:after="0"/>
              <w:jc w:val="center"/>
              <w:rPr>
                <w:rFonts w:cstheme="minorHAnsi"/>
                <w:color w:val="000000"/>
                <w:spacing w:val="5"/>
                <w:kern w:val="28"/>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E391A65" w14:textId="77777777" w:rsidR="00B55FE0" w:rsidRPr="00DE1F38" w:rsidRDefault="00B55FE0" w:rsidP="0028614A">
            <w:pPr>
              <w:spacing w:after="0"/>
              <w:jc w:val="center"/>
              <w:rPr>
                <w:rFonts w:cstheme="minorHAnsi"/>
                <w:color w:val="000000"/>
                <w:spacing w:val="5"/>
                <w:kern w:val="28"/>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FB66084" w14:textId="77777777" w:rsidR="00B55FE0" w:rsidRPr="00DE1F38" w:rsidRDefault="00B55FE0" w:rsidP="0028614A">
            <w:pPr>
              <w:spacing w:after="0"/>
              <w:jc w:val="center"/>
              <w:rPr>
                <w:rFonts w:cstheme="minorHAnsi"/>
                <w:color w:val="000000"/>
                <w:spacing w:val="5"/>
                <w:kern w:val="28"/>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2A1A142" w14:textId="77777777" w:rsidR="00B55FE0" w:rsidRPr="00DE1F38" w:rsidRDefault="00B55FE0" w:rsidP="0028614A">
            <w:pPr>
              <w:spacing w:after="0"/>
              <w:jc w:val="center"/>
              <w:rPr>
                <w:rFonts w:cstheme="minorHAnsi"/>
                <w:color w:val="000000"/>
                <w:spacing w:val="5"/>
                <w:kern w:val="28"/>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3DB4641A" w14:textId="77777777" w:rsidR="00B55FE0" w:rsidRPr="00DE1F38" w:rsidRDefault="00B55FE0" w:rsidP="0028614A">
            <w:pPr>
              <w:spacing w:after="0"/>
              <w:jc w:val="center"/>
              <w:rPr>
                <w:rFonts w:cstheme="minorHAnsi"/>
                <w:color w:val="000000"/>
                <w:spacing w:val="5"/>
                <w:kern w:val="28"/>
                <w:sz w:val="18"/>
                <w:szCs w:val="18"/>
              </w:rPr>
            </w:pPr>
            <w:r w:rsidRPr="00DE1F38">
              <w:rPr>
                <w:rFonts w:cstheme="minorHAnsi"/>
                <w:color w:val="000000"/>
                <w:sz w:val="18"/>
                <w:szCs w:val="18"/>
              </w:rPr>
              <w:t>4.7%</w:t>
            </w:r>
          </w:p>
        </w:tc>
      </w:tr>
      <w:tr w:rsidR="00B55FE0" w:rsidRPr="00DE1F38" w14:paraId="7978535C"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2845B178" w14:textId="77777777" w:rsidR="00B55FE0" w:rsidRPr="00DE1F38" w:rsidRDefault="00B55FE0" w:rsidP="0028614A">
            <w:pPr>
              <w:spacing w:after="0"/>
              <w:jc w:val="left"/>
              <w:rPr>
                <w:rFonts w:cstheme="minorHAnsi"/>
                <w:sz w:val="18"/>
                <w:szCs w:val="18"/>
              </w:rPr>
            </w:pPr>
            <w:r w:rsidRPr="00DE1F38">
              <w:rPr>
                <w:rFonts w:cstheme="minorHAnsi"/>
                <w:sz w:val="18"/>
                <w:szCs w:val="18"/>
              </w:rPr>
              <w:t>Traffic Signal - Green Balls, changing day, off night</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4B61D31" w14:textId="77777777" w:rsidR="00B55FE0" w:rsidRPr="00DE1F38" w:rsidRDefault="00B55FE0" w:rsidP="0028614A">
            <w:pPr>
              <w:spacing w:after="0"/>
              <w:jc w:val="center"/>
              <w:rPr>
                <w:rFonts w:cstheme="minorHAnsi"/>
                <w:sz w:val="18"/>
                <w:szCs w:val="18"/>
              </w:rPr>
            </w:pPr>
            <w:r w:rsidRPr="00DE1F38">
              <w:rPr>
                <w:rFonts w:cstheme="minorHAnsi"/>
                <w:sz w:val="18"/>
                <w:szCs w:val="18"/>
              </w:rPr>
              <w:t>C27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98A970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4D194A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741B19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E46307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5BF0E5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D950A4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9B7F8E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61D43E6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66A239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0E470E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6CD5E2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FA3175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EC3AF3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4258A7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F3D43D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C6004F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AAC4A2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7EA6B2A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C21B39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3F3CE2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B37576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521B41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90762E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0B69EB6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3.0%</w:t>
            </w:r>
          </w:p>
        </w:tc>
      </w:tr>
      <w:tr w:rsidR="00B55FE0" w:rsidRPr="00DE1F38" w14:paraId="33717F02"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1822F02D" w14:textId="77777777" w:rsidR="00B55FE0" w:rsidRPr="00DE1F38" w:rsidRDefault="00B55FE0" w:rsidP="0028614A">
            <w:pPr>
              <w:spacing w:after="0"/>
              <w:jc w:val="left"/>
              <w:rPr>
                <w:rFonts w:cstheme="minorHAnsi"/>
                <w:sz w:val="18"/>
                <w:szCs w:val="18"/>
              </w:rPr>
            </w:pPr>
            <w:r w:rsidRPr="00DE1F38">
              <w:rPr>
                <w:rFonts w:cstheme="minorHAnsi"/>
                <w:sz w:val="18"/>
                <w:szCs w:val="18"/>
              </w:rPr>
              <w:t>Traffic Signal - Red Arrows</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F64BCA7" w14:textId="77777777" w:rsidR="00B55FE0" w:rsidRPr="00DE1F38" w:rsidRDefault="00B55FE0" w:rsidP="0028614A">
            <w:pPr>
              <w:spacing w:after="0"/>
              <w:jc w:val="center"/>
              <w:rPr>
                <w:rFonts w:cstheme="minorHAnsi"/>
                <w:sz w:val="18"/>
                <w:szCs w:val="18"/>
              </w:rPr>
            </w:pPr>
            <w:r w:rsidRPr="00DE1F38">
              <w:rPr>
                <w:rFonts w:cstheme="minorHAnsi"/>
                <w:sz w:val="18"/>
                <w:szCs w:val="18"/>
              </w:rPr>
              <w:t>C28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6A5FF0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935776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332655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F657F0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3C849D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5C5FD2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78D632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6622EDB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50792E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E9B6B9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B7AE76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50D38B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745581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A521AA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AD4D1B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17DD53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36944E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1884DB9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BE8CD8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D218B2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AE56D6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EA3E96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13E097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03FD9CB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r>
      <w:tr w:rsidR="00B55FE0" w:rsidRPr="00DE1F38" w14:paraId="3C995F0F"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24222C7F" w14:textId="77777777" w:rsidR="00B55FE0" w:rsidRPr="00DE1F38" w:rsidRDefault="00B55FE0" w:rsidP="0028614A">
            <w:pPr>
              <w:spacing w:after="0"/>
              <w:jc w:val="left"/>
              <w:rPr>
                <w:rFonts w:cstheme="minorHAnsi"/>
                <w:sz w:val="18"/>
                <w:szCs w:val="18"/>
              </w:rPr>
            </w:pPr>
            <w:r w:rsidRPr="00DE1F38">
              <w:rPr>
                <w:rFonts w:cstheme="minorHAnsi"/>
                <w:sz w:val="18"/>
                <w:szCs w:val="18"/>
              </w:rPr>
              <w:t>Traffic Signal - Green Arrows</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E11C387" w14:textId="77777777" w:rsidR="00B55FE0" w:rsidRPr="00DE1F38" w:rsidRDefault="00B55FE0" w:rsidP="0028614A">
            <w:pPr>
              <w:spacing w:after="0"/>
              <w:jc w:val="center"/>
              <w:rPr>
                <w:rFonts w:cstheme="minorHAnsi"/>
                <w:sz w:val="18"/>
                <w:szCs w:val="18"/>
              </w:rPr>
            </w:pPr>
            <w:r w:rsidRPr="00DE1F38">
              <w:rPr>
                <w:rFonts w:cstheme="minorHAnsi"/>
                <w:sz w:val="18"/>
                <w:szCs w:val="18"/>
              </w:rPr>
              <w:t>C29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A86DF2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32B64C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2C549E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5B1248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7D3CBA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3379EE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7D6EAD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7AFC106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30EE2A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D1A6F1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A24D5A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225D4D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0622BA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1312AF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64B01C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6900F4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FA6E47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50989D7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9DE13C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7A9BDE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5E7A72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3055C2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FAC8F0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29F87B2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r>
      <w:tr w:rsidR="00B55FE0" w:rsidRPr="00DE1F38" w14:paraId="79BDED3F"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62E09EC2" w14:textId="77777777" w:rsidR="00B55FE0" w:rsidRPr="00DE1F38" w:rsidRDefault="00B55FE0" w:rsidP="0028614A">
            <w:pPr>
              <w:spacing w:after="0"/>
              <w:jc w:val="left"/>
              <w:rPr>
                <w:rFonts w:cstheme="minorHAnsi"/>
                <w:sz w:val="18"/>
                <w:szCs w:val="18"/>
              </w:rPr>
            </w:pPr>
            <w:r w:rsidRPr="00DE1F38">
              <w:rPr>
                <w:rFonts w:cstheme="minorHAnsi"/>
                <w:sz w:val="18"/>
                <w:szCs w:val="18"/>
              </w:rPr>
              <w:t>Traffic Signal - Flashing Yellows</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E377049" w14:textId="77777777" w:rsidR="00B55FE0" w:rsidRPr="00DE1F38" w:rsidRDefault="00B55FE0" w:rsidP="0028614A">
            <w:pPr>
              <w:spacing w:after="0"/>
              <w:jc w:val="center"/>
              <w:rPr>
                <w:rFonts w:cstheme="minorHAnsi"/>
                <w:sz w:val="18"/>
                <w:szCs w:val="18"/>
              </w:rPr>
            </w:pPr>
            <w:r w:rsidRPr="00DE1F38">
              <w:rPr>
                <w:rFonts w:cstheme="minorHAnsi"/>
                <w:sz w:val="18"/>
                <w:szCs w:val="18"/>
              </w:rPr>
              <w:t>C30</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FDB8B5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47E6FB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191704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38D9D6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ADD309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29D1FF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0DF1E4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5A99F07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EAC1C6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BCA038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FF5BAF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11271A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B9F821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14E859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C67FEF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CAC64E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CA6D2D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06F390C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905A96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94104C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E61F64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F31D87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64AECF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137139A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r>
      <w:tr w:rsidR="00B55FE0" w:rsidRPr="00DE1F38" w14:paraId="27EA9491"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06437676" w14:textId="77777777" w:rsidR="00B55FE0" w:rsidRPr="00DE1F38" w:rsidRDefault="00B55FE0" w:rsidP="0028614A">
            <w:pPr>
              <w:spacing w:after="0"/>
              <w:jc w:val="left"/>
              <w:rPr>
                <w:rFonts w:cstheme="minorHAnsi"/>
                <w:sz w:val="18"/>
                <w:szCs w:val="18"/>
              </w:rPr>
            </w:pPr>
            <w:r w:rsidRPr="00DE1F38">
              <w:rPr>
                <w:rFonts w:cstheme="minorHAnsi"/>
                <w:sz w:val="18"/>
                <w:szCs w:val="18"/>
              </w:rPr>
              <w:t>Traffic Signal - “Hand” Don’t Walk Signal</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52447FC" w14:textId="77777777" w:rsidR="00B55FE0" w:rsidRPr="00DE1F38" w:rsidRDefault="00B55FE0" w:rsidP="0028614A">
            <w:pPr>
              <w:spacing w:after="0"/>
              <w:jc w:val="center"/>
              <w:rPr>
                <w:rFonts w:cstheme="minorHAnsi"/>
                <w:sz w:val="18"/>
                <w:szCs w:val="18"/>
              </w:rPr>
            </w:pPr>
            <w:r w:rsidRPr="00DE1F38">
              <w:rPr>
                <w:rFonts w:cstheme="minorHAnsi"/>
                <w:sz w:val="18"/>
                <w:szCs w:val="18"/>
              </w:rPr>
              <w:t>C31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BEA747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C823AD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B17320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3E60E2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BBACEE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8A1609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20382C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5BBD0B2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E61782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C4AC48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B6386E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43A32F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7C2F82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DB73E7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9E3776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6696C8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57598B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2B7163C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80C957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5CED27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A6D101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50E718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625628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7341371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r>
      <w:tr w:rsidR="00B55FE0" w:rsidRPr="00DE1F38" w14:paraId="2D381BC8"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6D524F39" w14:textId="77777777" w:rsidR="00B55FE0" w:rsidRPr="00DE1F38" w:rsidRDefault="00B55FE0" w:rsidP="0028614A">
            <w:pPr>
              <w:spacing w:after="0"/>
              <w:jc w:val="left"/>
              <w:rPr>
                <w:rFonts w:cstheme="minorHAnsi"/>
                <w:sz w:val="18"/>
                <w:szCs w:val="18"/>
              </w:rPr>
            </w:pPr>
            <w:r w:rsidRPr="00DE1F38">
              <w:rPr>
                <w:rFonts w:cstheme="minorHAnsi"/>
                <w:sz w:val="18"/>
                <w:szCs w:val="18"/>
              </w:rPr>
              <w:t>Traffic Signal - “Man” Walk Signal</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9B621AA" w14:textId="77777777" w:rsidR="00B55FE0" w:rsidRPr="00DE1F38" w:rsidRDefault="00B55FE0" w:rsidP="0028614A">
            <w:pPr>
              <w:spacing w:after="0"/>
              <w:jc w:val="center"/>
              <w:rPr>
                <w:rFonts w:cstheme="minorHAnsi"/>
                <w:sz w:val="18"/>
                <w:szCs w:val="18"/>
              </w:rPr>
            </w:pPr>
            <w:r w:rsidRPr="00DE1F38">
              <w:rPr>
                <w:rFonts w:cstheme="minorHAnsi"/>
                <w:sz w:val="18"/>
                <w:szCs w:val="18"/>
              </w:rPr>
              <w:t>C32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B36363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9CAFCC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B50307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E610F3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C9188B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636EF9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49200D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40363C0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BA993C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398600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7A9329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106348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619F41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CB5D00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5FB575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6519B0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3B5959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18389C3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ECDEC9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CF9DA9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8445B4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16E8D0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92453E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31B2A38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r>
      <w:tr w:rsidR="00B55FE0" w:rsidRPr="00DE1F38" w14:paraId="0AE60F02"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5C8E81CD" w14:textId="77777777" w:rsidR="00B55FE0" w:rsidRPr="00DE1F38" w:rsidRDefault="00B55FE0" w:rsidP="0028614A">
            <w:pPr>
              <w:spacing w:after="0"/>
              <w:jc w:val="left"/>
              <w:rPr>
                <w:rFonts w:cstheme="minorHAnsi"/>
                <w:sz w:val="18"/>
                <w:szCs w:val="18"/>
              </w:rPr>
            </w:pPr>
            <w:r w:rsidRPr="00DE1F38">
              <w:rPr>
                <w:rFonts w:cstheme="minorHAnsi"/>
                <w:sz w:val="18"/>
                <w:szCs w:val="18"/>
              </w:rPr>
              <w:t>Traffic Signal - Bi-Modal Walk/Don’t Walk</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2166D83" w14:textId="77777777" w:rsidR="00B55FE0" w:rsidRPr="00DE1F38" w:rsidRDefault="00B55FE0" w:rsidP="0028614A">
            <w:pPr>
              <w:spacing w:after="0"/>
              <w:jc w:val="center"/>
              <w:rPr>
                <w:rFonts w:cstheme="minorHAnsi"/>
                <w:sz w:val="18"/>
                <w:szCs w:val="18"/>
              </w:rPr>
            </w:pPr>
            <w:r w:rsidRPr="00DE1F38">
              <w:rPr>
                <w:rFonts w:cstheme="minorHAnsi"/>
                <w:sz w:val="18"/>
                <w:szCs w:val="18"/>
              </w:rPr>
              <w:t>C33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17424D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FB6155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75C634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E5A2E2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4A97C6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515C33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EEF32B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29790AC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39FDAB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695CD6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BF5FA7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6960EA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5BD06B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FB68EF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9976B5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0FD47F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FBD948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76F8172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69CE7C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C75A7B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8B02E8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9F61EC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208810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6B49D7B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r>
      <w:tr w:rsidR="00B55FE0" w:rsidRPr="00DE1F38" w14:paraId="1CD5BECF"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36DA6CC2" w14:textId="77777777" w:rsidR="00B55FE0" w:rsidRPr="00DE1F38" w:rsidRDefault="00B55FE0" w:rsidP="0028614A">
            <w:pPr>
              <w:spacing w:after="0"/>
              <w:jc w:val="left"/>
              <w:rPr>
                <w:rFonts w:cstheme="minorHAnsi"/>
                <w:sz w:val="18"/>
                <w:szCs w:val="18"/>
              </w:rPr>
            </w:pPr>
            <w:r w:rsidRPr="00DE1F38">
              <w:rPr>
                <w:rFonts w:cstheme="minorHAnsi"/>
                <w:sz w:val="18"/>
                <w:szCs w:val="18"/>
              </w:rPr>
              <w:t>Industrial Motor</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48B2EAE" w14:textId="77777777" w:rsidR="00B55FE0" w:rsidRPr="00DE1F38" w:rsidRDefault="00B55FE0" w:rsidP="0028614A">
            <w:pPr>
              <w:spacing w:after="0"/>
              <w:jc w:val="center"/>
              <w:rPr>
                <w:rFonts w:cstheme="minorHAnsi"/>
                <w:sz w:val="18"/>
                <w:szCs w:val="18"/>
              </w:rPr>
            </w:pPr>
            <w:r w:rsidRPr="00DE1F38">
              <w:rPr>
                <w:rFonts w:cstheme="minorHAnsi"/>
                <w:sz w:val="18"/>
                <w:szCs w:val="18"/>
              </w:rPr>
              <w:t>C34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A8AD21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7.0%</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AAB2A4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380CE4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F76BC1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91A4B5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0C84C8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F2C925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0BF5D48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0E7906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E9CA96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B1CE4E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E86938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BD6E74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E72857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A7668A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B99299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DDCEFF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2FEF222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3FE5EA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0820BC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809B1D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6F8974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9D0DA5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7.0%</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3C54D0A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r>
      <w:tr w:rsidR="00B55FE0" w:rsidRPr="00DE1F38" w14:paraId="3656949C"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4F05D5C1" w14:textId="77777777" w:rsidR="00B55FE0" w:rsidRPr="00DE1F38" w:rsidRDefault="00B55FE0" w:rsidP="0028614A">
            <w:pPr>
              <w:spacing w:after="0"/>
              <w:jc w:val="left"/>
              <w:rPr>
                <w:rFonts w:cstheme="minorHAnsi"/>
                <w:sz w:val="18"/>
                <w:szCs w:val="18"/>
              </w:rPr>
            </w:pPr>
            <w:r w:rsidRPr="00DE1F38">
              <w:rPr>
                <w:rFonts w:cstheme="minorHAnsi"/>
                <w:sz w:val="18"/>
                <w:szCs w:val="18"/>
              </w:rPr>
              <w:t>Industrial Process</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DE61CB0" w14:textId="77777777" w:rsidR="00B55FE0" w:rsidRPr="00DE1F38" w:rsidRDefault="00B55FE0" w:rsidP="0028614A">
            <w:pPr>
              <w:spacing w:after="0"/>
              <w:jc w:val="center"/>
              <w:rPr>
                <w:rFonts w:cstheme="minorHAnsi"/>
                <w:sz w:val="18"/>
                <w:szCs w:val="18"/>
              </w:rPr>
            </w:pPr>
            <w:r w:rsidRPr="00DE1F38">
              <w:rPr>
                <w:rFonts w:cstheme="minorHAnsi"/>
                <w:sz w:val="18"/>
                <w:szCs w:val="18"/>
              </w:rPr>
              <w:t>C35</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FE7620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7.0%</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AA89B6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15FB29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F53065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F2766B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59C40E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67320F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09C429A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57EAC8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7AEA8F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294DC5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3D6539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052B60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01E1E6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E80686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F31DFE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76697D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15DD3DC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396AC4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65B8B6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1002BC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E9BB1E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604D17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7.0%</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11E5C22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r>
      <w:tr w:rsidR="00B55FE0" w:rsidRPr="00DE1F38" w14:paraId="0308C70C"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328FE5DC" w14:textId="77777777" w:rsidR="00B55FE0" w:rsidRPr="00DE1F38" w:rsidRDefault="00B55FE0" w:rsidP="0028614A">
            <w:pPr>
              <w:spacing w:after="0"/>
              <w:jc w:val="left"/>
              <w:rPr>
                <w:rFonts w:cstheme="minorHAnsi"/>
                <w:sz w:val="18"/>
                <w:szCs w:val="18"/>
              </w:rPr>
            </w:pPr>
            <w:r w:rsidRPr="00DE1F38">
              <w:rPr>
                <w:rFonts w:cstheme="minorHAnsi"/>
                <w:sz w:val="18"/>
                <w:szCs w:val="18"/>
              </w:rPr>
              <w:t>HVAC Pump Motor (heating)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57203CF" w14:textId="77777777" w:rsidR="00B55FE0" w:rsidRPr="00DE1F38" w:rsidRDefault="00B55FE0" w:rsidP="0028614A">
            <w:pPr>
              <w:spacing w:after="0"/>
              <w:jc w:val="center"/>
              <w:rPr>
                <w:rFonts w:cstheme="minorHAnsi"/>
                <w:sz w:val="18"/>
                <w:szCs w:val="18"/>
              </w:rPr>
            </w:pPr>
            <w:r w:rsidRPr="00DE1F38">
              <w:rPr>
                <w:rFonts w:cstheme="minorHAnsi"/>
                <w:sz w:val="18"/>
                <w:szCs w:val="18"/>
              </w:rPr>
              <w:t>C36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20902B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EB9797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C75044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030CC3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B171FF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132133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918A9B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523448F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AE02A5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4C5E43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6D0CED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39B3B0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533AB2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A39881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C27293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565A9D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8310B5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6C8D2D5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F127FC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3BC253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3EBC26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68E086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1E5B54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14685EC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7.1%</w:t>
            </w:r>
          </w:p>
        </w:tc>
      </w:tr>
      <w:tr w:rsidR="00B55FE0" w:rsidRPr="00DE1F38" w14:paraId="6DCA6E77" w14:textId="77777777" w:rsidTr="00230497">
        <w:trPr>
          <w:trHeight w:val="750"/>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02C8C72B" w14:textId="77777777" w:rsidR="00B55FE0" w:rsidRPr="00DE1F38" w:rsidRDefault="00B55FE0" w:rsidP="0028614A">
            <w:pPr>
              <w:spacing w:after="0"/>
              <w:jc w:val="left"/>
              <w:rPr>
                <w:rFonts w:cstheme="minorHAnsi"/>
                <w:sz w:val="18"/>
                <w:szCs w:val="18"/>
              </w:rPr>
            </w:pPr>
            <w:r w:rsidRPr="00DE1F38">
              <w:rPr>
                <w:rFonts w:cstheme="minorHAnsi"/>
                <w:sz w:val="18"/>
                <w:szCs w:val="18"/>
              </w:rPr>
              <w:lastRenderedPageBreak/>
              <w:t>HVAC Pump Motor (cooling)</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B8D6BC0" w14:textId="77777777" w:rsidR="00B55FE0" w:rsidRPr="00DE1F38" w:rsidRDefault="00B55FE0" w:rsidP="0028614A">
            <w:pPr>
              <w:spacing w:after="0"/>
              <w:jc w:val="center"/>
              <w:rPr>
                <w:rFonts w:cstheme="minorHAnsi"/>
                <w:sz w:val="18"/>
                <w:szCs w:val="18"/>
              </w:rPr>
            </w:pPr>
            <w:r w:rsidRPr="00DE1F38">
              <w:rPr>
                <w:rFonts w:cstheme="minorHAnsi"/>
                <w:sz w:val="18"/>
                <w:szCs w:val="18"/>
              </w:rPr>
              <w:t>C37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B6B9F4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AC9523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863B40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3FEB5F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D9829A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18228A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95F8CB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31A69C8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FCFC28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066ACE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9.1%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E04F1E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EC1747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9.3%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E9E375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6BD3E2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50701B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8D99A4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9.6%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EFF821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7.2%</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2B2F457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9.1%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F8993A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BF2D6F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E2EC03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291C8A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DCB054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2097775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r>
      <w:tr w:rsidR="00B55FE0" w:rsidRPr="00DE1F38" w14:paraId="5A52CC33"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09FCC2F8" w14:textId="77777777" w:rsidR="00B55FE0" w:rsidRPr="00DE1F38" w:rsidRDefault="00B55FE0" w:rsidP="0028614A">
            <w:pPr>
              <w:spacing w:after="0"/>
              <w:jc w:val="left"/>
              <w:rPr>
                <w:rFonts w:cstheme="minorHAnsi"/>
                <w:sz w:val="18"/>
                <w:szCs w:val="18"/>
              </w:rPr>
            </w:pPr>
            <w:r w:rsidRPr="00DE1F38">
              <w:rPr>
                <w:rFonts w:cstheme="minorHAnsi"/>
                <w:sz w:val="18"/>
                <w:szCs w:val="18"/>
              </w:rPr>
              <w:t>HVAC Pump Motor (unknown use)</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0D061C3" w14:textId="77777777" w:rsidR="00B55FE0" w:rsidRPr="00DE1F38" w:rsidRDefault="00B55FE0" w:rsidP="0028614A">
            <w:pPr>
              <w:spacing w:after="0"/>
              <w:jc w:val="center"/>
              <w:rPr>
                <w:rFonts w:cstheme="minorHAnsi"/>
                <w:sz w:val="18"/>
                <w:szCs w:val="18"/>
              </w:rPr>
            </w:pPr>
            <w:r w:rsidRPr="00DE1F38">
              <w:rPr>
                <w:rFonts w:cstheme="minorHAnsi"/>
                <w:sz w:val="18"/>
                <w:szCs w:val="18"/>
              </w:rPr>
              <w:t>C38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5433C2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F6659A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4899D0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E59F51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C1BCA7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1324A8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161480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0C13FBA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5A8DD0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A3389E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63E9E0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B40C84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F50614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9B0A29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859F40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DF3E92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144DFA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4.2%</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2A45CD8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2E9D00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EDDF07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35FA66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77EAF4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217210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7C5B6C3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4.2%</w:t>
            </w:r>
          </w:p>
        </w:tc>
      </w:tr>
      <w:tr w:rsidR="00B55FE0" w:rsidRPr="00DE1F38" w14:paraId="088D421D"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35709B1E" w14:textId="77777777" w:rsidR="00B55FE0" w:rsidRPr="00DE1F38" w:rsidRDefault="00B55FE0" w:rsidP="0028614A">
            <w:pPr>
              <w:spacing w:after="0"/>
              <w:jc w:val="left"/>
              <w:rPr>
                <w:rFonts w:cstheme="minorHAnsi"/>
                <w:sz w:val="18"/>
                <w:szCs w:val="18"/>
              </w:rPr>
            </w:pPr>
            <w:r w:rsidRPr="00DE1F38">
              <w:rPr>
                <w:rFonts w:cstheme="minorHAnsi"/>
                <w:sz w:val="18"/>
                <w:szCs w:val="18"/>
              </w:rPr>
              <w:t>VFD - Supply fans &lt;10 HP</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BFB9887" w14:textId="77777777" w:rsidR="00B55FE0" w:rsidRPr="00DE1F38" w:rsidRDefault="00B55FE0" w:rsidP="0028614A">
            <w:pPr>
              <w:spacing w:after="0"/>
              <w:jc w:val="center"/>
              <w:rPr>
                <w:rFonts w:cstheme="minorHAnsi"/>
                <w:sz w:val="18"/>
                <w:szCs w:val="18"/>
              </w:rPr>
            </w:pPr>
            <w:r w:rsidRPr="00DE1F38">
              <w:rPr>
                <w:rFonts w:cstheme="minorHAnsi"/>
                <w:sz w:val="18"/>
                <w:szCs w:val="18"/>
              </w:rPr>
              <w:t>C39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E17499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E6ED17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C66912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5DA831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AE3FCF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76C9A5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C6A238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5EE1815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C2B4F7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493EA1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9890D4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9CE9C2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648813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691218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8BFDAA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3345C3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AC357A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3306135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B216FB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CC86BC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FDC252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B8B5F2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CCD53C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2C13A42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2.3%</w:t>
            </w:r>
          </w:p>
        </w:tc>
      </w:tr>
      <w:tr w:rsidR="00B55FE0" w:rsidRPr="00DE1F38" w14:paraId="28547944"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2E2E1320" w14:textId="77777777" w:rsidR="00B55FE0" w:rsidRPr="00DE1F38" w:rsidRDefault="00B55FE0" w:rsidP="0028614A">
            <w:pPr>
              <w:spacing w:after="0"/>
              <w:jc w:val="left"/>
              <w:rPr>
                <w:rFonts w:cstheme="minorHAnsi"/>
                <w:sz w:val="18"/>
                <w:szCs w:val="18"/>
              </w:rPr>
            </w:pPr>
            <w:r w:rsidRPr="00DE1F38">
              <w:rPr>
                <w:rFonts w:cstheme="minorHAnsi"/>
                <w:sz w:val="18"/>
                <w:szCs w:val="18"/>
              </w:rPr>
              <w:t>VFD - Return fans &lt;10 HP</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8A07C21" w14:textId="77777777" w:rsidR="00B55FE0" w:rsidRPr="00DE1F38" w:rsidRDefault="00B55FE0" w:rsidP="0028614A">
            <w:pPr>
              <w:spacing w:after="0"/>
              <w:jc w:val="center"/>
              <w:rPr>
                <w:rFonts w:cstheme="minorHAnsi"/>
                <w:sz w:val="18"/>
                <w:szCs w:val="18"/>
              </w:rPr>
            </w:pPr>
            <w:r w:rsidRPr="00DE1F38">
              <w:rPr>
                <w:rFonts w:cstheme="minorHAnsi"/>
                <w:sz w:val="18"/>
                <w:szCs w:val="18"/>
              </w:rPr>
              <w:t>C40</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FC6DF1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B69852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A25A5C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156564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838D37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7151E6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03C024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4931163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B2F337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CD57DF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54E801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F95BD6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E8F6B8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F1D482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166C54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EAB3A6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9EBE30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3970345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095CAE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D96923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474BAC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D2D1F0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70B5F9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2A5F628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2.3%</w:t>
            </w:r>
          </w:p>
        </w:tc>
      </w:tr>
      <w:tr w:rsidR="00B55FE0" w:rsidRPr="00DE1F38" w14:paraId="75AAF4F8"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4BBCE877" w14:textId="77777777" w:rsidR="00B55FE0" w:rsidRPr="00DE1F38" w:rsidRDefault="00B55FE0" w:rsidP="0028614A">
            <w:pPr>
              <w:spacing w:after="0"/>
              <w:jc w:val="left"/>
              <w:rPr>
                <w:rFonts w:cstheme="minorHAnsi"/>
                <w:sz w:val="18"/>
                <w:szCs w:val="18"/>
              </w:rPr>
            </w:pPr>
            <w:r w:rsidRPr="00DE1F38">
              <w:rPr>
                <w:rFonts w:cstheme="minorHAnsi"/>
                <w:sz w:val="18"/>
                <w:szCs w:val="18"/>
              </w:rPr>
              <w:t>VFD - Exhaust fans &lt;10 HP</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92EF101" w14:textId="77777777" w:rsidR="00B55FE0" w:rsidRPr="00DE1F38" w:rsidRDefault="00B55FE0" w:rsidP="0028614A">
            <w:pPr>
              <w:spacing w:after="0"/>
              <w:jc w:val="center"/>
              <w:rPr>
                <w:rFonts w:cstheme="minorHAnsi"/>
                <w:sz w:val="18"/>
                <w:szCs w:val="18"/>
              </w:rPr>
            </w:pPr>
            <w:r w:rsidRPr="00DE1F38">
              <w:rPr>
                <w:rFonts w:cstheme="minorHAnsi"/>
                <w:sz w:val="18"/>
                <w:szCs w:val="18"/>
              </w:rPr>
              <w:t>C41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8E069B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44352D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5CEBE8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7701D8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328BD4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CF0FC7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413491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5.0%</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52E8A11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179F5F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EDD8DB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492C44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D7FC78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A17798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19E6CA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5BA8A5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059553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E26E85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4.0%</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45ABFE6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24BF3C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6D53B1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D48DAF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F05080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F10D2C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5372C98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r>
      <w:tr w:rsidR="00B55FE0" w:rsidRPr="00DE1F38" w14:paraId="0CC24A0D"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3A84CAA0" w14:textId="77777777" w:rsidR="00B55FE0" w:rsidRPr="00DE1F38" w:rsidRDefault="00B55FE0" w:rsidP="0028614A">
            <w:pPr>
              <w:spacing w:after="0"/>
              <w:jc w:val="left"/>
              <w:rPr>
                <w:rFonts w:cstheme="minorHAnsi"/>
                <w:sz w:val="18"/>
                <w:szCs w:val="18"/>
              </w:rPr>
            </w:pPr>
            <w:r w:rsidRPr="00DE1F38">
              <w:rPr>
                <w:rFonts w:cstheme="minorHAnsi"/>
                <w:sz w:val="18"/>
                <w:szCs w:val="18"/>
              </w:rPr>
              <w:t>VFD - Boiler feedwater pumps &lt;10 HP</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35E31C5" w14:textId="77777777" w:rsidR="00B55FE0" w:rsidRPr="00DE1F38" w:rsidRDefault="00B55FE0" w:rsidP="0028614A">
            <w:pPr>
              <w:spacing w:after="0"/>
              <w:jc w:val="center"/>
              <w:rPr>
                <w:rFonts w:cstheme="minorHAnsi"/>
                <w:sz w:val="18"/>
                <w:szCs w:val="18"/>
              </w:rPr>
            </w:pPr>
            <w:r w:rsidRPr="00DE1F38">
              <w:rPr>
                <w:rFonts w:cstheme="minorHAnsi"/>
                <w:sz w:val="18"/>
                <w:szCs w:val="18"/>
              </w:rPr>
              <w:t>C42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FA81DA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F861CE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710B61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725A1B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9B8ABE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CA7F4B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263FFF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6.1%</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715FD81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4F19BA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3ED69F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6067B0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1AA76A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397174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66599A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2C4436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E59C46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4D1111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43897F7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CECB9F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0A75DF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FCBFA9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F5A098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C2BD47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6.3%</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28818B1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6.4%</w:t>
            </w:r>
          </w:p>
        </w:tc>
      </w:tr>
      <w:tr w:rsidR="00B55FE0" w:rsidRPr="00DE1F38" w14:paraId="61822CDC"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149F93E4" w14:textId="77777777" w:rsidR="00B55FE0" w:rsidRPr="00DE1F38" w:rsidRDefault="00B55FE0" w:rsidP="0028614A">
            <w:pPr>
              <w:spacing w:after="0"/>
              <w:jc w:val="left"/>
              <w:rPr>
                <w:rFonts w:cstheme="minorHAnsi"/>
                <w:sz w:val="18"/>
                <w:szCs w:val="18"/>
              </w:rPr>
            </w:pPr>
            <w:r w:rsidRPr="00DE1F38">
              <w:rPr>
                <w:rFonts w:cstheme="minorHAnsi"/>
                <w:sz w:val="18"/>
                <w:szCs w:val="18"/>
              </w:rPr>
              <w:t>VFD - Chilled water pumps &lt;10 HP</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8F94A06" w14:textId="77777777" w:rsidR="00B55FE0" w:rsidRPr="00DE1F38" w:rsidRDefault="00B55FE0" w:rsidP="0028614A">
            <w:pPr>
              <w:spacing w:after="0"/>
              <w:jc w:val="center"/>
              <w:rPr>
                <w:rFonts w:cstheme="minorHAnsi"/>
                <w:sz w:val="18"/>
                <w:szCs w:val="18"/>
              </w:rPr>
            </w:pPr>
            <w:r w:rsidRPr="00DE1F38">
              <w:rPr>
                <w:rFonts w:cstheme="minorHAnsi"/>
                <w:sz w:val="18"/>
                <w:szCs w:val="18"/>
              </w:rPr>
              <w:t>C43</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E99AAD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83C9C3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84242E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10D45A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534DD5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81B769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0A17CF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1.6%</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2E43B7B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6ECCDB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59CA93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614849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C30489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35D7C4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474BAA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D2A82B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2E5C10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32C2BB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7.9%</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009638F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E133C3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2F9A21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DCCDDE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768F0D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FEBEB0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1.6%</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48A4489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0.8%</w:t>
            </w:r>
          </w:p>
        </w:tc>
      </w:tr>
      <w:tr w:rsidR="00B55FE0" w:rsidRPr="00DE1F38" w14:paraId="201B578D"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59FFE9DC" w14:textId="77777777" w:rsidR="00B55FE0" w:rsidRPr="00DE1F38" w:rsidRDefault="00B55FE0" w:rsidP="0028614A">
            <w:pPr>
              <w:spacing w:after="0"/>
              <w:jc w:val="left"/>
              <w:rPr>
                <w:rFonts w:cstheme="minorHAnsi"/>
                <w:sz w:val="18"/>
                <w:szCs w:val="18"/>
              </w:rPr>
            </w:pPr>
            <w:r w:rsidRPr="00DE1F38">
              <w:rPr>
                <w:rFonts w:cstheme="minorHAnsi"/>
                <w:sz w:val="18"/>
                <w:szCs w:val="18"/>
              </w:rPr>
              <w:t>VFD Boiler circulation pumps &lt;10 HP</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9BB7304" w14:textId="77777777" w:rsidR="00B55FE0" w:rsidRPr="00DE1F38" w:rsidRDefault="00B55FE0" w:rsidP="0028614A">
            <w:pPr>
              <w:spacing w:after="0"/>
              <w:jc w:val="center"/>
              <w:rPr>
                <w:rFonts w:cstheme="minorHAnsi"/>
                <w:sz w:val="18"/>
                <w:szCs w:val="18"/>
              </w:rPr>
            </w:pPr>
            <w:r w:rsidRPr="00DE1F38">
              <w:rPr>
                <w:rFonts w:cstheme="minorHAnsi"/>
                <w:sz w:val="18"/>
                <w:szCs w:val="18"/>
              </w:rPr>
              <w:t>C44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7382EF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16F147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D703B4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59EA87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2B115B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E9AC5C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2A1406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6.1%</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0F30673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EF5755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9A4415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D6B3DD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62FFA0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998D7A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796297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6C08CA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3DF8EE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27AC16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1A5BA71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92659E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F52C08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4B04F2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AD8BA9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77C357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6.3%</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231CBA1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6.4%</w:t>
            </w:r>
          </w:p>
        </w:tc>
      </w:tr>
      <w:tr w:rsidR="00B55FE0" w:rsidRPr="00DE1F38" w14:paraId="28C5B9E5"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53FA7E3C" w14:textId="77777777" w:rsidR="00B55FE0" w:rsidRPr="00DE1F38" w:rsidRDefault="00B55FE0" w:rsidP="0028614A">
            <w:pPr>
              <w:spacing w:after="0"/>
              <w:jc w:val="left"/>
              <w:rPr>
                <w:rFonts w:cstheme="minorHAnsi"/>
                <w:sz w:val="18"/>
                <w:szCs w:val="18"/>
              </w:rPr>
            </w:pPr>
            <w:r w:rsidRPr="00DE1F38">
              <w:rPr>
                <w:rFonts w:cstheme="minorHAnsi"/>
                <w:sz w:val="18"/>
                <w:szCs w:val="18"/>
              </w:rPr>
              <w:t>Refrigeration Economizer</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BC99E9C" w14:textId="77777777" w:rsidR="00B55FE0" w:rsidRPr="00DE1F38" w:rsidRDefault="00B55FE0" w:rsidP="0028614A">
            <w:pPr>
              <w:spacing w:after="0"/>
              <w:jc w:val="center"/>
              <w:rPr>
                <w:rFonts w:cstheme="minorHAnsi"/>
                <w:sz w:val="18"/>
                <w:szCs w:val="18"/>
              </w:rPr>
            </w:pPr>
            <w:r w:rsidRPr="00DE1F38">
              <w:rPr>
                <w:rFonts w:cstheme="minorHAnsi"/>
                <w:sz w:val="18"/>
                <w:szCs w:val="18"/>
              </w:rPr>
              <w:t>C45</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0D6A63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5B3097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07DBA6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265859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BC1FEB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C549F2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56B30C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7C3B1B6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296575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CA09AA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85A363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7DFA1C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94DD3B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9BFE27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15F673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407722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CB460A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6EED7A0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76F4CB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3DDD66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07603E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A81A06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9F321D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4F6675E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7.4%</w:t>
            </w:r>
          </w:p>
        </w:tc>
      </w:tr>
      <w:tr w:rsidR="00B55FE0" w:rsidRPr="00DE1F38" w14:paraId="3498E190"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447948A7" w14:textId="77777777" w:rsidR="00B55FE0" w:rsidRPr="00DE1F38" w:rsidRDefault="00B55FE0" w:rsidP="0028614A">
            <w:pPr>
              <w:spacing w:after="0"/>
              <w:jc w:val="left"/>
              <w:rPr>
                <w:rFonts w:cstheme="minorHAnsi"/>
                <w:sz w:val="18"/>
                <w:szCs w:val="18"/>
              </w:rPr>
            </w:pPr>
            <w:r w:rsidRPr="00DE1F38">
              <w:rPr>
                <w:rFonts w:cstheme="minorHAnsi"/>
                <w:sz w:val="18"/>
                <w:szCs w:val="18"/>
              </w:rPr>
              <w:t>Evaporator Fan Control</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BE50CED" w14:textId="77777777" w:rsidR="00B55FE0" w:rsidRPr="00DE1F38" w:rsidRDefault="00B55FE0" w:rsidP="0028614A">
            <w:pPr>
              <w:spacing w:after="0"/>
              <w:jc w:val="center"/>
              <w:rPr>
                <w:rFonts w:cstheme="minorHAnsi"/>
                <w:sz w:val="18"/>
                <w:szCs w:val="18"/>
              </w:rPr>
            </w:pPr>
            <w:r w:rsidRPr="00DE1F38">
              <w:rPr>
                <w:rFonts w:cstheme="minorHAnsi"/>
                <w:sz w:val="18"/>
                <w:szCs w:val="18"/>
              </w:rPr>
              <w:t>C46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D2DCD4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1289C9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E0B51F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3549B7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FDE148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5C6D98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89429B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6711669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199745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710098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D49C85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298BFE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907B1A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737235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952B77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55600D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F6A139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337D59A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AE5031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EB404E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B2E299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4FEDEA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0AF664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3.5%</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23F2CC6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r>
      <w:tr w:rsidR="00B55FE0" w:rsidRPr="00DE1F38" w14:paraId="12FD496A"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68123018" w14:textId="77777777" w:rsidR="00B55FE0" w:rsidRPr="00DE1F38" w:rsidRDefault="00B55FE0" w:rsidP="0028614A">
            <w:pPr>
              <w:spacing w:after="0"/>
              <w:jc w:val="left"/>
              <w:rPr>
                <w:rFonts w:cstheme="minorHAnsi"/>
                <w:sz w:val="18"/>
                <w:szCs w:val="18"/>
              </w:rPr>
            </w:pPr>
            <w:r w:rsidRPr="00DE1F38">
              <w:rPr>
                <w:rFonts w:cstheme="minorHAnsi"/>
                <w:sz w:val="18"/>
                <w:szCs w:val="18"/>
              </w:rPr>
              <w:t>Standby Losses - Commercial Office</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CCC004F" w14:textId="77777777" w:rsidR="00B55FE0" w:rsidRPr="00DE1F38" w:rsidRDefault="00B55FE0" w:rsidP="0028614A">
            <w:pPr>
              <w:spacing w:after="0"/>
              <w:jc w:val="center"/>
              <w:rPr>
                <w:rFonts w:cstheme="minorHAnsi"/>
                <w:sz w:val="18"/>
                <w:szCs w:val="18"/>
              </w:rPr>
            </w:pPr>
            <w:r w:rsidRPr="00DE1F38">
              <w:rPr>
                <w:rFonts w:cstheme="minorHAnsi"/>
                <w:sz w:val="18"/>
                <w:szCs w:val="18"/>
              </w:rPr>
              <w:t>C47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934864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F1038B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C5DC0E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3BDCBE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345793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B49559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765EE7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5C7AAFF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9BE457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37AD34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A08DCE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10E8E8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67E0B3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C80E55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7EC1D5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82D821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4E3B79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5F08026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1506FA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5D80B6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6.9%</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C3AF91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D72AC7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34E30A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79AD936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7.3%</w:t>
            </w:r>
          </w:p>
        </w:tc>
      </w:tr>
      <w:tr w:rsidR="00B55FE0" w:rsidRPr="00DE1F38" w14:paraId="673D6EEF"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19F61D62" w14:textId="77777777" w:rsidR="00B55FE0" w:rsidRPr="00DE1F38" w:rsidRDefault="00B55FE0" w:rsidP="0028614A">
            <w:pPr>
              <w:spacing w:after="0"/>
              <w:jc w:val="left"/>
              <w:rPr>
                <w:rFonts w:cstheme="minorHAnsi"/>
                <w:sz w:val="18"/>
                <w:szCs w:val="18"/>
              </w:rPr>
            </w:pPr>
            <w:r w:rsidRPr="00DE1F38">
              <w:rPr>
                <w:rFonts w:cstheme="minorHAnsi"/>
                <w:sz w:val="18"/>
                <w:szCs w:val="18"/>
              </w:rPr>
              <w:t>VFD Boiler draft fans &lt;10 HP</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1D20315" w14:textId="77777777" w:rsidR="00B55FE0" w:rsidRPr="00DE1F38" w:rsidRDefault="00B55FE0" w:rsidP="0028614A">
            <w:pPr>
              <w:spacing w:after="0"/>
              <w:jc w:val="center"/>
              <w:rPr>
                <w:rFonts w:cstheme="minorHAnsi"/>
                <w:sz w:val="18"/>
                <w:szCs w:val="18"/>
              </w:rPr>
            </w:pPr>
            <w:r w:rsidRPr="00DE1F38">
              <w:rPr>
                <w:rFonts w:cstheme="minorHAnsi"/>
                <w:sz w:val="18"/>
                <w:szCs w:val="18"/>
              </w:rPr>
              <w:t>C48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0CD053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44EA90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8B6A63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2145D5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24C6FC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969C59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9CF2D7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7C0F293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CADACD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DCC062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715B8F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76707E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6A5CBF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18E369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7D12EB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EFA505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3E801F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169FAEE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705B5C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11B4F5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FBE768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8D4B61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35A481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298B7CB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7.1%</w:t>
            </w:r>
          </w:p>
        </w:tc>
      </w:tr>
      <w:tr w:rsidR="00B55FE0" w:rsidRPr="00DE1F38" w14:paraId="0FAE6E5C"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3AD5AA38" w14:textId="77777777" w:rsidR="00B55FE0" w:rsidRPr="00DE1F38" w:rsidRDefault="00B55FE0" w:rsidP="0028614A">
            <w:pPr>
              <w:spacing w:after="0"/>
              <w:jc w:val="left"/>
              <w:rPr>
                <w:rFonts w:cstheme="minorHAnsi"/>
                <w:sz w:val="18"/>
                <w:szCs w:val="18"/>
              </w:rPr>
            </w:pPr>
            <w:r w:rsidRPr="00DE1F38">
              <w:rPr>
                <w:rFonts w:cstheme="minorHAnsi"/>
                <w:sz w:val="18"/>
                <w:szCs w:val="18"/>
              </w:rPr>
              <w:t xml:space="preserve">VFD Cooling Tower Fans </w:t>
            </w:r>
            <w:r w:rsidRPr="00DE1F38">
              <w:rPr>
                <w:rFonts w:cstheme="minorHAnsi"/>
                <w:sz w:val="18"/>
                <w:szCs w:val="18"/>
              </w:rPr>
              <w:lastRenderedPageBreak/>
              <w:t>&lt;10 HP</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1EFEAFB" w14:textId="77777777" w:rsidR="00B55FE0" w:rsidRPr="00DE1F38" w:rsidRDefault="00B55FE0" w:rsidP="0028614A">
            <w:pPr>
              <w:spacing w:after="0"/>
              <w:jc w:val="center"/>
              <w:rPr>
                <w:rFonts w:cstheme="minorHAnsi"/>
                <w:sz w:val="18"/>
                <w:szCs w:val="18"/>
              </w:rPr>
            </w:pPr>
            <w:r w:rsidRPr="00DE1F38">
              <w:rPr>
                <w:rFonts w:cstheme="minorHAnsi"/>
                <w:sz w:val="18"/>
                <w:szCs w:val="18"/>
              </w:rPr>
              <w:lastRenderedPageBreak/>
              <w:t>C49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C16615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61A155B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0.7%</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5624B2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6E948A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E94ADF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8E3D12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6DA890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28C7813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8B4491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764966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8E9C25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10.4%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AD202F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5C8726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5D9CDE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FBE0E9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10.8%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94346C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6.9%</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4FED41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10.5%</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3F1AB4F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E9C6BC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1E060A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7E9B88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C58A0D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F1ECF0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1.2%</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5BF98D4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0.8%</w:t>
            </w:r>
          </w:p>
        </w:tc>
      </w:tr>
      <w:tr w:rsidR="00B55FE0" w:rsidRPr="00DE1F38" w14:paraId="09533B42"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31CC796B" w14:textId="77777777" w:rsidR="00B55FE0" w:rsidRPr="00DE1F38" w:rsidRDefault="00B55FE0" w:rsidP="0028614A">
            <w:pPr>
              <w:spacing w:after="0"/>
              <w:jc w:val="left"/>
              <w:rPr>
                <w:rFonts w:cstheme="minorHAnsi"/>
                <w:sz w:val="18"/>
                <w:szCs w:val="18"/>
              </w:rPr>
            </w:pPr>
            <w:r w:rsidRPr="00DE1F38">
              <w:rPr>
                <w:rFonts w:cstheme="minorHAnsi"/>
                <w:sz w:val="18"/>
                <w:szCs w:val="18"/>
              </w:rPr>
              <w:lastRenderedPageBreak/>
              <w:t>Engine Block Heater Timer</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0C5AC7FB" w14:textId="77777777" w:rsidR="00B55FE0" w:rsidRPr="00DE1F38" w:rsidRDefault="00B55FE0" w:rsidP="0028614A">
            <w:pPr>
              <w:spacing w:after="0"/>
              <w:jc w:val="center"/>
              <w:rPr>
                <w:rFonts w:cstheme="minorHAnsi"/>
                <w:sz w:val="18"/>
                <w:szCs w:val="18"/>
              </w:rPr>
            </w:pPr>
            <w:r w:rsidRPr="00DE1F38">
              <w:rPr>
                <w:rFonts w:cstheme="minorHAnsi"/>
                <w:sz w:val="18"/>
                <w:szCs w:val="18"/>
              </w:rPr>
              <w:t>C50</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1B68DF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3706BB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8.6%</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2AE1D79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517F8C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3B06E2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27E589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9.6%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4192F8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65425C3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DD8669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1E4D36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28EC56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A37AFA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1.7%</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559513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3E8E48E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38FCB8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E7F5B9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6EAC67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0.8%</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17CDA0A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697CD3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8A8FF4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6559B5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3.7%</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D34FE9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9.1%</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517EA9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3.9%</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218F163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8.9%</w:t>
            </w:r>
          </w:p>
        </w:tc>
      </w:tr>
      <w:tr w:rsidR="00B55FE0" w:rsidRPr="00DE1F38" w14:paraId="262B32BD"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59150434" w14:textId="77777777" w:rsidR="00B55FE0" w:rsidRPr="00DE1F38" w:rsidRDefault="00B55FE0" w:rsidP="0028614A">
            <w:pPr>
              <w:spacing w:after="0"/>
              <w:jc w:val="left"/>
              <w:rPr>
                <w:rFonts w:cstheme="minorHAnsi"/>
                <w:sz w:val="18"/>
                <w:szCs w:val="18"/>
              </w:rPr>
            </w:pPr>
            <w:r w:rsidRPr="00DE1F38">
              <w:rPr>
                <w:rFonts w:cstheme="minorHAnsi"/>
                <w:sz w:val="18"/>
                <w:szCs w:val="18"/>
              </w:rPr>
              <w:t>Door Heater Control</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64F25B2" w14:textId="77777777" w:rsidR="00B55FE0" w:rsidRPr="00DE1F38" w:rsidRDefault="00B55FE0" w:rsidP="0028614A">
            <w:pPr>
              <w:spacing w:after="0"/>
              <w:jc w:val="center"/>
              <w:rPr>
                <w:rFonts w:cstheme="minorHAnsi"/>
                <w:sz w:val="18"/>
                <w:szCs w:val="18"/>
              </w:rPr>
            </w:pPr>
            <w:r w:rsidRPr="00DE1F38">
              <w:rPr>
                <w:rFonts w:cstheme="minorHAnsi"/>
                <w:sz w:val="18"/>
                <w:szCs w:val="18"/>
              </w:rPr>
              <w:t>C51</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565D93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4.5%</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5F4B95C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9.8%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71BE027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17206F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9.2%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E8138D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E6F9D6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11.0%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AF547F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4.3%</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7ED68B4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9.5%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7A9CD4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834F65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2DAF70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6544248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02395BF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D89797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E06355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F39D48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489B0B2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0.0%</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7F085F7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0.0%</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F423E5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2B5DF30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9.5%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E42587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249D60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10.4%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5A3C45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4.4%</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36B057F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10.1%</w:t>
            </w:r>
          </w:p>
        </w:tc>
      </w:tr>
      <w:tr w:rsidR="00B55FE0" w:rsidRPr="00DE1F38" w14:paraId="3286E059"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solid" w:color="CCFFCC" w:fill="auto"/>
            <w:vAlign w:val="center"/>
          </w:tcPr>
          <w:p w14:paraId="6246433E" w14:textId="77777777" w:rsidR="00B55FE0" w:rsidRPr="00DE1F38" w:rsidRDefault="00B55FE0" w:rsidP="0028614A">
            <w:pPr>
              <w:spacing w:after="0"/>
              <w:jc w:val="left"/>
              <w:rPr>
                <w:rFonts w:cstheme="minorHAnsi"/>
                <w:sz w:val="18"/>
                <w:szCs w:val="18"/>
              </w:rPr>
            </w:pPr>
            <w:r w:rsidRPr="00DE1F38">
              <w:rPr>
                <w:rFonts w:cstheme="minorHAnsi"/>
                <w:sz w:val="18"/>
                <w:szCs w:val="18"/>
              </w:rPr>
              <w:t>Beverage and Snack Machine Controls</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C8E7F69" w14:textId="77777777" w:rsidR="00B55FE0" w:rsidRPr="00DE1F38" w:rsidRDefault="00B55FE0" w:rsidP="0028614A">
            <w:pPr>
              <w:spacing w:after="0"/>
              <w:jc w:val="center"/>
              <w:rPr>
                <w:rFonts w:cstheme="minorHAnsi"/>
                <w:sz w:val="18"/>
                <w:szCs w:val="18"/>
              </w:rPr>
            </w:pPr>
            <w:r w:rsidRPr="00DE1F38">
              <w:rPr>
                <w:rFonts w:cstheme="minorHAnsi"/>
                <w:sz w:val="18"/>
                <w:szCs w:val="18"/>
              </w:rPr>
              <w:t>C52</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41BAA97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310467F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6.8%</w:t>
            </w:r>
          </w:p>
        </w:tc>
        <w:tc>
          <w:tcPr>
            <w:tcW w:w="530" w:type="dxa"/>
            <w:tcBorders>
              <w:top w:val="single" w:sz="6" w:space="0" w:color="auto"/>
              <w:left w:val="single" w:sz="6" w:space="0" w:color="auto"/>
              <w:bottom w:val="single" w:sz="6" w:space="0" w:color="auto"/>
              <w:right w:val="single" w:sz="6" w:space="0" w:color="auto"/>
            </w:tcBorders>
            <w:shd w:val="solid" w:color="CCFFCC" w:fill="auto"/>
            <w:vAlign w:val="center"/>
          </w:tcPr>
          <w:p w14:paraId="1116375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1.3%</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1C56DE8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BA4930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03AA2CA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7.6%</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28078E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05AA4B0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10BEAC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139F14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6.8%</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56EB6600"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FB4E30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7.0%</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7976FD0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4D6D6A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6.4%</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20F6ADE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327A1E7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7.2%</w:t>
            </w:r>
          </w:p>
        </w:tc>
        <w:tc>
          <w:tcPr>
            <w:tcW w:w="619" w:type="dxa"/>
            <w:tcBorders>
              <w:top w:val="single" w:sz="6" w:space="0" w:color="auto"/>
              <w:left w:val="single" w:sz="6" w:space="0" w:color="auto"/>
              <w:bottom w:val="single" w:sz="6" w:space="0" w:color="auto"/>
              <w:right w:val="single" w:sz="6" w:space="0" w:color="auto"/>
            </w:tcBorders>
            <w:shd w:val="solid" w:color="CCFFCC" w:fill="auto"/>
            <w:vAlign w:val="center"/>
          </w:tcPr>
          <w:p w14:paraId="11F02AE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442" w:type="dxa"/>
            <w:tcBorders>
              <w:top w:val="single" w:sz="6" w:space="0" w:color="auto"/>
              <w:left w:val="single" w:sz="6" w:space="0" w:color="auto"/>
              <w:bottom w:val="single" w:sz="6" w:space="0" w:color="auto"/>
              <w:right w:val="single" w:sz="6" w:space="0" w:color="auto"/>
            </w:tcBorders>
            <w:shd w:val="solid" w:color="CCFFCC" w:fill="auto"/>
            <w:vAlign w:val="center"/>
          </w:tcPr>
          <w:p w14:paraId="45ABA28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6.8%</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488275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5659CA7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6.6%</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4DB9D262"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1.4%</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6CC8E38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7.2%</w:t>
            </w:r>
          </w:p>
        </w:tc>
        <w:tc>
          <w:tcPr>
            <w:tcW w:w="531" w:type="dxa"/>
            <w:tcBorders>
              <w:top w:val="single" w:sz="6" w:space="0" w:color="auto"/>
              <w:left w:val="single" w:sz="6" w:space="0" w:color="auto"/>
              <w:bottom w:val="single" w:sz="6" w:space="0" w:color="auto"/>
              <w:right w:val="single" w:sz="6" w:space="0" w:color="auto"/>
            </w:tcBorders>
            <w:shd w:val="solid" w:color="CCFFCC" w:fill="auto"/>
            <w:vAlign w:val="center"/>
          </w:tcPr>
          <w:p w14:paraId="71CE6BE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1.5%</w:t>
            </w:r>
          </w:p>
        </w:tc>
        <w:tc>
          <w:tcPr>
            <w:tcW w:w="481" w:type="dxa"/>
            <w:gridSpan w:val="2"/>
            <w:tcBorders>
              <w:top w:val="single" w:sz="6" w:space="0" w:color="auto"/>
              <w:left w:val="single" w:sz="6" w:space="0" w:color="auto"/>
              <w:bottom w:val="single" w:sz="6" w:space="0" w:color="auto"/>
              <w:right w:val="single" w:sz="6" w:space="0" w:color="auto"/>
            </w:tcBorders>
            <w:shd w:val="solid" w:color="CCFFCC" w:fill="auto"/>
            <w:vAlign w:val="center"/>
          </w:tcPr>
          <w:p w14:paraId="170EEC2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7.0%</w:t>
            </w:r>
          </w:p>
        </w:tc>
      </w:tr>
      <w:tr w:rsidR="00B55FE0" w:rsidRPr="00DE1F38" w14:paraId="72A7059E"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vAlign w:val="center"/>
          </w:tcPr>
          <w:p w14:paraId="7B598F0B" w14:textId="77777777" w:rsidR="00B55FE0" w:rsidRPr="00DE1F38" w:rsidRDefault="00B55FE0" w:rsidP="0028614A">
            <w:pPr>
              <w:spacing w:after="0"/>
              <w:jc w:val="left"/>
              <w:rPr>
                <w:rFonts w:cstheme="minorHAnsi"/>
                <w:sz w:val="18"/>
                <w:szCs w:val="18"/>
              </w:rPr>
            </w:pPr>
            <w:r w:rsidRPr="00DE1F38">
              <w:rPr>
                <w:rFonts w:cstheme="minorHAnsi"/>
                <w:sz w:val="18"/>
                <w:szCs w:val="18"/>
              </w:rPr>
              <w:t>Flat</w:t>
            </w:r>
          </w:p>
        </w:tc>
        <w:tc>
          <w:tcPr>
            <w:tcW w:w="530" w:type="dxa"/>
            <w:tcBorders>
              <w:top w:val="single" w:sz="6" w:space="0" w:color="auto"/>
              <w:left w:val="single" w:sz="6" w:space="0" w:color="auto"/>
              <w:bottom w:val="single" w:sz="6" w:space="0" w:color="auto"/>
              <w:right w:val="single" w:sz="6" w:space="0" w:color="auto"/>
            </w:tcBorders>
            <w:vAlign w:val="center"/>
          </w:tcPr>
          <w:p w14:paraId="35D19B99" w14:textId="77777777" w:rsidR="00B55FE0" w:rsidRPr="00DE1F38" w:rsidRDefault="00B55FE0" w:rsidP="0028614A">
            <w:pPr>
              <w:spacing w:after="0"/>
              <w:jc w:val="center"/>
              <w:rPr>
                <w:rFonts w:cstheme="minorHAnsi"/>
                <w:sz w:val="18"/>
                <w:szCs w:val="18"/>
              </w:rPr>
            </w:pPr>
            <w:r w:rsidRPr="00DE1F38">
              <w:rPr>
                <w:rFonts w:cstheme="minorHAnsi"/>
                <w:sz w:val="18"/>
                <w:szCs w:val="18"/>
              </w:rPr>
              <w:t>C53</w:t>
            </w:r>
          </w:p>
        </w:tc>
        <w:tc>
          <w:tcPr>
            <w:tcW w:w="530" w:type="dxa"/>
            <w:tcBorders>
              <w:top w:val="single" w:sz="6" w:space="0" w:color="auto"/>
              <w:left w:val="single" w:sz="6" w:space="0" w:color="auto"/>
              <w:bottom w:val="single" w:sz="6" w:space="0" w:color="auto"/>
              <w:right w:val="single" w:sz="6" w:space="0" w:color="auto"/>
            </w:tcBorders>
            <w:vAlign w:val="center"/>
          </w:tcPr>
          <w:p w14:paraId="454B072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530" w:type="dxa"/>
            <w:tcBorders>
              <w:top w:val="single" w:sz="6" w:space="0" w:color="auto"/>
              <w:left w:val="single" w:sz="6" w:space="0" w:color="auto"/>
              <w:bottom w:val="single" w:sz="6" w:space="0" w:color="auto"/>
              <w:right w:val="single" w:sz="6" w:space="0" w:color="auto"/>
            </w:tcBorders>
            <w:vAlign w:val="center"/>
          </w:tcPr>
          <w:p w14:paraId="6A5D994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530" w:type="dxa"/>
            <w:tcBorders>
              <w:top w:val="single" w:sz="6" w:space="0" w:color="auto"/>
              <w:left w:val="single" w:sz="6" w:space="0" w:color="auto"/>
              <w:bottom w:val="single" w:sz="6" w:space="0" w:color="auto"/>
              <w:right w:val="single" w:sz="6" w:space="0" w:color="auto"/>
            </w:tcBorders>
            <w:vAlign w:val="center"/>
          </w:tcPr>
          <w:p w14:paraId="23CE81F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4.8%</w:t>
            </w:r>
          </w:p>
        </w:tc>
        <w:tc>
          <w:tcPr>
            <w:tcW w:w="531" w:type="dxa"/>
            <w:tcBorders>
              <w:top w:val="single" w:sz="6" w:space="0" w:color="auto"/>
              <w:left w:val="single" w:sz="6" w:space="0" w:color="auto"/>
              <w:bottom w:val="single" w:sz="6" w:space="0" w:color="auto"/>
              <w:right w:val="single" w:sz="6" w:space="0" w:color="auto"/>
            </w:tcBorders>
            <w:vAlign w:val="center"/>
          </w:tcPr>
          <w:p w14:paraId="445D225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531" w:type="dxa"/>
            <w:tcBorders>
              <w:top w:val="single" w:sz="6" w:space="0" w:color="auto"/>
              <w:left w:val="single" w:sz="6" w:space="0" w:color="auto"/>
              <w:bottom w:val="single" w:sz="6" w:space="0" w:color="auto"/>
              <w:right w:val="single" w:sz="6" w:space="0" w:color="auto"/>
            </w:tcBorders>
            <w:vAlign w:val="center"/>
          </w:tcPr>
          <w:p w14:paraId="43FB7198"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531" w:type="dxa"/>
            <w:tcBorders>
              <w:top w:val="single" w:sz="6" w:space="0" w:color="auto"/>
              <w:left w:val="single" w:sz="6" w:space="0" w:color="auto"/>
              <w:bottom w:val="single" w:sz="6" w:space="0" w:color="auto"/>
              <w:right w:val="single" w:sz="6" w:space="0" w:color="auto"/>
            </w:tcBorders>
            <w:vAlign w:val="center"/>
          </w:tcPr>
          <w:p w14:paraId="2041B614"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3.4%</w:t>
            </w:r>
          </w:p>
        </w:tc>
        <w:tc>
          <w:tcPr>
            <w:tcW w:w="619" w:type="dxa"/>
            <w:tcBorders>
              <w:top w:val="single" w:sz="6" w:space="0" w:color="auto"/>
              <w:left w:val="single" w:sz="6" w:space="0" w:color="auto"/>
              <w:bottom w:val="single" w:sz="6" w:space="0" w:color="auto"/>
              <w:right w:val="single" w:sz="6" w:space="0" w:color="auto"/>
            </w:tcBorders>
            <w:vAlign w:val="center"/>
          </w:tcPr>
          <w:p w14:paraId="13F2D94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442" w:type="dxa"/>
            <w:tcBorders>
              <w:top w:val="single" w:sz="6" w:space="0" w:color="auto"/>
              <w:left w:val="single" w:sz="6" w:space="0" w:color="auto"/>
              <w:bottom w:val="single" w:sz="6" w:space="0" w:color="auto"/>
              <w:right w:val="single" w:sz="6" w:space="0" w:color="auto"/>
            </w:tcBorders>
            <w:vAlign w:val="center"/>
          </w:tcPr>
          <w:p w14:paraId="66868BF3"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vAlign w:val="center"/>
          </w:tcPr>
          <w:p w14:paraId="52B3DF97"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619" w:type="dxa"/>
            <w:tcBorders>
              <w:top w:val="single" w:sz="6" w:space="0" w:color="auto"/>
              <w:left w:val="single" w:sz="6" w:space="0" w:color="auto"/>
              <w:bottom w:val="single" w:sz="6" w:space="0" w:color="auto"/>
              <w:right w:val="single" w:sz="6" w:space="0" w:color="auto"/>
            </w:tcBorders>
            <w:vAlign w:val="center"/>
          </w:tcPr>
          <w:p w14:paraId="5995766D"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619" w:type="dxa"/>
            <w:tcBorders>
              <w:top w:val="single" w:sz="6" w:space="0" w:color="auto"/>
              <w:left w:val="single" w:sz="6" w:space="0" w:color="auto"/>
              <w:bottom w:val="single" w:sz="6" w:space="0" w:color="auto"/>
              <w:right w:val="single" w:sz="6" w:space="0" w:color="auto"/>
            </w:tcBorders>
            <w:vAlign w:val="center"/>
          </w:tcPr>
          <w:p w14:paraId="55ED13E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5.0%</w:t>
            </w:r>
          </w:p>
        </w:tc>
        <w:tc>
          <w:tcPr>
            <w:tcW w:w="619" w:type="dxa"/>
            <w:tcBorders>
              <w:top w:val="single" w:sz="6" w:space="0" w:color="auto"/>
              <w:left w:val="single" w:sz="6" w:space="0" w:color="auto"/>
              <w:bottom w:val="single" w:sz="6" w:space="0" w:color="auto"/>
              <w:right w:val="single" w:sz="6" w:space="0" w:color="auto"/>
            </w:tcBorders>
            <w:vAlign w:val="center"/>
          </w:tcPr>
          <w:p w14:paraId="0320883E"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3.2%</w:t>
            </w:r>
          </w:p>
        </w:tc>
        <w:tc>
          <w:tcPr>
            <w:tcW w:w="619" w:type="dxa"/>
            <w:tcBorders>
              <w:top w:val="single" w:sz="6" w:space="0" w:color="auto"/>
              <w:left w:val="single" w:sz="6" w:space="0" w:color="auto"/>
              <w:bottom w:val="single" w:sz="6" w:space="0" w:color="auto"/>
              <w:right w:val="single" w:sz="6" w:space="0" w:color="auto"/>
            </w:tcBorders>
            <w:vAlign w:val="center"/>
          </w:tcPr>
          <w:p w14:paraId="12175C6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5.5%</w:t>
            </w:r>
          </w:p>
        </w:tc>
        <w:tc>
          <w:tcPr>
            <w:tcW w:w="531" w:type="dxa"/>
            <w:tcBorders>
              <w:top w:val="single" w:sz="6" w:space="0" w:color="auto"/>
              <w:left w:val="single" w:sz="6" w:space="0" w:color="auto"/>
              <w:bottom w:val="single" w:sz="6" w:space="0" w:color="auto"/>
              <w:right w:val="single" w:sz="6" w:space="0" w:color="auto"/>
            </w:tcBorders>
            <w:vAlign w:val="center"/>
          </w:tcPr>
          <w:p w14:paraId="2540F03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2.9%</w:t>
            </w:r>
          </w:p>
        </w:tc>
        <w:tc>
          <w:tcPr>
            <w:tcW w:w="619" w:type="dxa"/>
            <w:tcBorders>
              <w:top w:val="single" w:sz="6" w:space="0" w:color="auto"/>
              <w:left w:val="single" w:sz="6" w:space="0" w:color="auto"/>
              <w:bottom w:val="single" w:sz="6" w:space="0" w:color="auto"/>
              <w:right w:val="single" w:sz="6" w:space="0" w:color="auto"/>
            </w:tcBorders>
            <w:vAlign w:val="center"/>
          </w:tcPr>
          <w:p w14:paraId="474CC7DF"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5.2%</w:t>
            </w:r>
          </w:p>
        </w:tc>
        <w:tc>
          <w:tcPr>
            <w:tcW w:w="619" w:type="dxa"/>
            <w:tcBorders>
              <w:top w:val="single" w:sz="6" w:space="0" w:color="auto"/>
              <w:left w:val="single" w:sz="6" w:space="0" w:color="auto"/>
              <w:bottom w:val="single" w:sz="6" w:space="0" w:color="auto"/>
              <w:right w:val="single" w:sz="6" w:space="0" w:color="auto"/>
            </w:tcBorders>
            <w:vAlign w:val="center"/>
          </w:tcPr>
          <w:p w14:paraId="679C97F1"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619" w:type="dxa"/>
            <w:tcBorders>
              <w:top w:val="single" w:sz="6" w:space="0" w:color="auto"/>
              <w:left w:val="single" w:sz="6" w:space="0" w:color="auto"/>
              <w:bottom w:val="single" w:sz="6" w:space="0" w:color="auto"/>
              <w:right w:val="single" w:sz="6" w:space="0" w:color="auto"/>
            </w:tcBorders>
            <w:vAlign w:val="center"/>
          </w:tcPr>
          <w:p w14:paraId="7D7DE1E6"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5.1%</w:t>
            </w:r>
          </w:p>
        </w:tc>
        <w:tc>
          <w:tcPr>
            <w:tcW w:w="442" w:type="dxa"/>
            <w:tcBorders>
              <w:top w:val="single" w:sz="6" w:space="0" w:color="auto"/>
              <w:left w:val="single" w:sz="6" w:space="0" w:color="auto"/>
              <w:bottom w:val="single" w:sz="6" w:space="0" w:color="auto"/>
              <w:right w:val="single" w:sz="6" w:space="0" w:color="auto"/>
            </w:tcBorders>
            <w:vAlign w:val="center"/>
          </w:tcPr>
          <w:p w14:paraId="61501D3A"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3.1%</w:t>
            </w:r>
          </w:p>
        </w:tc>
        <w:tc>
          <w:tcPr>
            <w:tcW w:w="531" w:type="dxa"/>
            <w:tcBorders>
              <w:top w:val="single" w:sz="6" w:space="0" w:color="auto"/>
              <w:left w:val="single" w:sz="6" w:space="0" w:color="auto"/>
              <w:bottom w:val="single" w:sz="6" w:space="0" w:color="auto"/>
              <w:right w:val="single" w:sz="6" w:space="0" w:color="auto"/>
            </w:tcBorders>
            <w:vAlign w:val="center"/>
          </w:tcPr>
          <w:p w14:paraId="597E30D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5.4%</w:t>
            </w:r>
          </w:p>
        </w:tc>
        <w:tc>
          <w:tcPr>
            <w:tcW w:w="531" w:type="dxa"/>
            <w:tcBorders>
              <w:top w:val="single" w:sz="6" w:space="0" w:color="auto"/>
              <w:left w:val="single" w:sz="6" w:space="0" w:color="auto"/>
              <w:bottom w:val="single" w:sz="6" w:space="0" w:color="auto"/>
              <w:right w:val="single" w:sz="6" w:space="0" w:color="auto"/>
            </w:tcBorders>
            <w:vAlign w:val="center"/>
          </w:tcPr>
          <w:p w14:paraId="59243165"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3.0%</w:t>
            </w:r>
          </w:p>
        </w:tc>
        <w:tc>
          <w:tcPr>
            <w:tcW w:w="531" w:type="dxa"/>
            <w:tcBorders>
              <w:top w:val="single" w:sz="6" w:space="0" w:color="auto"/>
              <w:left w:val="single" w:sz="6" w:space="0" w:color="auto"/>
              <w:bottom w:val="single" w:sz="6" w:space="0" w:color="auto"/>
              <w:right w:val="single" w:sz="6" w:space="0" w:color="auto"/>
            </w:tcBorders>
            <w:vAlign w:val="center"/>
          </w:tcPr>
          <w:p w14:paraId="5C87DD9C"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5.0%</w:t>
            </w:r>
          </w:p>
        </w:tc>
        <w:tc>
          <w:tcPr>
            <w:tcW w:w="531" w:type="dxa"/>
            <w:tcBorders>
              <w:top w:val="single" w:sz="6" w:space="0" w:color="auto"/>
              <w:left w:val="single" w:sz="6" w:space="0" w:color="auto"/>
              <w:bottom w:val="single" w:sz="6" w:space="0" w:color="auto"/>
              <w:right w:val="single" w:sz="6" w:space="0" w:color="auto"/>
            </w:tcBorders>
            <w:vAlign w:val="center"/>
          </w:tcPr>
          <w:p w14:paraId="634D956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3.3%</w:t>
            </w:r>
          </w:p>
        </w:tc>
        <w:tc>
          <w:tcPr>
            <w:tcW w:w="531" w:type="dxa"/>
            <w:tcBorders>
              <w:top w:val="single" w:sz="6" w:space="0" w:color="auto"/>
              <w:left w:val="single" w:sz="6" w:space="0" w:color="auto"/>
              <w:bottom w:val="single" w:sz="6" w:space="0" w:color="auto"/>
              <w:right w:val="single" w:sz="6" w:space="0" w:color="auto"/>
            </w:tcBorders>
            <w:vAlign w:val="center"/>
          </w:tcPr>
          <w:p w14:paraId="326A0B5B"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5.3%</w:t>
            </w:r>
          </w:p>
        </w:tc>
        <w:tc>
          <w:tcPr>
            <w:tcW w:w="481" w:type="dxa"/>
            <w:gridSpan w:val="2"/>
            <w:tcBorders>
              <w:top w:val="single" w:sz="6" w:space="0" w:color="auto"/>
              <w:left w:val="single" w:sz="6" w:space="0" w:color="auto"/>
              <w:bottom w:val="single" w:sz="6" w:space="0" w:color="auto"/>
              <w:right w:val="single" w:sz="6" w:space="0" w:color="auto"/>
            </w:tcBorders>
            <w:vAlign w:val="center"/>
          </w:tcPr>
          <w:p w14:paraId="29426199" w14:textId="77777777" w:rsidR="00B55FE0" w:rsidRPr="00DE1F38" w:rsidRDefault="00B55FE0" w:rsidP="0028614A">
            <w:pPr>
              <w:spacing w:after="0"/>
              <w:jc w:val="center"/>
              <w:rPr>
                <w:rFonts w:cstheme="minorHAnsi"/>
                <w:sz w:val="18"/>
                <w:szCs w:val="18"/>
              </w:rPr>
            </w:pPr>
            <w:r w:rsidRPr="00DE1F38">
              <w:rPr>
                <w:rFonts w:cstheme="minorHAnsi"/>
                <w:color w:val="000000"/>
                <w:sz w:val="18"/>
                <w:szCs w:val="18"/>
              </w:rPr>
              <w:t>3.2%</w:t>
            </w:r>
          </w:p>
        </w:tc>
      </w:tr>
      <w:tr w:rsidR="00B55FE0" w:rsidRPr="00DE1F38" w14:paraId="71160D55" w14:textId="77777777" w:rsidTr="0028614A">
        <w:trPr>
          <w:trHeight w:val="277"/>
          <w:jc w:val="center"/>
        </w:trPr>
        <w:tc>
          <w:tcPr>
            <w:tcW w:w="1104" w:type="dxa"/>
            <w:tcBorders>
              <w:top w:val="single" w:sz="6" w:space="0" w:color="auto"/>
              <w:left w:val="single" w:sz="6" w:space="0" w:color="auto"/>
              <w:bottom w:val="single" w:sz="6" w:space="0" w:color="auto"/>
              <w:right w:val="single" w:sz="6" w:space="0" w:color="auto"/>
            </w:tcBorders>
            <w:shd w:val="clear" w:color="auto" w:fill="CCFFCC"/>
            <w:vAlign w:val="center"/>
          </w:tcPr>
          <w:p w14:paraId="0C8F72D7" w14:textId="77777777" w:rsidR="00B55FE0" w:rsidRPr="00DE1F38" w:rsidRDefault="00B55FE0" w:rsidP="0028614A">
            <w:pPr>
              <w:spacing w:after="0"/>
              <w:jc w:val="left"/>
              <w:rPr>
                <w:rFonts w:cstheme="minorHAnsi"/>
                <w:sz w:val="18"/>
                <w:szCs w:val="18"/>
              </w:rPr>
            </w:pPr>
            <w:r w:rsidRPr="003936FB">
              <w:rPr>
                <w:rFonts w:cstheme="minorHAnsi"/>
                <w:sz w:val="18"/>
                <w:szCs w:val="18"/>
              </w:rPr>
              <w:t>Religious Indoor Lighting</w:t>
            </w:r>
          </w:p>
        </w:tc>
        <w:tc>
          <w:tcPr>
            <w:tcW w:w="530" w:type="dxa"/>
            <w:tcBorders>
              <w:top w:val="single" w:sz="6" w:space="0" w:color="auto"/>
              <w:left w:val="single" w:sz="6" w:space="0" w:color="auto"/>
              <w:bottom w:val="single" w:sz="6" w:space="0" w:color="auto"/>
              <w:right w:val="single" w:sz="6" w:space="0" w:color="auto"/>
            </w:tcBorders>
            <w:shd w:val="clear" w:color="auto" w:fill="CCFFCC"/>
            <w:vAlign w:val="center"/>
          </w:tcPr>
          <w:p w14:paraId="76356011" w14:textId="77777777" w:rsidR="00B55FE0" w:rsidRPr="00DE1F38" w:rsidRDefault="00B55FE0" w:rsidP="0028614A">
            <w:pPr>
              <w:spacing w:after="0"/>
              <w:jc w:val="center"/>
              <w:rPr>
                <w:rFonts w:cstheme="minorHAnsi"/>
                <w:sz w:val="18"/>
                <w:szCs w:val="18"/>
              </w:rPr>
            </w:pPr>
            <w:r w:rsidRPr="003936FB">
              <w:rPr>
                <w:rFonts w:cstheme="minorHAnsi"/>
                <w:sz w:val="18"/>
                <w:szCs w:val="18"/>
              </w:rPr>
              <w:t>C54</w:t>
            </w:r>
          </w:p>
        </w:tc>
        <w:tc>
          <w:tcPr>
            <w:tcW w:w="530" w:type="dxa"/>
            <w:tcBorders>
              <w:top w:val="single" w:sz="6" w:space="0" w:color="auto"/>
              <w:left w:val="single" w:sz="6" w:space="0" w:color="auto"/>
              <w:bottom w:val="single" w:sz="6" w:space="0" w:color="auto"/>
              <w:right w:val="single" w:sz="6" w:space="0" w:color="auto"/>
            </w:tcBorders>
            <w:shd w:val="clear" w:color="auto" w:fill="CCFFCC"/>
            <w:vAlign w:val="center"/>
          </w:tcPr>
          <w:p w14:paraId="78B374B1" w14:textId="77777777" w:rsidR="00B55FE0" w:rsidRPr="003936FB" w:rsidRDefault="00B55FE0" w:rsidP="0028614A">
            <w:pPr>
              <w:spacing w:after="0"/>
              <w:jc w:val="center"/>
              <w:rPr>
                <w:rFonts w:cstheme="minorHAnsi"/>
                <w:sz w:val="18"/>
                <w:szCs w:val="18"/>
              </w:rPr>
            </w:pPr>
            <w:r w:rsidRPr="003936FB">
              <w:rPr>
                <w:rFonts w:cstheme="minorHAnsi"/>
                <w:sz w:val="18"/>
                <w:szCs w:val="18"/>
              </w:rPr>
              <w:t>4.0%</w:t>
            </w:r>
          </w:p>
        </w:tc>
        <w:tc>
          <w:tcPr>
            <w:tcW w:w="530" w:type="dxa"/>
            <w:tcBorders>
              <w:top w:val="single" w:sz="6" w:space="0" w:color="auto"/>
              <w:left w:val="single" w:sz="6" w:space="0" w:color="auto"/>
              <w:bottom w:val="single" w:sz="6" w:space="0" w:color="auto"/>
              <w:right w:val="single" w:sz="6" w:space="0" w:color="auto"/>
            </w:tcBorders>
            <w:shd w:val="clear" w:color="auto" w:fill="CCFFCC"/>
            <w:vAlign w:val="center"/>
          </w:tcPr>
          <w:p w14:paraId="1790A8B5" w14:textId="77777777" w:rsidR="00B55FE0" w:rsidRPr="003936FB" w:rsidRDefault="00B55FE0" w:rsidP="0028614A">
            <w:pPr>
              <w:spacing w:after="0"/>
              <w:jc w:val="center"/>
              <w:rPr>
                <w:rFonts w:cstheme="minorHAnsi"/>
                <w:sz w:val="18"/>
                <w:szCs w:val="18"/>
              </w:rPr>
            </w:pPr>
            <w:r w:rsidRPr="003936FB">
              <w:rPr>
                <w:rFonts w:cstheme="minorHAnsi"/>
                <w:sz w:val="18"/>
                <w:szCs w:val="18"/>
              </w:rPr>
              <w:t>4.4%</w:t>
            </w:r>
          </w:p>
        </w:tc>
        <w:tc>
          <w:tcPr>
            <w:tcW w:w="530" w:type="dxa"/>
            <w:tcBorders>
              <w:top w:val="single" w:sz="6" w:space="0" w:color="auto"/>
              <w:left w:val="single" w:sz="6" w:space="0" w:color="auto"/>
              <w:bottom w:val="single" w:sz="6" w:space="0" w:color="auto"/>
              <w:right w:val="single" w:sz="6" w:space="0" w:color="auto"/>
            </w:tcBorders>
            <w:shd w:val="clear" w:color="auto" w:fill="CCFFCC"/>
            <w:vAlign w:val="center"/>
          </w:tcPr>
          <w:p w14:paraId="23A4EBB7" w14:textId="77777777" w:rsidR="00B55FE0" w:rsidRPr="003936FB" w:rsidRDefault="00B55FE0" w:rsidP="0028614A">
            <w:pPr>
              <w:spacing w:after="0"/>
              <w:jc w:val="center"/>
              <w:rPr>
                <w:rFonts w:cstheme="minorHAnsi"/>
                <w:sz w:val="18"/>
                <w:szCs w:val="18"/>
              </w:rPr>
            </w:pPr>
            <w:r w:rsidRPr="003936FB">
              <w:rPr>
                <w:rFonts w:cstheme="minorHAnsi"/>
                <w:sz w:val="18"/>
                <w:szCs w:val="18"/>
              </w:rPr>
              <w:t>3.6%</w:t>
            </w:r>
          </w:p>
        </w:tc>
        <w:tc>
          <w:tcPr>
            <w:tcW w:w="531" w:type="dxa"/>
            <w:tcBorders>
              <w:top w:val="single" w:sz="6" w:space="0" w:color="auto"/>
              <w:left w:val="single" w:sz="6" w:space="0" w:color="auto"/>
              <w:bottom w:val="single" w:sz="6" w:space="0" w:color="auto"/>
              <w:right w:val="single" w:sz="6" w:space="0" w:color="auto"/>
            </w:tcBorders>
            <w:shd w:val="clear" w:color="auto" w:fill="CCFFCC"/>
            <w:vAlign w:val="center"/>
          </w:tcPr>
          <w:p w14:paraId="08F39BA8" w14:textId="77777777" w:rsidR="00B55FE0" w:rsidRPr="003936FB" w:rsidRDefault="00B55FE0" w:rsidP="0028614A">
            <w:pPr>
              <w:spacing w:after="0"/>
              <w:jc w:val="center"/>
              <w:rPr>
                <w:rFonts w:cstheme="minorHAnsi"/>
                <w:sz w:val="18"/>
                <w:szCs w:val="18"/>
              </w:rPr>
            </w:pPr>
            <w:r w:rsidRPr="003936FB">
              <w:rPr>
                <w:rFonts w:cstheme="minorHAnsi"/>
                <w:sz w:val="18"/>
                <w:szCs w:val="18"/>
              </w:rPr>
              <w:t>4.2%</w:t>
            </w:r>
          </w:p>
        </w:tc>
        <w:tc>
          <w:tcPr>
            <w:tcW w:w="531" w:type="dxa"/>
            <w:tcBorders>
              <w:top w:val="single" w:sz="6" w:space="0" w:color="auto"/>
              <w:left w:val="single" w:sz="6" w:space="0" w:color="auto"/>
              <w:bottom w:val="single" w:sz="6" w:space="0" w:color="auto"/>
              <w:right w:val="single" w:sz="6" w:space="0" w:color="auto"/>
            </w:tcBorders>
            <w:shd w:val="clear" w:color="auto" w:fill="CCFFCC"/>
            <w:vAlign w:val="center"/>
          </w:tcPr>
          <w:p w14:paraId="04A73D26" w14:textId="77777777" w:rsidR="00B55FE0" w:rsidRPr="003936FB" w:rsidRDefault="00B55FE0" w:rsidP="0028614A">
            <w:pPr>
              <w:spacing w:after="0"/>
              <w:jc w:val="center"/>
              <w:rPr>
                <w:rFonts w:cstheme="minorHAnsi"/>
                <w:sz w:val="18"/>
                <w:szCs w:val="18"/>
              </w:rPr>
            </w:pPr>
            <w:r w:rsidRPr="003936FB">
              <w:rPr>
                <w:rFonts w:cstheme="minorHAnsi"/>
                <w:sz w:val="18"/>
                <w:szCs w:val="18"/>
              </w:rPr>
              <w:t>3.8%</w:t>
            </w:r>
          </w:p>
        </w:tc>
        <w:tc>
          <w:tcPr>
            <w:tcW w:w="531" w:type="dxa"/>
            <w:tcBorders>
              <w:top w:val="single" w:sz="6" w:space="0" w:color="auto"/>
              <w:left w:val="single" w:sz="6" w:space="0" w:color="auto"/>
              <w:bottom w:val="single" w:sz="6" w:space="0" w:color="auto"/>
              <w:right w:val="single" w:sz="6" w:space="0" w:color="auto"/>
            </w:tcBorders>
            <w:shd w:val="clear" w:color="auto" w:fill="CCFFCC"/>
            <w:vAlign w:val="center"/>
          </w:tcPr>
          <w:p w14:paraId="1EE1885D" w14:textId="77777777" w:rsidR="00B55FE0" w:rsidRPr="003936FB" w:rsidRDefault="00B55FE0" w:rsidP="0028614A">
            <w:pPr>
              <w:spacing w:after="0"/>
              <w:jc w:val="center"/>
              <w:rPr>
                <w:rFonts w:cstheme="minorHAnsi"/>
                <w:sz w:val="18"/>
                <w:szCs w:val="18"/>
              </w:rPr>
            </w:pPr>
            <w:r w:rsidRPr="003936FB">
              <w:rPr>
                <w:rFonts w:cstheme="minorHAnsi"/>
                <w:sz w:val="18"/>
                <w:szCs w:val="18"/>
              </w:rPr>
              <w:t>5.0%</w:t>
            </w:r>
          </w:p>
        </w:tc>
        <w:tc>
          <w:tcPr>
            <w:tcW w:w="619" w:type="dxa"/>
            <w:tcBorders>
              <w:top w:val="single" w:sz="6" w:space="0" w:color="auto"/>
              <w:left w:val="single" w:sz="6" w:space="0" w:color="auto"/>
              <w:bottom w:val="single" w:sz="6" w:space="0" w:color="auto"/>
              <w:right w:val="single" w:sz="6" w:space="0" w:color="auto"/>
            </w:tcBorders>
            <w:shd w:val="clear" w:color="auto" w:fill="CCFFCC"/>
            <w:vAlign w:val="center"/>
          </w:tcPr>
          <w:p w14:paraId="4D391C0B" w14:textId="77777777" w:rsidR="00B55FE0" w:rsidRPr="003936FB" w:rsidRDefault="00B55FE0" w:rsidP="0028614A">
            <w:pPr>
              <w:spacing w:after="0"/>
              <w:jc w:val="center"/>
              <w:rPr>
                <w:rFonts w:cstheme="minorHAnsi"/>
                <w:sz w:val="18"/>
                <w:szCs w:val="18"/>
              </w:rPr>
            </w:pPr>
            <w:r w:rsidRPr="003936FB">
              <w:rPr>
                <w:rFonts w:cstheme="minorHAnsi"/>
                <w:sz w:val="18"/>
                <w:szCs w:val="18"/>
              </w:rPr>
              <w:t>3.8%</w:t>
            </w:r>
          </w:p>
        </w:tc>
        <w:tc>
          <w:tcPr>
            <w:tcW w:w="442" w:type="dxa"/>
            <w:tcBorders>
              <w:top w:val="single" w:sz="6" w:space="0" w:color="auto"/>
              <w:left w:val="single" w:sz="6" w:space="0" w:color="auto"/>
              <w:bottom w:val="single" w:sz="6" w:space="0" w:color="auto"/>
              <w:right w:val="single" w:sz="6" w:space="0" w:color="auto"/>
            </w:tcBorders>
            <w:shd w:val="clear" w:color="auto" w:fill="CCFFCC"/>
            <w:vAlign w:val="center"/>
          </w:tcPr>
          <w:p w14:paraId="22F5BE0B" w14:textId="77777777" w:rsidR="00B55FE0" w:rsidRPr="003936FB" w:rsidRDefault="00B55FE0" w:rsidP="0028614A">
            <w:pPr>
              <w:spacing w:after="0"/>
              <w:jc w:val="center"/>
              <w:rPr>
                <w:rFonts w:cstheme="minorHAnsi"/>
                <w:sz w:val="18"/>
                <w:szCs w:val="18"/>
              </w:rPr>
            </w:pPr>
            <w:r w:rsidRPr="003936FB">
              <w:rPr>
                <w:rFonts w:cstheme="minorHAnsi"/>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CCFFCC"/>
            <w:vAlign w:val="center"/>
          </w:tcPr>
          <w:p w14:paraId="488882FD" w14:textId="77777777" w:rsidR="00B55FE0" w:rsidRPr="003936FB" w:rsidRDefault="00B55FE0" w:rsidP="0028614A">
            <w:pPr>
              <w:spacing w:after="0"/>
              <w:jc w:val="center"/>
              <w:rPr>
                <w:rFonts w:cstheme="minorHAnsi"/>
                <w:sz w:val="18"/>
                <w:szCs w:val="18"/>
              </w:rPr>
            </w:pPr>
            <w:r w:rsidRPr="003936FB">
              <w:rPr>
                <w:rFonts w:cstheme="minorHAnsi"/>
                <w:sz w:val="18"/>
                <w:szCs w:val="18"/>
              </w:rPr>
              <w:t>3.9%</w:t>
            </w:r>
          </w:p>
        </w:tc>
        <w:tc>
          <w:tcPr>
            <w:tcW w:w="619" w:type="dxa"/>
            <w:tcBorders>
              <w:top w:val="single" w:sz="6" w:space="0" w:color="auto"/>
              <w:left w:val="single" w:sz="6" w:space="0" w:color="auto"/>
              <w:bottom w:val="single" w:sz="6" w:space="0" w:color="auto"/>
              <w:right w:val="single" w:sz="6" w:space="0" w:color="auto"/>
            </w:tcBorders>
            <w:shd w:val="clear" w:color="auto" w:fill="CCFFCC"/>
            <w:vAlign w:val="center"/>
          </w:tcPr>
          <w:p w14:paraId="3815F954" w14:textId="77777777" w:rsidR="00B55FE0" w:rsidRPr="003936FB" w:rsidRDefault="00B55FE0" w:rsidP="0028614A">
            <w:pPr>
              <w:spacing w:after="0"/>
              <w:jc w:val="center"/>
              <w:rPr>
                <w:rFonts w:cstheme="minorHAnsi"/>
                <w:sz w:val="18"/>
                <w:szCs w:val="18"/>
              </w:rPr>
            </w:pPr>
            <w:r w:rsidRPr="003936FB">
              <w:rPr>
                <w:rFonts w:cstheme="minorHAnsi"/>
                <w:sz w:val="18"/>
                <w:szCs w:val="18"/>
              </w:rPr>
              <w:t>4.5%</w:t>
            </w:r>
          </w:p>
        </w:tc>
        <w:tc>
          <w:tcPr>
            <w:tcW w:w="619" w:type="dxa"/>
            <w:tcBorders>
              <w:top w:val="single" w:sz="6" w:space="0" w:color="auto"/>
              <w:left w:val="single" w:sz="6" w:space="0" w:color="auto"/>
              <w:bottom w:val="single" w:sz="6" w:space="0" w:color="auto"/>
              <w:right w:val="single" w:sz="6" w:space="0" w:color="auto"/>
            </w:tcBorders>
            <w:shd w:val="clear" w:color="auto" w:fill="CCFFCC"/>
            <w:vAlign w:val="center"/>
          </w:tcPr>
          <w:p w14:paraId="3E0AE80D" w14:textId="77777777" w:rsidR="00B55FE0" w:rsidRPr="003936FB" w:rsidRDefault="00B55FE0" w:rsidP="0028614A">
            <w:pPr>
              <w:spacing w:after="0"/>
              <w:jc w:val="center"/>
              <w:rPr>
                <w:rFonts w:cstheme="minorHAnsi"/>
                <w:sz w:val="18"/>
                <w:szCs w:val="18"/>
              </w:rPr>
            </w:pPr>
            <w:r w:rsidRPr="003936FB">
              <w:rPr>
                <w:rFonts w:cstheme="minorHAnsi"/>
                <w:sz w:val="18"/>
                <w:szCs w:val="18"/>
              </w:rPr>
              <w:t>3.6%</w:t>
            </w:r>
          </w:p>
        </w:tc>
        <w:tc>
          <w:tcPr>
            <w:tcW w:w="619" w:type="dxa"/>
            <w:tcBorders>
              <w:top w:val="single" w:sz="6" w:space="0" w:color="auto"/>
              <w:left w:val="single" w:sz="6" w:space="0" w:color="auto"/>
              <w:bottom w:val="single" w:sz="6" w:space="0" w:color="auto"/>
              <w:right w:val="single" w:sz="6" w:space="0" w:color="auto"/>
            </w:tcBorders>
            <w:shd w:val="clear" w:color="auto" w:fill="CCFFCC"/>
            <w:vAlign w:val="center"/>
          </w:tcPr>
          <w:p w14:paraId="43752113" w14:textId="77777777" w:rsidR="00B55FE0" w:rsidRPr="003936FB" w:rsidRDefault="00B55FE0" w:rsidP="0028614A">
            <w:pPr>
              <w:spacing w:after="0"/>
              <w:jc w:val="center"/>
              <w:rPr>
                <w:rFonts w:cstheme="minorHAnsi"/>
                <w:sz w:val="18"/>
                <w:szCs w:val="18"/>
              </w:rPr>
            </w:pPr>
            <w:r w:rsidRPr="003936FB">
              <w:rPr>
                <w:rFonts w:cstheme="minorHAnsi"/>
                <w:sz w:val="18"/>
                <w:szCs w:val="18"/>
              </w:rPr>
              <w:t>4.7%</w:t>
            </w:r>
          </w:p>
        </w:tc>
        <w:tc>
          <w:tcPr>
            <w:tcW w:w="619" w:type="dxa"/>
            <w:tcBorders>
              <w:top w:val="single" w:sz="6" w:space="0" w:color="auto"/>
              <w:left w:val="single" w:sz="6" w:space="0" w:color="auto"/>
              <w:bottom w:val="single" w:sz="6" w:space="0" w:color="auto"/>
              <w:right w:val="single" w:sz="6" w:space="0" w:color="auto"/>
            </w:tcBorders>
            <w:shd w:val="clear" w:color="auto" w:fill="CCFFCC"/>
            <w:vAlign w:val="center"/>
          </w:tcPr>
          <w:p w14:paraId="7F82B462" w14:textId="77777777" w:rsidR="00B55FE0" w:rsidRPr="003936FB" w:rsidRDefault="00B55FE0" w:rsidP="0028614A">
            <w:pPr>
              <w:spacing w:after="0"/>
              <w:jc w:val="center"/>
              <w:rPr>
                <w:rFonts w:cstheme="minorHAnsi"/>
                <w:sz w:val="18"/>
                <w:szCs w:val="18"/>
              </w:rPr>
            </w:pPr>
            <w:r w:rsidRPr="003936FB">
              <w:rPr>
                <w:rFonts w:cstheme="minorHAnsi"/>
                <w:sz w:val="18"/>
                <w:szCs w:val="18"/>
              </w:rPr>
              <w:t>3.9%</w:t>
            </w:r>
          </w:p>
        </w:tc>
        <w:tc>
          <w:tcPr>
            <w:tcW w:w="531" w:type="dxa"/>
            <w:tcBorders>
              <w:top w:val="single" w:sz="6" w:space="0" w:color="auto"/>
              <w:left w:val="single" w:sz="6" w:space="0" w:color="auto"/>
              <w:bottom w:val="single" w:sz="6" w:space="0" w:color="auto"/>
              <w:right w:val="single" w:sz="6" w:space="0" w:color="auto"/>
            </w:tcBorders>
            <w:shd w:val="clear" w:color="auto" w:fill="CCFFCC"/>
            <w:vAlign w:val="center"/>
          </w:tcPr>
          <w:p w14:paraId="544F15AD" w14:textId="77777777" w:rsidR="00B55FE0" w:rsidRPr="003936FB" w:rsidRDefault="00B55FE0" w:rsidP="0028614A">
            <w:pPr>
              <w:spacing w:after="0"/>
              <w:jc w:val="center"/>
              <w:rPr>
                <w:rFonts w:cstheme="minorHAnsi"/>
                <w:sz w:val="18"/>
                <w:szCs w:val="18"/>
              </w:rPr>
            </w:pPr>
            <w:r w:rsidRPr="003936FB">
              <w:rPr>
                <w:rFonts w:cstheme="minorHAnsi"/>
                <w:sz w:val="18"/>
                <w:szCs w:val="18"/>
              </w:rPr>
              <w:t>4.3%</w:t>
            </w:r>
          </w:p>
        </w:tc>
        <w:tc>
          <w:tcPr>
            <w:tcW w:w="619" w:type="dxa"/>
            <w:tcBorders>
              <w:top w:val="single" w:sz="6" w:space="0" w:color="auto"/>
              <w:left w:val="single" w:sz="6" w:space="0" w:color="auto"/>
              <w:bottom w:val="single" w:sz="6" w:space="0" w:color="auto"/>
              <w:right w:val="single" w:sz="6" w:space="0" w:color="auto"/>
            </w:tcBorders>
            <w:shd w:val="clear" w:color="auto" w:fill="CCFFCC"/>
            <w:vAlign w:val="center"/>
          </w:tcPr>
          <w:p w14:paraId="78FF7445" w14:textId="77777777" w:rsidR="00B55FE0" w:rsidRPr="003936FB" w:rsidRDefault="00B55FE0" w:rsidP="0028614A">
            <w:pPr>
              <w:spacing w:after="0"/>
              <w:jc w:val="center"/>
              <w:rPr>
                <w:rFonts w:cstheme="minorHAnsi"/>
                <w:sz w:val="18"/>
                <w:szCs w:val="18"/>
              </w:rPr>
            </w:pPr>
            <w:r w:rsidRPr="003936FB">
              <w:rPr>
                <w:rFonts w:cstheme="minorHAnsi"/>
                <w:sz w:val="18"/>
                <w:szCs w:val="18"/>
              </w:rPr>
              <w:t>3.8%</w:t>
            </w:r>
          </w:p>
        </w:tc>
        <w:tc>
          <w:tcPr>
            <w:tcW w:w="619" w:type="dxa"/>
            <w:tcBorders>
              <w:top w:val="single" w:sz="6" w:space="0" w:color="auto"/>
              <w:left w:val="single" w:sz="6" w:space="0" w:color="auto"/>
              <w:bottom w:val="single" w:sz="6" w:space="0" w:color="auto"/>
              <w:right w:val="single" w:sz="6" w:space="0" w:color="auto"/>
            </w:tcBorders>
            <w:shd w:val="clear" w:color="auto" w:fill="CCFFCC"/>
            <w:vAlign w:val="center"/>
          </w:tcPr>
          <w:p w14:paraId="7B1C86E1" w14:textId="77777777" w:rsidR="00B55FE0" w:rsidRPr="003936FB" w:rsidRDefault="00B55FE0" w:rsidP="0028614A">
            <w:pPr>
              <w:spacing w:after="0"/>
              <w:jc w:val="center"/>
              <w:rPr>
                <w:rFonts w:cstheme="minorHAnsi"/>
                <w:sz w:val="18"/>
                <w:szCs w:val="18"/>
              </w:rPr>
            </w:pPr>
            <w:r w:rsidRPr="003936FB">
              <w:rPr>
                <w:rFonts w:cstheme="minorHAnsi"/>
                <w:sz w:val="18"/>
                <w:szCs w:val="18"/>
              </w:rPr>
              <w:t>4.8%</w:t>
            </w:r>
          </w:p>
        </w:tc>
        <w:tc>
          <w:tcPr>
            <w:tcW w:w="619" w:type="dxa"/>
            <w:tcBorders>
              <w:top w:val="single" w:sz="6" w:space="0" w:color="auto"/>
              <w:left w:val="single" w:sz="6" w:space="0" w:color="auto"/>
              <w:bottom w:val="single" w:sz="6" w:space="0" w:color="auto"/>
              <w:right w:val="single" w:sz="6" w:space="0" w:color="auto"/>
            </w:tcBorders>
            <w:shd w:val="clear" w:color="auto" w:fill="CCFFCC"/>
            <w:vAlign w:val="center"/>
          </w:tcPr>
          <w:p w14:paraId="106F63D9" w14:textId="77777777" w:rsidR="00B55FE0" w:rsidRPr="003936FB" w:rsidRDefault="00B55FE0" w:rsidP="0028614A">
            <w:pPr>
              <w:spacing w:after="0"/>
              <w:jc w:val="center"/>
              <w:rPr>
                <w:rFonts w:cstheme="minorHAnsi"/>
                <w:sz w:val="18"/>
                <w:szCs w:val="18"/>
              </w:rPr>
            </w:pPr>
            <w:r w:rsidRPr="003936FB">
              <w:rPr>
                <w:rFonts w:cstheme="minorHAnsi"/>
                <w:sz w:val="18"/>
                <w:szCs w:val="18"/>
              </w:rPr>
              <w:t>3.7%</w:t>
            </w:r>
          </w:p>
        </w:tc>
        <w:tc>
          <w:tcPr>
            <w:tcW w:w="442" w:type="dxa"/>
            <w:tcBorders>
              <w:top w:val="single" w:sz="6" w:space="0" w:color="auto"/>
              <w:left w:val="single" w:sz="6" w:space="0" w:color="auto"/>
              <w:bottom w:val="single" w:sz="6" w:space="0" w:color="auto"/>
              <w:right w:val="single" w:sz="6" w:space="0" w:color="auto"/>
            </w:tcBorders>
            <w:shd w:val="clear" w:color="auto" w:fill="CCFFCC"/>
            <w:vAlign w:val="center"/>
          </w:tcPr>
          <w:p w14:paraId="1C5623EC" w14:textId="77777777" w:rsidR="00B55FE0" w:rsidRPr="003936FB" w:rsidRDefault="00B55FE0" w:rsidP="0028614A">
            <w:pPr>
              <w:spacing w:after="0"/>
              <w:jc w:val="center"/>
              <w:rPr>
                <w:rFonts w:cstheme="minorHAnsi"/>
                <w:sz w:val="18"/>
                <w:szCs w:val="18"/>
              </w:rPr>
            </w:pPr>
            <w:r w:rsidRPr="003936FB">
              <w:rPr>
                <w:rFonts w:cstheme="minorHAnsi"/>
                <w:sz w:val="18"/>
                <w:szCs w:val="18"/>
              </w:rPr>
              <w:t>4.5%</w:t>
            </w:r>
          </w:p>
        </w:tc>
        <w:tc>
          <w:tcPr>
            <w:tcW w:w="531" w:type="dxa"/>
            <w:tcBorders>
              <w:top w:val="single" w:sz="6" w:space="0" w:color="auto"/>
              <w:left w:val="single" w:sz="6" w:space="0" w:color="auto"/>
              <w:bottom w:val="single" w:sz="6" w:space="0" w:color="auto"/>
              <w:right w:val="single" w:sz="6" w:space="0" w:color="auto"/>
            </w:tcBorders>
            <w:shd w:val="clear" w:color="auto" w:fill="CCFFCC"/>
            <w:vAlign w:val="center"/>
          </w:tcPr>
          <w:p w14:paraId="2FACCF08" w14:textId="77777777" w:rsidR="00B55FE0" w:rsidRPr="003936FB" w:rsidRDefault="00B55FE0" w:rsidP="0028614A">
            <w:pPr>
              <w:spacing w:after="0"/>
              <w:jc w:val="center"/>
              <w:rPr>
                <w:rFonts w:cstheme="minorHAnsi"/>
                <w:sz w:val="18"/>
                <w:szCs w:val="18"/>
              </w:rPr>
            </w:pPr>
            <w:r w:rsidRPr="003936FB">
              <w:rPr>
                <w:rFonts w:cstheme="minorHAnsi"/>
                <w:sz w:val="18"/>
                <w:szCs w:val="18"/>
              </w:rPr>
              <w:t>4.0%</w:t>
            </w:r>
          </w:p>
        </w:tc>
        <w:tc>
          <w:tcPr>
            <w:tcW w:w="531" w:type="dxa"/>
            <w:tcBorders>
              <w:top w:val="single" w:sz="6" w:space="0" w:color="auto"/>
              <w:left w:val="single" w:sz="6" w:space="0" w:color="auto"/>
              <w:bottom w:val="single" w:sz="6" w:space="0" w:color="auto"/>
              <w:right w:val="single" w:sz="6" w:space="0" w:color="auto"/>
            </w:tcBorders>
            <w:shd w:val="clear" w:color="auto" w:fill="CCFFCC"/>
            <w:vAlign w:val="center"/>
          </w:tcPr>
          <w:p w14:paraId="138F2586" w14:textId="77777777" w:rsidR="00B55FE0" w:rsidRPr="003936FB" w:rsidRDefault="00B55FE0" w:rsidP="0028614A">
            <w:pPr>
              <w:spacing w:after="0"/>
              <w:jc w:val="center"/>
              <w:rPr>
                <w:rFonts w:cstheme="minorHAnsi"/>
                <w:sz w:val="18"/>
                <w:szCs w:val="18"/>
              </w:rPr>
            </w:pPr>
            <w:r w:rsidRPr="003936FB">
              <w:rPr>
                <w:rFonts w:cstheme="minorHAnsi"/>
                <w:sz w:val="18"/>
                <w:szCs w:val="18"/>
              </w:rPr>
              <w:t>4.3%</w:t>
            </w:r>
          </w:p>
        </w:tc>
        <w:tc>
          <w:tcPr>
            <w:tcW w:w="531" w:type="dxa"/>
            <w:tcBorders>
              <w:top w:val="single" w:sz="6" w:space="0" w:color="auto"/>
              <w:left w:val="single" w:sz="6" w:space="0" w:color="auto"/>
              <w:bottom w:val="single" w:sz="6" w:space="0" w:color="auto"/>
              <w:right w:val="single" w:sz="6" w:space="0" w:color="auto"/>
            </w:tcBorders>
            <w:shd w:val="clear" w:color="auto" w:fill="CCFFCC"/>
            <w:vAlign w:val="center"/>
          </w:tcPr>
          <w:p w14:paraId="759F4152" w14:textId="77777777" w:rsidR="00B55FE0" w:rsidRPr="003936FB" w:rsidRDefault="00B55FE0" w:rsidP="0028614A">
            <w:pPr>
              <w:spacing w:after="0"/>
              <w:jc w:val="center"/>
              <w:rPr>
                <w:rFonts w:cstheme="minorHAnsi"/>
                <w:sz w:val="18"/>
                <w:szCs w:val="18"/>
              </w:rPr>
            </w:pPr>
            <w:r w:rsidRPr="003936FB">
              <w:rPr>
                <w:rFonts w:cstheme="minorHAnsi"/>
                <w:sz w:val="18"/>
                <w:szCs w:val="18"/>
              </w:rPr>
              <w:t>3.7%</w:t>
            </w:r>
          </w:p>
        </w:tc>
        <w:tc>
          <w:tcPr>
            <w:tcW w:w="531" w:type="dxa"/>
            <w:tcBorders>
              <w:top w:val="single" w:sz="6" w:space="0" w:color="auto"/>
              <w:left w:val="single" w:sz="6" w:space="0" w:color="auto"/>
              <w:bottom w:val="single" w:sz="6" w:space="0" w:color="auto"/>
              <w:right w:val="single" w:sz="6" w:space="0" w:color="auto"/>
            </w:tcBorders>
            <w:shd w:val="clear" w:color="auto" w:fill="CCFFCC"/>
            <w:vAlign w:val="center"/>
          </w:tcPr>
          <w:p w14:paraId="7999D71A" w14:textId="77777777" w:rsidR="00B55FE0" w:rsidRPr="003936FB" w:rsidRDefault="00B55FE0" w:rsidP="0028614A">
            <w:pPr>
              <w:spacing w:after="0"/>
              <w:jc w:val="center"/>
              <w:rPr>
                <w:rFonts w:cstheme="minorHAnsi"/>
                <w:sz w:val="18"/>
                <w:szCs w:val="18"/>
              </w:rPr>
            </w:pPr>
            <w:r w:rsidRPr="003936FB">
              <w:rPr>
                <w:rFonts w:cstheme="minorHAnsi"/>
                <w:sz w:val="18"/>
                <w:szCs w:val="18"/>
              </w:rPr>
              <w:t>4.7%</w:t>
            </w:r>
          </w:p>
        </w:tc>
        <w:tc>
          <w:tcPr>
            <w:tcW w:w="531" w:type="dxa"/>
            <w:tcBorders>
              <w:top w:val="single" w:sz="6" w:space="0" w:color="auto"/>
              <w:left w:val="single" w:sz="6" w:space="0" w:color="auto"/>
              <w:bottom w:val="single" w:sz="6" w:space="0" w:color="auto"/>
              <w:right w:val="single" w:sz="6" w:space="0" w:color="auto"/>
            </w:tcBorders>
            <w:shd w:val="clear" w:color="auto" w:fill="CCFFCC"/>
            <w:vAlign w:val="center"/>
          </w:tcPr>
          <w:p w14:paraId="1DDE0B71" w14:textId="77777777" w:rsidR="00B55FE0" w:rsidRPr="003936FB" w:rsidRDefault="00B55FE0" w:rsidP="0028614A">
            <w:pPr>
              <w:spacing w:after="0"/>
              <w:jc w:val="center"/>
              <w:rPr>
                <w:rFonts w:cstheme="minorHAnsi"/>
                <w:sz w:val="18"/>
                <w:szCs w:val="18"/>
              </w:rPr>
            </w:pPr>
            <w:r w:rsidRPr="003936FB">
              <w:rPr>
                <w:rFonts w:cstheme="minorHAnsi"/>
                <w:sz w:val="18"/>
                <w:szCs w:val="18"/>
              </w:rPr>
              <w:t>3.9%</w:t>
            </w:r>
          </w:p>
        </w:tc>
        <w:tc>
          <w:tcPr>
            <w:tcW w:w="481" w:type="dxa"/>
            <w:gridSpan w:val="2"/>
            <w:tcBorders>
              <w:top w:val="single" w:sz="6" w:space="0" w:color="auto"/>
              <w:left w:val="single" w:sz="6" w:space="0" w:color="auto"/>
              <w:bottom w:val="single" w:sz="6" w:space="0" w:color="auto"/>
              <w:right w:val="single" w:sz="6" w:space="0" w:color="auto"/>
            </w:tcBorders>
            <w:shd w:val="clear" w:color="auto" w:fill="CCFFCC"/>
            <w:vAlign w:val="center"/>
          </w:tcPr>
          <w:p w14:paraId="6A699F6D" w14:textId="77777777" w:rsidR="00B55FE0" w:rsidRPr="003936FB" w:rsidRDefault="00B55FE0" w:rsidP="0028614A">
            <w:pPr>
              <w:spacing w:after="0"/>
              <w:jc w:val="center"/>
              <w:rPr>
                <w:rFonts w:cstheme="minorHAnsi"/>
                <w:sz w:val="18"/>
                <w:szCs w:val="18"/>
              </w:rPr>
            </w:pPr>
            <w:r w:rsidRPr="003936FB">
              <w:rPr>
                <w:rFonts w:cstheme="minorHAnsi"/>
                <w:sz w:val="18"/>
                <w:szCs w:val="18"/>
              </w:rPr>
              <w:t>4.6%</w:t>
            </w:r>
          </w:p>
        </w:tc>
      </w:tr>
    </w:tbl>
    <w:p w14:paraId="760A75EE" w14:textId="77777777" w:rsidR="008F1C00" w:rsidRDefault="008F1C00" w:rsidP="008F1C00">
      <w:bookmarkStart w:id="1818" w:name="_Toc315354084"/>
      <w:bookmarkStart w:id="1819" w:name="_Toc315447615"/>
      <w:bookmarkStart w:id="1820" w:name="_Toc319585410"/>
      <w:bookmarkStart w:id="1821" w:name="_Toc333218997"/>
      <w:bookmarkStart w:id="1822" w:name="_Toc437594094"/>
      <w:bookmarkStart w:id="1823" w:name="_Toc437856308"/>
      <w:bookmarkStart w:id="1824" w:name="_Toc437957205"/>
    </w:p>
    <w:p w14:paraId="0A5B15A3" w14:textId="77777777" w:rsidR="008F1C00" w:rsidRDefault="008F1C00" w:rsidP="008F1C00"/>
    <w:p w14:paraId="6359D086" w14:textId="77777777" w:rsidR="008F1C00" w:rsidRDefault="008F1C00" w:rsidP="008F1C00">
      <w:pPr>
        <w:sectPr w:rsidR="008F1C00" w:rsidSect="008F1C00">
          <w:pgSz w:w="15840" w:h="12240" w:orient="landscape"/>
          <w:pgMar w:top="1440" w:right="1440" w:bottom="1440" w:left="1440" w:header="720" w:footer="720" w:gutter="0"/>
          <w:cols w:space="720"/>
          <w:docGrid w:linePitch="360"/>
        </w:sectPr>
      </w:pPr>
    </w:p>
    <w:p w14:paraId="07A19B5F" w14:textId="77777777" w:rsidR="008F1C00" w:rsidRPr="008F1C00" w:rsidRDefault="00B55FE0" w:rsidP="008F1C00">
      <w:pPr>
        <w:pStyle w:val="Heading2"/>
      </w:pPr>
      <w:bookmarkStart w:id="1825" w:name="_Toc438040368"/>
      <w:bookmarkStart w:id="1826" w:name="_Toc438202401"/>
      <w:r>
        <w:lastRenderedPageBreak/>
        <w:t>Summer Peak Period Definition (kW)</w:t>
      </w:r>
      <w:bookmarkEnd w:id="1818"/>
      <w:bookmarkEnd w:id="1819"/>
      <w:bookmarkEnd w:id="1820"/>
      <w:bookmarkEnd w:id="1821"/>
      <w:bookmarkEnd w:id="1822"/>
      <w:bookmarkEnd w:id="1823"/>
      <w:bookmarkEnd w:id="1824"/>
      <w:bookmarkEnd w:id="1825"/>
      <w:bookmarkEnd w:id="1826"/>
    </w:p>
    <w:p w14:paraId="5DD23432" w14:textId="77777777" w:rsidR="00B55FE0" w:rsidRPr="00AA7271" w:rsidRDefault="00B55FE0" w:rsidP="00B55FE0"/>
    <w:p w14:paraId="64295434" w14:textId="77777777" w:rsidR="00B55FE0" w:rsidRDefault="00B55FE0" w:rsidP="00B55FE0">
      <w:pPr>
        <w:spacing w:after="240"/>
        <w:rPr>
          <w:rFonts w:cstheme="minorHAnsi"/>
          <w:szCs w:val="20"/>
        </w:rPr>
      </w:pPr>
      <w:r w:rsidRPr="007334E1">
        <w:rPr>
          <w:rFonts w:cstheme="minorHAnsi"/>
          <w:szCs w:val="20"/>
        </w:rPr>
        <w:t xml:space="preserve">To estimate the impact that an efficiency measure has on a </w:t>
      </w:r>
      <w:r>
        <w:rPr>
          <w:rFonts w:cstheme="minorHAnsi"/>
          <w:szCs w:val="20"/>
        </w:rPr>
        <w:t>utility</w:t>
      </w:r>
      <w:r w:rsidRPr="007334E1">
        <w:rPr>
          <w:rFonts w:cstheme="minorHAnsi"/>
          <w:szCs w:val="20"/>
        </w:rPr>
        <w:t xml:space="preserve">’s system peak, the peak itself needs to be defined.  Illinois spans two different electrical control areas, the Pennsylvania – Jersey – Maryland (PJM) and the Midwest Independent System Operators (MISO).  As a result, there is some disparity in the peak definition across the state.  However, only PJM has a </w:t>
      </w:r>
      <w:r>
        <w:rPr>
          <w:rFonts w:cstheme="minorHAnsi"/>
          <w:szCs w:val="20"/>
        </w:rPr>
        <w:t xml:space="preserve">forward </w:t>
      </w:r>
      <w:r w:rsidRPr="007334E1">
        <w:rPr>
          <w:rFonts w:cstheme="minorHAnsi"/>
          <w:szCs w:val="20"/>
        </w:rPr>
        <w:t>capacity market where an efficiency program can potentially participate.  Because ComEd is part of the PJM control area, their definition of summer peak is being applied statewide in this TRM.</w:t>
      </w:r>
    </w:p>
    <w:p w14:paraId="20903A44" w14:textId="77777777" w:rsidR="00B55FE0" w:rsidRPr="007334E1" w:rsidRDefault="00B55FE0" w:rsidP="00B55FE0">
      <w:pPr>
        <w:spacing w:after="240"/>
        <w:rPr>
          <w:rFonts w:cstheme="minorHAnsi"/>
          <w:szCs w:val="20"/>
        </w:rPr>
      </w:pPr>
      <w:r>
        <w:rPr>
          <w:rFonts w:cstheme="minorHAnsi"/>
          <w:szCs w:val="20"/>
        </w:rPr>
        <w:t>Because Illinois is a</w:t>
      </w:r>
      <w:r w:rsidRPr="007334E1">
        <w:rPr>
          <w:rFonts w:cstheme="minorHAnsi"/>
          <w:szCs w:val="20"/>
        </w:rPr>
        <w:t xml:space="preserve"> summer peaking state, only the summer peak period is defined for the purpose of this TRM.  The coincident summer peak period is defined as </w:t>
      </w:r>
      <w:r w:rsidRPr="005C0E41">
        <w:rPr>
          <w:rFonts w:cstheme="minorHAnsi"/>
          <w:szCs w:val="20"/>
        </w:rPr>
        <w:t xml:space="preserve">1:00-5:00 </w:t>
      </w:r>
      <w:r w:rsidRPr="005C0E41">
        <w:rPr>
          <w:rFonts w:cstheme="minorHAnsi"/>
          <w:smallCaps/>
          <w:szCs w:val="20"/>
        </w:rPr>
        <w:t>pm</w:t>
      </w:r>
      <w:r w:rsidRPr="005C0E41">
        <w:rPr>
          <w:rFonts w:cstheme="minorHAnsi"/>
          <w:szCs w:val="20"/>
        </w:rPr>
        <w:t xml:space="preserve"> Central Prevailing Time on non-holiday weekdays, June through August</w:t>
      </w:r>
      <w:r w:rsidRPr="00945CE1">
        <w:rPr>
          <w:rFonts w:cstheme="minorHAnsi"/>
          <w:szCs w:val="20"/>
        </w:rPr>
        <w:t>.</w:t>
      </w:r>
    </w:p>
    <w:p w14:paraId="58180158" w14:textId="77777777" w:rsidR="00B55FE0" w:rsidRDefault="00B55FE0" w:rsidP="00B55FE0">
      <w:pPr>
        <w:spacing w:after="240"/>
        <w:rPr>
          <w:rFonts w:cstheme="minorHAnsi"/>
          <w:szCs w:val="20"/>
        </w:rPr>
      </w:pPr>
      <w:r w:rsidRPr="007334E1">
        <w:rPr>
          <w:rFonts w:cstheme="minorHAnsi"/>
          <w:szCs w:val="20"/>
        </w:rPr>
        <w:t xml:space="preserve">Summer peak coincidence factors can be found within each measure characterization. </w:t>
      </w:r>
      <w:r>
        <w:rPr>
          <w:rFonts w:cstheme="minorHAnsi"/>
          <w:szCs w:val="20"/>
        </w:rPr>
        <w:t xml:space="preserve">The source is provided and is based upon evaluation results, analysis of load shape data (e.g., the Itron eShapes data provided by Ameren), or through a calculation using stated assumptions. </w:t>
      </w:r>
    </w:p>
    <w:p w14:paraId="2BF8611D" w14:textId="77777777" w:rsidR="00B55FE0" w:rsidRDefault="00B55FE0" w:rsidP="00B55FE0">
      <w:pPr>
        <w:spacing w:after="240"/>
        <w:rPr>
          <w:rFonts w:cstheme="minorHAnsi"/>
          <w:szCs w:val="20"/>
        </w:rPr>
      </w:pPr>
      <w:r w:rsidRPr="007334E1">
        <w:rPr>
          <w:rFonts w:cstheme="minorHAnsi"/>
          <w:szCs w:val="20"/>
        </w:rPr>
        <w:t xml:space="preserve">For measures that are not weather-sensitive, </w:t>
      </w:r>
      <w:r>
        <w:rPr>
          <w:rFonts w:cstheme="minorHAnsi"/>
          <w:szCs w:val="20"/>
        </w:rPr>
        <w:t>the summer peak coincidence factor is</w:t>
      </w:r>
      <w:r w:rsidRPr="007334E1">
        <w:rPr>
          <w:rFonts w:cstheme="minorHAnsi"/>
          <w:szCs w:val="20"/>
        </w:rPr>
        <w:t xml:space="preserve"> estimated whenever possible as the </w:t>
      </w:r>
      <w:r w:rsidRPr="007A79A4">
        <w:rPr>
          <w:rFonts w:cstheme="minorHAnsi"/>
          <w:szCs w:val="20"/>
        </w:rPr>
        <w:t>average</w:t>
      </w:r>
      <w:r w:rsidRPr="007334E1">
        <w:rPr>
          <w:rFonts w:cstheme="minorHAnsi"/>
          <w:szCs w:val="20"/>
        </w:rPr>
        <w:t xml:space="preserve"> of savings within the peak period defined above.  For weather sensitive </w:t>
      </w:r>
      <w:r>
        <w:rPr>
          <w:rFonts w:cstheme="minorHAnsi"/>
          <w:szCs w:val="20"/>
        </w:rPr>
        <w:t>measures such as cooling,</w:t>
      </w:r>
      <w:r w:rsidRPr="007334E1">
        <w:rPr>
          <w:rFonts w:cstheme="minorHAnsi"/>
          <w:szCs w:val="20"/>
        </w:rPr>
        <w:t xml:space="preserve"> </w:t>
      </w:r>
      <w:r>
        <w:rPr>
          <w:rFonts w:cstheme="minorHAnsi"/>
          <w:szCs w:val="20"/>
        </w:rPr>
        <w:t xml:space="preserve">the summer peak coincidence factor is provided </w:t>
      </w:r>
      <w:r w:rsidRPr="007334E1">
        <w:rPr>
          <w:rFonts w:cstheme="minorHAnsi"/>
          <w:szCs w:val="20"/>
        </w:rPr>
        <w:t xml:space="preserve">in two different ways.  The </w:t>
      </w:r>
      <w:r>
        <w:rPr>
          <w:rFonts w:cstheme="minorHAnsi"/>
          <w:szCs w:val="20"/>
        </w:rPr>
        <w:t>first</w:t>
      </w:r>
      <w:r w:rsidRPr="007334E1">
        <w:rPr>
          <w:rFonts w:cstheme="minorHAnsi"/>
          <w:szCs w:val="20"/>
        </w:rPr>
        <w:t xml:space="preserve"> </w:t>
      </w:r>
      <w:r>
        <w:rPr>
          <w:rFonts w:cstheme="minorHAnsi"/>
          <w:szCs w:val="20"/>
        </w:rPr>
        <w:t>method</w:t>
      </w:r>
      <w:r w:rsidRPr="007334E1">
        <w:rPr>
          <w:rFonts w:cstheme="minorHAnsi"/>
          <w:szCs w:val="20"/>
        </w:rPr>
        <w:t xml:space="preserve"> is to estimate </w:t>
      </w:r>
      <w:r>
        <w:rPr>
          <w:rFonts w:cstheme="minorHAnsi"/>
          <w:szCs w:val="20"/>
        </w:rPr>
        <w:t>demand</w:t>
      </w:r>
      <w:r w:rsidRPr="007334E1">
        <w:rPr>
          <w:rFonts w:cstheme="minorHAnsi"/>
          <w:szCs w:val="20"/>
        </w:rPr>
        <w:t xml:space="preserve"> savings during the </w:t>
      </w:r>
      <w:r>
        <w:rPr>
          <w:rFonts w:cstheme="minorHAnsi"/>
          <w:szCs w:val="20"/>
        </w:rPr>
        <w:t>utility’s</w:t>
      </w:r>
      <w:r w:rsidRPr="007A79A4">
        <w:rPr>
          <w:rFonts w:cstheme="minorHAnsi"/>
          <w:szCs w:val="20"/>
        </w:rPr>
        <w:t xml:space="preserve"> peak hour (as provided by Ameren)</w:t>
      </w:r>
      <w:r w:rsidRPr="007334E1">
        <w:rPr>
          <w:rFonts w:cstheme="minorHAnsi"/>
          <w:szCs w:val="20"/>
        </w:rPr>
        <w:t xml:space="preserve">.  This is </w:t>
      </w:r>
      <w:r>
        <w:rPr>
          <w:rFonts w:cstheme="minorHAnsi"/>
          <w:szCs w:val="20"/>
        </w:rPr>
        <w:t xml:space="preserve">likely to be the </w:t>
      </w:r>
      <w:r w:rsidRPr="007334E1">
        <w:rPr>
          <w:rFonts w:cstheme="minorHAnsi"/>
          <w:szCs w:val="20"/>
        </w:rPr>
        <w:t xml:space="preserve">most indicative of actual peak benefits.  The second way </w:t>
      </w:r>
      <w:r w:rsidRPr="007A79A4">
        <w:rPr>
          <w:rFonts w:cstheme="minorHAnsi"/>
          <w:szCs w:val="20"/>
        </w:rPr>
        <w:t>represents the average savings over the summer peak period, consistent with the non-weather sensitive end uses</w:t>
      </w:r>
      <w:r>
        <w:rPr>
          <w:rFonts w:cstheme="minorHAnsi"/>
          <w:szCs w:val="20"/>
        </w:rPr>
        <w:t>,</w:t>
      </w:r>
      <w:r w:rsidRPr="007A79A4">
        <w:rPr>
          <w:rFonts w:cstheme="minorHAnsi"/>
          <w:szCs w:val="20"/>
        </w:rPr>
        <w:t xml:space="preserve"> and is presented so that savings can be bid into PJM’s Forward Capacity Market.  </w:t>
      </w:r>
    </w:p>
    <w:p w14:paraId="72B26EB2" w14:textId="77777777" w:rsidR="005612ED" w:rsidRDefault="005612ED" w:rsidP="00B55FE0">
      <w:pPr>
        <w:rPr>
          <w:rFonts w:cstheme="minorHAnsi"/>
          <w:szCs w:val="20"/>
        </w:rPr>
        <w:sectPr w:rsidR="005612ED">
          <w:headerReference w:type="default" r:id="rId28"/>
          <w:pgSz w:w="12240" w:h="15840"/>
          <w:pgMar w:top="1440" w:right="1440" w:bottom="1440" w:left="1440" w:header="720" w:footer="720" w:gutter="0"/>
          <w:cols w:space="720"/>
          <w:docGrid w:linePitch="360"/>
        </w:sectPr>
      </w:pPr>
    </w:p>
    <w:p w14:paraId="424DA8B6" w14:textId="77777777" w:rsidR="00B55FE0" w:rsidRDefault="00B55FE0" w:rsidP="00B55FE0">
      <w:pPr>
        <w:pStyle w:val="Heading2"/>
      </w:pPr>
      <w:bookmarkStart w:id="1829" w:name="_Toc319585411"/>
      <w:bookmarkStart w:id="1830" w:name="_Toc333218998"/>
      <w:bookmarkStart w:id="1831" w:name="_Toc437594095"/>
      <w:bookmarkStart w:id="1832" w:name="_Toc437856309"/>
      <w:bookmarkStart w:id="1833" w:name="_Toc437957206"/>
      <w:bookmarkStart w:id="1834" w:name="_Toc438040369"/>
      <w:bookmarkStart w:id="1835" w:name="_Toc438202402"/>
      <w:r>
        <w:lastRenderedPageBreak/>
        <w:t>Heating and Cooling Degree-Day Data</w:t>
      </w:r>
      <w:bookmarkEnd w:id="1558"/>
      <w:bookmarkEnd w:id="1829"/>
      <w:bookmarkEnd w:id="1830"/>
      <w:bookmarkEnd w:id="1831"/>
      <w:bookmarkEnd w:id="1832"/>
      <w:bookmarkEnd w:id="1833"/>
      <w:bookmarkEnd w:id="1834"/>
      <w:bookmarkEnd w:id="1835"/>
      <w:r>
        <w:t xml:space="preserve"> </w:t>
      </w:r>
    </w:p>
    <w:p w14:paraId="384E264F" w14:textId="77777777" w:rsidR="00B55FE0" w:rsidRDefault="00B55FE0" w:rsidP="00B55FE0">
      <w:pPr>
        <w:spacing w:after="240"/>
      </w:pPr>
      <w:r>
        <w:t>Many measures are weather sensitive. Because there is a range of climactic conditions across the state, VEIC engaged the Utilities to provide their preferences for what airports and cities are the best proxies for the weather in their service territories.  The result of this engagement is in the table below.  All of the data represents 30-year normals</w:t>
      </w:r>
      <w:r>
        <w:rPr>
          <w:rStyle w:val="FootnoteReference"/>
        </w:rPr>
        <w:footnoteReference w:id="28"/>
      </w:r>
      <w:r>
        <w:t xml:space="preserve"> from the National Climactic Data Center (NCDC).  Note that the base temperature for the calculation of heating degree-days in this document does not follow the historical 65F degree base temperature convention.  Instead VEIC used several different temperatures in this TRM to more accurately reflect the outdoor temperature when a heating or cooling system turns on.  </w:t>
      </w:r>
    </w:p>
    <w:p w14:paraId="29207686" w14:textId="77777777" w:rsidR="00B55FE0" w:rsidRPr="00090CB4" w:rsidRDefault="00B55FE0" w:rsidP="00B55FE0">
      <w:pPr>
        <w:spacing w:after="240"/>
      </w:pPr>
      <w:r>
        <w:t xml:space="preserve">Residential heating is based on 60F, in accordance with regression analysis of heating fuel use and weather by state by the Pacific Northwest National </w:t>
      </w:r>
      <w:r w:rsidRPr="003F5ED9">
        <w:t>Laboratory</w:t>
      </w:r>
      <w:r w:rsidRPr="003F5ED9">
        <w:rPr>
          <w:rStyle w:val="FootnoteReference"/>
        </w:rPr>
        <w:footnoteReference w:id="29"/>
      </w:r>
      <w:r>
        <w:t>.  Residential cooling is based on 65F in agreement with a field study in Wisconsin</w:t>
      </w:r>
      <w:r>
        <w:rPr>
          <w:rStyle w:val="FootnoteReference"/>
        </w:rPr>
        <w:footnoteReference w:id="30"/>
      </w:r>
      <w:r>
        <w:t>.  These are lower than typical thermostat set points because internal gains such as appliances, lighting, and people provide some heating. In C&amp;I settings, internal gains are often much higher; the base temperatures for both heating and cooling is 55F</w:t>
      </w:r>
      <w:r>
        <w:rPr>
          <w:rStyle w:val="FootnoteReference"/>
        </w:rPr>
        <w:footnoteReference w:id="31"/>
      </w:r>
      <w:r>
        <w:t>.  Custom degree-days with building specific base temperatures are recommended for large C&amp;I projects.</w:t>
      </w:r>
    </w:p>
    <w:p w14:paraId="5D6FB3A4" w14:textId="77777777" w:rsidR="00B55FE0" w:rsidRDefault="00B55FE0" w:rsidP="00B55FE0">
      <w:pPr>
        <w:widowControl/>
        <w:spacing w:after="200" w:line="276" w:lineRule="auto"/>
        <w:jc w:val="left"/>
        <w:rPr>
          <w:rFonts w:cs="Calibri"/>
          <w:b/>
          <w:color w:val="000000"/>
          <w:spacing w:val="5"/>
          <w:kern w:val="28"/>
          <w:szCs w:val="20"/>
        </w:rPr>
      </w:pPr>
      <w:bookmarkStart w:id="1836" w:name="_Toc335377233"/>
    </w:p>
    <w:p w14:paraId="214B86ED" w14:textId="77777777" w:rsidR="00B55FE0" w:rsidRDefault="00B55FE0" w:rsidP="00B55FE0">
      <w:pPr>
        <w:pStyle w:val="Caption"/>
      </w:pPr>
      <w:bookmarkStart w:id="1837" w:name="_Toc411514775"/>
      <w:bookmarkStart w:id="1838" w:name="_Toc411515475"/>
      <w:bookmarkStart w:id="1839" w:name="_Toc411599464"/>
      <w:r>
        <w:t xml:space="preserve">Table </w:t>
      </w:r>
      <w:r>
        <w:rPr>
          <w:noProof/>
        </w:rPr>
        <w:t>3</w:t>
      </w:r>
      <w:r>
        <w:t>.</w:t>
      </w:r>
      <w:r>
        <w:rPr>
          <w:noProof/>
        </w:rPr>
        <w:t>6</w:t>
      </w:r>
      <w:r>
        <w:t>: Degree-Day Zones and Values by Market Sector</w:t>
      </w:r>
      <w:bookmarkEnd w:id="1836"/>
      <w:bookmarkEnd w:id="1837"/>
      <w:bookmarkEnd w:id="1838"/>
      <w:bookmarkEnd w:id="1839"/>
    </w:p>
    <w:tbl>
      <w:tblPr>
        <w:tblW w:w="4369" w:type="pct"/>
        <w:jc w:val="center"/>
        <w:tblLayout w:type="fixed"/>
        <w:tblLook w:val="04A0" w:firstRow="1" w:lastRow="0" w:firstColumn="1" w:lastColumn="0" w:noHBand="0" w:noVBand="1"/>
      </w:tblPr>
      <w:tblGrid>
        <w:gridCol w:w="1354"/>
        <w:gridCol w:w="938"/>
        <w:gridCol w:w="938"/>
        <w:gridCol w:w="938"/>
        <w:gridCol w:w="938"/>
        <w:gridCol w:w="3262"/>
      </w:tblGrid>
      <w:tr w:rsidR="00B55FE0" w:rsidRPr="00090CB4" w14:paraId="4019DDF4" w14:textId="77777777" w:rsidTr="0028614A">
        <w:trPr>
          <w:trHeight w:hRule="exact" w:val="360"/>
          <w:jc w:val="center"/>
        </w:trPr>
        <w:tc>
          <w:tcPr>
            <w:tcW w:w="1354" w:type="dxa"/>
            <w:tcBorders>
              <w:bottom w:val="single" w:sz="4" w:space="0" w:color="auto"/>
              <w:right w:val="single" w:sz="4" w:space="0" w:color="auto"/>
            </w:tcBorders>
            <w:shd w:val="clear" w:color="auto" w:fill="auto"/>
            <w:vAlign w:val="center"/>
          </w:tcPr>
          <w:p w14:paraId="6983FE99" w14:textId="77777777" w:rsidR="00B55FE0" w:rsidRPr="004B2377" w:rsidRDefault="00B55FE0" w:rsidP="0028614A">
            <w:pPr>
              <w:jc w:val="center"/>
              <w:rPr>
                <w:b/>
                <w:color w:val="FFFFFF" w:themeColor="background1"/>
              </w:rPr>
            </w:pPr>
          </w:p>
        </w:tc>
        <w:tc>
          <w:tcPr>
            <w:tcW w:w="1876" w:type="dxa"/>
            <w:gridSpan w:val="2"/>
            <w:tcBorders>
              <w:top w:val="single" w:sz="8" w:space="0" w:color="auto"/>
              <w:left w:val="single" w:sz="4" w:space="0" w:color="auto"/>
              <w:bottom w:val="single" w:sz="8" w:space="0" w:color="auto"/>
              <w:right w:val="single" w:sz="8" w:space="0" w:color="auto"/>
            </w:tcBorders>
            <w:shd w:val="clear" w:color="auto" w:fill="808080" w:themeFill="background1" w:themeFillShade="80"/>
            <w:noWrap/>
            <w:vAlign w:val="center"/>
          </w:tcPr>
          <w:p w14:paraId="07CB1EE2" w14:textId="77777777" w:rsidR="00B55FE0" w:rsidRPr="004B2377" w:rsidRDefault="00B55FE0" w:rsidP="0028614A">
            <w:pPr>
              <w:jc w:val="center"/>
              <w:rPr>
                <w:b/>
                <w:color w:val="FFFFFF" w:themeColor="background1"/>
              </w:rPr>
            </w:pPr>
            <w:r>
              <w:rPr>
                <w:b/>
                <w:color w:val="FFFFFF" w:themeColor="background1"/>
              </w:rPr>
              <w:t>Residential</w:t>
            </w:r>
          </w:p>
        </w:tc>
        <w:tc>
          <w:tcPr>
            <w:tcW w:w="1876" w:type="dxa"/>
            <w:gridSpan w:val="2"/>
            <w:tcBorders>
              <w:top w:val="single" w:sz="8" w:space="0" w:color="auto"/>
              <w:left w:val="nil"/>
              <w:bottom w:val="single" w:sz="8" w:space="0" w:color="auto"/>
              <w:right w:val="single" w:sz="4" w:space="0" w:color="auto"/>
            </w:tcBorders>
            <w:shd w:val="clear" w:color="auto" w:fill="808080" w:themeFill="background1" w:themeFillShade="80"/>
            <w:vAlign w:val="center"/>
          </w:tcPr>
          <w:p w14:paraId="166C7BC7" w14:textId="77777777" w:rsidR="00B55FE0" w:rsidRDefault="00B55FE0" w:rsidP="0028614A">
            <w:pPr>
              <w:jc w:val="center"/>
              <w:rPr>
                <w:b/>
                <w:color w:val="FFFFFF" w:themeColor="background1"/>
              </w:rPr>
            </w:pPr>
            <w:r>
              <w:rPr>
                <w:b/>
                <w:color w:val="FFFFFF" w:themeColor="background1"/>
              </w:rPr>
              <w:t>C&amp;I</w:t>
            </w:r>
          </w:p>
        </w:tc>
        <w:tc>
          <w:tcPr>
            <w:tcW w:w="3262" w:type="dxa"/>
            <w:tcBorders>
              <w:left w:val="single" w:sz="4" w:space="0" w:color="auto"/>
              <w:bottom w:val="single" w:sz="8" w:space="0" w:color="auto"/>
            </w:tcBorders>
            <w:shd w:val="clear" w:color="auto" w:fill="auto"/>
            <w:noWrap/>
            <w:vAlign w:val="center"/>
          </w:tcPr>
          <w:p w14:paraId="5AD53332" w14:textId="77777777" w:rsidR="00B55FE0" w:rsidRDefault="00B55FE0" w:rsidP="0028614A">
            <w:pPr>
              <w:jc w:val="center"/>
              <w:rPr>
                <w:b/>
                <w:color w:val="FFFFFF" w:themeColor="background1"/>
              </w:rPr>
            </w:pPr>
          </w:p>
        </w:tc>
      </w:tr>
      <w:tr w:rsidR="00B55FE0" w:rsidRPr="00090CB4" w14:paraId="14CE9C54" w14:textId="77777777" w:rsidTr="0028614A">
        <w:trPr>
          <w:trHeight w:hRule="exact" w:val="360"/>
          <w:jc w:val="center"/>
        </w:trPr>
        <w:tc>
          <w:tcPr>
            <w:tcW w:w="1354"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3B64BCD9" w14:textId="77777777" w:rsidR="00B55FE0" w:rsidRPr="004B2377" w:rsidRDefault="00B55FE0" w:rsidP="0028614A">
            <w:pPr>
              <w:jc w:val="center"/>
              <w:rPr>
                <w:b/>
                <w:color w:val="FFFFFF" w:themeColor="background1"/>
              </w:rPr>
            </w:pPr>
            <w:r w:rsidRPr="004B2377">
              <w:rPr>
                <w:b/>
                <w:color w:val="FFFFFF" w:themeColor="background1"/>
              </w:rPr>
              <w:t>Zone</w:t>
            </w:r>
          </w:p>
        </w:tc>
        <w:tc>
          <w:tcPr>
            <w:tcW w:w="938" w:type="dxa"/>
            <w:tcBorders>
              <w:top w:val="single" w:sz="8" w:space="0" w:color="auto"/>
              <w:left w:val="single" w:sz="4" w:space="0" w:color="auto"/>
              <w:bottom w:val="single" w:sz="4" w:space="0" w:color="auto"/>
              <w:right w:val="single" w:sz="8" w:space="0" w:color="auto"/>
            </w:tcBorders>
            <w:shd w:val="clear" w:color="auto" w:fill="808080" w:themeFill="background1" w:themeFillShade="80"/>
            <w:noWrap/>
            <w:vAlign w:val="center"/>
            <w:hideMark/>
          </w:tcPr>
          <w:p w14:paraId="22AD9731" w14:textId="77777777" w:rsidR="00B55FE0" w:rsidRPr="004B2377" w:rsidRDefault="00B55FE0" w:rsidP="0028614A">
            <w:pPr>
              <w:jc w:val="center"/>
              <w:rPr>
                <w:b/>
                <w:color w:val="FFFFFF" w:themeColor="background1"/>
              </w:rPr>
            </w:pPr>
            <w:r w:rsidRPr="004B2377">
              <w:rPr>
                <w:b/>
                <w:color w:val="FFFFFF" w:themeColor="background1"/>
              </w:rPr>
              <w:t>HDD</w:t>
            </w:r>
          </w:p>
        </w:tc>
        <w:tc>
          <w:tcPr>
            <w:tcW w:w="938" w:type="dxa"/>
            <w:tcBorders>
              <w:top w:val="single" w:sz="8" w:space="0" w:color="auto"/>
              <w:left w:val="nil"/>
              <w:bottom w:val="single" w:sz="4" w:space="0" w:color="auto"/>
              <w:right w:val="single" w:sz="8" w:space="0" w:color="auto"/>
            </w:tcBorders>
            <w:shd w:val="clear" w:color="auto" w:fill="808080" w:themeFill="background1" w:themeFillShade="80"/>
            <w:noWrap/>
            <w:vAlign w:val="center"/>
            <w:hideMark/>
          </w:tcPr>
          <w:p w14:paraId="788DFBC7" w14:textId="77777777" w:rsidR="00B55FE0" w:rsidRPr="004B2377" w:rsidRDefault="00B55FE0" w:rsidP="0028614A">
            <w:pPr>
              <w:jc w:val="center"/>
              <w:rPr>
                <w:b/>
                <w:color w:val="FFFFFF" w:themeColor="background1"/>
              </w:rPr>
            </w:pPr>
            <w:r w:rsidRPr="004B2377">
              <w:rPr>
                <w:b/>
                <w:color w:val="FFFFFF" w:themeColor="background1"/>
              </w:rPr>
              <w:t>CDD</w:t>
            </w:r>
          </w:p>
        </w:tc>
        <w:tc>
          <w:tcPr>
            <w:tcW w:w="938" w:type="dxa"/>
            <w:tcBorders>
              <w:top w:val="single" w:sz="8" w:space="0" w:color="auto"/>
              <w:left w:val="nil"/>
              <w:bottom w:val="single" w:sz="4" w:space="0" w:color="auto"/>
              <w:right w:val="single" w:sz="4" w:space="0" w:color="auto"/>
            </w:tcBorders>
            <w:shd w:val="clear" w:color="auto" w:fill="808080" w:themeFill="background1" w:themeFillShade="80"/>
            <w:vAlign w:val="center"/>
          </w:tcPr>
          <w:p w14:paraId="7A00FE58" w14:textId="77777777" w:rsidR="00B55FE0" w:rsidRDefault="00B55FE0" w:rsidP="0028614A">
            <w:pPr>
              <w:jc w:val="center"/>
              <w:rPr>
                <w:b/>
                <w:color w:val="FFFFFF" w:themeColor="background1"/>
              </w:rPr>
            </w:pPr>
            <w:r>
              <w:rPr>
                <w:b/>
                <w:color w:val="FFFFFF" w:themeColor="background1"/>
              </w:rPr>
              <w:t>HDD</w:t>
            </w:r>
          </w:p>
        </w:tc>
        <w:tc>
          <w:tcPr>
            <w:tcW w:w="93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132A7C51" w14:textId="77777777" w:rsidR="00B55FE0" w:rsidRDefault="00B55FE0" w:rsidP="0028614A">
            <w:pPr>
              <w:jc w:val="center"/>
              <w:rPr>
                <w:b/>
                <w:color w:val="FFFFFF" w:themeColor="background1"/>
              </w:rPr>
            </w:pPr>
            <w:r>
              <w:rPr>
                <w:b/>
                <w:color w:val="FFFFFF" w:themeColor="background1"/>
              </w:rPr>
              <w:t>CDD</w:t>
            </w:r>
          </w:p>
        </w:tc>
        <w:tc>
          <w:tcPr>
            <w:tcW w:w="3262" w:type="dxa"/>
            <w:tcBorders>
              <w:top w:val="single" w:sz="8" w:space="0" w:color="auto"/>
              <w:left w:val="single" w:sz="4" w:space="0" w:color="auto"/>
              <w:bottom w:val="single" w:sz="4" w:space="0" w:color="auto"/>
              <w:right w:val="single" w:sz="8" w:space="0" w:color="auto"/>
            </w:tcBorders>
            <w:shd w:val="clear" w:color="auto" w:fill="808080" w:themeFill="background1" w:themeFillShade="80"/>
            <w:noWrap/>
            <w:vAlign w:val="center"/>
            <w:hideMark/>
          </w:tcPr>
          <w:p w14:paraId="5FEFFD20" w14:textId="77777777" w:rsidR="00B55FE0" w:rsidRPr="004B2377" w:rsidRDefault="00B55FE0" w:rsidP="0028614A">
            <w:pPr>
              <w:jc w:val="left"/>
              <w:rPr>
                <w:b/>
                <w:color w:val="FFFFFF" w:themeColor="background1"/>
              </w:rPr>
            </w:pPr>
            <w:r>
              <w:rPr>
                <w:b/>
                <w:color w:val="FFFFFF" w:themeColor="background1"/>
              </w:rPr>
              <w:t>Weather Station / City</w:t>
            </w:r>
          </w:p>
        </w:tc>
      </w:tr>
      <w:tr w:rsidR="00B55FE0" w:rsidRPr="00090CB4" w14:paraId="473F4709" w14:textId="77777777" w:rsidTr="0028614A">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tcPr>
          <w:p w14:paraId="555004FA" w14:textId="77777777" w:rsidR="00B55FE0" w:rsidRPr="00090CB4" w:rsidRDefault="00B55FE0" w:rsidP="0028614A">
            <w:pPr>
              <w:jc w:val="center"/>
            </w:pPr>
            <w:r>
              <w:t>1</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BC914" w14:textId="77777777" w:rsidR="00B55FE0" w:rsidRPr="00090CB4" w:rsidRDefault="00B55FE0" w:rsidP="0028614A">
            <w:pPr>
              <w:jc w:val="center"/>
            </w:pPr>
            <w:r w:rsidRPr="00090CB4">
              <w:t>5</w:t>
            </w:r>
            <w:r>
              <w:t>,</w:t>
            </w:r>
            <w:r w:rsidRPr="00090CB4">
              <w:t>352</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7FBDF16F" w14:textId="77777777" w:rsidR="00B55FE0" w:rsidRPr="00090CB4" w:rsidRDefault="00B55FE0" w:rsidP="0028614A">
            <w:pPr>
              <w:jc w:val="center"/>
            </w:pPr>
            <w:r w:rsidRPr="00090CB4">
              <w:t>820</w:t>
            </w:r>
          </w:p>
        </w:tc>
        <w:tc>
          <w:tcPr>
            <w:tcW w:w="938" w:type="dxa"/>
            <w:tcBorders>
              <w:top w:val="single" w:sz="4" w:space="0" w:color="auto"/>
              <w:left w:val="nil"/>
              <w:bottom w:val="single" w:sz="4" w:space="0" w:color="auto"/>
              <w:right w:val="single" w:sz="4" w:space="0" w:color="auto"/>
            </w:tcBorders>
            <w:vAlign w:val="center"/>
          </w:tcPr>
          <w:p w14:paraId="34E42231" w14:textId="77777777" w:rsidR="00B55FE0" w:rsidRPr="00090CB4" w:rsidDel="00E6786B" w:rsidRDefault="00B55FE0" w:rsidP="0028614A">
            <w:pPr>
              <w:jc w:val="center"/>
            </w:pPr>
            <w:r w:rsidRPr="00EA6CD5">
              <w:t>4,272</w:t>
            </w:r>
          </w:p>
        </w:tc>
        <w:tc>
          <w:tcPr>
            <w:tcW w:w="938" w:type="dxa"/>
            <w:tcBorders>
              <w:top w:val="single" w:sz="4" w:space="0" w:color="auto"/>
              <w:left w:val="nil"/>
              <w:bottom w:val="single" w:sz="4" w:space="0" w:color="auto"/>
              <w:right w:val="single" w:sz="4" w:space="0" w:color="auto"/>
            </w:tcBorders>
            <w:vAlign w:val="center"/>
          </w:tcPr>
          <w:p w14:paraId="2F0076D0" w14:textId="77777777" w:rsidR="00B55FE0" w:rsidRPr="00090CB4" w:rsidDel="00E6786B" w:rsidRDefault="00B55FE0" w:rsidP="0028614A">
            <w:pPr>
              <w:jc w:val="center"/>
            </w:pPr>
            <w:r w:rsidRPr="00FA6C47">
              <w:t>2,173</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DAC834" w14:textId="77777777" w:rsidR="00B55FE0" w:rsidRPr="00090CB4" w:rsidRDefault="00B55FE0" w:rsidP="0028614A">
            <w:pPr>
              <w:jc w:val="left"/>
            </w:pPr>
            <w:r w:rsidRPr="00090CB4">
              <w:t>Rockford AP</w:t>
            </w:r>
            <w:r>
              <w:t xml:space="preserve"> / Rockford</w:t>
            </w:r>
          </w:p>
        </w:tc>
      </w:tr>
      <w:tr w:rsidR="00B55FE0" w:rsidRPr="00090CB4" w14:paraId="42A7D7AA" w14:textId="77777777" w:rsidTr="0028614A">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tcPr>
          <w:p w14:paraId="6194FD6F" w14:textId="77777777" w:rsidR="00B55FE0" w:rsidRPr="00090CB4" w:rsidRDefault="00B55FE0" w:rsidP="0028614A">
            <w:pPr>
              <w:jc w:val="center"/>
            </w:pPr>
            <w:r>
              <w:t>2</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B6B02" w14:textId="77777777" w:rsidR="00B55FE0" w:rsidRPr="00090CB4" w:rsidRDefault="00B55FE0" w:rsidP="0028614A">
            <w:pPr>
              <w:jc w:val="center"/>
            </w:pPr>
            <w:r w:rsidRPr="00090CB4">
              <w:t>5</w:t>
            </w:r>
            <w:r>
              <w:t>,</w:t>
            </w:r>
            <w:r w:rsidRPr="00090CB4">
              <w:t>113</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35D503D8" w14:textId="77777777" w:rsidR="00B55FE0" w:rsidRPr="00090CB4" w:rsidRDefault="00B55FE0" w:rsidP="0028614A">
            <w:pPr>
              <w:jc w:val="center"/>
            </w:pPr>
            <w:r w:rsidRPr="00090CB4">
              <w:t>842</w:t>
            </w:r>
          </w:p>
        </w:tc>
        <w:tc>
          <w:tcPr>
            <w:tcW w:w="938" w:type="dxa"/>
            <w:tcBorders>
              <w:top w:val="single" w:sz="4" w:space="0" w:color="auto"/>
              <w:left w:val="nil"/>
              <w:bottom w:val="single" w:sz="4" w:space="0" w:color="auto"/>
              <w:right w:val="single" w:sz="4" w:space="0" w:color="auto"/>
            </w:tcBorders>
            <w:vAlign w:val="center"/>
          </w:tcPr>
          <w:p w14:paraId="48014052" w14:textId="77777777" w:rsidR="00B55FE0" w:rsidRPr="00090CB4" w:rsidDel="00E6786B" w:rsidRDefault="00B55FE0" w:rsidP="0028614A">
            <w:pPr>
              <w:jc w:val="center"/>
            </w:pPr>
            <w:r w:rsidRPr="00EA6CD5">
              <w:t>4,029</w:t>
            </w:r>
          </w:p>
        </w:tc>
        <w:tc>
          <w:tcPr>
            <w:tcW w:w="938" w:type="dxa"/>
            <w:tcBorders>
              <w:top w:val="single" w:sz="4" w:space="0" w:color="auto"/>
              <w:left w:val="nil"/>
              <w:bottom w:val="single" w:sz="4" w:space="0" w:color="auto"/>
              <w:right w:val="single" w:sz="4" w:space="0" w:color="auto"/>
            </w:tcBorders>
            <w:vAlign w:val="center"/>
          </w:tcPr>
          <w:p w14:paraId="730D753C" w14:textId="77777777" w:rsidR="00B55FE0" w:rsidRPr="00090CB4" w:rsidDel="00E6786B" w:rsidRDefault="00B55FE0" w:rsidP="0028614A">
            <w:pPr>
              <w:jc w:val="center"/>
            </w:pPr>
            <w:r w:rsidRPr="00FA6C47">
              <w:t>3,357</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76AC4" w14:textId="77777777" w:rsidR="00B55FE0" w:rsidRPr="00090CB4" w:rsidRDefault="00B55FE0" w:rsidP="0028614A">
            <w:pPr>
              <w:jc w:val="left"/>
            </w:pPr>
            <w:r w:rsidRPr="00090CB4">
              <w:t>Chicago O'Hare AP</w:t>
            </w:r>
            <w:r>
              <w:t xml:space="preserve"> / Chicago</w:t>
            </w:r>
          </w:p>
        </w:tc>
      </w:tr>
      <w:tr w:rsidR="00B55FE0" w:rsidRPr="00090CB4" w14:paraId="5E4EF2EF" w14:textId="77777777" w:rsidTr="0028614A">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tcPr>
          <w:p w14:paraId="3C097544" w14:textId="77777777" w:rsidR="00B55FE0" w:rsidRPr="00090CB4" w:rsidRDefault="00B55FE0" w:rsidP="0028614A">
            <w:pPr>
              <w:jc w:val="center"/>
            </w:pPr>
            <w:r>
              <w:t>3</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489BE" w14:textId="77777777" w:rsidR="00B55FE0" w:rsidRPr="00090CB4" w:rsidRDefault="00B55FE0" w:rsidP="0028614A">
            <w:pPr>
              <w:jc w:val="center"/>
            </w:pPr>
            <w:r w:rsidRPr="00090CB4">
              <w:t>4</w:t>
            </w:r>
            <w:r>
              <w:t>,</w:t>
            </w:r>
            <w:r w:rsidRPr="00090CB4">
              <w:t>379</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47852846" w14:textId="77777777" w:rsidR="00B55FE0" w:rsidRPr="00090CB4" w:rsidRDefault="00B55FE0" w:rsidP="0028614A">
            <w:pPr>
              <w:jc w:val="center"/>
            </w:pPr>
            <w:r w:rsidRPr="00090CB4">
              <w:t>1</w:t>
            </w:r>
            <w:r>
              <w:t>,</w:t>
            </w:r>
            <w:r w:rsidRPr="00090CB4">
              <w:t>108</w:t>
            </w:r>
          </w:p>
        </w:tc>
        <w:tc>
          <w:tcPr>
            <w:tcW w:w="938" w:type="dxa"/>
            <w:tcBorders>
              <w:top w:val="single" w:sz="4" w:space="0" w:color="auto"/>
              <w:left w:val="nil"/>
              <w:bottom w:val="single" w:sz="4" w:space="0" w:color="auto"/>
              <w:right w:val="single" w:sz="4" w:space="0" w:color="auto"/>
            </w:tcBorders>
            <w:vAlign w:val="center"/>
          </w:tcPr>
          <w:p w14:paraId="5A66CEA2" w14:textId="77777777" w:rsidR="00B55FE0" w:rsidRPr="00090CB4" w:rsidDel="00E6786B" w:rsidRDefault="00B55FE0" w:rsidP="0028614A">
            <w:pPr>
              <w:jc w:val="center"/>
            </w:pPr>
            <w:r w:rsidRPr="00EA6CD5">
              <w:t>3,406</w:t>
            </w:r>
          </w:p>
        </w:tc>
        <w:tc>
          <w:tcPr>
            <w:tcW w:w="938" w:type="dxa"/>
            <w:tcBorders>
              <w:top w:val="single" w:sz="4" w:space="0" w:color="auto"/>
              <w:left w:val="nil"/>
              <w:bottom w:val="single" w:sz="4" w:space="0" w:color="auto"/>
              <w:right w:val="single" w:sz="4" w:space="0" w:color="auto"/>
            </w:tcBorders>
            <w:vAlign w:val="center"/>
          </w:tcPr>
          <w:p w14:paraId="35120873" w14:textId="77777777" w:rsidR="00B55FE0" w:rsidRPr="00090CB4" w:rsidDel="00E6786B" w:rsidRDefault="00B55FE0" w:rsidP="0028614A">
            <w:pPr>
              <w:jc w:val="center"/>
            </w:pPr>
            <w:r w:rsidRPr="00FA6C47">
              <w:t>2,666</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AF753" w14:textId="77777777" w:rsidR="00B55FE0" w:rsidRPr="00090CB4" w:rsidRDefault="00B55FE0" w:rsidP="0028614A">
            <w:pPr>
              <w:jc w:val="left"/>
            </w:pPr>
            <w:r w:rsidRPr="00090CB4">
              <w:t>Springfield #2</w:t>
            </w:r>
            <w:r>
              <w:t xml:space="preserve"> / Springfield</w:t>
            </w:r>
          </w:p>
        </w:tc>
      </w:tr>
      <w:tr w:rsidR="00B55FE0" w:rsidRPr="00090CB4" w14:paraId="7C342DC5" w14:textId="77777777" w:rsidTr="0028614A">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tcPr>
          <w:p w14:paraId="15CA951E" w14:textId="77777777" w:rsidR="00B55FE0" w:rsidRPr="00090CB4" w:rsidRDefault="00B55FE0" w:rsidP="0028614A">
            <w:pPr>
              <w:jc w:val="center"/>
            </w:pPr>
            <w:r>
              <w:t>4</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74EA8" w14:textId="77777777" w:rsidR="00B55FE0" w:rsidRPr="00090CB4" w:rsidRDefault="00B55FE0" w:rsidP="0028614A">
            <w:pPr>
              <w:jc w:val="center"/>
            </w:pPr>
            <w:r w:rsidRPr="00090CB4">
              <w:t>3</w:t>
            </w:r>
            <w:r>
              <w:t>,</w:t>
            </w:r>
            <w:r w:rsidRPr="00090CB4">
              <w:t>378</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542143B2" w14:textId="77777777" w:rsidR="00B55FE0" w:rsidRPr="00090CB4" w:rsidRDefault="00B55FE0" w:rsidP="0028614A">
            <w:pPr>
              <w:jc w:val="center"/>
            </w:pPr>
            <w:r w:rsidRPr="00090CB4">
              <w:t>1</w:t>
            </w:r>
            <w:r>
              <w:t>,</w:t>
            </w:r>
            <w:r w:rsidRPr="00090CB4">
              <w:t>570</w:t>
            </w:r>
          </w:p>
        </w:tc>
        <w:tc>
          <w:tcPr>
            <w:tcW w:w="938" w:type="dxa"/>
            <w:tcBorders>
              <w:top w:val="single" w:sz="4" w:space="0" w:color="auto"/>
              <w:left w:val="nil"/>
              <w:bottom w:val="single" w:sz="4" w:space="0" w:color="auto"/>
              <w:right w:val="single" w:sz="4" w:space="0" w:color="auto"/>
            </w:tcBorders>
            <w:vAlign w:val="center"/>
          </w:tcPr>
          <w:p w14:paraId="1B2ED424" w14:textId="77777777" w:rsidR="00B55FE0" w:rsidRPr="00090CB4" w:rsidDel="00E6786B" w:rsidRDefault="00B55FE0" w:rsidP="0028614A">
            <w:pPr>
              <w:jc w:val="center"/>
            </w:pPr>
            <w:r w:rsidRPr="00EA6CD5">
              <w:t>2,515</w:t>
            </w:r>
          </w:p>
        </w:tc>
        <w:tc>
          <w:tcPr>
            <w:tcW w:w="938" w:type="dxa"/>
            <w:tcBorders>
              <w:top w:val="single" w:sz="4" w:space="0" w:color="auto"/>
              <w:left w:val="nil"/>
              <w:bottom w:val="single" w:sz="4" w:space="0" w:color="auto"/>
              <w:right w:val="single" w:sz="4" w:space="0" w:color="auto"/>
            </w:tcBorders>
            <w:vAlign w:val="center"/>
          </w:tcPr>
          <w:p w14:paraId="6E8D1FB3" w14:textId="77777777" w:rsidR="00B55FE0" w:rsidRPr="00090CB4" w:rsidDel="00E6786B" w:rsidRDefault="00B55FE0" w:rsidP="0028614A">
            <w:pPr>
              <w:jc w:val="center"/>
            </w:pPr>
            <w:r w:rsidRPr="00FA6C47">
              <w:t>3,090</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5FFD4" w14:textId="77777777" w:rsidR="00B55FE0" w:rsidRPr="00090CB4" w:rsidRDefault="00B55FE0" w:rsidP="0028614A">
            <w:pPr>
              <w:jc w:val="left"/>
            </w:pPr>
            <w:r w:rsidRPr="00090CB4">
              <w:t>Belleville SIU RSCH</w:t>
            </w:r>
            <w:r>
              <w:t xml:space="preserve"> / Belleville</w:t>
            </w:r>
          </w:p>
        </w:tc>
      </w:tr>
      <w:tr w:rsidR="00B55FE0" w:rsidRPr="00090CB4" w14:paraId="2E107F2A" w14:textId="77777777" w:rsidTr="0028614A">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tcPr>
          <w:p w14:paraId="78CCE2E3" w14:textId="77777777" w:rsidR="00B55FE0" w:rsidRPr="00090CB4" w:rsidRDefault="00B55FE0" w:rsidP="0028614A">
            <w:pPr>
              <w:jc w:val="center"/>
            </w:pPr>
            <w:r>
              <w:t>5</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91646" w14:textId="77777777" w:rsidR="00B55FE0" w:rsidRPr="00090CB4" w:rsidRDefault="00B55FE0" w:rsidP="0028614A">
            <w:pPr>
              <w:jc w:val="center"/>
            </w:pPr>
            <w:r w:rsidRPr="00090CB4">
              <w:t>3</w:t>
            </w:r>
            <w:r>
              <w:t>,</w:t>
            </w:r>
            <w:r w:rsidRPr="00090CB4">
              <w:t>438</w:t>
            </w:r>
          </w:p>
        </w:tc>
        <w:tc>
          <w:tcPr>
            <w:tcW w:w="938" w:type="dxa"/>
            <w:tcBorders>
              <w:top w:val="single" w:sz="4" w:space="0" w:color="auto"/>
              <w:left w:val="nil"/>
              <w:bottom w:val="single" w:sz="4" w:space="0" w:color="auto"/>
              <w:right w:val="single" w:sz="4" w:space="0" w:color="auto"/>
            </w:tcBorders>
            <w:shd w:val="clear" w:color="auto" w:fill="auto"/>
            <w:vAlign w:val="center"/>
            <w:hideMark/>
          </w:tcPr>
          <w:p w14:paraId="2E48665B" w14:textId="77777777" w:rsidR="00B55FE0" w:rsidRPr="00090CB4" w:rsidRDefault="00B55FE0" w:rsidP="0028614A">
            <w:pPr>
              <w:jc w:val="center"/>
            </w:pPr>
            <w:r w:rsidRPr="00090CB4">
              <w:t>1</w:t>
            </w:r>
            <w:r>
              <w:t>,</w:t>
            </w:r>
            <w:r w:rsidRPr="00090CB4">
              <w:t>370</w:t>
            </w:r>
          </w:p>
        </w:tc>
        <w:tc>
          <w:tcPr>
            <w:tcW w:w="938" w:type="dxa"/>
            <w:tcBorders>
              <w:top w:val="single" w:sz="4" w:space="0" w:color="auto"/>
              <w:left w:val="nil"/>
              <w:bottom w:val="single" w:sz="4" w:space="0" w:color="auto"/>
              <w:right w:val="single" w:sz="4" w:space="0" w:color="auto"/>
            </w:tcBorders>
            <w:vAlign w:val="center"/>
          </w:tcPr>
          <w:p w14:paraId="2A8B6C41" w14:textId="77777777" w:rsidR="00B55FE0" w:rsidRPr="00090CB4" w:rsidDel="00E6786B" w:rsidRDefault="00B55FE0" w:rsidP="0028614A">
            <w:pPr>
              <w:jc w:val="center"/>
            </w:pPr>
            <w:r w:rsidRPr="00EA6CD5">
              <w:t>2,546</w:t>
            </w:r>
          </w:p>
        </w:tc>
        <w:tc>
          <w:tcPr>
            <w:tcW w:w="938" w:type="dxa"/>
            <w:tcBorders>
              <w:top w:val="single" w:sz="4" w:space="0" w:color="auto"/>
              <w:left w:val="nil"/>
              <w:bottom w:val="single" w:sz="4" w:space="0" w:color="auto"/>
              <w:right w:val="single" w:sz="4" w:space="0" w:color="auto"/>
            </w:tcBorders>
            <w:vAlign w:val="center"/>
          </w:tcPr>
          <w:p w14:paraId="41C4C01F" w14:textId="77777777" w:rsidR="00B55FE0" w:rsidRPr="00090CB4" w:rsidDel="00E6786B" w:rsidRDefault="00B55FE0" w:rsidP="0028614A">
            <w:pPr>
              <w:jc w:val="center"/>
            </w:pPr>
            <w:r w:rsidRPr="00FA6C47">
              <w:t>2,182</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B3C2E" w14:textId="77777777" w:rsidR="00B55FE0" w:rsidRPr="00090CB4" w:rsidRDefault="00B55FE0" w:rsidP="0028614A">
            <w:pPr>
              <w:jc w:val="left"/>
            </w:pPr>
            <w:r w:rsidRPr="00090CB4">
              <w:t>Carbondale Southern IL AP</w:t>
            </w:r>
            <w:r>
              <w:t xml:space="preserve"> / Marion</w:t>
            </w:r>
          </w:p>
        </w:tc>
      </w:tr>
      <w:tr w:rsidR="00B55FE0" w:rsidRPr="00090CB4" w14:paraId="07F62DE1" w14:textId="77777777" w:rsidTr="0028614A">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tcPr>
          <w:p w14:paraId="49EB288D" w14:textId="77777777" w:rsidR="00B55FE0" w:rsidRPr="00090CB4" w:rsidRDefault="00B55FE0" w:rsidP="0028614A">
            <w:pPr>
              <w:jc w:val="center"/>
            </w:pPr>
            <w:r w:rsidRPr="00090CB4">
              <w:t>Average</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F8F33" w14:textId="77777777" w:rsidR="00B55FE0" w:rsidRPr="00090CB4" w:rsidRDefault="00B55FE0" w:rsidP="0028614A">
            <w:pPr>
              <w:jc w:val="center"/>
            </w:pPr>
            <w:r w:rsidRPr="00090CB4">
              <w:t>4</w:t>
            </w:r>
            <w:r>
              <w:t>,860</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01A5798A" w14:textId="77777777" w:rsidR="00B55FE0" w:rsidRPr="00090CB4" w:rsidRDefault="00B55FE0" w:rsidP="0028614A">
            <w:pPr>
              <w:jc w:val="center"/>
            </w:pPr>
            <w:r>
              <w:t>947</w:t>
            </w:r>
          </w:p>
        </w:tc>
        <w:tc>
          <w:tcPr>
            <w:tcW w:w="938" w:type="dxa"/>
            <w:tcBorders>
              <w:top w:val="single" w:sz="4" w:space="0" w:color="auto"/>
              <w:left w:val="nil"/>
              <w:bottom w:val="single" w:sz="4" w:space="0" w:color="auto"/>
              <w:right w:val="single" w:sz="4" w:space="0" w:color="auto"/>
            </w:tcBorders>
            <w:vAlign w:val="center"/>
          </w:tcPr>
          <w:p w14:paraId="443446B9" w14:textId="77777777" w:rsidR="00B55FE0" w:rsidRPr="00090CB4" w:rsidDel="00E6786B" w:rsidRDefault="00B55FE0" w:rsidP="0028614A">
            <w:pPr>
              <w:jc w:val="center"/>
            </w:pPr>
            <w:r>
              <w:t>3,812</w:t>
            </w:r>
          </w:p>
        </w:tc>
        <w:tc>
          <w:tcPr>
            <w:tcW w:w="938" w:type="dxa"/>
            <w:tcBorders>
              <w:top w:val="single" w:sz="4" w:space="0" w:color="auto"/>
              <w:left w:val="single" w:sz="4" w:space="0" w:color="auto"/>
              <w:bottom w:val="single" w:sz="4" w:space="0" w:color="auto"/>
              <w:right w:val="single" w:sz="4" w:space="0" w:color="auto"/>
            </w:tcBorders>
            <w:vAlign w:val="center"/>
          </w:tcPr>
          <w:p w14:paraId="248A0BC4" w14:textId="77777777" w:rsidR="00B55FE0" w:rsidRPr="00090CB4" w:rsidDel="00E6786B" w:rsidRDefault="00B55FE0" w:rsidP="0028614A">
            <w:pPr>
              <w:jc w:val="center"/>
            </w:pPr>
            <w:r>
              <w:t>3,051</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21400" w14:textId="77777777" w:rsidR="00B55FE0" w:rsidRPr="00090CB4" w:rsidRDefault="00B55FE0" w:rsidP="0028614A">
            <w:pPr>
              <w:jc w:val="left"/>
            </w:pPr>
            <w:r>
              <w:t>Weighted by occupied housing units</w:t>
            </w:r>
          </w:p>
        </w:tc>
      </w:tr>
      <w:tr w:rsidR="00B55FE0" w:rsidRPr="00090CB4" w14:paraId="148EE6BD" w14:textId="77777777" w:rsidTr="0028614A">
        <w:trPr>
          <w:trHeight w:hRule="exact" w:val="360"/>
          <w:jc w:val="center"/>
        </w:trPr>
        <w:tc>
          <w:tcPr>
            <w:tcW w:w="1354" w:type="dxa"/>
            <w:tcBorders>
              <w:top w:val="single" w:sz="4" w:space="0" w:color="auto"/>
              <w:left w:val="single" w:sz="4" w:space="0" w:color="auto"/>
              <w:bottom w:val="single" w:sz="4" w:space="0" w:color="auto"/>
              <w:right w:val="single" w:sz="4" w:space="0" w:color="auto"/>
            </w:tcBorders>
            <w:vAlign w:val="center"/>
          </w:tcPr>
          <w:p w14:paraId="0A4AB71B" w14:textId="77777777" w:rsidR="00B55FE0" w:rsidRPr="00090CB4" w:rsidRDefault="00B55FE0" w:rsidP="0028614A">
            <w:pPr>
              <w:jc w:val="center"/>
            </w:pPr>
            <w:r>
              <w:t>Base Temp</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F3A48" w14:textId="77777777" w:rsidR="00B55FE0" w:rsidRPr="00090CB4" w:rsidRDefault="00B55FE0" w:rsidP="0028614A">
            <w:pPr>
              <w:jc w:val="center"/>
            </w:pPr>
            <w:r w:rsidRPr="00090CB4">
              <w:t>60F</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334BD431" w14:textId="77777777" w:rsidR="00B55FE0" w:rsidRPr="00090CB4" w:rsidRDefault="00B55FE0" w:rsidP="0028614A">
            <w:pPr>
              <w:jc w:val="center"/>
            </w:pPr>
            <w:r w:rsidRPr="00090CB4">
              <w:t>65F</w:t>
            </w:r>
          </w:p>
        </w:tc>
        <w:tc>
          <w:tcPr>
            <w:tcW w:w="938" w:type="dxa"/>
            <w:tcBorders>
              <w:top w:val="single" w:sz="4" w:space="0" w:color="auto"/>
              <w:left w:val="nil"/>
              <w:bottom w:val="single" w:sz="4" w:space="0" w:color="auto"/>
              <w:right w:val="single" w:sz="4" w:space="0" w:color="auto"/>
            </w:tcBorders>
            <w:vAlign w:val="center"/>
          </w:tcPr>
          <w:p w14:paraId="7F183556" w14:textId="77777777" w:rsidR="00B55FE0" w:rsidRPr="00090CB4" w:rsidRDefault="00B55FE0" w:rsidP="0028614A">
            <w:pPr>
              <w:jc w:val="center"/>
            </w:pPr>
            <w:r>
              <w:t>55F</w:t>
            </w:r>
          </w:p>
        </w:tc>
        <w:tc>
          <w:tcPr>
            <w:tcW w:w="938" w:type="dxa"/>
            <w:tcBorders>
              <w:top w:val="single" w:sz="4" w:space="0" w:color="auto"/>
              <w:left w:val="nil"/>
              <w:bottom w:val="single" w:sz="4" w:space="0" w:color="auto"/>
              <w:right w:val="single" w:sz="4" w:space="0" w:color="auto"/>
            </w:tcBorders>
            <w:vAlign w:val="center"/>
          </w:tcPr>
          <w:p w14:paraId="5EC326C4" w14:textId="77777777" w:rsidR="00B55FE0" w:rsidRPr="00090CB4" w:rsidRDefault="00B55FE0" w:rsidP="0028614A">
            <w:pPr>
              <w:jc w:val="center"/>
            </w:pPr>
            <w:r>
              <w:t>55F</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31739" w14:textId="77777777" w:rsidR="00B55FE0" w:rsidRPr="00090CB4" w:rsidRDefault="00B55FE0" w:rsidP="0028614A">
            <w:pPr>
              <w:jc w:val="left"/>
            </w:pPr>
            <w:r w:rsidRPr="00090CB4">
              <w:t>30 year climate normals, 1981-2010</w:t>
            </w:r>
          </w:p>
        </w:tc>
      </w:tr>
    </w:tbl>
    <w:p w14:paraId="49368C0B" w14:textId="77777777" w:rsidR="00B55FE0" w:rsidRDefault="00B55FE0" w:rsidP="00B55FE0"/>
    <w:p w14:paraId="4CA7625A" w14:textId="77777777" w:rsidR="00B55FE0" w:rsidRDefault="00B55FE0" w:rsidP="00B55FE0">
      <w:r>
        <w:t xml:space="preserve">This table assigns each of the proxy cities to one of five climate zones.  The following graphics from the Illinois State Water Survey show isobars (lines of equal degree-days) and we have color-coded the counties in each of these graphics using those isobars as a dividing line.  Using this approach, the state divides into five cooling degree-day zones and five heating degree-day zones.  Note that although the heating and cooling degree-day maps are similar, they are not the same, and the result is that there are a total of 10 climate zones in the state. The counties are listed in the tables following the figures for ease of reference. </w:t>
      </w:r>
    </w:p>
    <w:p w14:paraId="4C75072A" w14:textId="77777777" w:rsidR="008F1C00" w:rsidRDefault="008F1C00" w:rsidP="00B55FE0"/>
    <w:p w14:paraId="40A0A263" w14:textId="77777777" w:rsidR="008F1C00" w:rsidRDefault="008F1C00" w:rsidP="00B55FE0">
      <w:pPr>
        <w:jc w:val="left"/>
        <w:rPr>
          <w:rFonts w:cs="Calibri"/>
          <w:b/>
          <w:color w:val="000000"/>
          <w:spacing w:val="5"/>
          <w:kern w:val="28"/>
          <w:sz w:val="22"/>
        </w:rPr>
        <w:sectPr w:rsidR="008F1C00">
          <w:headerReference w:type="default" r:id="rId29"/>
          <w:pgSz w:w="12240" w:h="15840"/>
          <w:pgMar w:top="1440" w:right="1440" w:bottom="1440" w:left="1440" w:header="720" w:footer="720" w:gutter="0"/>
          <w:cols w:space="720"/>
          <w:docGrid w:linePitch="360"/>
        </w:sectPr>
      </w:pPr>
    </w:p>
    <w:p w14:paraId="6D82786B" w14:textId="77777777" w:rsidR="00B55FE0" w:rsidRDefault="00B55FE0" w:rsidP="00B55FE0">
      <w:pPr>
        <w:pStyle w:val="Caption"/>
      </w:pPr>
      <w:bookmarkStart w:id="1842" w:name="_Toc333219128"/>
      <w:bookmarkStart w:id="1843" w:name="_Toc411514281"/>
      <w:bookmarkStart w:id="1844" w:name="_Toc411515159"/>
      <w:bookmarkStart w:id="1845" w:name="_Toc411599505"/>
      <w:r>
        <w:lastRenderedPageBreak/>
        <w:t xml:space="preserve">Figure </w:t>
      </w:r>
      <w:r>
        <w:rPr>
          <w:noProof/>
        </w:rPr>
        <w:t>3</w:t>
      </w:r>
      <w:r>
        <w:t>.</w:t>
      </w:r>
      <w:r>
        <w:rPr>
          <w:noProof/>
        </w:rPr>
        <w:t>1</w:t>
      </w:r>
      <w:r>
        <w:t>: Cooling Degree-Day Zones by County</w:t>
      </w:r>
      <w:bookmarkEnd w:id="1842"/>
      <w:bookmarkEnd w:id="1843"/>
      <w:bookmarkEnd w:id="1844"/>
      <w:bookmarkEnd w:id="1845"/>
    </w:p>
    <w:p w14:paraId="41529383" w14:textId="77777777" w:rsidR="00B55FE0" w:rsidRDefault="00B55FE0" w:rsidP="00B55FE0">
      <w:pPr>
        <w:jc w:val="center"/>
      </w:pPr>
      <w:r>
        <w:rPr>
          <w:noProof/>
        </w:rPr>
        <mc:AlternateContent>
          <mc:Choice Requires="wps">
            <w:drawing>
              <wp:anchor distT="0" distB="0" distL="114300" distR="114300" simplePos="0" relativeHeight="251657216" behindDoc="0" locked="0" layoutInCell="1" allowOverlap="1" wp14:anchorId="76362657" wp14:editId="1669E0F4">
                <wp:simplePos x="0" y="0"/>
                <wp:positionH relativeFrom="column">
                  <wp:posOffset>3048000</wp:posOffset>
                </wp:positionH>
                <wp:positionV relativeFrom="paragraph">
                  <wp:posOffset>570230</wp:posOffset>
                </wp:positionV>
                <wp:extent cx="1125855" cy="390525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5855" cy="3905250"/>
                        </a:xfrm>
                        <a:prstGeom prst="rect">
                          <a:avLst/>
                        </a:prstGeom>
                        <a:noFill/>
                        <a:ln w="9525">
                          <a:noFill/>
                          <a:miter lim="800000"/>
                          <a:headEnd/>
                          <a:tailEnd/>
                        </a:ln>
                      </wps:spPr>
                      <wps:txbx>
                        <w:txbxContent>
                          <w:p w14:paraId="79194A45" w14:textId="77777777" w:rsidR="00384AA8" w:rsidRPr="008A25F7" w:rsidRDefault="00384AA8" w:rsidP="00B55FE0">
                            <w:pPr>
                              <w:rPr>
                                <w:b/>
                              </w:rPr>
                            </w:pPr>
                            <w:r w:rsidRPr="008A25F7">
                              <w:rPr>
                                <w:b/>
                              </w:rPr>
                              <w:t>Zone 1</w:t>
                            </w:r>
                          </w:p>
                          <w:p w14:paraId="5A433DFD" w14:textId="77777777" w:rsidR="00384AA8" w:rsidRPr="008A25F7" w:rsidRDefault="00384AA8" w:rsidP="00B55FE0">
                            <w:pPr>
                              <w:rPr>
                                <w:b/>
                              </w:rPr>
                            </w:pPr>
                          </w:p>
                          <w:p w14:paraId="60ADF5BD" w14:textId="77777777" w:rsidR="00384AA8" w:rsidRPr="008A25F7" w:rsidRDefault="00384AA8" w:rsidP="00B55FE0">
                            <w:pPr>
                              <w:rPr>
                                <w:b/>
                              </w:rPr>
                            </w:pPr>
                            <w:r w:rsidRPr="008A25F7">
                              <w:rPr>
                                <w:b/>
                              </w:rPr>
                              <w:t>Zone 2</w:t>
                            </w:r>
                          </w:p>
                          <w:p w14:paraId="0CB943E8" w14:textId="77777777" w:rsidR="00384AA8" w:rsidRPr="008A25F7" w:rsidRDefault="00384AA8" w:rsidP="00B55FE0">
                            <w:pPr>
                              <w:rPr>
                                <w:b/>
                              </w:rPr>
                            </w:pPr>
                          </w:p>
                          <w:p w14:paraId="3A6ED281" w14:textId="77777777" w:rsidR="00384AA8" w:rsidRPr="008A25F7" w:rsidRDefault="00384AA8" w:rsidP="00B55FE0">
                            <w:pPr>
                              <w:rPr>
                                <w:b/>
                              </w:rPr>
                            </w:pPr>
                          </w:p>
                          <w:p w14:paraId="488E73AF" w14:textId="77777777" w:rsidR="00384AA8" w:rsidRPr="008A25F7" w:rsidRDefault="00384AA8" w:rsidP="00B55FE0">
                            <w:pPr>
                              <w:rPr>
                                <w:b/>
                              </w:rPr>
                            </w:pPr>
                            <w:r w:rsidRPr="008A25F7">
                              <w:rPr>
                                <w:b/>
                              </w:rPr>
                              <w:t>Zone 3</w:t>
                            </w:r>
                          </w:p>
                          <w:p w14:paraId="1BF8CBBB" w14:textId="77777777" w:rsidR="00384AA8" w:rsidRPr="008A25F7" w:rsidRDefault="00384AA8" w:rsidP="00B55FE0">
                            <w:pPr>
                              <w:rPr>
                                <w:b/>
                              </w:rPr>
                            </w:pPr>
                          </w:p>
                          <w:p w14:paraId="32AC7F87" w14:textId="77777777" w:rsidR="00384AA8" w:rsidRPr="008A25F7" w:rsidRDefault="00384AA8" w:rsidP="00B55FE0">
                            <w:pPr>
                              <w:rPr>
                                <w:b/>
                              </w:rPr>
                            </w:pPr>
                          </w:p>
                          <w:p w14:paraId="1EA53988" w14:textId="77777777" w:rsidR="00384AA8" w:rsidRPr="008A25F7" w:rsidRDefault="00384AA8" w:rsidP="00B55FE0">
                            <w:pPr>
                              <w:rPr>
                                <w:b/>
                              </w:rPr>
                            </w:pPr>
                            <w:r w:rsidRPr="008A25F7">
                              <w:rPr>
                                <w:b/>
                              </w:rPr>
                              <w:t>Zone 4</w:t>
                            </w:r>
                          </w:p>
                          <w:p w14:paraId="439CE7EE" w14:textId="77777777" w:rsidR="00384AA8" w:rsidRPr="008A25F7" w:rsidRDefault="00384AA8" w:rsidP="00B55FE0">
                            <w:pPr>
                              <w:rPr>
                                <w:b/>
                              </w:rPr>
                            </w:pPr>
                          </w:p>
                          <w:p w14:paraId="757A60E9" w14:textId="77777777" w:rsidR="00384AA8" w:rsidRPr="008A25F7" w:rsidRDefault="00384AA8" w:rsidP="00B55FE0">
                            <w:pPr>
                              <w:rPr>
                                <w:b/>
                              </w:rPr>
                            </w:pPr>
                          </w:p>
                          <w:p w14:paraId="72E4C779" w14:textId="77777777" w:rsidR="00384AA8" w:rsidRPr="008A25F7" w:rsidRDefault="00384AA8" w:rsidP="00B55FE0">
                            <w:pPr>
                              <w:rPr>
                                <w:b/>
                              </w:rPr>
                            </w:pPr>
                            <w:r w:rsidRPr="008A25F7">
                              <w:rPr>
                                <w:b/>
                              </w:rPr>
                              <w:t>Zone 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76362657" id="_x0000_t202" coordsize="21600,21600" o:spt="202" path="m,l,21600r21600,l21600,xe">
                <v:stroke joinstyle="miter"/>
                <v:path gradientshapeok="t" o:connecttype="rect"/>
              </v:shapetype>
              <v:shape id="Text Box 2" o:spid="_x0000_s1026" type="#_x0000_t202" style="position:absolute;left:0;text-align:left;margin-left:240pt;margin-top:44.9pt;width:88.65pt;height:30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" filled="f" stroked="f">
                <v:textbox>
                  <w:txbxContent>
                    <w:p w14:paraId="79194A45" w14:textId="77777777" w:rsidR="00384AA8" w:rsidRPr="008A25F7" w:rsidRDefault="00384AA8" w:rsidP="00B55FE0">
                      <w:pPr>
                        <w:rPr>
                          <w:b/>
                        </w:rPr>
                      </w:pPr>
                      <w:r w:rsidRPr="008A25F7">
                        <w:rPr>
                          <w:b/>
                        </w:rPr>
                        <w:t>Zone 1</w:t>
                      </w:r>
                    </w:p>
                    <w:p w14:paraId="5A433DFD" w14:textId="77777777" w:rsidR="00384AA8" w:rsidRPr="008A25F7" w:rsidRDefault="00384AA8" w:rsidP="00B55FE0">
                      <w:pPr>
                        <w:rPr>
                          <w:b/>
                        </w:rPr>
                      </w:pPr>
                    </w:p>
                    <w:p w14:paraId="60ADF5BD" w14:textId="77777777" w:rsidR="00384AA8" w:rsidRPr="008A25F7" w:rsidRDefault="00384AA8" w:rsidP="00B55FE0">
                      <w:pPr>
                        <w:rPr>
                          <w:b/>
                        </w:rPr>
                      </w:pPr>
                      <w:r w:rsidRPr="008A25F7">
                        <w:rPr>
                          <w:b/>
                        </w:rPr>
                        <w:t>Zone 2</w:t>
                      </w:r>
                    </w:p>
                    <w:p w14:paraId="0CB943E8" w14:textId="77777777" w:rsidR="00384AA8" w:rsidRPr="008A25F7" w:rsidRDefault="00384AA8" w:rsidP="00B55FE0">
                      <w:pPr>
                        <w:rPr>
                          <w:b/>
                        </w:rPr>
                      </w:pPr>
                    </w:p>
                    <w:p w14:paraId="3A6ED281" w14:textId="77777777" w:rsidR="00384AA8" w:rsidRPr="008A25F7" w:rsidRDefault="00384AA8" w:rsidP="00B55FE0">
                      <w:pPr>
                        <w:rPr>
                          <w:b/>
                        </w:rPr>
                      </w:pPr>
                    </w:p>
                    <w:p w14:paraId="488E73AF" w14:textId="77777777" w:rsidR="00384AA8" w:rsidRPr="008A25F7" w:rsidRDefault="00384AA8" w:rsidP="00B55FE0">
                      <w:pPr>
                        <w:rPr>
                          <w:b/>
                        </w:rPr>
                      </w:pPr>
                      <w:r w:rsidRPr="008A25F7">
                        <w:rPr>
                          <w:b/>
                        </w:rPr>
                        <w:t>Zone 3</w:t>
                      </w:r>
                    </w:p>
                    <w:p w14:paraId="1BF8CBBB" w14:textId="77777777" w:rsidR="00384AA8" w:rsidRPr="008A25F7" w:rsidRDefault="00384AA8" w:rsidP="00B55FE0">
                      <w:pPr>
                        <w:rPr>
                          <w:b/>
                        </w:rPr>
                      </w:pPr>
                    </w:p>
                    <w:p w14:paraId="32AC7F87" w14:textId="77777777" w:rsidR="00384AA8" w:rsidRPr="008A25F7" w:rsidRDefault="00384AA8" w:rsidP="00B55FE0">
                      <w:pPr>
                        <w:rPr>
                          <w:b/>
                        </w:rPr>
                      </w:pPr>
                    </w:p>
                    <w:p w14:paraId="1EA53988" w14:textId="77777777" w:rsidR="00384AA8" w:rsidRPr="008A25F7" w:rsidRDefault="00384AA8" w:rsidP="00B55FE0">
                      <w:pPr>
                        <w:rPr>
                          <w:b/>
                        </w:rPr>
                      </w:pPr>
                      <w:r w:rsidRPr="008A25F7">
                        <w:rPr>
                          <w:b/>
                        </w:rPr>
                        <w:t>Zone 4</w:t>
                      </w:r>
                    </w:p>
                    <w:p w14:paraId="439CE7EE" w14:textId="77777777" w:rsidR="00384AA8" w:rsidRPr="008A25F7" w:rsidRDefault="00384AA8" w:rsidP="00B55FE0">
                      <w:pPr>
                        <w:rPr>
                          <w:b/>
                        </w:rPr>
                      </w:pPr>
                    </w:p>
                    <w:p w14:paraId="757A60E9" w14:textId="77777777" w:rsidR="00384AA8" w:rsidRPr="008A25F7" w:rsidRDefault="00384AA8" w:rsidP="00B55FE0">
                      <w:pPr>
                        <w:rPr>
                          <w:b/>
                        </w:rPr>
                      </w:pPr>
                    </w:p>
                    <w:p w14:paraId="72E4C779" w14:textId="77777777" w:rsidR="00384AA8" w:rsidRPr="008A25F7" w:rsidRDefault="00384AA8" w:rsidP="00B55FE0">
                      <w:pPr>
                        <w:rPr>
                          <w:b/>
                        </w:rPr>
                      </w:pPr>
                      <w:r w:rsidRPr="008A25F7">
                        <w:rPr>
                          <w:b/>
                        </w:rPr>
                        <w:t>Zone 5</w:t>
                      </w:r>
                    </w:p>
                  </w:txbxContent>
                </v:textbox>
              </v:shape>
            </w:pict>
          </mc:Fallback>
        </mc:AlternateContent>
      </w:r>
      <w:r>
        <w:rPr>
          <w:noProof/>
        </w:rPr>
        <w:drawing>
          <wp:inline distT="0" distB="0" distL="0" distR="0" wp14:anchorId="76E7A22A" wp14:editId="2F4527EF">
            <wp:extent cx="5943600" cy="4457700"/>
            <wp:effectExtent l="19050" t="19050" r="19050" b="190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d13.gif"/>
                    <pic:cNvPicPr/>
                  </pic:nvPicPr>
                  <pic:blipFill>
                    <a:blip r:embed="rId30">
                      <a:extLst>
                        <a:ext uri="{28A0092B-C50C-407E-A947-70E740481C1C}">
                          <a14:useLocalDpi xmlns:a14="http://schemas.microsoft.com/office/drawing/2010/main" val="0"/>
                        </a:ext>
                      </a:extLst>
                    </a:blip>
                    <a:stretch>
                      <a:fillRect/>
                    </a:stretch>
                  </pic:blipFill>
                  <pic:spPr>
                    <a:xfrm>
                      <a:off x="0" y="0"/>
                      <a:ext cx="5943600" cy="4457700"/>
                    </a:xfrm>
                    <a:prstGeom prst="rect">
                      <a:avLst/>
                    </a:prstGeom>
                    <a:ln>
                      <a:solidFill>
                        <a:schemeClr val="tx1"/>
                      </a:solidFill>
                    </a:ln>
                  </pic:spPr>
                </pic:pic>
              </a:graphicData>
            </a:graphic>
          </wp:inline>
        </w:drawing>
      </w:r>
    </w:p>
    <w:p w14:paraId="17F1DF23" w14:textId="77777777" w:rsidR="008F1C00" w:rsidRDefault="008F1C00" w:rsidP="00B55FE0">
      <w:pPr>
        <w:jc w:val="center"/>
      </w:pPr>
    </w:p>
    <w:p w14:paraId="3509ED53" w14:textId="77777777" w:rsidR="008F1C00" w:rsidRDefault="008F1C00" w:rsidP="00B55FE0">
      <w:pPr>
        <w:jc w:val="center"/>
      </w:pPr>
    </w:p>
    <w:p w14:paraId="58E2580D" w14:textId="77777777" w:rsidR="008F1C00" w:rsidRDefault="008F1C00" w:rsidP="00B55FE0">
      <w:pPr>
        <w:jc w:val="left"/>
        <w:sectPr w:rsidR="008F1C00">
          <w:pgSz w:w="12240" w:h="15840"/>
          <w:pgMar w:top="1440" w:right="1440" w:bottom="1440" w:left="1440" w:header="720" w:footer="720" w:gutter="0"/>
          <w:cols w:space="720"/>
          <w:docGrid w:linePitch="360"/>
        </w:sectPr>
      </w:pPr>
    </w:p>
    <w:p w14:paraId="7E58CED3" w14:textId="77777777" w:rsidR="00B55FE0" w:rsidRDefault="00B55FE0" w:rsidP="00B55FE0">
      <w:pPr>
        <w:pStyle w:val="Caption"/>
      </w:pPr>
      <w:bookmarkStart w:id="1846" w:name="_Toc333219129"/>
      <w:bookmarkStart w:id="1847" w:name="_Toc411514282"/>
      <w:bookmarkStart w:id="1848" w:name="_Toc411515160"/>
      <w:bookmarkStart w:id="1849" w:name="_Toc411599506"/>
      <w:r>
        <w:lastRenderedPageBreak/>
        <w:t xml:space="preserve">Figure </w:t>
      </w:r>
      <w:r>
        <w:rPr>
          <w:noProof/>
        </w:rPr>
        <w:t>3</w:t>
      </w:r>
      <w:r>
        <w:t>.</w:t>
      </w:r>
      <w:r>
        <w:rPr>
          <w:noProof/>
        </w:rPr>
        <w:t>2</w:t>
      </w:r>
      <w:r>
        <w:t>: Heating Degree-Day Zones by County</w:t>
      </w:r>
      <w:bookmarkEnd w:id="1846"/>
      <w:bookmarkEnd w:id="1847"/>
      <w:bookmarkEnd w:id="1848"/>
      <w:bookmarkEnd w:id="1849"/>
    </w:p>
    <w:p w14:paraId="30036845" w14:textId="77777777" w:rsidR="00B55FE0" w:rsidRDefault="00B55FE0" w:rsidP="00B55FE0">
      <w:pPr>
        <w:jc w:val="center"/>
      </w:pPr>
      <w:r>
        <w:rPr>
          <w:noProof/>
        </w:rPr>
        <mc:AlternateContent>
          <mc:Choice Requires="wps">
            <w:drawing>
              <wp:anchor distT="0" distB="0" distL="114300" distR="114300" simplePos="0" relativeHeight="251666432" behindDoc="0" locked="0" layoutInCell="1" allowOverlap="1" wp14:anchorId="0B19CD46" wp14:editId="77E4BAE9">
                <wp:simplePos x="0" y="0"/>
                <wp:positionH relativeFrom="column">
                  <wp:posOffset>2876550</wp:posOffset>
                </wp:positionH>
                <wp:positionV relativeFrom="paragraph">
                  <wp:posOffset>441960</wp:posOffset>
                </wp:positionV>
                <wp:extent cx="1125855" cy="3905250"/>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5855" cy="3905250"/>
                        </a:xfrm>
                        <a:prstGeom prst="rect">
                          <a:avLst/>
                        </a:prstGeom>
                        <a:noFill/>
                        <a:ln w="9525">
                          <a:noFill/>
                          <a:miter lim="800000"/>
                          <a:headEnd/>
                          <a:tailEnd/>
                        </a:ln>
                      </wps:spPr>
                      <wps:txbx>
                        <w:txbxContent>
                          <w:p w14:paraId="27C628FE" w14:textId="77777777" w:rsidR="00384AA8" w:rsidRPr="00FE79D7" w:rsidRDefault="00384AA8" w:rsidP="00B55FE0">
                            <w:pPr>
                              <w:rPr>
                                <w:b/>
                              </w:rPr>
                            </w:pPr>
                            <w:r w:rsidRPr="00FE79D7">
                              <w:rPr>
                                <w:b/>
                              </w:rPr>
                              <w:t>Zone 1</w:t>
                            </w:r>
                          </w:p>
                          <w:p w14:paraId="781F545D" w14:textId="77777777" w:rsidR="00384AA8" w:rsidRPr="00FE79D7" w:rsidRDefault="00384AA8" w:rsidP="00B55FE0">
                            <w:pPr>
                              <w:rPr>
                                <w:b/>
                              </w:rPr>
                            </w:pPr>
                          </w:p>
                          <w:p w14:paraId="64F4678C" w14:textId="77777777" w:rsidR="00384AA8" w:rsidRPr="00FE79D7" w:rsidRDefault="00384AA8" w:rsidP="00B55FE0">
                            <w:pPr>
                              <w:rPr>
                                <w:b/>
                              </w:rPr>
                            </w:pPr>
                            <w:r w:rsidRPr="00FE79D7">
                              <w:rPr>
                                <w:b/>
                              </w:rPr>
                              <w:t>Zone 2</w:t>
                            </w:r>
                          </w:p>
                          <w:p w14:paraId="0F355821" w14:textId="77777777" w:rsidR="00384AA8" w:rsidRPr="00FE79D7" w:rsidRDefault="00384AA8" w:rsidP="00B55FE0">
                            <w:pPr>
                              <w:rPr>
                                <w:b/>
                              </w:rPr>
                            </w:pPr>
                          </w:p>
                          <w:p w14:paraId="0C829D8B" w14:textId="77777777" w:rsidR="00384AA8" w:rsidRPr="00FE79D7" w:rsidRDefault="00384AA8" w:rsidP="00B55FE0">
                            <w:pPr>
                              <w:rPr>
                                <w:b/>
                              </w:rPr>
                            </w:pPr>
                          </w:p>
                          <w:p w14:paraId="09E28FC7" w14:textId="77777777" w:rsidR="00384AA8" w:rsidRPr="00FE79D7" w:rsidRDefault="00384AA8" w:rsidP="00B55FE0">
                            <w:pPr>
                              <w:rPr>
                                <w:b/>
                              </w:rPr>
                            </w:pPr>
                            <w:r w:rsidRPr="00FE79D7">
                              <w:rPr>
                                <w:b/>
                              </w:rPr>
                              <w:t>Zone 3</w:t>
                            </w:r>
                          </w:p>
                          <w:p w14:paraId="53B27432" w14:textId="77777777" w:rsidR="00384AA8" w:rsidRPr="00FE79D7" w:rsidRDefault="00384AA8" w:rsidP="00B55FE0">
                            <w:pPr>
                              <w:rPr>
                                <w:b/>
                              </w:rPr>
                            </w:pPr>
                          </w:p>
                          <w:p w14:paraId="00209722" w14:textId="77777777" w:rsidR="00384AA8" w:rsidRPr="00FE79D7" w:rsidRDefault="00384AA8" w:rsidP="00B55FE0">
                            <w:pPr>
                              <w:rPr>
                                <w:b/>
                              </w:rPr>
                            </w:pPr>
                          </w:p>
                          <w:p w14:paraId="7D529537" w14:textId="77777777" w:rsidR="00384AA8" w:rsidRPr="00FE79D7" w:rsidRDefault="00384AA8" w:rsidP="00B55FE0">
                            <w:pPr>
                              <w:rPr>
                                <w:b/>
                              </w:rPr>
                            </w:pPr>
                            <w:r w:rsidRPr="00FE79D7">
                              <w:rPr>
                                <w:b/>
                              </w:rPr>
                              <w:t>Zone 4</w:t>
                            </w:r>
                          </w:p>
                          <w:p w14:paraId="64336314" w14:textId="77777777" w:rsidR="00384AA8" w:rsidRPr="00FE79D7" w:rsidRDefault="00384AA8" w:rsidP="00B55FE0">
                            <w:pPr>
                              <w:rPr>
                                <w:b/>
                              </w:rPr>
                            </w:pPr>
                          </w:p>
                          <w:p w14:paraId="226CE77C" w14:textId="77777777" w:rsidR="00384AA8" w:rsidRPr="00FE79D7" w:rsidRDefault="00384AA8" w:rsidP="00B55FE0">
                            <w:pPr>
                              <w:rPr>
                                <w:b/>
                              </w:rPr>
                            </w:pPr>
                          </w:p>
                          <w:p w14:paraId="46F94521" w14:textId="77777777" w:rsidR="00384AA8" w:rsidRPr="00FE79D7" w:rsidRDefault="00384AA8" w:rsidP="00B55FE0">
                            <w:pPr>
                              <w:rPr>
                                <w:b/>
                              </w:rPr>
                            </w:pPr>
                            <w:r w:rsidRPr="00FE79D7">
                              <w:rPr>
                                <w:b/>
                              </w:rPr>
                              <w:t>Zone 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B19CD46" id="_x0000_s1027" type="#_x0000_t202" style="position:absolute;left:0;text-align:left;margin-left:226.5pt;margin-top:34.8pt;width:88.65pt;height:30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" filled="f" stroked="f">
                <v:textbox>
                  <w:txbxContent>
                    <w:p w14:paraId="27C628FE" w14:textId="77777777" w:rsidR="00384AA8" w:rsidRPr="00FE79D7" w:rsidRDefault="00384AA8" w:rsidP="00B55FE0">
                      <w:pPr>
                        <w:rPr>
                          <w:b/>
                        </w:rPr>
                      </w:pPr>
                      <w:r w:rsidRPr="00FE79D7">
                        <w:rPr>
                          <w:b/>
                        </w:rPr>
                        <w:t>Zone 1</w:t>
                      </w:r>
                    </w:p>
                    <w:p w14:paraId="781F545D" w14:textId="77777777" w:rsidR="00384AA8" w:rsidRPr="00FE79D7" w:rsidRDefault="00384AA8" w:rsidP="00B55FE0">
                      <w:pPr>
                        <w:rPr>
                          <w:b/>
                        </w:rPr>
                      </w:pPr>
                    </w:p>
                    <w:p w14:paraId="64F4678C" w14:textId="77777777" w:rsidR="00384AA8" w:rsidRPr="00FE79D7" w:rsidRDefault="00384AA8" w:rsidP="00B55FE0">
                      <w:pPr>
                        <w:rPr>
                          <w:b/>
                        </w:rPr>
                      </w:pPr>
                      <w:r w:rsidRPr="00FE79D7">
                        <w:rPr>
                          <w:b/>
                        </w:rPr>
                        <w:t>Zone 2</w:t>
                      </w:r>
                    </w:p>
                    <w:p w14:paraId="0F355821" w14:textId="77777777" w:rsidR="00384AA8" w:rsidRPr="00FE79D7" w:rsidRDefault="00384AA8" w:rsidP="00B55FE0">
                      <w:pPr>
                        <w:rPr>
                          <w:b/>
                        </w:rPr>
                      </w:pPr>
                    </w:p>
                    <w:p w14:paraId="0C829D8B" w14:textId="77777777" w:rsidR="00384AA8" w:rsidRPr="00FE79D7" w:rsidRDefault="00384AA8" w:rsidP="00B55FE0">
                      <w:pPr>
                        <w:rPr>
                          <w:b/>
                        </w:rPr>
                      </w:pPr>
                    </w:p>
                    <w:p w14:paraId="09E28FC7" w14:textId="77777777" w:rsidR="00384AA8" w:rsidRPr="00FE79D7" w:rsidRDefault="00384AA8" w:rsidP="00B55FE0">
                      <w:pPr>
                        <w:rPr>
                          <w:b/>
                        </w:rPr>
                      </w:pPr>
                      <w:r w:rsidRPr="00FE79D7">
                        <w:rPr>
                          <w:b/>
                        </w:rPr>
                        <w:t>Zone 3</w:t>
                      </w:r>
                    </w:p>
                    <w:p w14:paraId="53B27432" w14:textId="77777777" w:rsidR="00384AA8" w:rsidRPr="00FE79D7" w:rsidRDefault="00384AA8" w:rsidP="00B55FE0">
                      <w:pPr>
                        <w:rPr>
                          <w:b/>
                        </w:rPr>
                      </w:pPr>
                    </w:p>
                    <w:p w14:paraId="00209722" w14:textId="77777777" w:rsidR="00384AA8" w:rsidRPr="00FE79D7" w:rsidRDefault="00384AA8" w:rsidP="00B55FE0">
                      <w:pPr>
                        <w:rPr>
                          <w:b/>
                        </w:rPr>
                      </w:pPr>
                    </w:p>
                    <w:p w14:paraId="7D529537" w14:textId="77777777" w:rsidR="00384AA8" w:rsidRPr="00FE79D7" w:rsidRDefault="00384AA8" w:rsidP="00B55FE0">
                      <w:pPr>
                        <w:rPr>
                          <w:b/>
                        </w:rPr>
                      </w:pPr>
                      <w:r w:rsidRPr="00FE79D7">
                        <w:rPr>
                          <w:b/>
                        </w:rPr>
                        <w:t>Zone 4</w:t>
                      </w:r>
                    </w:p>
                    <w:p w14:paraId="64336314" w14:textId="77777777" w:rsidR="00384AA8" w:rsidRPr="00FE79D7" w:rsidRDefault="00384AA8" w:rsidP="00B55FE0">
                      <w:pPr>
                        <w:rPr>
                          <w:b/>
                        </w:rPr>
                      </w:pPr>
                    </w:p>
                    <w:p w14:paraId="226CE77C" w14:textId="77777777" w:rsidR="00384AA8" w:rsidRPr="00FE79D7" w:rsidRDefault="00384AA8" w:rsidP="00B55FE0">
                      <w:pPr>
                        <w:rPr>
                          <w:b/>
                        </w:rPr>
                      </w:pPr>
                    </w:p>
                    <w:p w14:paraId="46F94521" w14:textId="77777777" w:rsidR="00384AA8" w:rsidRPr="00FE79D7" w:rsidRDefault="00384AA8" w:rsidP="00B55FE0">
                      <w:pPr>
                        <w:rPr>
                          <w:b/>
                        </w:rPr>
                      </w:pPr>
                      <w:r w:rsidRPr="00FE79D7">
                        <w:rPr>
                          <w:b/>
                        </w:rPr>
                        <w:t>Zone 5</w:t>
                      </w:r>
                    </w:p>
                  </w:txbxContent>
                </v:textbox>
              </v:shape>
            </w:pict>
          </mc:Fallback>
        </mc:AlternateContent>
      </w:r>
      <w:r>
        <w:rPr>
          <w:noProof/>
        </w:rPr>
        <w:drawing>
          <wp:inline distT="0" distB="0" distL="0" distR="0" wp14:anchorId="1CE37D99" wp14:editId="5E562149">
            <wp:extent cx="5981700" cy="4486275"/>
            <wp:effectExtent l="19050" t="19050" r="19050" b="285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d13.gif"/>
                    <pic:cNvPicPr/>
                  </pic:nvPicPr>
                  <pic:blipFill>
                    <a:blip r:embed="rId31">
                      <a:extLst>
                        <a:ext uri="{28A0092B-C50C-407E-A947-70E740481C1C}">
                          <a14:useLocalDpi xmlns:a14="http://schemas.microsoft.com/office/drawing/2010/main" val="0"/>
                        </a:ext>
                      </a:extLst>
                    </a:blip>
                    <a:stretch>
                      <a:fillRect/>
                    </a:stretch>
                  </pic:blipFill>
                  <pic:spPr>
                    <a:xfrm>
                      <a:off x="0" y="0"/>
                      <a:ext cx="5992856" cy="4494642"/>
                    </a:xfrm>
                    <a:prstGeom prst="rect">
                      <a:avLst/>
                    </a:prstGeom>
                    <a:ln>
                      <a:solidFill>
                        <a:schemeClr val="tx1"/>
                      </a:solidFill>
                    </a:ln>
                  </pic:spPr>
                </pic:pic>
              </a:graphicData>
            </a:graphic>
          </wp:inline>
        </w:drawing>
      </w:r>
    </w:p>
    <w:p w14:paraId="0DC3DD09" w14:textId="77777777" w:rsidR="008F1C00" w:rsidRDefault="008F1C00" w:rsidP="00B55FE0">
      <w:pPr>
        <w:jc w:val="center"/>
      </w:pPr>
    </w:p>
    <w:p w14:paraId="2E035E10" w14:textId="77777777" w:rsidR="008F1C00" w:rsidRDefault="008F1C00" w:rsidP="00B55FE0">
      <w:pPr>
        <w:jc w:val="center"/>
      </w:pPr>
    </w:p>
    <w:p w14:paraId="523C63B4" w14:textId="77777777" w:rsidR="008F1C00" w:rsidRDefault="008F1C00" w:rsidP="00B55FE0">
      <w:pPr>
        <w:jc w:val="left"/>
        <w:sectPr w:rsidR="008F1C00">
          <w:pgSz w:w="12240" w:h="15840"/>
          <w:pgMar w:top="1440" w:right="1440" w:bottom="1440" w:left="1440" w:header="720" w:footer="720" w:gutter="0"/>
          <w:cols w:space="720"/>
          <w:docGrid w:linePitch="360"/>
        </w:sectPr>
      </w:pPr>
    </w:p>
    <w:p w14:paraId="71C9CCB3" w14:textId="77777777" w:rsidR="00B55FE0" w:rsidRDefault="00B55FE0" w:rsidP="00B55FE0">
      <w:pPr>
        <w:pStyle w:val="Caption"/>
      </w:pPr>
      <w:bookmarkStart w:id="1850" w:name="_Toc335377234"/>
      <w:bookmarkStart w:id="1851" w:name="_Toc411514776"/>
      <w:bookmarkStart w:id="1852" w:name="_Toc411515476"/>
      <w:bookmarkStart w:id="1853" w:name="_Toc411599465"/>
      <w:r>
        <w:lastRenderedPageBreak/>
        <w:t xml:space="preserve">Table </w:t>
      </w:r>
      <w:r>
        <w:rPr>
          <w:noProof/>
        </w:rPr>
        <w:t>3</w:t>
      </w:r>
      <w:r>
        <w:t>.</w:t>
      </w:r>
      <w:r>
        <w:rPr>
          <w:noProof/>
        </w:rPr>
        <w:t>7</w:t>
      </w:r>
      <w:r>
        <w:t>: Heating Degree-Day Zones by County</w:t>
      </w:r>
      <w:bookmarkEnd w:id="1850"/>
      <w:bookmarkEnd w:id="1851"/>
      <w:bookmarkEnd w:id="1852"/>
      <w:bookmarkEnd w:id="1853"/>
    </w:p>
    <w:tbl>
      <w:tblPr>
        <w:tblW w:w="9285" w:type="dxa"/>
        <w:tblInd w:w="93" w:type="dxa"/>
        <w:tblLayout w:type="fixed"/>
        <w:tblLook w:val="04A0" w:firstRow="1" w:lastRow="0" w:firstColumn="1" w:lastColumn="0" w:noHBand="0" w:noVBand="1"/>
      </w:tblPr>
      <w:tblGrid>
        <w:gridCol w:w="1857"/>
        <w:gridCol w:w="1857"/>
        <w:gridCol w:w="1857"/>
        <w:gridCol w:w="1857"/>
        <w:gridCol w:w="1857"/>
      </w:tblGrid>
      <w:tr w:rsidR="00B55FE0" w:rsidRPr="003302EA" w14:paraId="35CC5479" w14:textId="77777777" w:rsidTr="0028614A">
        <w:trPr>
          <w:trHeight w:hRule="exact" w:val="288"/>
        </w:trPr>
        <w:tc>
          <w:tcPr>
            <w:tcW w:w="1857"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65BEE6D6" w14:textId="77777777" w:rsidR="00B55FE0" w:rsidRPr="003302EA" w:rsidRDefault="00B55FE0" w:rsidP="0028614A">
            <w:pPr>
              <w:pStyle w:val="TableHeading"/>
            </w:pPr>
            <w:r w:rsidRPr="003302EA">
              <w:t>Zone 1</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67AA8AAA" w14:textId="77777777" w:rsidR="00B55FE0" w:rsidRPr="003302EA" w:rsidRDefault="00B55FE0" w:rsidP="0028614A">
            <w:pPr>
              <w:pStyle w:val="TableHeading"/>
            </w:pPr>
            <w:r w:rsidRPr="003302EA">
              <w:t>Zone 2</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14967D51" w14:textId="77777777" w:rsidR="00B55FE0" w:rsidRPr="003302EA" w:rsidRDefault="00B55FE0" w:rsidP="0028614A">
            <w:pPr>
              <w:pStyle w:val="TableHeading"/>
            </w:pPr>
            <w:r w:rsidRPr="003302EA">
              <w:t>Zone 3</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6C5252EE" w14:textId="77777777" w:rsidR="00B55FE0" w:rsidRPr="003302EA" w:rsidRDefault="00B55FE0" w:rsidP="0028614A">
            <w:pPr>
              <w:pStyle w:val="TableHeading"/>
            </w:pPr>
            <w:r w:rsidRPr="003302EA">
              <w:t>Zone 4</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2D4471BE" w14:textId="77777777" w:rsidR="00B55FE0" w:rsidRPr="003302EA" w:rsidRDefault="00B55FE0" w:rsidP="0028614A">
            <w:pPr>
              <w:pStyle w:val="TableHeading"/>
            </w:pPr>
            <w:r w:rsidRPr="003302EA">
              <w:t>Zone 5</w:t>
            </w:r>
          </w:p>
        </w:tc>
      </w:tr>
      <w:tr w:rsidR="00B55FE0" w:rsidRPr="003302EA" w14:paraId="53772DA1"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7AD1869C" w14:textId="77777777" w:rsidR="00B55FE0" w:rsidRPr="003302EA" w:rsidRDefault="00B55FE0" w:rsidP="0028614A">
            <w:pPr>
              <w:pStyle w:val="TableText"/>
            </w:pPr>
            <w:r>
              <w:t>Boone County</w:t>
            </w:r>
          </w:p>
        </w:tc>
        <w:tc>
          <w:tcPr>
            <w:tcW w:w="1857" w:type="dxa"/>
            <w:tcBorders>
              <w:top w:val="nil"/>
              <w:left w:val="nil"/>
              <w:bottom w:val="single" w:sz="4" w:space="0" w:color="auto"/>
              <w:right w:val="single" w:sz="4" w:space="0" w:color="auto"/>
            </w:tcBorders>
            <w:shd w:val="clear" w:color="auto" w:fill="auto"/>
            <w:noWrap/>
            <w:vAlign w:val="center"/>
            <w:hideMark/>
          </w:tcPr>
          <w:p w14:paraId="53261B03" w14:textId="77777777" w:rsidR="00B55FE0" w:rsidRPr="003302EA" w:rsidRDefault="00B55FE0" w:rsidP="0028614A">
            <w:pPr>
              <w:pStyle w:val="TableText"/>
            </w:pPr>
            <w:r>
              <w:t>Bureau County</w:t>
            </w:r>
          </w:p>
        </w:tc>
        <w:tc>
          <w:tcPr>
            <w:tcW w:w="1857" w:type="dxa"/>
            <w:tcBorders>
              <w:top w:val="nil"/>
              <w:left w:val="nil"/>
              <w:bottom w:val="single" w:sz="4" w:space="0" w:color="auto"/>
              <w:right w:val="single" w:sz="4" w:space="0" w:color="auto"/>
            </w:tcBorders>
            <w:shd w:val="clear" w:color="auto" w:fill="auto"/>
            <w:noWrap/>
            <w:vAlign w:val="center"/>
            <w:hideMark/>
          </w:tcPr>
          <w:p w14:paraId="77E7242B" w14:textId="77777777" w:rsidR="00B55FE0" w:rsidRPr="003302EA" w:rsidRDefault="00B55FE0" w:rsidP="0028614A">
            <w:pPr>
              <w:pStyle w:val="TableText"/>
            </w:pPr>
            <w:r>
              <w:t>Adams County</w:t>
            </w:r>
          </w:p>
        </w:tc>
        <w:tc>
          <w:tcPr>
            <w:tcW w:w="1857" w:type="dxa"/>
            <w:tcBorders>
              <w:top w:val="nil"/>
              <w:left w:val="nil"/>
              <w:bottom w:val="single" w:sz="4" w:space="0" w:color="auto"/>
              <w:right w:val="single" w:sz="4" w:space="0" w:color="auto"/>
            </w:tcBorders>
            <w:shd w:val="clear" w:color="auto" w:fill="auto"/>
            <w:noWrap/>
            <w:vAlign w:val="center"/>
            <w:hideMark/>
          </w:tcPr>
          <w:p w14:paraId="79637CE7" w14:textId="77777777" w:rsidR="00B55FE0" w:rsidRPr="003302EA" w:rsidRDefault="00B55FE0" w:rsidP="0028614A">
            <w:pPr>
              <w:pStyle w:val="TableText"/>
            </w:pPr>
            <w:r>
              <w:t>Clinton County</w:t>
            </w:r>
          </w:p>
        </w:tc>
        <w:tc>
          <w:tcPr>
            <w:tcW w:w="1857" w:type="dxa"/>
            <w:tcBorders>
              <w:top w:val="nil"/>
              <w:left w:val="nil"/>
              <w:bottom w:val="single" w:sz="4" w:space="0" w:color="auto"/>
              <w:right w:val="single" w:sz="4" w:space="0" w:color="auto"/>
            </w:tcBorders>
            <w:shd w:val="clear" w:color="auto" w:fill="auto"/>
            <w:noWrap/>
            <w:vAlign w:val="center"/>
            <w:hideMark/>
          </w:tcPr>
          <w:p w14:paraId="78BBB0B6" w14:textId="77777777" w:rsidR="00B55FE0" w:rsidRPr="003302EA" w:rsidRDefault="00B55FE0" w:rsidP="0028614A">
            <w:pPr>
              <w:pStyle w:val="TableText"/>
            </w:pPr>
            <w:r>
              <w:t>Alexander County</w:t>
            </w:r>
          </w:p>
        </w:tc>
      </w:tr>
      <w:tr w:rsidR="00B55FE0" w:rsidRPr="003302EA" w14:paraId="4233273E"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1E1E488A" w14:textId="77777777" w:rsidR="00B55FE0" w:rsidRPr="003302EA" w:rsidRDefault="00B55FE0" w:rsidP="0028614A">
            <w:pPr>
              <w:pStyle w:val="TableText"/>
            </w:pPr>
            <w:r>
              <w:t>Jo Daviess County</w:t>
            </w:r>
          </w:p>
        </w:tc>
        <w:tc>
          <w:tcPr>
            <w:tcW w:w="1857" w:type="dxa"/>
            <w:tcBorders>
              <w:top w:val="nil"/>
              <w:left w:val="nil"/>
              <w:bottom w:val="single" w:sz="4" w:space="0" w:color="auto"/>
              <w:right w:val="single" w:sz="4" w:space="0" w:color="auto"/>
            </w:tcBorders>
            <w:shd w:val="clear" w:color="auto" w:fill="auto"/>
            <w:noWrap/>
            <w:vAlign w:val="center"/>
            <w:hideMark/>
          </w:tcPr>
          <w:p w14:paraId="0AD1A1D0" w14:textId="77777777" w:rsidR="00B55FE0" w:rsidRPr="003302EA" w:rsidRDefault="00B55FE0" w:rsidP="0028614A">
            <w:pPr>
              <w:pStyle w:val="TableText"/>
            </w:pPr>
            <w:r>
              <w:t>Carroll County</w:t>
            </w:r>
          </w:p>
        </w:tc>
        <w:tc>
          <w:tcPr>
            <w:tcW w:w="1857" w:type="dxa"/>
            <w:tcBorders>
              <w:top w:val="nil"/>
              <w:left w:val="nil"/>
              <w:bottom w:val="single" w:sz="4" w:space="0" w:color="auto"/>
              <w:right w:val="single" w:sz="4" w:space="0" w:color="auto"/>
            </w:tcBorders>
            <w:shd w:val="clear" w:color="auto" w:fill="auto"/>
            <w:noWrap/>
            <w:vAlign w:val="center"/>
            <w:hideMark/>
          </w:tcPr>
          <w:p w14:paraId="27396D93" w14:textId="77777777" w:rsidR="00B55FE0" w:rsidRPr="003302EA" w:rsidRDefault="00B55FE0" w:rsidP="0028614A">
            <w:pPr>
              <w:pStyle w:val="TableText"/>
            </w:pPr>
            <w:r>
              <w:t>Bond County</w:t>
            </w:r>
          </w:p>
        </w:tc>
        <w:tc>
          <w:tcPr>
            <w:tcW w:w="1857" w:type="dxa"/>
            <w:tcBorders>
              <w:top w:val="nil"/>
              <w:left w:val="nil"/>
              <w:bottom w:val="single" w:sz="4" w:space="0" w:color="auto"/>
              <w:right w:val="single" w:sz="4" w:space="0" w:color="auto"/>
            </w:tcBorders>
            <w:shd w:val="clear" w:color="auto" w:fill="auto"/>
            <w:noWrap/>
            <w:vAlign w:val="center"/>
            <w:hideMark/>
          </w:tcPr>
          <w:p w14:paraId="612D5F0A" w14:textId="77777777" w:rsidR="00B55FE0" w:rsidRPr="003302EA" w:rsidRDefault="00B55FE0" w:rsidP="0028614A">
            <w:pPr>
              <w:pStyle w:val="TableText"/>
            </w:pPr>
            <w:r>
              <w:t>Edwards County</w:t>
            </w:r>
          </w:p>
        </w:tc>
        <w:tc>
          <w:tcPr>
            <w:tcW w:w="1857" w:type="dxa"/>
            <w:tcBorders>
              <w:top w:val="nil"/>
              <w:left w:val="nil"/>
              <w:bottom w:val="single" w:sz="4" w:space="0" w:color="auto"/>
              <w:right w:val="single" w:sz="4" w:space="0" w:color="auto"/>
            </w:tcBorders>
            <w:shd w:val="clear" w:color="auto" w:fill="auto"/>
            <w:noWrap/>
            <w:vAlign w:val="center"/>
            <w:hideMark/>
          </w:tcPr>
          <w:p w14:paraId="24A3FD24" w14:textId="77777777" w:rsidR="00B55FE0" w:rsidRPr="003302EA" w:rsidRDefault="00B55FE0" w:rsidP="0028614A">
            <w:pPr>
              <w:pStyle w:val="TableText"/>
            </w:pPr>
            <w:r>
              <w:t>Massac County</w:t>
            </w:r>
          </w:p>
        </w:tc>
      </w:tr>
      <w:tr w:rsidR="00B55FE0" w:rsidRPr="003302EA" w14:paraId="609D1CCE"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3F755535" w14:textId="77777777" w:rsidR="00B55FE0" w:rsidRPr="003302EA" w:rsidRDefault="00B55FE0" w:rsidP="0028614A">
            <w:pPr>
              <w:pStyle w:val="TableText"/>
            </w:pPr>
            <w:r>
              <w:t>Stephenson County</w:t>
            </w:r>
          </w:p>
        </w:tc>
        <w:tc>
          <w:tcPr>
            <w:tcW w:w="1857" w:type="dxa"/>
            <w:tcBorders>
              <w:top w:val="nil"/>
              <w:left w:val="nil"/>
              <w:bottom w:val="single" w:sz="4" w:space="0" w:color="auto"/>
              <w:right w:val="single" w:sz="4" w:space="0" w:color="auto"/>
            </w:tcBorders>
            <w:shd w:val="clear" w:color="auto" w:fill="auto"/>
            <w:noWrap/>
            <w:vAlign w:val="center"/>
            <w:hideMark/>
          </w:tcPr>
          <w:p w14:paraId="1352AA5F" w14:textId="77777777" w:rsidR="00B55FE0" w:rsidRPr="003302EA" w:rsidRDefault="00B55FE0" w:rsidP="0028614A">
            <w:pPr>
              <w:pStyle w:val="TableText"/>
            </w:pPr>
            <w:r>
              <w:t>Cook County</w:t>
            </w:r>
          </w:p>
        </w:tc>
        <w:tc>
          <w:tcPr>
            <w:tcW w:w="1857" w:type="dxa"/>
            <w:tcBorders>
              <w:top w:val="nil"/>
              <w:left w:val="nil"/>
              <w:bottom w:val="single" w:sz="4" w:space="0" w:color="auto"/>
              <w:right w:val="single" w:sz="4" w:space="0" w:color="auto"/>
            </w:tcBorders>
            <w:shd w:val="clear" w:color="auto" w:fill="auto"/>
            <w:noWrap/>
            <w:vAlign w:val="center"/>
            <w:hideMark/>
          </w:tcPr>
          <w:p w14:paraId="655EC95D" w14:textId="77777777" w:rsidR="00B55FE0" w:rsidRPr="003302EA" w:rsidRDefault="00B55FE0" w:rsidP="0028614A">
            <w:pPr>
              <w:pStyle w:val="TableText"/>
            </w:pPr>
            <w:r>
              <w:t>Brown County</w:t>
            </w:r>
          </w:p>
        </w:tc>
        <w:tc>
          <w:tcPr>
            <w:tcW w:w="1857" w:type="dxa"/>
            <w:tcBorders>
              <w:top w:val="nil"/>
              <w:left w:val="nil"/>
              <w:bottom w:val="single" w:sz="4" w:space="0" w:color="auto"/>
              <w:right w:val="single" w:sz="4" w:space="0" w:color="auto"/>
            </w:tcBorders>
            <w:shd w:val="clear" w:color="auto" w:fill="auto"/>
            <w:noWrap/>
            <w:vAlign w:val="center"/>
            <w:hideMark/>
          </w:tcPr>
          <w:p w14:paraId="005FE03D" w14:textId="77777777" w:rsidR="00B55FE0" w:rsidRPr="003302EA" w:rsidRDefault="00B55FE0" w:rsidP="0028614A">
            <w:pPr>
              <w:pStyle w:val="TableText"/>
            </w:pPr>
            <w:r>
              <w:t>Franklin County</w:t>
            </w:r>
          </w:p>
        </w:tc>
        <w:tc>
          <w:tcPr>
            <w:tcW w:w="1857" w:type="dxa"/>
            <w:tcBorders>
              <w:top w:val="nil"/>
              <w:left w:val="nil"/>
              <w:bottom w:val="single" w:sz="4" w:space="0" w:color="auto"/>
              <w:right w:val="single" w:sz="4" w:space="0" w:color="auto"/>
            </w:tcBorders>
            <w:shd w:val="clear" w:color="auto" w:fill="auto"/>
            <w:noWrap/>
            <w:vAlign w:val="center"/>
            <w:hideMark/>
          </w:tcPr>
          <w:p w14:paraId="792A2367" w14:textId="77777777" w:rsidR="00B55FE0" w:rsidRPr="003302EA" w:rsidRDefault="00B55FE0" w:rsidP="0028614A">
            <w:pPr>
              <w:pStyle w:val="TableText"/>
            </w:pPr>
            <w:r>
              <w:t>Pulaski County</w:t>
            </w:r>
          </w:p>
        </w:tc>
      </w:tr>
      <w:tr w:rsidR="00B55FE0" w:rsidRPr="003302EA" w14:paraId="603BD793"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666F2C4" w14:textId="77777777" w:rsidR="00B55FE0" w:rsidRPr="003302EA" w:rsidRDefault="00B55FE0" w:rsidP="0028614A">
            <w:pPr>
              <w:pStyle w:val="TableText"/>
            </w:pPr>
            <w:r>
              <w:t>Winnebago County</w:t>
            </w:r>
          </w:p>
        </w:tc>
        <w:tc>
          <w:tcPr>
            <w:tcW w:w="1857" w:type="dxa"/>
            <w:tcBorders>
              <w:top w:val="nil"/>
              <w:left w:val="nil"/>
              <w:bottom w:val="single" w:sz="4" w:space="0" w:color="auto"/>
              <w:right w:val="single" w:sz="4" w:space="0" w:color="auto"/>
            </w:tcBorders>
            <w:shd w:val="clear" w:color="auto" w:fill="auto"/>
            <w:noWrap/>
            <w:vAlign w:val="center"/>
            <w:hideMark/>
          </w:tcPr>
          <w:p w14:paraId="367BFA35" w14:textId="77777777" w:rsidR="00B55FE0" w:rsidRPr="003302EA" w:rsidRDefault="00B55FE0" w:rsidP="0028614A">
            <w:pPr>
              <w:pStyle w:val="TableText"/>
            </w:pPr>
            <w:r>
              <w:t>DeKalb County</w:t>
            </w:r>
          </w:p>
        </w:tc>
        <w:tc>
          <w:tcPr>
            <w:tcW w:w="1857" w:type="dxa"/>
            <w:tcBorders>
              <w:top w:val="nil"/>
              <w:left w:val="nil"/>
              <w:bottom w:val="single" w:sz="4" w:space="0" w:color="auto"/>
              <w:right w:val="single" w:sz="4" w:space="0" w:color="auto"/>
            </w:tcBorders>
            <w:shd w:val="clear" w:color="auto" w:fill="auto"/>
            <w:noWrap/>
            <w:vAlign w:val="center"/>
            <w:hideMark/>
          </w:tcPr>
          <w:p w14:paraId="4D3A9526" w14:textId="77777777" w:rsidR="00B55FE0" w:rsidRPr="003302EA" w:rsidRDefault="00B55FE0" w:rsidP="0028614A">
            <w:pPr>
              <w:pStyle w:val="TableText"/>
            </w:pPr>
            <w:r>
              <w:t>Calhoun County</w:t>
            </w:r>
          </w:p>
        </w:tc>
        <w:tc>
          <w:tcPr>
            <w:tcW w:w="1857" w:type="dxa"/>
            <w:tcBorders>
              <w:top w:val="nil"/>
              <w:left w:val="nil"/>
              <w:bottom w:val="single" w:sz="4" w:space="0" w:color="auto"/>
              <w:right w:val="single" w:sz="4" w:space="0" w:color="auto"/>
            </w:tcBorders>
            <w:shd w:val="clear" w:color="auto" w:fill="auto"/>
            <w:noWrap/>
            <w:vAlign w:val="center"/>
            <w:hideMark/>
          </w:tcPr>
          <w:p w14:paraId="5B78C119" w14:textId="77777777" w:rsidR="00B55FE0" w:rsidRPr="003302EA" w:rsidRDefault="00B55FE0" w:rsidP="0028614A">
            <w:pPr>
              <w:pStyle w:val="TableText"/>
            </w:pPr>
            <w:r>
              <w:t>Gallatin County</w:t>
            </w:r>
          </w:p>
        </w:tc>
        <w:tc>
          <w:tcPr>
            <w:tcW w:w="1857" w:type="dxa"/>
            <w:tcBorders>
              <w:top w:val="nil"/>
              <w:left w:val="nil"/>
              <w:bottom w:val="single" w:sz="4" w:space="0" w:color="auto"/>
              <w:right w:val="single" w:sz="4" w:space="0" w:color="auto"/>
            </w:tcBorders>
            <w:shd w:val="clear" w:color="auto" w:fill="auto"/>
            <w:noWrap/>
            <w:vAlign w:val="center"/>
            <w:hideMark/>
          </w:tcPr>
          <w:p w14:paraId="4294C44F" w14:textId="77777777" w:rsidR="00B55FE0" w:rsidRPr="003302EA" w:rsidRDefault="00B55FE0" w:rsidP="0028614A">
            <w:pPr>
              <w:pStyle w:val="TableText"/>
            </w:pPr>
            <w:r>
              <w:t>Union County</w:t>
            </w:r>
          </w:p>
        </w:tc>
      </w:tr>
      <w:tr w:rsidR="00B55FE0" w:rsidRPr="003302EA" w14:paraId="42089F00"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2CA0A2D"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4BF55024" w14:textId="77777777" w:rsidR="00B55FE0" w:rsidRPr="003302EA" w:rsidRDefault="00B55FE0" w:rsidP="0028614A">
            <w:pPr>
              <w:pStyle w:val="TableText"/>
            </w:pPr>
            <w:r>
              <w:t>DuPage County</w:t>
            </w:r>
          </w:p>
        </w:tc>
        <w:tc>
          <w:tcPr>
            <w:tcW w:w="1857" w:type="dxa"/>
            <w:tcBorders>
              <w:top w:val="nil"/>
              <w:left w:val="nil"/>
              <w:bottom w:val="single" w:sz="4" w:space="0" w:color="auto"/>
              <w:right w:val="single" w:sz="4" w:space="0" w:color="auto"/>
            </w:tcBorders>
            <w:shd w:val="clear" w:color="auto" w:fill="auto"/>
            <w:noWrap/>
            <w:vAlign w:val="center"/>
            <w:hideMark/>
          </w:tcPr>
          <w:p w14:paraId="1D104F38" w14:textId="77777777" w:rsidR="00B55FE0" w:rsidRPr="003302EA" w:rsidRDefault="00B55FE0" w:rsidP="0028614A">
            <w:pPr>
              <w:pStyle w:val="TableText"/>
            </w:pPr>
            <w:r>
              <w:t>Cass County</w:t>
            </w:r>
          </w:p>
        </w:tc>
        <w:tc>
          <w:tcPr>
            <w:tcW w:w="1857" w:type="dxa"/>
            <w:tcBorders>
              <w:top w:val="nil"/>
              <w:left w:val="nil"/>
              <w:bottom w:val="single" w:sz="4" w:space="0" w:color="auto"/>
              <w:right w:val="single" w:sz="4" w:space="0" w:color="auto"/>
            </w:tcBorders>
            <w:shd w:val="clear" w:color="auto" w:fill="auto"/>
            <w:noWrap/>
            <w:vAlign w:val="center"/>
            <w:hideMark/>
          </w:tcPr>
          <w:p w14:paraId="15BBDE87" w14:textId="77777777" w:rsidR="00B55FE0" w:rsidRPr="003302EA" w:rsidRDefault="00B55FE0" w:rsidP="0028614A">
            <w:pPr>
              <w:pStyle w:val="TableText"/>
            </w:pPr>
            <w:r>
              <w:t>Hamilton County</w:t>
            </w:r>
          </w:p>
        </w:tc>
        <w:tc>
          <w:tcPr>
            <w:tcW w:w="1857" w:type="dxa"/>
            <w:tcBorders>
              <w:top w:val="nil"/>
              <w:left w:val="nil"/>
              <w:bottom w:val="single" w:sz="4" w:space="0" w:color="auto"/>
              <w:right w:val="single" w:sz="4" w:space="0" w:color="auto"/>
            </w:tcBorders>
            <w:shd w:val="clear" w:color="auto" w:fill="auto"/>
            <w:noWrap/>
            <w:vAlign w:val="bottom"/>
            <w:hideMark/>
          </w:tcPr>
          <w:p w14:paraId="6354A9F2" w14:textId="77777777" w:rsidR="00B55FE0" w:rsidRPr="003302EA" w:rsidRDefault="00B55FE0" w:rsidP="0028614A">
            <w:pPr>
              <w:pStyle w:val="TableText"/>
            </w:pPr>
            <w:r>
              <w:t> </w:t>
            </w:r>
          </w:p>
        </w:tc>
      </w:tr>
      <w:tr w:rsidR="00B55FE0" w:rsidRPr="003302EA" w14:paraId="04B89754"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FC8A707"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2FBCA431" w14:textId="77777777" w:rsidR="00B55FE0" w:rsidRPr="003302EA" w:rsidRDefault="00B55FE0" w:rsidP="0028614A">
            <w:pPr>
              <w:pStyle w:val="TableText"/>
            </w:pPr>
            <w:r>
              <w:t>Grundy County</w:t>
            </w:r>
          </w:p>
        </w:tc>
        <w:tc>
          <w:tcPr>
            <w:tcW w:w="1857" w:type="dxa"/>
            <w:tcBorders>
              <w:top w:val="nil"/>
              <w:left w:val="nil"/>
              <w:bottom w:val="single" w:sz="4" w:space="0" w:color="auto"/>
              <w:right w:val="single" w:sz="4" w:space="0" w:color="auto"/>
            </w:tcBorders>
            <w:shd w:val="clear" w:color="auto" w:fill="auto"/>
            <w:noWrap/>
            <w:vAlign w:val="center"/>
            <w:hideMark/>
          </w:tcPr>
          <w:p w14:paraId="72F3ADCF" w14:textId="77777777" w:rsidR="00B55FE0" w:rsidRPr="003302EA" w:rsidRDefault="00B55FE0" w:rsidP="0028614A">
            <w:pPr>
              <w:pStyle w:val="TableText"/>
            </w:pPr>
            <w:r>
              <w:t>Champaign County</w:t>
            </w:r>
          </w:p>
        </w:tc>
        <w:tc>
          <w:tcPr>
            <w:tcW w:w="1857" w:type="dxa"/>
            <w:tcBorders>
              <w:top w:val="nil"/>
              <w:left w:val="nil"/>
              <w:bottom w:val="single" w:sz="4" w:space="0" w:color="auto"/>
              <w:right w:val="single" w:sz="4" w:space="0" w:color="auto"/>
            </w:tcBorders>
            <w:shd w:val="clear" w:color="auto" w:fill="auto"/>
            <w:noWrap/>
            <w:vAlign w:val="center"/>
            <w:hideMark/>
          </w:tcPr>
          <w:p w14:paraId="095FDF61" w14:textId="77777777" w:rsidR="00B55FE0" w:rsidRPr="003302EA" w:rsidRDefault="00B55FE0" w:rsidP="0028614A">
            <w:pPr>
              <w:pStyle w:val="TableText"/>
            </w:pPr>
            <w:r>
              <w:t>Hardin County</w:t>
            </w:r>
          </w:p>
        </w:tc>
        <w:tc>
          <w:tcPr>
            <w:tcW w:w="1857" w:type="dxa"/>
            <w:tcBorders>
              <w:top w:val="nil"/>
              <w:left w:val="nil"/>
              <w:bottom w:val="single" w:sz="4" w:space="0" w:color="auto"/>
              <w:right w:val="single" w:sz="4" w:space="0" w:color="auto"/>
            </w:tcBorders>
            <w:shd w:val="clear" w:color="auto" w:fill="auto"/>
            <w:noWrap/>
            <w:vAlign w:val="bottom"/>
            <w:hideMark/>
          </w:tcPr>
          <w:p w14:paraId="3E094569" w14:textId="77777777" w:rsidR="00B55FE0" w:rsidRPr="003302EA" w:rsidRDefault="00B55FE0" w:rsidP="0028614A">
            <w:pPr>
              <w:pStyle w:val="TableText"/>
            </w:pPr>
            <w:r>
              <w:t> </w:t>
            </w:r>
          </w:p>
        </w:tc>
      </w:tr>
      <w:tr w:rsidR="00B55FE0" w:rsidRPr="003302EA" w14:paraId="3E88F651"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8921E40"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589F4195" w14:textId="77777777" w:rsidR="00B55FE0" w:rsidRPr="003302EA" w:rsidRDefault="00B55FE0" w:rsidP="0028614A">
            <w:pPr>
              <w:pStyle w:val="TableText"/>
            </w:pPr>
            <w:r>
              <w:t>Henderson County</w:t>
            </w:r>
          </w:p>
        </w:tc>
        <w:tc>
          <w:tcPr>
            <w:tcW w:w="1857" w:type="dxa"/>
            <w:tcBorders>
              <w:top w:val="nil"/>
              <w:left w:val="nil"/>
              <w:bottom w:val="single" w:sz="4" w:space="0" w:color="auto"/>
              <w:right w:val="single" w:sz="4" w:space="0" w:color="auto"/>
            </w:tcBorders>
            <w:shd w:val="clear" w:color="auto" w:fill="auto"/>
            <w:noWrap/>
            <w:vAlign w:val="center"/>
            <w:hideMark/>
          </w:tcPr>
          <w:p w14:paraId="70A3E424" w14:textId="77777777" w:rsidR="00B55FE0" w:rsidRPr="003302EA" w:rsidRDefault="00B55FE0" w:rsidP="0028614A">
            <w:pPr>
              <w:pStyle w:val="TableText"/>
            </w:pPr>
            <w:r>
              <w:t>Christian County</w:t>
            </w:r>
          </w:p>
        </w:tc>
        <w:tc>
          <w:tcPr>
            <w:tcW w:w="1857" w:type="dxa"/>
            <w:tcBorders>
              <w:top w:val="nil"/>
              <w:left w:val="nil"/>
              <w:bottom w:val="single" w:sz="4" w:space="0" w:color="auto"/>
              <w:right w:val="single" w:sz="4" w:space="0" w:color="auto"/>
            </w:tcBorders>
            <w:shd w:val="clear" w:color="auto" w:fill="auto"/>
            <w:noWrap/>
            <w:vAlign w:val="center"/>
            <w:hideMark/>
          </w:tcPr>
          <w:p w14:paraId="5A743250" w14:textId="77777777" w:rsidR="00B55FE0" w:rsidRPr="003302EA" w:rsidRDefault="00B55FE0" w:rsidP="0028614A">
            <w:pPr>
              <w:pStyle w:val="TableText"/>
            </w:pPr>
            <w:r>
              <w:t>Jackson County</w:t>
            </w:r>
          </w:p>
        </w:tc>
        <w:tc>
          <w:tcPr>
            <w:tcW w:w="1857" w:type="dxa"/>
            <w:tcBorders>
              <w:top w:val="nil"/>
              <w:left w:val="nil"/>
              <w:bottom w:val="single" w:sz="4" w:space="0" w:color="auto"/>
              <w:right w:val="single" w:sz="4" w:space="0" w:color="auto"/>
            </w:tcBorders>
            <w:shd w:val="clear" w:color="auto" w:fill="auto"/>
            <w:noWrap/>
            <w:vAlign w:val="bottom"/>
            <w:hideMark/>
          </w:tcPr>
          <w:p w14:paraId="36BAFD02" w14:textId="77777777" w:rsidR="00B55FE0" w:rsidRPr="003302EA" w:rsidRDefault="00B55FE0" w:rsidP="0028614A">
            <w:pPr>
              <w:pStyle w:val="TableText"/>
            </w:pPr>
            <w:r>
              <w:t> </w:t>
            </w:r>
          </w:p>
        </w:tc>
      </w:tr>
      <w:tr w:rsidR="00B55FE0" w:rsidRPr="003302EA" w14:paraId="3FE5292C"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75E4AEF"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676D6D91" w14:textId="77777777" w:rsidR="00B55FE0" w:rsidRPr="003302EA" w:rsidRDefault="00B55FE0" w:rsidP="0028614A">
            <w:pPr>
              <w:pStyle w:val="TableText"/>
            </w:pPr>
            <w:r>
              <w:t>Henry County</w:t>
            </w:r>
          </w:p>
        </w:tc>
        <w:tc>
          <w:tcPr>
            <w:tcW w:w="1857" w:type="dxa"/>
            <w:tcBorders>
              <w:top w:val="nil"/>
              <w:left w:val="nil"/>
              <w:bottom w:val="single" w:sz="4" w:space="0" w:color="auto"/>
              <w:right w:val="single" w:sz="4" w:space="0" w:color="auto"/>
            </w:tcBorders>
            <w:shd w:val="clear" w:color="auto" w:fill="auto"/>
            <w:noWrap/>
            <w:vAlign w:val="center"/>
            <w:hideMark/>
          </w:tcPr>
          <w:p w14:paraId="6C113D19" w14:textId="77777777" w:rsidR="00B55FE0" w:rsidRPr="003302EA" w:rsidRDefault="00B55FE0" w:rsidP="0028614A">
            <w:pPr>
              <w:pStyle w:val="TableText"/>
            </w:pPr>
            <w:r>
              <w:t>Clark County</w:t>
            </w:r>
          </w:p>
        </w:tc>
        <w:tc>
          <w:tcPr>
            <w:tcW w:w="1857" w:type="dxa"/>
            <w:tcBorders>
              <w:top w:val="nil"/>
              <w:left w:val="nil"/>
              <w:bottom w:val="single" w:sz="4" w:space="0" w:color="auto"/>
              <w:right w:val="single" w:sz="4" w:space="0" w:color="auto"/>
            </w:tcBorders>
            <w:shd w:val="clear" w:color="auto" w:fill="auto"/>
            <w:noWrap/>
            <w:vAlign w:val="center"/>
            <w:hideMark/>
          </w:tcPr>
          <w:p w14:paraId="6C61D7B9" w14:textId="77777777" w:rsidR="00B55FE0" w:rsidRPr="003302EA" w:rsidRDefault="00B55FE0" w:rsidP="0028614A">
            <w:pPr>
              <w:pStyle w:val="TableText"/>
            </w:pPr>
            <w:r>
              <w:t>Jefferson County</w:t>
            </w:r>
          </w:p>
        </w:tc>
        <w:tc>
          <w:tcPr>
            <w:tcW w:w="1857" w:type="dxa"/>
            <w:tcBorders>
              <w:top w:val="nil"/>
              <w:left w:val="nil"/>
              <w:bottom w:val="single" w:sz="4" w:space="0" w:color="auto"/>
              <w:right w:val="single" w:sz="4" w:space="0" w:color="auto"/>
            </w:tcBorders>
            <w:shd w:val="clear" w:color="auto" w:fill="auto"/>
            <w:noWrap/>
            <w:vAlign w:val="bottom"/>
            <w:hideMark/>
          </w:tcPr>
          <w:p w14:paraId="009DC6ED" w14:textId="77777777" w:rsidR="00B55FE0" w:rsidRPr="003302EA" w:rsidRDefault="00B55FE0" w:rsidP="0028614A">
            <w:pPr>
              <w:pStyle w:val="TableText"/>
            </w:pPr>
            <w:r>
              <w:t> </w:t>
            </w:r>
          </w:p>
        </w:tc>
      </w:tr>
      <w:tr w:rsidR="00B55FE0" w:rsidRPr="003302EA" w14:paraId="4B1EE279"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56943DE"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425D7A82" w14:textId="77777777" w:rsidR="00B55FE0" w:rsidRPr="003302EA" w:rsidRDefault="00B55FE0" w:rsidP="0028614A">
            <w:pPr>
              <w:pStyle w:val="TableText"/>
            </w:pPr>
            <w:r>
              <w:t>Iroquois County</w:t>
            </w:r>
          </w:p>
        </w:tc>
        <w:tc>
          <w:tcPr>
            <w:tcW w:w="1857" w:type="dxa"/>
            <w:tcBorders>
              <w:top w:val="nil"/>
              <w:left w:val="nil"/>
              <w:bottom w:val="single" w:sz="4" w:space="0" w:color="auto"/>
              <w:right w:val="single" w:sz="4" w:space="0" w:color="auto"/>
            </w:tcBorders>
            <w:shd w:val="clear" w:color="auto" w:fill="auto"/>
            <w:noWrap/>
            <w:vAlign w:val="center"/>
            <w:hideMark/>
          </w:tcPr>
          <w:p w14:paraId="1731A56C" w14:textId="77777777" w:rsidR="00B55FE0" w:rsidRPr="003302EA" w:rsidRDefault="00B55FE0" w:rsidP="0028614A">
            <w:pPr>
              <w:pStyle w:val="TableText"/>
            </w:pPr>
            <w:r>
              <w:t>Clay County</w:t>
            </w:r>
          </w:p>
        </w:tc>
        <w:tc>
          <w:tcPr>
            <w:tcW w:w="1857" w:type="dxa"/>
            <w:tcBorders>
              <w:top w:val="nil"/>
              <w:left w:val="nil"/>
              <w:bottom w:val="single" w:sz="4" w:space="0" w:color="auto"/>
              <w:right w:val="single" w:sz="4" w:space="0" w:color="auto"/>
            </w:tcBorders>
            <w:shd w:val="clear" w:color="auto" w:fill="auto"/>
            <w:noWrap/>
            <w:vAlign w:val="center"/>
            <w:hideMark/>
          </w:tcPr>
          <w:p w14:paraId="66A3CBB1" w14:textId="77777777" w:rsidR="00B55FE0" w:rsidRPr="003302EA" w:rsidRDefault="00B55FE0" w:rsidP="0028614A">
            <w:pPr>
              <w:pStyle w:val="TableText"/>
            </w:pPr>
            <w:r>
              <w:t>Johnson County</w:t>
            </w:r>
          </w:p>
        </w:tc>
        <w:tc>
          <w:tcPr>
            <w:tcW w:w="1857" w:type="dxa"/>
            <w:tcBorders>
              <w:top w:val="nil"/>
              <w:left w:val="nil"/>
              <w:bottom w:val="single" w:sz="4" w:space="0" w:color="auto"/>
              <w:right w:val="single" w:sz="4" w:space="0" w:color="auto"/>
            </w:tcBorders>
            <w:shd w:val="clear" w:color="auto" w:fill="auto"/>
            <w:noWrap/>
            <w:vAlign w:val="bottom"/>
            <w:hideMark/>
          </w:tcPr>
          <w:p w14:paraId="34CA2CA1" w14:textId="77777777" w:rsidR="00B55FE0" w:rsidRPr="003302EA" w:rsidRDefault="00B55FE0" w:rsidP="0028614A">
            <w:pPr>
              <w:pStyle w:val="TableText"/>
            </w:pPr>
            <w:r>
              <w:t> </w:t>
            </w:r>
          </w:p>
        </w:tc>
      </w:tr>
      <w:tr w:rsidR="00B55FE0" w:rsidRPr="003302EA" w14:paraId="196CD769"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AE30875"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72C85BCC" w14:textId="77777777" w:rsidR="00B55FE0" w:rsidRPr="003302EA" w:rsidRDefault="00B55FE0" w:rsidP="0028614A">
            <w:pPr>
              <w:pStyle w:val="TableText"/>
            </w:pPr>
            <w:r>
              <w:t>Kane County</w:t>
            </w:r>
          </w:p>
        </w:tc>
        <w:tc>
          <w:tcPr>
            <w:tcW w:w="1857" w:type="dxa"/>
            <w:tcBorders>
              <w:top w:val="nil"/>
              <w:left w:val="nil"/>
              <w:bottom w:val="single" w:sz="4" w:space="0" w:color="auto"/>
              <w:right w:val="single" w:sz="4" w:space="0" w:color="auto"/>
            </w:tcBorders>
            <w:shd w:val="clear" w:color="auto" w:fill="auto"/>
            <w:noWrap/>
            <w:vAlign w:val="center"/>
            <w:hideMark/>
          </w:tcPr>
          <w:p w14:paraId="0B76A583" w14:textId="77777777" w:rsidR="00B55FE0" w:rsidRPr="003302EA" w:rsidRDefault="00B55FE0" w:rsidP="0028614A">
            <w:pPr>
              <w:pStyle w:val="TableText"/>
            </w:pPr>
            <w:r>
              <w:t>Coles County</w:t>
            </w:r>
          </w:p>
        </w:tc>
        <w:tc>
          <w:tcPr>
            <w:tcW w:w="1857" w:type="dxa"/>
            <w:tcBorders>
              <w:top w:val="nil"/>
              <w:left w:val="nil"/>
              <w:bottom w:val="single" w:sz="4" w:space="0" w:color="auto"/>
              <w:right w:val="single" w:sz="4" w:space="0" w:color="auto"/>
            </w:tcBorders>
            <w:shd w:val="clear" w:color="auto" w:fill="auto"/>
            <w:noWrap/>
            <w:vAlign w:val="center"/>
            <w:hideMark/>
          </w:tcPr>
          <w:p w14:paraId="61B84491" w14:textId="77777777" w:rsidR="00B55FE0" w:rsidRPr="003302EA" w:rsidRDefault="00B55FE0" w:rsidP="0028614A">
            <w:pPr>
              <w:pStyle w:val="TableText"/>
            </w:pPr>
            <w:r>
              <w:t>Lawrence County</w:t>
            </w:r>
          </w:p>
        </w:tc>
        <w:tc>
          <w:tcPr>
            <w:tcW w:w="1857" w:type="dxa"/>
            <w:tcBorders>
              <w:top w:val="nil"/>
              <w:left w:val="nil"/>
              <w:bottom w:val="single" w:sz="4" w:space="0" w:color="auto"/>
              <w:right w:val="single" w:sz="4" w:space="0" w:color="auto"/>
            </w:tcBorders>
            <w:shd w:val="clear" w:color="auto" w:fill="auto"/>
            <w:noWrap/>
            <w:vAlign w:val="bottom"/>
            <w:hideMark/>
          </w:tcPr>
          <w:p w14:paraId="752B4E6E" w14:textId="77777777" w:rsidR="00B55FE0" w:rsidRPr="003302EA" w:rsidRDefault="00B55FE0" w:rsidP="0028614A">
            <w:pPr>
              <w:pStyle w:val="TableText"/>
            </w:pPr>
            <w:r>
              <w:t> </w:t>
            </w:r>
          </w:p>
        </w:tc>
      </w:tr>
      <w:tr w:rsidR="00B55FE0" w:rsidRPr="003302EA" w14:paraId="2A1A7C11"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F909DF3"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6A086611" w14:textId="77777777" w:rsidR="00B55FE0" w:rsidRPr="003302EA" w:rsidRDefault="00B55FE0" w:rsidP="0028614A">
            <w:pPr>
              <w:pStyle w:val="TableText"/>
            </w:pPr>
            <w:r>
              <w:t>Kankakee County</w:t>
            </w:r>
          </w:p>
        </w:tc>
        <w:tc>
          <w:tcPr>
            <w:tcW w:w="1857" w:type="dxa"/>
            <w:tcBorders>
              <w:top w:val="nil"/>
              <w:left w:val="nil"/>
              <w:bottom w:val="single" w:sz="4" w:space="0" w:color="auto"/>
              <w:right w:val="single" w:sz="4" w:space="0" w:color="auto"/>
            </w:tcBorders>
            <w:shd w:val="clear" w:color="auto" w:fill="auto"/>
            <w:noWrap/>
            <w:vAlign w:val="center"/>
            <w:hideMark/>
          </w:tcPr>
          <w:p w14:paraId="5F407E81" w14:textId="77777777" w:rsidR="00B55FE0" w:rsidRPr="003302EA" w:rsidRDefault="00B55FE0" w:rsidP="0028614A">
            <w:pPr>
              <w:pStyle w:val="TableText"/>
            </w:pPr>
            <w:r>
              <w:t>Crawford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4841FD05" w14:textId="77777777" w:rsidR="00B55FE0" w:rsidRPr="003302EA" w:rsidRDefault="00B55FE0" w:rsidP="0028614A">
            <w:pPr>
              <w:pStyle w:val="TableText"/>
            </w:pPr>
            <w:r>
              <w:t>Madison County</w:t>
            </w:r>
          </w:p>
        </w:tc>
        <w:tc>
          <w:tcPr>
            <w:tcW w:w="1857" w:type="dxa"/>
            <w:tcBorders>
              <w:top w:val="nil"/>
              <w:left w:val="nil"/>
              <w:bottom w:val="single" w:sz="4" w:space="0" w:color="auto"/>
              <w:right w:val="single" w:sz="4" w:space="0" w:color="auto"/>
            </w:tcBorders>
            <w:shd w:val="clear" w:color="auto" w:fill="auto"/>
            <w:noWrap/>
            <w:vAlign w:val="bottom"/>
            <w:hideMark/>
          </w:tcPr>
          <w:p w14:paraId="269480B6" w14:textId="77777777" w:rsidR="00B55FE0" w:rsidRPr="003302EA" w:rsidRDefault="00B55FE0" w:rsidP="0028614A">
            <w:pPr>
              <w:pStyle w:val="TableText"/>
            </w:pPr>
            <w:r>
              <w:t> </w:t>
            </w:r>
          </w:p>
        </w:tc>
      </w:tr>
      <w:tr w:rsidR="00B55FE0" w:rsidRPr="003302EA" w14:paraId="74D92D2F"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516699F"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57DEE39C" w14:textId="77777777" w:rsidR="00B55FE0" w:rsidRPr="003302EA" w:rsidRDefault="00B55FE0" w:rsidP="0028614A">
            <w:pPr>
              <w:pStyle w:val="TableText"/>
            </w:pPr>
            <w:r>
              <w:t>Kendall County</w:t>
            </w:r>
          </w:p>
        </w:tc>
        <w:tc>
          <w:tcPr>
            <w:tcW w:w="1857" w:type="dxa"/>
            <w:tcBorders>
              <w:top w:val="nil"/>
              <w:left w:val="nil"/>
              <w:bottom w:val="single" w:sz="4" w:space="0" w:color="auto"/>
              <w:right w:val="single" w:sz="4" w:space="0" w:color="auto"/>
            </w:tcBorders>
            <w:shd w:val="clear" w:color="auto" w:fill="auto"/>
            <w:noWrap/>
            <w:vAlign w:val="center"/>
            <w:hideMark/>
          </w:tcPr>
          <w:p w14:paraId="1CCEB243" w14:textId="77777777" w:rsidR="00B55FE0" w:rsidRPr="003302EA" w:rsidRDefault="00B55FE0" w:rsidP="0028614A">
            <w:pPr>
              <w:pStyle w:val="TableText"/>
            </w:pPr>
            <w:r>
              <w:t>Cumberland County</w:t>
            </w:r>
          </w:p>
        </w:tc>
        <w:tc>
          <w:tcPr>
            <w:tcW w:w="1857" w:type="dxa"/>
            <w:tcBorders>
              <w:top w:val="nil"/>
              <w:left w:val="nil"/>
              <w:bottom w:val="single" w:sz="4" w:space="0" w:color="auto"/>
              <w:right w:val="single" w:sz="4" w:space="0" w:color="auto"/>
            </w:tcBorders>
            <w:shd w:val="clear" w:color="auto" w:fill="auto"/>
            <w:noWrap/>
            <w:vAlign w:val="center"/>
            <w:hideMark/>
          </w:tcPr>
          <w:p w14:paraId="40997EF8" w14:textId="77777777" w:rsidR="00B55FE0" w:rsidRPr="003302EA" w:rsidRDefault="00B55FE0" w:rsidP="0028614A">
            <w:pPr>
              <w:pStyle w:val="TableText"/>
            </w:pPr>
            <w:r>
              <w:t>Marion County</w:t>
            </w:r>
          </w:p>
        </w:tc>
        <w:tc>
          <w:tcPr>
            <w:tcW w:w="1857" w:type="dxa"/>
            <w:tcBorders>
              <w:top w:val="nil"/>
              <w:left w:val="nil"/>
              <w:bottom w:val="single" w:sz="4" w:space="0" w:color="auto"/>
              <w:right w:val="single" w:sz="4" w:space="0" w:color="auto"/>
            </w:tcBorders>
            <w:shd w:val="clear" w:color="auto" w:fill="auto"/>
            <w:noWrap/>
            <w:vAlign w:val="bottom"/>
            <w:hideMark/>
          </w:tcPr>
          <w:p w14:paraId="5BA8C6A2" w14:textId="77777777" w:rsidR="00B55FE0" w:rsidRPr="003302EA" w:rsidRDefault="00B55FE0" w:rsidP="0028614A">
            <w:pPr>
              <w:pStyle w:val="TableText"/>
            </w:pPr>
            <w:r>
              <w:t> </w:t>
            </w:r>
          </w:p>
        </w:tc>
      </w:tr>
      <w:tr w:rsidR="00B55FE0" w:rsidRPr="003302EA" w14:paraId="53889DC3"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AA75956"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111B1C6D" w14:textId="77777777" w:rsidR="00B55FE0" w:rsidRPr="003302EA" w:rsidRDefault="00B55FE0" w:rsidP="0028614A">
            <w:pPr>
              <w:pStyle w:val="TableText"/>
            </w:pPr>
            <w:r>
              <w:t>Knox County</w:t>
            </w:r>
          </w:p>
        </w:tc>
        <w:tc>
          <w:tcPr>
            <w:tcW w:w="1857" w:type="dxa"/>
            <w:tcBorders>
              <w:top w:val="nil"/>
              <w:left w:val="nil"/>
              <w:bottom w:val="single" w:sz="4" w:space="0" w:color="auto"/>
              <w:right w:val="single" w:sz="4" w:space="0" w:color="auto"/>
            </w:tcBorders>
            <w:shd w:val="clear" w:color="auto" w:fill="auto"/>
            <w:noWrap/>
            <w:vAlign w:val="center"/>
            <w:hideMark/>
          </w:tcPr>
          <w:p w14:paraId="581E2F74" w14:textId="77777777" w:rsidR="00B55FE0" w:rsidRPr="003302EA" w:rsidRDefault="00B55FE0" w:rsidP="0028614A">
            <w:pPr>
              <w:pStyle w:val="TableText"/>
            </w:pPr>
            <w:r>
              <w:t>De Witt County</w:t>
            </w:r>
          </w:p>
        </w:tc>
        <w:tc>
          <w:tcPr>
            <w:tcW w:w="1857" w:type="dxa"/>
            <w:tcBorders>
              <w:top w:val="nil"/>
              <w:left w:val="nil"/>
              <w:bottom w:val="single" w:sz="4" w:space="0" w:color="auto"/>
              <w:right w:val="single" w:sz="4" w:space="0" w:color="auto"/>
            </w:tcBorders>
            <w:shd w:val="clear" w:color="auto" w:fill="auto"/>
            <w:noWrap/>
            <w:vAlign w:val="center"/>
            <w:hideMark/>
          </w:tcPr>
          <w:p w14:paraId="190F5547" w14:textId="77777777" w:rsidR="00B55FE0" w:rsidRPr="003302EA" w:rsidRDefault="00B55FE0" w:rsidP="0028614A">
            <w:pPr>
              <w:pStyle w:val="TableText"/>
            </w:pPr>
            <w:r>
              <w:t>Monroe County</w:t>
            </w:r>
          </w:p>
        </w:tc>
        <w:tc>
          <w:tcPr>
            <w:tcW w:w="1857" w:type="dxa"/>
            <w:tcBorders>
              <w:top w:val="nil"/>
              <w:left w:val="nil"/>
              <w:bottom w:val="single" w:sz="4" w:space="0" w:color="auto"/>
              <w:right w:val="single" w:sz="4" w:space="0" w:color="auto"/>
            </w:tcBorders>
            <w:shd w:val="clear" w:color="auto" w:fill="auto"/>
            <w:noWrap/>
            <w:vAlign w:val="bottom"/>
            <w:hideMark/>
          </w:tcPr>
          <w:p w14:paraId="7C4739FD" w14:textId="77777777" w:rsidR="00B55FE0" w:rsidRPr="003302EA" w:rsidRDefault="00B55FE0" w:rsidP="0028614A">
            <w:pPr>
              <w:pStyle w:val="TableText"/>
            </w:pPr>
            <w:r>
              <w:t> </w:t>
            </w:r>
          </w:p>
        </w:tc>
      </w:tr>
      <w:tr w:rsidR="00B55FE0" w:rsidRPr="003302EA" w14:paraId="3C73E235"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B192F9C"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5044517B" w14:textId="77777777" w:rsidR="00B55FE0" w:rsidRPr="003302EA" w:rsidRDefault="00B55FE0" w:rsidP="0028614A">
            <w:pPr>
              <w:pStyle w:val="TableText"/>
            </w:pPr>
            <w:r>
              <w:t>Lake County</w:t>
            </w:r>
          </w:p>
        </w:tc>
        <w:tc>
          <w:tcPr>
            <w:tcW w:w="1857" w:type="dxa"/>
            <w:tcBorders>
              <w:top w:val="nil"/>
              <w:left w:val="nil"/>
              <w:bottom w:val="single" w:sz="4" w:space="0" w:color="auto"/>
              <w:right w:val="single" w:sz="4" w:space="0" w:color="auto"/>
            </w:tcBorders>
            <w:shd w:val="clear" w:color="auto" w:fill="auto"/>
            <w:noWrap/>
            <w:vAlign w:val="center"/>
            <w:hideMark/>
          </w:tcPr>
          <w:p w14:paraId="67F6C568" w14:textId="77777777" w:rsidR="00B55FE0" w:rsidRPr="003302EA" w:rsidRDefault="00B55FE0" w:rsidP="0028614A">
            <w:pPr>
              <w:pStyle w:val="TableText"/>
            </w:pPr>
            <w:r>
              <w:t>Douglas County</w:t>
            </w:r>
          </w:p>
        </w:tc>
        <w:tc>
          <w:tcPr>
            <w:tcW w:w="1857" w:type="dxa"/>
            <w:tcBorders>
              <w:top w:val="nil"/>
              <w:left w:val="nil"/>
              <w:bottom w:val="single" w:sz="4" w:space="0" w:color="auto"/>
              <w:right w:val="single" w:sz="4" w:space="0" w:color="auto"/>
            </w:tcBorders>
            <w:shd w:val="clear" w:color="auto" w:fill="auto"/>
            <w:noWrap/>
            <w:vAlign w:val="center"/>
            <w:hideMark/>
          </w:tcPr>
          <w:p w14:paraId="01000BF0" w14:textId="77777777" w:rsidR="00B55FE0" w:rsidRPr="003302EA" w:rsidRDefault="00B55FE0" w:rsidP="0028614A">
            <w:pPr>
              <w:pStyle w:val="TableText"/>
            </w:pPr>
            <w:r>
              <w:t>Perry County</w:t>
            </w:r>
          </w:p>
        </w:tc>
        <w:tc>
          <w:tcPr>
            <w:tcW w:w="1857" w:type="dxa"/>
            <w:tcBorders>
              <w:top w:val="nil"/>
              <w:left w:val="nil"/>
              <w:bottom w:val="single" w:sz="4" w:space="0" w:color="auto"/>
              <w:right w:val="single" w:sz="4" w:space="0" w:color="auto"/>
            </w:tcBorders>
            <w:shd w:val="clear" w:color="auto" w:fill="auto"/>
            <w:noWrap/>
            <w:vAlign w:val="bottom"/>
            <w:hideMark/>
          </w:tcPr>
          <w:p w14:paraId="79D6B1E7" w14:textId="77777777" w:rsidR="00B55FE0" w:rsidRPr="003302EA" w:rsidRDefault="00B55FE0" w:rsidP="0028614A">
            <w:pPr>
              <w:pStyle w:val="TableText"/>
            </w:pPr>
            <w:r>
              <w:t> </w:t>
            </w:r>
          </w:p>
        </w:tc>
      </w:tr>
      <w:tr w:rsidR="00B55FE0" w:rsidRPr="003302EA" w14:paraId="74281B7B"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4B9D0DD"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278E7E4F" w14:textId="77777777" w:rsidR="00B55FE0" w:rsidRPr="003302EA" w:rsidRDefault="00B55FE0" w:rsidP="0028614A">
            <w:pPr>
              <w:pStyle w:val="TableText"/>
            </w:pPr>
            <w:r>
              <w:t>LaSalle County</w:t>
            </w:r>
          </w:p>
        </w:tc>
        <w:tc>
          <w:tcPr>
            <w:tcW w:w="1857" w:type="dxa"/>
            <w:tcBorders>
              <w:top w:val="nil"/>
              <w:left w:val="nil"/>
              <w:bottom w:val="single" w:sz="4" w:space="0" w:color="auto"/>
              <w:right w:val="single" w:sz="4" w:space="0" w:color="auto"/>
            </w:tcBorders>
            <w:shd w:val="clear" w:color="auto" w:fill="auto"/>
            <w:noWrap/>
            <w:vAlign w:val="center"/>
            <w:hideMark/>
          </w:tcPr>
          <w:p w14:paraId="2090763E" w14:textId="77777777" w:rsidR="00B55FE0" w:rsidRPr="003302EA" w:rsidRDefault="00B55FE0" w:rsidP="0028614A">
            <w:pPr>
              <w:pStyle w:val="TableText"/>
            </w:pPr>
            <w:r>
              <w:t>Edgar County</w:t>
            </w:r>
          </w:p>
        </w:tc>
        <w:tc>
          <w:tcPr>
            <w:tcW w:w="1857" w:type="dxa"/>
            <w:tcBorders>
              <w:top w:val="nil"/>
              <w:left w:val="nil"/>
              <w:bottom w:val="single" w:sz="4" w:space="0" w:color="auto"/>
              <w:right w:val="single" w:sz="4" w:space="0" w:color="auto"/>
            </w:tcBorders>
            <w:shd w:val="clear" w:color="auto" w:fill="auto"/>
            <w:noWrap/>
            <w:vAlign w:val="center"/>
            <w:hideMark/>
          </w:tcPr>
          <w:p w14:paraId="6114DE52" w14:textId="77777777" w:rsidR="00B55FE0" w:rsidRPr="003302EA" w:rsidRDefault="00B55FE0" w:rsidP="0028614A">
            <w:pPr>
              <w:pStyle w:val="TableText"/>
            </w:pPr>
            <w:r>
              <w:t>Pope County</w:t>
            </w:r>
          </w:p>
        </w:tc>
        <w:tc>
          <w:tcPr>
            <w:tcW w:w="1857" w:type="dxa"/>
            <w:tcBorders>
              <w:top w:val="nil"/>
              <w:left w:val="nil"/>
              <w:bottom w:val="single" w:sz="4" w:space="0" w:color="auto"/>
              <w:right w:val="single" w:sz="4" w:space="0" w:color="auto"/>
            </w:tcBorders>
            <w:shd w:val="clear" w:color="auto" w:fill="auto"/>
            <w:noWrap/>
            <w:vAlign w:val="bottom"/>
            <w:hideMark/>
          </w:tcPr>
          <w:p w14:paraId="78A1D9A9" w14:textId="77777777" w:rsidR="00B55FE0" w:rsidRPr="003302EA" w:rsidRDefault="00B55FE0" w:rsidP="0028614A">
            <w:pPr>
              <w:pStyle w:val="TableText"/>
            </w:pPr>
            <w:r>
              <w:t> </w:t>
            </w:r>
          </w:p>
        </w:tc>
      </w:tr>
      <w:tr w:rsidR="00B55FE0" w:rsidRPr="003302EA" w14:paraId="0BA9CB88"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1B33DE3"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1459FF37" w14:textId="77777777" w:rsidR="00B55FE0" w:rsidRPr="003302EA" w:rsidRDefault="00B55FE0" w:rsidP="0028614A">
            <w:pPr>
              <w:pStyle w:val="TableText"/>
            </w:pPr>
            <w:r>
              <w:t>Lee County</w:t>
            </w:r>
          </w:p>
        </w:tc>
        <w:tc>
          <w:tcPr>
            <w:tcW w:w="1857" w:type="dxa"/>
            <w:tcBorders>
              <w:top w:val="nil"/>
              <w:left w:val="nil"/>
              <w:bottom w:val="single" w:sz="4" w:space="0" w:color="auto"/>
              <w:right w:val="single" w:sz="4" w:space="0" w:color="auto"/>
            </w:tcBorders>
            <w:shd w:val="clear" w:color="auto" w:fill="auto"/>
            <w:noWrap/>
            <w:vAlign w:val="center"/>
            <w:hideMark/>
          </w:tcPr>
          <w:p w14:paraId="5BA09AF9" w14:textId="77777777" w:rsidR="00B55FE0" w:rsidRPr="003302EA" w:rsidRDefault="00B55FE0" w:rsidP="0028614A">
            <w:pPr>
              <w:pStyle w:val="TableText"/>
            </w:pPr>
            <w:r>
              <w:t>Effingham County</w:t>
            </w:r>
          </w:p>
        </w:tc>
        <w:tc>
          <w:tcPr>
            <w:tcW w:w="1857" w:type="dxa"/>
            <w:tcBorders>
              <w:top w:val="nil"/>
              <w:left w:val="nil"/>
              <w:bottom w:val="single" w:sz="4" w:space="0" w:color="auto"/>
              <w:right w:val="single" w:sz="4" w:space="0" w:color="auto"/>
            </w:tcBorders>
            <w:shd w:val="clear" w:color="auto" w:fill="auto"/>
            <w:noWrap/>
            <w:vAlign w:val="center"/>
            <w:hideMark/>
          </w:tcPr>
          <w:p w14:paraId="3B6632ED" w14:textId="77777777" w:rsidR="00B55FE0" w:rsidRPr="003302EA" w:rsidRDefault="00B55FE0" w:rsidP="0028614A">
            <w:pPr>
              <w:pStyle w:val="TableText"/>
            </w:pPr>
            <w:r>
              <w:t>Randolph County</w:t>
            </w:r>
          </w:p>
        </w:tc>
        <w:tc>
          <w:tcPr>
            <w:tcW w:w="1857" w:type="dxa"/>
            <w:tcBorders>
              <w:top w:val="nil"/>
              <w:left w:val="nil"/>
              <w:bottom w:val="single" w:sz="4" w:space="0" w:color="auto"/>
              <w:right w:val="single" w:sz="4" w:space="0" w:color="auto"/>
            </w:tcBorders>
            <w:shd w:val="clear" w:color="auto" w:fill="auto"/>
            <w:noWrap/>
            <w:vAlign w:val="bottom"/>
            <w:hideMark/>
          </w:tcPr>
          <w:p w14:paraId="5ABC7A39" w14:textId="77777777" w:rsidR="00B55FE0" w:rsidRPr="003302EA" w:rsidRDefault="00B55FE0" w:rsidP="0028614A">
            <w:pPr>
              <w:pStyle w:val="TableText"/>
            </w:pPr>
            <w:r>
              <w:t> </w:t>
            </w:r>
          </w:p>
        </w:tc>
      </w:tr>
      <w:tr w:rsidR="00B55FE0" w:rsidRPr="003302EA" w14:paraId="3925C72B"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BF1C653"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55520E2E" w14:textId="77777777" w:rsidR="00B55FE0" w:rsidRPr="003302EA" w:rsidRDefault="00B55FE0" w:rsidP="0028614A">
            <w:pPr>
              <w:pStyle w:val="TableText"/>
            </w:pPr>
            <w:r>
              <w:t>Livingston County</w:t>
            </w:r>
          </w:p>
        </w:tc>
        <w:tc>
          <w:tcPr>
            <w:tcW w:w="1857" w:type="dxa"/>
            <w:tcBorders>
              <w:top w:val="nil"/>
              <w:left w:val="nil"/>
              <w:bottom w:val="single" w:sz="4" w:space="0" w:color="auto"/>
              <w:right w:val="single" w:sz="4" w:space="0" w:color="auto"/>
            </w:tcBorders>
            <w:shd w:val="clear" w:color="auto" w:fill="auto"/>
            <w:noWrap/>
            <w:vAlign w:val="center"/>
            <w:hideMark/>
          </w:tcPr>
          <w:p w14:paraId="47F6E51C" w14:textId="77777777" w:rsidR="00B55FE0" w:rsidRPr="003302EA" w:rsidRDefault="00B55FE0" w:rsidP="0028614A">
            <w:pPr>
              <w:pStyle w:val="TableText"/>
            </w:pPr>
            <w:r>
              <w:t>Fayette County</w:t>
            </w:r>
          </w:p>
        </w:tc>
        <w:tc>
          <w:tcPr>
            <w:tcW w:w="1857" w:type="dxa"/>
            <w:tcBorders>
              <w:top w:val="nil"/>
              <w:left w:val="nil"/>
              <w:bottom w:val="single" w:sz="4" w:space="0" w:color="auto"/>
              <w:right w:val="single" w:sz="4" w:space="0" w:color="auto"/>
            </w:tcBorders>
            <w:shd w:val="clear" w:color="auto" w:fill="auto"/>
            <w:noWrap/>
            <w:vAlign w:val="center"/>
            <w:hideMark/>
          </w:tcPr>
          <w:p w14:paraId="65C03A50" w14:textId="77777777" w:rsidR="00B55FE0" w:rsidRPr="003302EA" w:rsidRDefault="00B55FE0" w:rsidP="0028614A">
            <w:pPr>
              <w:pStyle w:val="TableText"/>
            </w:pPr>
            <w:r>
              <w:t>Richland County</w:t>
            </w:r>
          </w:p>
        </w:tc>
        <w:tc>
          <w:tcPr>
            <w:tcW w:w="1857" w:type="dxa"/>
            <w:tcBorders>
              <w:top w:val="nil"/>
              <w:left w:val="nil"/>
              <w:bottom w:val="single" w:sz="4" w:space="0" w:color="auto"/>
              <w:right w:val="single" w:sz="4" w:space="0" w:color="auto"/>
            </w:tcBorders>
            <w:shd w:val="clear" w:color="auto" w:fill="auto"/>
            <w:noWrap/>
            <w:vAlign w:val="bottom"/>
            <w:hideMark/>
          </w:tcPr>
          <w:p w14:paraId="1A89F26C" w14:textId="77777777" w:rsidR="00B55FE0" w:rsidRPr="003302EA" w:rsidRDefault="00B55FE0" w:rsidP="0028614A">
            <w:pPr>
              <w:pStyle w:val="TableText"/>
            </w:pPr>
            <w:r>
              <w:t> </w:t>
            </w:r>
          </w:p>
        </w:tc>
      </w:tr>
      <w:tr w:rsidR="00B55FE0" w:rsidRPr="003302EA" w14:paraId="48B2AACB"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9567D5B"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061409DE" w14:textId="77777777" w:rsidR="00B55FE0" w:rsidRPr="003302EA" w:rsidRDefault="00B55FE0" w:rsidP="0028614A">
            <w:pPr>
              <w:pStyle w:val="TableText"/>
            </w:pPr>
            <w:r>
              <w:t>Marshall County</w:t>
            </w:r>
          </w:p>
        </w:tc>
        <w:tc>
          <w:tcPr>
            <w:tcW w:w="1857" w:type="dxa"/>
            <w:tcBorders>
              <w:top w:val="nil"/>
              <w:left w:val="nil"/>
              <w:bottom w:val="single" w:sz="4" w:space="0" w:color="auto"/>
              <w:right w:val="single" w:sz="4" w:space="0" w:color="auto"/>
            </w:tcBorders>
            <w:shd w:val="clear" w:color="auto" w:fill="auto"/>
            <w:noWrap/>
            <w:vAlign w:val="center"/>
            <w:hideMark/>
          </w:tcPr>
          <w:p w14:paraId="49CB3C3A" w14:textId="77777777" w:rsidR="00B55FE0" w:rsidRPr="003302EA" w:rsidRDefault="00B55FE0" w:rsidP="0028614A">
            <w:pPr>
              <w:pStyle w:val="TableText"/>
            </w:pPr>
            <w:r>
              <w:t>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14D247DA" w14:textId="77777777" w:rsidR="00B55FE0" w:rsidRPr="003302EA" w:rsidRDefault="00B55FE0" w:rsidP="0028614A">
            <w:pPr>
              <w:pStyle w:val="TableText"/>
            </w:pPr>
            <w:r>
              <w:t>Saline County</w:t>
            </w:r>
          </w:p>
        </w:tc>
        <w:tc>
          <w:tcPr>
            <w:tcW w:w="1857" w:type="dxa"/>
            <w:tcBorders>
              <w:top w:val="nil"/>
              <w:left w:val="nil"/>
              <w:bottom w:val="single" w:sz="4" w:space="0" w:color="auto"/>
              <w:right w:val="single" w:sz="4" w:space="0" w:color="auto"/>
            </w:tcBorders>
            <w:shd w:val="clear" w:color="auto" w:fill="auto"/>
            <w:noWrap/>
            <w:vAlign w:val="bottom"/>
            <w:hideMark/>
          </w:tcPr>
          <w:p w14:paraId="621B344F" w14:textId="77777777" w:rsidR="00B55FE0" w:rsidRPr="003302EA" w:rsidRDefault="00B55FE0" w:rsidP="0028614A">
            <w:pPr>
              <w:pStyle w:val="TableText"/>
            </w:pPr>
            <w:r>
              <w:t> </w:t>
            </w:r>
          </w:p>
        </w:tc>
      </w:tr>
      <w:tr w:rsidR="00B55FE0" w:rsidRPr="003302EA" w14:paraId="4CB89798"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94EFD66"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365BE8C1" w14:textId="77777777" w:rsidR="00B55FE0" w:rsidRPr="003302EA" w:rsidRDefault="00B55FE0" w:rsidP="0028614A">
            <w:pPr>
              <w:pStyle w:val="TableText"/>
            </w:pPr>
            <w:r>
              <w:t>McHenry County</w:t>
            </w:r>
          </w:p>
        </w:tc>
        <w:tc>
          <w:tcPr>
            <w:tcW w:w="1857" w:type="dxa"/>
            <w:tcBorders>
              <w:top w:val="nil"/>
              <w:left w:val="nil"/>
              <w:bottom w:val="single" w:sz="4" w:space="0" w:color="auto"/>
              <w:right w:val="single" w:sz="4" w:space="0" w:color="auto"/>
            </w:tcBorders>
            <w:shd w:val="clear" w:color="auto" w:fill="auto"/>
            <w:noWrap/>
            <w:vAlign w:val="center"/>
            <w:hideMark/>
          </w:tcPr>
          <w:p w14:paraId="7EFCFE83" w14:textId="77777777" w:rsidR="00B55FE0" w:rsidRPr="003302EA" w:rsidRDefault="00B55FE0" w:rsidP="0028614A">
            <w:pPr>
              <w:pStyle w:val="TableText"/>
            </w:pPr>
            <w:r>
              <w:t>Fulton County</w:t>
            </w:r>
          </w:p>
        </w:tc>
        <w:tc>
          <w:tcPr>
            <w:tcW w:w="1857" w:type="dxa"/>
            <w:tcBorders>
              <w:top w:val="nil"/>
              <w:left w:val="nil"/>
              <w:bottom w:val="single" w:sz="4" w:space="0" w:color="auto"/>
              <w:right w:val="single" w:sz="4" w:space="0" w:color="auto"/>
            </w:tcBorders>
            <w:shd w:val="clear" w:color="auto" w:fill="auto"/>
            <w:noWrap/>
            <w:vAlign w:val="center"/>
            <w:hideMark/>
          </w:tcPr>
          <w:p w14:paraId="4ABCF5F4" w14:textId="77777777" w:rsidR="00B55FE0" w:rsidRPr="003302EA" w:rsidRDefault="00B55FE0" w:rsidP="0028614A">
            <w:pPr>
              <w:pStyle w:val="TableText"/>
            </w:pPr>
            <w:r>
              <w:t>St. Clair County</w:t>
            </w:r>
          </w:p>
        </w:tc>
        <w:tc>
          <w:tcPr>
            <w:tcW w:w="1857" w:type="dxa"/>
            <w:tcBorders>
              <w:top w:val="nil"/>
              <w:left w:val="nil"/>
              <w:bottom w:val="single" w:sz="4" w:space="0" w:color="auto"/>
              <w:right w:val="single" w:sz="4" w:space="0" w:color="auto"/>
            </w:tcBorders>
            <w:shd w:val="clear" w:color="auto" w:fill="auto"/>
            <w:noWrap/>
            <w:vAlign w:val="bottom"/>
            <w:hideMark/>
          </w:tcPr>
          <w:p w14:paraId="4E346FFA" w14:textId="77777777" w:rsidR="00B55FE0" w:rsidRPr="003302EA" w:rsidRDefault="00B55FE0" w:rsidP="0028614A">
            <w:pPr>
              <w:pStyle w:val="TableText"/>
            </w:pPr>
            <w:r>
              <w:t> </w:t>
            </w:r>
          </w:p>
        </w:tc>
      </w:tr>
      <w:tr w:rsidR="00B55FE0" w:rsidRPr="003302EA" w14:paraId="67DAE4C5"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09C90E3"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716F392A" w14:textId="77777777" w:rsidR="00B55FE0" w:rsidRPr="003302EA" w:rsidRDefault="00B55FE0" w:rsidP="0028614A">
            <w:pPr>
              <w:pStyle w:val="TableText"/>
            </w:pPr>
            <w:r>
              <w:t>Mercer County</w:t>
            </w:r>
          </w:p>
        </w:tc>
        <w:tc>
          <w:tcPr>
            <w:tcW w:w="1857" w:type="dxa"/>
            <w:tcBorders>
              <w:top w:val="nil"/>
              <w:left w:val="nil"/>
              <w:bottom w:val="single" w:sz="4" w:space="0" w:color="auto"/>
              <w:right w:val="single" w:sz="4" w:space="0" w:color="auto"/>
            </w:tcBorders>
            <w:shd w:val="clear" w:color="auto" w:fill="auto"/>
            <w:noWrap/>
            <w:vAlign w:val="center"/>
            <w:hideMark/>
          </w:tcPr>
          <w:p w14:paraId="52F10541" w14:textId="77777777" w:rsidR="00B55FE0" w:rsidRPr="003302EA" w:rsidRDefault="00B55FE0" w:rsidP="0028614A">
            <w:pPr>
              <w:pStyle w:val="TableText"/>
            </w:pPr>
            <w:r>
              <w:t>Greene County</w:t>
            </w:r>
          </w:p>
        </w:tc>
        <w:tc>
          <w:tcPr>
            <w:tcW w:w="1857" w:type="dxa"/>
            <w:tcBorders>
              <w:top w:val="nil"/>
              <w:left w:val="nil"/>
              <w:bottom w:val="single" w:sz="4" w:space="0" w:color="auto"/>
              <w:right w:val="single" w:sz="4" w:space="0" w:color="auto"/>
            </w:tcBorders>
            <w:shd w:val="clear" w:color="auto" w:fill="auto"/>
            <w:noWrap/>
            <w:vAlign w:val="center"/>
            <w:hideMark/>
          </w:tcPr>
          <w:p w14:paraId="03637857" w14:textId="77777777" w:rsidR="00B55FE0" w:rsidRPr="003302EA" w:rsidRDefault="00B55FE0" w:rsidP="0028614A">
            <w:pPr>
              <w:pStyle w:val="TableText"/>
            </w:pPr>
            <w:r>
              <w:t>Wabash County</w:t>
            </w:r>
          </w:p>
        </w:tc>
        <w:tc>
          <w:tcPr>
            <w:tcW w:w="1857" w:type="dxa"/>
            <w:tcBorders>
              <w:top w:val="nil"/>
              <w:left w:val="nil"/>
              <w:bottom w:val="single" w:sz="4" w:space="0" w:color="auto"/>
              <w:right w:val="single" w:sz="4" w:space="0" w:color="auto"/>
            </w:tcBorders>
            <w:shd w:val="clear" w:color="auto" w:fill="auto"/>
            <w:noWrap/>
            <w:vAlign w:val="bottom"/>
            <w:hideMark/>
          </w:tcPr>
          <w:p w14:paraId="1A0C6066" w14:textId="77777777" w:rsidR="00B55FE0" w:rsidRPr="003302EA" w:rsidRDefault="00B55FE0" w:rsidP="0028614A">
            <w:pPr>
              <w:pStyle w:val="TableText"/>
            </w:pPr>
            <w:r>
              <w:t> </w:t>
            </w:r>
          </w:p>
        </w:tc>
      </w:tr>
      <w:tr w:rsidR="00B55FE0" w:rsidRPr="003302EA" w14:paraId="78F3A284"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38750DA"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09359BA2" w14:textId="77777777" w:rsidR="00B55FE0" w:rsidRPr="003302EA" w:rsidRDefault="00B55FE0" w:rsidP="0028614A">
            <w:pPr>
              <w:pStyle w:val="TableText"/>
            </w:pPr>
            <w:r>
              <w:t>Ogle County</w:t>
            </w:r>
          </w:p>
        </w:tc>
        <w:tc>
          <w:tcPr>
            <w:tcW w:w="1857" w:type="dxa"/>
            <w:tcBorders>
              <w:top w:val="nil"/>
              <w:left w:val="nil"/>
              <w:bottom w:val="single" w:sz="4" w:space="0" w:color="auto"/>
              <w:right w:val="single" w:sz="4" w:space="0" w:color="auto"/>
            </w:tcBorders>
            <w:shd w:val="clear" w:color="auto" w:fill="auto"/>
            <w:noWrap/>
            <w:vAlign w:val="center"/>
            <w:hideMark/>
          </w:tcPr>
          <w:p w14:paraId="68A0408F" w14:textId="77777777" w:rsidR="00B55FE0" w:rsidRPr="003302EA" w:rsidRDefault="00B55FE0" w:rsidP="0028614A">
            <w:pPr>
              <w:pStyle w:val="TableText"/>
            </w:pPr>
            <w:r>
              <w:t>Hancock County</w:t>
            </w:r>
          </w:p>
        </w:tc>
        <w:tc>
          <w:tcPr>
            <w:tcW w:w="1857" w:type="dxa"/>
            <w:tcBorders>
              <w:top w:val="nil"/>
              <w:left w:val="nil"/>
              <w:bottom w:val="single" w:sz="4" w:space="0" w:color="auto"/>
              <w:right w:val="single" w:sz="4" w:space="0" w:color="auto"/>
            </w:tcBorders>
            <w:shd w:val="clear" w:color="auto" w:fill="auto"/>
            <w:noWrap/>
            <w:vAlign w:val="center"/>
            <w:hideMark/>
          </w:tcPr>
          <w:p w14:paraId="66D99C51" w14:textId="77777777" w:rsidR="00B55FE0" w:rsidRPr="003302EA" w:rsidRDefault="00B55FE0" w:rsidP="0028614A">
            <w:pPr>
              <w:pStyle w:val="TableText"/>
            </w:pPr>
            <w:r>
              <w:t>Washington County</w:t>
            </w:r>
          </w:p>
        </w:tc>
        <w:tc>
          <w:tcPr>
            <w:tcW w:w="1857" w:type="dxa"/>
            <w:tcBorders>
              <w:top w:val="nil"/>
              <w:left w:val="nil"/>
              <w:bottom w:val="single" w:sz="4" w:space="0" w:color="auto"/>
              <w:right w:val="single" w:sz="4" w:space="0" w:color="auto"/>
            </w:tcBorders>
            <w:shd w:val="clear" w:color="auto" w:fill="auto"/>
            <w:noWrap/>
            <w:vAlign w:val="bottom"/>
            <w:hideMark/>
          </w:tcPr>
          <w:p w14:paraId="454EBE9F" w14:textId="77777777" w:rsidR="00B55FE0" w:rsidRPr="003302EA" w:rsidRDefault="00B55FE0" w:rsidP="0028614A">
            <w:pPr>
              <w:pStyle w:val="TableText"/>
            </w:pPr>
            <w:r>
              <w:t> </w:t>
            </w:r>
          </w:p>
        </w:tc>
      </w:tr>
      <w:tr w:rsidR="00B55FE0" w:rsidRPr="003302EA" w14:paraId="73553DCE"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5AE8A1B"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03F4F3DF" w14:textId="77777777" w:rsidR="00B55FE0" w:rsidRPr="003302EA" w:rsidRDefault="00B55FE0" w:rsidP="0028614A">
            <w:pPr>
              <w:pStyle w:val="TableText"/>
            </w:pPr>
            <w:r>
              <w:t>Peoria County</w:t>
            </w:r>
          </w:p>
        </w:tc>
        <w:tc>
          <w:tcPr>
            <w:tcW w:w="1857" w:type="dxa"/>
            <w:tcBorders>
              <w:top w:val="nil"/>
              <w:left w:val="nil"/>
              <w:bottom w:val="single" w:sz="4" w:space="0" w:color="auto"/>
              <w:right w:val="single" w:sz="4" w:space="0" w:color="auto"/>
            </w:tcBorders>
            <w:shd w:val="clear" w:color="auto" w:fill="auto"/>
            <w:noWrap/>
            <w:vAlign w:val="center"/>
            <w:hideMark/>
          </w:tcPr>
          <w:p w14:paraId="673C5F1E" w14:textId="77777777" w:rsidR="00B55FE0" w:rsidRPr="003302EA" w:rsidRDefault="00B55FE0" w:rsidP="0028614A">
            <w:pPr>
              <w:pStyle w:val="TableText"/>
            </w:pPr>
            <w:r>
              <w:t>Jasper County</w:t>
            </w:r>
          </w:p>
        </w:tc>
        <w:tc>
          <w:tcPr>
            <w:tcW w:w="1857" w:type="dxa"/>
            <w:tcBorders>
              <w:top w:val="nil"/>
              <w:left w:val="nil"/>
              <w:bottom w:val="single" w:sz="4" w:space="0" w:color="auto"/>
              <w:right w:val="single" w:sz="4" w:space="0" w:color="auto"/>
            </w:tcBorders>
            <w:shd w:val="clear" w:color="auto" w:fill="auto"/>
            <w:noWrap/>
            <w:vAlign w:val="center"/>
            <w:hideMark/>
          </w:tcPr>
          <w:p w14:paraId="1219E914" w14:textId="77777777" w:rsidR="00B55FE0" w:rsidRPr="003302EA" w:rsidRDefault="00B55FE0" w:rsidP="0028614A">
            <w:pPr>
              <w:pStyle w:val="TableText"/>
            </w:pPr>
            <w:r>
              <w:t>Wayne County</w:t>
            </w:r>
          </w:p>
        </w:tc>
        <w:tc>
          <w:tcPr>
            <w:tcW w:w="1857" w:type="dxa"/>
            <w:tcBorders>
              <w:top w:val="nil"/>
              <w:left w:val="nil"/>
              <w:bottom w:val="single" w:sz="4" w:space="0" w:color="auto"/>
              <w:right w:val="single" w:sz="4" w:space="0" w:color="auto"/>
            </w:tcBorders>
            <w:shd w:val="clear" w:color="auto" w:fill="auto"/>
            <w:noWrap/>
            <w:vAlign w:val="bottom"/>
            <w:hideMark/>
          </w:tcPr>
          <w:p w14:paraId="070F5C51" w14:textId="77777777" w:rsidR="00B55FE0" w:rsidRPr="003302EA" w:rsidRDefault="00B55FE0" w:rsidP="0028614A">
            <w:pPr>
              <w:pStyle w:val="TableText"/>
            </w:pPr>
            <w:r>
              <w:t> </w:t>
            </w:r>
          </w:p>
        </w:tc>
      </w:tr>
      <w:tr w:rsidR="00B55FE0" w:rsidRPr="003302EA" w14:paraId="43D0B8D2"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830F263"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78CF7ED4" w14:textId="77777777" w:rsidR="00B55FE0" w:rsidRPr="003302EA" w:rsidRDefault="00B55FE0" w:rsidP="0028614A">
            <w:pPr>
              <w:pStyle w:val="TableText"/>
            </w:pPr>
            <w:r>
              <w:t>Putnam County</w:t>
            </w:r>
          </w:p>
        </w:tc>
        <w:tc>
          <w:tcPr>
            <w:tcW w:w="1857" w:type="dxa"/>
            <w:tcBorders>
              <w:top w:val="nil"/>
              <w:left w:val="nil"/>
              <w:bottom w:val="single" w:sz="4" w:space="0" w:color="auto"/>
              <w:right w:val="single" w:sz="4" w:space="0" w:color="auto"/>
            </w:tcBorders>
            <w:shd w:val="clear" w:color="auto" w:fill="auto"/>
            <w:noWrap/>
            <w:vAlign w:val="center"/>
            <w:hideMark/>
          </w:tcPr>
          <w:p w14:paraId="4B417411" w14:textId="77777777" w:rsidR="00B55FE0" w:rsidRPr="003302EA" w:rsidRDefault="00B55FE0" w:rsidP="0028614A">
            <w:pPr>
              <w:pStyle w:val="TableText"/>
            </w:pPr>
            <w:r>
              <w:t>Jersey County</w:t>
            </w:r>
          </w:p>
        </w:tc>
        <w:tc>
          <w:tcPr>
            <w:tcW w:w="1857" w:type="dxa"/>
            <w:tcBorders>
              <w:top w:val="nil"/>
              <w:left w:val="nil"/>
              <w:bottom w:val="single" w:sz="4" w:space="0" w:color="auto"/>
              <w:right w:val="single" w:sz="4" w:space="0" w:color="auto"/>
            </w:tcBorders>
            <w:shd w:val="clear" w:color="auto" w:fill="auto"/>
            <w:noWrap/>
            <w:vAlign w:val="center"/>
            <w:hideMark/>
          </w:tcPr>
          <w:p w14:paraId="290E7D21" w14:textId="77777777" w:rsidR="00B55FE0" w:rsidRPr="003302EA" w:rsidRDefault="00B55FE0" w:rsidP="0028614A">
            <w:pPr>
              <w:pStyle w:val="TableText"/>
            </w:pPr>
            <w:r>
              <w:t>White County</w:t>
            </w:r>
          </w:p>
        </w:tc>
        <w:tc>
          <w:tcPr>
            <w:tcW w:w="1857" w:type="dxa"/>
            <w:tcBorders>
              <w:top w:val="nil"/>
              <w:left w:val="nil"/>
              <w:bottom w:val="single" w:sz="4" w:space="0" w:color="auto"/>
              <w:right w:val="single" w:sz="4" w:space="0" w:color="auto"/>
            </w:tcBorders>
            <w:shd w:val="clear" w:color="auto" w:fill="auto"/>
            <w:noWrap/>
            <w:vAlign w:val="bottom"/>
            <w:hideMark/>
          </w:tcPr>
          <w:p w14:paraId="2BE3235F" w14:textId="77777777" w:rsidR="00B55FE0" w:rsidRPr="003302EA" w:rsidRDefault="00B55FE0" w:rsidP="0028614A">
            <w:pPr>
              <w:pStyle w:val="TableText"/>
            </w:pPr>
            <w:r>
              <w:t> </w:t>
            </w:r>
          </w:p>
        </w:tc>
      </w:tr>
      <w:tr w:rsidR="00B55FE0" w:rsidRPr="003302EA" w14:paraId="1D9C8BB7"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94F2ACE"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2D29E47F" w14:textId="77777777" w:rsidR="00B55FE0" w:rsidRPr="003302EA" w:rsidRDefault="00B55FE0" w:rsidP="0028614A">
            <w:pPr>
              <w:pStyle w:val="TableText"/>
            </w:pPr>
            <w:r>
              <w:t>Rock Island County</w:t>
            </w:r>
          </w:p>
        </w:tc>
        <w:tc>
          <w:tcPr>
            <w:tcW w:w="1857" w:type="dxa"/>
            <w:tcBorders>
              <w:top w:val="nil"/>
              <w:left w:val="nil"/>
              <w:bottom w:val="single" w:sz="4" w:space="0" w:color="auto"/>
              <w:right w:val="single" w:sz="4" w:space="0" w:color="auto"/>
            </w:tcBorders>
            <w:shd w:val="clear" w:color="auto" w:fill="auto"/>
            <w:noWrap/>
            <w:vAlign w:val="center"/>
            <w:hideMark/>
          </w:tcPr>
          <w:p w14:paraId="3B2FB6CD" w14:textId="77777777" w:rsidR="00B55FE0" w:rsidRPr="003302EA" w:rsidRDefault="00B55FE0" w:rsidP="0028614A">
            <w:pPr>
              <w:pStyle w:val="TableText"/>
            </w:pPr>
            <w:r>
              <w:t>Logan County</w:t>
            </w:r>
          </w:p>
        </w:tc>
        <w:tc>
          <w:tcPr>
            <w:tcW w:w="1857" w:type="dxa"/>
            <w:tcBorders>
              <w:top w:val="nil"/>
              <w:left w:val="nil"/>
              <w:bottom w:val="single" w:sz="4" w:space="0" w:color="auto"/>
              <w:right w:val="single" w:sz="4" w:space="0" w:color="auto"/>
            </w:tcBorders>
            <w:shd w:val="clear" w:color="auto" w:fill="auto"/>
            <w:noWrap/>
            <w:vAlign w:val="center"/>
            <w:hideMark/>
          </w:tcPr>
          <w:p w14:paraId="3084A812" w14:textId="77777777" w:rsidR="00B55FE0" w:rsidRPr="003302EA" w:rsidRDefault="00B55FE0" w:rsidP="0028614A">
            <w:pPr>
              <w:pStyle w:val="TableText"/>
            </w:pPr>
            <w:r>
              <w:t>Williamson County</w:t>
            </w:r>
          </w:p>
        </w:tc>
        <w:tc>
          <w:tcPr>
            <w:tcW w:w="1857" w:type="dxa"/>
            <w:tcBorders>
              <w:top w:val="nil"/>
              <w:left w:val="nil"/>
              <w:bottom w:val="single" w:sz="4" w:space="0" w:color="auto"/>
              <w:right w:val="single" w:sz="4" w:space="0" w:color="auto"/>
            </w:tcBorders>
            <w:shd w:val="clear" w:color="auto" w:fill="auto"/>
            <w:noWrap/>
            <w:vAlign w:val="bottom"/>
            <w:hideMark/>
          </w:tcPr>
          <w:p w14:paraId="6C308CF5" w14:textId="77777777" w:rsidR="00B55FE0" w:rsidRPr="003302EA" w:rsidRDefault="00B55FE0" w:rsidP="0028614A">
            <w:pPr>
              <w:pStyle w:val="TableText"/>
            </w:pPr>
            <w:r>
              <w:t> </w:t>
            </w:r>
          </w:p>
        </w:tc>
      </w:tr>
      <w:tr w:rsidR="00B55FE0" w:rsidRPr="003302EA" w14:paraId="20D315C6"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9A8B6F0"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787EC54A" w14:textId="77777777" w:rsidR="00B55FE0" w:rsidRPr="003302EA" w:rsidRDefault="00B55FE0" w:rsidP="0028614A">
            <w:pPr>
              <w:pStyle w:val="TableText"/>
            </w:pPr>
            <w:r>
              <w:t>Stark County</w:t>
            </w:r>
          </w:p>
        </w:tc>
        <w:tc>
          <w:tcPr>
            <w:tcW w:w="1857" w:type="dxa"/>
            <w:tcBorders>
              <w:top w:val="nil"/>
              <w:left w:val="nil"/>
              <w:bottom w:val="single" w:sz="4" w:space="0" w:color="auto"/>
              <w:right w:val="single" w:sz="4" w:space="0" w:color="auto"/>
            </w:tcBorders>
            <w:shd w:val="clear" w:color="auto" w:fill="auto"/>
            <w:noWrap/>
            <w:vAlign w:val="center"/>
            <w:hideMark/>
          </w:tcPr>
          <w:p w14:paraId="32639940" w14:textId="77777777" w:rsidR="00B55FE0" w:rsidRPr="003302EA" w:rsidRDefault="00B55FE0" w:rsidP="0028614A">
            <w:pPr>
              <w:pStyle w:val="TableText"/>
            </w:pPr>
            <w:r>
              <w:t>Macon County</w:t>
            </w:r>
          </w:p>
        </w:tc>
        <w:tc>
          <w:tcPr>
            <w:tcW w:w="1857" w:type="dxa"/>
            <w:tcBorders>
              <w:top w:val="nil"/>
              <w:left w:val="nil"/>
              <w:bottom w:val="single" w:sz="4" w:space="0" w:color="auto"/>
              <w:right w:val="single" w:sz="4" w:space="0" w:color="auto"/>
            </w:tcBorders>
            <w:shd w:val="clear" w:color="auto" w:fill="auto"/>
            <w:noWrap/>
            <w:vAlign w:val="bottom"/>
            <w:hideMark/>
          </w:tcPr>
          <w:p w14:paraId="31FAFF59"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0522BDAC" w14:textId="77777777" w:rsidR="00B55FE0" w:rsidRPr="003302EA" w:rsidRDefault="00B55FE0" w:rsidP="0028614A">
            <w:pPr>
              <w:pStyle w:val="TableText"/>
            </w:pPr>
            <w:r>
              <w:t> </w:t>
            </w:r>
          </w:p>
        </w:tc>
      </w:tr>
      <w:tr w:rsidR="00B55FE0" w:rsidRPr="003302EA" w14:paraId="00634E17"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CF71FCD"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0F8BD145" w14:textId="77777777" w:rsidR="00B55FE0" w:rsidRPr="003302EA" w:rsidRDefault="00B55FE0" w:rsidP="0028614A">
            <w:pPr>
              <w:pStyle w:val="TableText"/>
            </w:pPr>
            <w:r>
              <w:t>Warren County</w:t>
            </w:r>
          </w:p>
        </w:tc>
        <w:tc>
          <w:tcPr>
            <w:tcW w:w="1857" w:type="dxa"/>
            <w:tcBorders>
              <w:top w:val="nil"/>
              <w:left w:val="nil"/>
              <w:bottom w:val="single" w:sz="4" w:space="0" w:color="auto"/>
              <w:right w:val="single" w:sz="4" w:space="0" w:color="auto"/>
            </w:tcBorders>
            <w:shd w:val="clear" w:color="auto" w:fill="auto"/>
            <w:noWrap/>
            <w:vAlign w:val="center"/>
            <w:hideMark/>
          </w:tcPr>
          <w:p w14:paraId="01E7F6B9" w14:textId="77777777" w:rsidR="00B55FE0" w:rsidRPr="003302EA" w:rsidRDefault="00B55FE0" w:rsidP="0028614A">
            <w:pPr>
              <w:pStyle w:val="TableText"/>
            </w:pPr>
            <w:r>
              <w:t>Macoupin County</w:t>
            </w:r>
          </w:p>
        </w:tc>
        <w:tc>
          <w:tcPr>
            <w:tcW w:w="1857" w:type="dxa"/>
            <w:tcBorders>
              <w:top w:val="nil"/>
              <w:left w:val="nil"/>
              <w:bottom w:val="single" w:sz="4" w:space="0" w:color="auto"/>
              <w:right w:val="single" w:sz="4" w:space="0" w:color="auto"/>
            </w:tcBorders>
            <w:shd w:val="clear" w:color="auto" w:fill="auto"/>
            <w:noWrap/>
            <w:vAlign w:val="bottom"/>
            <w:hideMark/>
          </w:tcPr>
          <w:p w14:paraId="3AF0C297"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4165FB37" w14:textId="77777777" w:rsidR="00B55FE0" w:rsidRPr="003302EA" w:rsidRDefault="00B55FE0" w:rsidP="0028614A">
            <w:pPr>
              <w:pStyle w:val="TableText"/>
            </w:pPr>
            <w:r>
              <w:t> </w:t>
            </w:r>
          </w:p>
        </w:tc>
      </w:tr>
      <w:tr w:rsidR="00B55FE0" w:rsidRPr="003302EA" w14:paraId="1E4288AB"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CB78B6A"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286C5127" w14:textId="77777777" w:rsidR="00B55FE0" w:rsidRPr="003302EA" w:rsidRDefault="00B55FE0" w:rsidP="0028614A">
            <w:pPr>
              <w:pStyle w:val="TableText"/>
            </w:pPr>
            <w:r>
              <w:t>Whiteside County</w:t>
            </w:r>
          </w:p>
        </w:tc>
        <w:tc>
          <w:tcPr>
            <w:tcW w:w="1857" w:type="dxa"/>
            <w:tcBorders>
              <w:top w:val="nil"/>
              <w:left w:val="nil"/>
              <w:bottom w:val="single" w:sz="4" w:space="0" w:color="auto"/>
              <w:right w:val="single" w:sz="4" w:space="0" w:color="auto"/>
            </w:tcBorders>
            <w:shd w:val="clear" w:color="auto" w:fill="auto"/>
            <w:noWrap/>
            <w:vAlign w:val="center"/>
            <w:hideMark/>
          </w:tcPr>
          <w:p w14:paraId="5E721FC1" w14:textId="77777777" w:rsidR="00B55FE0" w:rsidRPr="003302EA" w:rsidRDefault="00B55FE0" w:rsidP="0028614A">
            <w:pPr>
              <w:pStyle w:val="TableText"/>
            </w:pPr>
            <w:r>
              <w:t>Mason County</w:t>
            </w:r>
          </w:p>
        </w:tc>
        <w:tc>
          <w:tcPr>
            <w:tcW w:w="1857" w:type="dxa"/>
            <w:tcBorders>
              <w:top w:val="nil"/>
              <w:left w:val="nil"/>
              <w:bottom w:val="single" w:sz="4" w:space="0" w:color="auto"/>
              <w:right w:val="single" w:sz="4" w:space="0" w:color="auto"/>
            </w:tcBorders>
            <w:shd w:val="clear" w:color="auto" w:fill="auto"/>
            <w:noWrap/>
            <w:vAlign w:val="bottom"/>
            <w:hideMark/>
          </w:tcPr>
          <w:p w14:paraId="5B39201B"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3991825A" w14:textId="77777777" w:rsidR="00B55FE0" w:rsidRPr="003302EA" w:rsidRDefault="00B55FE0" w:rsidP="0028614A">
            <w:pPr>
              <w:pStyle w:val="TableText"/>
            </w:pPr>
            <w:r>
              <w:t> </w:t>
            </w:r>
          </w:p>
        </w:tc>
      </w:tr>
      <w:tr w:rsidR="00B55FE0" w:rsidRPr="003302EA" w14:paraId="7D6CA567"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981D704"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0522BEED" w14:textId="77777777" w:rsidR="00B55FE0" w:rsidRPr="003302EA" w:rsidRDefault="00B55FE0" w:rsidP="0028614A">
            <w:pPr>
              <w:pStyle w:val="TableText"/>
            </w:pPr>
            <w:r>
              <w:t>Will County</w:t>
            </w:r>
          </w:p>
        </w:tc>
        <w:tc>
          <w:tcPr>
            <w:tcW w:w="1857" w:type="dxa"/>
            <w:tcBorders>
              <w:top w:val="nil"/>
              <w:left w:val="nil"/>
              <w:bottom w:val="single" w:sz="4" w:space="0" w:color="auto"/>
              <w:right w:val="single" w:sz="4" w:space="0" w:color="auto"/>
            </w:tcBorders>
            <w:shd w:val="clear" w:color="auto" w:fill="auto"/>
            <w:noWrap/>
            <w:vAlign w:val="center"/>
            <w:hideMark/>
          </w:tcPr>
          <w:p w14:paraId="210330FD" w14:textId="77777777" w:rsidR="00B55FE0" w:rsidRPr="003302EA" w:rsidRDefault="00B55FE0" w:rsidP="0028614A">
            <w:pPr>
              <w:pStyle w:val="TableText"/>
            </w:pPr>
            <w:r>
              <w:t>McDonough County</w:t>
            </w:r>
          </w:p>
        </w:tc>
        <w:tc>
          <w:tcPr>
            <w:tcW w:w="1857" w:type="dxa"/>
            <w:tcBorders>
              <w:top w:val="nil"/>
              <w:left w:val="nil"/>
              <w:bottom w:val="single" w:sz="4" w:space="0" w:color="auto"/>
              <w:right w:val="single" w:sz="4" w:space="0" w:color="auto"/>
            </w:tcBorders>
            <w:shd w:val="clear" w:color="auto" w:fill="auto"/>
            <w:noWrap/>
            <w:vAlign w:val="bottom"/>
            <w:hideMark/>
          </w:tcPr>
          <w:p w14:paraId="127B17CE"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174CEEAA" w14:textId="77777777" w:rsidR="00B55FE0" w:rsidRPr="003302EA" w:rsidRDefault="00B55FE0" w:rsidP="0028614A">
            <w:pPr>
              <w:pStyle w:val="TableText"/>
            </w:pPr>
            <w:r>
              <w:t> </w:t>
            </w:r>
          </w:p>
        </w:tc>
      </w:tr>
      <w:tr w:rsidR="00B55FE0" w:rsidRPr="003302EA" w14:paraId="22C328BD"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C1262B8"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786201E2" w14:textId="77777777" w:rsidR="00B55FE0" w:rsidRPr="003302EA" w:rsidRDefault="00B55FE0" w:rsidP="0028614A">
            <w:pPr>
              <w:pStyle w:val="TableText"/>
            </w:pPr>
            <w:r>
              <w:t>Woodford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62EF4185" w14:textId="77777777" w:rsidR="00B55FE0" w:rsidRPr="003302EA" w:rsidRDefault="00B55FE0" w:rsidP="0028614A">
            <w:pPr>
              <w:pStyle w:val="TableText"/>
            </w:pPr>
            <w:r>
              <w:t>McLean County</w:t>
            </w:r>
          </w:p>
        </w:tc>
        <w:tc>
          <w:tcPr>
            <w:tcW w:w="1857" w:type="dxa"/>
            <w:tcBorders>
              <w:top w:val="nil"/>
              <w:left w:val="nil"/>
              <w:bottom w:val="single" w:sz="4" w:space="0" w:color="auto"/>
              <w:right w:val="single" w:sz="4" w:space="0" w:color="auto"/>
            </w:tcBorders>
            <w:shd w:val="clear" w:color="auto" w:fill="auto"/>
            <w:noWrap/>
            <w:vAlign w:val="bottom"/>
            <w:hideMark/>
          </w:tcPr>
          <w:p w14:paraId="0FB1866D"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287EC7C9" w14:textId="77777777" w:rsidR="00B55FE0" w:rsidRPr="003302EA" w:rsidRDefault="00B55FE0" w:rsidP="0028614A">
            <w:pPr>
              <w:pStyle w:val="TableText"/>
            </w:pPr>
            <w:r>
              <w:t> </w:t>
            </w:r>
          </w:p>
        </w:tc>
      </w:tr>
      <w:tr w:rsidR="00B55FE0" w:rsidRPr="003302EA" w14:paraId="3DFBB0D1"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3FE8F69"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47D08430"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256C057F" w14:textId="77777777" w:rsidR="00B55FE0" w:rsidRPr="003302EA" w:rsidRDefault="00B55FE0" w:rsidP="0028614A">
            <w:pPr>
              <w:pStyle w:val="TableText"/>
            </w:pPr>
            <w:r>
              <w:t>Menard County</w:t>
            </w:r>
          </w:p>
        </w:tc>
        <w:tc>
          <w:tcPr>
            <w:tcW w:w="1857" w:type="dxa"/>
            <w:tcBorders>
              <w:top w:val="nil"/>
              <w:left w:val="nil"/>
              <w:bottom w:val="single" w:sz="4" w:space="0" w:color="auto"/>
              <w:right w:val="single" w:sz="4" w:space="0" w:color="auto"/>
            </w:tcBorders>
            <w:shd w:val="clear" w:color="auto" w:fill="auto"/>
            <w:noWrap/>
            <w:vAlign w:val="bottom"/>
            <w:hideMark/>
          </w:tcPr>
          <w:p w14:paraId="3C1BADBB"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0CE4BB8C" w14:textId="77777777" w:rsidR="00B55FE0" w:rsidRPr="003302EA" w:rsidRDefault="00B55FE0" w:rsidP="0028614A">
            <w:pPr>
              <w:pStyle w:val="TableText"/>
            </w:pPr>
            <w:r>
              <w:t> </w:t>
            </w:r>
          </w:p>
        </w:tc>
      </w:tr>
      <w:tr w:rsidR="00B55FE0" w:rsidRPr="003302EA" w14:paraId="7348BE01"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BBB1C49"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54391EF8"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2E65F313" w14:textId="77777777" w:rsidR="00B55FE0" w:rsidRPr="003302EA" w:rsidRDefault="00B55FE0" w:rsidP="0028614A">
            <w:pPr>
              <w:pStyle w:val="TableText"/>
            </w:pPr>
            <w:r>
              <w:t>Montgomery County</w:t>
            </w:r>
          </w:p>
        </w:tc>
        <w:tc>
          <w:tcPr>
            <w:tcW w:w="1857" w:type="dxa"/>
            <w:tcBorders>
              <w:top w:val="nil"/>
              <w:left w:val="nil"/>
              <w:bottom w:val="single" w:sz="4" w:space="0" w:color="auto"/>
              <w:right w:val="single" w:sz="4" w:space="0" w:color="auto"/>
            </w:tcBorders>
            <w:shd w:val="clear" w:color="auto" w:fill="auto"/>
            <w:noWrap/>
            <w:vAlign w:val="bottom"/>
            <w:hideMark/>
          </w:tcPr>
          <w:p w14:paraId="182AF7B9"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436E2330" w14:textId="77777777" w:rsidR="00B55FE0" w:rsidRPr="003302EA" w:rsidRDefault="00B55FE0" w:rsidP="0028614A">
            <w:pPr>
              <w:pStyle w:val="TableText"/>
            </w:pPr>
            <w:r>
              <w:t> </w:t>
            </w:r>
          </w:p>
        </w:tc>
      </w:tr>
      <w:tr w:rsidR="00B55FE0" w:rsidRPr="003302EA" w14:paraId="2DACBFBF"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8AE16D6"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59AEEDED"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26EA834D" w14:textId="77777777" w:rsidR="00B55FE0" w:rsidRPr="003302EA" w:rsidRDefault="00B55FE0" w:rsidP="0028614A">
            <w:pPr>
              <w:pStyle w:val="TableText"/>
            </w:pPr>
            <w:r>
              <w:t>Morgan County</w:t>
            </w:r>
          </w:p>
        </w:tc>
        <w:tc>
          <w:tcPr>
            <w:tcW w:w="1857" w:type="dxa"/>
            <w:tcBorders>
              <w:top w:val="nil"/>
              <w:left w:val="nil"/>
              <w:bottom w:val="single" w:sz="4" w:space="0" w:color="auto"/>
              <w:right w:val="single" w:sz="4" w:space="0" w:color="auto"/>
            </w:tcBorders>
            <w:shd w:val="clear" w:color="auto" w:fill="auto"/>
            <w:noWrap/>
            <w:vAlign w:val="bottom"/>
            <w:hideMark/>
          </w:tcPr>
          <w:p w14:paraId="0DBBF186"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7E2D5F44" w14:textId="77777777" w:rsidR="00B55FE0" w:rsidRPr="003302EA" w:rsidRDefault="00B55FE0" w:rsidP="0028614A">
            <w:pPr>
              <w:pStyle w:val="TableText"/>
            </w:pPr>
            <w:r>
              <w:t> </w:t>
            </w:r>
          </w:p>
        </w:tc>
      </w:tr>
      <w:tr w:rsidR="00B55FE0" w:rsidRPr="003302EA" w14:paraId="0A99F537"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744C898"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04D050A1"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46B1E90F" w14:textId="77777777" w:rsidR="00B55FE0" w:rsidRPr="003302EA" w:rsidRDefault="00B55FE0" w:rsidP="0028614A">
            <w:pPr>
              <w:pStyle w:val="TableText"/>
            </w:pPr>
            <w:r>
              <w:t>Moultrie County</w:t>
            </w:r>
          </w:p>
        </w:tc>
        <w:tc>
          <w:tcPr>
            <w:tcW w:w="1857" w:type="dxa"/>
            <w:tcBorders>
              <w:top w:val="nil"/>
              <w:left w:val="nil"/>
              <w:bottom w:val="single" w:sz="4" w:space="0" w:color="auto"/>
              <w:right w:val="single" w:sz="4" w:space="0" w:color="auto"/>
            </w:tcBorders>
            <w:shd w:val="clear" w:color="auto" w:fill="auto"/>
            <w:noWrap/>
            <w:vAlign w:val="bottom"/>
            <w:hideMark/>
          </w:tcPr>
          <w:p w14:paraId="3246C39C"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5FCB055F" w14:textId="77777777" w:rsidR="00B55FE0" w:rsidRPr="003302EA" w:rsidRDefault="00B55FE0" w:rsidP="0028614A">
            <w:pPr>
              <w:pStyle w:val="TableText"/>
            </w:pPr>
            <w:r>
              <w:t> </w:t>
            </w:r>
          </w:p>
        </w:tc>
      </w:tr>
      <w:tr w:rsidR="00B55FE0" w:rsidRPr="003302EA" w14:paraId="1C949C9D"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F610171"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57812A4F"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114105DF" w14:textId="77777777" w:rsidR="00B55FE0" w:rsidRPr="003302EA" w:rsidRDefault="00B55FE0" w:rsidP="0028614A">
            <w:pPr>
              <w:pStyle w:val="TableText"/>
            </w:pPr>
            <w:r>
              <w:t>Piatt County</w:t>
            </w:r>
          </w:p>
        </w:tc>
        <w:tc>
          <w:tcPr>
            <w:tcW w:w="1857" w:type="dxa"/>
            <w:tcBorders>
              <w:top w:val="nil"/>
              <w:left w:val="nil"/>
              <w:bottom w:val="single" w:sz="4" w:space="0" w:color="auto"/>
              <w:right w:val="single" w:sz="4" w:space="0" w:color="auto"/>
            </w:tcBorders>
            <w:shd w:val="clear" w:color="auto" w:fill="auto"/>
            <w:noWrap/>
            <w:vAlign w:val="bottom"/>
            <w:hideMark/>
          </w:tcPr>
          <w:p w14:paraId="068B0871"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1ECF9505" w14:textId="77777777" w:rsidR="00B55FE0" w:rsidRPr="003302EA" w:rsidRDefault="00B55FE0" w:rsidP="0028614A">
            <w:pPr>
              <w:pStyle w:val="TableText"/>
            </w:pPr>
            <w:r>
              <w:t> </w:t>
            </w:r>
          </w:p>
        </w:tc>
      </w:tr>
      <w:tr w:rsidR="00B55FE0" w:rsidRPr="003302EA" w14:paraId="5BC8C4B7"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C48E491"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6375449F"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24D67F93" w14:textId="77777777" w:rsidR="00B55FE0" w:rsidRPr="003302EA" w:rsidRDefault="00B55FE0" w:rsidP="0028614A">
            <w:pPr>
              <w:pStyle w:val="TableText"/>
            </w:pPr>
            <w:r>
              <w:t>Pike County</w:t>
            </w:r>
          </w:p>
        </w:tc>
        <w:tc>
          <w:tcPr>
            <w:tcW w:w="1857" w:type="dxa"/>
            <w:tcBorders>
              <w:top w:val="nil"/>
              <w:left w:val="nil"/>
              <w:bottom w:val="single" w:sz="4" w:space="0" w:color="auto"/>
              <w:right w:val="single" w:sz="4" w:space="0" w:color="auto"/>
            </w:tcBorders>
            <w:shd w:val="clear" w:color="auto" w:fill="auto"/>
            <w:noWrap/>
            <w:vAlign w:val="bottom"/>
            <w:hideMark/>
          </w:tcPr>
          <w:p w14:paraId="53E8EEE3"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2A21550E" w14:textId="77777777" w:rsidR="00B55FE0" w:rsidRPr="003302EA" w:rsidRDefault="00B55FE0" w:rsidP="0028614A">
            <w:pPr>
              <w:pStyle w:val="TableText"/>
            </w:pPr>
            <w:r>
              <w:t> </w:t>
            </w:r>
          </w:p>
        </w:tc>
      </w:tr>
      <w:tr w:rsidR="00B55FE0" w:rsidRPr="003302EA" w14:paraId="199354EE"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02F7706"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77F5F326"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317DEE12" w14:textId="77777777" w:rsidR="00B55FE0" w:rsidRPr="003302EA" w:rsidRDefault="00B55FE0" w:rsidP="0028614A">
            <w:pPr>
              <w:pStyle w:val="TableText"/>
            </w:pPr>
            <w:r>
              <w:t>Sangamon County</w:t>
            </w:r>
          </w:p>
        </w:tc>
        <w:tc>
          <w:tcPr>
            <w:tcW w:w="1857" w:type="dxa"/>
            <w:tcBorders>
              <w:top w:val="nil"/>
              <w:left w:val="nil"/>
              <w:bottom w:val="single" w:sz="4" w:space="0" w:color="auto"/>
              <w:right w:val="single" w:sz="4" w:space="0" w:color="auto"/>
            </w:tcBorders>
            <w:shd w:val="clear" w:color="auto" w:fill="auto"/>
            <w:noWrap/>
            <w:vAlign w:val="bottom"/>
            <w:hideMark/>
          </w:tcPr>
          <w:p w14:paraId="4722E65B"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20EC0548" w14:textId="77777777" w:rsidR="00B55FE0" w:rsidRPr="003302EA" w:rsidRDefault="00B55FE0" w:rsidP="0028614A">
            <w:pPr>
              <w:pStyle w:val="TableText"/>
            </w:pPr>
            <w:r>
              <w:t> </w:t>
            </w:r>
          </w:p>
        </w:tc>
      </w:tr>
      <w:tr w:rsidR="00B55FE0" w:rsidRPr="003302EA" w14:paraId="3012630B"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42DE3A9"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2F83A2E3"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680CA5CB" w14:textId="77777777" w:rsidR="00B55FE0" w:rsidRPr="003302EA" w:rsidRDefault="00B55FE0" w:rsidP="0028614A">
            <w:pPr>
              <w:pStyle w:val="TableText"/>
            </w:pPr>
            <w:r>
              <w:t>Schuyler County</w:t>
            </w:r>
          </w:p>
        </w:tc>
        <w:tc>
          <w:tcPr>
            <w:tcW w:w="1857" w:type="dxa"/>
            <w:tcBorders>
              <w:top w:val="nil"/>
              <w:left w:val="nil"/>
              <w:bottom w:val="single" w:sz="4" w:space="0" w:color="auto"/>
              <w:right w:val="single" w:sz="4" w:space="0" w:color="auto"/>
            </w:tcBorders>
            <w:shd w:val="clear" w:color="auto" w:fill="auto"/>
            <w:noWrap/>
            <w:vAlign w:val="bottom"/>
            <w:hideMark/>
          </w:tcPr>
          <w:p w14:paraId="484159F3"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0E24AD20" w14:textId="77777777" w:rsidR="00B55FE0" w:rsidRPr="003302EA" w:rsidRDefault="00B55FE0" w:rsidP="0028614A">
            <w:pPr>
              <w:pStyle w:val="TableText"/>
            </w:pPr>
            <w:r>
              <w:t> </w:t>
            </w:r>
          </w:p>
        </w:tc>
      </w:tr>
      <w:tr w:rsidR="00B55FE0" w:rsidRPr="003302EA" w14:paraId="748A5955"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C6E5C3C"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40D54F53"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525101B6" w14:textId="77777777" w:rsidR="00B55FE0" w:rsidRPr="003302EA" w:rsidRDefault="00B55FE0" w:rsidP="0028614A">
            <w:pPr>
              <w:pStyle w:val="TableText"/>
            </w:pPr>
            <w:r>
              <w:t>Scott County</w:t>
            </w:r>
          </w:p>
        </w:tc>
        <w:tc>
          <w:tcPr>
            <w:tcW w:w="1857" w:type="dxa"/>
            <w:tcBorders>
              <w:top w:val="nil"/>
              <w:left w:val="nil"/>
              <w:bottom w:val="single" w:sz="4" w:space="0" w:color="auto"/>
              <w:right w:val="single" w:sz="4" w:space="0" w:color="auto"/>
            </w:tcBorders>
            <w:shd w:val="clear" w:color="auto" w:fill="auto"/>
            <w:noWrap/>
            <w:vAlign w:val="bottom"/>
            <w:hideMark/>
          </w:tcPr>
          <w:p w14:paraId="08BB85CD"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1D08C56B" w14:textId="77777777" w:rsidR="00B55FE0" w:rsidRPr="003302EA" w:rsidRDefault="00B55FE0" w:rsidP="0028614A">
            <w:pPr>
              <w:pStyle w:val="TableText"/>
            </w:pPr>
            <w:r>
              <w:t> </w:t>
            </w:r>
          </w:p>
        </w:tc>
      </w:tr>
      <w:tr w:rsidR="00B55FE0" w:rsidRPr="003302EA" w14:paraId="04EFFD98"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A920C4F"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4FEF2B68"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25612699" w14:textId="77777777" w:rsidR="00B55FE0" w:rsidRPr="003302EA" w:rsidRDefault="00B55FE0" w:rsidP="0028614A">
            <w:pPr>
              <w:pStyle w:val="TableText"/>
            </w:pPr>
            <w:r>
              <w:t>Shelby County</w:t>
            </w:r>
          </w:p>
        </w:tc>
        <w:tc>
          <w:tcPr>
            <w:tcW w:w="1857" w:type="dxa"/>
            <w:tcBorders>
              <w:top w:val="nil"/>
              <w:left w:val="nil"/>
              <w:bottom w:val="single" w:sz="4" w:space="0" w:color="auto"/>
              <w:right w:val="single" w:sz="4" w:space="0" w:color="auto"/>
            </w:tcBorders>
            <w:shd w:val="clear" w:color="auto" w:fill="auto"/>
            <w:noWrap/>
            <w:vAlign w:val="bottom"/>
            <w:hideMark/>
          </w:tcPr>
          <w:p w14:paraId="1B12920D"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3279C7BA" w14:textId="77777777" w:rsidR="00B55FE0" w:rsidRPr="003302EA" w:rsidRDefault="00B55FE0" w:rsidP="0028614A">
            <w:pPr>
              <w:pStyle w:val="TableText"/>
            </w:pPr>
            <w:r>
              <w:t> </w:t>
            </w:r>
          </w:p>
        </w:tc>
      </w:tr>
      <w:tr w:rsidR="00B55FE0" w:rsidRPr="003302EA" w14:paraId="61057884"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5E06D97"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0DD8E445"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54B9D733" w14:textId="77777777" w:rsidR="00B55FE0" w:rsidRPr="003302EA" w:rsidRDefault="00B55FE0" w:rsidP="0028614A">
            <w:pPr>
              <w:pStyle w:val="TableText"/>
            </w:pPr>
            <w:r>
              <w:t>Tazewell County</w:t>
            </w:r>
          </w:p>
        </w:tc>
        <w:tc>
          <w:tcPr>
            <w:tcW w:w="1857" w:type="dxa"/>
            <w:tcBorders>
              <w:top w:val="nil"/>
              <w:left w:val="nil"/>
              <w:bottom w:val="single" w:sz="4" w:space="0" w:color="auto"/>
              <w:right w:val="single" w:sz="4" w:space="0" w:color="auto"/>
            </w:tcBorders>
            <w:shd w:val="clear" w:color="auto" w:fill="auto"/>
            <w:noWrap/>
            <w:vAlign w:val="bottom"/>
            <w:hideMark/>
          </w:tcPr>
          <w:p w14:paraId="788198D7"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1ED15DBA" w14:textId="77777777" w:rsidR="00B55FE0" w:rsidRPr="003302EA" w:rsidRDefault="00B55FE0" w:rsidP="0028614A">
            <w:pPr>
              <w:pStyle w:val="TableText"/>
            </w:pPr>
            <w:r>
              <w:t> </w:t>
            </w:r>
          </w:p>
        </w:tc>
      </w:tr>
      <w:tr w:rsidR="00B55FE0" w:rsidRPr="003302EA" w14:paraId="152C0044"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9ED58E4"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1177DCC0"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3E5C74E3" w14:textId="77777777" w:rsidR="00B55FE0" w:rsidRPr="003302EA" w:rsidRDefault="00B55FE0" w:rsidP="0028614A">
            <w:pPr>
              <w:pStyle w:val="TableText"/>
            </w:pPr>
            <w:r>
              <w:t>Vermilion County</w:t>
            </w:r>
          </w:p>
        </w:tc>
        <w:tc>
          <w:tcPr>
            <w:tcW w:w="1857" w:type="dxa"/>
            <w:tcBorders>
              <w:top w:val="nil"/>
              <w:left w:val="nil"/>
              <w:bottom w:val="single" w:sz="4" w:space="0" w:color="auto"/>
              <w:right w:val="single" w:sz="4" w:space="0" w:color="auto"/>
            </w:tcBorders>
            <w:shd w:val="clear" w:color="auto" w:fill="auto"/>
            <w:noWrap/>
            <w:vAlign w:val="bottom"/>
            <w:hideMark/>
          </w:tcPr>
          <w:p w14:paraId="7BFCF8B6"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32DE4C90" w14:textId="77777777" w:rsidR="00B55FE0" w:rsidRPr="003302EA" w:rsidRDefault="00B55FE0" w:rsidP="0028614A">
            <w:pPr>
              <w:pStyle w:val="TableText"/>
            </w:pPr>
            <w:r>
              <w:t> </w:t>
            </w:r>
          </w:p>
        </w:tc>
      </w:tr>
    </w:tbl>
    <w:p w14:paraId="5412DCE9" w14:textId="77777777" w:rsidR="00B55FE0" w:rsidRDefault="00B55FE0" w:rsidP="00B55FE0">
      <w:pPr>
        <w:jc w:val="left"/>
      </w:pPr>
    </w:p>
    <w:p w14:paraId="72B1B6ED" w14:textId="77777777" w:rsidR="00B55FE0" w:rsidRDefault="00B55FE0" w:rsidP="00B55FE0">
      <w:pPr>
        <w:pStyle w:val="Captions"/>
      </w:pPr>
    </w:p>
    <w:p w14:paraId="26C38B99" w14:textId="77777777" w:rsidR="00B55FE0" w:rsidRDefault="00B55FE0" w:rsidP="00B55FE0">
      <w:pPr>
        <w:pStyle w:val="Caption"/>
      </w:pPr>
      <w:bookmarkStart w:id="1854" w:name="_Toc335377235"/>
      <w:bookmarkStart w:id="1855" w:name="_Toc411514777"/>
      <w:bookmarkStart w:id="1856" w:name="_Toc411515477"/>
      <w:bookmarkStart w:id="1857" w:name="_Toc411599466"/>
      <w:r>
        <w:t xml:space="preserve">Table </w:t>
      </w:r>
      <w:r>
        <w:rPr>
          <w:noProof/>
        </w:rPr>
        <w:t>3</w:t>
      </w:r>
      <w:r>
        <w:t>.</w:t>
      </w:r>
      <w:r>
        <w:rPr>
          <w:noProof/>
        </w:rPr>
        <w:t>8</w:t>
      </w:r>
      <w:r>
        <w:t>: Cooling Degree-day Zones by County</w:t>
      </w:r>
      <w:bookmarkEnd w:id="1854"/>
      <w:bookmarkEnd w:id="1855"/>
      <w:bookmarkEnd w:id="1856"/>
      <w:bookmarkEnd w:id="1857"/>
    </w:p>
    <w:tbl>
      <w:tblPr>
        <w:tblW w:w="9285" w:type="dxa"/>
        <w:tblInd w:w="93" w:type="dxa"/>
        <w:tblLayout w:type="fixed"/>
        <w:tblLook w:val="04A0" w:firstRow="1" w:lastRow="0" w:firstColumn="1" w:lastColumn="0" w:noHBand="0" w:noVBand="1"/>
      </w:tblPr>
      <w:tblGrid>
        <w:gridCol w:w="1857"/>
        <w:gridCol w:w="1857"/>
        <w:gridCol w:w="1857"/>
        <w:gridCol w:w="1857"/>
        <w:gridCol w:w="1857"/>
      </w:tblGrid>
      <w:tr w:rsidR="00B55FE0" w:rsidRPr="003302EA" w14:paraId="693E02F6" w14:textId="77777777" w:rsidTr="0028614A">
        <w:trPr>
          <w:trHeight w:hRule="exact" w:val="288"/>
        </w:trPr>
        <w:tc>
          <w:tcPr>
            <w:tcW w:w="1857"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36CF3CD5" w14:textId="77777777" w:rsidR="00B55FE0" w:rsidRPr="003302EA" w:rsidRDefault="00B55FE0" w:rsidP="0028614A">
            <w:pPr>
              <w:pStyle w:val="TableHeading"/>
            </w:pPr>
            <w:r w:rsidRPr="003302EA">
              <w:t>Zone 1</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475D7F76" w14:textId="77777777" w:rsidR="00B55FE0" w:rsidRPr="003302EA" w:rsidRDefault="00B55FE0" w:rsidP="0028614A">
            <w:pPr>
              <w:pStyle w:val="TableHeading"/>
            </w:pPr>
            <w:r w:rsidRPr="003302EA">
              <w:t>Zone 2</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68EFA1AA" w14:textId="77777777" w:rsidR="00B55FE0" w:rsidRPr="003302EA" w:rsidRDefault="00B55FE0" w:rsidP="0028614A">
            <w:pPr>
              <w:pStyle w:val="TableHeading"/>
            </w:pPr>
            <w:r w:rsidRPr="003302EA">
              <w:t>Zone 3</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4C19E1C1" w14:textId="77777777" w:rsidR="00B55FE0" w:rsidRPr="003302EA" w:rsidRDefault="00B55FE0" w:rsidP="0028614A">
            <w:pPr>
              <w:pStyle w:val="TableHeading"/>
            </w:pPr>
            <w:r w:rsidRPr="003302EA">
              <w:t>Zone 4</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17F691A4" w14:textId="77777777" w:rsidR="00B55FE0" w:rsidRPr="003302EA" w:rsidRDefault="00B55FE0" w:rsidP="0028614A">
            <w:pPr>
              <w:pStyle w:val="TableHeading"/>
            </w:pPr>
            <w:r w:rsidRPr="003302EA">
              <w:t>Zone 5</w:t>
            </w:r>
          </w:p>
        </w:tc>
      </w:tr>
      <w:tr w:rsidR="00B55FE0" w:rsidRPr="003302EA" w14:paraId="69929C6C"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B049507" w14:textId="77777777" w:rsidR="00B55FE0" w:rsidRPr="003302EA" w:rsidRDefault="00B55FE0" w:rsidP="0028614A">
            <w:pPr>
              <w:pStyle w:val="TableText"/>
            </w:pPr>
            <w:r>
              <w:t>Boone County</w:t>
            </w:r>
          </w:p>
        </w:tc>
        <w:tc>
          <w:tcPr>
            <w:tcW w:w="1857" w:type="dxa"/>
            <w:tcBorders>
              <w:top w:val="nil"/>
              <w:left w:val="nil"/>
              <w:bottom w:val="single" w:sz="4" w:space="0" w:color="auto"/>
              <w:right w:val="single" w:sz="4" w:space="0" w:color="auto"/>
            </w:tcBorders>
            <w:shd w:val="clear" w:color="auto" w:fill="auto"/>
            <w:noWrap/>
            <w:vAlign w:val="center"/>
            <w:hideMark/>
          </w:tcPr>
          <w:p w14:paraId="49D5D21C" w14:textId="77777777" w:rsidR="00B55FE0" w:rsidRPr="003302EA" w:rsidRDefault="00B55FE0" w:rsidP="0028614A">
            <w:pPr>
              <w:pStyle w:val="TableText"/>
            </w:pPr>
            <w:r>
              <w:t>Bureau County</w:t>
            </w:r>
          </w:p>
        </w:tc>
        <w:tc>
          <w:tcPr>
            <w:tcW w:w="1857" w:type="dxa"/>
            <w:tcBorders>
              <w:top w:val="nil"/>
              <w:left w:val="nil"/>
              <w:bottom w:val="single" w:sz="4" w:space="0" w:color="auto"/>
              <w:right w:val="single" w:sz="4" w:space="0" w:color="auto"/>
            </w:tcBorders>
            <w:shd w:val="clear" w:color="auto" w:fill="auto"/>
            <w:noWrap/>
            <w:vAlign w:val="center"/>
            <w:hideMark/>
          </w:tcPr>
          <w:p w14:paraId="2AEA483A" w14:textId="77777777" w:rsidR="00B55FE0" w:rsidRPr="003302EA" w:rsidRDefault="00B55FE0" w:rsidP="0028614A">
            <w:pPr>
              <w:pStyle w:val="TableText"/>
            </w:pPr>
            <w:r>
              <w:t>Adams County</w:t>
            </w:r>
          </w:p>
        </w:tc>
        <w:tc>
          <w:tcPr>
            <w:tcW w:w="1857" w:type="dxa"/>
            <w:tcBorders>
              <w:top w:val="nil"/>
              <w:left w:val="nil"/>
              <w:bottom w:val="single" w:sz="4" w:space="0" w:color="auto"/>
              <w:right w:val="single" w:sz="4" w:space="0" w:color="auto"/>
            </w:tcBorders>
            <w:shd w:val="clear" w:color="auto" w:fill="auto"/>
            <w:noWrap/>
            <w:vAlign w:val="center"/>
            <w:hideMark/>
          </w:tcPr>
          <w:p w14:paraId="78E19A8E" w14:textId="77777777" w:rsidR="00B55FE0" w:rsidRPr="003302EA" w:rsidRDefault="00B55FE0" w:rsidP="0028614A">
            <w:pPr>
              <w:pStyle w:val="TableText"/>
            </w:pPr>
            <w:r>
              <w:t>Bond County</w:t>
            </w:r>
          </w:p>
        </w:tc>
        <w:tc>
          <w:tcPr>
            <w:tcW w:w="1857" w:type="dxa"/>
            <w:tcBorders>
              <w:top w:val="nil"/>
              <w:left w:val="nil"/>
              <w:bottom w:val="single" w:sz="4" w:space="0" w:color="auto"/>
              <w:right w:val="single" w:sz="4" w:space="0" w:color="auto"/>
            </w:tcBorders>
            <w:shd w:val="clear" w:color="auto" w:fill="auto"/>
            <w:noWrap/>
            <w:vAlign w:val="center"/>
            <w:hideMark/>
          </w:tcPr>
          <w:p w14:paraId="01F3305A" w14:textId="77777777" w:rsidR="00B55FE0" w:rsidRPr="003302EA" w:rsidRDefault="00B55FE0" w:rsidP="0028614A">
            <w:pPr>
              <w:pStyle w:val="TableText"/>
            </w:pPr>
            <w:r>
              <w:t>Alexander County</w:t>
            </w:r>
          </w:p>
        </w:tc>
      </w:tr>
      <w:tr w:rsidR="00B55FE0" w:rsidRPr="003302EA" w14:paraId="4CF92B2D"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3887D020" w14:textId="77777777" w:rsidR="00B55FE0" w:rsidRPr="003302EA" w:rsidRDefault="00B55FE0" w:rsidP="0028614A">
            <w:pPr>
              <w:pStyle w:val="TableText"/>
            </w:pPr>
            <w:r>
              <w:t>Carroll County</w:t>
            </w:r>
          </w:p>
        </w:tc>
        <w:tc>
          <w:tcPr>
            <w:tcW w:w="1857" w:type="dxa"/>
            <w:tcBorders>
              <w:top w:val="nil"/>
              <w:left w:val="nil"/>
              <w:bottom w:val="single" w:sz="4" w:space="0" w:color="auto"/>
              <w:right w:val="single" w:sz="4" w:space="0" w:color="auto"/>
            </w:tcBorders>
            <w:shd w:val="clear" w:color="auto" w:fill="auto"/>
            <w:noWrap/>
            <w:vAlign w:val="center"/>
            <w:hideMark/>
          </w:tcPr>
          <w:p w14:paraId="4D4833E4" w14:textId="77777777" w:rsidR="00B55FE0" w:rsidRPr="003302EA" w:rsidRDefault="00B55FE0" w:rsidP="0028614A">
            <w:pPr>
              <w:pStyle w:val="TableText"/>
            </w:pPr>
            <w:r>
              <w:t>Cook County</w:t>
            </w:r>
          </w:p>
        </w:tc>
        <w:tc>
          <w:tcPr>
            <w:tcW w:w="1857" w:type="dxa"/>
            <w:tcBorders>
              <w:top w:val="nil"/>
              <w:left w:val="nil"/>
              <w:bottom w:val="single" w:sz="4" w:space="0" w:color="auto"/>
              <w:right w:val="single" w:sz="4" w:space="0" w:color="auto"/>
            </w:tcBorders>
            <w:shd w:val="clear" w:color="auto" w:fill="auto"/>
            <w:noWrap/>
            <w:vAlign w:val="center"/>
            <w:hideMark/>
          </w:tcPr>
          <w:p w14:paraId="65FB8A9E" w14:textId="77777777" w:rsidR="00B55FE0" w:rsidRPr="003302EA" w:rsidRDefault="00B55FE0" w:rsidP="0028614A">
            <w:pPr>
              <w:pStyle w:val="TableText"/>
            </w:pPr>
            <w:r>
              <w:t>Brown County</w:t>
            </w:r>
          </w:p>
        </w:tc>
        <w:tc>
          <w:tcPr>
            <w:tcW w:w="1857" w:type="dxa"/>
            <w:tcBorders>
              <w:top w:val="nil"/>
              <w:left w:val="nil"/>
              <w:bottom w:val="single" w:sz="4" w:space="0" w:color="auto"/>
              <w:right w:val="single" w:sz="4" w:space="0" w:color="auto"/>
            </w:tcBorders>
            <w:shd w:val="clear" w:color="auto" w:fill="auto"/>
            <w:noWrap/>
            <w:vAlign w:val="center"/>
            <w:hideMark/>
          </w:tcPr>
          <w:p w14:paraId="7E01B29A" w14:textId="77777777" w:rsidR="00B55FE0" w:rsidRPr="003302EA" w:rsidRDefault="00B55FE0" w:rsidP="0028614A">
            <w:pPr>
              <w:pStyle w:val="TableText"/>
            </w:pPr>
            <w:r>
              <w:t>Clay County</w:t>
            </w:r>
          </w:p>
        </w:tc>
        <w:tc>
          <w:tcPr>
            <w:tcW w:w="1857" w:type="dxa"/>
            <w:tcBorders>
              <w:top w:val="nil"/>
              <w:left w:val="nil"/>
              <w:bottom w:val="single" w:sz="4" w:space="0" w:color="auto"/>
              <w:right w:val="single" w:sz="4" w:space="0" w:color="auto"/>
            </w:tcBorders>
            <w:shd w:val="clear" w:color="auto" w:fill="auto"/>
            <w:noWrap/>
            <w:vAlign w:val="center"/>
            <w:hideMark/>
          </w:tcPr>
          <w:p w14:paraId="222DAAAB" w14:textId="77777777" w:rsidR="00B55FE0" w:rsidRPr="003302EA" w:rsidRDefault="00B55FE0" w:rsidP="0028614A">
            <w:pPr>
              <w:pStyle w:val="TableText"/>
            </w:pPr>
            <w:r>
              <w:t>Hardin County</w:t>
            </w:r>
          </w:p>
        </w:tc>
      </w:tr>
      <w:tr w:rsidR="00B55FE0" w:rsidRPr="003302EA" w14:paraId="2D87A0D2"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DFA3B03" w14:textId="77777777" w:rsidR="00B55FE0" w:rsidRPr="003302EA" w:rsidRDefault="00B55FE0" w:rsidP="0028614A">
            <w:pPr>
              <w:pStyle w:val="TableText"/>
            </w:pPr>
            <w:r>
              <w:t>DeKalb County</w:t>
            </w:r>
          </w:p>
        </w:tc>
        <w:tc>
          <w:tcPr>
            <w:tcW w:w="1857" w:type="dxa"/>
            <w:tcBorders>
              <w:top w:val="nil"/>
              <w:left w:val="nil"/>
              <w:bottom w:val="single" w:sz="4" w:space="0" w:color="auto"/>
              <w:right w:val="single" w:sz="4" w:space="0" w:color="auto"/>
            </w:tcBorders>
            <w:shd w:val="clear" w:color="auto" w:fill="auto"/>
            <w:noWrap/>
            <w:vAlign w:val="center"/>
            <w:hideMark/>
          </w:tcPr>
          <w:p w14:paraId="53B69783" w14:textId="77777777" w:rsidR="00B55FE0" w:rsidRPr="003302EA" w:rsidRDefault="00B55FE0" w:rsidP="0028614A">
            <w:pPr>
              <w:pStyle w:val="TableText"/>
            </w:pPr>
            <w:r>
              <w:t>DuPage County</w:t>
            </w:r>
          </w:p>
        </w:tc>
        <w:tc>
          <w:tcPr>
            <w:tcW w:w="1857" w:type="dxa"/>
            <w:tcBorders>
              <w:top w:val="nil"/>
              <w:left w:val="nil"/>
              <w:bottom w:val="single" w:sz="4" w:space="0" w:color="auto"/>
              <w:right w:val="single" w:sz="4" w:space="0" w:color="auto"/>
            </w:tcBorders>
            <w:shd w:val="clear" w:color="auto" w:fill="auto"/>
            <w:noWrap/>
            <w:vAlign w:val="center"/>
            <w:hideMark/>
          </w:tcPr>
          <w:p w14:paraId="1EDF69FD" w14:textId="77777777" w:rsidR="00B55FE0" w:rsidRPr="003302EA" w:rsidRDefault="00B55FE0" w:rsidP="0028614A">
            <w:pPr>
              <w:pStyle w:val="TableText"/>
            </w:pPr>
            <w:r>
              <w:t>Calhoun County</w:t>
            </w:r>
          </w:p>
        </w:tc>
        <w:tc>
          <w:tcPr>
            <w:tcW w:w="1857" w:type="dxa"/>
            <w:tcBorders>
              <w:top w:val="nil"/>
              <w:left w:val="nil"/>
              <w:bottom w:val="single" w:sz="4" w:space="0" w:color="auto"/>
              <w:right w:val="single" w:sz="4" w:space="0" w:color="auto"/>
            </w:tcBorders>
            <w:shd w:val="clear" w:color="auto" w:fill="auto"/>
            <w:noWrap/>
            <w:vAlign w:val="center"/>
            <w:hideMark/>
          </w:tcPr>
          <w:p w14:paraId="7BF1C9E0" w14:textId="77777777" w:rsidR="00B55FE0" w:rsidRPr="003302EA" w:rsidRDefault="00B55FE0" w:rsidP="0028614A">
            <w:pPr>
              <w:pStyle w:val="TableText"/>
            </w:pPr>
            <w:r>
              <w:t>Clinton County</w:t>
            </w:r>
          </w:p>
        </w:tc>
        <w:tc>
          <w:tcPr>
            <w:tcW w:w="1857" w:type="dxa"/>
            <w:tcBorders>
              <w:top w:val="nil"/>
              <w:left w:val="nil"/>
              <w:bottom w:val="single" w:sz="4" w:space="0" w:color="auto"/>
              <w:right w:val="single" w:sz="4" w:space="0" w:color="auto"/>
            </w:tcBorders>
            <w:shd w:val="clear" w:color="auto" w:fill="auto"/>
            <w:noWrap/>
            <w:vAlign w:val="center"/>
            <w:hideMark/>
          </w:tcPr>
          <w:p w14:paraId="05DA94B5" w14:textId="77777777" w:rsidR="00B55FE0" w:rsidRPr="003302EA" w:rsidRDefault="00B55FE0" w:rsidP="0028614A">
            <w:pPr>
              <w:pStyle w:val="TableText"/>
            </w:pPr>
            <w:r>
              <w:t>Johnson County</w:t>
            </w:r>
          </w:p>
        </w:tc>
      </w:tr>
      <w:tr w:rsidR="00B55FE0" w:rsidRPr="003302EA" w14:paraId="68F7D0C7"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4731738D" w14:textId="77777777" w:rsidR="00B55FE0" w:rsidRPr="003302EA" w:rsidRDefault="00B55FE0" w:rsidP="0028614A">
            <w:pPr>
              <w:pStyle w:val="TableText"/>
            </w:pPr>
            <w:r>
              <w:t>Jo Daviess County</w:t>
            </w:r>
          </w:p>
        </w:tc>
        <w:tc>
          <w:tcPr>
            <w:tcW w:w="1857" w:type="dxa"/>
            <w:tcBorders>
              <w:top w:val="nil"/>
              <w:left w:val="nil"/>
              <w:bottom w:val="single" w:sz="4" w:space="0" w:color="auto"/>
              <w:right w:val="single" w:sz="4" w:space="0" w:color="auto"/>
            </w:tcBorders>
            <w:shd w:val="clear" w:color="auto" w:fill="auto"/>
            <w:noWrap/>
            <w:vAlign w:val="center"/>
            <w:hideMark/>
          </w:tcPr>
          <w:p w14:paraId="4F2ACB34" w14:textId="77777777" w:rsidR="00B55FE0" w:rsidRPr="003302EA" w:rsidRDefault="00B55FE0" w:rsidP="0028614A">
            <w:pPr>
              <w:pStyle w:val="TableText"/>
            </w:pPr>
            <w:r>
              <w:t>Grundy County</w:t>
            </w:r>
          </w:p>
        </w:tc>
        <w:tc>
          <w:tcPr>
            <w:tcW w:w="1857" w:type="dxa"/>
            <w:tcBorders>
              <w:top w:val="nil"/>
              <w:left w:val="nil"/>
              <w:bottom w:val="single" w:sz="4" w:space="0" w:color="auto"/>
              <w:right w:val="single" w:sz="4" w:space="0" w:color="auto"/>
            </w:tcBorders>
            <w:shd w:val="clear" w:color="auto" w:fill="auto"/>
            <w:noWrap/>
            <w:vAlign w:val="center"/>
            <w:hideMark/>
          </w:tcPr>
          <w:p w14:paraId="37C261B5" w14:textId="77777777" w:rsidR="00B55FE0" w:rsidRPr="003302EA" w:rsidRDefault="00B55FE0" w:rsidP="0028614A">
            <w:pPr>
              <w:pStyle w:val="TableText"/>
            </w:pPr>
            <w:r>
              <w:t>Cass County</w:t>
            </w:r>
          </w:p>
        </w:tc>
        <w:tc>
          <w:tcPr>
            <w:tcW w:w="1857" w:type="dxa"/>
            <w:tcBorders>
              <w:top w:val="nil"/>
              <w:left w:val="nil"/>
              <w:bottom w:val="single" w:sz="4" w:space="0" w:color="auto"/>
              <w:right w:val="single" w:sz="4" w:space="0" w:color="auto"/>
            </w:tcBorders>
            <w:shd w:val="clear" w:color="auto" w:fill="auto"/>
            <w:noWrap/>
            <w:vAlign w:val="center"/>
            <w:hideMark/>
          </w:tcPr>
          <w:p w14:paraId="372B3219" w14:textId="77777777" w:rsidR="00B55FE0" w:rsidRPr="003302EA" w:rsidRDefault="00B55FE0" w:rsidP="0028614A">
            <w:pPr>
              <w:pStyle w:val="TableText"/>
            </w:pPr>
            <w:r>
              <w:t>Edwards County</w:t>
            </w:r>
          </w:p>
        </w:tc>
        <w:tc>
          <w:tcPr>
            <w:tcW w:w="1857" w:type="dxa"/>
            <w:tcBorders>
              <w:top w:val="nil"/>
              <w:left w:val="nil"/>
              <w:bottom w:val="single" w:sz="4" w:space="0" w:color="auto"/>
              <w:right w:val="single" w:sz="4" w:space="0" w:color="auto"/>
            </w:tcBorders>
            <w:shd w:val="clear" w:color="auto" w:fill="auto"/>
            <w:noWrap/>
            <w:vAlign w:val="center"/>
            <w:hideMark/>
          </w:tcPr>
          <w:p w14:paraId="0F2DBEA7" w14:textId="77777777" w:rsidR="00B55FE0" w:rsidRPr="003302EA" w:rsidRDefault="00B55FE0" w:rsidP="0028614A">
            <w:pPr>
              <w:pStyle w:val="TableText"/>
            </w:pPr>
            <w:r>
              <w:t>Massac County</w:t>
            </w:r>
          </w:p>
        </w:tc>
      </w:tr>
      <w:tr w:rsidR="00B55FE0" w:rsidRPr="003302EA" w14:paraId="435A7E26"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6114068" w14:textId="77777777" w:rsidR="00B55FE0" w:rsidRPr="003302EA" w:rsidRDefault="00B55FE0" w:rsidP="0028614A">
            <w:pPr>
              <w:pStyle w:val="TableText"/>
            </w:pPr>
            <w:r>
              <w:t>Kane County</w:t>
            </w:r>
          </w:p>
        </w:tc>
        <w:tc>
          <w:tcPr>
            <w:tcW w:w="1857" w:type="dxa"/>
            <w:tcBorders>
              <w:top w:val="nil"/>
              <w:left w:val="nil"/>
              <w:bottom w:val="single" w:sz="4" w:space="0" w:color="auto"/>
              <w:right w:val="single" w:sz="4" w:space="0" w:color="auto"/>
            </w:tcBorders>
            <w:shd w:val="clear" w:color="auto" w:fill="auto"/>
            <w:noWrap/>
            <w:vAlign w:val="center"/>
            <w:hideMark/>
          </w:tcPr>
          <w:p w14:paraId="5EE08EA6" w14:textId="77777777" w:rsidR="00B55FE0" w:rsidRPr="003302EA" w:rsidRDefault="00B55FE0" w:rsidP="0028614A">
            <w:pPr>
              <w:pStyle w:val="TableText"/>
            </w:pPr>
            <w:r>
              <w:t>Henderson County</w:t>
            </w:r>
          </w:p>
        </w:tc>
        <w:tc>
          <w:tcPr>
            <w:tcW w:w="1857" w:type="dxa"/>
            <w:tcBorders>
              <w:top w:val="nil"/>
              <w:left w:val="nil"/>
              <w:bottom w:val="single" w:sz="4" w:space="0" w:color="auto"/>
              <w:right w:val="single" w:sz="4" w:space="0" w:color="auto"/>
            </w:tcBorders>
            <w:shd w:val="clear" w:color="auto" w:fill="auto"/>
            <w:noWrap/>
            <w:vAlign w:val="center"/>
            <w:hideMark/>
          </w:tcPr>
          <w:p w14:paraId="67CD7156" w14:textId="77777777" w:rsidR="00B55FE0" w:rsidRPr="003302EA" w:rsidRDefault="00B55FE0" w:rsidP="0028614A">
            <w:pPr>
              <w:pStyle w:val="TableText"/>
            </w:pPr>
            <w:r>
              <w:t>Champaign County</w:t>
            </w:r>
          </w:p>
        </w:tc>
        <w:tc>
          <w:tcPr>
            <w:tcW w:w="1857" w:type="dxa"/>
            <w:tcBorders>
              <w:top w:val="nil"/>
              <w:left w:val="nil"/>
              <w:bottom w:val="single" w:sz="4" w:space="0" w:color="auto"/>
              <w:right w:val="single" w:sz="4" w:space="0" w:color="auto"/>
            </w:tcBorders>
            <w:shd w:val="clear" w:color="auto" w:fill="auto"/>
            <w:noWrap/>
            <w:vAlign w:val="center"/>
            <w:hideMark/>
          </w:tcPr>
          <w:p w14:paraId="4F81D3D2" w14:textId="77777777" w:rsidR="00B55FE0" w:rsidRPr="003302EA" w:rsidRDefault="00B55FE0" w:rsidP="0028614A">
            <w:pPr>
              <w:pStyle w:val="TableText"/>
            </w:pPr>
            <w:r>
              <w:t>Fayette County</w:t>
            </w:r>
          </w:p>
        </w:tc>
        <w:tc>
          <w:tcPr>
            <w:tcW w:w="1857" w:type="dxa"/>
            <w:tcBorders>
              <w:top w:val="nil"/>
              <w:left w:val="nil"/>
              <w:bottom w:val="single" w:sz="4" w:space="0" w:color="auto"/>
              <w:right w:val="single" w:sz="4" w:space="0" w:color="auto"/>
            </w:tcBorders>
            <w:shd w:val="clear" w:color="auto" w:fill="auto"/>
            <w:noWrap/>
            <w:vAlign w:val="center"/>
            <w:hideMark/>
          </w:tcPr>
          <w:p w14:paraId="42A8087D" w14:textId="77777777" w:rsidR="00B55FE0" w:rsidRPr="003302EA" w:rsidRDefault="00B55FE0" w:rsidP="0028614A">
            <w:pPr>
              <w:pStyle w:val="TableText"/>
            </w:pPr>
            <w:r>
              <w:t>Pope County</w:t>
            </w:r>
          </w:p>
        </w:tc>
      </w:tr>
      <w:tr w:rsidR="00B55FE0" w:rsidRPr="003302EA" w14:paraId="04BB8EA0"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1A65060" w14:textId="77777777" w:rsidR="00B55FE0" w:rsidRPr="003302EA" w:rsidRDefault="00B55FE0" w:rsidP="0028614A">
            <w:pPr>
              <w:pStyle w:val="TableText"/>
            </w:pPr>
            <w:r>
              <w:t>Lake County</w:t>
            </w:r>
          </w:p>
        </w:tc>
        <w:tc>
          <w:tcPr>
            <w:tcW w:w="1857" w:type="dxa"/>
            <w:tcBorders>
              <w:top w:val="nil"/>
              <w:left w:val="nil"/>
              <w:bottom w:val="single" w:sz="4" w:space="0" w:color="auto"/>
              <w:right w:val="single" w:sz="4" w:space="0" w:color="auto"/>
            </w:tcBorders>
            <w:shd w:val="clear" w:color="auto" w:fill="auto"/>
            <w:noWrap/>
            <w:vAlign w:val="center"/>
            <w:hideMark/>
          </w:tcPr>
          <w:p w14:paraId="64661ACF" w14:textId="77777777" w:rsidR="00B55FE0" w:rsidRPr="003302EA" w:rsidRDefault="00B55FE0" w:rsidP="0028614A">
            <w:pPr>
              <w:pStyle w:val="TableText"/>
            </w:pPr>
            <w:r>
              <w:t>Henry County</w:t>
            </w:r>
          </w:p>
        </w:tc>
        <w:tc>
          <w:tcPr>
            <w:tcW w:w="1857" w:type="dxa"/>
            <w:tcBorders>
              <w:top w:val="nil"/>
              <w:left w:val="nil"/>
              <w:bottom w:val="single" w:sz="4" w:space="0" w:color="auto"/>
              <w:right w:val="single" w:sz="4" w:space="0" w:color="auto"/>
            </w:tcBorders>
            <w:shd w:val="clear" w:color="auto" w:fill="auto"/>
            <w:noWrap/>
            <w:vAlign w:val="center"/>
            <w:hideMark/>
          </w:tcPr>
          <w:p w14:paraId="3C1F7049" w14:textId="77777777" w:rsidR="00B55FE0" w:rsidRPr="003302EA" w:rsidRDefault="00B55FE0" w:rsidP="0028614A">
            <w:pPr>
              <w:pStyle w:val="TableText"/>
            </w:pPr>
            <w:r>
              <w:t>Christian County</w:t>
            </w:r>
          </w:p>
        </w:tc>
        <w:tc>
          <w:tcPr>
            <w:tcW w:w="1857" w:type="dxa"/>
            <w:tcBorders>
              <w:top w:val="nil"/>
              <w:left w:val="nil"/>
              <w:bottom w:val="single" w:sz="4" w:space="0" w:color="auto"/>
              <w:right w:val="single" w:sz="4" w:space="0" w:color="auto"/>
            </w:tcBorders>
            <w:shd w:val="clear" w:color="auto" w:fill="auto"/>
            <w:noWrap/>
            <w:vAlign w:val="center"/>
            <w:hideMark/>
          </w:tcPr>
          <w:p w14:paraId="1D2373D8" w14:textId="77777777" w:rsidR="00B55FE0" w:rsidRPr="003302EA" w:rsidRDefault="00B55FE0" w:rsidP="0028614A">
            <w:pPr>
              <w:pStyle w:val="TableText"/>
            </w:pPr>
            <w:r>
              <w:t>Franklin County</w:t>
            </w:r>
          </w:p>
        </w:tc>
        <w:tc>
          <w:tcPr>
            <w:tcW w:w="1857" w:type="dxa"/>
            <w:tcBorders>
              <w:top w:val="nil"/>
              <w:left w:val="nil"/>
              <w:bottom w:val="single" w:sz="4" w:space="0" w:color="auto"/>
              <w:right w:val="single" w:sz="4" w:space="0" w:color="auto"/>
            </w:tcBorders>
            <w:shd w:val="clear" w:color="auto" w:fill="auto"/>
            <w:noWrap/>
            <w:vAlign w:val="center"/>
            <w:hideMark/>
          </w:tcPr>
          <w:p w14:paraId="741FD858" w14:textId="77777777" w:rsidR="00B55FE0" w:rsidRPr="003302EA" w:rsidRDefault="00B55FE0" w:rsidP="0028614A">
            <w:pPr>
              <w:pStyle w:val="TableText"/>
            </w:pPr>
            <w:r>
              <w:t>Pulaski County</w:t>
            </w:r>
          </w:p>
        </w:tc>
      </w:tr>
      <w:tr w:rsidR="00B55FE0" w:rsidRPr="003302EA" w14:paraId="27CEC5C3"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2A5B3DE8" w14:textId="77777777" w:rsidR="00B55FE0" w:rsidRPr="003302EA" w:rsidRDefault="00B55FE0" w:rsidP="0028614A">
            <w:pPr>
              <w:pStyle w:val="TableText"/>
            </w:pPr>
            <w:r>
              <w:t>McHenry County</w:t>
            </w:r>
          </w:p>
        </w:tc>
        <w:tc>
          <w:tcPr>
            <w:tcW w:w="1857" w:type="dxa"/>
            <w:tcBorders>
              <w:top w:val="nil"/>
              <w:left w:val="nil"/>
              <w:bottom w:val="single" w:sz="4" w:space="0" w:color="auto"/>
              <w:right w:val="single" w:sz="4" w:space="0" w:color="auto"/>
            </w:tcBorders>
            <w:shd w:val="clear" w:color="auto" w:fill="auto"/>
            <w:noWrap/>
            <w:vAlign w:val="center"/>
            <w:hideMark/>
          </w:tcPr>
          <w:p w14:paraId="0962C673" w14:textId="77777777" w:rsidR="00B55FE0" w:rsidRPr="003302EA" w:rsidRDefault="00B55FE0" w:rsidP="0028614A">
            <w:pPr>
              <w:pStyle w:val="TableText"/>
            </w:pPr>
            <w:r>
              <w:t>Iroquois County</w:t>
            </w:r>
          </w:p>
        </w:tc>
        <w:tc>
          <w:tcPr>
            <w:tcW w:w="1857" w:type="dxa"/>
            <w:tcBorders>
              <w:top w:val="nil"/>
              <w:left w:val="nil"/>
              <w:bottom w:val="single" w:sz="4" w:space="0" w:color="auto"/>
              <w:right w:val="single" w:sz="4" w:space="0" w:color="auto"/>
            </w:tcBorders>
            <w:shd w:val="clear" w:color="auto" w:fill="auto"/>
            <w:noWrap/>
            <w:vAlign w:val="center"/>
            <w:hideMark/>
          </w:tcPr>
          <w:p w14:paraId="2D63E319" w14:textId="77777777" w:rsidR="00B55FE0" w:rsidRPr="003302EA" w:rsidRDefault="00B55FE0" w:rsidP="0028614A">
            <w:pPr>
              <w:pStyle w:val="TableText"/>
            </w:pPr>
            <w:r>
              <w:t>Clark County</w:t>
            </w:r>
          </w:p>
        </w:tc>
        <w:tc>
          <w:tcPr>
            <w:tcW w:w="1857" w:type="dxa"/>
            <w:tcBorders>
              <w:top w:val="nil"/>
              <w:left w:val="nil"/>
              <w:bottom w:val="single" w:sz="4" w:space="0" w:color="auto"/>
              <w:right w:val="single" w:sz="4" w:space="0" w:color="auto"/>
            </w:tcBorders>
            <w:shd w:val="clear" w:color="auto" w:fill="auto"/>
            <w:noWrap/>
            <w:vAlign w:val="center"/>
            <w:hideMark/>
          </w:tcPr>
          <w:p w14:paraId="6C0C0E32" w14:textId="77777777" w:rsidR="00B55FE0" w:rsidRPr="003302EA" w:rsidRDefault="00B55FE0" w:rsidP="0028614A">
            <w:pPr>
              <w:pStyle w:val="TableText"/>
            </w:pPr>
            <w:r>
              <w:t>Gallatin County</w:t>
            </w:r>
          </w:p>
        </w:tc>
        <w:tc>
          <w:tcPr>
            <w:tcW w:w="1857" w:type="dxa"/>
            <w:tcBorders>
              <w:top w:val="nil"/>
              <w:left w:val="nil"/>
              <w:bottom w:val="single" w:sz="4" w:space="0" w:color="auto"/>
              <w:right w:val="single" w:sz="4" w:space="0" w:color="auto"/>
            </w:tcBorders>
            <w:shd w:val="clear" w:color="auto" w:fill="auto"/>
            <w:noWrap/>
            <w:vAlign w:val="center"/>
            <w:hideMark/>
          </w:tcPr>
          <w:p w14:paraId="25898562" w14:textId="77777777" w:rsidR="00B55FE0" w:rsidRPr="003302EA" w:rsidRDefault="00B55FE0" w:rsidP="0028614A">
            <w:pPr>
              <w:pStyle w:val="TableText"/>
            </w:pPr>
            <w:r>
              <w:t>Randolph County</w:t>
            </w:r>
          </w:p>
        </w:tc>
      </w:tr>
      <w:tr w:rsidR="00B55FE0" w:rsidRPr="003302EA" w14:paraId="76D80E1D"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4285966B" w14:textId="77777777" w:rsidR="00B55FE0" w:rsidRPr="003302EA" w:rsidRDefault="00B55FE0" w:rsidP="0028614A">
            <w:pPr>
              <w:pStyle w:val="TableText"/>
            </w:pPr>
            <w:r>
              <w:t>Ogle County</w:t>
            </w:r>
          </w:p>
        </w:tc>
        <w:tc>
          <w:tcPr>
            <w:tcW w:w="1857" w:type="dxa"/>
            <w:tcBorders>
              <w:top w:val="nil"/>
              <w:left w:val="nil"/>
              <w:bottom w:val="single" w:sz="4" w:space="0" w:color="auto"/>
              <w:right w:val="single" w:sz="4" w:space="0" w:color="auto"/>
            </w:tcBorders>
            <w:shd w:val="clear" w:color="auto" w:fill="auto"/>
            <w:noWrap/>
            <w:vAlign w:val="center"/>
            <w:hideMark/>
          </w:tcPr>
          <w:p w14:paraId="19E852C7" w14:textId="77777777" w:rsidR="00B55FE0" w:rsidRPr="003302EA" w:rsidRDefault="00B55FE0" w:rsidP="0028614A">
            <w:pPr>
              <w:pStyle w:val="TableText"/>
            </w:pPr>
            <w:r>
              <w:t>Kankakee County</w:t>
            </w:r>
          </w:p>
        </w:tc>
        <w:tc>
          <w:tcPr>
            <w:tcW w:w="1857" w:type="dxa"/>
            <w:tcBorders>
              <w:top w:val="nil"/>
              <w:left w:val="nil"/>
              <w:bottom w:val="single" w:sz="4" w:space="0" w:color="auto"/>
              <w:right w:val="single" w:sz="4" w:space="0" w:color="auto"/>
            </w:tcBorders>
            <w:shd w:val="clear" w:color="auto" w:fill="auto"/>
            <w:noWrap/>
            <w:vAlign w:val="center"/>
            <w:hideMark/>
          </w:tcPr>
          <w:p w14:paraId="00BC4FD9" w14:textId="77777777" w:rsidR="00B55FE0" w:rsidRPr="003302EA" w:rsidRDefault="00B55FE0" w:rsidP="0028614A">
            <w:pPr>
              <w:pStyle w:val="TableText"/>
            </w:pPr>
            <w:r>
              <w:t>Coles County</w:t>
            </w:r>
          </w:p>
        </w:tc>
        <w:tc>
          <w:tcPr>
            <w:tcW w:w="1857" w:type="dxa"/>
            <w:tcBorders>
              <w:top w:val="nil"/>
              <w:left w:val="nil"/>
              <w:bottom w:val="single" w:sz="4" w:space="0" w:color="auto"/>
              <w:right w:val="single" w:sz="4" w:space="0" w:color="auto"/>
            </w:tcBorders>
            <w:shd w:val="clear" w:color="auto" w:fill="auto"/>
            <w:noWrap/>
            <w:vAlign w:val="center"/>
            <w:hideMark/>
          </w:tcPr>
          <w:p w14:paraId="534FEA1C" w14:textId="77777777" w:rsidR="00B55FE0" w:rsidRPr="003302EA" w:rsidRDefault="00B55FE0" w:rsidP="0028614A">
            <w:pPr>
              <w:pStyle w:val="TableText"/>
            </w:pPr>
            <w:r>
              <w:t>Hamilton County</w:t>
            </w:r>
          </w:p>
        </w:tc>
        <w:tc>
          <w:tcPr>
            <w:tcW w:w="1857" w:type="dxa"/>
            <w:tcBorders>
              <w:top w:val="nil"/>
              <w:left w:val="nil"/>
              <w:bottom w:val="single" w:sz="4" w:space="0" w:color="auto"/>
              <w:right w:val="single" w:sz="4" w:space="0" w:color="auto"/>
            </w:tcBorders>
            <w:shd w:val="clear" w:color="auto" w:fill="auto"/>
            <w:noWrap/>
            <w:vAlign w:val="center"/>
            <w:hideMark/>
          </w:tcPr>
          <w:p w14:paraId="3BD50971" w14:textId="77777777" w:rsidR="00B55FE0" w:rsidRPr="003302EA" w:rsidRDefault="00B55FE0" w:rsidP="0028614A">
            <w:pPr>
              <w:pStyle w:val="TableText"/>
            </w:pPr>
            <w:r>
              <w:t>Union County</w:t>
            </w:r>
          </w:p>
        </w:tc>
      </w:tr>
      <w:tr w:rsidR="00B55FE0" w:rsidRPr="003302EA" w14:paraId="3188BB58"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59A2551C" w14:textId="77777777" w:rsidR="00B55FE0" w:rsidRPr="003302EA" w:rsidRDefault="00B55FE0" w:rsidP="0028614A">
            <w:pPr>
              <w:pStyle w:val="TableText"/>
            </w:pPr>
            <w:r>
              <w:t>Stephenson County</w:t>
            </w:r>
          </w:p>
        </w:tc>
        <w:tc>
          <w:tcPr>
            <w:tcW w:w="1857" w:type="dxa"/>
            <w:tcBorders>
              <w:top w:val="nil"/>
              <w:left w:val="nil"/>
              <w:bottom w:val="single" w:sz="4" w:space="0" w:color="auto"/>
              <w:right w:val="single" w:sz="4" w:space="0" w:color="auto"/>
            </w:tcBorders>
            <w:shd w:val="clear" w:color="auto" w:fill="auto"/>
            <w:noWrap/>
            <w:vAlign w:val="center"/>
            <w:hideMark/>
          </w:tcPr>
          <w:p w14:paraId="43A806A3" w14:textId="77777777" w:rsidR="00B55FE0" w:rsidRPr="003302EA" w:rsidRDefault="00B55FE0" w:rsidP="0028614A">
            <w:pPr>
              <w:pStyle w:val="TableText"/>
            </w:pPr>
            <w:r>
              <w:t>Kendall County</w:t>
            </w:r>
          </w:p>
        </w:tc>
        <w:tc>
          <w:tcPr>
            <w:tcW w:w="1857" w:type="dxa"/>
            <w:tcBorders>
              <w:top w:val="nil"/>
              <w:left w:val="nil"/>
              <w:bottom w:val="single" w:sz="4" w:space="0" w:color="auto"/>
              <w:right w:val="single" w:sz="4" w:space="0" w:color="auto"/>
            </w:tcBorders>
            <w:shd w:val="clear" w:color="auto" w:fill="auto"/>
            <w:noWrap/>
            <w:vAlign w:val="center"/>
            <w:hideMark/>
          </w:tcPr>
          <w:p w14:paraId="20137189" w14:textId="77777777" w:rsidR="00B55FE0" w:rsidRPr="003302EA" w:rsidRDefault="00B55FE0" w:rsidP="0028614A">
            <w:pPr>
              <w:pStyle w:val="TableText"/>
            </w:pPr>
            <w:r>
              <w:t>Crawford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24F751D7" w14:textId="77777777" w:rsidR="00B55FE0" w:rsidRPr="003302EA" w:rsidRDefault="00B55FE0" w:rsidP="0028614A">
            <w:pPr>
              <w:pStyle w:val="TableText"/>
            </w:pPr>
            <w:r>
              <w:t>Jackson County</w:t>
            </w:r>
          </w:p>
        </w:tc>
        <w:tc>
          <w:tcPr>
            <w:tcW w:w="1857" w:type="dxa"/>
            <w:tcBorders>
              <w:top w:val="nil"/>
              <w:left w:val="nil"/>
              <w:bottom w:val="single" w:sz="4" w:space="0" w:color="auto"/>
              <w:right w:val="single" w:sz="4" w:space="0" w:color="auto"/>
            </w:tcBorders>
            <w:shd w:val="clear" w:color="auto" w:fill="auto"/>
            <w:noWrap/>
            <w:vAlign w:val="bottom"/>
            <w:hideMark/>
          </w:tcPr>
          <w:p w14:paraId="3F0B5A01" w14:textId="77777777" w:rsidR="00B55FE0" w:rsidRPr="003302EA" w:rsidRDefault="00B55FE0" w:rsidP="0028614A">
            <w:pPr>
              <w:pStyle w:val="TableText"/>
            </w:pPr>
            <w:r>
              <w:t> </w:t>
            </w:r>
          </w:p>
        </w:tc>
      </w:tr>
      <w:tr w:rsidR="00B55FE0" w:rsidRPr="003302EA" w14:paraId="3FE1221D"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6587F6C8" w14:textId="77777777" w:rsidR="00B55FE0" w:rsidRPr="003302EA" w:rsidRDefault="00B55FE0" w:rsidP="0028614A">
            <w:pPr>
              <w:pStyle w:val="TableText"/>
            </w:pPr>
            <w:r>
              <w:t>Winnebago County</w:t>
            </w:r>
          </w:p>
        </w:tc>
        <w:tc>
          <w:tcPr>
            <w:tcW w:w="1857" w:type="dxa"/>
            <w:tcBorders>
              <w:top w:val="nil"/>
              <w:left w:val="nil"/>
              <w:bottom w:val="single" w:sz="4" w:space="0" w:color="auto"/>
              <w:right w:val="single" w:sz="4" w:space="0" w:color="auto"/>
            </w:tcBorders>
            <w:shd w:val="clear" w:color="auto" w:fill="auto"/>
            <w:noWrap/>
            <w:vAlign w:val="center"/>
            <w:hideMark/>
          </w:tcPr>
          <w:p w14:paraId="2C13525D" w14:textId="77777777" w:rsidR="00B55FE0" w:rsidRPr="003302EA" w:rsidRDefault="00B55FE0" w:rsidP="0028614A">
            <w:pPr>
              <w:pStyle w:val="TableText"/>
            </w:pPr>
            <w:r>
              <w:t>Knox County</w:t>
            </w:r>
          </w:p>
        </w:tc>
        <w:tc>
          <w:tcPr>
            <w:tcW w:w="1857" w:type="dxa"/>
            <w:tcBorders>
              <w:top w:val="nil"/>
              <w:left w:val="nil"/>
              <w:bottom w:val="single" w:sz="4" w:space="0" w:color="auto"/>
              <w:right w:val="single" w:sz="4" w:space="0" w:color="auto"/>
            </w:tcBorders>
            <w:shd w:val="clear" w:color="auto" w:fill="auto"/>
            <w:noWrap/>
            <w:vAlign w:val="center"/>
            <w:hideMark/>
          </w:tcPr>
          <w:p w14:paraId="7C4B8F5A" w14:textId="77777777" w:rsidR="00B55FE0" w:rsidRPr="003302EA" w:rsidRDefault="00B55FE0" w:rsidP="0028614A">
            <w:pPr>
              <w:pStyle w:val="TableText"/>
            </w:pPr>
            <w:r>
              <w:t>Cumberland County</w:t>
            </w:r>
          </w:p>
        </w:tc>
        <w:tc>
          <w:tcPr>
            <w:tcW w:w="1857" w:type="dxa"/>
            <w:tcBorders>
              <w:top w:val="nil"/>
              <w:left w:val="nil"/>
              <w:bottom w:val="single" w:sz="4" w:space="0" w:color="auto"/>
              <w:right w:val="single" w:sz="4" w:space="0" w:color="auto"/>
            </w:tcBorders>
            <w:shd w:val="clear" w:color="auto" w:fill="auto"/>
            <w:noWrap/>
            <w:vAlign w:val="center"/>
            <w:hideMark/>
          </w:tcPr>
          <w:p w14:paraId="79C75A2A" w14:textId="77777777" w:rsidR="00B55FE0" w:rsidRPr="003302EA" w:rsidRDefault="00B55FE0" w:rsidP="0028614A">
            <w:pPr>
              <w:pStyle w:val="TableText"/>
            </w:pPr>
            <w:r>
              <w:t>Jefferson County</w:t>
            </w:r>
          </w:p>
        </w:tc>
        <w:tc>
          <w:tcPr>
            <w:tcW w:w="1857" w:type="dxa"/>
            <w:tcBorders>
              <w:top w:val="nil"/>
              <w:left w:val="nil"/>
              <w:bottom w:val="single" w:sz="4" w:space="0" w:color="auto"/>
              <w:right w:val="single" w:sz="4" w:space="0" w:color="auto"/>
            </w:tcBorders>
            <w:shd w:val="clear" w:color="auto" w:fill="auto"/>
            <w:noWrap/>
            <w:vAlign w:val="bottom"/>
            <w:hideMark/>
          </w:tcPr>
          <w:p w14:paraId="6FDB01CE" w14:textId="77777777" w:rsidR="00B55FE0" w:rsidRPr="003302EA" w:rsidRDefault="00B55FE0" w:rsidP="0028614A">
            <w:pPr>
              <w:pStyle w:val="TableText"/>
            </w:pPr>
            <w:r>
              <w:t> </w:t>
            </w:r>
          </w:p>
        </w:tc>
      </w:tr>
      <w:tr w:rsidR="00B55FE0" w:rsidRPr="003302EA" w14:paraId="012C526F"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AE68A21"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394DD46D" w14:textId="77777777" w:rsidR="00B55FE0" w:rsidRPr="003302EA" w:rsidRDefault="00B55FE0" w:rsidP="0028614A">
            <w:pPr>
              <w:pStyle w:val="TableText"/>
            </w:pPr>
            <w:r>
              <w:t>LaSalle County</w:t>
            </w:r>
          </w:p>
        </w:tc>
        <w:tc>
          <w:tcPr>
            <w:tcW w:w="1857" w:type="dxa"/>
            <w:tcBorders>
              <w:top w:val="nil"/>
              <w:left w:val="nil"/>
              <w:bottom w:val="single" w:sz="4" w:space="0" w:color="auto"/>
              <w:right w:val="single" w:sz="4" w:space="0" w:color="auto"/>
            </w:tcBorders>
            <w:shd w:val="clear" w:color="auto" w:fill="auto"/>
            <w:noWrap/>
            <w:vAlign w:val="center"/>
            <w:hideMark/>
          </w:tcPr>
          <w:p w14:paraId="79DB3B87" w14:textId="77777777" w:rsidR="00B55FE0" w:rsidRPr="003302EA" w:rsidRDefault="00B55FE0" w:rsidP="0028614A">
            <w:pPr>
              <w:pStyle w:val="TableText"/>
            </w:pPr>
            <w:r>
              <w:t>De Witt County</w:t>
            </w:r>
          </w:p>
        </w:tc>
        <w:tc>
          <w:tcPr>
            <w:tcW w:w="1857" w:type="dxa"/>
            <w:tcBorders>
              <w:top w:val="nil"/>
              <w:left w:val="nil"/>
              <w:bottom w:val="single" w:sz="4" w:space="0" w:color="auto"/>
              <w:right w:val="single" w:sz="4" w:space="0" w:color="auto"/>
            </w:tcBorders>
            <w:shd w:val="clear" w:color="auto" w:fill="auto"/>
            <w:noWrap/>
            <w:vAlign w:val="center"/>
            <w:hideMark/>
          </w:tcPr>
          <w:p w14:paraId="6A879364" w14:textId="77777777" w:rsidR="00B55FE0" w:rsidRPr="003302EA" w:rsidRDefault="00B55FE0" w:rsidP="0028614A">
            <w:pPr>
              <w:pStyle w:val="TableText"/>
            </w:pPr>
            <w:r>
              <w:t>Jersey County</w:t>
            </w:r>
          </w:p>
        </w:tc>
        <w:tc>
          <w:tcPr>
            <w:tcW w:w="1857" w:type="dxa"/>
            <w:tcBorders>
              <w:top w:val="nil"/>
              <w:left w:val="nil"/>
              <w:bottom w:val="single" w:sz="4" w:space="0" w:color="auto"/>
              <w:right w:val="single" w:sz="4" w:space="0" w:color="auto"/>
            </w:tcBorders>
            <w:shd w:val="clear" w:color="auto" w:fill="auto"/>
            <w:noWrap/>
            <w:vAlign w:val="bottom"/>
            <w:hideMark/>
          </w:tcPr>
          <w:p w14:paraId="6E2E4C26" w14:textId="77777777" w:rsidR="00B55FE0" w:rsidRPr="003302EA" w:rsidRDefault="00B55FE0" w:rsidP="0028614A">
            <w:pPr>
              <w:pStyle w:val="TableText"/>
            </w:pPr>
            <w:r>
              <w:t> </w:t>
            </w:r>
          </w:p>
        </w:tc>
      </w:tr>
      <w:tr w:rsidR="00B55FE0" w:rsidRPr="003302EA" w14:paraId="106A9C6E"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C630CEC"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1EF36DBD" w14:textId="77777777" w:rsidR="00B55FE0" w:rsidRPr="003302EA" w:rsidRDefault="00B55FE0" w:rsidP="0028614A">
            <w:pPr>
              <w:pStyle w:val="TableText"/>
            </w:pPr>
            <w:r>
              <w:t>Lee County</w:t>
            </w:r>
          </w:p>
        </w:tc>
        <w:tc>
          <w:tcPr>
            <w:tcW w:w="1857" w:type="dxa"/>
            <w:tcBorders>
              <w:top w:val="nil"/>
              <w:left w:val="nil"/>
              <w:bottom w:val="single" w:sz="4" w:space="0" w:color="auto"/>
              <w:right w:val="single" w:sz="4" w:space="0" w:color="auto"/>
            </w:tcBorders>
            <w:shd w:val="clear" w:color="auto" w:fill="auto"/>
            <w:noWrap/>
            <w:vAlign w:val="center"/>
            <w:hideMark/>
          </w:tcPr>
          <w:p w14:paraId="7BC5ACE2" w14:textId="77777777" w:rsidR="00B55FE0" w:rsidRPr="003302EA" w:rsidRDefault="00B55FE0" w:rsidP="0028614A">
            <w:pPr>
              <w:pStyle w:val="TableText"/>
            </w:pPr>
            <w:r>
              <w:t>Douglas County</w:t>
            </w:r>
          </w:p>
        </w:tc>
        <w:tc>
          <w:tcPr>
            <w:tcW w:w="1857" w:type="dxa"/>
            <w:tcBorders>
              <w:top w:val="nil"/>
              <w:left w:val="nil"/>
              <w:bottom w:val="single" w:sz="4" w:space="0" w:color="auto"/>
              <w:right w:val="single" w:sz="4" w:space="0" w:color="auto"/>
            </w:tcBorders>
            <w:shd w:val="clear" w:color="auto" w:fill="auto"/>
            <w:noWrap/>
            <w:vAlign w:val="center"/>
            <w:hideMark/>
          </w:tcPr>
          <w:p w14:paraId="69864BA7" w14:textId="77777777" w:rsidR="00B55FE0" w:rsidRPr="003302EA" w:rsidRDefault="00B55FE0" w:rsidP="0028614A">
            <w:pPr>
              <w:pStyle w:val="TableText"/>
            </w:pPr>
            <w:r>
              <w:t>Lawrence County</w:t>
            </w:r>
          </w:p>
        </w:tc>
        <w:tc>
          <w:tcPr>
            <w:tcW w:w="1857" w:type="dxa"/>
            <w:tcBorders>
              <w:top w:val="nil"/>
              <w:left w:val="nil"/>
              <w:bottom w:val="single" w:sz="4" w:space="0" w:color="auto"/>
              <w:right w:val="single" w:sz="4" w:space="0" w:color="auto"/>
            </w:tcBorders>
            <w:shd w:val="clear" w:color="auto" w:fill="auto"/>
            <w:noWrap/>
            <w:vAlign w:val="bottom"/>
            <w:hideMark/>
          </w:tcPr>
          <w:p w14:paraId="60113D54" w14:textId="77777777" w:rsidR="00B55FE0" w:rsidRPr="003302EA" w:rsidRDefault="00B55FE0" w:rsidP="0028614A">
            <w:pPr>
              <w:pStyle w:val="TableText"/>
            </w:pPr>
            <w:r>
              <w:t> </w:t>
            </w:r>
          </w:p>
        </w:tc>
      </w:tr>
      <w:tr w:rsidR="00B55FE0" w:rsidRPr="003302EA" w14:paraId="496FB877"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4FFE46D"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47EB19D7" w14:textId="77777777" w:rsidR="00B55FE0" w:rsidRPr="003302EA" w:rsidRDefault="00B55FE0" w:rsidP="0028614A">
            <w:pPr>
              <w:pStyle w:val="TableText"/>
            </w:pPr>
            <w:r>
              <w:t>Livingston County</w:t>
            </w:r>
          </w:p>
        </w:tc>
        <w:tc>
          <w:tcPr>
            <w:tcW w:w="1857" w:type="dxa"/>
            <w:tcBorders>
              <w:top w:val="nil"/>
              <w:left w:val="nil"/>
              <w:bottom w:val="single" w:sz="4" w:space="0" w:color="auto"/>
              <w:right w:val="single" w:sz="4" w:space="0" w:color="auto"/>
            </w:tcBorders>
            <w:shd w:val="clear" w:color="auto" w:fill="auto"/>
            <w:noWrap/>
            <w:vAlign w:val="center"/>
            <w:hideMark/>
          </w:tcPr>
          <w:p w14:paraId="214B2AB1" w14:textId="77777777" w:rsidR="00B55FE0" w:rsidRPr="003302EA" w:rsidRDefault="00B55FE0" w:rsidP="0028614A">
            <w:pPr>
              <w:pStyle w:val="TableText"/>
            </w:pPr>
            <w:r>
              <w:t>Edgar County</w:t>
            </w:r>
          </w:p>
        </w:tc>
        <w:tc>
          <w:tcPr>
            <w:tcW w:w="1857" w:type="dxa"/>
            <w:tcBorders>
              <w:top w:val="nil"/>
              <w:left w:val="nil"/>
              <w:bottom w:val="single" w:sz="4" w:space="0" w:color="auto"/>
              <w:right w:val="single" w:sz="4" w:space="0" w:color="auto"/>
            </w:tcBorders>
            <w:shd w:val="clear" w:color="auto" w:fill="auto"/>
            <w:noWrap/>
            <w:vAlign w:val="center"/>
            <w:hideMark/>
          </w:tcPr>
          <w:p w14:paraId="5BB19D1E" w14:textId="77777777" w:rsidR="00B55FE0" w:rsidRPr="003302EA" w:rsidRDefault="00B55FE0" w:rsidP="0028614A">
            <w:pPr>
              <w:pStyle w:val="TableText"/>
            </w:pPr>
            <w:r>
              <w:t>Macoupin County</w:t>
            </w:r>
          </w:p>
        </w:tc>
        <w:tc>
          <w:tcPr>
            <w:tcW w:w="1857" w:type="dxa"/>
            <w:tcBorders>
              <w:top w:val="nil"/>
              <w:left w:val="nil"/>
              <w:bottom w:val="single" w:sz="4" w:space="0" w:color="auto"/>
              <w:right w:val="single" w:sz="4" w:space="0" w:color="auto"/>
            </w:tcBorders>
            <w:shd w:val="clear" w:color="auto" w:fill="auto"/>
            <w:noWrap/>
            <w:vAlign w:val="bottom"/>
            <w:hideMark/>
          </w:tcPr>
          <w:p w14:paraId="47E5796A" w14:textId="77777777" w:rsidR="00B55FE0" w:rsidRPr="003302EA" w:rsidRDefault="00B55FE0" w:rsidP="0028614A">
            <w:pPr>
              <w:pStyle w:val="TableText"/>
            </w:pPr>
            <w:r>
              <w:t> </w:t>
            </w:r>
          </w:p>
        </w:tc>
      </w:tr>
      <w:tr w:rsidR="00B55FE0" w:rsidRPr="003302EA" w14:paraId="420A6280"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E0488B7"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6EFDCC5D" w14:textId="77777777" w:rsidR="00B55FE0" w:rsidRPr="003302EA" w:rsidRDefault="00B55FE0" w:rsidP="0028614A">
            <w:pPr>
              <w:pStyle w:val="TableText"/>
            </w:pPr>
            <w:r>
              <w:t>Marshall County</w:t>
            </w:r>
          </w:p>
        </w:tc>
        <w:tc>
          <w:tcPr>
            <w:tcW w:w="1857" w:type="dxa"/>
            <w:tcBorders>
              <w:top w:val="nil"/>
              <w:left w:val="nil"/>
              <w:bottom w:val="single" w:sz="4" w:space="0" w:color="auto"/>
              <w:right w:val="single" w:sz="4" w:space="0" w:color="auto"/>
            </w:tcBorders>
            <w:shd w:val="clear" w:color="auto" w:fill="auto"/>
            <w:noWrap/>
            <w:vAlign w:val="center"/>
            <w:hideMark/>
          </w:tcPr>
          <w:p w14:paraId="1995FD9B" w14:textId="77777777" w:rsidR="00B55FE0" w:rsidRPr="003302EA" w:rsidRDefault="00B55FE0" w:rsidP="0028614A">
            <w:pPr>
              <w:pStyle w:val="TableText"/>
            </w:pPr>
            <w:r>
              <w:t>Effingham County</w:t>
            </w:r>
          </w:p>
        </w:tc>
        <w:tc>
          <w:tcPr>
            <w:tcW w:w="1857" w:type="dxa"/>
            <w:tcBorders>
              <w:top w:val="nil"/>
              <w:left w:val="nil"/>
              <w:bottom w:val="single" w:sz="4" w:space="0" w:color="auto"/>
              <w:right w:val="single" w:sz="4" w:space="0" w:color="auto"/>
            </w:tcBorders>
            <w:shd w:val="clear" w:color="auto" w:fill="auto"/>
            <w:noWrap/>
            <w:vAlign w:val="center"/>
            <w:hideMark/>
          </w:tcPr>
          <w:p w14:paraId="2A2ED37D" w14:textId="77777777" w:rsidR="00B55FE0" w:rsidRPr="003302EA" w:rsidRDefault="00B55FE0" w:rsidP="0028614A">
            <w:pPr>
              <w:pStyle w:val="TableText"/>
            </w:pPr>
            <w:r>
              <w:t>Madison County</w:t>
            </w:r>
          </w:p>
        </w:tc>
        <w:tc>
          <w:tcPr>
            <w:tcW w:w="1857" w:type="dxa"/>
            <w:tcBorders>
              <w:top w:val="nil"/>
              <w:left w:val="nil"/>
              <w:bottom w:val="single" w:sz="4" w:space="0" w:color="auto"/>
              <w:right w:val="single" w:sz="4" w:space="0" w:color="auto"/>
            </w:tcBorders>
            <w:shd w:val="clear" w:color="auto" w:fill="auto"/>
            <w:noWrap/>
            <w:vAlign w:val="bottom"/>
            <w:hideMark/>
          </w:tcPr>
          <w:p w14:paraId="61743461" w14:textId="77777777" w:rsidR="00B55FE0" w:rsidRPr="003302EA" w:rsidRDefault="00B55FE0" w:rsidP="0028614A">
            <w:pPr>
              <w:pStyle w:val="TableText"/>
            </w:pPr>
            <w:r>
              <w:t> </w:t>
            </w:r>
          </w:p>
        </w:tc>
      </w:tr>
      <w:tr w:rsidR="00B55FE0" w:rsidRPr="003302EA" w14:paraId="4DA2F1BB"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371AC9B"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5AF7838F" w14:textId="77777777" w:rsidR="00B55FE0" w:rsidRPr="003302EA" w:rsidRDefault="00B55FE0" w:rsidP="0028614A">
            <w:pPr>
              <w:pStyle w:val="TableText"/>
            </w:pPr>
            <w:r>
              <w:t>Mercer County</w:t>
            </w:r>
          </w:p>
        </w:tc>
        <w:tc>
          <w:tcPr>
            <w:tcW w:w="1857" w:type="dxa"/>
            <w:tcBorders>
              <w:top w:val="nil"/>
              <w:left w:val="nil"/>
              <w:bottom w:val="single" w:sz="4" w:space="0" w:color="auto"/>
              <w:right w:val="single" w:sz="4" w:space="0" w:color="auto"/>
            </w:tcBorders>
            <w:shd w:val="clear" w:color="auto" w:fill="auto"/>
            <w:noWrap/>
            <w:vAlign w:val="center"/>
            <w:hideMark/>
          </w:tcPr>
          <w:p w14:paraId="647EE934" w14:textId="77777777" w:rsidR="00B55FE0" w:rsidRPr="003302EA" w:rsidRDefault="00B55FE0" w:rsidP="0028614A">
            <w:pPr>
              <w:pStyle w:val="TableText"/>
            </w:pPr>
            <w:r>
              <w:t>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73C54B13" w14:textId="77777777" w:rsidR="00B55FE0" w:rsidRPr="003302EA" w:rsidRDefault="00B55FE0" w:rsidP="0028614A">
            <w:pPr>
              <w:pStyle w:val="TableText"/>
            </w:pPr>
            <w:r>
              <w:t>Marion County</w:t>
            </w:r>
          </w:p>
        </w:tc>
        <w:tc>
          <w:tcPr>
            <w:tcW w:w="1857" w:type="dxa"/>
            <w:tcBorders>
              <w:top w:val="nil"/>
              <w:left w:val="nil"/>
              <w:bottom w:val="single" w:sz="4" w:space="0" w:color="auto"/>
              <w:right w:val="single" w:sz="4" w:space="0" w:color="auto"/>
            </w:tcBorders>
            <w:shd w:val="clear" w:color="auto" w:fill="auto"/>
            <w:noWrap/>
            <w:vAlign w:val="bottom"/>
            <w:hideMark/>
          </w:tcPr>
          <w:p w14:paraId="72DE1A46" w14:textId="77777777" w:rsidR="00B55FE0" w:rsidRPr="003302EA" w:rsidRDefault="00B55FE0" w:rsidP="0028614A">
            <w:pPr>
              <w:pStyle w:val="TableText"/>
            </w:pPr>
            <w:r>
              <w:t> </w:t>
            </w:r>
          </w:p>
        </w:tc>
      </w:tr>
      <w:tr w:rsidR="00B55FE0" w:rsidRPr="003302EA" w14:paraId="7FDDF6B3"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F2067F9"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1941C1E2" w14:textId="77777777" w:rsidR="00B55FE0" w:rsidRPr="003302EA" w:rsidRDefault="00B55FE0" w:rsidP="0028614A">
            <w:pPr>
              <w:pStyle w:val="TableText"/>
            </w:pPr>
            <w:r>
              <w:t>Peoria County</w:t>
            </w:r>
          </w:p>
        </w:tc>
        <w:tc>
          <w:tcPr>
            <w:tcW w:w="1857" w:type="dxa"/>
            <w:tcBorders>
              <w:top w:val="nil"/>
              <w:left w:val="nil"/>
              <w:bottom w:val="single" w:sz="4" w:space="0" w:color="auto"/>
              <w:right w:val="single" w:sz="4" w:space="0" w:color="auto"/>
            </w:tcBorders>
            <w:shd w:val="clear" w:color="auto" w:fill="auto"/>
            <w:noWrap/>
            <w:vAlign w:val="center"/>
            <w:hideMark/>
          </w:tcPr>
          <w:p w14:paraId="0AB7A97C" w14:textId="77777777" w:rsidR="00B55FE0" w:rsidRPr="003302EA" w:rsidRDefault="00B55FE0" w:rsidP="0028614A">
            <w:pPr>
              <w:pStyle w:val="TableText"/>
            </w:pPr>
            <w:r>
              <w:t>Fulton County</w:t>
            </w:r>
          </w:p>
        </w:tc>
        <w:tc>
          <w:tcPr>
            <w:tcW w:w="1857" w:type="dxa"/>
            <w:tcBorders>
              <w:top w:val="nil"/>
              <w:left w:val="nil"/>
              <w:bottom w:val="single" w:sz="4" w:space="0" w:color="auto"/>
              <w:right w:val="single" w:sz="4" w:space="0" w:color="auto"/>
            </w:tcBorders>
            <w:shd w:val="clear" w:color="auto" w:fill="auto"/>
            <w:noWrap/>
            <w:vAlign w:val="center"/>
            <w:hideMark/>
          </w:tcPr>
          <w:p w14:paraId="42EDBE3B" w14:textId="77777777" w:rsidR="00B55FE0" w:rsidRPr="003302EA" w:rsidRDefault="00B55FE0" w:rsidP="0028614A">
            <w:pPr>
              <w:pStyle w:val="TableText"/>
            </w:pPr>
            <w:r>
              <w:t>Monroe County</w:t>
            </w:r>
          </w:p>
        </w:tc>
        <w:tc>
          <w:tcPr>
            <w:tcW w:w="1857" w:type="dxa"/>
            <w:tcBorders>
              <w:top w:val="nil"/>
              <w:left w:val="nil"/>
              <w:bottom w:val="single" w:sz="4" w:space="0" w:color="auto"/>
              <w:right w:val="single" w:sz="4" w:space="0" w:color="auto"/>
            </w:tcBorders>
            <w:shd w:val="clear" w:color="auto" w:fill="auto"/>
            <w:noWrap/>
            <w:vAlign w:val="bottom"/>
            <w:hideMark/>
          </w:tcPr>
          <w:p w14:paraId="35A7C283" w14:textId="77777777" w:rsidR="00B55FE0" w:rsidRPr="003302EA" w:rsidRDefault="00B55FE0" w:rsidP="0028614A">
            <w:pPr>
              <w:pStyle w:val="TableText"/>
            </w:pPr>
            <w:r>
              <w:t> </w:t>
            </w:r>
          </w:p>
        </w:tc>
      </w:tr>
      <w:tr w:rsidR="00B55FE0" w:rsidRPr="003302EA" w14:paraId="7C4AE822"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14E2C70"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2F0B7E75" w14:textId="77777777" w:rsidR="00B55FE0" w:rsidRPr="003302EA" w:rsidRDefault="00B55FE0" w:rsidP="0028614A">
            <w:pPr>
              <w:pStyle w:val="TableText"/>
            </w:pPr>
            <w:r>
              <w:t>Putnam County</w:t>
            </w:r>
          </w:p>
        </w:tc>
        <w:tc>
          <w:tcPr>
            <w:tcW w:w="1857" w:type="dxa"/>
            <w:tcBorders>
              <w:top w:val="nil"/>
              <w:left w:val="nil"/>
              <w:bottom w:val="single" w:sz="4" w:space="0" w:color="auto"/>
              <w:right w:val="single" w:sz="4" w:space="0" w:color="auto"/>
            </w:tcBorders>
            <w:shd w:val="clear" w:color="auto" w:fill="auto"/>
            <w:noWrap/>
            <w:vAlign w:val="center"/>
            <w:hideMark/>
          </w:tcPr>
          <w:p w14:paraId="66FF2A11" w14:textId="77777777" w:rsidR="00B55FE0" w:rsidRPr="003302EA" w:rsidRDefault="00B55FE0" w:rsidP="0028614A">
            <w:pPr>
              <w:pStyle w:val="TableText"/>
            </w:pPr>
            <w:r>
              <w:t>Greene County</w:t>
            </w:r>
          </w:p>
        </w:tc>
        <w:tc>
          <w:tcPr>
            <w:tcW w:w="1857" w:type="dxa"/>
            <w:tcBorders>
              <w:top w:val="nil"/>
              <w:left w:val="nil"/>
              <w:bottom w:val="single" w:sz="4" w:space="0" w:color="auto"/>
              <w:right w:val="single" w:sz="4" w:space="0" w:color="auto"/>
            </w:tcBorders>
            <w:shd w:val="clear" w:color="auto" w:fill="auto"/>
            <w:noWrap/>
            <w:vAlign w:val="center"/>
            <w:hideMark/>
          </w:tcPr>
          <w:p w14:paraId="65FDB22A" w14:textId="77777777" w:rsidR="00B55FE0" w:rsidRPr="003302EA" w:rsidRDefault="00B55FE0" w:rsidP="0028614A">
            <w:pPr>
              <w:pStyle w:val="TableText"/>
            </w:pPr>
            <w:r>
              <w:t>Montgomery County</w:t>
            </w:r>
          </w:p>
        </w:tc>
        <w:tc>
          <w:tcPr>
            <w:tcW w:w="1857" w:type="dxa"/>
            <w:tcBorders>
              <w:top w:val="nil"/>
              <w:left w:val="nil"/>
              <w:bottom w:val="single" w:sz="4" w:space="0" w:color="auto"/>
              <w:right w:val="single" w:sz="4" w:space="0" w:color="auto"/>
            </w:tcBorders>
            <w:shd w:val="clear" w:color="auto" w:fill="auto"/>
            <w:noWrap/>
            <w:vAlign w:val="bottom"/>
            <w:hideMark/>
          </w:tcPr>
          <w:p w14:paraId="50A8F1A3" w14:textId="77777777" w:rsidR="00B55FE0" w:rsidRPr="003302EA" w:rsidRDefault="00B55FE0" w:rsidP="0028614A">
            <w:pPr>
              <w:pStyle w:val="TableText"/>
            </w:pPr>
            <w:r>
              <w:t> </w:t>
            </w:r>
          </w:p>
        </w:tc>
      </w:tr>
      <w:tr w:rsidR="00B55FE0" w:rsidRPr="003302EA" w14:paraId="55ADF5BF"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0B84C19"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194C3CB7" w14:textId="77777777" w:rsidR="00B55FE0" w:rsidRPr="003302EA" w:rsidRDefault="00B55FE0" w:rsidP="0028614A">
            <w:pPr>
              <w:pStyle w:val="TableText"/>
            </w:pPr>
            <w:r>
              <w:t>Rock Island County</w:t>
            </w:r>
          </w:p>
        </w:tc>
        <w:tc>
          <w:tcPr>
            <w:tcW w:w="1857" w:type="dxa"/>
            <w:tcBorders>
              <w:top w:val="nil"/>
              <w:left w:val="nil"/>
              <w:bottom w:val="single" w:sz="4" w:space="0" w:color="auto"/>
              <w:right w:val="single" w:sz="4" w:space="0" w:color="auto"/>
            </w:tcBorders>
            <w:shd w:val="clear" w:color="auto" w:fill="auto"/>
            <w:noWrap/>
            <w:vAlign w:val="center"/>
            <w:hideMark/>
          </w:tcPr>
          <w:p w14:paraId="1CC205F5" w14:textId="77777777" w:rsidR="00B55FE0" w:rsidRPr="003302EA" w:rsidRDefault="00B55FE0" w:rsidP="0028614A">
            <w:pPr>
              <w:pStyle w:val="TableText"/>
            </w:pPr>
            <w:r>
              <w:t>Hancock County</w:t>
            </w:r>
          </w:p>
        </w:tc>
        <w:tc>
          <w:tcPr>
            <w:tcW w:w="1857" w:type="dxa"/>
            <w:tcBorders>
              <w:top w:val="nil"/>
              <w:left w:val="nil"/>
              <w:bottom w:val="single" w:sz="4" w:space="0" w:color="auto"/>
              <w:right w:val="single" w:sz="4" w:space="0" w:color="auto"/>
            </w:tcBorders>
            <w:shd w:val="clear" w:color="auto" w:fill="auto"/>
            <w:noWrap/>
            <w:vAlign w:val="center"/>
            <w:hideMark/>
          </w:tcPr>
          <w:p w14:paraId="5A6B5ACC" w14:textId="77777777" w:rsidR="00B55FE0" w:rsidRPr="003302EA" w:rsidRDefault="00B55FE0" w:rsidP="0028614A">
            <w:pPr>
              <w:pStyle w:val="TableText"/>
            </w:pPr>
            <w:r>
              <w:t>Perry County</w:t>
            </w:r>
          </w:p>
        </w:tc>
        <w:tc>
          <w:tcPr>
            <w:tcW w:w="1857" w:type="dxa"/>
            <w:tcBorders>
              <w:top w:val="nil"/>
              <w:left w:val="nil"/>
              <w:bottom w:val="single" w:sz="4" w:space="0" w:color="auto"/>
              <w:right w:val="single" w:sz="4" w:space="0" w:color="auto"/>
            </w:tcBorders>
            <w:shd w:val="clear" w:color="auto" w:fill="auto"/>
            <w:noWrap/>
            <w:vAlign w:val="bottom"/>
            <w:hideMark/>
          </w:tcPr>
          <w:p w14:paraId="6387394C" w14:textId="77777777" w:rsidR="00B55FE0" w:rsidRPr="003302EA" w:rsidRDefault="00B55FE0" w:rsidP="0028614A">
            <w:pPr>
              <w:pStyle w:val="TableText"/>
            </w:pPr>
            <w:r>
              <w:t> </w:t>
            </w:r>
          </w:p>
        </w:tc>
      </w:tr>
      <w:tr w:rsidR="00B55FE0" w:rsidRPr="003302EA" w14:paraId="201D2C46"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DB971C3"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1E4E035C" w14:textId="77777777" w:rsidR="00B55FE0" w:rsidRPr="003302EA" w:rsidRDefault="00B55FE0" w:rsidP="0028614A">
            <w:pPr>
              <w:pStyle w:val="TableText"/>
            </w:pPr>
            <w:r>
              <w:t>Stark County</w:t>
            </w:r>
          </w:p>
        </w:tc>
        <w:tc>
          <w:tcPr>
            <w:tcW w:w="1857" w:type="dxa"/>
            <w:tcBorders>
              <w:top w:val="nil"/>
              <w:left w:val="nil"/>
              <w:bottom w:val="single" w:sz="4" w:space="0" w:color="auto"/>
              <w:right w:val="single" w:sz="4" w:space="0" w:color="auto"/>
            </w:tcBorders>
            <w:shd w:val="clear" w:color="auto" w:fill="auto"/>
            <w:noWrap/>
            <w:vAlign w:val="center"/>
            <w:hideMark/>
          </w:tcPr>
          <w:p w14:paraId="31E398C5" w14:textId="77777777" w:rsidR="00B55FE0" w:rsidRPr="003302EA" w:rsidRDefault="00B55FE0" w:rsidP="0028614A">
            <w:pPr>
              <w:pStyle w:val="TableText"/>
            </w:pPr>
            <w:r>
              <w:t>Jasper County</w:t>
            </w:r>
          </w:p>
        </w:tc>
        <w:tc>
          <w:tcPr>
            <w:tcW w:w="1857" w:type="dxa"/>
            <w:tcBorders>
              <w:top w:val="nil"/>
              <w:left w:val="nil"/>
              <w:bottom w:val="single" w:sz="4" w:space="0" w:color="auto"/>
              <w:right w:val="single" w:sz="4" w:space="0" w:color="auto"/>
            </w:tcBorders>
            <w:shd w:val="clear" w:color="auto" w:fill="auto"/>
            <w:noWrap/>
            <w:vAlign w:val="center"/>
            <w:hideMark/>
          </w:tcPr>
          <w:p w14:paraId="036887D3" w14:textId="77777777" w:rsidR="00B55FE0" w:rsidRPr="003302EA" w:rsidRDefault="00B55FE0" w:rsidP="0028614A">
            <w:pPr>
              <w:pStyle w:val="TableText"/>
            </w:pPr>
            <w:r>
              <w:t>Richland County</w:t>
            </w:r>
          </w:p>
        </w:tc>
        <w:tc>
          <w:tcPr>
            <w:tcW w:w="1857" w:type="dxa"/>
            <w:tcBorders>
              <w:top w:val="nil"/>
              <w:left w:val="nil"/>
              <w:bottom w:val="single" w:sz="4" w:space="0" w:color="auto"/>
              <w:right w:val="single" w:sz="4" w:space="0" w:color="auto"/>
            </w:tcBorders>
            <w:shd w:val="clear" w:color="auto" w:fill="auto"/>
            <w:noWrap/>
            <w:vAlign w:val="bottom"/>
            <w:hideMark/>
          </w:tcPr>
          <w:p w14:paraId="5C2F5D5A" w14:textId="77777777" w:rsidR="00B55FE0" w:rsidRPr="003302EA" w:rsidRDefault="00B55FE0" w:rsidP="0028614A">
            <w:pPr>
              <w:pStyle w:val="TableText"/>
            </w:pPr>
            <w:r>
              <w:t> </w:t>
            </w:r>
          </w:p>
        </w:tc>
      </w:tr>
      <w:tr w:rsidR="00B55FE0" w:rsidRPr="003302EA" w14:paraId="1ECBDAAA"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A384675"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7BF3C5DA" w14:textId="77777777" w:rsidR="00B55FE0" w:rsidRPr="003302EA" w:rsidRDefault="00B55FE0" w:rsidP="0028614A">
            <w:pPr>
              <w:pStyle w:val="TableText"/>
            </w:pPr>
            <w:r>
              <w:t>Warren County</w:t>
            </w:r>
          </w:p>
        </w:tc>
        <w:tc>
          <w:tcPr>
            <w:tcW w:w="1857" w:type="dxa"/>
            <w:tcBorders>
              <w:top w:val="nil"/>
              <w:left w:val="nil"/>
              <w:bottom w:val="single" w:sz="4" w:space="0" w:color="auto"/>
              <w:right w:val="single" w:sz="4" w:space="0" w:color="auto"/>
            </w:tcBorders>
            <w:shd w:val="clear" w:color="auto" w:fill="auto"/>
            <w:noWrap/>
            <w:vAlign w:val="center"/>
            <w:hideMark/>
          </w:tcPr>
          <w:p w14:paraId="51FA23BF" w14:textId="77777777" w:rsidR="00B55FE0" w:rsidRPr="003302EA" w:rsidRDefault="00B55FE0" w:rsidP="0028614A">
            <w:pPr>
              <w:pStyle w:val="TableText"/>
            </w:pPr>
            <w:r>
              <w:t>Logan County</w:t>
            </w:r>
          </w:p>
        </w:tc>
        <w:tc>
          <w:tcPr>
            <w:tcW w:w="1857" w:type="dxa"/>
            <w:tcBorders>
              <w:top w:val="nil"/>
              <w:left w:val="nil"/>
              <w:bottom w:val="single" w:sz="4" w:space="0" w:color="auto"/>
              <w:right w:val="single" w:sz="4" w:space="0" w:color="auto"/>
            </w:tcBorders>
            <w:shd w:val="clear" w:color="auto" w:fill="auto"/>
            <w:noWrap/>
            <w:vAlign w:val="center"/>
            <w:hideMark/>
          </w:tcPr>
          <w:p w14:paraId="043A316E" w14:textId="77777777" w:rsidR="00B55FE0" w:rsidRPr="003302EA" w:rsidRDefault="00B55FE0" w:rsidP="0028614A">
            <w:pPr>
              <w:pStyle w:val="TableText"/>
            </w:pPr>
            <w:r>
              <w:t>Saline County</w:t>
            </w:r>
          </w:p>
        </w:tc>
        <w:tc>
          <w:tcPr>
            <w:tcW w:w="1857" w:type="dxa"/>
            <w:tcBorders>
              <w:top w:val="nil"/>
              <w:left w:val="nil"/>
              <w:bottom w:val="single" w:sz="4" w:space="0" w:color="auto"/>
              <w:right w:val="single" w:sz="4" w:space="0" w:color="auto"/>
            </w:tcBorders>
            <w:shd w:val="clear" w:color="auto" w:fill="auto"/>
            <w:noWrap/>
            <w:vAlign w:val="bottom"/>
            <w:hideMark/>
          </w:tcPr>
          <w:p w14:paraId="4786F0AC" w14:textId="77777777" w:rsidR="00B55FE0" w:rsidRPr="003302EA" w:rsidRDefault="00B55FE0" w:rsidP="0028614A">
            <w:pPr>
              <w:pStyle w:val="TableText"/>
            </w:pPr>
            <w:r>
              <w:t> </w:t>
            </w:r>
          </w:p>
        </w:tc>
      </w:tr>
      <w:tr w:rsidR="00B55FE0" w:rsidRPr="003302EA" w14:paraId="5BD93972"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D907FFB"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7B8A79F3" w14:textId="77777777" w:rsidR="00B55FE0" w:rsidRPr="003302EA" w:rsidRDefault="00B55FE0" w:rsidP="0028614A">
            <w:pPr>
              <w:pStyle w:val="TableText"/>
            </w:pPr>
            <w:r>
              <w:t>Whiteside County</w:t>
            </w:r>
          </w:p>
        </w:tc>
        <w:tc>
          <w:tcPr>
            <w:tcW w:w="1857" w:type="dxa"/>
            <w:tcBorders>
              <w:top w:val="nil"/>
              <w:left w:val="nil"/>
              <w:bottom w:val="single" w:sz="4" w:space="0" w:color="auto"/>
              <w:right w:val="single" w:sz="4" w:space="0" w:color="auto"/>
            </w:tcBorders>
            <w:shd w:val="clear" w:color="auto" w:fill="auto"/>
            <w:noWrap/>
            <w:vAlign w:val="center"/>
            <w:hideMark/>
          </w:tcPr>
          <w:p w14:paraId="0A756135" w14:textId="77777777" w:rsidR="00B55FE0" w:rsidRPr="003302EA" w:rsidRDefault="00B55FE0" w:rsidP="0028614A">
            <w:pPr>
              <w:pStyle w:val="TableText"/>
            </w:pPr>
            <w:r>
              <w:t>Macon County</w:t>
            </w:r>
          </w:p>
        </w:tc>
        <w:tc>
          <w:tcPr>
            <w:tcW w:w="1857" w:type="dxa"/>
            <w:tcBorders>
              <w:top w:val="nil"/>
              <w:left w:val="nil"/>
              <w:bottom w:val="single" w:sz="4" w:space="0" w:color="auto"/>
              <w:right w:val="single" w:sz="4" w:space="0" w:color="auto"/>
            </w:tcBorders>
            <w:shd w:val="clear" w:color="auto" w:fill="auto"/>
            <w:noWrap/>
            <w:vAlign w:val="center"/>
            <w:hideMark/>
          </w:tcPr>
          <w:p w14:paraId="541EE088" w14:textId="77777777" w:rsidR="00B55FE0" w:rsidRPr="003302EA" w:rsidRDefault="00B55FE0" w:rsidP="0028614A">
            <w:pPr>
              <w:pStyle w:val="TableText"/>
            </w:pPr>
            <w:r>
              <w:t>St. Clair County</w:t>
            </w:r>
          </w:p>
        </w:tc>
        <w:tc>
          <w:tcPr>
            <w:tcW w:w="1857" w:type="dxa"/>
            <w:tcBorders>
              <w:top w:val="nil"/>
              <w:left w:val="nil"/>
              <w:bottom w:val="single" w:sz="4" w:space="0" w:color="auto"/>
              <w:right w:val="single" w:sz="4" w:space="0" w:color="auto"/>
            </w:tcBorders>
            <w:shd w:val="clear" w:color="auto" w:fill="auto"/>
            <w:noWrap/>
            <w:vAlign w:val="bottom"/>
            <w:hideMark/>
          </w:tcPr>
          <w:p w14:paraId="3F9896AD" w14:textId="77777777" w:rsidR="00B55FE0" w:rsidRPr="003302EA" w:rsidRDefault="00B55FE0" w:rsidP="0028614A">
            <w:pPr>
              <w:pStyle w:val="TableText"/>
            </w:pPr>
            <w:r>
              <w:t> </w:t>
            </w:r>
          </w:p>
        </w:tc>
      </w:tr>
      <w:tr w:rsidR="00B55FE0" w:rsidRPr="003302EA" w14:paraId="59ADFA0B"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77DB902"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6D2F5F76" w14:textId="77777777" w:rsidR="00B55FE0" w:rsidRPr="003302EA" w:rsidRDefault="00B55FE0" w:rsidP="0028614A">
            <w:pPr>
              <w:pStyle w:val="TableText"/>
            </w:pPr>
            <w:r>
              <w:t>Will County</w:t>
            </w:r>
          </w:p>
        </w:tc>
        <w:tc>
          <w:tcPr>
            <w:tcW w:w="1857" w:type="dxa"/>
            <w:tcBorders>
              <w:top w:val="nil"/>
              <w:left w:val="nil"/>
              <w:bottom w:val="single" w:sz="4" w:space="0" w:color="auto"/>
              <w:right w:val="single" w:sz="4" w:space="0" w:color="auto"/>
            </w:tcBorders>
            <w:shd w:val="clear" w:color="auto" w:fill="auto"/>
            <w:noWrap/>
            <w:vAlign w:val="center"/>
            <w:hideMark/>
          </w:tcPr>
          <w:p w14:paraId="4D6E149F" w14:textId="77777777" w:rsidR="00B55FE0" w:rsidRPr="003302EA" w:rsidRDefault="00B55FE0" w:rsidP="0028614A">
            <w:pPr>
              <w:pStyle w:val="TableText"/>
            </w:pPr>
            <w:r>
              <w:t>Mason County</w:t>
            </w:r>
          </w:p>
        </w:tc>
        <w:tc>
          <w:tcPr>
            <w:tcW w:w="1857" w:type="dxa"/>
            <w:tcBorders>
              <w:top w:val="nil"/>
              <w:left w:val="nil"/>
              <w:bottom w:val="single" w:sz="4" w:space="0" w:color="auto"/>
              <w:right w:val="single" w:sz="4" w:space="0" w:color="auto"/>
            </w:tcBorders>
            <w:shd w:val="clear" w:color="auto" w:fill="auto"/>
            <w:noWrap/>
            <w:vAlign w:val="center"/>
            <w:hideMark/>
          </w:tcPr>
          <w:p w14:paraId="131A0130" w14:textId="77777777" w:rsidR="00B55FE0" w:rsidRPr="003302EA" w:rsidRDefault="00B55FE0" w:rsidP="0028614A">
            <w:pPr>
              <w:pStyle w:val="TableText"/>
            </w:pPr>
            <w:r>
              <w:t>Wabash County</w:t>
            </w:r>
          </w:p>
        </w:tc>
        <w:tc>
          <w:tcPr>
            <w:tcW w:w="1857" w:type="dxa"/>
            <w:tcBorders>
              <w:top w:val="nil"/>
              <w:left w:val="nil"/>
              <w:bottom w:val="single" w:sz="4" w:space="0" w:color="auto"/>
              <w:right w:val="single" w:sz="4" w:space="0" w:color="auto"/>
            </w:tcBorders>
            <w:shd w:val="clear" w:color="auto" w:fill="auto"/>
            <w:noWrap/>
            <w:vAlign w:val="bottom"/>
            <w:hideMark/>
          </w:tcPr>
          <w:p w14:paraId="67AC57B7" w14:textId="77777777" w:rsidR="00B55FE0" w:rsidRPr="003302EA" w:rsidRDefault="00B55FE0" w:rsidP="0028614A">
            <w:pPr>
              <w:pStyle w:val="TableText"/>
            </w:pPr>
            <w:r>
              <w:t> </w:t>
            </w:r>
          </w:p>
        </w:tc>
      </w:tr>
      <w:tr w:rsidR="00B55FE0" w:rsidRPr="003302EA" w14:paraId="71F1C28C"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25E6DCA"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7BA6802C" w14:textId="77777777" w:rsidR="00B55FE0" w:rsidRPr="003302EA" w:rsidRDefault="00B55FE0" w:rsidP="0028614A">
            <w:pPr>
              <w:pStyle w:val="TableText"/>
            </w:pPr>
            <w:r>
              <w:t>Woodford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3D90151E" w14:textId="77777777" w:rsidR="00B55FE0" w:rsidRPr="003302EA" w:rsidRDefault="00B55FE0" w:rsidP="0028614A">
            <w:pPr>
              <w:pStyle w:val="TableText"/>
            </w:pPr>
            <w:r>
              <w:t>McDonough County</w:t>
            </w:r>
          </w:p>
        </w:tc>
        <w:tc>
          <w:tcPr>
            <w:tcW w:w="1857" w:type="dxa"/>
            <w:tcBorders>
              <w:top w:val="nil"/>
              <w:left w:val="nil"/>
              <w:bottom w:val="single" w:sz="4" w:space="0" w:color="auto"/>
              <w:right w:val="single" w:sz="4" w:space="0" w:color="auto"/>
            </w:tcBorders>
            <w:shd w:val="clear" w:color="auto" w:fill="auto"/>
            <w:noWrap/>
            <w:vAlign w:val="center"/>
            <w:hideMark/>
          </w:tcPr>
          <w:p w14:paraId="5B86F77D" w14:textId="77777777" w:rsidR="00B55FE0" w:rsidRPr="003302EA" w:rsidRDefault="00B55FE0" w:rsidP="0028614A">
            <w:pPr>
              <w:pStyle w:val="TableText"/>
            </w:pPr>
            <w:r>
              <w:t>Washington County</w:t>
            </w:r>
          </w:p>
        </w:tc>
        <w:tc>
          <w:tcPr>
            <w:tcW w:w="1857" w:type="dxa"/>
            <w:tcBorders>
              <w:top w:val="nil"/>
              <w:left w:val="nil"/>
              <w:bottom w:val="single" w:sz="4" w:space="0" w:color="auto"/>
              <w:right w:val="single" w:sz="4" w:space="0" w:color="auto"/>
            </w:tcBorders>
            <w:shd w:val="clear" w:color="auto" w:fill="auto"/>
            <w:noWrap/>
            <w:vAlign w:val="bottom"/>
            <w:hideMark/>
          </w:tcPr>
          <w:p w14:paraId="63D15D36" w14:textId="77777777" w:rsidR="00B55FE0" w:rsidRPr="003302EA" w:rsidRDefault="00B55FE0" w:rsidP="0028614A">
            <w:pPr>
              <w:pStyle w:val="TableText"/>
            </w:pPr>
            <w:r>
              <w:t> </w:t>
            </w:r>
          </w:p>
        </w:tc>
      </w:tr>
      <w:tr w:rsidR="00B55FE0" w:rsidRPr="003302EA" w14:paraId="48BBECF6"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2C15E35"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2F480014"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7837DD86" w14:textId="77777777" w:rsidR="00B55FE0" w:rsidRPr="003302EA" w:rsidRDefault="00B55FE0" w:rsidP="0028614A">
            <w:pPr>
              <w:pStyle w:val="TableText"/>
            </w:pPr>
            <w:r>
              <w:t>McLean County</w:t>
            </w:r>
          </w:p>
        </w:tc>
        <w:tc>
          <w:tcPr>
            <w:tcW w:w="1857" w:type="dxa"/>
            <w:tcBorders>
              <w:top w:val="nil"/>
              <w:left w:val="nil"/>
              <w:bottom w:val="single" w:sz="4" w:space="0" w:color="auto"/>
              <w:right w:val="single" w:sz="4" w:space="0" w:color="auto"/>
            </w:tcBorders>
            <w:shd w:val="clear" w:color="auto" w:fill="auto"/>
            <w:noWrap/>
            <w:vAlign w:val="center"/>
            <w:hideMark/>
          </w:tcPr>
          <w:p w14:paraId="123A4ADA" w14:textId="77777777" w:rsidR="00B55FE0" w:rsidRPr="003302EA" w:rsidRDefault="00B55FE0" w:rsidP="0028614A">
            <w:pPr>
              <w:pStyle w:val="TableText"/>
            </w:pPr>
            <w:r>
              <w:t>Wayne County</w:t>
            </w:r>
          </w:p>
        </w:tc>
        <w:tc>
          <w:tcPr>
            <w:tcW w:w="1857" w:type="dxa"/>
            <w:tcBorders>
              <w:top w:val="nil"/>
              <w:left w:val="nil"/>
              <w:bottom w:val="single" w:sz="4" w:space="0" w:color="auto"/>
              <w:right w:val="single" w:sz="4" w:space="0" w:color="auto"/>
            </w:tcBorders>
            <w:shd w:val="clear" w:color="auto" w:fill="auto"/>
            <w:noWrap/>
            <w:vAlign w:val="bottom"/>
            <w:hideMark/>
          </w:tcPr>
          <w:p w14:paraId="615659B2" w14:textId="77777777" w:rsidR="00B55FE0" w:rsidRPr="003302EA" w:rsidRDefault="00B55FE0" w:rsidP="0028614A">
            <w:pPr>
              <w:pStyle w:val="TableText"/>
            </w:pPr>
            <w:r>
              <w:t> </w:t>
            </w:r>
          </w:p>
        </w:tc>
      </w:tr>
      <w:tr w:rsidR="00B55FE0" w:rsidRPr="003302EA" w14:paraId="4B0A8BFA"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C7E7766"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4AB782AF"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7D1D4C83" w14:textId="77777777" w:rsidR="00B55FE0" w:rsidRPr="003302EA" w:rsidRDefault="00B55FE0" w:rsidP="0028614A">
            <w:pPr>
              <w:pStyle w:val="TableText"/>
            </w:pPr>
            <w:r>
              <w:t>Menard County</w:t>
            </w:r>
          </w:p>
        </w:tc>
        <w:tc>
          <w:tcPr>
            <w:tcW w:w="1857" w:type="dxa"/>
            <w:tcBorders>
              <w:top w:val="nil"/>
              <w:left w:val="nil"/>
              <w:bottom w:val="single" w:sz="4" w:space="0" w:color="auto"/>
              <w:right w:val="single" w:sz="4" w:space="0" w:color="auto"/>
            </w:tcBorders>
            <w:shd w:val="clear" w:color="auto" w:fill="auto"/>
            <w:noWrap/>
            <w:vAlign w:val="center"/>
            <w:hideMark/>
          </w:tcPr>
          <w:p w14:paraId="680D2EBB" w14:textId="77777777" w:rsidR="00B55FE0" w:rsidRPr="003302EA" w:rsidRDefault="00B55FE0" w:rsidP="0028614A">
            <w:pPr>
              <w:pStyle w:val="TableText"/>
            </w:pPr>
            <w:r>
              <w:t>White County</w:t>
            </w:r>
          </w:p>
        </w:tc>
        <w:tc>
          <w:tcPr>
            <w:tcW w:w="1857" w:type="dxa"/>
            <w:tcBorders>
              <w:top w:val="nil"/>
              <w:left w:val="nil"/>
              <w:bottom w:val="single" w:sz="4" w:space="0" w:color="auto"/>
              <w:right w:val="single" w:sz="4" w:space="0" w:color="auto"/>
            </w:tcBorders>
            <w:shd w:val="clear" w:color="auto" w:fill="auto"/>
            <w:noWrap/>
            <w:vAlign w:val="bottom"/>
            <w:hideMark/>
          </w:tcPr>
          <w:p w14:paraId="5CC6A090" w14:textId="77777777" w:rsidR="00B55FE0" w:rsidRPr="003302EA" w:rsidRDefault="00B55FE0" w:rsidP="0028614A">
            <w:pPr>
              <w:pStyle w:val="TableText"/>
            </w:pPr>
            <w:r>
              <w:t> </w:t>
            </w:r>
          </w:p>
        </w:tc>
      </w:tr>
      <w:tr w:rsidR="00B55FE0" w:rsidRPr="003302EA" w14:paraId="1043D594"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EA8E396"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602FF5AA"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2AF0647C" w14:textId="77777777" w:rsidR="00B55FE0" w:rsidRPr="003302EA" w:rsidRDefault="00B55FE0" w:rsidP="0028614A">
            <w:pPr>
              <w:pStyle w:val="TableText"/>
            </w:pPr>
            <w:r>
              <w:t>Morgan County</w:t>
            </w:r>
          </w:p>
        </w:tc>
        <w:tc>
          <w:tcPr>
            <w:tcW w:w="1857" w:type="dxa"/>
            <w:tcBorders>
              <w:top w:val="nil"/>
              <w:left w:val="nil"/>
              <w:bottom w:val="single" w:sz="4" w:space="0" w:color="auto"/>
              <w:right w:val="single" w:sz="4" w:space="0" w:color="auto"/>
            </w:tcBorders>
            <w:shd w:val="clear" w:color="auto" w:fill="auto"/>
            <w:noWrap/>
            <w:vAlign w:val="center"/>
            <w:hideMark/>
          </w:tcPr>
          <w:p w14:paraId="634BA7D6" w14:textId="77777777" w:rsidR="00B55FE0" w:rsidRPr="003302EA" w:rsidRDefault="00B55FE0" w:rsidP="0028614A">
            <w:pPr>
              <w:pStyle w:val="TableText"/>
            </w:pPr>
            <w:r>
              <w:t>Williamson County</w:t>
            </w:r>
          </w:p>
        </w:tc>
        <w:tc>
          <w:tcPr>
            <w:tcW w:w="1857" w:type="dxa"/>
            <w:tcBorders>
              <w:top w:val="nil"/>
              <w:left w:val="nil"/>
              <w:bottom w:val="single" w:sz="4" w:space="0" w:color="auto"/>
              <w:right w:val="single" w:sz="4" w:space="0" w:color="auto"/>
            </w:tcBorders>
            <w:shd w:val="clear" w:color="auto" w:fill="auto"/>
            <w:noWrap/>
            <w:vAlign w:val="bottom"/>
            <w:hideMark/>
          </w:tcPr>
          <w:p w14:paraId="68729ED2" w14:textId="77777777" w:rsidR="00B55FE0" w:rsidRPr="003302EA" w:rsidRDefault="00B55FE0" w:rsidP="0028614A">
            <w:pPr>
              <w:pStyle w:val="TableText"/>
            </w:pPr>
            <w:r>
              <w:t> </w:t>
            </w:r>
          </w:p>
        </w:tc>
      </w:tr>
      <w:tr w:rsidR="00B55FE0" w:rsidRPr="003302EA" w14:paraId="300AD02C"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56548D7"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69A80AD0"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6EB3BBEE" w14:textId="77777777" w:rsidR="00B55FE0" w:rsidRPr="003302EA" w:rsidRDefault="00B55FE0" w:rsidP="0028614A">
            <w:pPr>
              <w:pStyle w:val="TableText"/>
            </w:pPr>
            <w:r>
              <w:t>Moultrie County</w:t>
            </w:r>
          </w:p>
        </w:tc>
        <w:tc>
          <w:tcPr>
            <w:tcW w:w="1857" w:type="dxa"/>
            <w:tcBorders>
              <w:top w:val="nil"/>
              <w:left w:val="nil"/>
              <w:bottom w:val="single" w:sz="4" w:space="0" w:color="auto"/>
              <w:right w:val="single" w:sz="4" w:space="0" w:color="auto"/>
            </w:tcBorders>
            <w:shd w:val="clear" w:color="auto" w:fill="auto"/>
            <w:noWrap/>
            <w:vAlign w:val="bottom"/>
            <w:hideMark/>
          </w:tcPr>
          <w:p w14:paraId="003D88A9"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53B05DC9" w14:textId="77777777" w:rsidR="00B55FE0" w:rsidRPr="003302EA" w:rsidRDefault="00B55FE0" w:rsidP="0028614A">
            <w:pPr>
              <w:pStyle w:val="TableText"/>
            </w:pPr>
            <w:r>
              <w:t> </w:t>
            </w:r>
          </w:p>
        </w:tc>
      </w:tr>
      <w:tr w:rsidR="00B55FE0" w:rsidRPr="003302EA" w14:paraId="42E20202"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9E0FC48"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373B16E5"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70EA26A1" w14:textId="77777777" w:rsidR="00B55FE0" w:rsidRPr="003302EA" w:rsidRDefault="00B55FE0" w:rsidP="0028614A">
            <w:pPr>
              <w:pStyle w:val="TableText"/>
            </w:pPr>
            <w:r>
              <w:t>Piatt County</w:t>
            </w:r>
          </w:p>
        </w:tc>
        <w:tc>
          <w:tcPr>
            <w:tcW w:w="1857" w:type="dxa"/>
            <w:tcBorders>
              <w:top w:val="nil"/>
              <w:left w:val="nil"/>
              <w:bottom w:val="single" w:sz="4" w:space="0" w:color="auto"/>
              <w:right w:val="single" w:sz="4" w:space="0" w:color="auto"/>
            </w:tcBorders>
            <w:shd w:val="clear" w:color="auto" w:fill="auto"/>
            <w:noWrap/>
            <w:vAlign w:val="bottom"/>
            <w:hideMark/>
          </w:tcPr>
          <w:p w14:paraId="61D8EDB7"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5A246FCD" w14:textId="77777777" w:rsidR="00B55FE0" w:rsidRPr="003302EA" w:rsidRDefault="00B55FE0" w:rsidP="0028614A">
            <w:pPr>
              <w:pStyle w:val="TableText"/>
            </w:pPr>
            <w:r>
              <w:t> </w:t>
            </w:r>
          </w:p>
        </w:tc>
      </w:tr>
      <w:tr w:rsidR="00B55FE0" w:rsidRPr="003302EA" w14:paraId="44CEE837"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373EE33"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418614CF"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4FD933D2" w14:textId="77777777" w:rsidR="00B55FE0" w:rsidRPr="003302EA" w:rsidRDefault="00B55FE0" w:rsidP="0028614A">
            <w:pPr>
              <w:pStyle w:val="TableText"/>
            </w:pPr>
            <w:r>
              <w:t>Pike County</w:t>
            </w:r>
          </w:p>
        </w:tc>
        <w:tc>
          <w:tcPr>
            <w:tcW w:w="1857" w:type="dxa"/>
            <w:tcBorders>
              <w:top w:val="nil"/>
              <w:left w:val="nil"/>
              <w:bottom w:val="single" w:sz="4" w:space="0" w:color="auto"/>
              <w:right w:val="single" w:sz="4" w:space="0" w:color="auto"/>
            </w:tcBorders>
            <w:shd w:val="clear" w:color="auto" w:fill="auto"/>
            <w:noWrap/>
            <w:vAlign w:val="bottom"/>
            <w:hideMark/>
          </w:tcPr>
          <w:p w14:paraId="5AA5EB56"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2A42193C" w14:textId="77777777" w:rsidR="00B55FE0" w:rsidRPr="003302EA" w:rsidRDefault="00B55FE0" w:rsidP="0028614A">
            <w:pPr>
              <w:pStyle w:val="TableText"/>
            </w:pPr>
            <w:r>
              <w:t> </w:t>
            </w:r>
          </w:p>
        </w:tc>
      </w:tr>
      <w:tr w:rsidR="00B55FE0" w:rsidRPr="003302EA" w14:paraId="6979B4F0"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0AF6284"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7363484D"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42D9B6D2" w14:textId="77777777" w:rsidR="00B55FE0" w:rsidRPr="003302EA" w:rsidRDefault="00B55FE0" w:rsidP="0028614A">
            <w:pPr>
              <w:pStyle w:val="TableText"/>
            </w:pPr>
            <w:r>
              <w:t>Sangamon County</w:t>
            </w:r>
          </w:p>
        </w:tc>
        <w:tc>
          <w:tcPr>
            <w:tcW w:w="1857" w:type="dxa"/>
            <w:tcBorders>
              <w:top w:val="nil"/>
              <w:left w:val="nil"/>
              <w:bottom w:val="single" w:sz="4" w:space="0" w:color="auto"/>
              <w:right w:val="single" w:sz="4" w:space="0" w:color="auto"/>
            </w:tcBorders>
            <w:shd w:val="clear" w:color="auto" w:fill="auto"/>
            <w:noWrap/>
            <w:vAlign w:val="bottom"/>
            <w:hideMark/>
          </w:tcPr>
          <w:p w14:paraId="35477214"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10F0304D" w14:textId="77777777" w:rsidR="00B55FE0" w:rsidRPr="003302EA" w:rsidRDefault="00B55FE0" w:rsidP="0028614A">
            <w:pPr>
              <w:pStyle w:val="TableText"/>
            </w:pPr>
            <w:r>
              <w:t> </w:t>
            </w:r>
          </w:p>
        </w:tc>
      </w:tr>
      <w:tr w:rsidR="00B55FE0" w:rsidRPr="003302EA" w14:paraId="2DC8C833"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D1F5983"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36BA003C"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18A7CB33" w14:textId="77777777" w:rsidR="00B55FE0" w:rsidRPr="003302EA" w:rsidRDefault="00B55FE0" w:rsidP="0028614A">
            <w:pPr>
              <w:pStyle w:val="TableText"/>
            </w:pPr>
            <w:r>
              <w:t>Schuyler County</w:t>
            </w:r>
          </w:p>
        </w:tc>
        <w:tc>
          <w:tcPr>
            <w:tcW w:w="1857" w:type="dxa"/>
            <w:tcBorders>
              <w:top w:val="nil"/>
              <w:left w:val="nil"/>
              <w:bottom w:val="single" w:sz="4" w:space="0" w:color="auto"/>
              <w:right w:val="single" w:sz="4" w:space="0" w:color="auto"/>
            </w:tcBorders>
            <w:shd w:val="clear" w:color="auto" w:fill="auto"/>
            <w:noWrap/>
            <w:vAlign w:val="bottom"/>
            <w:hideMark/>
          </w:tcPr>
          <w:p w14:paraId="782B2F5A"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2BC48901" w14:textId="77777777" w:rsidR="00B55FE0" w:rsidRPr="003302EA" w:rsidRDefault="00B55FE0" w:rsidP="0028614A">
            <w:pPr>
              <w:pStyle w:val="TableText"/>
            </w:pPr>
            <w:r>
              <w:t> </w:t>
            </w:r>
          </w:p>
        </w:tc>
      </w:tr>
      <w:tr w:rsidR="00B55FE0" w:rsidRPr="003302EA" w14:paraId="63EA90A6"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AB52865"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62DB5254"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12F23DBB" w14:textId="77777777" w:rsidR="00B55FE0" w:rsidRPr="003302EA" w:rsidRDefault="00B55FE0" w:rsidP="0028614A">
            <w:pPr>
              <w:pStyle w:val="TableText"/>
            </w:pPr>
            <w:r>
              <w:t>Scott County</w:t>
            </w:r>
          </w:p>
        </w:tc>
        <w:tc>
          <w:tcPr>
            <w:tcW w:w="1857" w:type="dxa"/>
            <w:tcBorders>
              <w:top w:val="nil"/>
              <w:left w:val="nil"/>
              <w:bottom w:val="single" w:sz="4" w:space="0" w:color="auto"/>
              <w:right w:val="single" w:sz="4" w:space="0" w:color="auto"/>
            </w:tcBorders>
            <w:shd w:val="clear" w:color="auto" w:fill="auto"/>
            <w:noWrap/>
            <w:vAlign w:val="bottom"/>
            <w:hideMark/>
          </w:tcPr>
          <w:p w14:paraId="7236E0E8"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3E5F2A67" w14:textId="77777777" w:rsidR="00B55FE0" w:rsidRPr="003302EA" w:rsidRDefault="00B55FE0" w:rsidP="0028614A">
            <w:pPr>
              <w:pStyle w:val="TableText"/>
            </w:pPr>
            <w:r>
              <w:t> </w:t>
            </w:r>
          </w:p>
        </w:tc>
      </w:tr>
      <w:tr w:rsidR="00B55FE0" w:rsidRPr="003302EA" w14:paraId="0E004CD1"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8BC2B56"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25D765D3"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536A127D" w14:textId="77777777" w:rsidR="00B55FE0" w:rsidRPr="003302EA" w:rsidRDefault="00B55FE0" w:rsidP="0028614A">
            <w:pPr>
              <w:pStyle w:val="TableText"/>
            </w:pPr>
            <w:r>
              <w:t>Shelby County</w:t>
            </w:r>
          </w:p>
        </w:tc>
        <w:tc>
          <w:tcPr>
            <w:tcW w:w="1857" w:type="dxa"/>
            <w:tcBorders>
              <w:top w:val="nil"/>
              <w:left w:val="nil"/>
              <w:bottom w:val="single" w:sz="4" w:space="0" w:color="auto"/>
              <w:right w:val="single" w:sz="4" w:space="0" w:color="auto"/>
            </w:tcBorders>
            <w:shd w:val="clear" w:color="auto" w:fill="auto"/>
            <w:noWrap/>
            <w:vAlign w:val="bottom"/>
            <w:hideMark/>
          </w:tcPr>
          <w:p w14:paraId="27542026"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61622A5E" w14:textId="77777777" w:rsidR="00B55FE0" w:rsidRPr="003302EA" w:rsidRDefault="00B55FE0" w:rsidP="0028614A">
            <w:pPr>
              <w:pStyle w:val="TableText"/>
            </w:pPr>
            <w:r>
              <w:t> </w:t>
            </w:r>
          </w:p>
        </w:tc>
      </w:tr>
      <w:tr w:rsidR="00B55FE0" w:rsidRPr="003302EA" w14:paraId="427AE4E7"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C8F9A49"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6C1EAA60"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6F7B0621" w14:textId="77777777" w:rsidR="00B55FE0" w:rsidRPr="003302EA" w:rsidRDefault="00B55FE0" w:rsidP="0028614A">
            <w:pPr>
              <w:pStyle w:val="TableText"/>
            </w:pPr>
            <w:r>
              <w:t>Tazewell County</w:t>
            </w:r>
          </w:p>
        </w:tc>
        <w:tc>
          <w:tcPr>
            <w:tcW w:w="1857" w:type="dxa"/>
            <w:tcBorders>
              <w:top w:val="nil"/>
              <w:left w:val="nil"/>
              <w:bottom w:val="single" w:sz="4" w:space="0" w:color="auto"/>
              <w:right w:val="single" w:sz="4" w:space="0" w:color="auto"/>
            </w:tcBorders>
            <w:shd w:val="clear" w:color="auto" w:fill="auto"/>
            <w:noWrap/>
            <w:vAlign w:val="bottom"/>
            <w:hideMark/>
          </w:tcPr>
          <w:p w14:paraId="5DA7177F"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6E3D588C" w14:textId="77777777" w:rsidR="00B55FE0" w:rsidRPr="003302EA" w:rsidRDefault="00B55FE0" w:rsidP="0028614A">
            <w:pPr>
              <w:pStyle w:val="TableText"/>
            </w:pPr>
            <w:r>
              <w:t> </w:t>
            </w:r>
          </w:p>
        </w:tc>
      </w:tr>
      <w:tr w:rsidR="00B55FE0" w:rsidRPr="003302EA" w14:paraId="4FB50DD5" w14:textId="77777777" w:rsidTr="0028614A">
        <w:trPr>
          <w:trHeight w:hRule="exact" w:val="288"/>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FAC3713"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0CC9C6D9"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center"/>
            <w:hideMark/>
          </w:tcPr>
          <w:p w14:paraId="33DE1886" w14:textId="77777777" w:rsidR="00B55FE0" w:rsidRPr="003302EA" w:rsidRDefault="00B55FE0" w:rsidP="0028614A">
            <w:pPr>
              <w:pStyle w:val="TableText"/>
            </w:pPr>
            <w:r>
              <w:t>Vermilion County</w:t>
            </w:r>
          </w:p>
        </w:tc>
        <w:tc>
          <w:tcPr>
            <w:tcW w:w="1857" w:type="dxa"/>
            <w:tcBorders>
              <w:top w:val="nil"/>
              <w:left w:val="nil"/>
              <w:bottom w:val="single" w:sz="4" w:space="0" w:color="auto"/>
              <w:right w:val="single" w:sz="4" w:space="0" w:color="auto"/>
            </w:tcBorders>
            <w:shd w:val="clear" w:color="auto" w:fill="auto"/>
            <w:noWrap/>
            <w:vAlign w:val="bottom"/>
            <w:hideMark/>
          </w:tcPr>
          <w:p w14:paraId="6A5F8E2A" w14:textId="77777777" w:rsidR="00B55FE0" w:rsidRPr="003302EA" w:rsidRDefault="00B55FE0" w:rsidP="0028614A">
            <w:pPr>
              <w:pStyle w:val="TableText"/>
            </w:pPr>
            <w:r>
              <w:t> </w:t>
            </w:r>
          </w:p>
        </w:tc>
        <w:tc>
          <w:tcPr>
            <w:tcW w:w="1857" w:type="dxa"/>
            <w:tcBorders>
              <w:top w:val="nil"/>
              <w:left w:val="nil"/>
              <w:bottom w:val="single" w:sz="4" w:space="0" w:color="auto"/>
              <w:right w:val="single" w:sz="4" w:space="0" w:color="auto"/>
            </w:tcBorders>
            <w:shd w:val="clear" w:color="auto" w:fill="auto"/>
            <w:noWrap/>
            <w:vAlign w:val="bottom"/>
            <w:hideMark/>
          </w:tcPr>
          <w:p w14:paraId="6EDDD804" w14:textId="77777777" w:rsidR="00B55FE0" w:rsidRPr="003302EA" w:rsidRDefault="00B55FE0" w:rsidP="0028614A">
            <w:pPr>
              <w:pStyle w:val="TableText"/>
            </w:pPr>
            <w:r>
              <w:t> </w:t>
            </w:r>
          </w:p>
        </w:tc>
      </w:tr>
    </w:tbl>
    <w:p w14:paraId="6FE0924C" w14:textId="77777777" w:rsidR="00B55FE0" w:rsidRDefault="00B55FE0" w:rsidP="00B55FE0"/>
    <w:p w14:paraId="4E8E6D07" w14:textId="77777777" w:rsidR="00230497" w:rsidRDefault="00230497" w:rsidP="00B55FE0">
      <w:pPr>
        <w:sectPr w:rsidR="00230497">
          <w:pgSz w:w="12240" w:h="15840"/>
          <w:pgMar w:top="1440" w:right="1440" w:bottom="1440" w:left="1440" w:header="720" w:footer="720" w:gutter="0"/>
          <w:cols w:space="720"/>
          <w:docGrid w:linePitch="360"/>
        </w:sectPr>
      </w:pPr>
    </w:p>
    <w:p w14:paraId="16C2F511" w14:textId="77777777" w:rsidR="00230497" w:rsidRDefault="00230497" w:rsidP="00230497">
      <w:pPr>
        <w:pStyle w:val="Heading2"/>
        <w:rPr>
          <w:ins w:id="1858" w:author="Samuel Dent" w:date="2015-09-24T09:12:00Z"/>
        </w:rPr>
      </w:pPr>
      <w:bookmarkStart w:id="1859" w:name="_Toc438040370"/>
      <w:bookmarkStart w:id="1860" w:name="_Toc438202403"/>
      <w:ins w:id="1861" w:author="Samuel Dent" w:date="2015-09-24T09:13:00Z">
        <w:r>
          <w:lastRenderedPageBreak/>
          <w:t>Measure Incremental Cost Definition</w:t>
        </w:r>
      </w:ins>
      <w:bookmarkEnd w:id="1859"/>
      <w:bookmarkEnd w:id="1860"/>
    </w:p>
    <w:p w14:paraId="2A6C6E71" w14:textId="3ED1F5B5" w:rsidR="006D6CCD" w:rsidRDefault="00230497">
      <w:pPr>
        <w:spacing w:after="240"/>
        <w:pPrChange w:id="1862" w:author="Samuel Dent" w:date="2015-09-24T09:14:00Z">
          <w:pPr>
            <w:pStyle w:val="Heading2"/>
          </w:pPr>
        </w:pPrChange>
      </w:pPr>
      <w:ins w:id="1863" w:author="Samuel Dent" w:date="2015-09-24T09:13:00Z">
        <w:r w:rsidRPr="00324058">
          <w:rPr>
            <w:color w:val="44546A" w:themeColor="text2"/>
            <w:rPrChange w:id="1864" w:author="Samuel Dent" w:date="2015-09-24T09:13:00Z">
              <w:rPr>
                <w:color w:val="44546A" w:themeColor="text2"/>
                <w:sz w:val="22"/>
              </w:rPr>
            </w:rPrChange>
          </w:rPr>
          <w:br/>
        </w:r>
        <w:r w:rsidRPr="00324058">
          <w:rPr>
            <w:rFonts w:asciiTheme="minorHAnsi" w:hAnsiTheme="minorHAnsi"/>
            <w:rPrChange w:id="1865" w:author="Samuel Dent" w:date="2015-09-24T09:14:00Z">
              <w:rPr>
                <w:color w:val="44546A" w:themeColor="text2"/>
                <w:sz w:val="22"/>
              </w:rPr>
            </w:rPrChange>
          </w:rPr>
          <w:t>Incremental Costs means the difference between the cost of the efficient Measure and the cost of the most relevant baseline measure that would have been installed (if any) in the absence of the efficiency Program. Installation costs (material and labor) and Operations and Maintenance (O&amp;M) costs shall be included if there is a difference between the efficient Measure and the baseline measure. In cases where the efficient Measure has a significantly shorter or longer life than the relevant baseline measure (e.g., LEDs versus halogens), the avoided baseline replacement measure costs should be accounted for in the TRC analysis. The Customer’s value of service lost, the Customer’s value of their lost amenity, and the Customer’s transaction costs shall be included in the TRC analysis where a reasonable estimate or proxy of such costs can be easily obtained (e.g., Program Administrator payment to a Customer to reduce load during a demand response event, Program Administrator payment to a Customer as an inducement to give up duplicative functioning equipment). This Incremental Cost input in the TRC analysis is not reduced by the amount of any Incentives (any Financial Incentives Paid to Customers or Incentives Paid to Third Parties by a Program Administrator that is intended to reduce the price of the efficient Measure to the Customer). Incremental Cost calculations will vary depending on the type of efficient Measure being implemented, as outlined in the examples provided below and as set forth in the IL-TRM</w:t>
        </w:r>
      </w:ins>
    </w:p>
    <w:p w14:paraId="50404FF0" w14:textId="7AB117A3" w:rsidR="00230497" w:rsidRDefault="00230497" w:rsidP="006D6CCD">
      <w:pPr>
        <w:spacing w:after="240"/>
        <w:rPr>
          <w:ins w:id="1866" w:author="Samuel Dent" w:date="2015-09-24T09:14:00Z"/>
        </w:rPr>
      </w:pPr>
      <w:ins w:id="1867" w:author="Samuel Dent" w:date="2015-09-24T09:13:00Z">
        <w:r w:rsidRPr="00324058">
          <w:rPr>
            <w:rPrChange w:id="1868" w:author="Samuel Dent" w:date="2015-09-24T09:14:00Z">
              <w:rPr>
                <w:color w:val="44546A" w:themeColor="text2"/>
                <w:sz w:val="22"/>
              </w:rPr>
            </w:rPrChange>
          </w:rPr>
          <w:t>Examples of Incremental Cost calculations include:</w:t>
        </w:r>
      </w:ins>
    </w:p>
    <w:p w14:paraId="4E478975" w14:textId="77777777" w:rsidR="00230497" w:rsidRDefault="00230497">
      <w:pPr>
        <w:pStyle w:val="ListParagraph"/>
        <w:numPr>
          <w:ilvl w:val="0"/>
          <w:numId w:val="23"/>
        </w:numPr>
        <w:spacing w:after="240"/>
        <w:rPr>
          <w:ins w:id="1869" w:author="Samuel Dent" w:date="2015-09-24T09:15:00Z"/>
        </w:rPr>
        <w:pPrChange w:id="1870" w:author="Samuel Dent" w:date="2015-09-24T09:14:00Z">
          <w:pPr>
            <w:pStyle w:val="Heading2"/>
          </w:pPr>
        </w:pPrChange>
      </w:pPr>
      <w:ins w:id="1871" w:author="Samuel Dent" w:date="2015-09-24T09:13:00Z">
        <w:r w:rsidRPr="00324058">
          <w:rPr>
            <w:rFonts w:asciiTheme="minorHAnsi" w:hAnsiTheme="minorHAnsi"/>
            <w:rPrChange w:id="1872" w:author="Samuel Dent" w:date="2015-09-24T09:14:00Z">
              <w:rPr>
                <w:color w:val="44546A" w:themeColor="text2"/>
                <w:sz w:val="22"/>
              </w:rPr>
            </w:rPrChange>
          </w:rPr>
          <w:t>The Incremental Cost for an efficient Measure that is installed in new construction or is being purchased at the time of natural installation, investment, or replacement is the additional cost incurred to purchase an efficient Measure over and above the cost of the baseline/standard (i.e., less efficient) measure (including any incremental installation, replacement, or O&amp;M costs if there is a difference between the efficient Measure and baseline measure).</w:t>
        </w:r>
      </w:ins>
    </w:p>
    <w:p w14:paraId="297138CE" w14:textId="77777777" w:rsidR="00230497" w:rsidRDefault="00230497">
      <w:pPr>
        <w:pStyle w:val="ListParagraph"/>
        <w:numPr>
          <w:ilvl w:val="0"/>
          <w:numId w:val="23"/>
        </w:numPr>
        <w:spacing w:after="240"/>
        <w:rPr>
          <w:ins w:id="1873" w:author="Samuel Dent" w:date="2015-09-24T09:15:00Z"/>
        </w:rPr>
        <w:pPrChange w:id="1874" w:author="Samuel Dent" w:date="2015-09-24T09:14:00Z">
          <w:pPr>
            <w:pStyle w:val="Heading2"/>
          </w:pPr>
        </w:pPrChange>
      </w:pPr>
      <w:ins w:id="1875" w:author="Samuel Dent" w:date="2015-09-24T09:13:00Z">
        <w:r w:rsidRPr="00324058">
          <w:rPr>
            <w:rFonts w:asciiTheme="minorHAnsi" w:hAnsiTheme="minorHAnsi"/>
            <w:rPrChange w:id="1876" w:author="Samuel Dent" w:date="2015-09-24T09:14:00Z">
              <w:rPr>
                <w:color w:val="44546A" w:themeColor="text2"/>
                <w:sz w:val="22"/>
              </w:rPr>
            </w:rPrChange>
          </w:rPr>
          <w:t>For a retrofit Measure where the efficiency Program caused the Customer to update their existing equipment, facility, or processes (e.g., air sealing, insulation, tank wrap, controls), where the Customer would not have otherwise made a purchase, the appropriate baseline is zero expenditure, and the Incremental Cost is the full cost of the new retrofit Measure (including installation costs).</w:t>
        </w:r>
      </w:ins>
    </w:p>
    <w:p w14:paraId="779CEE81" w14:textId="77777777" w:rsidR="00230497" w:rsidRDefault="00230497">
      <w:pPr>
        <w:pStyle w:val="ListParagraph"/>
        <w:numPr>
          <w:ilvl w:val="0"/>
          <w:numId w:val="23"/>
        </w:numPr>
        <w:spacing w:after="240"/>
        <w:rPr>
          <w:ins w:id="1877" w:author="Samuel Dent" w:date="2015-09-24T09:15:00Z"/>
        </w:rPr>
        <w:pPrChange w:id="1878" w:author="Samuel Dent" w:date="2015-09-24T09:14:00Z">
          <w:pPr>
            <w:pStyle w:val="Heading2"/>
          </w:pPr>
        </w:pPrChange>
      </w:pPr>
      <w:ins w:id="1879" w:author="Samuel Dent" w:date="2015-09-24T09:13:00Z">
        <w:r w:rsidRPr="00324058">
          <w:rPr>
            <w:rFonts w:asciiTheme="minorHAnsi" w:hAnsiTheme="minorHAnsi"/>
            <w:rPrChange w:id="1880" w:author="Samuel Dent" w:date="2015-09-24T09:14:00Z">
              <w:rPr>
                <w:color w:val="44546A" w:themeColor="text2"/>
                <w:sz w:val="22"/>
              </w:rPr>
            </w:rPrChange>
          </w:rPr>
          <w:t>For the early replacement of a functioning measure with a new efficient Measure, where the Customer would not have otherwise made a purchase for a number of years, the appropriate baseline is a dual baseline that begins as the existing measure and shifts to the new standard measure after the expected remaining useful life of the existing measure ends. Thus, the Incremental Cost is the full cost of the new efficient Measure (including installation costs) being purchased to replace a still-functioning measure less the present value of the assumed deferred replacement cost of replacing the existing measure with a new baseline measure at the end of the existing measure’s life</w:t>
        </w:r>
      </w:ins>
      <w:ins w:id="1881" w:author="Samuel Dent" w:date="2015-09-24T09:16:00Z">
        <w:r>
          <w:t xml:space="preserve"> (described in section 3.9)</w:t>
        </w:r>
      </w:ins>
      <w:ins w:id="1882" w:author="Samuel Dent" w:date="2015-09-24T09:13:00Z">
        <w:r w:rsidRPr="00324058">
          <w:rPr>
            <w:rFonts w:asciiTheme="minorHAnsi" w:hAnsiTheme="minorHAnsi"/>
            <w:rPrChange w:id="1883" w:author="Samuel Dent" w:date="2015-09-24T09:14:00Z">
              <w:rPr>
                <w:color w:val="44546A" w:themeColor="text2"/>
                <w:sz w:val="22"/>
              </w:rPr>
            </w:rPrChange>
          </w:rPr>
          <w:t>. This deferred credit may not be necessary when the lifetime of the measure is short, the costs are very low, or for other reasons (e.g., certain Direct Install Measures, Measures provided in Kits to Customers).</w:t>
        </w:r>
      </w:ins>
    </w:p>
    <w:p w14:paraId="5A76C97E" w14:textId="77777777" w:rsidR="00230497" w:rsidRDefault="00230497">
      <w:pPr>
        <w:pStyle w:val="ListParagraph"/>
        <w:numPr>
          <w:ilvl w:val="0"/>
          <w:numId w:val="23"/>
        </w:numPr>
        <w:spacing w:after="240"/>
        <w:rPr>
          <w:ins w:id="1884" w:author="Samuel Dent" w:date="2015-09-24T09:15:00Z"/>
        </w:rPr>
        <w:pPrChange w:id="1885" w:author="Samuel Dent" w:date="2015-09-24T09:14:00Z">
          <w:pPr>
            <w:pStyle w:val="Heading2"/>
          </w:pPr>
        </w:pPrChange>
      </w:pPr>
      <w:ins w:id="1886" w:author="Samuel Dent" w:date="2015-09-24T09:13:00Z">
        <w:r w:rsidRPr="00324058">
          <w:rPr>
            <w:rFonts w:asciiTheme="minorHAnsi" w:hAnsiTheme="minorHAnsi"/>
            <w:rPrChange w:id="1887" w:author="Samuel Dent" w:date="2015-09-24T09:14:00Z">
              <w:rPr>
                <w:color w:val="44546A" w:themeColor="text2"/>
                <w:sz w:val="22"/>
              </w:rPr>
            </w:rPrChange>
          </w:rPr>
          <w:t>For study-based services (e.g., facility energy audits, energy surveys, energy assessments, retro-commissioning) that are truly necessary for a Customer to implement efficient Measures, as opposed to being principally intended to be a form of marketing, the Incremental Cost is the full cost of the study-based service. Even if the study-based service is performed entirely by a Program Administrator’s implementation contractor, the full cost of the study-based service charged by the implementation contractor is the Incremental Cost, because this is assumed to be the cost of the study-based service that would have been incurred by the Customer if the Customer were to have the study-based service performed in the absence of the efficiency Program. If the Customer implements efficient Measures as a result of the study-based service provided by the efficiency Program, the Incremental Cost for those efficient Measures should also be classified as Incremental Costs in the TRC analysis.</w:t>
        </w:r>
      </w:ins>
    </w:p>
    <w:p w14:paraId="1A1CBFB7" w14:textId="77777777" w:rsidR="00230497" w:rsidRPr="00324058" w:rsidRDefault="00230497">
      <w:pPr>
        <w:pStyle w:val="ListParagraph"/>
        <w:numPr>
          <w:ilvl w:val="0"/>
          <w:numId w:val="23"/>
        </w:numPr>
        <w:spacing w:after="240"/>
        <w:rPr>
          <w:ins w:id="1888" w:author="Samuel Dent" w:date="2015-09-24T09:12:00Z"/>
        </w:rPr>
        <w:pPrChange w:id="1889" w:author="Samuel Dent" w:date="2015-09-24T09:14:00Z">
          <w:pPr>
            <w:pStyle w:val="Heading2"/>
          </w:pPr>
        </w:pPrChange>
      </w:pPr>
      <w:ins w:id="1890" w:author="Samuel Dent" w:date="2015-09-24T09:13:00Z">
        <w:r w:rsidRPr="00324058">
          <w:rPr>
            <w:rFonts w:asciiTheme="minorHAnsi" w:hAnsiTheme="minorHAnsi"/>
            <w:rPrChange w:id="1891" w:author="Samuel Dent" w:date="2015-09-24T09:14:00Z">
              <w:rPr>
                <w:color w:val="44546A" w:themeColor="text2"/>
                <w:sz w:val="22"/>
              </w:rPr>
            </w:rPrChange>
          </w:rPr>
          <w:t xml:space="preserve">For the early retirement of duplicative functioning equipment before its expected life is over (e.g., appliance recycling Programs), the Incremental Costs are composed of the Customer’s value placed on their lost amenity, any Customer transaction costs, and the pickup and recycling cost. The Incremental Costs include the actual cost of the pickup and recycling of the equipment (often paid for by a Program </w:t>
        </w:r>
        <w:r w:rsidRPr="00324058">
          <w:rPr>
            <w:rFonts w:asciiTheme="minorHAnsi" w:hAnsiTheme="minorHAnsi"/>
            <w:rPrChange w:id="1892" w:author="Samuel Dent" w:date="2015-09-24T09:14:00Z">
              <w:rPr>
                <w:color w:val="44546A" w:themeColor="text2"/>
                <w:sz w:val="22"/>
              </w:rPr>
            </w:rPrChange>
          </w:rPr>
          <w:lastRenderedPageBreak/>
          <w:t>Administrator to an implementation contractor) because this is assumed to be the cost of recycling the equipment that would have been incurred by the Customer if the Customer were to recycle the equipment on their own in the absence of the efficiency Program. The payment a Program Administrator makes to the Customer serves as a proxy for the value the Customer places on their lost amenity and any Customer transaction costs. </w:t>
        </w:r>
      </w:ins>
    </w:p>
    <w:p w14:paraId="25997333" w14:textId="6DADDD92" w:rsidR="00230497" w:rsidRDefault="00230497">
      <w:pPr>
        <w:widowControl/>
        <w:spacing w:after="160" w:line="259" w:lineRule="auto"/>
        <w:jc w:val="left"/>
        <w:rPr>
          <w:rFonts w:cs="Arial"/>
          <w:bCs/>
          <w:iCs/>
          <w:sz w:val="28"/>
          <w:szCs w:val="28"/>
        </w:rPr>
      </w:pPr>
      <w:bookmarkStart w:id="1893" w:name="_Toc315354086"/>
      <w:bookmarkStart w:id="1894" w:name="_Toc319585412"/>
      <w:bookmarkStart w:id="1895" w:name="_Toc333218999"/>
    </w:p>
    <w:p w14:paraId="687EF921" w14:textId="77777777" w:rsidR="008F1C00" w:rsidRDefault="008F1C00" w:rsidP="00230497">
      <w:pPr>
        <w:widowControl/>
        <w:spacing w:after="160" w:line="259" w:lineRule="auto"/>
        <w:jc w:val="left"/>
        <w:rPr>
          <w:rFonts w:cs="Arial"/>
          <w:bCs/>
          <w:iCs/>
          <w:sz w:val="28"/>
          <w:szCs w:val="28"/>
        </w:rPr>
        <w:sectPr w:rsidR="008F1C00">
          <w:headerReference w:type="default" r:id="rId32"/>
          <w:pgSz w:w="12240" w:h="15840"/>
          <w:pgMar w:top="1440" w:right="1440" w:bottom="1440" w:left="1440" w:header="720" w:footer="720" w:gutter="0"/>
          <w:cols w:space="720"/>
          <w:docGrid w:linePitch="360"/>
        </w:sectPr>
      </w:pPr>
    </w:p>
    <w:p w14:paraId="39522D17" w14:textId="77777777" w:rsidR="00B55FE0" w:rsidRDefault="00B55FE0" w:rsidP="00B55FE0">
      <w:pPr>
        <w:pStyle w:val="Heading2"/>
      </w:pPr>
      <w:bookmarkStart w:id="1898" w:name="_Toc437594096"/>
      <w:bookmarkStart w:id="1899" w:name="_Toc437856310"/>
      <w:bookmarkStart w:id="1900" w:name="_Toc437957207"/>
      <w:bookmarkStart w:id="1901" w:name="_Toc438040371"/>
      <w:bookmarkStart w:id="1902" w:name="_Toc438202404"/>
      <w:r>
        <w:lastRenderedPageBreak/>
        <w:t>O&amp;M Costs and the Weighted Average Cost of Capital (WACC)</w:t>
      </w:r>
      <w:bookmarkEnd w:id="1893"/>
      <w:bookmarkEnd w:id="1894"/>
      <w:bookmarkEnd w:id="1895"/>
      <w:bookmarkEnd w:id="1898"/>
      <w:bookmarkEnd w:id="1899"/>
      <w:bookmarkEnd w:id="1900"/>
      <w:bookmarkEnd w:id="1901"/>
      <w:bookmarkEnd w:id="1902"/>
    </w:p>
    <w:p w14:paraId="20989A2F" w14:textId="77777777" w:rsidR="00B55FE0" w:rsidRPr="00AA7271" w:rsidRDefault="00B55FE0" w:rsidP="00B55FE0"/>
    <w:p w14:paraId="195FB3D9" w14:textId="77777777" w:rsidR="00B55FE0" w:rsidRDefault="00B55FE0" w:rsidP="00B55FE0">
      <w:pPr>
        <w:spacing w:after="240"/>
      </w:pPr>
      <w:bookmarkStart w:id="1903" w:name="_Toc315354087"/>
      <w:bookmarkStart w:id="1904" w:name="_Toc319585413"/>
      <w:r>
        <w:t>Some measures specify an operations and maintenance (O&amp;M) parameter that describes the incremental O&amp;M cost savings that can be expected over the measure’s lifetime.  When estimating the cost effectiveness of these measures, it is necessary to calculate the net present value (NPV) of O&amp;M costs over the life of the measure, which requires an appropriate discount rate.  The utility’s weighted average cost of capital (WACC) is the most commonly used discount rate that is used in this context.</w:t>
      </w:r>
    </w:p>
    <w:p w14:paraId="07835D35" w14:textId="77777777" w:rsidR="00B55FE0" w:rsidRDefault="00B55FE0" w:rsidP="00B55FE0">
      <w:pPr>
        <w:spacing w:after="240"/>
      </w:pPr>
      <w:r>
        <w:t>Each utility has a unique WACC that will vary over time.  As a result, the TRM</w:t>
      </w:r>
      <w:r w:rsidRPr="00692DAA">
        <w:t xml:space="preserve"> </w:t>
      </w:r>
      <w:r>
        <w:t>does not specify the NPV of the O&amp;M costs.  Instead, the necessary information required to calculate the NPV is included.  An example is provided below to demonstrate how to calculate the NPV of O&amp;M costs.</w:t>
      </w:r>
    </w:p>
    <w:p w14:paraId="559B77C5" w14:textId="77777777" w:rsidR="00B55FE0" w:rsidRDefault="00B55FE0" w:rsidP="00B55FE0">
      <w:pPr>
        <w:spacing w:after="240"/>
      </w:pPr>
      <w:r>
        <w:rPr>
          <w:rFonts w:cs="Calibri"/>
          <w:noProof/>
          <w:szCs w:val="20"/>
        </w:rPr>
        <mc:AlternateContent>
          <mc:Choice Requires="wps">
            <w:drawing>
              <wp:inline distT="0" distB="0" distL="0" distR="0" wp14:anchorId="2947CB08" wp14:editId="4244BFC2">
                <wp:extent cx="5995670" cy="776177"/>
                <wp:effectExtent l="0" t="0" r="24130" b="24130"/>
                <wp:docPr id="294" name="Text 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5670" cy="776177"/>
                        </a:xfrm>
                        <a:prstGeom prst="rect">
                          <a:avLst/>
                        </a:prstGeom>
                        <a:solidFill>
                          <a:srgbClr val="FFFFFF"/>
                        </a:solidFill>
                        <a:ln w="9525">
                          <a:solidFill>
                            <a:srgbClr val="000000"/>
                          </a:solidFill>
                          <a:miter lim="800000"/>
                          <a:headEnd/>
                          <a:tailEnd/>
                        </a:ln>
                      </wps:spPr>
                      <wps:txbx>
                        <w:txbxContent>
                          <w:p w14:paraId="2FCB8CDE" w14:textId="77777777" w:rsidR="00384AA8" w:rsidRDefault="00384AA8" w:rsidP="00B55FE0">
                            <w:r>
                              <w:t xml:space="preserve">Baseline Case:  </w:t>
                            </w:r>
                            <w:r>
                              <w:tab/>
                              <w:t>O&amp;M costs equal $150 every two years.</w:t>
                            </w:r>
                          </w:p>
                          <w:p w14:paraId="2EE7FCD0" w14:textId="77777777" w:rsidR="00384AA8" w:rsidRDefault="00384AA8" w:rsidP="00B55FE0">
                            <w:r>
                              <w:t>Efficient Case:</w:t>
                            </w:r>
                            <w:r>
                              <w:tab/>
                              <w:t>O&amp;M costs equal $50 every five years.</w:t>
                            </w:r>
                          </w:p>
                          <w:p w14:paraId="14DA7B13" w14:textId="77777777" w:rsidR="00384AA8" w:rsidRDefault="00384AA8" w:rsidP="00B55FE0">
                            <w:pPr>
                              <w:ind w:left="720"/>
                            </w:pPr>
                          </w:p>
                        </w:txbxContent>
                      </wps:txbx>
                      <wps:bodyPr rot="0" vert="horz" wrap="square" lIns="91440" tIns="45720" rIns="91440" bIns="45720" anchor="t" anchorCtr="0" upright="1">
                        <a:noAutofit/>
                      </wps:bodyPr>
                    </wps:wsp>
                  </a:graphicData>
                </a:graphic>
              </wp:inline>
            </w:drawing>
          </mc:Choice>
          <mc:Fallback xmlns:w15="http://schemas.microsoft.com/office/word/2012/wordml">
            <w:pict>
              <v:shape w14:anchorId="2947CB08" id="Text Box 294" o:spid="_x0000_s1028" type="#_x0000_t202" style="width:472.1pt;height:61.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">
                <v:textbox>
                  <w:txbxContent>
                    <w:p w14:paraId="2FCB8CDE" w14:textId="77777777" w:rsidR="00384AA8" w:rsidRDefault="00384AA8" w:rsidP="00B55FE0">
                      <w:r>
                        <w:t xml:space="preserve">Baseline Case:  </w:t>
                      </w:r>
                      <w:r>
                        <w:tab/>
                        <w:t>O&amp;M costs equal $150 every two years.</w:t>
                      </w:r>
                    </w:p>
                    <w:p w14:paraId="2EE7FCD0" w14:textId="77777777" w:rsidR="00384AA8" w:rsidRDefault="00384AA8" w:rsidP="00B55FE0">
                      <w:r>
                        <w:t>Efficient Case:</w:t>
                      </w:r>
                      <w:r>
                        <w:tab/>
                        <w:t>O&amp;M costs equal $50 every five years.</w:t>
                      </w:r>
                    </w:p>
                    <w:p w14:paraId="14DA7B13" w14:textId="77777777" w:rsidR="00384AA8" w:rsidRDefault="00384AA8" w:rsidP="00B55FE0">
                      <w:pPr>
                        <w:ind w:left="720"/>
                      </w:pPr>
                    </w:p>
                  </w:txbxContent>
                </v:textbox>
                <w10:anchorlock/>
              </v:shape>
            </w:pict>
          </mc:Fallback>
        </mc:AlternateContent>
      </w:r>
    </w:p>
    <w:p w14:paraId="484E9F47" w14:textId="77777777" w:rsidR="00B55FE0" w:rsidRDefault="00B55FE0" w:rsidP="00B55FE0">
      <w:pPr>
        <w:spacing w:after="240"/>
      </w:pPr>
      <w:r>
        <w:t>Given this information, the incremental O&amp;M costs can be determined by discounting the cash flows in the Baseline Case and the Efficient Case separately using the applicable WACC.  Then the NPV of the incremental O&amp;M costs is calculated by subtracting one NPV from the other.  This value is then used in each utility’s cost-effectiveness screening process.</w:t>
      </w:r>
    </w:p>
    <w:p w14:paraId="0B41310D" w14:textId="77777777" w:rsidR="00B55FE0" w:rsidRDefault="00B55FE0" w:rsidP="00B55FE0">
      <w:pPr>
        <w:spacing w:after="240"/>
      </w:pPr>
      <w:r>
        <w:t>Those measures that include baseline shifts that result in multiple component costs and lifetimes cannot be calculated by this standard method. In only these cases, the O&amp;M costs are presented both as Annual Levelized equivalent cost (i.e., the annual payment that results in an equivalent NPV to the actual stream of O&amp;M costs) and as NPVs using a statewide average</w:t>
      </w:r>
      <w:r w:rsidRPr="00AF2C4A">
        <w:t xml:space="preserve"> real discount rate of 5.23%</w:t>
      </w:r>
      <w:r>
        <w:t>.</w:t>
      </w:r>
    </w:p>
    <w:p w14:paraId="63EA5AA0" w14:textId="77777777" w:rsidR="00230497" w:rsidRDefault="00230497" w:rsidP="00B55FE0">
      <w:pPr>
        <w:spacing w:after="240"/>
      </w:pPr>
    </w:p>
    <w:p w14:paraId="5F03736C" w14:textId="0EA6CF46" w:rsidR="008F1C00" w:rsidRDefault="008F1C00" w:rsidP="00B55FE0">
      <w:pPr>
        <w:widowControl/>
        <w:jc w:val="left"/>
        <w:rPr>
          <w:rFonts w:cs="Arial"/>
          <w:bCs/>
          <w:iCs/>
          <w:sz w:val="28"/>
          <w:szCs w:val="28"/>
        </w:rPr>
        <w:sectPr w:rsidR="008F1C00">
          <w:headerReference w:type="default" r:id="rId33"/>
          <w:pgSz w:w="12240" w:h="15840"/>
          <w:pgMar w:top="1440" w:right="1440" w:bottom="1440" w:left="1440" w:header="720" w:footer="720" w:gutter="0"/>
          <w:cols w:space="720"/>
          <w:docGrid w:linePitch="360"/>
        </w:sectPr>
      </w:pPr>
    </w:p>
    <w:p w14:paraId="226FDCD0" w14:textId="77777777" w:rsidR="00B55FE0" w:rsidRDefault="00B55FE0" w:rsidP="00B55FE0">
      <w:pPr>
        <w:pStyle w:val="Heading2"/>
      </w:pPr>
      <w:bookmarkStart w:id="1907" w:name="_Toc333219000"/>
      <w:bookmarkStart w:id="1908" w:name="_Toc437594097"/>
      <w:bookmarkStart w:id="1909" w:name="_Toc437856311"/>
      <w:bookmarkStart w:id="1910" w:name="_Toc437957208"/>
      <w:bookmarkStart w:id="1911" w:name="_Toc438040372"/>
      <w:bookmarkStart w:id="1912" w:name="_Toc438202405"/>
      <w:r>
        <w:lastRenderedPageBreak/>
        <w:t>Interactive Effects</w:t>
      </w:r>
      <w:bookmarkEnd w:id="1903"/>
      <w:bookmarkEnd w:id="1904"/>
      <w:bookmarkEnd w:id="1907"/>
      <w:bookmarkEnd w:id="1908"/>
      <w:bookmarkEnd w:id="1909"/>
      <w:bookmarkEnd w:id="1910"/>
      <w:bookmarkEnd w:id="1911"/>
      <w:bookmarkEnd w:id="1912"/>
    </w:p>
    <w:p w14:paraId="3876E497" w14:textId="77777777" w:rsidR="00B55FE0" w:rsidRPr="0047124E" w:rsidRDefault="00B55FE0" w:rsidP="00B55FE0"/>
    <w:bookmarkEnd w:id="1522"/>
    <w:p w14:paraId="47B9625D" w14:textId="77777777" w:rsidR="00CD69FC" w:rsidRDefault="00CD69FC" w:rsidP="00CD69FC">
      <w:r>
        <w:t>T</w:t>
      </w:r>
      <w:r w:rsidRPr="00F117B2">
        <w:t>he TRM presents engineerin</w:t>
      </w:r>
      <w:r>
        <w:t xml:space="preserve">g equations for most measures.  This approach is </w:t>
      </w:r>
      <w:r w:rsidRPr="00F117B2">
        <w:t xml:space="preserve">desirable because </w:t>
      </w:r>
      <w:r>
        <w:t>it</w:t>
      </w:r>
      <w:r w:rsidRPr="00F117B2">
        <w:t xml:space="preserve"> convey</w:t>
      </w:r>
      <w:r>
        <w:t>s</w:t>
      </w:r>
      <w:r w:rsidRPr="00F117B2">
        <w:t xml:space="preserve"> information clearly and transparently, and </w:t>
      </w:r>
      <w:r>
        <w:t>is</w:t>
      </w:r>
      <w:r w:rsidRPr="00F117B2">
        <w:t xml:space="preserve"> widely accepted in the industry.  Unlike simulation model results, </w:t>
      </w:r>
      <w:r>
        <w:t xml:space="preserve">engineering equations </w:t>
      </w:r>
      <w:r w:rsidRPr="00F117B2">
        <w:t xml:space="preserve">also provide flexibility and </w:t>
      </w:r>
      <w:r>
        <w:t xml:space="preserve">the </w:t>
      </w:r>
      <w:r w:rsidRPr="00F117B2">
        <w:t>opportunity for users to substitute local</w:t>
      </w:r>
      <w:r>
        <w:t xml:space="preserve">, </w:t>
      </w:r>
      <w:r w:rsidRPr="00F117B2">
        <w:t xml:space="preserve">specific information </w:t>
      </w:r>
      <w:r>
        <w:t>for specific input values.  Furthermore, the</w:t>
      </w:r>
      <w:r w:rsidRPr="00F117B2">
        <w:t xml:space="preserve"> parameters </w:t>
      </w:r>
      <w:r>
        <w:t>can be changed in TRM updates to be applied in future years as better information becomes available</w:t>
      </w:r>
      <w:r w:rsidRPr="00F117B2">
        <w:t xml:space="preserve">. </w:t>
      </w:r>
      <w:r>
        <w:t xml:space="preserve"> </w:t>
      </w:r>
    </w:p>
    <w:p w14:paraId="2DFF5AEF" w14:textId="77777777" w:rsidR="00CD69FC" w:rsidRDefault="00CD69FC" w:rsidP="00CD69FC">
      <w:r w:rsidRPr="00F117B2">
        <w:t xml:space="preserve">One limitation is that </w:t>
      </w:r>
      <w:r>
        <w:t>some</w:t>
      </w:r>
      <w:r w:rsidRPr="00F117B2">
        <w:t xml:space="preserve"> intera</w:t>
      </w:r>
      <w:r>
        <w:t xml:space="preserve">ctive effects between measures </w:t>
      </w:r>
      <w:r w:rsidRPr="00F117B2">
        <w:t xml:space="preserve">are not </w:t>
      </w:r>
      <w:r>
        <w:t xml:space="preserve">automatically captured.  Because we cannot know what measures will be implemented at the same time with the same customer, we cannot always capture the interactions between multiple measures within individual measure characterizations.  </w:t>
      </w:r>
      <w:r w:rsidRPr="00D473F9">
        <w:t xml:space="preserve">However, interactive effects with different </w:t>
      </w:r>
      <w:r>
        <w:t>end-use</w:t>
      </w:r>
      <w:r w:rsidRPr="00D473F9">
        <w:t>s are included in individual measure characterization</w:t>
      </w:r>
      <w:r>
        <w:t>s</w:t>
      </w:r>
      <w:r w:rsidRPr="00D473F9">
        <w:t xml:space="preserve"> whenever possible</w:t>
      </w:r>
      <w:r w:rsidRPr="00D473F9">
        <w:rPr>
          <w:rStyle w:val="FootnoteReference"/>
        </w:rPr>
        <w:footnoteReference w:id="32"/>
      </w:r>
      <w:r>
        <w:t>.</w:t>
      </w:r>
      <w:r w:rsidRPr="00D473F9">
        <w:t xml:space="preserve">  For instance, waste heat factors are included in the lighting characterizations to capture the interaction between mo</w:t>
      </w:r>
      <w:r>
        <w:t xml:space="preserve">re-efficient lighting measures and the amount of heating and/or cooling that is subsequently needed in the building.  </w:t>
      </w:r>
    </w:p>
    <w:p w14:paraId="385051CD" w14:textId="77777777" w:rsidR="00CD69FC" w:rsidRPr="00A10B43" w:rsidRDefault="00CD69FC" w:rsidP="00CD69FC">
      <w:r>
        <w:t xml:space="preserve">By contrast, no effort is made to account for interactive effects between an efficient air conditioning measure and an efficient lighting measure, because it is impossible to know the specifics of the other measure in advance of its installation.  For custom measures and projects where a bundle of measures is being implemented at the same time, these kinds of interactive effects should be estimated. </w:t>
      </w:r>
    </w:p>
    <w:p w14:paraId="2F7FF8C4" w14:textId="77777777" w:rsidR="008F1C00" w:rsidRDefault="008F1C00"/>
    <w:p w14:paraId="5B77444E" w14:textId="77777777" w:rsidR="008F1C00" w:rsidRDefault="008F1C00"/>
    <w:p w14:paraId="09843AA8" w14:textId="77777777" w:rsidR="008F1C00" w:rsidRDefault="008F1C00">
      <w:pPr>
        <w:sectPr w:rsidR="008F1C00">
          <w:headerReference w:type="default" r:id="rId34"/>
          <w:pgSz w:w="12240" w:h="15840"/>
          <w:pgMar w:top="1440" w:right="1440" w:bottom="1440" w:left="1440" w:header="720" w:footer="720" w:gutter="0"/>
          <w:cols w:space="720"/>
          <w:docGrid w:linePitch="360"/>
        </w:sectPr>
      </w:pPr>
    </w:p>
    <w:p w14:paraId="30CAFC19" w14:textId="77777777" w:rsidR="0028614A" w:rsidRDefault="0028614A" w:rsidP="008F1C00"/>
    <w:sectPr w:rsidR="0028614A">
      <w:headerReference w:type="default" r:id="rId3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957" w:author="Samuel Dent" w:date="2015-12-03T10:33:00Z" w:initials="SD">
    <w:p w14:paraId="36729FDF" w14:textId="77777777" w:rsidR="00384AA8" w:rsidRDefault="00384AA8" w:rsidP="00DA676C">
      <w:pPr>
        <w:pStyle w:val="CommentText"/>
      </w:pPr>
      <w:r>
        <w:rPr>
          <w:rStyle w:val="CommentReference"/>
        </w:rPr>
        <w:annotationRef/>
      </w:r>
      <w:r>
        <w:t>AND CHANGE MEASURE NUMBER?</w:t>
      </w:r>
    </w:p>
  </w:comment>
  <w:comment w:id="1794" w:author="Morris, Jennifer" w:date="2015-12-04T06:58:00Z" w:initials="MJ">
    <w:p w14:paraId="507ABA57" w14:textId="77777777" w:rsidR="00384AA8" w:rsidRDefault="00384AA8" w:rsidP="00230497">
      <w:pPr>
        <w:pStyle w:val="CommentText"/>
      </w:pPr>
      <w:r>
        <w:rPr>
          <w:rStyle w:val="CommentReference"/>
        </w:rPr>
        <w:annotationRef/>
      </w:r>
      <w:r>
        <w:t>Added reference to new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6729FDF" w15:done="0"/>
  <w15:commentEx w15:paraId="507ABA5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9DD541" w14:textId="77777777" w:rsidR="00384AA8" w:rsidRDefault="00384AA8" w:rsidP="00B55FE0">
      <w:pPr>
        <w:spacing w:after="0"/>
      </w:pPr>
      <w:r>
        <w:separator/>
      </w:r>
    </w:p>
  </w:endnote>
  <w:endnote w:type="continuationSeparator" w:id="0">
    <w:p w14:paraId="2B2BE662" w14:textId="77777777" w:rsidR="00384AA8" w:rsidRDefault="00384AA8" w:rsidP="00B55FE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SymbolMT">
    <w:altName w:val="Times New Roman"/>
    <w:panose1 w:val="00000000000000000000"/>
    <w:charset w:val="A1"/>
    <w:family w:val="auto"/>
    <w:notTrueType/>
    <w:pitch w:val="default"/>
    <w:sig w:usb0="00000081" w:usb1="00000000" w:usb2="00000000" w:usb3="00000000" w:csb0="00000008"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HelveticaNeueLT Std">
    <w:panose1 w:val="020B0604020202020204"/>
    <w:charset w:val="00"/>
    <w:family w:val="swiss"/>
    <w:notTrueType/>
    <w:pitch w:val="variable"/>
    <w:sig w:usb0="800000AF" w:usb1="4000204A" w:usb2="00000000" w:usb3="00000000" w:csb0="00000001" w:csb1="00000000"/>
  </w:font>
  <w:font w:name="HelveticaNeueLT Std Med">
    <w:altName w:val="HelveticaNeueLT Std Med"/>
    <w:panose1 w:val="00000000000000000000"/>
    <w:charset w:val="00"/>
    <w:family w:val="swiss"/>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A46672" w14:textId="61A1D378" w:rsidR="00132013" w:rsidRDefault="00132013">
    <w:pPr>
      <w:pStyle w:val="Footer"/>
    </w:pPr>
    <w:r>
      <w:t>Version 5.0 DRAFT</w:t>
    </w:r>
    <w:r w:rsidR="002B1074">
      <w:t xml:space="preserve"> ONE</w:t>
    </w:r>
    <w:r>
      <w:t xml:space="preserve"> 12/18/2015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6292E" w14:textId="1873AC9A" w:rsidR="00384AA8" w:rsidRDefault="00384AA8" w:rsidP="00C44DDB">
    <w:pPr>
      <w:pStyle w:val="Footer"/>
      <w:jc w:val="left"/>
    </w:pPr>
    <w:r>
      <w:t>Version 5.0 DRAFT</w:t>
    </w:r>
    <w:r w:rsidR="002B1074">
      <w:t xml:space="preserve"> ONE</w:t>
    </w:r>
    <w:r>
      <w:t xml:space="preserve"> 12/18/2015</w:t>
    </w:r>
    <w:r>
      <w:tab/>
    </w:r>
    <w:r>
      <w:tab/>
    </w:r>
    <w:sdt>
      <w:sdtPr>
        <w:id w:val="-363749057"/>
        <w:docPartObj>
          <w:docPartGallery w:val="Page Numbers (Bottom of Page)"/>
          <w:docPartUnique/>
        </w:docPartObj>
      </w:sdtPr>
      <w:sdtEndPr/>
      <w:sdtContent>
        <w:sdt>
          <w:sdtPr>
            <w:id w:val="1631982395"/>
            <w:docPartObj>
              <w:docPartGallery w:val="Page Numbers (Top of Page)"/>
              <w:docPartUnique/>
            </w:docPartObj>
          </w:sdtPr>
          <w:sdtEndPr/>
          <w:sdtContent>
            <w:r>
              <w:t xml:space="preserve">Page </w:t>
            </w:r>
            <w:r>
              <w:rPr>
                <w:b/>
                <w:bCs/>
                <w:sz w:val="24"/>
                <w:szCs w:val="24"/>
              </w:rPr>
              <w:fldChar w:fldCharType="begin"/>
            </w:r>
            <w:r>
              <w:rPr>
                <w:b/>
                <w:bCs/>
              </w:rPr>
              <w:instrText xml:space="preserve"> PAGE </w:instrText>
            </w:r>
            <w:r>
              <w:rPr>
                <w:b/>
                <w:bCs/>
                <w:sz w:val="24"/>
                <w:szCs w:val="24"/>
              </w:rPr>
              <w:fldChar w:fldCharType="separate"/>
            </w:r>
            <w:r w:rsidR="00303A7F">
              <w:rPr>
                <w:b/>
                <w:bCs/>
                <w:noProof/>
              </w:rPr>
              <w:t>11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03A7F">
              <w:rPr>
                <w:b/>
                <w:bCs/>
                <w:noProof/>
              </w:rPr>
              <w:t>56</w:t>
            </w:r>
            <w:r>
              <w:rPr>
                <w:b/>
                <w:bCs/>
                <w:sz w:val="24"/>
                <w:szCs w:val="24"/>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3FC158" w14:textId="77777777" w:rsidR="00384AA8" w:rsidRDefault="00384AA8" w:rsidP="00B55FE0">
      <w:pPr>
        <w:spacing w:after="0"/>
      </w:pPr>
      <w:r>
        <w:separator/>
      </w:r>
    </w:p>
  </w:footnote>
  <w:footnote w:type="continuationSeparator" w:id="0">
    <w:p w14:paraId="635FFAE9" w14:textId="77777777" w:rsidR="00384AA8" w:rsidRDefault="00384AA8" w:rsidP="00B55FE0">
      <w:pPr>
        <w:spacing w:after="0"/>
      </w:pPr>
      <w:r>
        <w:continuationSeparator/>
      </w:r>
    </w:p>
  </w:footnote>
  <w:footnote w:id="1">
    <w:p w14:paraId="24AFB48A" w14:textId="77777777" w:rsidR="00384AA8" w:rsidRPr="00FF0879" w:rsidRDefault="00384AA8" w:rsidP="008E5EB6">
      <w:pPr>
        <w:pStyle w:val="Footnote"/>
        <w:rPr>
          <w:szCs w:val="18"/>
        </w:rPr>
      </w:pPr>
      <w:r w:rsidRPr="009C362B">
        <w:rPr>
          <w:rStyle w:val="FootnoteReference"/>
          <w:rFonts w:asciiTheme="minorHAnsi" w:hAnsiTheme="minorHAnsi"/>
          <w:sz w:val="18"/>
          <w:szCs w:val="18"/>
        </w:rPr>
        <w:footnoteRef/>
      </w:r>
      <w:r w:rsidRPr="00225B09">
        <w:rPr>
          <w:szCs w:val="18"/>
        </w:rPr>
        <w:t xml:space="preserve"> 220 ILCS 5/8-103</w:t>
      </w:r>
      <w:r w:rsidRPr="007A07C8">
        <w:rPr>
          <w:szCs w:val="18"/>
        </w:rPr>
        <w:t>, 220 ILCS 5/16-111.5B</w:t>
      </w:r>
      <w:r w:rsidRPr="005D0D50">
        <w:rPr>
          <w:szCs w:val="18"/>
        </w:rPr>
        <w:t xml:space="preserve"> and 220 ILCS 5/8-104.</w:t>
      </w:r>
    </w:p>
  </w:footnote>
  <w:footnote w:id="2">
    <w:p w14:paraId="03ADCC0E" w14:textId="77777777" w:rsidR="00384AA8" w:rsidRPr="001163A6" w:rsidRDefault="00384AA8" w:rsidP="008E5EB6">
      <w:pPr>
        <w:pStyle w:val="Footnote"/>
        <w:rPr>
          <w:szCs w:val="18"/>
        </w:rPr>
      </w:pPr>
      <w:r w:rsidRPr="00D649AD">
        <w:rPr>
          <w:szCs w:val="18"/>
          <w:vertAlign w:val="superscript"/>
        </w:rPr>
        <w:footnoteRef/>
      </w:r>
      <w:r w:rsidRPr="0075793C">
        <w:rPr>
          <w:szCs w:val="18"/>
        </w:rPr>
        <w:t xml:space="preserve"> In addition to DCEO, the Program Administrators include: Ameren Illinois, ComEd, Peoples Gas, North Shore Gas, and Nicor Gas (collectively, the Utilities).</w:t>
      </w:r>
    </w:p>
  </w:footnote>
  <w:footnote w:id="3">
    <w:p w14:paraId="3D79F839" w14:textId="77777777" w:rsidR="00384AA8" w:rsidRPr="007A07C8" w:rsidRDefault="00384AA8" w:rsidP="008E5EB6">
      <w:pPr>
        <w:pStyle w:val="Footnote"/>
        <w:rPr>
          <w:szCs w:val="18"/>
        </w:rPr>
      </w:pPr>
      <w:r w:rsidRPr="009C362B">
        <w:rPr>
          <w:rStyle w:val="FootnoteReference"/>
          <w:rFonts w:asciiTheme="minorHAnsi" w:hAnsiTheme="minorHAnsi"/>
          <w:sz w:val="18"/>
          <w:szCs w:val="18"/>
        </w:rPr>
        <w:footnoteRef/>
      </w:r>
      <w:r w:rsidRPr="00225B09">
        <w:rPr>
          <w:szCs w:val="18"/>
        </w:rPr>
        <w:t xml:space="preserve"> The Illinois TRC test is defined in 220 ILCS 5/8-104(b) and 20 ILCS 3855/1-10.</w:t>
      </w:r>
    </w:p>
  </w:footnote>
  <w:footnote w:id="4">
    <w:p w14:paraId="0B3472F5" w14:textId="77777777" w:rsidR="00384AA8" w:rsidRPr="009C362B" w:rsidRDefault="00384AA8" w:rsidP="008E5EB6">
      <w:pPr>
        <w:pStyle w:val="Footnote"/>
        <w:rPr>
          <w:szCs w:val="18"/>
        </w:rPr>
      </w:pPr>
      <w:r w:rsidRPr="009C362B">
        <w:rPr>
          <w:rStyle w:val="FootnoteReference"/>
          <w:rFonts w:asciiTheme="minorHAnsi" w:hAnsiTheme="minorHAnsi"/>
          <w:sz w:val="18"/>
          <w:szCs w:val="18"/>
        </w:rPr>
        <w:footnoteRef/>
      </w:r>
      <w:r w:rsidRPr="009C362B">
        <w:rPr>
          <w:szCs w:val="18"/>
        </w:rPr>
        <w:t xml:space="preserve"> Illinois Statewide Technical Reference Manual Request for Proposals, August 22, 2011, pages 3-4, </w:t>
      </w:r>
      <w:hyperlink r:id="rId1" w:history="1">
        <w:r w:rsidRPr="009C362B">
          <w:rPr>
            <w:rStyle w:val="Hyperlink"/>
            <w:szCs w:val="18"/>
          </w:rPr>
          <w:t>http://ilsag.org/yahoo_site_admin/assets/docs/TRM_RFP_Final_part_1.230214520.pdf</w:t>
        </w:r>
      </w:hyperlink>
    </w:p>
  </w:footnote>
  <w:footnote w:id="5">
    <w:p w14:paraId="762AE915" w14:textId="77777777" w:rsidR="00384AA8" w:rsidRPr="007A07C8" w:rsidRDefault="00384AA8" w:rsidP="00DA676C">
      <w:pPr>
        <w:pStyle w:val="Footnote"/>
        <w:rPr>
          <w:szCs w:val="18"/>
        </w:rPr>
      </w:pPr>
      <w:r w:rsidRPr="00225B09">
        <w:rPr>
          <w:rStyle w:val="FootnoteReference"/>
          <w:rFonts w:asciiTheme="minorHAnsi" w:hAnsiTheme="minorHAnsi"/>
          <w:sz w:val="18"/>
          <w:szCs w:val="18"/>
        </w:rPr>
        <w:footnoteRef/>
      </w:r>
      <w:r w:rsidRPr="007A07C8">
        <w:rPr>
          <w:szCs w:val="18"/>
        </w:rPr>
        <w:t xml:space="preserve"> Being an open forum, this list of SAG stakeholders and participants may change at any time.</w:t>
      </w:r>
    </w:p>
  </w:footnote>
  <w:footnote w:id="6">
    <w:p w14:paraId="673CC0CA" w14:textId="77777777" w:rsidR="00384AA8" w:rsidRPr="009C362B" w:rsidRDefault="00384AA8" w:rsidP="00DA676C">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The Illinois Utilities subject to this TRM include: Ameren Illinois Company d/b/a Ameren Illinois (Ameren), Commonwealth Edison Company (ComEd), The Peoples Gas Light and Coke Company and North Shore Gas Company</w:t>
      </w:r>
      <w:del w:id="1523" w:author="Samuel Dent" w:date="2015-12-04T06:41:00Z">
        <w:r w:rsidRPr="009C362B" w:rsidDel="00E17825">
          <w:rPr>
            <w:szCs w:val="18"/>
          </w:rPr>
          <w:delText xml:space="preserve"> (Integrys)</w:delText>
        </w:r>
      </w:del>
      <w:r w:rsidRPr="009C362B">
        <w:rPr>
          <w:szCs w:val="18"/>
        </w:rPr>
        <w:t>, and Northern Illinois Gas Company d/b/a Nicor Gas.</w:t>
      </w:r>
    </w:p>
  </w:footnote>
  <w:footnote w:id="7">
    <w:p w14:paraId="20BCF075" w14:textId="77777777" w:rsidR="00384AA8" w:rsidRPr="009C362B" w:rsidRDefault="00384AA8" w:rsidP="00DA676C">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w:t>
      </w:r>
      <w:hyperlink r:id="rId2" w:history="1">
        <w:r w:rsidRPr="009C362B">
          <w:rPr>
            <w:rStyle w:val="Hyperlink"/>
            <w:rFonts w:cstheme="minorHAnsi"/>
            <w:szCs w:val="18"/>
          </w:rPr>
          <w:t>http://www.icc.illinois.gov/docket/files.aspx?no=10-0570&amp;docId=159809</w:t>
        </w:r>
      </w:hyperlink>
    </w:p>
  </w:footnote>
  <w:footnote w:id="8">
    <w:p w14:paraId="0B6181A3" w14:textId="77777777" w:rsidR="00384AA8" w:rsidRPr="009C362B" w:rsidRDefault="00384AA8" w:rsidP="00DA676C">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w:t>
      </w:r>
      <w:hyperlink r:id="rId3" w:history="1">
        <w:r w:rsidRPr="009C362B">
          <w:rPr>
            <w:rStyle w:val="Hyperlink"/>
            <w:rFonts w:cstheme="minorHAnsi"/>
            <w:szCs w:val="18"/>
          </w:rPr>
          <w:t>http://www.icc.illinois.gov/docket/files.aspx?no=10-0568&amp;docId=167031</w:t>
        </w:r>
      </w:hyperlink>
    </w:p>
  </w:footnote>
  <w:footnote w:id="9">
    <w:p w14:paraId="36B7087B" w14:textId="77777777" w:rsidR="00384AA8" w:rsidRPr="009C362B" w:rsidRDefault="00384AA8" w:rsidP="00DA676C">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w:t>
      </w:r>
      <w:hyperlink r:id="rId4" w:history="1">
        <w:r w:rsidRPr="009C362B">
          <w:rPr>
            <w:rStyle w:val="Hyperlink"/>
            <w:rFonts w:cstheme="minorHAnsi"/>
            <w:szCs w:val="18"/>
          </w:rPr>
          <w:t>http://www.icc.illinois.gov/docket/files.aspx?no=10-0564&amp;docId=167023</w:t>
        </w:r>
      </w:hyperlink>
    </w:p>
  </w:footnote>
  <w:footnote w:id="10">
    <w:p w14:paraId="26CD2E5A" w14:textId="77777777" w:rsidR="00384AA8" w:rsidRPr="009C362B" w:rsidRDefault="00384AA8" w:rsidP="00DA676C">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w:t>
      </w:r>
      <w:hyperlink r:id="rId5" w:history="1">
        <w:r w:rsidRPr="009C362B">
          <w:rPr>
            <w:rStyle w:val="Hyperlink"/>
            <w:rFonts w:cstheme="minorHAnsi"/>
            <w:szCs w:val="18"/>
          </w:rPr>
          <w:t>http://www.icc.illinois.gov/docket/files.aspx?no=10-0562&amp;docId=167027</w:t>
        </w:r>
      </w:hyperlink>
    </w:p>
  </w:footnote>
  <w:footnote w:id="11">
    <w:p w14:paraId="2877FA1B" w14:textId="77777777" w:rsidR="00384AA8" w:rsidRPr="009C362B" w:rsidRDefault="00384AA8" w:rsidP="00DA676C">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w:t>
      </w:r>
      <w:hyperlink r:id="rId6" w:history="1">
        <w:r w:rsidRPr="009C362B">
          <w:rPr>
            <w:rStyle w:val="Hyperlink"/>
            <w:rFonts w:cstheme="minorHAnsi"/>
            <w:szCs w:val="18"/>
          </w:rPr>
          <w:t>http://www.icc.illinois.gov/docket/files.aspx?no=12-0528&amp;docId=187554</w:t>
        </w:r>
      </w:hyperlink>
      <w:r w:rsidRPr="009C362B">
        <w:rPr>
          <w:szCs w:val="18"/>
        </w:rPr>
        <w:t xml:space="preserve"> </w:t>
      </w:r>
    </w:p>
  </w:footnote>
  <w:footnote w:id="12">
    <w:p w14:paraId="1DC29542" w14:textId="77777777" w:rsidR="00384AA8" w:rsidRPr="009C362B" w:rsidRDefault="00384AA8" w:rsidP="00DA676C">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w:t>
      </w:r>
      <w:hyperlink r:id="rId7" w:history="1">
        <w:r w:rsidRPr="009C362B">
          <w:rPr>
            <w:rStyle w:val="Hyperlink"/>
            <w:rFonts w:cstheme="minorHAnsi"/>
            <w:szCs w:val="18"/>
          </w:rPr>
          <w:t>http://www.icc.illinois.gov/docket/files.aspx?no=13-0437&amp;docId=200492</w:t>
        </w:r>
      </w:hyperlink>
      <w:r w:rsidRPr="009C362B">
        <w:rPr>
          <w:szCs w:val="18"/>
        </w:rPr>
        <w:t xml:space="preserve"> </w:t>
      </w:r>
    </w:p>
  </w:footnote>
  <w:footnote w:id="13">
    <w:p w14:paraId="4CE4C856" w14:textId="77777777" w:rsidR="00384AA8" w:rsidRPr="009C362B" w:rsidRDefault="00384AA8" w:rsidP="00DA676C">
      <w:pPr>
        <w:pStyle w:val="Footnote"/>
        <w:rPr>
          <w:szCs w:val="18"/>
        </w:rPr>
      </w:pPr>
      <w:r w:rsidRPr="009C362B">
        <w:rPr>
          <w:rStyle w:val="FootnoteReference"/>
          <w:rFonts w:asciiTheme="minorHAnsi" w:hAnsiTheme="minorHAnsi" w:cstheme="minorHAnsi"/>
          <w:sz w:val="18"/>
          <w:szCs w:val="18"/>
        </w:rPr>
        <w:footnoteRef/>
      </w:r>
      <w:hyperlink r:id="rId8" w:history="1">
        <w:r w:rsidRPr="009C362B">
          <w:rPr>
            <w:rStyle w:val="Hyperlink"/>
            <w:rFonts w:cstheme="minorHAnsi"/>
            <w:szCs w:val="18"/>
          </w:rPr>
          <w:t>http://www.icc.illinois.gov/docket/files.aspx?no=13-0077&amp;docId=203903</w:t>
        </w:r>
      </w:hyperlink>
      <w:r w:rsidRPr="009C362B">
        <w:rPr>
          <w:szCs w:val="18"/>
        </w:rPr>
        <w:t xml:space="preserve">; </w:t>
      </w:r>
      <w:hyperlink r:id="rId9" w:history="1">
        <w:r w:rsidRPr="009C362B">
          <w:rPr>
            <w:rStyle w:val="Hyperlink"/>
            <w:rFonts w:cstheme="minorHAnsi"/>
            <w:szCs w:val="18"/>
          </w:rPr>
          <w:t>http://www.icc.illinois.gov/docket/files.aspx?no=13-0077&amp;docId=195913</w:t>
        </w:r>
      </w:hyperlink>
      <w:r w:rsidRPr="009C362B">
        <w:rPr>
          <w:szCs w:val="18"/>
        </w:rPr>
        <w:t xml:space="preserve">; </w:t>
      </w:r>
      <w:hyperlink r:id="rId10" w:history="1">
        <w:r w:rsidRPr="009C362B">
          <w:rPr>
            <w:rStyle w:val="Hyperlink"/>
            <w:rFonts w:cstheme="minorHAnsi"/>
            <w:szCs w:val="18"/>
          </w:rPr>
          <w:t>http://www.icc.illinois.gov/downloads/public/edocket/339744.pdf</w:t>
        </w:r>
      </w:hyperlink>
      <w:r w:rsidRPr="009C362B">
        <w:rPr>
          <w:szCs w:val="18"/>
        </w:rPr>
        <w:t xml:space="preserve"> </w:t>
      </w:r>
    </w:p>
  </w:footnote>
  <w:footnote w:id="14">
    <w:p w14:paraId="7FE67064" w14:textId="77777777" w:rsidR="00384AA8" w:rsidRPr="0074386F" w:rsidRDefault="00384AA8" w:rsidP="00DA676C">
      <w:pPr>
        <w:spacing w:after="0"/>
        <w:rPr>
          <w:sz w:val="18"/>
          <w:szCs w:val="18"/>
        </w:rPr>
      </w:pPr>
      <w:r w:rsidRPr="009C362B">
        <w:rPr>
          <w:rStyle w:val="FootnoteReference"/>
          <w:rFonts w:asciiTheme="minorHAnsi" w:hAnsiTheme="minorHAnsi"/>
          <w:sz w:val="18"/>
          <w:szCs w:val="18"/>
        </w:rPr>
        <w:footnoteRef/>
      </w:r>
      <w:r w:rsidRPr="0074386F">
        <w:rPr>
          <w:sz w:val="18"/>
          <w:szCs w:val="18"/>
        </w:rPr>
        <w:t xml:space="preserve"> ICC Docket No. 14-0588, </w:t>
      </w:r>
      <w:hyperlink r:id="rId11" w:history="1">
        <w:r w:rsidRPr="0074386F">
          <w:rPr>
            <w:rStyle w:val="Hyperlink"/>
            <w:rFonts w:cstheme="minorBidi"/>
            <w:sz w:val="18"/>
            <w:szCs w:val="18"/>
          </w:rPr>
          <w:t>Final Order</w:t>
        </w:r>
      </w:hyperlink>
      <w:r w:rsidRPr="0074386F">
        <w:rPr>
          <w:sz w:val="18"/>
          <w:szCs w:val="18"/>
        </w:rPr>
        <w:t xml:space="preserve"> at 227, December 17, 2014. </w:t>
      </w:r>
    </w:p>
    <w:p w14:paraId="4672B4C6" w14:textId="77777777" w:rsidR="00384AA8" w:rsidRPr="0074386F" w:rsidRDefault="00384AA8" w:rsidP="00DA676C">
      <w:pPr>
        <w:spacing w:after="0"/>
        <w:rPr>
          <w:sz w:val="18"/>
          <w:szCs w:val="18"/>
        </w:rPr>
      </w:pPr>
      <w:r w:rsidRPr="0074386F">
        <w:rPr>
          <w:sz w:val="18"/>
          <w:szCs w:val="18"/>
        </w:rPr>
        <w:t xml:space="preserve">The adopted </w:t>
      </w:r>
      <w:hyperlink r:id="rId12" w:history="1">
        <w:r w:rsidRPr="0074386F">
          <w:rPr>
            <w:rStyle w:val="Hyperlink"/>
            <w:sz w:val="18"/>
            <w:szCs w:val="18"/>
          </w:rPr>
          <w:t>consensus language</w:t>
        </w:r>
      </w:hyperlink>
      <w:r w:rsidRPr="0074386F">
        <w:rPr>
          <w:sz w:val="18"/>
          <w:szCs w:val="18"/>
        </w:rPr>
        <w:t xml:space="preserve"> concerning the IL-TRM and its applicability to future Section 16-111.5B energy efficiency programs can be accessed from the following link:</w:t>
      </w:r>
    </w:p>
    <w:p w14:paraId="398DE0EE" w14:textId="77777777" w:rsidR="00384AA8" w:rsidRPr="009C362B" w:rsidRDefault="00384AA8" w:rsidP="00DA676C">
      <w:pPr>
        <w:spacing w:after="0"/>
        <w:rPr>
          <w:sz w:val="18"/>
          <w:szCs w:val="18"/>
        </w:rPr>
      </w:pPr>
      <w:r w:rsidRPr="0074386F">
        <w:rPr>
          <w:sz w:val="18"/>
          <w:szCs w:val="18"/>
        </w:rPr>
        <w:t>http://www.icc.illinois.gov/downloads/public/June%2018%202014%20Consensus%20Language%20for%20Section%2016-111.5B%20Oversight%20and%20Evaluation%20Responsibility%20Energy%20Efficiency%20Issues.pdf</w:t>
      </w:r>
    </w:p>
  </w:footnote>
  <w:footnote w:id="15">
    <w:p w14:paraId="12FACB80" w14:textId="77777777" w:rsidR="00384AA8" w:rsidRPr="009C362B" w:rsidRDefault="00384AA8" w:rsidP="00DA676C">
      <w:pPr>
        <w:pStyle w:val="Footnote"/>
        <w:rPr>
          <w:szCs w:val="18"/>
        </w:rPr>
      </w:pPr>
      <w:r w:rsidRPr="00225B09">
        <w:rPr>
          <w:rStyle w:val="FootnoteReference"/>
          <w:rFonts w:asciiTheme="minorHAnsi" w:hAnsiTheme="minorHAnsi" w:cstheme="minorHAnsi"/>
          <w:sz w:val="18"/>
          <w:szCs w:val="18"/>
        </w:rPr>
        <w:footnoteRef/>
      </w:r>
      <w:r w:rsidRPr="007A07C8">
        <w:rPr>
          <w:szCs w:val="18"/>
        </w:rPr>
        <w:t xml:space="preserve"> </w:t>
      </w:r>
      <w:hyperlink r:id="rId13" w:history="1">
        <w:r w:rsidRPr="009C362B">
          <w:rPr>
            <w:rStyle w:val="Hyperlink"/>
            <w:rFonts w:cstheme="minorHAnsi"/>
            <w:szCs w:val="18"/>
          </w:rPr>
          <w:t>http://www.icc.illinois.gov/docket/files.aspx?no=14-0189&amp;docId=210478</w:t>
        </w:r>
      </w:hyperlink>
      <w:r w:rsidRPr="009C362B">
        <w:rPr>
          <w:szCs w:val="18"/>
        </w:rPr>
        <w:t xml:space="preserve"> </w:t>
      </w:r>
      <w:hyperlink r:id="rId14" w:history="1">
        <w:r w:rsidRPr="009C362B">
          <w:rPr>
            <w:rStyle w:val="Hyperlink"/>
            <w:rFonts w:cstheme="minorHAnsi"/>
            <w:szCs w:val="18"/>
          </w:rPr>
          <w:t>http://www.icc.illinois.gov/downloads/public/Illinois_Statewide_TRM_Effective_060114_Version_3.0_022414_Clean.pdf</w:t>
        </w:r>
      </w:hyperlink>
      <w:r w:rsidRPr="009C362B">
        <w:rPr>
          <w:szCs w:val="18"/>
        </w:rPr>
        <w:t xml:space="preserve"> </w:t>
      </w:r>
      <w:r w:rsidRPr="009C362B">
        <w:rPr>
          <w:rStyle w:val="Hyperlink"/>
          <w:rFonts w:cstheme="minorHAnsi"/>
          <w:szCs w:val="18"/>
        </w:rPr>
        <w:t xml:space="preserve"> </w:t>
      </w:r>
      <w:r w:rsidRPr="009C362B">
        <w:rPr>
          <w:szCs w:val="18"/>
        </w:rPr>
        <w:t xml:space="preserve"> </w:t>
      </w:r>
    </w:p>
  </w:footnote>
  <w:footnote w:id="16">
    <w:p w14:paraId="3A5DBA74" w14:textId="77777777" w:rsidR="00384AA8" w:rsidRPr="00E221B6" w:rsidRDefault="00384AA8" w:rsidP="00DA676C">
      <w:pPr>
        <w:pStyle w:val="FootnoteText"/>
        <w:spacing w:after="0"/>
        <w:jc w:val="left"/>
        <w:rPr>
          <w:ins w:id="1537" w:author="Samuel Dent" w:date="2015-12-04T06:43:00Z"/>
          <w:sz w:val="18"/>
          <w:szCs w:val="18"/>
        </w:rPr>
      </w:pPr>
      <w:ins w:id="1538" w:author="Samuel Dent" w:date="2015-12-04T06:43:00Z">
        <w:r>
          <w:rPr>
            <w:rStyle w:val="FootnoteReference"/>
          </w:rPr>
          <w:footnoteRef/>
        </w:r>
        <w:r>
          <w:t xml:space="preserve"> </w:t>
        </w:r>
        <w:r>
          <w:fldChar w:fldCharType="begin"/>
        </w:r>
        <w:r>
          <w:instrText xml:space="preserve"> HYPERLINK "</w:instrText>
        </w:r>
        <w:r w:rsidRPr="00E221B6">
          <w:instrText>http://www.icc.illinois.gov/docket/files.aspx?no=15-0187&amp;docId=226161</w:instrText>
        </w:r>
        <w:r>
          <w:instrText xml:space="preserve">" </w:instrText>
        </w:r>
        <w:r>
          <w:fldChar w:fldCharType="separate"/>
        </w:r>
        <w:r w:rsidRPr="00AB0FED">
          <w:rPr>
            <w:rStyle w:val="Hyperlink"/>
          </w:rPr>
          <w:t>http://www.icc.illinois.gov/docket/files.aspx?no=15-0187&amp;docId=226161</w:t>
        </w:r>
        <w:r>
          <w:fldChar w:fldCharType="end"/>
        </w:r>
        <w:r>
          <w:t xml:space="preserve"> </w:t>
        </w:r>
        <w:r>
          <w:fldChar w:fldCharType="begin"/>
        </w:r>
        <w:r>
          <w:instrText xml:space="preserve"> HYPERLINK "</w:instrText>
        </w:r>
        <w:r w:rsidRPr="00E221B6">
          <w:instrText>http://www.icc.illinois.gov/downloads/public/Illinois_Statewide_TRM_Effective_060115_Final_022415_Clean.pdf</w:instrText>
        </w:r>
        <w:r>
          <w:instrText xml:space="preserve">" </w:instrText>
        </w:r>
        <w:r>
          <w:fldChar w:fldCharType="separate"/>
        </w:r>
        <w:r w:rsidRPr="00AB0FED">
          <w:rPr>
            <w:rStyle w:val="Hyperlink"/>
          </w:rPr>
          <w:t>http://www.icc.illinois.gov/downloads/public/Illinois_Statewide_TRM_Effective_060115_Final_022415_Clean.pdf</w:t>
        </w:r>
        <w:r>
          <w:fldChar w:fldCharType="end"/>
        </w:r>
        <w:r>
          <w:t xml:space="preserve"> </w:t>
        </w:r>
      </w:ins>
    </w:p>
  </w:footnote>
  <w:footnote w:id="17">
    <w:p w14:paraId="38C6BC86" w14:textId="77777777" w:rsidR="00384AA8" w:rsidRPr="009C362B" w:rsidRDefault="00384AA8" w:rsidP="00DA676C">
      <w:pPr>
        <w:pStyle w:val="Footnote"/>
        <w:rPr>
          <w:szCs w:val="18"/>
        </w:rPr>
      </w:pPr>
      <w:r w:rsidRPr="0075793C">
        <w:rPr>
          <w:rStyle w:val="FootnoteReference"/>
          <w:rFonts w:asciiTheme="minorHAnsi" w:hAnsiTheme="minorHAnsi" w:cstheme="minorHAnsi"/>
          <w:sz w:val="18"/>
          <w:szCs w:val="18"/>
        </w:rPr>
        <w:footnoteRef/>
      </w:r>
      <w:r w:rsidRPr="0075793C">
        <w:rPr>
          <w:szCs w:val="18"/>
        </w:rPr>
        <w:t xml:space="preserve"> Errata as well as links to the official IL-TRM documents, dockets, and policy documents are available on the following ICC webpage:</w:t>
      </w:r>
      <w:ins w:id="1541" w:author="Samuel Dent" w:date="2015-12-04T06:44:00Z">
        <w:r w:rsidRPr="00E17825">
          <w:rPr>
            <w:szCs w:val="18"/>
          </w:rPr>
          <w:t xml:space="preserve"> </w:t>
        </w:r>
        <w:r w:rsidRPr="005C7A75">
          <w:rPr>
            <w:szCs w:val="18"/>
          </w:rPr>
          <w:t>http://www.icc.illinois.gov/Electricity/programs/TRM.aspx</w:t>
        </w:r>
      </w:ins>
      <w:del w:id="1542" w:author="Samuel Dent" w:date="2015-12-04T06:44:00Z">
        <w:r w:rsidRPr="0075793C" w:rsidDel="00E17825">
          <w:rPr>
            <w:szCs w:val="18"/>
          </w:rPr>
          <w:delText xml:space="preserve"> </w:delText>
        </w:r>
        <w:r w:rsidDel="00E17825">
          <w:fldChar w:fldCharType="begin"/>
        </w:r>
        <w:r w:rsidDel="00E17825">
          <w:delInstrText xml:space="preserve"> HYPERLINK "http://www.icc.illinois.gov/electricity/TRM.aspx" </w:delInstrText>
        </w:r>
        <w:r w:rsidDel="00E17825">
          <w:fldChar w:fldCharType="separate"/>
        </w:r>
        <w:r w:rsidRPr="009C362B" w:rsidDel="00E17825">
          <w:rPr>
            <w:rStyle w:val="Hyperlink"/>
            <w:rFonts w:cstheme="minorHAnsi"/>
            <w:szCs w:val="18"/>
          </w:rPr>
          <w:delText>http://www.icc.illinois.gov/electricity/TRM.aspx</w:delText>
        </w:r>
        <w:r w:rsidDel="00E17825">
          <w:rPr>
            <w:rStyle w:val="Hyperlink"/>
            <w:rFonts w:cstheme="minorHAnsi"/>
            <w:szCs w:val="18"/>
          </w:rPr>
          <w:fldChar w:fldCharType="end"/>
        </w:r>
      </w:del>
      <w:r w:rsidRPr="009C362B">
        <w:rPr>
          <w:szCs w:val="18"/>
        </w:rPr>
        <w:t xml:space="preserve"> </w:t>
      </w:r>
    </w:p>
  </w:footnote>
  <w:footnote w:id="18">
    <w:p w14:paraId="3B3B25FD" w14:textId="77777777" w:rsidR="00384AA8" w:rsidRPr="009C362B" w:rsidRDefault="00384AA8" w:rsidP="00DA676C">
      <w:pPr>
        <w:pStyle w:val="Footnote"/>
        <w:rPr>
          <w:szCs w:val="18"/>
        </w:rPr>
      </w:pPr>
      <w:r w:rsidRPr="009C362B">
        <w:rPr>
          <w:rStyle w:val="FootnoteReference"/>
          <w:rFonts w:asciiTheme="minorHAnsi" w:hAnsiTheme="minorHAnsi" w:cstheme="minorHAnsi"/>
          <w:sz w:val="18"/>
          <w:szCs w:val="18"/>
        </w:rPr>
        <w:footnoteRef/>
      </w:r>
      <w:r w:rsidRPr="009C362B">
        <w:rPr>
          <w:szCs w:val="18"/>
          <w:vertAlign w:val="superscript"/>
        </w:rPr>
        <w:t xml:space="preserve"> </w:t>
      </w:r>
      <w:r w:rsidRPr="009C362B">
        <w:rPr>
          <w:szCs w:val="18"/>
        </w:rPr>
        <w:t>Emphasis has been added to denote the difference between a “deemed value” and a “deemed savings estimate”.  A deemed value refers to a single input value to an algorithm, while a deemed savings estimate is the result of calculating the end result of all of the values in the savings algorithm.</w:t>
      </w:r>
    </w:p>
  </w:footnote>
  <w:footnote w:id="19">
    <w:p w14:paraId="0DEEE83C" w14:textId="77777777" w:rsidR="00384AA8" w:rsidRPr="009C362B" w:rsidRDefault="00384AA8" w:rsidP="00616983">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Note that the Public sector buildings and low income measures that DCEO administers are not listed as a separate Market Sector.  The Public building type is one of a series of building types that are included in the appropriate measures in the Commercial and Industrial Sector.</w:t>
      </w:r>
    </w:p>
  </w:footnote>
  <w:footnote w:id="20">
    <w:p w14:paraId="214FF3E1" w14:textId="77777777" w:rsidR="00384AA8" w:rsidRPr="009C362B" w:rsidRDefault="00384AA8" w:rsidP="00616983">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Please note that this is not an exhaustive list of end-uses and that others may be included in future versions of the TRM.</w:t>
      </w:r>
    </w:p>
  </w:footnote>
  <w:footnote w:id="21">
    <w:p w14:paraId="3F466AD6" w14:textId="77777777" w:rsidR="00384AA8" w:rsidRPr="009C362B" w:rsidRDefault="00384AA8" w:rsidP="00A24242">
      <w:pPr>
        <w:pStyle w:val="Footnote"/>
        <w:rPr>
          <w:szCs w:val="18"/>
        </w:rPr>
      </w:pPr>
      <w:r w:rsidRPr="009C362B">
        <w:rPr>
          <w:rStyle w:val="FootnoteReference"/>
          <w:rFonts w:asciiTheme="minorHAnsi" w:hAnsiTheme="minorHAnsi"/>
          <w:sz w:val="18"/>
          <w:szCs w:val="18"/>
        </w:rPr>
        <w:footnoteRef/>
      </w:r>
      <w:r w:rsidRPr="009C362B">
        <w:rPr>
          <w:szCs w:val="18"/>
        </w:rPr>
        <w:t xml:space="preserve"> To gain access to the SharePoint web site, please contact the TRM Administrator</w:t>
      </w:r>
      <w:del w:id="1622" w:author="Samuel Dent" w:date="2015-12-04T06:45:00Z">
        <w:r w:rsidRPr="009C362B" w:rsidDel="00E17825">
          <w:rPr>
            <w:szCs w:val="18"/>
          </w:rPr>
          <w:delText>, Nikki Clace</w:delText>
        </w:r>
      </w:del>
      <w:r w:rsidRPr="009C362B">
        <w:rPr>
          <w:szCs w:val="18"/>
        </w:rPr>
        <w:t xml:space="preserve"> at </w:t>
      </w:r>
      <w:hyperlink r:id="rId15" w:history="1">
        <w:r w:rsidRPr="009C362B">
          <w:rPr>
            <w:rStyle w:val="Hyperlink"/>
            <w:szCs w:val="18"/>
          </w:rPr>
          <w:t>iltrmadministrator@veic.org</w:t>
        </w:r>
      </w:hyperlink>
      <w:r w:rsidRPr="009C362B">
        <w:rPr>
          <w:szCs w:val="18"/>
        </w:rPr>
        <w:t xml:space="preserve">. </w:t>
      </w:r>
    </w:p>
  </w:footnote>
  <w:footnote w:id="22">
    <w:p w14:paraId="4D3A18BC" w14:textId="77777777" w:rsidR="00384AA8" w:rsidRDefault="00384AA8" w:rsidP="00230497">
      <w:pPr>
        <w:pStyle w:val="FootnoteText"/>
        <w:rPr>
          <w:ins w:id="1668" w:author="Samuel Dent" w:date="2015-12-04T06:55:00Z"/>
        </w:rPr>
      </w:pPr>
      <w:ins w:id="1669" w:author="Samuel Dent" w:date="2015-12-04T06:55:00Z">
        <w:r>
          <w:rPr>
            <w:rStyle w:val="FootnoteReference"/>
            <w:rFonts w:eastAsiaTheme="minorEastAsia"/>
          </w:rPr>
          <w:footnoteRef/>
        </w:r>
        <w:r>
          <w:t xml:space="preserve"> The Technical Advisory Committee agreed that if the cost of repair is less than 20% of the new baseline replacement cost it can be considered early replacement.</w:t>
        </w:r>
      </w:ins>
    </w:p>
  </w:footnote>
  <w:footnote w:id="23">
    <w:p w14:paraId="6113F630" w14:textId="77777777" w:rsidR="00384AA8" w:rsidRPr="009C362B" w:rsidRDefault="00384AA8" w:rsidP="00230497">
      <w:pPr>
        <w:pStyle w:val="Footnote"/>
        <w:rPr>
          <w:szCs w:val="18"/>
        </w:rPr>
      </w:pPr>
      <w:r w:rsidRPr="009C362B">
        <w:rPr>
          <w:rStyle w:val="FootnoteReference"/>
          <w:rFonts w:asciiTheme="minorHAnsi" w:hAnsiTheme="minorHAnsi"/>
          <w:sz w:val="18"/>
          <w:szCs w:val="18"/>
        </w:rPr>
        <w:footnoteRef/>
      </w:r>
      <w:r w:rsidRPr="009C362B">
        <w:rPr>
          <w:szCs w:val="18"/>
        </w:rPr>
        <w:t xml:space="preserve"> Appliance Standards Awareness Project, </w:t>
      </w:r>
      <w:hyperlink r:id="rId16" w:history="1">
        <w:r w:rsidRPr="009C362B">
          <w:rPr>
            <w:rStyle w:val="Hyperlink"/>
            <w:szCs w:val="18"/>
          </w:rPr>
          <w:t>http://www.appliance-standards.org/product/furnaces</w:t>
        </w:r>
      </w:hyperlink>
      <w:r w:rsidRPr="009C362B">
        <w:rPr>
          <w:szCs w:val="18"/>
        </w:rPr>
        <w:t xml:space="preserve"> </w:t>
      </w:r>
    </w:p>
  </w:footnote>
  <w:footnote w:id="24">
    <w:p w14:paraId="0F4B6E41" w14:textId="77777777" w:rsidR="00384AA8" w:rsidRPr="009C362B" w:rsidRDefault="00384AA8" w:rsidP="00230497">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Source: US EPA, </w:t>
      </w:r>
      <w:del w:id="1770" w:author="Samuel Dent" w:date="2015-09-24T10:48:00Z">
        <w:r w:rsidDel="00191384">
          <w:fldChar w:fldCharType="begin"/>
        </w:r>
        <w:r w:rsidDel="00191384">
          <w:delInstrText xml:space="preserve"> HYPERLINK "http://www.energystar.gov/ia/business/bulk_purchasing/bpsavings_calc/CalculatorConsumerDishwasher.xls" </w:delInstrText>
        </w:r>
        <w:r w:rsidDel="00191384">
          <w:fldChar w:fldCharType="separate"/>
        </w:r>
        <w:r w:rsidRPr="00191384" w:rsidDel="00191384">
          <w:rPr>
            <w:rPrChange w:id="1771" w:author="Samuel Dent" w:date="2015-09-24T10:48:00Z">
              <w:rPr>
                <w:rStyle w:val="Hyperlink"/>
                <w:rFonts w:cstheme="minorHAnsi"/>
                <w:szCs w:val="18"/>
              </w:rPr>
            </w:rPrChange>
          </w:rPr>
          <w:delText>www.energystar.gov</w:delText>
        </w:r>
        <w:r w:rsidDel="00191384">
          <w:rPr>
            <w:rStyle w:val="Hyperlink"/>
            <w:rFonts w:cstheme="minorHAnsi"/>
            <w:szCs w:val="18"/>
          </w:rPr>
          <w:fldChar w:fldCharType="end"/>
        </w:r>
      </w:del>
      <w:ins w:id="1772" w:author="Samuel Dent" w:date="2015-09-24T10:48:00Z">
        <w:r w:rsidRPr="00191384">
          <w:rPr>
            <w:rPrChange w:id="1773" w:author="Samuel Dent" w:date="2015-09-24T10:48:00Z">
              <w:rPr>
                <w:rStyle w:val="Hyperlink"/>
                <w:rFonts w:cstheme="minorHAnsi"/>
                <w:szCs w:val="18"/>
              </w:rPr>
            </w:rPrChange>
          </w:rPr>
          <w:t>www.energystar.gov</w:t>
        </w:r>
      </w:ins>
      <w:r w:rsidRPr="009C362B">
        <w:rPr>
          <w:szCs w:val="18"/>
        </w:rPr>
        <w:t>, Space Type Definitions</w:t>
      </w:r>
    </w:p>
  </w:footnote>
  <w:footnote w:id="25">
    <w:p w14:paraId="5BD17480" w14:textId="77777777" w:rsidR="00384AA8" w:rsidRPr="009C362B" w:rsidRDefault="00384AA8" w:rsidP="00230497">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Measures that apply to the multifamily and public housing building types describe how to handle tenant versus master metered buildings.</w:t>
      </w:r>
    </w:p>
  </w:footnote>
  <w:footnote w:id="26">
    <w:p w14:paraId="0D6F37E2" w14:textId="77777777" w:rsidR="00384AA8" w:rsidRPr="009C362B" w:rsidRDefault="00384AA8" w:rsidP="00230497">
      <w:pPr>
        <w:pStyle w:val="Footnote"/>
        <w:rPr>
          <w:szCs w:val="18"/>
        </w:rPr>
      </w:pPr>
      <w:r w:rsidRPr="009C362B">
        <w:rPr>
          <w:rStyle w:val="FootnoteReference"/>
          <w:rFonts w:asciiTheme="minorHAnsi" w:hAnsiTheme="minorHAnsi" w:cstheme="minorHAnsi"/>
          <w:sz w:val="18"/>
          <w:szCs w:val="18"/>
        </w:rPr>
        <w:footnoteRef/>
      </w:r>
      <w:r w:rsidRPr="009C362B">
        <w:rPr>
          <w:szCs w:val="18"/>
        </w:rPr>
        <w:t xml:space="preserve"> ICC Docket No. 07-0540, Final Order at 32-33, February 6, 2008.</w:t>
      </w:r>
    </w:p>
    <w:p w14:paraId="7EBF835C" w14:textId="77777777" w:rsidR="00384AA8" w:rsidRPr="009C362B" w:rsidRDefault="00303A7F" w:rsidP="00230497">
      <w:pPr>
        <w:pStyle w:val="Footnote"/>
        <w:rPr>
          <w:szCs w:val="18"/>
        </w:rPr>
      </w:pPr>
      <w:hyperlink r:id="rId17" w:history="1">
        <w:r w:rsidR="00384AA8" w:rsidRPr="009C362B">
          <w:rPr>
            <w:rStyle w:val="Hyperlink"/>
            <w:rFonts w:cstheme="minorHAnsi"/>
            <w:szCs w:val="18"/>
          </w:rPr>
          <w:t>http://www.icc.illinois.gov/downloads/public/edocket/215193.pdf</w:t>
        </w:r>
      </w:hyperlink>
      <w:r w:rsidR="00384AA8" w:rsidRPr="009C362B">
        <w:rPr>
          <w:szCs w:val="18"/>
        </w:rPr>
        <w:t xml:space="preserve"> </w:t>
      </w:r>
    </w:p>
  </w:footnote>
  <w:footnote w:id="27">
    <w:p w14:paraId="3D7D46B4" w14:textId="77777777" w:rsidR="00384AA8" w:rsidRPr="009C362B" w:rsidRDefault="00384AA8" w:rsidP="00B55FE0">
      <w:pPr>
        <w:pStyle w:val="Footnote"/>
        <w:rPr>
          <w:szCs w:val="18"/>
        </w:rPr>
      </w:pPr>
      <w:r w:rsidRPr="009C362B">
        <w:rPr>
          <w:rStyle w:val="FootnoteReference"/>
          <w:rFonts w:asciiTheme="minorHAnsi" w:hAnsiTheme="minorHAnsi"/>
          <w:sz w:val="18"/>
          <w:szCs w:val="18"/>
        </w:rPr>
        <w:footnoteRef/>
      </w:r>
      <w:r w:rsidRPr="009C362B">
        <w:rPr>
          <w:szCs w:val="18"/>
        </w:rPr>
        <w:t xml:space="preserve"> All loadshape information has been posted to the VEIC Sharepoint site, and is publically accessible through the Stakeholder Advisory Group’s web site.  </w:t>
      </w:r>
      <w:hyperlink r:id="rId18" w:history="1">
        <w:r w:rsidRPr="009C362B">
          <w:rPr>
            <w:rStyle w:val="Hyperlink"/>
            <w:rFonts w:cstheme="minorHAnsi"/>
            <w:szCs w:val="18"/>
          </w:rPr>
          <w:t>http://www.ilsag.info/technical-reference-manual.html</w:t>
        </w:r>
      </w:hyperlink>
      <w:r w:rsidRPr="009C362B">
        <w:rPr>
          <w:szCs w:val="18"/>
        </w:rPr>
        <w:t xml:space="preserve"> </w:t>
      </w:r>
    </w:p>
    <w:p w14:paraId="0A0E4EA5" w14:textId="77777777" w:rsidR="00384AA8" w:rsidRPr="009C362B" w:rsidRDefault="00303A7F" w:rsidP="00B55FE0">
      <w:pPr>
        <w:pStyle w:val="Footnote"/>
        <w:rPr>
          <w:szCs w:val="18"/>
        </w:rPr>
      </w:pPr>
      <w:hyperlink r:id="rId19" w:history="1">
        <w:r w:rsidR="00384AA8" w:rsidRPr="009C362B">
          <w:rPr>
            <w:rStyle w:val="Hyperlink"/>
            <w:rFonts w:cstheme="minorHAnsi"/>
            <w:szCs w:val="18"/>
          </w:rPr>
          <w:t>http://ilsagfiles.org/SAG_files/Technical_Reference_Manual/Residential_Loadshapes_References.zip</w:t>
        </w:r>
      </w:hyperlink>
    </w:p>
    <w:p w14:paraId="61EBCEF4" w14:textId="77777777" w:rsidR="00384AA8" w:rsidRPr="009C362B" w:rsidRDefault="00303A7F" w:rsidP="00B55FE0">
      <w:pPr>
        <w:pStyle w:val="Footnote"/>
        <w:rPr>
          <w:szCs w:val="18"/>
        </w:rPr>
      </w:pPr>
      <w:hyperlink r:id="rId20" w:history="1">
        <w:r w:rsidR="00384AA8" w:rsidRPr="009C362B">
          <w:rPr>
            <w:rStyle w:val="Hyperlink"/>
            <w:rFonts w:cstheme="minorHAnsi"/>
            <w:szCs w:val="18"/>
          </w:rPr>
          <w:t>http://ilsagfiles.org/SAG_files/Technical_Reference_Manual/Commercial_Loadshapes_References.zip</w:t>
        </w:r>
      </w:hyperlink>
    </w:p>
    <w:p w14:paraId="2E6F5DA1" w14:textId="77777777" w:rsidR="00384AA8" w:rsidRPr="009C362B" w:rsidRDefault="00303A7F" w:rsidP="00B55FE0">
      <w:pPr>
        <w:pStyle w:val="Footnote"/>
        <w:rPr>
          <w:szCs w:val="18"/>
        </w:rPr>
      </w:pPr>
      <w:hyperlink r:id="rId21" w:history="1">
        <w:r w:rsidR="00384AA8" w:rsidRPr="009C362B">
          <w:rPr>
            <w:rStyle w:val="Hyperlink"/>
            <w:rFonts w:cstheme="minorHAnsi"/>
            <w:szCs w:val="18"/>
          </w:rPr>
          <w:t>http://ilsagfiles.org/SAG_files/Technical_Reference_Manual/Version_3/Final_Draft/Sources%20and%20References%20-%20Loadshapes/TRM_Version_3_Loadshapes_2.24.zip</w:t>
        </w:r>
      </w:hyperlink>
    </w:p>
  </w:footnote>
  <w:footnote w:id="28">
    <w:p w14:paraId="0167AE0D" w14:textId="77777777" w:rsidR="00384AA8" w:rsidRPr="009C362B" w:rsidRDefault="00384AA8" w:rsidP="00B55FE0">
      <w:pPr>
        <w:pStyle w:val="Footnote"/>
        <w:rPr>
          <w:szCs w:val="18"/>
        </w:rPr>
      </w:pPr>
      <w:r w:rsidRPr="009C362B">
        <w:rPr>
          <w:rStyle w:val="FootnoteReference"/>
          <w:rFonts w:asciiTheme="minorHAnsi" w:hAnsiTheme="minorHAnsi"/>
          <w:sz w:val="18"/>
          <w:szCs w:val="18"/>
        </w:rPr>
        <w:footnoteRef/>
      </w:r>
      <w:r w:rsidRPr="009C362B">
        <w:rPr>
          <w:szCs w:val="18"/>
        </w:rPr>
        <w:t xml:space="preserve"> 30-year normals have been used instead of Typical Meteorological Year (TMY) data due to the fact that few of the measures in the TRM are significantly affected by solar insolation, which is one of the primary benefits of using the TMY approach.</w:t>
      </w:r>
    </w:p>
  </w:footnote>
  <w:footnote w:id="29">
    <w:p w14:paraId="018CE3EC" w14:textId="77777777" w:rsidR="00384AA8" w:rsidRPr="009C362B" w:rsidRDefault="00384AA8" w:rsidP="00B55FE0">
      <w:pPr>
        <w:pStyle w:val="Footnote"/>
        <w:rPr>
          <w:szCs w:val="18"/>
        </w:rPr>
      </w:pPr>
      <w:r w:rsidRPr="009C362B">
        <w:rPr>
          <w:rStyle w:val="FootnoteReference"/>
          <w:rFonts w:asciiTheme="minorHAnsi" w:hAnsiTheme="minorHAnsi"/>
          <w:sz w:val="18"/>
          <w:szCs w:val="18"/>
        </w:rPr>
        <w:footnoteRef/>
      </w:r>
      <w:r w:rsidRPr="009C362B">
        <w:rPr>
          <w:szCs w:val="18"/>
        </w:rPr>
        <w:t xml:space="preserve"> Belzer and Cort, Pacific Northwest National Laboratory in “Statistical Analysis of Historical State-Level Residential Energy Consumption Trends,” 2004.</w:t>
      </w:r>
    </w:p>
  </w:footnote>
  <w:footnote w:id="30">
    <w:p w14:paraId="151074E2" w14:textId="77777777" w:rsidR="00384AA8" w:rsidRPr="009C362B" w:rsidRDefault="00384AA8" w:rsidP="00B55FE0">
      <w:pPr>
        <w:pStyle w:val="Footnote"/>
        <w:rPr>
          <w:szCs w:val="18"/>
        </w:rPr>
      </w:pPr>
      <w:r w:rsidRPr="009C362B">
        <w:rPr>
          <w:rStyle w:val="FootnoteReference"/>
          <w:rFonts w:asciiTheme="minorHAnsi" w:hAnsiTheme="minorHAnsi"/>
          <w:sz w:val="18"/>
          <w:szCs w:val="18"/>
        </w:rPr>
        <w:footnoteRef/>
      </w:r>
      <w:r w:rsidRPr="009C362B">
        <w:rPr>
          <w:szCs w:val="18"/>
        </w:rPr>
        <w:t xml:space="preserve"> Energy Center of Wisconsin, May 2008 metering study; “Central Air Conditioning in Wisconsin, A Compilation of Recent Field Research”, p. 32 (amended in 2010).</w:t>
      </w:r>
    </w:p>
  </w:footnote>
  <w:footnote w:id="31">
    <w:p w14:paraId="3360BE28" w14:textId="77777777" w:rsidR="00384AA8" w:rsidRPr="009C362B" w:rsidRDefault="00384AA8" w:rsidP="00B55FE0">
      <w:pPr>
        <w:pStyle w:val="Footnote"/>
        <w:rPr>
          <w:szCs w:val="18"/>
        </w:rPr>
      </w:pPr>
      <w:r w:rsidRPr="009C362B">
        <w:rPr>
          <w:rStyle w:val="FootnoteReference"/>
          <w:rFonts w:asciiTheme="minorHAnsi" w:hAnsiTheme="minorHAnsi"/>
          <w:sz w:val="18"/>
          <w:szCs w:val="18"/>
        </w:rPr>
        <w:footnoteRef/>
      </w:r>
      <w:r w:rsidRPr="009C362B">
        <w:rPr>
          <w:szCs w:val="18"/>
        </w:rPr>
        <w:t xml:space="preserve"> This value is based upon experience, and it is preferable to use building-specific base temperatures when available.</w:t>
      </w:r>
    </w:p>
  </w:footnote>
  <w:footnote w:id="32">
    <w:p w14:paraId="7C5EEA2E" w14:textId="77777777" w:rsidR="00384AA8" w:rsidRPr="009C362B" w:rsidRDefault="00384AA8" w:rsidP="00CD69FC">
      <w:pPr>
        <w:pStyle w:val="Footnote"/>
        <w:rPr>
          <w:szCs w:val="18"/>
        </w:rPr>
      </w:pPr>
      <w:r w:rsidRPr="009C362B">
        <w:rPr>
          <w:rStyle w:val="FootnoteReference"/>
          <w:rFonts w:asciiTheme="minorHAnsi" w:hAnsiTheme="minorHAnsi"/>
          <w:sz w:val="18"/>
          <w:szCs w:val="18"/>
        </w:rPr>
        <w:footnoteRef/>
      </w:r>
      <w:r w:rsidRPr="009C362B">
        <w:rPr>
          <w:szCs w:val="18"/>
        </w:rPr>
        <w:t xml:space="preserve"> For more information, please refer to the document, ‘Dealing with interactive Effects During Measure Characterization” Memo to the Stakeholder Advisory Group dated 12/</w:t>
      </w:r>
      <w:del w:id="1913" w:author="Samuel Dent" w:date="2015-12-04T07:03:00Z">
        <w:r w:rsidRPr="009C362B" w:rsidDel="003D1E66">
          <w:rPr>
            <w:szCs w:val="18"/>
          </w:rPr>
          <w:delText>9</w:delText>
        </w:r>
      </w:del>
      <w:ins w:id="1914" w:author="Samuel Dent" w:date="2015-12-04T07:03:00Z">
        <w:r>
          <w:rPr>
            <w:szCs w:val="18"/>
          </w:rPr>
          <w:t>13</w:t>
        </w:r>
      </w:ins>
      <w:r w:rsidRPr="009C362B">
        <w:rPr>
          <w:szCs w:val="18"/>
        </w:rPr>
        <w:t>/11.</w:t>
      </w:r>
      <w:ins w:id="1915" w:author="Samuel Dent" w:date="2015-12-04T07:03:00Z">
        <w:r>
          <w:rPr>
            <w:szCs w:val="18"/>
          </w:rPr>
          <w:t xml:space="preserve"> </w:t>
        </w:r>
        <w:r w:rsidRPr="003D1E66">
          <w:rPr>
            <w:szCs w:val="18"/>
          </w:rPr>
          <w:t>http://portal.veic.org/projects/illinoistrm/Shared%20Documents/Memos/Interactive_Effects_Memo_121311.docx</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47123" w14:textId="4FE9E741" w:rsidR="00384AA8" w:rsidRDefault="00384AA8" w:rsidP="0028614A">
    <w:pPr>
      <w:pStyle w:val="HeaderIL"/>
    </w:pPr>
    <w:r>
      <w:t>I</w:t>
    </w:r>
    <w:r w:rsidRPr="00AB4D81">
      <w:t>llinois Statewide Technical Reference Manual</w:t>
    </w:r>
    <w:r w:rsidR="007F3B40">
      <w:t xml:space="preserve"> – Table of Contents</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26A399" w14:textId="60D58A99" w:rsidR="00384AA8" w:rsidRDefault="00384AA8" w:rsidP="0028614A">
    <w:pPr>
      <w:pStyle w:val="HeaderIL"/>
    </w:pPr>
    <w:r>
      <w:t>I</w:t>
    </w:r>
    <w:r w:rsidRPr="00AB4D81">
      <w:t>llinois Statewide Technical Reference Manual</w:t>
    </w:r>
    <w:r>
      <w:t xml:space="preserve"> – </w:t>
    </w:r>
    <w:ins w:id="1577" w:author="Stephanie Baer" w:date="2015-12-17T15:32:00Z">
      <w:r w:rsidR="00502766">
        <w:t>2 Organizational Structure</w:t>
      </w:r>
      <w:r w:rsidR="00502766" w:rsidDel="00502766">
        <w:t xml:space="preserve"> </w:t>
      </w:r>
    </w:ins>
    <w:del w:id="1578" w:author="Stephanie Baer" w:date="2015-12-17T15:32:00Z">
      <w:r w:rsidDel="00502766">
        <w:delText>2.1 Measure Code Specification</w:delText>
      </w:r>
    </w:del>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FB07E" w14:textId="6DCC87E6" w:rsidR="00384AA8" w:rsidRDefault="00384AA8" w:rsidP="0028614A">
    <w:pPr>
      <w:pStyle w:val="HeaderIL"/>
    </w:pPr>
    <w:r>
      <w:t>I</w:t>
    </w:r>
    <w:r w:rsidRPr="00AB4D81">
      <w:t>llinois Statewide Technical Reference Manual</w:t>
    </w:r>
    <w:r>
      <w:t xml:space="preserve"> – </w:t>
    </w:r>
    <w:ins w:id="1585" w:author="Stephanie Baer" w:date="2015-12-17T15:32:00Z">
      <w:r w:rsidR="00502766">
        <w:t>2 Organizational Structure</w:t>
      </w:r>
      <w:r w:rsidR="00502766" w:rsidDel="00502766">
        <w:t xml:space="preserve"> </w:t>
      </w:r>
    </w:ins>
    <w:del w:id="1586" w:author="Stephanie Baer" w:date="2015-12-17T15:32:00Z">
      <w:r w:rsidDel="00502766">
        <w:delText>2.2 Components of TRM Measure Characterizations</w:delText>
      </w:r>
    </w:del>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325057" w14:textId="75BA9991" w:rsidR="00384AA8" w:rsidRDefault="00384AA8" w:rsidP="0028614A">
    <w:pPr>
      <w:pStyle w:val="HeaderIL"/>
    </w:pPr>
    <w:r>
      <w:t>I</w:t>
    </w:r>
    <w:r w:rsidRPr="00AB4D81">
      <w:t>llinois Statewide Technical Reference Manual</w:t>
    </w:r>
    <w:r>
      <w:t xml:space="preserve"> – </w:t>
    </w:r>
    <w:ins w:id="1598" w:author="Stephanie Baer" w:date="2015-12-17T15:33:00Z">
      <w:r w:rsidR="00502766">
        <w:t>2 Organizational Structure</w:t>
      </w:r>
      <w:r w:rsidR="00502766" w:rsidDel="00502766">
        <w:t xml:space="preserve"> </w:t>
      </w:r>
    </w:ins>
    <w:del w:id="1599" w:author="Stephanie Baer" w:date="2015-12-17T15:33:00Z">
      <w:r w:rsidDel="00502766">
        <w:delText>2.3 Variable Input Tables</w:delText>
      </w:r>
    </w:del>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421939" w14:textId="73DD0ABA" w:rsidR="00384AA8" w:rsidRDefault="00384AA8" w:rsidP="0028614A">
    <w:pPr>
      <w:pStyle w:val="HeaderIL"/>
    </w:pPr>
    <w:r>
      <w:t>I</w:t>
    </w:r>
    <w:r w:rsidRPr="00AB4D81">
      <w:t>llinois Statewide Technical Reference Manual</w:t>
    </w:r>
    <w:r>
      <w:t xml:space="preserve"> – </w:t>
    </w:r>
    <w:ins w:id="1610" w:author="Stephanie Baer" w:date="2015-12-17T15:33:00Z">
      <w:r w:rsidR="00502766">
        <w:t>2 Organizational Structure</w:t>
      </w:r>
      <w:r w:rsidR="00502766" w:rsidDel="00502766">
        <w:t xml:space="preserve"> </w:t>
      </w:r>
    </w:ins>
    <w:del w:id="1611" w:author="Stephanie Baer" w:date="2015-12-17T15:33:00Z">
      <w:r w:rsidDel="00502766">
        <w:delText>2.4 Program Delivery &amp; Baseline Definitions</w:delText>
      </w:r>
    </w:del>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3C2354" w14:textId="06F3FD57" w:rsidR="00384AA8" w:rsidRDefault="00384AA8" w:rsidP="0028614A">
    <w:pPr>
      <w:pStyle w:val="HeaderIL"/>
    </w:pPr>
    <w:r>
      <w:t>I</w:t>
    </w:r>
    <w:r w:rsidRPr="00AB4D81">
      <w:t>llinois Statewide Technical Reference Manual</w:t>
    </w:r>
    <w:r>
      <w:t xml:space="preserve"> – 3 Assumptions</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87CE68" w14:textId="06672FCD" w:rsidR="00384AA8" w:rsidRDefault="00384AA8" w:rsidP="0028614A">
    <w:pPr>
      <w:pStyle w:val="HeaderIL"/>
    </w:pPr>
    <w:r>
      <w:t>I</w:t>
    </w:r>
    <w:r w:rsidRPr="00AB4D81">
      <w:t>llinois Statewide Technical Reference Manual</w:t>
    </w:r>
    <w:r>
      <w:t xml:space="preserve"> – </w:t>
    </w:r>
    <w:ins w:id="1808" w:author="Stephanie Baer" w:date="2015-12-17T15:33:00Z">
      <w:r w:rsidR="00502766">
        <w:t>3 Assumptions</w:t>
      </w:r>
      <w:r w:rsidR="00502766" w:rsidDel="00502766">
        <w:t xml:space="preserve"> </w:t>
      </w:r>
    </w:ins>
    <w:del w:id="1809" w:author="Stephanie Baer" w:date="2015-12-17T15:33:00Z">
      <w:r w:rsidDel="00502766">
        <w:delText>3.5 Electric Loadshapes (kWh)</w:delText>
      </w:r>
    </w:del>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94138D" w14:textId="2F795A01" w:rsidR="00384AA8" w:rsidRDefault="00384AA8" w:rsidP="0028614A">
    <w:pPr>
      <w:pStyle w:val="HeaderIL"/>
    </w:pPr>
    <w:r>
      <w:t>I</w:t>
    </w:r>
    <w:r w:rsidRPr="00AB4D81">
      <w:t>llinois Statewide Technical Reference Manual</w:t>
    </w:r>
    <w:r>
      <w:t xml:space="preserve"> – </w:t>
    </w:r>
    <w:ins w:id="1827" w:author="Stephanie Baer" w:date="2015-12-17T15:34:00Z">
      <w:r w:rsidR="00502766">
        <w:t>3 Assumptions</w:t>
      </w:r>
      <w:r w:rsidR="00502766" w:rsidDel="00502766">
        <w:t xml:space="preserve"> </w:t>
      </w:r>
    </w:ins>
    <w:del w:id="1828" w:author="Stephanie Baer" w:date="2015-12-17T15:34:00Z">
      <w:r w:rsidDel="00502766">
        <w:delText>3.6 Summer Peak Period Definition (kW)</w:delText>
      </w:r>
    </w:del>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1C3DB6" w14:textId="605948A1" w:rsidR="00384AA8" w:rsidRDefault="00384AA8" w:rsidP="0028614A">
    <w:pPr>
      <w:pStyle w:val="HeaderIL"/>
    </w:pPr>
    <w:r>
      <w:t>I</w:t>
    </w:r>
    <w:r w:rsidRPr="00AB4D81">
      <w:t>llinois Statewide Technical Reference Manual</w:t>
    </w:r>
    <w:r>
      <w:t xml:space="preserve"> – </w:t>
    </w:r>
    <w:ins w:id="1840" w:author="Stephanie Baer" w:date="2015-12-17T15:34:00Z">
      <w:r w:rsidR="00502766">
        <w:t>3 Assumptions</w:t>
      </w:r>
      <w:r w:rsidR="00502766" w:rsidDel="00502766">
        <w:t xml:space="preserve"> </w:t>
      </w:r>
    </w:ins>
    <w:del w:id="1841" w:author="Stephanie Baer" w:date="2015-12-17T15:34:00Z">
      <w:r w:rsidDel="00502766">
        <w:delText>3.7 Heating &amp; Cooling Degree-Day Data</w:delText>
      </w:r>
    </w:del>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B170FA" w14:textId="40F6535F" w:rsidR="00384AA8" w:rsidRDefault="00384AA8" w:rsidP="0028614A">
    <w:pPr>
      <w:pStyle w:val="HeaderIL"/>
    </w:pPr>
    <w:r>
      <w:t>I</w:t>
    </w:r>
    <w:r w:rsidRPr="00AB4D81">
      <w:t>llinois Statewide Technical Reference Manual</w:t>
    </w:r>
    <w:r>
      <w:t xml:space="preserve"> – </w:t>
    </w:r>
    <w:ins w:id="1896" w:author="Stephanie Baer" w:date="2015-12-17T15:35:00Z">
      <w:r w:rsidR="00502766">
        <w:t>3 Assumptions</w:t>
      </w:r>
      <w:r w:rsidR="00502766" w:rsidDel="00502766">
        <w:t xml:space="preserve"> </w:t>
      </w:r>
    </w:ins>
    <w:del w:id="1897" w:author="Stephanie Baer" w:date="2015-12-17T15:35:00Z">
      <w:r w:rsidDel="00502766">
        <w:delText>3.8 Measure Incremental Cost Definition</w:delText>
      </w:r>
    </w:del>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C100A4" w14:textId="4378F0A4" w:rsidR="00384AA8" w:rsidRDefault="00384AA8" w:rsidP="0028614A">
    <w:pPr>
      <w:pStyle w:val="HeaderIL"/>
    </w:pPr>
    <w:r>
      <w:t>I</w:t>
    </w:r>
    <w:r w:rsidRPr="00AB4D81">
      <w:t>llinois Statewide Technical Reference Manual</w:t>
    </w:r>
    <w:r>
      <w:t xml:space="preserve"> – </w:t>
    </w:r>
    <w:ins w:id="1905" w:author="Stephanie Baer" w:date="2015-12-17T15:36:00Z">
      <w:r w:rsidR="00502766">
        <w:t>3 Assumptions</w:t>
      </w:r>
      <w:r w:rsidR="00502766" w:rsidDel="00502766">
        <w:t xml:space="preserve"> </w:t>
      </w:r>
    </w:ins>
    <w:del w:id="1906" w:author="Stephanie Baer" w:date="2015-12-17T15:36:00Z">
      <w:r w:rsidDel="00502766">
        <w:delText>3.9 O&amp;M Costs and the Weighted Average Cost of Capital (WACC)</w:delText>
      </w:r>
    </w:del>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511C1C" w14:textId="5B597D5B" w:rsidR="007F3B40" w:rsidRDefault="007F3B40" w:rsidP="0028614A">
    <w:pPr>
      <w:pStyle w:val="HeaderIL"/>
    </w:pPr>
    <w:r>
      <w:t>I</w:t>
    </w:r>
    <w:r w:rsidRPr="00AB4D81">
      <w:t>llinois Statewide Technical Reference Manual</w:t>
    </w:r>
    <w:r>
      <w:t xml:space="preserve"> – Tables &amp; Figures</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EF6BD4" w14:textId="5B5A5A5C" w:rsidR="00384AA8" w:rsidRDefault="00384AA8" w:rsidP="0028614A">
    <w:pPr>
      <w:pStyle w:val="HeaderIL"/>
    </w:pPr>
    <w:r>
      <w:t>I</w:t>
    </w:r>
    <w:r w:rsidRPr="00AB4D81">
      <w:t>llinois Statewide Technical Reference Manual</w:t>
    </w:r>
    <w:r>
      <w:t xml:space="preserve"> – 3</w:t>
    </w:r>
    <w:ins w:id="1916" w:author="Stephanie Baer" w:date="2015-12-17T15:36:00Z">
      <w:r w:rsidR="00502766">
        <w:t xml:space="preserve"> Assumptions</w:t>
      </w:r>
    </w:ins>
    <w:del w:id="1917" w:author="Stephanie Baer" w:date="2015-12-17T15:36:00Z">
      <w:r w:rsidDel="00502766">
        <w:delText>.10 Interactive Effects</w:delText>
      </w:r>
    </w:del>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A005B5" w14:textId="77777777" w:rsidR="00384AA8" w:rsidRDefault="00384AA8" w:rsidP="0028614A">
    <w:pPr>
      <w:pStyle w:val="HeaderIL"/>
    </w:pPr>
    <w:r>
      <w:t>I</w:t>
    </w:r>
    <w:r w:rsidRPr="00AB4D81">
      <w:t>llinois Statewide Technical Reference Manual</w:t>
    </w:r>
    <w:r>
      <w:t xml:space="preserve"> –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6BDC0D" w14:textId="54596568" w:rsidR="00384AA8" w:rsidRDefault="00384AA8" w:rsidP="0028614A">
    <w:pPr>
      <w:pStyle w:val="HeaderIL"/>
    </w:pPr>
    <w:r>
      <w:t>I</w:t>
    </w:r>
    <w:r w:rsidRPr="00AB4D81">
      <w:t>llinois Statewide Technical Reference Manual</w:t>
    </w:r>
    <w:r>
      <w:t xml:space="preserve"> – </w:t>
    </w:r>
    <w:ins w:id="44" w:author="Stephanie Baer" w:date="2015-12-17T15:30:00Z">
      <w:r w:rsidR="00502766">
        <w:t xml:space="preserve">1 </w:t>
      </w:r>
    </w:ins>
    <w:r>
      <w:t>Purpose of TRM</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F9B2B1" w14:textId="702A35BC" w:rsidR="00384AA8" w:rsidRDefault="00384AA8" w:rsidP="0028614A">
    <w:pPr>
      <w:pStyle w:val="HeaderIL"/>
    </w:pPr>
    <w:r>
      <w:t>I</w:t>
    </w:r>
    <w:r w:rsidRPr="00AB4D81">
      <w:t>llinois Statewide Technical Reference Manual</w:t>
    </w:r>
    <w:r>
      <w:t xml:space="preserve"> – </w:t>
    </w:r>
    <w:del w:id="63" w:author="Stephanie Baer" w:date="2015-12-17T15:31:00Z">
      <w:r w:rsidDel="00502766">
        <w:delText>1.</w:delText>
      </w:r>
    </w:del>
    <w:ins w:id="64" w:author="Stephanie Baer" w:date="2015-12-17T15:31:00Z">
      <w:r w:rsidR="00502766" w:rsidRPr="00502766">
        <w:t xml:space="preserve"> </w:t>
      </w:r>
      <w:r w:rsidR="00502766">
        <w:t>1 Purpose of TRM</w:t>
      </w:r>
      <w:r w:rsidR="00502766" w:rsidDel="00502766">
        <w:t xml:space="preserve"> </w:t>
      </w:r>
    </w:ins>
    <w:del w:id="65" w:author="Stephanie Baer" w:date="2015-12-17T15:31:00Z">
      <w:r w:rsidDel="00502766">
        <w:delText>1 Acknowledgements</w:delText>
      </w:r>
    </w:del>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64792" w14:textId="56B1698F" w:rsidR="00384AA8" w:rsidRDefault="00384AA8" w:rsidP="0028614A">
    <w:pPr>
      <w:pStyle w:val="HeaderIL"/>
    </w:pPr>
    <w:r>
      <w:t>I</w:t>
    </w:r>
    <w:r w:rsidRPr="00AB4D81">
      <w:t>llinois Statewide Technical Reference Manual</w:t>
    </w:r>
    <w:r>
      <w:t xml:space="preserve"> – </w:t>
    </w:r>
    <w:ins w:id="79" w:author="Stephanie Baer" w:date="2015-12-17T15:31:00Z">
      <w:r w:rsidR="00502766">
        <w:t>1 Purpose of TRM</w:t>
      </w:r>
      <w:r w:rsidR="00502766" w:rsidDel="00502766">
        <w:t xml:space="preserve"> </w:t>
      </w:r>
    </w:ins>
    <w:del w:id="80" w:author="Stephanie Baer" w:date="2015-12-17T15:31:00Z">
      <w:r w:rsidDel="00502766">
        <w:delText>Document Revision History</w:delText>
      </w:r>
    </w:del>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4924E7" w14:textId="7263573F" w:rsidR="00384AA8" w:rsidRDefault="00384AA8" w:rsidP="0028614A">
    <w:pPr>
      <w:pStyle w:val="HeaderIL"/>
    </w:pPr>
    <w:r>
      <w:t>I</w:t>
    </w:r>
    <w:r w:rsidRPr="00AB4D81">
      <w:t>llinois Statewide Technical Reference Manual</w:t>
    </w:r>
    <w:r>
      <w:t xml:space="preserve"> – </w:t>
    </w:r>
    <w:ins w:id="1514" w:author="Stephanie Baer" w:date="2015-12-17T15:31:00Z">
      <w:r w:rsidR="00502766">
        <w:t>1 Purpose of TRM</w:t>
      </w:r>
      <w:r w:rsidR="00502766" w:rsidDel="00502766">
        <w:t xml:space="preserve"> </w:t>
      </w:r>
    </w:ins>
    <w:del w:id="1515" w:author="Stephanie Baer" w:date="2015-12-17T15:31:00Z">
      <w:r w:rsidDel="00502766">
        <w:delText>1.2 Summary of Revisions</w:delText>
      </w:r>
    </w:del>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A2C34" w14:textId="569C6716" w:rsidR="00384AA8" w:rsidRDefault="00384AA8" w:rsidP="0028614A">
    <w:pPr>
      <w:pStyle w:val="HeaderIL"/>
    </w:pPr>
    <w:r>
      <w:t>I</w:t>
    </w:r>
    <w:r w:rsidRPr="00AB4D81">
      <w:t>llinois Statewide Technical Reference Manual</w:t>
    </w:r>
    <w:r>
      <w:t xml:space="preserve"> – </w:t>
    </w:r>
    <w:ins w:id="1529" w:author="Stephanie Baer" w:date="2015-12-17T15:32:00Z">
      <w:r w:rsidR="00502766">
        <w:t>1 Purpose of TRM</w:t>
      </w:r>
      <w:r w:rsidR="00502766" w:rsidDel="00502766">
        <w:t xml:space="preserve"> </w:t>
      </w:r>
    </w:ins>
    <w:del w:id="1530" w:author="Stephanie Baer" w:date="2015-12-17T15:32:00Z">
      <w:r w:rsidDel="00502766">
        <w:delText>1.3 Enabling ICC Policy</w:delText>
      </w:r>
    </w:del>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E49831" w14:textId="2734EEFE" w:rsidR="00384AA8" w:rsidRDefault="00384AA8" w:rsidP="0028614A">
    <w:pPr>
      <w:pStyle w:val="HeaderIL"/>
    </w:pPr>
    <w:r>
      <w:t>I</w:t>
    </w:r>
    <w:r w:rsidRPr="00AB4D81">
      <w:t>llinois Statewide Technical Reference Manual</w:t>
    </w:r>
    <w:r>
      <w:t xml:space="preserve"> – </w:t>
    </w:r>
    <w:ins w:id="1546" w:author="Stephanie Baer" w:date="2015-12-17T15:32:00Z">
      <w:r w:rsidR="00502766">
        <w:t>1 Purpose of TRM</w:t>
      </w:r>
      <w:r w:rsidR="00502766" w:rsidDel="00502766">
        <w:t xml:space="preserve"> </w:t>
      </w:r>
    </w:ins>
    <w:del w:id="1547" w:author="Stephanie Baer" w:date="2015-12-17T15:32:00Z">
      <w:r w:rsidDel="00502766">
        <w:delText>1.4 Development Process</w:delText>
      </w:r>
    </w:del>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A843B" w14:textId="77777777" w:rsidR="00384AA8" w:rsidRDefault="00384AA8" w:rsidP="0028614A">
    <w:pPr>
      <w:pStyle w:val="HeaderIL"/>
    </w:pPr>
    <w:r>
      <w:t>I</w:t>
    </w:r>
    <w:r w:rsidRPr="00AB4D81">
      <w:t>llinois Statewide Technical Reference Manual</w:t>
    </w:r>
    <w:r>
      <w:t xml:space="preserve"> – 2 Organizational Structure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B7ECE48"/>
    <w:lvl w:ilvl="0">
      <w:numFmt w:val="bullet"/>
      <w:lvlText w:val="*"/>
      <w:lvlJc w:val="left"/>
      <w:pPr>
        <w:ind w:left="0" w:firstLine="0"/>
      </w:pPr>
    </w:lvl>
  </w:abstractNum>
  <w:abstractNum w:abstractNumId="1">
    <w:nsid w:val="01275E63"/>
    <w:multiLevelType w:val="hybridMultilevel"/>
    <w:tmpl w:val="B54A81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083E16"/>
    <w:multiLevelType w:val="hybridMultilevel"/>
    <w:tmpl w:val="48DEE8E2"/>
    <w:lvl w:ilvl="0" w:tplc="66D68EE0">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A51679D"/>
    <w:multiLevelType w:val="hybridMultilevel"/>
    <w:tmpl w:val="07E89036"/>
    <w:lvl w:ilvl="0" w:tplc="0F6E346E">
      <w:start w:val="1"/>
      <w:numFmt w:val="bullet"/>
      <w:pStyle w:val="Bulletlevel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0A575537"/>
    <w:multiLevelType w:val="hybridMultilevel"/>
    <w:tmpl w:val="D05E4E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EB06B6"/>
    <w:multiLevelType w:val="hybridMultilevel"/>
    <w:tmpl w:val="C86EAC96"/>
    <w:lvl w:ilvl="0" w:tplc="65BC67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BBA7D45"/>
    <w:multiLevelType w:val="hybridMultilevel"/>
    <w:tmpl w:val="CF1C0D16"/>
    <w:lvl w:ilvl="0" w:tplc="561E590A">
      <w:start w:val="1"/>
      <w:numFmt w:val="decimal"/>
      <w:pStyle w:val="List2"/>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nsid w:val="0C8C7D85"/>
    <w:multiLevelType w:val="multilevel"/>
    <w:tmpl w:val="69FE9EF6"/>
    <w:lvl w:ilvl="0">
      <w:start w:val="1"/>
      <w:numFmt w:val="decimal"/>
      <w:pStyle w:val="Heading1"/>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
    <w:nsid w:val="110F0EB9"/>
    <w:multiLevelType w:val="hybridMultilevel"/>
    <w:tmpl w:val="26C6BEBA"/>
    <w:lvl w:ilvl="0" w:tplc="9FF85FC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5915ED"/>
    <w:multiLevelType w:val="multilevel"/>
    <w:tmpl w:val="76C4CB8C"/>
    <w:lvl w:ilvl="0">
      <w:start w:val="1"/>
      <w:numFmt w:val="bullet"/>
      <w:pStyle w:val="Bullet1"/>
      <w:lvlText w:val=""/>
      <w:lvlJc w:val="left"/>
      <w:pPr>
        <w:ind w:left="720" w:hanging="360"/>
      </w:pPr>
      <w:rPr>
        <w:rFonts w:ascii="Wingdings" w:hAnsi="Wingdings" w:hint="default"/>
        <w:color w:val="053572"/>
        <w:sz w:val="22"/>
      </w:rPr>
    </w:lvl>
    <w:lvl w:ilvl="1">
      <w:start w:val="1"/>
      <w:numFmt w:val="bullet"/>
      <w:lvlText w:val=""/>
      <w:lvlJc w:val="left"/>
      <w:pPr>
        <w:ind w:left="1080" w:hanging="360"/>
      </w:pPr>
      <w:rPr>
        <w:rFonts w:ascii="Wingdings" w:hAnsi="Wingdings" w:hint="default"/>
        <w:color w:val="1295D8"/>
        <w:sz w:val="22"/>
      </w:rPr>
    </w:lvl>
    <w:lvl w:ilvl="2">
      <w:start w:val="1"/>
      <w:numFmt w:val="bullet"/>
      <w:lvlRestart w:val="0"/>
      <w:lvlText w:val=""/>
      <w:lvlJc w:val="left"/>
      <w:pPr>
        <w:tabs>
          <w:tab w:val="num" w:pos="1080"/>
        </w:tabs>
        <w:ind w:left="1440" w:hanging="360"/>
      </w:pPr>
      <w:rPr>
        <w:rFonts w:ascii="Wingdings" w:hAnsi="Wingdings" w:hint="default"/>
        <w:color w:val="4D4D4F"/>
        <w:sz w:val="22"/>
      </w:rPr>
    </w:lvl>
    <w:lvl w:ilvl="3">
      <w:start w:val="1"/>
      <w:numFmt w:val="bullet"/>
      <w:lvlText w:val=""/>
      <w:lvlJc w:val="left"/>
      <w:pPr>
        <w:ind w:left="2160" w:hanging="432"/>
      </w:pPr>
      <w:rPr>
        <w:rFonts w:ascii="Wingdings" w:hAnsi="Wingdings" w:cs="Times New Roman" w:hint="default"/>
        <w:b w:val="0"/>
        <w:bCs w:val="0"/>
        <w:i w:val="0"/>
        <w:iCs w:val="0"/>
        <w:caps w:val="0"/>
        <w:smallCaps w:val="0"/>
        <w:strike w:val="0"/>
        <w:dstrike w:val="0"/>
        <w:noProof w:val="0"/>
        <w:vanish w:val="0"/>
        <w:color w:val="0069B6"/>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3600" w:hanging="360"/>
      </w:pPr>
      <w:rPr>
        <w:rFonts w:ascii="Wingdings" w:hAnsi="Wingdings" w:hint="default"/>
        <w:color w:val="64B3E8"/>
      </w:rPr>
    </w:lvl>
    <w:lvl w:ilvl="5">
      <w:start w:val="1"/>
      <w:numFmt w:val="bullet"/>
      <w:lvlText w:val=""/>
      <w:lvlJc w:val="left"/>
      <w:pPr>
        <w:ind w:left="4320" w:hanging="360"/>
      </w:pPr>
      <w:rPr>
        <w:rFonts w:ascii="Wingdings" w:hAnsi="Wingdings" w:hint="default"/>
        <w:color w:val="696969"/>
      </w:rPr>
    </w:lvl>
    <w:lvl w:ilvl="6">
      <w:start w:val="1"/>
      <w:numFmt w:val="bullet"/>
      <w:lvlText w:val=""/>
      <w:lvlJc w:val="left"/>
      <w:pPr>
        <w:ind w:left="5040" w:hanging="360"/>
      </w:pPr>
      <w:rPr>
        <w:rFonts w:ascii="Wingdings" w:hAnsi="Wingdings" w:hint="default"/>
        <w:color w:val="5B9BD5" w:themeColor="accent1"/>
      </w:rPr>
    </w:lvl>
    <w:lvl w:ilvl="7">
      <w:start w:val="1"/>
      <w:numFmt w:val="bullet"/>
      <w:lvlText w:val=""/>
      <w:lvlJc w:val="left"/>
      <w:pPr>
        <w:ind w:left="5760" w:hanging="360"/>
      </w:pPr>
      <w:rPr>
        <w:rFonts w:ascii="Wingdings" w:hAnsi="Wingdings" w:hint="default"/>
        <w:color w:val="ED7D31" w:themeColor="accent2"/>
      </w:rPr>
    </w:lvl>
    <w:lvl w:ilvl="8">
      <w:start w:val="1"/>
      <w:numFmt w:val="bullet"/>
      <w:lvlText w:val=""/>
      <w:lvlJc w:val="left"/>
      <w:pPr>
        <w:ind w:left="6480" w:hanging="360"/>
      </w:pPr>
      <w:rPr>
        <w:rFonts w:ascii="Wingdings" w:hAnsi="Wingdings" w:hint="default"/>
        <w:color w:val="A5A5A5" w:themeColor="accent3"/>
      </w:rPr>
    </w:lvl>
  </w:abstractNum>
  <w:abstractNum w:abstractNumId="10">
    <w:nsid w:val="1EF850BC"/>
    <w:multiLevelType w:val="hybridMultilevel"/>
    <w:tmpl w:val="D2D4C3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216D7FC9"/>
    <w:multiLevelType w:val="multilevel"/>
    <w:tmpl w:val="4FD070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3B1075"/>
    <w:multiLevelType w:val="hybridMultilevel"/>
    <w:tmpl w:val="FD4840BE"/>
    <w:lvl w:ilvl="0" w:tplc="209E9AD6">
      <w:start w:val="1"/>
      <w:numFmt w:val="bullet"/>
      <w:lvlText w:val="•"/>
      <w:lvlJc w:val="left"/>
      <w:pPr>
        <w:tabs>
          <w:tab w:val="num" w:pos="720"/>
        </w:tabs>
        <w:ind w:left="720" w:hanging="360"/>
      </w:pPr>
      <w:rPr>
        <w:rFonts w:ascii="Arial" w:hAnsi="Arial" w:hint="default"/>
      </w:rPr>
    </w:lvl>
    <w:lvl w:ilvl="1" w:tplc="7F765E2C" w:tentative="1">
      <w:start w:val="1"/>
      <w:numFmt w:val="bullet"/>
      <w:lvlText w:val="•"/>
      <w:lvlJc w:val="left"/>
      <w:pPr>
        <w:tabs>
          <w:tab w:val="num" w:pos="1440"/>
        </w:tabs>
        <w:ind w:left="1440" w:hanging="360"/>
      </w:pPr>
      <w:rPr>
        <w:rFonts w:ascii="Arial" w:hAnsi="Arial" w:hint="default"/>
      </w:rPr>
    </w:lvl>
    <w:lvl w:ilvl="2" w:tplc="46E4F4BA">
      <w:start w:val="1"/>
      <w:numFmt w:val="bullet"/>
      <w:lvlText w:val="•"/>
      <w:lvlJc w:val="left"/>
      <w:pPr>
        <w:tabs>
          <w:tab w:val="num" w:pos="2160"/>
        </w:tabs>
        <w:ind w:left="2160" w:hanging="360"/>
      </w:pPr>
      <w:rPr>
        <w:rFonts w:ascii="Arial" w:hAnsi="Arial" w:hint="default"/>
      </w:rPr>
    </w:lvl>
    <w:lvl w:ilvl="3" w:tplc="2800026C" w:tentative="1">
      <w:start w:val="1"/>
      <w:numFmt w:val="bullet"/>
      <w:lvlText w:val="•"/>
      <w:lvlJc w:val="left"/>
      <w:pPr>
        <w:tabs>
          <w:tab w:val="num" w:pos="2880"/>
        </w:tabs>
        <w:ind w:left="2880" w:hanging="360"/>
      </w:pPr>
      <w:rPr>
        <w:rFonts w:ascii="Arial" w:hAnsi="Arial" w:hint="default"/>
      </w:rPr>
    </w:lvl>
    <w:lvl w:ilvl="4" w:tplc="5E44E294" w:tentative="1">
      <w:start w:val="1"/>
      <w:numFmt w:val="bullet"/>
      <w:lvlText w:val="•"/>
      <w:lvlJc w:val="left"/>
      <w:pPr>
        <w:tabs>
          <w:tab w:val="num" w:pos="3600"/>
        </w:tabs>
        <w:ind w:left="3600" w:hanging="360"/>
      </w:pPr>
      <w:rPr>
        <w:rFonts w:ascii="Arial" w:hAnsi="Arial" w:hint="default"/>
      </w:rPr>
    </w:lvl>
    <w:lvl w:ilvl="5" w:tplc="D750BCDC" w:tentative="1">
      <w:start w:val="1"/>
      <w:numFmt w:val="bullet"/>
      <w:lvlText w:val="•"/>
      <w:lvlJc w:val="left"/>
      <w:pPr>
        <w:tabs>
          <w:tab w:val="num" w:pos="4320"/>
        </w:tabs>
        <w:ind w:left="4320" w:hanging="360"/>
      </w:pPr>
      <w:rPr>
        <w:rFonts w:ascii="Arial" w:hAnsi="Arial" w:hint="default"/>
      </w:rPr>
    </w:lvl>
    <w:lvl w:ilvl="6" w:tplc="F7D2FB92" w:tentative="1">
      <w:start w:val="1"/>
      <w:numFmt w:val="bullet"/>
      <w:lvlText w:val="•"/>
      <w:lvlJc w:val="left"/>
      <w:pPr>
        <w:tabs>
          <w:tab w:val="num" w:pos="5040"/>
        </w:tabs>
        <w:ind w:left="5040" w:hanging="360"/>
      </w:pPr>
      <w:rPr>
        <w:rFonts w:ascii="Arial" w:hAnsi="Arial" w:hint="default"/>
      </w:rPr>
    </w:lvl>
    <w:lvl w:ilvl="7" w:tplc="C0B6B96C" w:tentative="1">
      <w:start w:val="1"/>
      <w:numFmt w:val="bullet"/>
      <w:lvlText w:val="•"/>
      <w:lvlJc w:val="left"/>
      <w:pPr>
        <w:tabs>
          <w:tab w:val="num" w:pos="5760"/>
        </w:tabs>
        <w:ind w:left="5760" w:hanging="360"/>
      </w:pPr>
      <w:rPr>
        <w:rFonts w:ascii="Arial" w:hAnsi="Arial" w:hint="default"/>
      </w:rPr>
    </w:lvl>
    <w:lvl w:ilvl="8" w:tplc="19621D86" w:tentative="1">
      <w:start w:val="1"/>
      <w:numFmt w:val="bullet"/>
      <w:lvlText w:val="•"/>
      <w:lvlJc w:val="left"/>
      <w:pPr>
        <w:tabs>
          <w:tab w:val="num" w:pos="6480"/>
        </w:tabs>
        <w:ind w:left="6480" w:hanging="360"/>
      </w:pPr>
      <w:rPr>
        <w:rFonts w:ascii="Arial" w:hAnsi="Arial" w:hint="default"/>
      </w:rPr>
    </w:lvl>
  </w:abstractNum>
  <w:abstractNum w:abstractNumId="13">
    <w:nsid w:val="2A5537BB"/>
    <w:multiLevelType w:val="hybridMultilevel"/>
    <w:tmpl w:val="7E8EA60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98942E8"/>
    <w:multiLevelType w:val="hybridMultilevel"/>
    <w:tmpl w:val="4C70B852"/>
    <w:lvl w:ilvl="0" w:tplc="995A9E52">
      <w:start w:val="1"/>
      <w:numFmt w:val="decimal"/>
      <w:lvlText w:val="%1."/>
      <w:lvlJc w:val="left"/>
      <w:pPr>
        <w:ind w:left="720" w:hanging="360"/>
      </w:pPr>
      <w:rPr>
        <w:rFonts w:asciiTheme="minorHAnsi" w:eastAsia="Times New Roman" w:hAnsiTheme="minorHAnsi" w:cs="Times New Roman" w:hint="default"/>
      </w:rPr>
    </w:lvl>
    <w:lvl w:ilvl="1" w:tplc="04090003">
      <w:start w:val="1"/>
      <w:numFmt w:val="bullet"/>
      <w:lvlText w:val="o"/>
      <w:lvlJc w:val="left"/>
      <w:pPr>
        <w:ind w:left="1440" w:hanging="360"/>
      </w:pPr>
      <w:rPr>
        <w:rFonts w:ascii="Courier New" w:hAnsi="Courier New" w:hint="default"/>
      </w:rPr>
    </w:lvl>
    <w:lvl w:ilvl="2" w:tplc="4A68F180">
      <w:start w:val="1"/>
      <w:numFmt w:val="upp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BF827CC"/>
    <w:multiLevelType w:val="hybridMultilevel"/>
    <w:tmpl w:val="ECF8A94A"/>
    <w:lvl w:ilvl="0" w:tplc="F7F6200E">
      <w:start w:val="1"/>
      <w:numFmt w:val="bullet"/>
      <w:lvlText w:val="•"/>
      <w:lvlJc w:val="left"/>
      <w:pPr>
        <w:tabs>
          <w:tab w:val="num" w:pos="720"/>
        </w:tabs>
        <w:ind w:left="720" w:hanging="360"/>
      </w:pPr>
      <w:rPr>
        <w:rFonts w:ascii="Arial" w:hAnsi="Arial" w:hint="default"/>
      </w:rPr>
    </w:lvl>
    <w:lvl w:ilvl="1" w:tplc="3EC6AB6A" w:tentative="1">
      <w:start w:val="1"/>
      <w:numFmt w:val="bullet"/>
      <w:lvlText w:val="•"/>
      <w:lvlJc w:val="left"/>
      <w:pPr>
        <w:tabs>
          <w:tab w:val="num" w:pos="1440"/>
        </w:tabs>
        <w:ind w:left="1440" w:hanging="360"/>
      </w:pPr>
      <w:rPr>
        <w:rFonts w:ascii="Arial" w:hAnsi="Arial" w:hint="default"/>
      </w:rPr>
    </w:lvl>
    <w:lvl w:ilvl="2" w:tplc="8E806022">
      <w:start w:val="1"/>
      <w:numFmt w:val="bullet"/>
      <w:lvlText w:val="•"/>
      <w:lvlJc w:val="left"/>
      <w:pPr>
        <w:tabs>
          <w:tab w:val="num" w:pos="2160"/>
        </w:tabs>
        <w:ind w:left="2160" w:hanging="360"/>
      </w:pPr>
      <w:rPr>
        <w:rFonts w:ascii="Arial" w:hAnsi="Arial" w:hint="default"/>
      </w:rPr>
    </w:lvl>
    <w:lvl w:ilvl="3" w:tplc="92DCA6CC" w:tentative="1">
      <w:start w:val="1"/>
      <w:numFmt w:val="bullet"/>
      <w:lvlText w:val="•"/>
      <w:lvlJc w:val="left"/>
      <w:pPr>
        <w:tabs>
          <w:tab w:val="num" w:pos="2880"/>
        </w:tabs>
        <w:ind w:left="2880" w:hanging="360"/>
      </w:pPr>
      <w:rPr>
        <w:rFonts w:ascii="Arial" w:hAnsi="Arial" w:hint="default"/>
      </w:rPr>
    </w:lvl>
    <w:lvl w:ilvl="4" w:tplc="59A6BE80" w:tentative="1">
      <w:start w:val="1"/>
      <w:numFmt w:val="bullet"/>
      <w:lvlText w:val="•"/>
      <w:lvlJc w:val="left"/>
      <w:pPr>
        <w:tabs>
          <w:tab w:val="num" w:pos="3600"/>
        </w:tabs>
        <w:ind w:left="3600" w:hanging="360"/>
      </w:pPr>
      <w:rPr>
        <w:rFonts w:ascii="Arial" w:hAnsi="Arial" w:hint="default"/>
      </w:rPr>
    </w:lvl>
    <w:lvl w:ilvl="5" w:tplc="B3A2C9AA" w:tentative="1">
      <w:start w:val="1"/>
      <w:numFmt w:val="bullet"/>
      <w:lvlText w:val="•"/>
      <w:lvlJc w:val="left"/>
      <w:pPr>
        <w:tabs>
          <w:tab w:val="num" w:pos="4320"/>
        </w:tabs>
        <w:ind w:left="4320" w:hanging="360"/>
      </w:pPr>
      <w:rPr>
        <w:rFonts w:ascii="Arial" w:hAnsi="Arial" w:hint="default"/>
      </w:rPr>
    </w:lvl>
    <w:lvl w:ilvl="6" w:tplc="102E2E1E" w:tentative="1">
      <w:start w:val="1"/>
      <w:numFmt w:val="bullet"/>
      <w:lvlText w:val="•"/>
      <w:lvlJc w:val="left"/>
      <w:pPr>
        <w:tabs>
          <w:tab w:val="num" w:pos="5040"/>
        </w:tabs>
        <w:ind w:left="5040" w:hanging="360"/>
      </w:pPr>
      <w:rPr>
        <w:rFonts w:ascii="Arial" w:hAnsi="Arial" w:hint="default"/>
      </w:rPr>
    </w:lvl>
    <w:lvl w:ilvl="7" w:tplc="8CB6CD92" w:tentative="1">
      <w:start w:val="1"/>
      <w:numFmt w:val="bullet"/>
      <w:lvlText w:val="•"/>
      <w:lvlJc w:val="left"/>
      <w:pPr>
        <w:tabs>
          <w:tab w:val="num" w:pos="5760"/>
        </w:tabs>
        <w:ind w:left="5760" w:hanging="360"/>
      </w:pPr>
      <w:rPr>
        <w:rFonts w:ascii="Arial" w:hAnsi="Arial" w:hint="default"/>
      </w:rPr>
    </w:lvl>
    <w:lvl w:ilvl="8" w:tplc="074A0876" w:tentative="1">
      <w:start w:val="1"/>
      <w:numFmt w:val="bullet"/>
      <w:lvlText w:val="•"/>
      <w:lvlJc w:val="left"/>
      <w:pPr>
        <w:tabs>
          <w:tab w:val="num" w:pos="6480"/>
        </w:tabs>
        <w:ind w:left="6480" w:hanging="360"/>
      </w:pPr>
      <w:rPr>
        <w:rFonts w:ascii="Arial" w:hAnsi="Arial" w:hint="default"/>
      </w:rPr>
    </w:lvl>
  </w:abstractNum>
  <w:abstractNum w:abstractNumId="16">
    <w:nsid w:val="51C372AA"/>
    <w:multiLevelType w:val="hybridMultilevel"/>
    <w:tmpl w:val="F418DC8C"/>
    <w:lvl w:ilvl="0" w:tplc="7A4AE1A6">
      <w:start w:val="1"/>
      <w:numFmt w:val="bullet"/>
      <w:pStyle w:val="ResumeBullet"/>
      <w:lvlText w:val="»"/>
      <w:lvlJc w:val="left"/>
      <w:pPr>
        <w:tabs>
          <w:tab w:val="num" w:pos="2790"/>
        </w:tabs>
        <w:ind w:left="2718" w:hanging="288"/>
      </w:pPr>
      <w:rPr>
        <w:rFonts w:ascii="Palatino Linotype" w:hAnsi="Palatino Linotype"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BFD426F"/>
    <w:multiLevelType w:val="hybridMultilevel"/>
    <w:tmpl w:val="CCAA1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0762468"/>
    <w:multiLevelType w:val="hybridMultilevel"/>
    <w:tmpl w:val="ADB0ED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7A5C0169"/>
    <w:multiLevelType w:val="hybridMultilevel"/>
    <w:tmpl w:val="7402E89E"/>
    <w:lvl w:ilvl="0" w:tplc="B6569140">
      <w:numFmt w:val="bullet"/>
      <w:lvlText w:val="•"/>
      <w:lvlJc w:val="left"/>
      <w:pPr>
        <w:ind w:left="720" w:hanging="360"/>
      </w:pPr>
      <w:rPr>
        <w:rFonts w:ascii="SymbolMT" w:eastAsia="SymbolMT" w:hAnsiTheme="minorHAnsi" w:cs="SymbolMT"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
  </w:num>
  <w:num w:numId="4">
    <w:abstractNumId w:val="4"/>
  </w:num>
  <w:num w:numId="5">
    <w:abstractNumId w:val="5"/>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 w:ilvl="0">
        <w:numFmt w:val="bullet"/>
        <w:lvlText w:val="•"/>
        <w:legacy w:legacy="1" w:legacySpace="0" w:legacyIndent="0"/>
        <w:lvlJc w:val="left"/>
        <w:pPr>
          <w:ind w:left="0" w:firstLine="0"/>
        </w:pPr>
        <w:rPr>
          <w:rFonts w:ascii="Arial" w:hAnsi="Arial" w:cs="Arial" w:hint="default"/>
          <w:sz w:val="36"/>
        </w:rPr>
      </w:lvl>
    </w:lvlOverride>
  </w:num>
  <w:num w:numId="9">
    <w:abstractNumId w:val="17"/>
  </w:num>
  <w:num w:numId="10">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lvlOverride w:ilvl="2">
      <w:startOverride w:val="1"/>
    </w:lvlOverride>
    <w:lvlOverride w:ilvl="3"/>
    <w:lvlOverride w:ilvl="4"/>
    <w:lvlOverride w:ilvl="5"/>
    <w:lvlOverride w:ilvl="6"/>
    <w:lvlOverride w:ilvl="7"/>
    <w:lvlOverride w:ilv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19"/>
  </w:num>
  <w:num w:numId="20">
    <w:abstractNumId w:val="12"/>
  </w:num>
  <w:num w:numId="21">
    <w:abstractNumId w:val="15"/>
  </w:num>
  <w:num w:numId="22">
    <w:abstractNumId w:val="14"/>
  </w:num>
  <w:num w:numId="23">
    <w:abstractNumId w:val="13"/>
  </w:num>
  <w:num w:numId="24">
    <w:abstractNumId w:val="11"/>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IdMacAtCleanup w:val="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phanie Baer">
    <w15:presenceInfo w15:providerId="AD" w15:userId="S-1-5-21-2487853956-2226488063-3524254994-325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FE0"/>
    <w:rsid w:val="00020064"/>
    <w:rsid w:val="000471E4"/>
    <w:rsid w:val="00132013"/>
    <w:rsid w:val="00195F8E"/>
    <w:rsid w:val="0019770C"/>
    <w:rsid w:val="00230497"/>
    <w:rsid w:val="00256657"/>
    <w:rsid w:val="00272BF2"/>
    <w:rsid w:val="0028614A"/>
    <w:rsid w:val="002B1074"/>
    <w:rsid w:val="002D645D"/>
    <w:rsid w:val="00303A7F"/>
    <w:rsid w:val="00313BAC"/>
    <w:rsid w:val="00384AA8"/>
    <w:rsid w:val="00415A53"/>
    <w:rsid w:val="00502766"/>
    <w:rsid w:val="005435FA"/>
    <w:rsid w:val="005612ED"/>
    <w:rsid w:val="005C4498"/>
    <w:rsid w:val="005E748F"/>
    <w:rsid w:val="00600A72"/>
    <w:rsid w:val="00606D7E"/>
    <w:rsid w:val="00616983"/>
    <w:rsid w:val="006429FD"/>
    <w:rsid w:val="006647E6"/>
    <w:rsid w:val="006D6CCD"/>
    <w:rsid w:val="0071483B"/>
    <w:rsid w:val="007F05BA"/>
    <w:rsid w:val="007F3B40"/>
    <w:rsid w:val="00850ED5"/>
    <w:rsid w:val="008C394A"/>
    <w:rsid w:val="008E5EB6"/>
    <w:rsid w:val="008F1C00"/>
    <w:rsid w:val="008F604F"/>
    <w:rsid w:val="00A24242"/>
    <w:rsid w:val="00A43C4D"/>
    <w:rsid w:val="00A574A9"/>
    <w:rsid w:val="00B55FE0"/>
    <w:rsid w:val="00B67849"/>
    <w:rsid w:val="00C44DDB"/>
    <w:rsid w:val="00C55DEC"/>
    <w:rsid w:val="00CD31F7"/>
    <w:rsid w:val="00CD69FC"/>
    <w:rsid w:val="00DA676C"/>
    <w:rsid w:val="00DF0314"/>
    <w:rsid w:val="00F432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5AAC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endnote reference" w:uiPriority="0"/>
    <w:lsdException w:name="List 2"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8C394A"/>
    <w:pPr>
      <w:widowControl w:val="0"/>
      <w:spacing w:after="120" w:line="240" w:lineRule="auto"/>
      <w:jc w:val="both"/>
    </w:pPr>
    <w:rPr>
      <w:rFonts w:ascii="Calibri" w:eastAsia="Times New Roman" w:hAnsi="Calibri" w:cs="Times New Roman"/>
      <w:sz w:val="20"/>
    </w:rPr>
  </w:style>
  <w:style w:type="paragraph" w:styleId="Heading1">
    <w:name w:val="heading 1"/>
    <w:basedOn w:val="Normal"/>
    <w:next w:val="Normal"/>
    <w:link w:val="Heading1Char"/>
    <w:autoRedefine/>
    <w:uiPriority w:val="99"/>
    <w:qFormat/>
    <w:rsid w:val="00F432E6"/>
    <w:pPr>
      <w:keepNext/>
      <w:numPr>
        <w:numId w:val="1"/>
      </w:numPr>
      <w:spacing w:before="120" w:after="200"/>
      <w:outlineLvl w:val="0"/>
    </w:pPr>
    <w:rPr>
      <w:rFonts w:cs="Arial"/>
      <w:bCs/>
      <w:kern w:val="32"/>
      <w:sz w:val="32"/>
      <w:szCs w:val="32"/>
    </w:rPr>
  </w:style>
  <w:style w:type="paragraph" w:styleId="Heading2">
    <w:name w:val="heading 2"/>
    <w:basedOn w:val="Normal"/>
    <w:next w:val="Normal"/>
    <w:link w:val="Heading2Char"/>
    <w:autoRedefine/>
    <w:uiPriority w:val="99"/>
    <w:qFormat/>
    <w:rsid w:val="00415A53"/>
    <w:pPr>
      <w:keepNext/>
      <w:widowControl/>
      <w:numPr>
        <w:ilvl w:val="1"/>
        <w:numId w:val="1"/>
      </w:numPr>
      <w:outlineLvl w:val="1"/>
    </w:pPr>
    <w:rPr>
      <w:rFonts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B55FE0"/>
    <w:pPr>
      <w:numPr>
        <w:ilvl w:val="2"/>
        <w:numId w:val="1"/>
      </w:numPr>
      <w:spacing w:line="276" w:lineRule="auto"/>
      <w:ind w:right="-2880"/>
      <w:jc w:val="left"/>
      <w:outlineLvl w:val="2"/>
    </w:pPr>
    <w:rPr>
      <w:rFonts w:eastAsiaTheme="minorEastAsia"/>
      <w:bCs/>
      <w:sz w:val="24"/>
      <w:szCs w:val="24"/>
    </w:rPr>
  </w:style>
  <w:style w:type="paragraph" w:styleId="Heading4">
    <w:name w:val="heading 4"/>
    <w:basedOn w:val="Heading3"/>
    <w:next w:val="Normal"/>
    <w:link w:val="Heading4Char"/>
    <w:autoRedefine/>
    <w:uiPriority w:val="99"/>
    <w:qFormat/>
    <w:rsid w:val="00B55FE0"/>
    <w:pPr>
      <w:keepNext/>
      <w:numPr>
        <w:ilvl w:val="3"/>
      </w:numPr>
      <w:outlineLvl w:val="3"/>
    </w:pPr>
    <w:rPr>
      <w:rFonts w:cs="Arial"/>
      <w:i/>
      <w:noProof/>
      <w:sz w:val="22"/>
      <w:szCs w:val="22"/>
    </w:rPr>
  </w:style>
  <w:style w:type="paragraph" w:styleId="Heading5">
    <w:name w:val="heading 5"/>
    <w:basedOn w:val="Normal"/>
    <w:next w:val="Normal"/>
    <w:link w:val="Heading5Char"/>
    <w:autoRedefine/>
    <w:uiPriority w:val="99"/>
    <w:qFormat/>
    <w:rsid w:val="00B55FE0"/>
    <w:pPr>
      <w:keepNext/>
      <w:keepLines/>
      <w:numPr>
        <w:ilvl w:val="4"/>
        <w:numId w:val="1"/>
      </w:numPr>
      <w:spacing w:before="200" w:line="276" w:lineRule="auto"/>
      <w:outlineLvl w:val="4"/>
    </w:pPr>
  </w:style>
  <w:style w:type="paragraph" w:styleId="Heading6">
    <w:name w:val="heading 6"/>
    <w:basedOn w:val="Normal"/>
    <w:next w:val="Normal"/>
    <w:link w:val="Heading6Char"/>
    <w:autoRedefine/>
    <w:uiPriority w:val="9"/>
    <w:qFormat/>
    <w:rsid w:val="00B55FE0"/>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B55FE0"/>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B55FE0"/>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B55FE0"/>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432E6"/>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415A53"/>
    <w:rPr>
      <w:rFonts w:ascii="Calibri" w:eastAsia="Times New Roman" w:hAnsi="Calibri" w:cs="Arial"/>
      <w:bCs/>
      <w:iCs/>
      <w:sz w:val="28"/>
      <w:szCs w:val="28"/>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9"/>
    <w:rsid w:val="00B55FE0"/>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9"/>
    <w:rsid w:val="00B55FE0"/>
    <w:rPr>
      <w:rFonts w:ascii="Calibri" w:eastAsiaTheme="minorEastAsia" w:hAnsi="Calibri" w:cs="Arial"/>
      <w:bCs/>
      <w:i/>
      <w:noProof/>
    </w:rPr>
  </w:style>
  <w:style w:type="character" w:customStyle="1" w:styleId="Heading5Char">
    <w:name w:val="Heading 5 Char"/>
    <w:basedOn w:val="DefaultParagraphFont"/>
    <w:link w:val="Heading5"/>
    <w:uiPriority w:val="99"/>
    <w:rsid w:val="00B55FE0"/>
    <w:rPr>
      <w:rFonts w:ascii="Calibri" w:eastAsia="Times New Roman" w:hAnsi="Calibri" w:cs="Times New Roman"/>
      <w:sz w:val="20"/>
    </w:rPr>
  </w:style>
  <w:style w:type="character" w:customStyle="1" w:styleId="Heading6Char">
    <w:name w:val="Heading 6 Char"/>
    <w:basedOn w:val="DefaultParagraphFont"/>
    <w:link w:val="Heading6"/>
    <w:uiPriority w:val="9"/>
    <w:rsid w:val="00B55FE0"/>
    <w:rPr>
      <w:rFonts w:eastAsia="Times New Roman" w:cs="Calibri"/>
      <w:b/>
      <w:smallCaps/>
    </w:rPr>
  </w:style>
  <w:style w:type="character" w:customStyle="1" w:styleId="Heading7Char">
    <w:name w:val="Heading 7 Char"/>
    <w:basedOn w:val="DefaultParagraphFont"/>
    <w:link w:val="Heading7"/>
    <w:uiPriority w:val="99"/>
    <w:rsid w:val="00B55FE0"/>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B55FE0"/>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B55FE0"/>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B55FE0"/>
    <w:rPr>
      <w:rFonts w:ascii="Calibri" w:eastAsiaTheme="minorEastAsia" w:hAnsi="Calibri" w:cs="Times New Roman"/>
      <w:bCs/>
      <w:sz w:val="24"/>
      <w:szCs w:val="24"/>
    </w:rPr>
  </w:style>
  <w:style w:type="paragraph" w:styleId="Header">
    <w:name w:val="header"/>
    <w:basedOn w:val="Normal"/>
    <w:link w:val="HeaderChar"/>
    <w:uiPriority w:val="99"/>
    <w:rsid w:val="00B55FE0"/>
    <w:pPr>
      <w:tabs>
        <w:tab w:val="center" w:pos="4320"/>
        <w:tab w:val="right" w:pos="8640"/>
      </w:tabs>
    </w:pPr>
  </w:style>
  <w:style w:type="character" w:customStyle="1" w:styleId="HeaderChar">
    <w:name w:val="Header Char"/>
    <w:basedOn w:val="DefaultParagraphFont"/>
    <w:link w:val="Header"/>
    <w:uiPriority w:val="99"/>
    <w:rsid w:val="00B55FE0"/>
    <w:rPr>
      <w:rFonts w:eastAsia="Times New Roman" w:cs="Times New Roman"/>
      <w:sz w:val="20"/>
    </w:rPr>
  </w:style>
  <w:style w:type="paragraph" w:styleId="Footer">
    <w:name w:val="footer"/>
    <w:basedOn w:val="Normal"/>
    <w:link w:val="FooterChar1"/>
    <w:uiPriority w:val="99"/>
    <w:rsid w:val="00B55FE0"/>
    <w:pPr>
      <w:tabs>
        <w:tab w:val="center" w:pos="4320"/>
        <w:tab w:val="right" w:pos="8640"/>
      </w:tabs>
    </w:pPr>
  </w:style>
  <w:style w:type="character" w:customStyle="1" w:styleId="FooterChar">
    <w:name w:val="Footer Char"/>
    <w:basedOn w:val="DefaultParagraphFont"/>
    <w:uiPriority w:val="99"/>
    <w:rsid w:val="00B55FE0"/>
    <w:rPr>
      <w:rFonts w:eastAsia="Times New Roman" w:cs="Times New Roman"/>
      <w:sz w:val="20"/>
    </w:rPr>
  </w:style>
  <w:style w:type="character" w:customStyle="1" w:styleId="FooterChar1">
    <w:name w:val="Footer Char1"/>
    <w:link w:val="Footer"/>
    <w:uiPriority w:val="99"/>
    <w:locked/>
    <w:rsid w:val="00B55FE0"/>
    <w:rPr>
      <w:rFonts w:eastAsia="Times New Roman" w:cs="Times New Roman"/>
      <w:sz w:val="20"/>
    </w:rPr>
  </w:style>
  <w:style w:type="paragraph" w:styleId="BodyText">
    <w:name w:val="Body Text"/>
    <w:basedOn w:val="Normal"/>
    <w:link w:val="BodyTextChar"/>
    <w:uiPriority w:val="99"/>
    <w:rsid w:val="00B55FE0"/>
    <w:rPr>
      <w:sz w:val="28"/>
    </w:rPr>
  </w:style>
  <w:style w:type="character" w:customStyle="1" w:styleId="BodyTextChar">
    <w:name w:val="Body Text Char"/>
    <w:basedOn w:val="DefaultParagraphFont"/>
    <w:link w:val="BodyText"/>
    <w:uiPriority w:val="99"/>
    <w:rsid w:val="00B55FE0"/>
    <w:rPr>
      <w:rFonts w:eastAsia="Times New Roman" w:cs="Times New Roman"/>
      <w:sz w:val="28"/>
    </w:rPr>
  </w:style>
  <w:style w:type="paragraph" w:customStyle="1" w:styleId="Style0">
    <w:name w:val="Style0"/>
    <w:uiPriority w:val="99"/>
    <w:rsid w:val="00B55FE0"/>
    <w:pPr>
      <w:spacing w:after="0" w:line="240" w:lineRule="auto"/>
    </w:pPr>
    <w:rPr>
      <w:rFonts w:ascii="Arial" w:eastAsia="Times New Roman" w:hAnsi="Arial" w:cs="Times New Roman"/>
      <w:sz w:val="24"/>
      <w:szCs w:val="20"/>
    </w:rPr>
  </w:style>
  <w:style w:type="table" w:styleId="TableGrid">
    <w:name w:val="Table Grid"/>
    <w:basedOn w:val="TableNormal"/>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B55FE0"/>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B55FE0"/>
    <w:rPr>
      <w:rFonts w:eastAsia="Times New Roman" w:cs="Times New Roman"/>
      <w:sz w:val="20"/>
    </w:rPr>
  </w:style>
  <w:style w:type="character" w:styleId="FootnoteReference">
    <w:name w:val="footnote reference"/>
    <w:aliases w:val="Footnote_Reference,o,fr"/>
    <w:uiPriority w:val="99"/>
    <w:qFormat/>
    <w:rsid w:val="00B55FE0"/>
    <w:rPr>
      <w:rFonts w:ascii="Arial" w:hAnsi="Arial" w:cs="Times New Roman"/>
      <w:sz w:val="20"/>
      <w:vertAlign w:val="superscript"/>
    </w:rPr>
  </w:style>
  <w:style w:type="character" w:styleId="PageNumber">
    <w:name w:val="page number"/>
    <w:uiPriority w:val="99"/>
    <w:rsid w:val="00B55FE0"/>
    <w:rPr>
      <w:rFonts w:cs="Times New Roman"/>
    </w:rPr>
  </w:style>
  <w:style w:type="paragraph" w:customStyle="1" w:styleId="PresentedBy">
    <w:name w:val="Presented By"/>
    <w:basedOn w:val="Normal"/>
    <w:link w:val="PresentedByChar"/>
    <w:uiPriority w:val="99"/>
    <w:rsid w:val="00B55FE0"/>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B55FE0"/>
    <w:rPr>
      <w:rFonts w:ascii="Palatino Linotype" w:eastAsia="Times New Roman" w:hAnsi="Palatino Linotype" w:cs="Times New Roman"/>
      <w:color w:val="6F6754"/>
      <w:sz w:val="20"/>
    </w:rPr>
  </w:style>
  <w:style w:type="character" w:styleId="Hyperlink">
    <w:name w:val="Hyperlink"/>
    <w:uiPriority w:val="99"/>
    <w:rsid w:val="00B55FE0"/>
    <w:rPr>
      <w:rFonts w:cs="Times New Roman"/>
      <w:color w:val="0000FF"/>
      <w:u w:val="single"/>
    </w:rPr>
  </w:style>
  <w:style w:type="paragraph" w:styleId="TOC1">
    <w:name w:val="toc 1"/>
    <w:basedOn w:val="Normal"/>
    <w:next w:val="Normal"/>
    <w:autoRedefine/>
    <w:uiPriority w:val="39"/>
    <w:rsid w:val="00F432E6"/>
    <w:pPr>
      <w:tabs>
        <w:tab w:val="left" w:pos="480"/>
        <w:tab w:val="right" w:leader="dot" w:pos="9350"/>
      </w:tabs>
    </w:pPr>
    <w:rPr>
      <w:rFonts w:asciiTheme="majorHAnsi" w:hAnsiTheme="majorHAnsi"/>
      <w:b/>
      <w:bCs/>
      <w:caps/>
      <w:noProof/>
    </w:rPr>
  </w:style>
  <w:style w:type="paragraph" w:styleId="TOC2">
    <w:name w:val="toc 2"/>
    <w:basedOn w:val="Normal"/>
    <w:next w:val="Normal"/>
    <w:autoRedefine/>
    <w:uiPriority w:val="39"/>
    <w:rsid w:val="00B55FE0"/>
    <w:pPr>
      <w:spacing w:before="240"/>
    </w:pPr>
    <w:rPr>
      <w:rFonts w:cstheme="minorHAnsi"/>
      <w:b/>
      <w:bCs/>
      <w:szCs w:val="20"/>
    </w:rPr>
  </w:style>
  <w:style w:type="paragraph" w:styleId="CommentText">
    <w:name w:val="annotation text"/>
    <w:basedOn w:val="Normal"/>
    <w:link w:val="CommentTextChar"/>
    <w:uiPriority w:val="99"/>
    <w:rsid w:val="00B55FE0"/>
  </w:style>
  <w:style w:type="character" w:customStyle="1" w:styleId="CommentTextChar">
    <w:name w:val="Comment Text Char"/>
    <w:basedOn w:val="DefaultParagraphFont"/>
    <w:link w:val="CommentText"/>
    <w:uiPriority w:val="99"/>
    <w:rsid w:val="00B55FE0"/>
    <w:rPr>
      <w:rFonts w:eastAsia="Times New Roman" w:cs="Times New Roman"/>
      <w:sz w:val="20"/>
    </w:rPr>
  </w:style>
  <w:style w:type="character" w:customStyle="1" w:styleId="CommentSubjectChar">
    <w:name w:val="Comment Subject Char"/>
    <w:basedOn w:val="CommentTextChar"/>
    <w:link w:val="CommentSubject"/>
    <w:uiPriority w:val="99"/>
    <w:semiHidden/>
    <w:rsid w:val="00B55FE0"/>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B55FE0"/>
    <w:rPr>
      <w:b/>
      <w:bCs/>
    </w:rPr>
  </w:style>
  <w:style w:type="character" w:customStyle="1" w:styleId="CommentSubjectChar1">
    <w:name w:val="Comment Subject Char1"/>
    <w:basedOn w:val="CommentTextChar"/>
    <w:uiPriority w:val="99"/>
    <w:semiHidden/>
    <w:rsid w:val="00B55FE0"/>
    <w:rPr>
      <w:rFonts w:eastAsia="Times New Roman" w:cs="Times New Roman"/>
      <w:b/>
      <w:bCs/>
      <w:sz w:val="20"/>
    </w:rPr>
  </w:style>
  <w:style w:type="paragraph" w:styleId="BalloonText">
    <w:name w:val="Balloon Text"/>
    <w:basedOn w:val="Normal"/>
    <w:link w:val="BalloonTextChar"/>
    <w:uiPriority w:val="99"/>
    <w:semiHidden/>
    <w:rsid w:val="00B55FE0"/>
    <w:rPr>
      <w:rFonts w:ascii="Tahoma" w:hAnsi="Tahoma" w:cs="Tahoma"/>
      <w:sz w:val="16"/>
      <w:szCs w:val="16"/>
    </w:rPr>
  </w:style>
  <w:style w:type="character" w:customStyle="1" w:styleId="BalloonTextChar">
    <w:name w:val="Balloon Text Char"/>
    <w:basedOn w:val="DefaultParagraphFont"/>
    <w:link w:val="BalloonText"/>
    <w:uiPriority w:val="99"/>
    <w:semiHidden/>
    <w:rsid w:val="00B55FE0"/>
    <w:rPr>
      <w:rFonts w:ascii="Tahoma" w:eastAsia="Times New Roman" w:hAnsi="Tahoma" w:cs="Tahoma"/>
      <w:sz w:val="16"/>
      <w:szCs w:val="16"/>
    </w:rPr>
  </w:style>
  <w:style w:type="paragraph" w:styleId="NoSpacing">
    <w:name w:val="No Spacing"/>
    <w:uiPriority w:val="1"/>
    <w:qFormat/>
    <w:rsid w:val="00B55FE0"/>
    <w:pPr>
      <w:spacing w:after="0" w:line="240" w:lineRule="auto"/>
    </w:pPr>
    <w:rPr>
      <w:rFonts w:ascii="Times New Roman" w:eastAsia="Times New Roman" w:hAnsi="Times New Roman" w:cs="Times New Roman"/>
      <w:sz w:val="20"/>
      <w:szCs w:val="20"/>
    </w:rPr>
  </w:style>
  <w:style w:type="paragraph" w:styleId="ListParagraph">
    <w:name w:val="List Paragraph"/>
    <w:aliases w:val="TT - List Paragraph"/>
    <w:basedOn w:val="Normal"/>
    <w:link w:val="ListParagraphChar"/>
    <w:uiPriority w:val="34"/>
    <w:qFormat/>
    <w:rsid w:val="00B55FE0"/>
    <w:pPr>
      <w:ind w:left="720"/>
      <w:contextualSpacing/>
    </w:pPr>
  </w:style>
  <w:style w:type="character" w:styleId="BookTitle">
    <w:name w:val="Book Title"/>
    <w:uiPriority w:val="99"/>
    <w:qFormat/>
    <w:rsid w:val="00B55FE0"/>
    <w:rPr>
      <w:b/>
      <w:bCs/>
      <w:smallCaps/>
      <w:spacing w:val="5"/>
    </w:rPr>
  </w:style>
  <w:style w:type="paragraph" w:styleId="Title">
    <w:name w:val="Title"/>
    <w:basedOn w:val="Normal"/>
    <w:next w:val="Normal"/>
    <w:link w:val="TitleChar"/>
    <w:qFormat/>
    <w:rsid w:val="00B55FE0"/>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rsid w:val="00B55FE0"/>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B55FE0"/>
    <w:pPr>
      <w:keepLines/>
      <w:spacing w:before="80" w:after="40"/>
    </w:pPr>
    <w:rPr>
      <w:b/>
      <w:noProof/>
      <w:sz w:val="18"/>
    </w:rPr>
  </w:style>
  <w:style w:type="paragraph" w:customStyle="1" w:styleId="Tablecentered">
    <w:name w:val="Table centered"/>
    <w:basedOn w:val="Normal"/>
    <w:link w:val="TablecenteredChar"/>
    <w:autoRedefine/>
    <w:uiPriority w:val="99"/>
    <w:qFormat/>
    <w:rsid w:val="00B55FE0"/>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B55FE0"/>
    <w:rPr>
      <w:rFonts w:eastAsia="Times New Roman" w:cs="Times New Roman"/>
      <w:noProof/>
      <w:sz w:val="18"/>
      <w:szCs w:val="18"/>
    </w:rPr>
  </w:style>
  <w:style w:type="paragraph" w:customStyle="1" w:styleId="Tablecenteredbold">
    <w:name w:val="Table centered bold"/>
    <w:basedOn w:val="Tablecentered"/>
    <w:autoRedefine/>
    <w:uiPriority w:val="99"/>
    <w:rsid w:val="00B55FE0"/>
    <w:rPr>
      <w:b/>
    </w:rPr>
  </w:style>
  <w:style w:type="paragraph" w:customStyle="1" w:styleId="Heading31">
    <w:name w:val="Heading 3.1"/>
    <w:basedOn w:val="Heading3"/>
    <w:link w:val="Heading31Char"/>
    <w:uiPriority w:val="99"/>
    <w:rsid w:val="00B55FE0"/>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B55FE0"/>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B55FE0"/>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B55FE0"/>
    <w:pPr>
      <w:spacing w:after="200" w:line="276" w:lineRule="auto"/>
    </w:pPr>
  </w:style>
  <w:style w:type="character" w:customStyle="1" w:styleId="AnalystTextChar">
    <w:name w:val="Analyst Text Char"/>
    <w:link w:val="AnalystText"/>
    <w:uiPriority w:val="99"/>
    <w:locked/>
    <w:rsid w:val="00B55FE0"/>
    <w:rPr>
      <w:rFonts w:eastAsia="Times New Roman" w:cs="Times New Roman"/>
      <w:sz w:val="20"/>
    </w:rPr>
  </w:style>
  <w:style w:type="character" w:customStyle="1" w:styleId="UsernotesChar">
    <w:name w:val="User notes Char"/>
    <w:link w:val="Usernotes"/>
    <w:uiPriority w:val="99"/>
    <w:locked/>
    <w:rsid w:val="00B55FE0"/>
    <w:rPr>
      <w:rFonts w:ascii="Comic Sans MS" w:eastAsia="Times New Roman" w:hAnsi="Comic Sans MS" w:cs="Times New Roman"/>
      <w:sz w:val="18"/>
      <w:szCs w:val="18"/>
    </w:rPr>
  </w:style>
  <w:style w:type="paragraph" w:styleId="Caption">
    <w:name w:val="caption"/>
    <w:aliases w:val="Footnotes,Table Caption,Char"/>
    <w:basedOn w:val="Normal"/>
    <w:next w:val="Normal"/>
    <w:link w:val="CaptionChar"/>
    <w:autoRedefine/>
    <w:uiPriority w:val="35"/>
    <w:qFormat/>
    <w:rsid w:val="00B55FE0"/>
    <w:pPr>
      <w:keepNext/>
      <w:tabs>
        <w:tab w:val="left" w:pos="1152"/>
      </w:tabs>
      <w:jc w:val="center"/>
    </w:pPr>
    <w:rPr>
      <w:rFonts w:cstheme="minorHAnsi"/>
      <w:b/>
      <w:szCs w:val="24"/>
    </w:rPr>
  </w:style>
  <w:style w:type="character" w:customStyle="1" w:styleId="CaptionChar">
    <w:name w:val="Caption Char"/>
    <w:aliases w:val="Footnotes Char,Table Caption Char,Char Char2"/>
    <w:link w:val="Caption"/>
    <w:uiPriority w:val="35"/>
    <w:locked/>
    <w:rsid w:val="00B55FE0"/>
    <w:rPr>
      <w:rFonts w:eastAsia="Times New Roman" w:cstheme="minorHAnsi"/>
      <w:b/>
      <w:sz w:val="20"/>
      <w:szCs w:val="24"/>
    </w:rPr>
  </w:style>
  <w:style w:type="paragraph" w:styleId="List">
    <w:name w:val="List"/>
    <w:basedOn w:val="Normal"/>
    <w:uiPriority w:val="99"/>
    <w:rsid w:val="00B55FE0"/>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B55FE0"/>
    <w:rPr>
      <w:rFonts w:cs="Times New Roman"/>
      <w:b/>
      <w:sz w:val="32"/>
      <w:lang w:val="en-US" w:eastAsia="en-US" w:bidi="ar-SA"/>
    </w:rPr>
  </w:style>
  <w:style w:type="character" w:customStyle="1" w:styleId="MacroTextChar">
    <w:name w:val="Macro Text Char"/>
    <w:basedOn w:val="DefaultParagraphFont"/>
    <w:link w:val="MacroText"/>
    <w:uiPriority w:val="99"/>
    <w:semiHidden/>
    <w:rsid w:val="00B55FE0"/>
    <w:rPr>
      <w:rFonts w:ascii="Arial" w:eastAsia="Times New Roman" w:hAnsi="Arial" w:cs="Times New Roman"/>
      <w:sz w:val="20"/>
      <w:szCs w:val="20"/>
    </w:rPr>
  </w:style>
  <w:style w:type="paragraph" w:styleId="MacroText">
    <w:name w:val="macro"/>
    <w:link w:val="MacroTextChar"/>
    <w:uiPriority w:val="99"/>
    <w:semiHidden/>
    <w:rsid w:val="00B55FE0"/>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character" w:customStyle="1" w:styleId="MacroTextChar1">
    <w:name w:val="Macro Text Char1"/>
    <w:basedOn w:val="DefaultParagraphFont"/>
    <w:uiPriority w:val="99"/>
    <w:semiHidden/>
    <w:rsid w:val="00B55FE0"/>
    <w:rPr>
      <w:rFonts w:ascii="Consolas" w:eastAsia="Times New Roman" w:hAnsi="Consolas" w:cs="Consolas"/>
      <w:sz w:val="20"/>
      <w:szCs w:val="20"/>
    </w:rPr>
  </w:style>
  <w:style w:type="paragraph" w:styleId="BodyTextIndent2">
    <w:name w:val="Body Text Indent 2"/>
    <w:basedOn w:val="Normal"/>
    <w:link w:val="BodyTextIndent2Char"/>
    <w:uiPriority w:val="99"/>
    <w:rsid w:val="00B55FE0"/>
    <w:pPr>
      <w:ind w:left="720"/>
    </w:pPr>
  </w:style>
  <w:style w:type="character" w:customStyle="1" w:styleId="BodyTextIndent2Char">
    <w:name w:val="Body Text Indent 2 Char"/>
    <w:basedOn w:val="DefaultParagraphFont"/>
    <w:link w:val="BodyTextIndent2"/>
    <w:uiPriority w:val="99"/>
    <w:rsid w:val="00B55FE0"/>
    <w:rPr>
      <w:rFonts w:eastAsia="Times New Roman" w:cs="Times New Roman"/>
      <w:sz w:val="20"/>
    </w:rPr>
  </w:style>
  <w:style w:type="character" w:styleId="FollowedHyperlink">
    <w:name w:val="FollowedHyperlink"/>
    <w:uiPriority w:val="99"/>
    <w:rsid w:val="00B55FE0"/>
    <w:rPr>
      <w:rFonts w:cs="Times New Roman"/>
      <w:color w:val="800080"/>
      <w:u w:val="single"/>
    </w:rPr>
  </w:style>
  <w:style w:type="paragraph" w:customStyle="1" w:styleId="Default">
    <w:name w:val="Default"/>
    <w:rsid w:val="00B55FE0"/>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B55FE0"/>
    <w:rPr>
      <w:rFonts w:cs="Times New Roman"/>
      <w:sz w:val="24"/>
      <w:lang w:val="en-US" w:eastAsia="en-US" w:bidi="ar-SA"/>
    </w:rPr>
  </w:style>
  <w:style w:type="paragraph" w:styleId="TOC3">
    <w:name w:val="toc 3"/>
    <w:basedOn w:val="Normal"/>
    <w:next w:val="Normal"/>
    <w:autoRedefine/>
    <w:uiPriority w:val="39"/>
    <w:rsid w:val="00B55FE0"/>
    <w:pPr>
      <w:ind w:left="240"/>
    </w:pPr>
    <w:rPr>
      <w:rFonts w:cstheme="minorHAnsi"/>
      <w:szCs w:val="20"/>
    </w:rPr>
  </w:style>
  <w:style w:type="character" w:customStyle="1" w:styleId="CharChar11">
    <w:name w:val="Char Char11"/>
    <w:uiPriority w:val="99"/>
    <w:locked/>
    <w:rsid w:val="00B55FE0"/>
    <w:rPr>
      <w:rFonts w:ascii="Cambria" w:hAnsi="Cambria" w:cs="Times New Roman"/>
      <w:b/>
      <w:bCs/>
      <w:sz w:val="28"/>
      <w:szCs w:val="28"/>
      <w:lang w:val="en-US" w:eastAsia="en-US" w:bidi="ar-SA"/>
    </w:rPr>
  </w:style>
  <w:style w:type="character" w:customStyle="1" w:styleId="CharChar10">
    <w:name w:val="Char Char10"/>
    <w:uiPriority w:val="99"/>
    <w:locked/>
    <w:rsid w:val="00B55FE0"/>
    <w:rPr>
      <w:rFonts w:ascii="Cambria" w:hAnsi="Cambria" w:cs="Times New Roman"/>
      <w:b/>
      <w:bCs/>
      <w:sz w:val="26"/>
      <w:szCs w:val="26"/>
      <w:lang w:val="en-US" w:eastAsia="en-US" w:bidi="ar-SA"/>
    </w:rPr>
  </w:style>
  <w:style w:type="character" w:customStyle="1" w:styleId="CharChar9">
    <w:name w:val="Char Char9"/>
    <w:uiPriority w:val="99"/>
    <w:locked/>
    <w:rsid w:val="00B55FE0"/>
    <w:rPr>
      <w:rFonts w:ascii="Cambria" w:hAnsi="Cambria" w:cs="Times New Roman"/>
      <w:b/>
      <w:bCs/>
      <w:sz w:val="22"/>
      <w:szCs w:val="22"/>
      <w:lang w:val="en-US" w:eastAsia="en-US" w:bidi="ar-SA"/>
    </w:rPr>
  </w:style>
  <w:style w:type="character" w:customStyle="1" w:styleId="CharChar7">
    <w:name w:val="Char Char7"/>
    <w:uiPriority w:val="99"/>
    <w:locked/>
    <w:rsid w:val="00B55FE0"/>
    <w:rPr>
      <w:rFonts w:ascii="Cambria" w:hAnsi="Cambria" w:cs="Times New Roman"/>
      <w:sz w:val="22"/>
      <w:szCs w:val="22"/>
      <w:lang w:val="en-US" w:eastAsia="en-US" w:bidi="ar-SA"/>
    </w:rPr>
  </w:style>
  <w:style w:type="character" w:customStyle="1" w:styleId="CharChar1">
    <w:name w:val="Char Char1"/>
    <w:uiPriority w:val="99"/>
    <w:locked/>
    <w:rsid w:val="00B55FE0"/>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B55FE0"/>
    <w:pPr>
      <w:tabs>
        <w:tab w:val="num" w:pos="720"/>
      </w:tabs>
      <w:ind w:left="720" w:hanging="360"/>
    </w:pPr>
  </w:style>
  <w:style w:type="character" w:customStyle="1" w:styleId="bodytext0">
    <w:name w:val="bodytext"/>
    <w:uiPriority w:val="99"/>
    <w:rsid w:val="00B55FE0"/>
    <w:rPr>
      <w:rFonts w:cs="Times New Roman"/>
    </w:rPr>
  </w:style>
  <w:style w:type="character" w:customStyle="1" w:styleId="StyleBold">
    <w:name w:val="Style Bold"/>
    <w:uiPriority w:val="99"/>
    <w:rsid w:val="00B55FE0"/>
    <w:rPr>
      <w:rFonts w:cs="Times New Roman"/>
      <w:b/>
      <w:bCs/>
      <w:sz w:val="20"/>
    </w:rPr>
  </w:style>
  <w:style w:type="character" w:customStyle="1" w:styleId="DocumentMapChar">
    <w:name w:val="Document Map Char"/>
    <w:basedOn w:val="DefaultParagraphFont"/>
    <w:link w:val="DocumentMap"/>
    <w:uiPriority w:val="99"/>
    <w:semiHidden/>
    <w:rsid w:val="00B55FE0"/>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B55FE0"/>
    <w:pPr>
      <w:shd w:val="clear" w:color="auto" w:fill="000080"/>
    </w:pPr>
    <w:rPr>
      <w:rFonts w:ascii="Tahoma" w:hAnsi="Tahoma" w:cs="Tahoma"/>
    </w:rPr>
  </w:style>
  <w:style w:type="character" w:customStyle="1" w:styleId="DocumentMapChar1">
    <w:name w:val="Document Map Char1"/>
    <w:basedOn w:val="DefaultParagraphFont"/>
    <w:uiPriority w:val="99"/>
    <w:semiHidden/>
    <w:rsid w:val="00B55FE0"/>
    <w:rPr>
      <w:rFonts w:ascii="Segoe UI" w:eastAsia="Times New Roman" w:hAnsi="Segoe UI" w:cs="Segoe UI"/>
      <w:sz w:val="16"/>
      <w:szCs w:val="16"/>
    </w:rPr>
  </w:style>
  <w:style w:type="character" w:styleId="CommentReference">
    <w:name w:val="annotation reference"/>
    <w:uiPriority w:val="99"/>
    <w:rsid w:val="00B55FE0"/>
    <w:rPr>
      <w:rFonts w:cs="Times New Roman"/>
      <w:sz w:val="16"/>
      <w:szCs w:val="16"/>
    </w:rPr>
  </w:style>
  <w:style w:type="character" w:customStyle="1" w:styleId="apple-style-span">
    <w:name w:val="apple-style-span"/>
    <w:uiPriority w:val="99"/>
    <w:rsid w:val="00B55FE0"/>
    <w:rPr>
      <w:rFonts w:cs="Times New Roman"/>
    </w:rPr>
  </w:style>
  <w:style w:type="paragraph" w:styleId="BodyTextIndent3">
    <w:name w:val="Body Text Indent 3"/>
    <w:basedOn w:val="Normal"/>
    <w:link w:val="BodyTextIndent3Char"/>
    <w:uiPriority w:val="99"/>
    <w:rsid w:val="00B55FE0"/>
    <w:pPr>
      <w:ind w:left="360"/>
    </w:pPr>
    <w:rPr>
      <w:sz w:val="16"/>
      <w:szCs w:val="16"/>
    </w:rPr>
  </w:style>
  <w:style w:type="character" w:customStyle="1" w:styleId="BodyTextIndent3Char">
    <w:name w:val="Body Text Indent 3 Char"/>
    <w:basedOn w:val="DefaultParagraphFont"/>
    <w:link w:val="BodyTextIndent3"/>
    <w:uiPriority w:val="99"/>
    <w:rsid w:val="00B55FE0"/>
    <w:rPr>
      <w:rFonts w:eastAsia="Times New Roman" w:cs="Times New Roman"/>
      <w:sz w:val="16"/>
      <w:szCs w:val="16"/>
    </w:rPr>
  </w:style>
  <w:style w:type="paragraph" w:styleId="ListBullet">
    <w:name w:val="List Bullet"/>
    <w:basedOn w:val="Normal"/>
    <w:uiPriority w:val="99"/>
    <w:rsid w:val="00B55FE0"/>
    <w:pPr>
      <w:tabs>
        <w:tab w:val="num" w:pos="1080"/>
      </w:tabs>
      <w:ind w:left="360" w:hanging="360"/>
    </w:pPr>
  </w:style>
  <w:style w:type="paragraph" w:customStyle="1" w:styleId="xl25">
    <w:name w:val="xl25"/>
    <w:basedOn w:val="Normal"/>
    <w:uiPriority w:val="99"/>
    <w:rsid w:val="00B55FE0"/>
    <w:pPr>
      <w:spacing w:before="100" w:beforeAutospacing="1" w:after="100" w:afterAutospacing="1"/>
    </w:pPr>
    <w:rPr>
      <w:rFonts w:ascii="Arial" w:eastAsia="Arial Unicode MS" w:hAnsi="Arial" w:cs="Arial"/>
    </w:rPr>
  </w:style>
  <w:style w:type="character" w:styleId="HTMLCite">
    <w:name w:val="HTML Cite"/>
    <w:uiPriority w:val="99"/>
    <w:rsid w:val="00B55FE0"/>
    <w:rPr>
      <w:rFonts w:cs="Times New Roman"/>
      <w:i/>
      <w:iCs/>
    </w:rPr>
  </w:style>
  <w:style w:type="character" w:customStyle="1" w:styleId="apple-converted-space">
    <w:name w:val="apple-converted-space"/>
    <w:rsid w:val="00B55FE0"/>
    <w:rPr>
      <w:rFonts w:cs="Times New Roman"/>
    </w:rPr>
  </w:style>
  <w:style w:type="paragraph" w:styleId="TOC4">
    <w:name w:val="toc 4"/>
    <w:basedOn w:val="Normal"/>
    <w:next w:val="Normal"/>
    <w:autoRedefine/>
    <w:uiPriority w:val="39"/>
    <w:rsid w:val="00B55FE0"/>
    <w:pPr>
      <w:ind w:left="480"/>
    </w:pPr>
    <w:rPr>
      <w:rFonts w:cstheme="minorHAnsi"/>
      <w:szCs w:val="20"/>
    </w:rPr>
  </w:style>
  <w:style w:type="paragraph" w:styleId="TOC5">
    <w:name w:val="toc 5"/>
    <w:basedOn w:val="Normal"/>
    <w:next w:val="Normal"/>
    <w:autoRedefine/>
    <w:uiPriority w:val="39"/>
    <w:rsid w:val="00B55FE0"/>
    <w:pPr>
      <w:ind w:left="720"/>
    </w:pPr>
    <w:rPr>
      <w:rFonts w:cstheme="minorHAnsi"/>
      <w:szCs w:val="20"/>
    </w:rPr>
  </w:style>
  <w:style w:type="paragraph" w:styleId="TOC6">
    <w:name w:val="toc 6"/>
    <w:basedOn w:val="Normal"/>
    <w:next w:val="Normal"/>
    <w:autoRedefine/>
    <w:uiPriority w:val="39"/>
    <w:rsid w:val="00B55FE0"/>
    <w:pPr>
      <w:ind w:left="960"/>
    </w:pPr>
    <w:rPr>
      <w:rFonts w:cstheme="minorHAnsi"/>
      <w:szCs w:val="20"/>
    </w:rPr>
  </w:style>
  <w:style w:type="paragraph" w:styleId="TOC7">
    <w:name w:val="toc 7"/>
    <w:basedOn w:val="Normal"/>
    <w:next w:val="Normal"/>
    <w:autoRedefine/>
    <w:uiPriority w:val="39"/>
    <w:rsid w:val="00B55FE0"/>
    <w:pPr>
      <w:ind w:left="1200"/>
    </w:pPr>
    <w:rPr>
      <w:rFonts w:cstheme="minorHAnsi"/>
      <w:szCs w:val="20"/>
    </w:rPr>
  </w:style>
  <w:style w:type="paragraph" w:styleId="TOC8">
    <w:name w:val="toc 8"/>
    <w:basedOn w:val="Normal"/>
    <w:next w:val="Normal"/>
    <w:autoRedefine/>
    <w:uiPriority w:val="39"/>
    <w:rsid w:val="00B55FE0"/>
    <w:pPr>
      <w:ind w:left="1440"/>
    </w:pPr>
    <w:rPr>
      <w:rFonts w:cstheme="minorHAnsi"/>
      <w:szCs w:val="20"/>
    </w:rPr>
  </w:style>
  <w:style w:type="paragraph" w:styleId="TOC9">
    <w:name w:val="toc 9"/>
    <w:basedOn w:val="Normal"/>
    <w:next w:val="Normal"/>
    <w:autoRedefine/>
    <w:uiPriority w:val="39"/>
    <w:rsid w:val="00B55FE0"/>
    <w:pPr>
      <w:ind w:left="1680"/>
    </w:pPr>
    <w:rPr>
      <w:rFonts w:cstheme="minorHAnsi"/>
      <w:szCs w:val="20"/>
    </w:rPr>
  </w:style>
  <w:style w:type="character" w:customStyle="1" w:styleId="CharChar">
    <w:name w:val="Char Char"/>
    <w:uiPriority w:val="99"/>
    <w:rsid w:val="00B55FE0"/>
    <w:rPr>
      <w:rFonts w:cs="Times New Roman"/>
      <w:lang w:val="en-US" w:eastAsia="en-US" w:bidi="ar-SA"/>
    </w:rPr>
  </w:style>
  <w:style w:type="character" w:customStyle="1" w:styleId="CharChar4">
    <w:name w:val="Char Char4"/>
    <w:uiPriority w:val="99"/>
    <w:rsid w:val="00B55FE0"/>
    <w:rPr>
      <w:rFonts w:cs="Times New Roman"/>
      <w:lang w:val="en-US" w:eastAsia="en-US" w:bidi="ar-SA"/>
    </w:rPr>
  </w:style>
  <w:style w:type="character" w:customStyle="1" w:styleId="CharChar81">
    <w:name w:val="Char Char81"/>
    <w:uiPriority w:val="99"/>
    <w:rsid w:val="00B55FE0"/>
    <w:rPr>
      <w:rFonts w:cs="Times New Roman"/>
      <w:sz w:val="24"/>
      <w:lang w:val="en-US" w:eastAsia="en-US" w:bidi="ar-SA"/>
    </w:rPr>
  </w:style>
  <w:style w:type="character" w:customStyle="1" w:styleId="CharChar111">
    <w:name w:val="Char Char111"/>
    <w:uiPriority w:val="99"/>
    <w:locked/>
    <w:rsid w:val="00B55FE0"/>
    <w:rPr>
      <w:rFonts w:ascii="Cambria" w:hAnsi="Cambria" w:cs="Times New Roman"/>
      <w:b/>
      <w:bCs/>
      <w:sz w:val="28"/>
      <w:szCs w:val="28"/>
      <w:lang w:val="en-US" w:eastAsia="en-US" w:bidi="ar-SA"/>
    </w:rPr>
  </w:style>
  <w:style w:type="character" w:customStyle="1" w:styleId="CharChar101">
    <w:name w:val="Char Char101"/>
    <w:uiPriority w:val="99"/>
    <w:locked/>
    <w:rsid w:val="00B55FE0"/>
    <w:rPr>
      <w:rFonts w:ascii="Cambria" w:hAnsi="Cambria" w:cs="Times New Roman"/>
      <w:b/>
      <w:bCs/>
      <w:sz w:val="26"/>
      <w:szCs w:val="26"/>
      <w:lang w:val="en-US" w:eastAsia="en-US" w:bidi="ar-SA"/>
    </w:rPr>
  </w:style>
  <w:style w:type="character" w:customStyle="1" w:styleId="CharChar91">
    <w:name w:val="Char Char91"/>
    <w:uiPriority w:val="99"/>
    <w:locked/>
    <w:rsid w:val="00B55FE0"/>
    <w:rPr>
      <w:rFonts w:ascii="Cambria" w:hAnsi="Cambria" w:cs="Times New Roman"/>
      <w:b/>
      <w:bCs/>
      <w:sz w:val="22"/>
      <w:szCs w:val="22"/>
      <w:lang w:val="en-US" w:eastAsia="en-US" w:bidi="ar-SA"/>
    </w:rPr>
  </w:style>
  <w:style w:type="character" w:customStyle="1" w:styleId="CharChar71">
    <w:name w:val="Char Char71"/>
    <w:uiPriority w:val="99"/>
    <w:locked/>
    <w:rsid w:val="00B55FE0"/>
    <w:rPr>
      <w:rFonts w:ascii="Cambria" w:hAnsi="Cambria" w:cs="Times New Roman"/>
      <w:sz w:val="22"/>
      <w:szCs w:val="22"/>
      <w:lang w:val="en-US" w:eastAsia="en-US" w:bidi="ar-SA"/>
    </w:rPr>
  </w:style>
  <w:style w:type="character" w:customStyle="1" w:styleId="CharChar12">
    <w:name w:val="Char Char12"/>
    <w:uiPriority w:val="99"/>
    <w:locked/>
    <w:rsid w:val="00B55FE0"/>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B55FE0"/>
    <w:pPr>
      <w:keepLines/>
      <w:spacing w:before="480" w:line="276" w:lineRule="auto"/>
      <w:outlineLvl w:val="9"/>
    </w:pPr>
    <w:rPr>
      <w:rFonts w:cs="Times New Roman"/>
      <w:b/>
      <w:color w:val="365F91"/>
      <w:kern w:val="0"/>
      <w:sz w:val="28"/>
      <w:szCs w:val="28"/>
      <w:lang w:eastAsia="ja-JP"/>
    </w:rPr>
  </w:style>
  <w:style w:type="character" w:styleId="Strong">
    <w:name w:val="Strong"/>
    <w:basedOn w:val="DefaultParagraphFont"/>
    <w:uiPriority w:val="22"/>
    <w:qFormat/>
    <w:rsid w:val="00B55FE0"/>
    <w:rPr>
      <w:b/>
      <w:bCs/>
    </w:rPr>
  </w:style>
  <w:style w:type="paragraph" w:customStyle="1" w:styleId="TableText">
    <w:name w:val="Table Text"/>
    <w:basedOn w:val="Normal"/>
    <w:autoRedefine/>
    <w:qFormat/>
    <w:rsid w:val="00B55FE0"/>
    <w:pPr>
      <w:jc w:val="left"/>
    </w:pPr>
    <w:rPr>
      <w:rFonts w:cs="Arial"/>
      <w:noProof/>
      <w:szCs w:val="18"/>
      <w:lang w:val="en"/>
    </w:rPr>
  </w:style>
  <w:style w:type="paragraph" w:customStyle="1" w:styleId="NormalTRM">
    <w:name w:val="Normal TRM"/>
    <w:basedOn w:val="Normal"/>
    <w:link w:val="NormalTRMChar"/>
    <w:rsid w:val="00B55FE0"/>
  </w:style>
  <w:style w:type="character" w:customStyle="1" w:styleId="NormalTRMChar">
    <w:name w:val="Normal TRM Char"/>
    <w:basedOn w:val="DefaultParagraphFont"/>
    <w:link w:val="NormalTRM"/>
    <w:rsid w:val="00B55FE0"/>
    <w:rPr>
      <w:rFonts w:eastAsia="Times New Roman" w:cs="Times New Roman"/>
      <w:sz w:val="20"/>
    </w:rPr>
  </w:style>
  <w:style w:type="paragraph" w:styleId="EndnoteText">
    <w:name w:val="endnote text"/>
    <w:basedOn w:val="Normal"/>
    <w:link w:val="EndnoteTextChar"/>
    <w:uiPriority w:val="99"/>
    <w:unhideWhenUsed/>
    <w:rsid w:val="00B55FE0"/>
    <w:rPr>
      <w:szCs w:val="20"/>
    </w:rPr>
  </w:style>
  <w:style w:type="character" w:customStyle="1" w:styleId="EndnoteTextChar">
    <w:name w:val="Endnote Text Char"/>
    <w:basedOn w:val="DefaultParagraphFont"/>
    <w:link w:val="EndnoteText"/>
    <w:uiPriority w:val="99"/>
    <w:rsid w:val="00B55FE0"/>
    <w:rPr>
      <w:rFonts w:ascii="Calibri" w:eastAsia="Times New Roman" w:hAnsi="Calibri" w:cs="Times New Roman"/>
      <w:sz w:val="20"/>
      <w:szCs w:val="20"/>
    </w:rPr>
  </w:style>
  <w:style w:type="character" w:customStyle="1" w:styleId="FootnoteChar">
    <w:name w:val="Footnote Char"/>
    <w:basedOn w:val="footnoteChar0"/>
    <w:link w:val="Footnote"/>
    <w:rsid w:val="00B55FE0"/>
    <w:rPr>
      <w:rFonts w:eastAsiaTheme="minorEastAsia" w:cstheme="minorHAnsi"/>
      <w:sz w:val="18"/>
      <w:szCs w:val="20"/>
    </w:rPr>
  </w:style>
  <w:style w:type="character" w:customStyle="1" w:styleId="footnoteChar0">
    <w:name w:val="footnote Char"/>
    <w:basedOn w:val="FootnoteTextChar"/>
    <w:link w:val="footnote0"/>
    <w:rsid w:val="00B55FE0"/>
    <w:rPr>
      <w:rFonts w:eastAsia="Times New Roman" w:cs="Times New Roman"/>
      <w:sz w:val="18"/>
      <w:szCs w:val="24"/>
    </w:rPr>
  </w:style>
  <w:style w:type="paragraph" w:customStyle="1" w:styleId="footnote0">
    <w:name w:val="footnote"/>
    <w:basedOn w:val="FootnoteText"/>
    <w:link w:val="footnoteChar0"/>
    <w:rsid w:val="00B55FE0"/>
    <w:pPr>
      <w:spacing w:after="0"/>
      <w:jc w:val="left"/>
    </w:pPr>
    <w:rPr>
      <w:sz w:val="18"/>
      <w:szCs w:val="24"/>
    </w:rPr>
  </w:style>
  <w:style w:type="paragraph" w:styleId="TableofFigures">
    <w:name w:val="table of figures"/>
    <w:basedOn w:val="Normal"/>
    <w:next w:val="Normal"/>
    <w:uiPriority w:val="99"/>
    <w:unhideWhenUsed/>
    <w:rsid w:val="00B55FE0"/>
  </w:style>
  <w:style w:type="table" w:customStyle="1" w:styleId="TableGrid1">
    <w:name w:val="Table Grid1"/>
    <w:basedOn w:val="TableNormal"/>
    <w:next w:val="TableGrid"/>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icalTableChar">
    <w:name w:val="Technical Table Char"/>
    <w:basedOn w:val="DefaultParagraphFont"/>
    <w:link w:val="TechnicalTable"/>
    <w:rsid w:val="00B55FE0"/>
    <w:rPr>
      <w:rFonts w:ascii="Times New Roman" w:eastAsia="Times New Roman" w:hAnsi="Times New Roman" w:cstheme="minorHAnsi"/>
      <w:sz w:val="20"/>
      <w:szCs w:val="20"/>
    </w:rPr>
  </w:style>
  <w:style w:type="paragraph" w:customStyle="1" w:styleId="AlgorithmHeading">
    <w:name w:val="Algorithm Heading"/>
    <w:basedOn w:val="Normal"/>
    <w:link w:val="AlgorithmHeadingChar"/>
    <w:qFormat/>
    <w:rsid w:val="00B55FE0"/>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B55FE0"/>
    <w:rPr>
      <w:rFonts w:eastAsia="Times New Roman" w:cstheme="minorHAnsi"/>
      <w:b/>
      <w:sz w:val="20"/>
      <w:szCs w:val="20"/>
    </w:rPr>
  </w:style>
  <w:style w:type="paragraph" w:customStyle="1" w:styleId="Captions">
    <w:name w:val="Captions"/>
    <w:basedOn w:val="Title"/>
    <w:link w:val="CaptionsChar"/>
    <w:autoRedefine/>
    <w:qFormat/>
    <w:rsid w:val="00B55FE0"/>
    <w:pPr>
      <w:pBdr>
        <w:bottom w:val="none" w:sz="0" w:space="0" w:color="auto"/>
      </w:pBdr>
      <w:spacing w:after="120"/>
      <w:jc w:val="center"/>
    </w:pPr>
    <w:rPr>
      <w:rFonts w:ascii="Calibri" w:hAnsi="Calibri" w:cs="Calibri"/>
      <w:b/>
      <w:sz w:val="20"/>
      <w:szCs w:val="20"/>
    </w:rPr>
  </w:style>
  <w:style w:type="character" w:customStyle="1" w:styleId="CaptionsChar">
    <w:name w:val="Captions Char"/>
    <w:basedOn w:val="TitleChar"/>
    <w:link w:val="Captions"/>
    <w:rsid w:val="00B55FE0"/>
    <w:rPr>
      <w:rFonts w:ascii="Calibri" w:eastAsia="Times New Roman" w:hAnsi="Calibri" w:cs="Calibri"/>
      <w:b/>
      <w:color w:val="000000"/>
      <w:spacing w:val="5"/>
      <w:kern w:val="28"/>
      <w:sz w:val="20"/>
      <w:szCs w:val="20"/>
    </w:rPr>
  </w:style>
  <w:style w:type="paragraph" w:customStyle="1" w:styleId="FormH2">
    <w:name w:val="Form H2"/>
    <w:basedOn w:val="NormalWeb"/>
    <w:link w:val="FormH2Char"/>
    <w:qFormat/>
    <w:rsid w:val="00B55FE0"/>
    <w:pPr>
      <w:ind w:left="1440"/>
    </w:pPr>
    <w:rPr>
      <w:rFonts w:ascii="Calibri" w:hAnsi="Calibri" w:cs="Arial"/>
    </w:rPr>
  </w:style>
  <w:style w:type="paragraph" w:styleId="NormalWeb">
    <w:name w:val="Normal (Web)"/>
    <w:basedOn w:val="Normal"/>
    <w:uiPriority w:val="99"/>
    <w:unhideWhenUsed/>
    <w:rsid w:val="00B55FE0"/>
    <w:rPr>
      <w:rFonts w:ascii="Times New Roman" w:hAnsi="Times New Roman"/>
      <w:sz w:val="24"/>
      <w:szCs w:val="24"/>
    </w:rPr>
  </w:style>
  <w:style w:type="character" w:customStyle="1" w:styleId="FormH2Char">
    <w:name w:val="Form H2 Char"/>
    <w:basedOn w:val="Heading2Char"/>
    <w:link w:val="FormH2"/>
    <w:rsid w:val="00B55FE0"/>
    <w:rPr>
      <w:rFonts w:ascii="Calibri" w:eastAsia="Times New Roman" w:hAnsi="Calibri" w:cs="Arial"/>
      <w:bCs w:val="0"/>
      <w:iCs w:val="0"/>
      <w:sz w:val="24"/>
      <w:szCs w:val="24"/>
    </w:rPr>
  </w:style>
  <w:style w:type="paragraph" w:customStyle="1" w:styleId="Form">
    <w:name w:val="Form"/>
    <w:basedOn w:val="NormalWeb"/>
    <w:next w:val="Normal"/>
    <w:link w:val="FormChar"/>
    <w:qFormat/>
    <w:rsid w:val="00B55FE0"/>
    <w:rPr>
      <w:rFonts w:ascii="Calibri" w:hAnsi="Calibri" w:cs="Arial"/>
    </w:rPr>
  </w:style>
  <w:style w:type="character" w:customStyle="1" w:styleId="FormChar">
    <w:name w:val="Form Char"/>
    <w:basedOn w:val="Heading2Char"/>
    <w:link w:val="Form"/>
    <w:rsid w:val="00B55FE0"/>
    <w:rPr>
      <w:rFonts w:ascii="Calibri" w:eastAsia="Times New Roman" w:hAnsi="Calibri" w:cs="Arial"/>
      <w:bCs w:val="0"/>
      <w:iCs w:val="0"/>
      <w:sz w:val="24"/>
      <w:szCs w:val="24"/>
    </w:rPr>
  </w:style>
  <w:style w:type="paragraph" w:customStyle="1" w:styleId="FormH4">
    <w:name w:val="Form H4"/>
    <w:basedOn w:val="FormH2"/>
    <w:link w:val="FormH4Char"/>
    <w:qFormat/>
    <w:rsid w:val="00B55FE0"/>
    <w:pPr>
      <w:keepNext/>
      <w:keepLines/>
      <w:spacing w:before="200" w:line="276" w:lineRule="auto"/>
      <w:ind w:left="1800"/>
      <w:jc w:val="left"/>
      <w:outlineLvl w:val="1"/>
    </w:pPr>
    <w:rPr>
      <w:bCs/>
      <w:iCs/>
      <w:sz w:val="28"/>
      <w:szCs w:val="28"/>
    </w:rPr>
  </w:style>
  <w:style w:type="character" w:customStyle="1" w:styleId="FormH4Char">
    <w:name w:val="Form H4 Char"/>
    <w:basedOn w:val="FormH2Char"/>
    <w:link w:val="FormH4"/>
    <w:rsid w:val="00B55FE0"/>
    <w:rPr>
      <w:rFonts w:ascii="Calibri" w:eastAsia="Times New Roman" w:hAnsi="Calibri" w:cs="Arial"/>
      <w:bCs/>
      <w:iCs/>
      <w:sz w:val="28"/>
      <w:szCs w:val="28"/>
    </w:rPr>
  </w:style>
  <w:style w:type="paragraph" w:customStyle="1" w:styleId="Normal1">
    <w:name w:val="Normal1"/>
    <w:basedOn w:val="Normal"/>
    <w:uiPriority w:val="99"/>
    <w:rsid w:val="00B55FE0"/>
    <w:pPr>
      <w:autoSpaceDE w:val="0"/>
      <w:autoSpaceDN w:val="0"/>
      <w:jc w:val="left"/>
    </w:pPr>
    <w:rPr>
      <w:rFonts w:ascii="Arial" w:hAnsi="Arial" w:cs="Arial"/>
      <w:sz w:val="24"/>
      <w:szCs w:val="24"/>
    </w:rPr>
  </w:style>
  <w:style w:type="paragraph" w:customStyle="1" w:styleId="whs2">
    <w:name w:val="whs2"/>
    <w:basedOn w:val="Normal"/>
    <w:uiPriority w:val="99"/>
    <w:rsid w:val="00B55FE0"/>
    <w:pPr>
      <w:jc w:val="left"/>
    </w:pPr>
    <w:rPr>
      <w:rFonts w:ascii="Arial" w:hAnsi="Arial" w:cs="Arial"/>
      <w:szCs w:val="20"/>
    </w:rPr>
  </w:style>
  <w:style w:type="paragraph" w:customStyle="1" w:styleId="font5">
    <w:name w:val="font5"/>
    <w:basedOn w:val="Normal"/>
    <w:uiPriority w:val="99"/>
    <w:rsid w:val="00B55FE0"/>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B55FE0"/>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uiPriority w:val="99"/>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uiPriority w:val="99"/>
    <w:rsid w:val="00B55FE0"/>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uiPriority w:val="99"/>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uiPriority w:val="99"/>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uiPriority w:val="99"/>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uiPriority w:val="99"/>
    <w:rsid w:val="00B55FE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uiPriority w:val="99"/>
    <w:rsid w:val="00B55FE0"/>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uiPriority w:val="99"/>
    <w:rsid w:val="00B55FE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uiPriority w:val="99"/>
    <w:rsid w:val="00B55FE0"/>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uiPriority w:val="99"/>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B55FE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B55FE0"/>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B55FE0"/>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B55FE0"/>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B55FE0"/>
  </w:style>
  <w:style w:type="paragraph" w:customStyle="1" w:styleId="TableandFigureCaption">
    <w:name w:val="Table and Figure Caption"/>
    <w:basedOn w:val="Tablecentered"/>
    <w:link w:val="TableandFigureCaptionChar"/>
    <w:autoRedefine/>
    <w:qFormat/>
    <w:rsid w:val="00B55FE0"/>
    <w:pPr>
      <w:tabs>
        <w:tab w:val="clear" w:pos="6750"/>
      </w:tabs>
    </w:pPr>
  </w:style>
  <w:style w:type="character" w:customStyle="1" w:styleId="TableandFigureCaptionChar">
    <w:name w:val="Table and Figure Caption Char"/>
    <w:basedOn w:val="TablecenteredChar"/>
    <w:link w:val="TableandFigureCaption"/>
    <w:rsid w:val="00B55FE0"/>
    <w:rPr>
      <w:rFonts w:eastAsia="Times New Roman" w:cs="Times New Roman"/>
      <w:noProof/>
      <w:sz w:val="18"/>
      <w:szCs w:val="18"/>
    </w:rPr>
  </w:style>
  <w:style w:type="paragraph" w:customStyle="1" w:styleId="TableHeading">
    <w:name w:val="Table Heading"/>
    <w:basedOn w:val="TableText"/>
    <w:autoRedefine/>
    <w:uiPriority w:val="99"/>
    <w:qFormat/>
    <w:rsid w:val="00B55FE0"/>
    <w:pPr>
      <w:jc w:val="center"/>
    </w:pPr>
    <w:rPr>
      <w:rFonts w:cs="Times New Roman"/>
      <w:b/>
      <w:color w:val="FFFFFF" w:themeColor="background1"/>
      <w:szCs w:val="24"/>
      <w:lang w:val="en-US"/>
    </w:rPr>
  </w:style>
  <w:style w:type="character" w:customStyle="1" w:styleId="StyleFootnoteReferenceBodyCalibriBackground1">
    <w:name w:val="Style Footnote Reference + +Body (Calibri) Background 1"/>
    <w:basedOn w:val="FootnoteReference"/>
    <w:rsid w:val="00B55FE0"/>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B55FE0"/>
    <w:rPr>
      <w:rFonts w:cstheme="minorHAnsi"/>
    </w:rPr>
  </w:style>
  <w:style w:type="character" w:customStyle="1" w:styleId="VersionTextChar">
    <w:name w:val="Version Text Char"/>
    <w:basedOn w:val="DefaultParagraphFont"/>
    <w:link w:val="VersionText"/>
    <w:rsid w:val="00B55FE0"/>
    <w:rPr>
      <w:rFonts w:eastAsia="Times New Roman" w:cstheme="minorHAnsi"/>
      <w:sz w:val="20"/>
    </w:rPr>
  </w:style>
  <w:style w:type="paragraph" w:customStyle="1" w:styleId="VersionandDate">
    <w:name w:val="Version and Date"/>
    <w:basedOn w:val="Normal"/>
    <w:link w:val="VersionandDateChar"/>
    <w:qFormat/>
    <w:rsid w:val="00B55FE0"/>
    <w:pPr>
      <w:jc w:val="left"/>
    </w:pPr>
    <w:rPr>
      <w:rFonts w:ascii="Times New Roman" w:hAnsi="Times New Roman"/>
      <w:szCs w:val="20"/>
    </w:rPr>
  </w:style>
  <w:style w:type="character" w:customStyle="1" w:styleId="VersionandDateChar">
    <w:name w:val="Version and Date Char"/>
    <w:basedOn w:val="DefaultParagraphFont"/>
    <w:link w:val="VersionandDate"/>
    <w:rsid w:val="00B55FE0"/>
    <w:rPr>
      <w:rFonts w:ascii="Times New Roman" w:eastAsia="Times New Roman" w:hAnsi="Times New Roman" w:cs="Times New Roman"/>
      <w:sz w:val="20"/>
      <w:szCs w:val="20"/>
    </w:rPr>
  </w:style>
  <w:style w:type="character" w:customStyle="1" w:styleId="FootnoteTextChar2">
    <w:name w:val="Footnote Text Char2"/>
    <w:uiPriority w:val="99"/>
    <w:locked/>
    <w:rsid w:val="00B55FE0"/>
    <w:rPr>
      <w:sz w:val="18"/>
      <w:lang w:val="en-US" w:eastAsia="en-US" w:bidi="ar-SA"/>
    </w:rPr>
  </w:style>
  <w:style w:type="paragraph" w:customStyle="1" w:styleId="HeaderIL">
    <w:name w:val="Header IL"/>
    <w:basedOn w:val="Header"/>
    <w:link w:val="HeaderILChar"/>
    <w:qFormat/>
    <w:rsid w:val="00B55FE0"/>
    <w:pPr>
      <w:pBdr>
        <w:bottom w:val="single" w:sz="4" w:space="0" w:color="auto"/>
      </w:pBdr>
      <w:jc w:val="left"/>
    </w:pPr>
  </w:style>
  <w:style w:type="character" w:customStyle="1" w:styleId="HeaderILChar">
    <w:name w:val="Header IL Char"/>
    <w:basedOn w:val="HeaderChar"/>
    <w:link w:val="HeaderIL"/>
    <w:rsid w:val="00B55FE0"/>
    <w:rPr>
      <w:rFonts w:eastAsia="Times New Roman" w:cs="Times New Roman"/>
      <w:sz w:val="20"/>
    </w:rPr>
  </w:style>
  <w:style w:type="paragraph" w:styleId="Revision">
    <w:name w:val="Revision"/>
    <w:hidden/>
    <w:uiPriority w:val="99"/>
    <w:semiHidden/>
    <w:rsid w:val="00B55FE0"/>
    <w:pPr>
      <w:spacing w:after="0" w:line="240" w:lineRule="auto"/>
    </w:pPr>
    <w:rPr>
      <w:rFonts w:eastAsia="Times New Roman" w:cs="Times New Roman"/>
      <w:sz w:val="20"/>
    </w:rPr>
  </w:style>
  <w:style w:type="table" w:customStyle="1" w:styleId="TableGrid2">
    <w:name w:val="Table Grid2"/>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dnoteReference">
    <w:name w:val="endnote reference"/>
    <w:semiHidden/>
    <w:rsid w:val="00B55FE0"/>
    <w:rPr>
      <w:vertAlign w:val="superscript"/>
    </w:rPr>
  </w:style>
  <w:style w:type="character" w:styleId="Emphasis">
    <w:name w:val="Emphasis"/>
    <w:basedOn w:val="DefaultParagraphFont"/>
    <w:uiPriority w:val="20"/>
    <w:qFormat/>
    <w:rsid w:val="00B55FE0"/>
    <w:rPr>
      <w:i/>
      <w:iCs/>
    </w:rPr>
  </w:style>
  <w:style w:type="paragraph" w:customStyle="1" w:styleId="Reporttitle">
    <w:name w:val="Report title"/>
    <w:basedOn w:val="Normal"/>
    <w:rsid w:val="00B55FE0"/>
    <w:pPr>
      <w:widowControl/>
      <w:spacing w:before="720" w:line="480" w:lineRule="exact"/>
      <w:jc w:val="left"/>
    </w:pPr>
    <w:rPr>
      <w:rFonts w:ascii="Arial Black" w:hAnsi="Arial Black" w:cs="Arial"/>
      <w:sz w:val="40"/>
      <w:szCs w:val="24"/>
    </w:rPr>
  </w:style>
  <w:style w:type="numbering" w:customStyle="1" w:styleId="NoList1">
    <w:name w:val="No List1"/>
    <w:next w:val="NoList"/>
    <w:uiPriority w:val="99"/>
    <w:semiHidden/>
    <w:unhideWhenUsed/>
    <w:rsid w:val="00B55FE0"/>
  </w:style>
  <w:style w:type="character" w:customStyle="1" w:styleId="FootnoteTextChar1">
    <w:name w:val="Footnote Text Char1"/>
    <w:aliases w:val="Footnote Text1 Char Char1,Footnote Text Char Ch Char2,Footnote Text Char Ch Char Char Char Char1,Footnote Text Char Ch Char Char Char2,Footnote Text1 Char Char Char Char1,Footnote Text Char Ch Char Char2,ft Char Char1,ft Char2"/>
    <w:basedOn w:val="DefaultParagraphFont"/>
    <w:uiPriority w:val="99"/>
    <w:semiHidden/>
    <w:rsid w:val="00B55FE0"/>
    <w:rPr>
      <w:rFonts w:eastAsia="Times New Roman" w:cs="Times New Roman"/>
      <w:sz w:val="20"/>
      <w:szCs w:val="20"/>
    </w:rPr>
  </w:style>
  <w:style w:type="paragraph" w:customStyle="1" w:styleId="Footnote">
    <w:name w:val="Footnote"/>
    <w:basedOn w:val="FootnoteText"/>
    <w:link w:val="FootnoteChar"/>
    <w:autoRedefine/>
    <w:qFormat/>
    <w:rsid w:val="00B55FE0"/>
    <w:pPr>
      <w:spacing w:after="0"/>
      <w:jc w:val="left"/>
    </w:pPr>
    <w:rPr>
      <w:rFonts w:eastAsiaTheme="minorEastAsia" w:cstheme="minorHAnsi"/>
      <w:sz w:val="18"/>
      <w:szCs w:val="20"/>
    </w:rPr>
  </w:style>
  <w:style w:type="paragraph" w:customStyle="1" w:styleId="TechnicalTable">
    <w:name w:val="Technical Table"/>
    <w:basedOn w:val="Normal"/>
    <w:link w:val="TechnicalTableChar"/>
    <w:autoRedefine/>
    <w:qFormat/>
    <w:rsid w:val="00B55FE0"/>
    <w:pPr>
      <w:jc w:val="left"/>
    </w:pPr>
    <w:rPr>
      <w:rFonts w:ascii="Times New Roman" w:hAnsi="Times New Roman" w:cstheme="minorHAnsi"/>
      <w:szCs w:val="20"/>
    </w:rPr>
  </w:style>
  <w:style w:type="paragraph" w:customStyle="1" w:styleId="DocumentLabel">
    <w:name w:val="Document Label"/>
    <w:next w:val="Normal"/>
    <w:uiPriority w:val="99"/>
    <w:rsid w:val="00B55FE0"/>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MessageHeader">
    <w:name w:val="Message Header"/>
    <w:basedOn w:val="BodyText"/>
    <w:link w:val="MessageHeaderChar"/>
    <w:uiPriority w:val="99"/>
    <w:rsid w:val="00B55FE0"/>
    <w:pPr>
      <w:keepLines/>
      <w:widowControl/>
      <w:spacing w:line="240" w:lineRule="atLeast"/>
      <w:ind w:left="1080" w:hanging="1080"/>
      <w:jc w:val="left"/>
    </w:pPr>
    <w:rPr>
      <w:rFonts w:ascii="Garamond" w:hAnsi="Garamond"/>
      <w:caps/>
      <w:sz w:val="18"/>
      <w:szCs w:val="20"/>
    </w:rPr>
  </w:style>
  <w:style w:type="character" w:customStyle="1" w:styleId="MessageHeaderChar">
    <w:name w:val="Message Header Char"/>
    <w:basedOn w:val="DefaultParagraphFont"/>
    <w:link w:val="MessageHeader"/>
    <w:uiPriority w:val="99"/>
    <w:rsid w:val="00B55FE0"/>
    <w:rPr>
      <w:rFonts w:ascii="Garamond" w:eastAsia="Times New Roman" w:hAnsi="Garamond" w:cs="Times New Roman"/>
      <w:caps/>
      <w:sz w:val="18"/>
      <w:szCs w:val="20"/>
    </w:rPr>
  </w:style>
  <w:style w:type="character" w:customStyle="1" w:styleId="MessageHeaderLabel">
    <w:name w:val="Message Header Label"/>
    <w:uiPriority w:val="99"/>
    <w:rsid w:val="00B55FE0"/>
    <w:rPr>
      <w:b/>
      <w:sz w:val="18"/>
    </w:rPr>
  </w:style>
  <w:style w:type="numbering" w:customStyle="1" w:styleId="NoList11">
    <w:name w:val="No List11"/>
    <w:next w:val="NoList"/>
    <w:uiPriority w:val="99"/>
    <w:semiHidden/>
    <w:unhideWhenUsed/>
    <w:rsid w:val="00B55FE0"/>
  </w:style>
  <w:style w:type="table" w:customStyle="1" w:styleId="TableGrid3">
    <w:name w:val="Table Grid3"/>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B55FE0"/>
  </w:style>
  <w:style w:type="numbering" w:customStyle="1" w:styleId="NoList12">
    <w:name w:val="No List12"/>
    <w:next w:val="NoList"/>
    <w:uiPriority w:val="99"/>
    <w:semiHidden/>
    <w:unhideWhenUsed/>
    <w:rsid w:val="00B55FE0"/>
  </w:style>
  <w:style w:type="numbering" w:customStyle="1" w:styleId="NoList3">
    <w:name w:val="No List3"/>
    <w:next w:val="NoList"/>
    <w:uiPriority w:val="99"/>
    <w:semiHidden/>
    <w:unhideWhenUsed/>
    <w:rsid w:val="00B55FE0"/>
  </w:style>
  <w:style w:type="table" w:customStyle="1" w:styleId="TableGrid4">
    <w:name w:val="Table Grid4"/>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3">
    <w:name w:val="No List13"/>
    <w:next w:val="NoList"/>
    <w:uiPriority w:val="99"/>
    <w:semiHidden/>
    <w:unhideWhenUsed/>
    <w:rsid w:val="00B55FE0"/>
  </w:style>
  <w:style w:type="table" w:customStyle="1" w:styleId="TableGrid31">
    <w:name w:val="Table Grid31"/>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
    <w:name w:val="No List4"/>
    <w:next w:val="NoList"/>
    <w:uiPriority w:val="99"/>
    <w:semiHidden/>
    <w:unhideWhenUsed/>
    <w:rsid w:val="00B55FE0"/>
  </w:style>
  <w:style w:type="paragraph" w:styleId="Closing">
    <w:name w:val="Closing"/>
    <w:basedOn w:val="Normal"/>
    <w:next w:val="Normal"/>
    <w:link w:val="ClosingChar"/>
    <w:uiPriority w:val="99"/>
    <w:rsid w:val="00B55FE0"/>
    <w:pPr>
      <w:widowControl/>
      <w:spacing w:line="220" w:lineRule="atLeast"/>
      <w:jc w:val="left"/>
    </w:pPr>
    <w:rPr>
      <w:rFonts w:ascii="Garamond" w:hAnsi="Garamond"/>
      <w:sz w:val="22"/>
      <w:szCs w:val="20"/>
    </w:rPr>
  </w:style>
  <w:style w:type="character" w:customStyle="1" w:styleId="ClosingChar">
    <w:name w:val="Closing Char"/>
    <w:basedOn w:val="DefaultParagraphFont"/>
    <w:link w:val="Closing"/>
    <w:uiPriority w:val="99"/>
    <w:rsid w:val="00B55FE0"/>
    <w:rPr>
      <w:rFonts w:ascii="Garamond" w:eastAsia="Times New Roman" w:hAnsi="Garamond" w:cs="Times New Roman"/>
      <w:szCs w:val="20"/>
    </w:rPr>
  </w:style>
  <w:style w:type="paragraph" w:customStyle="1" w:styleId="CompanyName">
    <w:name w:val="Company Name"/>
    <w:basedOn w:val="BodyText"/>
    <w:uiPriority w:val="99"/>
    <w:rsid w:val="00B55FE0"/>
    <w:pPr>
      <w:keepLines/>
      <w:framePr w:w="8640" w:h="1440" w:wrap="notBeside" w:vAnchor="page" w:hAnchor="margin" w:xAlign="center" w:y="889"/>
      <w:widowControl/>
      <w:spacing w:after="40" w:line="240" w:lineRule="atLeast"/>
      <w:jc w:val="center"/>
    </w:pPr>
    <w:rPr>
      <w:rFonts w:ascii="Garamond" w:hAnsi="Garamond"/>
      <w:caps/>
      <w:spacing w:val="75"/>
      <w:sz w:val="22"/>
      <w:szCs w:val="20"/>
    </w:rPr>
  </w:style>
  <w:style w:type="paragraph" w:customStyle="1" w:styleId="Enclosure">
    <w:name w:val="Enclosure"/>
    <w:basedOn w:val="BodyText"/>
    <w:next w:val="Normal"/>
    <w:uiPriority w:val="99"/>
    <w:rsid w:val="00B55FE0"/>
    <w:pPr>
      <w:keepLines/>
      <w:widowControl/>
      <w:spacing w:before="220" w:after="240" w:line="240" w:lineRule="atLeast"/>
    </w:pPr>
    <w:rPr>
      <w:rFonts w:ascii="Garamond" w:hAnsi="Garamond"/>
      <w:sz w:val="22"/>
      <w:szCs w:val="20"/>
    </w:rPr>
  </w:style>
  <w:style w:type="paragraph" w:customStyle="1" w:styleId="HeaderBase">
    <w:name w:val="Header Base"/>
    <w:basedOn w:val="BodyText"/>
    <w:uiPriority w:val="99"/>
    <w:rsid w:val="00B55FE0"/>
    <w:pPr>
      <w:keepLines/>
      <w:widowControl/>
      <w:tabs>
        <w:tab w:val="center" w:pos="4320"/>
        <w:tab w:val="right" w:pos="8640"/>
      </w:tabs>
      <w:spacing w:line="240" w:lineRule="atLeast"/>
      <w:ind w:firstLine="360"/>
    </w:pPr>
    <w:rPr>
      <w:rFonts w:ascii="Garamond" w:hAnsi="Garamond"/>
      <w:sz w:val="22"/>
      <w:szCs w:val="20"/>
    </w:rPr>
  </w:style>
  <w:style w:type="paragraph" w:customStyle="1" w:styleId="HeadingBase">
    <w:name w:val="Heading Base"/>
    <w:basedOn w:val="BodyText"/>
    <w:next w:val="BodyText"/>
    <w:uiPriority w:val="99"/>
    <w:rsid w:val="00B55FE0"/>
    <w:pPr>
      <w:keepNext/>
      <w:keepLines/>
      <w:widowControl/>
      <w:spacing w:line="240" w:lineRule="atLeast"/>
      <w:jc w:val="left"/>
    </w:pPr>
    <w:rPr>
      <w:rFonts w:ascii="Garamond" w:hAnsi="Garamond"/>
      <w:kern w:val="20"/>
      <w:sz w:val="22"/>
      <w:szCs w:val="20"/>
    </w:rPr>
  </w:style>
  <w:style w:type="paragraph" w:customStyle="1" w:styleId="MessageHeaderFirst">
    <w:name w:val="Message Header First"/>
    <w:basedOn w:val="MessageHeader"/>
    <w:next w:val="MessageHeader"/>
    <w:uiPriority w:val="99"/>
    <w:rsid w:val="00B55FE0"/>
    <w:pPr>
      <w:spacing w:before="360"/>
    </w:pPr>
  </w:style>
  <w:style w:type="paragraph" w:customStyle="1" w:styleId="MessageHeaderLast">
    <w:name w:val="Message Header Last"/>
    <w:basedOn w:val="MessageHeader"/>
    <w:next w:val="BodyText"/>
    <w:uiPriority w:val="99"/>
    <w:rsid w:val="00B55FE0"/>
    <w:pPr>
      <w:pBdr>
        <w:bottom w:val="single" w:sz="6" w:space="18" w:color="808080"/>
      </w:pBdr>
      <w:spacing w:after="360"/>
    </w:pPr>
  </w:style>
  <w:style w:type="paragraph" w:styleId="NormalIndent">
    <w:name w:val="Normal Indent"/>
    <w:basedOn w:val="Normal"/>
    <w:uiPriority w:val="99"/>
    <w:rsid w:val="00B55FE0"/>
    <w:pPr>
      <w:widowControl/>
      <w:ind w:left="720"/>
      <w:jc w:val="left"/>
    </w:pPr>
    <w:rPr>
      <w:rFonts w:ascii="Garamond" w:hAnsi="Garamond"/>
      <w:sz w:val="22"/>
      <w:szCs w:val="20"/>
    </w:rPr>
  </w:style>
  <w:style w:type="paragraph" w:customStyle="1" w:styleId="ReturnAddress">
    <w:name w:val="Return Address"/>
    <w:uiPriority w:val="99"/>
    <w:rsid w:val="00B55FE0"/>
    <w:pPr>
      <w:framePr w:w="8640" w:hSpace="187" w:vSpace="187" w:wrap="notBeside" w:vAnchor="page" w:hAnchor="margin" w:xAlign="center" w:y="14401" w:anchorLock="1"/>
      <w:spacing w:after="0" w:line="240" w:lineRule="atLeast"/>
      <w:ind w:right="-240"/>
      <w:jc w:val="center"/>
    </w:pPr>
    <w:rPr>
      <w:rFonts w:ascii="Garamond" w:eastAsia="Times New Roman" w:hAnsi="Garamond" w:cs="Times New Roman"/>
      <w:caps/>
      <w:spacing w:val="30"/>
      <w:sz w:val="15"/>
      <w:szCs w:val="20"/>
    </w:rPr>
  </w:style>
  <w:style w:type="paragraph" w:styleId="Signature">
    <w:name w:val="Signature"/>
    <w:basedOn w:val="BodyText"/>
    <w:next w:val="Normal"/>
    <w:link w:val="SignatureChar"/>
    <w:uiPriority w:val="99"/>
    <w:rsid w:val="00B55FE0"/>
    <w:pPr>
      <w:keepNext/>
      <w:keepLines/>
      <w:widowControl/>
      <w:spacing w:before="660" w:line="240" w:lineRule="atLeast"/>
      <w:ind w:firstLine="360"/>
    </w:pPr>
    <w:rPr>
      <w:rFonts w:ascii="Garamond" w:hAnsi="Garamond"/>
      <w:sz w:val="22"/>
      <w:szCs w:val="20"/>
    </w:rPr>
  </w:style>
  <w:style w:type="character" w:customStyle="1" w:styleId="SignatureChar">
    <w:name w:val="Signature Char"/>
    <w:basedOn w:val="DefaultParagraphFont"/>
    <w:link w:val="Signature"/>
    <w:uiPriority w:val="99"/>
    <w:rsid w:val="00B55FE0"/>
    <w:rPr>
      <w:rFonts w:ascii="Garamond" w:eastAsia="Times New Roman" w:hAnsi="Garamond" w:cs="Times New Roman"/>
      <w:szCs w:val="20"/>
    </w:rPr>
  </w:style>
  <w:style w:type="paragraph" w:customStyle="1" w:styleId="SignatureJobTitle">
    <w:name w:val="Signature Job Title"/>
    <w:basedOn w:val="Signature"/>
    <w:next w:val="Normal"/>
    <w:uiPriority w:val="99"/>
    <w:rsid w:val="00B55FE0"/>
    <w:pPr>
      <w:spacing w:before="0"/>
      <w:ind w:firstLine="0"/>
    </w:pPr>
  </w:style>
  <w:style w:type="paragraph" w:customStyle="1" w:styleId="SignatureName">
    <w:name w:val="Signature Name"/>
    <w:basedOn w:val="Signature"/>
    <w:next w:val="SignatureJobTitle"/>
    <w:uiPriority w:val="99"/>
    <w:rsid w:val="00B55FE0"/>
    <w:pPr>
      <w:ind w:firstLine="0"/>
    </w:pPr>
  </w:style>
  <w:style w:type="character" w:customStyle="1" w:styleId="Slogan">
    <w:name w:val="Slogan"/>
    <w:uiPriority w:val="99"/>
    <w:rsid w:val="00B55FE0"/>
    <w:rPr>
      <w:i/>
      <w:spacing w:val="70"/>
      <w:sz w:val="21"/>
    </w:rPr>
  </w:style>
  <w:style w:type="table" w:customStyle="1" w:styleId="TableGrid19">
    <w:name w:val="Table Grid19"/>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4">
    <w:name w:val="No List14"/>
    <w:next w:val="NoList"/>
    <w:uiPriority w:val="99"/>
    <w:semiHidden/>
    <w:unhideWhenUsed/>
    <w:rsid w:val="00B55FE0"/>
  </w:style>
  <w:style w:type="paragraph" w:customStyle="1" w:styleId="Title1">
    <w:name w:val="Title1"/>
    <w:basedOn w:val="Normal"/>
    <w:next w:val="Normal"/>
    <w:uiPriority w:val="10"/>
    <w:qFormat/>
    <w:rsid w:val="00B55FE0"/>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1">
    <w:name w:val="Title Char1"/>
    <w:basedOn w:val="DefaultParagraphFont"/>
    <w:rsid w:val="00B55FE0"/>
    <w:rPr>
      <w:rFonts w:ascii="Cambria" w:eastAsia="Times New Roman" w:hAnsi="Cambria" w:cs="Times New Roman"/>
      <w:color w:val="17365D"/>
      <w:spacing w:val="5"/>
      <w:kern w:val="28"/>
      <w:sz w:val="52"/>
      <w:szCs w:val="52"/>
    </w:rPr>
  </w:style>
  <w:style w:type="table" w:customStyle="1" w:styleId="TableGrid23">
    <w:name w:val="Table Grid23"/>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
    <w:name w:val="Table Grid41"/>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
    <w:name w:val="Table Grid51"/>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B55FE0"/>
  </w:style>
  <w:style w:type="table" w:customStyle="1" w:styleId="TableGrid61">
    <w:name w:val="Table Grid61"/>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2">
    <w:name w:val="Table Grid112"/>
    <w:basedOn w:val="TableNormal"/>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sumeBullet">
    <w:name w:val="Resume Bullet"/>
    <w:basedOn w:val="BodyText"/>
    <w:rsid w:val="00B55FE0"/>
    <w:pPr>
      <w:keepLines/>
      <w:widowControl/>
      <w:numPr>
        <w:numId w:val="14"/>
      </w:numPr>
      <w:tabs>
        <w:tab w:val="clear" w:pos="2790"/>
        <w:tab w:val="num" w:pos="432"/>
      </w:tabs>
      <w:spacing w:after="240"/>
      <w:ind w:left="360" w:hanging="360"/>
      <w:jc w:val="left"/>
    </w:pPr>
    <w:rPr>
      <w:rFonts w:ascii="Palatino Linotype" w:hAnsi="Palatino Linotype"/>
      <w:bCs/>
      <w:sz w:val="20"/>
      <w:szCs w:val="20"/>
    </w:rPr>
  </w:style>
  <w:style w:type="table" w:customStyle="1" w:styleId="TableGrid20">
    <w:name w:val="Table Grid20"/>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
    <w:name w:val="Table Grid25"/>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 Grid26"/>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2">
    <w:name w:val="Table Grid52"/>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3">
    <w:name w:val="Table Grid113"/>
    <w:basedOn w:val="TableNormal"/>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unhideWhenUsed/>
    <w:rsid w:val="00B55FE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B55FE0"/>
    <w:rPr>
      <w:rFonts w:ascii="Courier New" w:eastAsia="Times New Roman" w:hAnsi="Courier New" w:cs="Courier New"/>
      <w:sz w:val="20"/>
      <w:szCs w:val="20"/>
    </w:rPr>
  </w:style>
  <w:style w:type="table" w:styleId="LightList">
    <w:name w:val="Light List"/>
    <w:basedOn w:val="TableNormal"/>
    <w:uiPriority w:val="61"/>
    <w:rsid w:val="00B55FE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NoList5">
    <w:name w:val="No List5"/>
    <w:next w:val="NoList"/>
    <w:uiPriority w:val="99"/>
    <w:semiHidden/>
    <w:unhideWhenUsed/>
    <w:rsid w:val="00B55FE0"/>
  </w:style>
  <w:style w:type="table" w:customStyle="1" w:styleId="TableGrid27">
    <w:name w:val="Table Grid27"/>
    <w:basedOn w:val="TableNormal"/>
    <w:next w:val="TableGrid"/>
    <w:uiPriority w:val="39"/>
    <w:rsid w:val="00B55F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1">
    <w:name w:val="Grid Table 1 Light1"/>
    <w:basedOn w:val="TableNormal"/>
    <w:uiPriority w:val="46"/>
    <w:rsid w:val="00B55FE0"/>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B55FE0"/>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SubtleEmphasis1">
    <w:name w:val="Subtle Emphasis1"/>
    <w:basedOn w:val="DefaultParagraphFont"/>
    <w:uiPriority w:val="19"/>
    <w:qFormat/>
    <w:rsid w:val="00B55FE0"/>
    <w:rPr>
      <w:i/>
      <w:iCs/>
      <w:color w:val="404040"/>
    </w:rPr>
  </w:style>
  <w:style w:type="character" w:customStyle="1" w:styleId="A0">
    <w:name w:val="A0"/>
    <w:uiPriority w:val="99"/>
    <w:rsid w:val="00B55FE0"/>
    <w:rPr>
      <w:rFonts w:cs="HelveticaNeueLT Std"/>
      <w:b/>
      <w:bCs/>
      <w:color w:val="00863E"/>
      <w:sz w:val="44"/>
      <w:szCs w:val="44"/>
    </w:rPr>
  </w:style>
  <w:style w:type="character" w:customStyle="1" w:styleId="A1">
    <w:name w:val="A1"/>
    <w:uiPriority w:val="99"/>
    <w:rsid w:val="00B55FE0"/>
    <w:rPr>
      <w:rFonts w:ascii="HelveticaNeueLT Std Med" w:hAnsi="HelveticaNeueLT Std Med" w:cs="HelveticaNeueLT Std Med"/>
      <w:color w:val="221E1F"/>
      <w:sz w:val="26"/>
      <w:szCs w:val="26"/>
    </w:rPr>
  </w:style>
  <w:style w:type="paragraph" w:customStyle="1" w:styleId="Bullet1">
    <w:name w:val="Bullet 1"/>
    <w:basedOn w:val="Normal"/>
    <w:next w:val="BodyText"/>
    <w:link w:val="Bullet1Char"/>
    <w:qFormat/>
    <w:rsid w:val="00B55FE0"/>
    <w:pPr>
      <w:widowControl/>
      <w:numPr>
        <w:numId w:val="16"/>
      </w:numPr>
      <w:spacing w:before="200"/>
    </w:pPr>
    <w:rPr>
      <w:rFonts w:ascii="Franklin Gothic Book" w:hAnsi="Franklin Gothic Book"/>
      <w:sz w:val="22"/>
      <w:szCs w:val="24"/>
    </w:rPr>
  </w:style>
  <w:style w:type="character" w:customStyle="1" w:styleId="Bullet1Char">
    <w:name w:val="Bullet 1 Char"/>
    <w:basedOn w:val="DefaultParagraphFont"/>
    <w:link w:val="Bullet1"/>
    <w:locked/>
    <w:rsid w:val="00B55FE0"/>
    <w:rPr>
      <w:rFonts w:ascii="Franklin Gothic Book" w:eastAsia="Times New Roman" w:hAnsi="Franklin Gothic Book" w:cs="Times New Roman"/>
      <w:szCs w:val="24"/>
    </w:rPr>
  </w:style>
  <w:style w:type="paragraph" w:styleId="List2">
    <w:name w:val="List 2"/>
    <w:semiHidden/>
    <w:unhideWhenUsed/>
    <w:rsid w:val="00B55FE0"/>
    <w:pPr>
      <w:numPr>
        <w:numId w:val="17"/>
      </w:numPr>
      <w:spacing w:before="40" w:after="8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TT - List Paragraph Char"/>
    <w:basedOn w:val="DefaultParagraphFont"/>
    <w:link w:val="ListParagraph"/>
    <w:uiPriority w:val="34"/>
    <w:locked/>
    <w:rsid w:val="00B55FE0"/>
    <w:rPr>
      <w:rFonts w:eastAsia="Times New Roman" w:cs="Times New Roman"/>
      <w:sz w:val="20"/>
    </w:rPr>
  </w:style>
  <w:style w:type="paragraph" w:customStyle="1" w:styleId="NormalBeforeList">
    <w:name w:val="Normal Before List"/>
    <w:basedOn w:val="Normal"/>
    <w:qFormat/>
    <w:rsid w:val="00B55FE0"/>
    <w:pPr>
      <w:keepNext/>
      <w:widowControl/>
      <w:spacing w:line="276" w:lineRule="auto"/>
      <w:jc w:val="left"/>
    </w:pPr>
    <w:rPr>
      <w:rFonts w:eastAsia="Franklin Gothic Book"/>
      <w:sz w:val="22"/>
    </w:rPr>
  </w:style>
  <w:style w:type="paragraph" w:customStyle="1" w:styleId="Bulletlevel1">
    <w:name w:val="Bullet level 1"/>
    <w:basedOn w:val="ListParagraph"/>
    <w:qFormat/>
    <w:rsid w:val="00B55FE0"/>
    <w:pPr>
      <w:widowControl/>
      <w:numPr>
        <w:numId w:val="18"/>
      </w:numPr>
      <w:tabs>
        <w:tab w:val="num" w:pos="360"/>
      </w:tabs>
      <w:spacing w:after="60" w:line="276" w:lineRule="auto"/>
      <w:ind w:firstLine="0"/>
      <w:contextualSpacing w:val="0"/>
      <w:jc w:val="left"/>
    </w:pPr>
    <w:rPr>
      <w:rFonts w:eastAsia="Franklin Gothic Book"/>
      <w:sz w:val="22"/>
    </w:rPr>
  </w:style>
  <w:style w:type="paragraph" w:customStyle="1" w:styleId="Bulletlevel1-last">
    <w:name w:val="Bullet level 1-last"/>
    <w:basedOn w:val="Bulletlevel1"/>
    <w:qFormat/>
    <w:rsid w:val="00B55FE0"/>
    <w:pPr>
      <w:spacing w:after="200"/>
    </w:pPr>
  </w:style>
  <w:style w:type="paragraph" w:customStyle="1" w:styleId="NormalIntroSentence">
    <w:name w:val="Normal Intro Sentence"/>
    <w:qFormat/>
    <w:rsid w:val="00B55FE0"/>
    <w:pPr>
      <w:keepNext/>
      <w:spacing w:after="100" w:line="276" w:lineRule="auto"/>
    </w:pPr>
  </w:style>
  <w:style w:type="table" w:customStyle="1" w:styleId="GridTable1Light3">
    <w:name w:val="Grid Table 1 Light3"/>
    <w:basedOn w:val="TableNormal"/>
    <w:uiPriority w:val="46"/>
    <w:rsid w:val="00B55FE0"/>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aqj">
    <w:name w:val="aqj"/>
    <w:basedOn w:val="DefaultParagraphFont"/>
    <w:rsid w:val="00B55FE0"/>
  </w:style>
  <w:style w:type="character" w:styleId="SubtleEmphasis">
    <w:name w:val="Subtle Emphasis"/>
    <w:basedOn w:val="DefaultParagraphFont"/>
    <w:uiPriority w:val="19"/>
    <w:qFormat/>
    <w:rsid w:val="00B55FE0"/>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endnote reference" w:uiPriority="0"/>
    <w:lsdException w:name="List 2"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8C394A"/>
    <w:pPr>
      <w:widowControl w:val="0"/>
      <w:spacing w:after="120" w:line="240" w:lineRule="auto"/>
      <w:jc w:val="both"/>
    </w:pPr>
    <w:rPr>
      <w:rFonts w:ascii="Calibri" w:eastAsia="Times New Roman" w:hAnsi="Calibri" w:cs="Times New Roman"/>
      <w:sz w:val="20"/>
    </w:rPr>
  </w:style>
  <w:style w:type="paragraph" w:styleId="Heading1">
    <w:name w:val="heading 1"/>
    <w:basedOn w:val="Normal"/>
    <w:next w:val="Normal"/>
    <w:link w:val="Heading1Char"/>
    <w:autoRedefine/>
    <w:uiPriority w:val="99"/>
    <w:qFormat/>
    <w:rsid w:val="00F432E6"/>
    <w:pPr>
      <w:keepNext/>
      <w:numPr>
        <w:numId w:val="1"/>
      </w:numPr>
      <w:spacing w:before="120" w:after="200"/>
      <w:outlineLvl w:val="0"/>
    </w:pPr>
    <w:rPr>
      <w:rFonts w:cs="Arial"/>
      <w:bCs/>
      <w:kern w:val="32"/>
      <w:sz w:val="32"/>
      <w:szCs w:val="32"/>
    </w:rPr>
  </w:style>
  <w:style w:type="paragraph" w:styleId="Heading2">
    <w:name w:val="heading 2"/>
    <w:basedOn w:val="Normal"/>
    <w:next w:val="Normal"/>
    <w:link w:val="Heading2Char"/>
    <w:autoRedefine/>
    <w:uiPriority w:val="99"/>
    <w:qFormat/>
    <w:rsid w:val="00415A53"/>
    <w:pPr>
      <w:keepNext/>
      <w:widowControl/>
      <w:numPr>
        <w:ilvl w:val="1"/>
        <w:numId w:val="1"/>
      </w:numPr>
      <w:outlineLvl w:val="1"/>
    </w:pPr>
    <w:rPr>
      <w:rFonts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B55FE0"/>
    <w:pPr>
      <w:numPr>
        <w:ilvl w:val="2"/>
        <w:numId w:val="1"/>
      </w:numPr>
      <w:spacing w:line="276" w:lineRule="auto"/>
      <w:ind w:right="-2880"/>
      <w:jc w:val="left"/>
      <w:outlineLvl w:val="2"/>
    </w:pPr>
    <w:rPr>
      <w:rFonts w:eastAsiaTheme="minorEastAsia"/>
      <w:bCs/>
      <w:sz w:val="24"/>
      <w:szCs w:val="24"/>
    </w:rPr>
  </w:style>
  <w:style w:type="paragraph" w:styleId="Heading4">
    <w:name w:val="heading 4"/>
    <w:basedOn w:val="Heading3"/>
    <w:next w:val="Normal"/>
    <w:link w:val="Heading4Char"/>
    <w:autoRedefine/>
    <w:uiPriority w:val="99"/>
    <w:qFormat/>
    <w:rsid w:val="00B55FE0"/>
    <w:pPr>
      <w:keepNext/>
      <w:numPr>
        <w:ilvl w:val="3"/>
      </w:numPr>
      <w:outlineLvl w:val="3"/>
    </w:pPr>
    <w:rPr>
      <w:rFonts w:cs="Arial"/>
      <w:i/>
      <w:noProof/>
      <w:sz w:val="22"/>
      <w:szCs w:val="22"/>
    </w:rPr>
  </w:style>
  <w:style w:type="paragraph" w:styleId="Heading5">
    <w:name w:val="heading 5"/>
    <w:basedOn w:val="Normal"/>
    <w:next w:val="Normal"/>
    <w:link w:val="Heading5Char"/>
    <w:autoRedefine/>
    <w:uiPriority w:val="99"/>
    <w:qFormat/>
    <w:rsid w:val="00B55FE0"/>
    <w:pPr>
      <w:keepNext/>
      <w:keepLines/>
      <w:numPr>
        <w:ilvl w:val="4"/>
        <w:numId w:val="1"/>
      </w:numPr>
      <w:spacing w:before="200" w:line="276" w:lineRule="auto"/>
      <w:outlineLvl w:val="4"/>
    </w:pPr>
  </w:style>
  <w:style w:type="paragraph" w:styleId="Heading6">
    <w:name w:val="heading 6"/>
    <w:basedOn w:val="Normal"/>
    <w:next w:val="Normal"/>
    <w:link w:val="Heading6Char"/>
    <w:autoRedefine/>
    <w:uiPriority w:val="9"/>
    <w:qFormat/>
    <w:rsid w:val="00B55FE0"/>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B55FE0"/>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B55FE0"/>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B55FE0"/>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432E6"/>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415A53"/>
    <w:rPr>
      <w:rFonts w:ascii="Calibri" w:eastAsia="Times New Roman" w:hAnsi="Calibri" w:cs="Arial"/>
      <w:bCs/>
      <w:iCs/>
      <w:sz w:val="28"/>
      <w:szCs w:val="28"/>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9"/>
    <w:rsid w:val="00B55FE0"/>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9"/>
    <w:rsid w:val="00B55FE0"/>
    <w:rPr>
      <w:rFonts w:ascii="Calibri" w:eastAsiaTheme="minorEastAsia" w:hAnsi="Calibri" w:cs="Arial"/>
      <w:bCs/>
      <w:i/>
      <w:noProof/>
    </w:rPr>
  </w:style>
  <w:style w:type="character" w:customStyle="1" w:styleId="Heading5Char">
    <w:name w:val="Heading 5 Char"/>
    <w:basedOn w:val="DefaultParagraphFont"/>
    <w:link w:val="Heading5"/>
    <w:uiPriority w:val="99"/>
    <w:rsid w:val="00B55FE0"/>
    <w:rPr>
      <w:rFonts w:ascii="Calibri" w:eastAsia="Times New Roman" w:hAnsi="Calibri" w:cs="Times New Roman"/>
      <w:sz w:val="20"/>
    </w:rPr>
  </w:style>
  <w:style w:type="character" w:customStyle="1" w:styleId="Heading6Char">
    <w:name w:val="Heading 6 Char"/>
    <w:basedOn w:val="DefaultParagraphFont"/>
    <w:link w:val="Heading6"/>
    <w:uiPriority w:val="9"/>
    <w:rsid w:val="00B55FE0"/>
    <w:rPr>
      <w:rFonts w:eastAsia="Times New Roman" w:cs="Calibri"/>
      <w:b/>
      <w:smallCaps/>
    </w:rPr>
  </w:style>
  <w:style w:type="character" w:customStyle="1" w:styleId="Heading7Char">
    <w:name w:val="Heading 7 Char"/>
    <w:basedOn w:val="DefaultParagraphFont"/>
    <w:link w:val="Heading7"/>
    <w:uiPriority w:val="99"/>
    <w:rsid w:val="00B55FE0"/>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B55FE0"/>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B55FE0"/>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B55FE0"/>
    <w:rPr>
      <w:rFonts w:ascii="Calibri" w:eastAsiaTheme="minorEastAsia" w:hAnsi="Calibri" w:cs="Times New Roman"/>
      <w:bCs/>
      <w:sz w:val="24"/>
      <w:szCs w:val="24"/>
    </w:rPr>
  </w:style>
  <w:style w:type="paragraph" w:styleId="Header">
    <w:name w:val="header"/>
    <w:basedOn w:val="Normal"/>
    <w:link w:val="HeaderChar"/>
    <w:uiPriority w:val="99"/>
    <w:rsid w:val="00B55FE0"/>
    <w:pPr>
      <w:tabs>
        <w:tab w:val="center" w:pos="4320"/>
        <w:tab w:val="right" w:pos="8640"/>
      </w:tabs>
    </w:pPr>
  </w:style>
  <w:style w:type="character" w:customStyle="1" w:styleId="HeaderChar">
    <w:name w:val="Header Char"/>
    <w:basedOn w:val="DefaultParagraphFont"/>
    <w:link w:val="Header"/>
    <w:uiPriority w:val="99"/>
    <w:rsid w:val="00B55FE0"/>
    <w:rPr>
      <w:rFonts w:eastAsia="Times New Roman" w:cs="Times New Roman"/>
      <w:sz w:val="20"/>
    </w:rPr>
  </w:style>
  <w:style w:type="paragraph" w:styleId="Footer">
    <w:name w:val="footer"/>
    <w:basedOn w:val="Normal"/>
    <w:link w:val="FooterChar1"/>
    <w:uiPriority w:val="99"/>
    <w:rsid w:val="00B55FE0"/>
    <w:pPr>
      <w:tabs>
        <w:tab w:val="center" w:pos="4320"/>
        <w:tab w:val="right" w:pos="8640"/>
      </w:tabs>
    </w:pPr>
  </w:style>
  <w:style w:type="character" w:customStyle="1" w:styleId="FooterChar">
    <w:name w:val="Footer Char"/>
    <w:basedOn w:val="DefaultParagraphFont"/>
    <w:uiPriority w:val="99"/>
    <w:rsid w:val="00B55FE0"/>
    <w:rPr>
      <w:rFonts w:eastAsia="Times New Roman" w:cs="Times New Roman"/>
      <w:sz w:val="20"/>
    </w:rPr>
  </w:style>
  <w:style w:type="character" w:customStyle="1" w:styleId="FooterChar1">
    <w:name w:val="Footer Char1"/>
    <w:link w:val="Footer"/>
    <w:uiPriority w:val="99"/>
    <w:locked/>
    <w:rsid w:val="00B55FE0"/>
    <w:rPr>
      <w:rFonts w:eastAsia="Times New Roman" w:cs="Times New Roman"/>
      <w:sz w:val="20"/>
    </w:rPr>
  </w:style>
  <w:style w:type="paragraph" w:styleId="BodyText">
    <w:name w:val="Body Text"/>
    <w:basedOn w:val="Normal"/>
    <w:link w:val="BodyTextChar"/>
    <w:uiPriority w:val="99"/>
    <w:rsid w:val="00B55FE0"/>
    <w:rPr>
      <w:sz w:val="28"/>
    </w:rPr>
  </w:style>
  <w:style w:type="character" w:customStyle="1" w:styleId="BodyTextChar">
    <w:name w:val="Body Text Char"/>
    <w:basedOn w:val="DefaultParagraphFont"/>
    <w:link w:val="BodyText"/>
    <w:uiPriority w:val="99"/>
    <w:rsid w:val="00B55FE0"/>
    <w:rPr>
      <w:rFonts w:eastAsia="Times New Roman" w:cs="Times New Roman"/>
      <w:sz w:val="28"/>
    </w:rPr>
  </w:style>
  <w:style w:type="paragraph" w:customStyle="1" w:styleId="Style0">
    <w:name w:val="Style0"/>
    <w:uiPriority w:val="99"/>
    <w:rsid w:val="00B55FE0"/>
    <w:pPr>
      <w:spacing w:after="0" w:line="240" w:lineRule="auto"/>
    </w:pPr>
    <w:rPr>
      <w:rFonts w:ascii="Arial" w:eastAsia="Times New Roman" w:hAnsi="Arial" w:cs="Times New Roman"/>
      <w:sz w:val="24"/>
      <w:szCs w:val="20"/>
    </w:rPr>
  </w:style>
  <w:style w:type="table" w:styleId="TableGrid">
    <w:name w:val="Table Grid"/>
    <w:basedOn w:val="TableNormal"/>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B55FE0"/>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B55FE0"/>
    <w:rPr>
      <w:rFonts w:eastAsia="Times New Roman" w:cs="Times New Roman"/>
      <w:sz w:val="20"/>
    </w:rPr>
  </w:style>
  <w:style w:type="character" w:styleId="FootnoteReference">
    <w:name w:val="footnote reference"/>
    <w:aliases w:val="Footnote_Reference,o,fr"/>
    <w:uiPriority w:val="99"/>
    <w:qFormat/>
    <w:rsid w:val="00B55FE0"/>
    <w:rPr>
      <w:rFonts w:ascii="Arial" w:hAnsi="Arial" w:cs="Times New Roman"/>
      <w:sz w:val="20"/>
      <w:vertAlign w:val="superscript"/>
    </w:rPr>
  </w:style>
  <w:style w:type="character" w:styleId="PageNumber">
    <w:name w:val="page number"/>
    <w:uiPriority w:val="99"/>
    <w:rsid w:val="00B55FE0"/>
    <w:rPr>
      <w:rFonts w:cs="Times New Roman"/>
    </w:rPr>
  </w:style>
  <w:style w:type="paragraph" w:customStyle="1" w:styleId="PresentedBy">
    <w:name w:val="Presented By"/>
    <w:basedOn w:val="Normal"/>
    <w:link w:val="PresentedByChar"/>
    <w:uiPriority w:val="99"/>
    <w:rsid w:val="00B55FE0"/>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B55FE0"/>
    <w:rPr>
      <w:rFonts w:ascii="Palatino Linotype" w:eastAsia="Times New Roman" w:hAnsi="Palatino Linotype" w:cs="Times New Roman"/>
      <w:color w:val="6F6754"/>
      <w:sz w:val="20"/>
    </w:rPr>
  </w:style>
  <w:style w:type="character" w:styleId="Hyperlink">
    <w:name w:val="Hyperlink"/>
    <w:uiPriority w:val="99"/>
    <w:rsid w:val="00B55FE0"/>
    <w:rPr>
      <w:rFonts w:cs="Times New Roman"/>
      <w:color w:val="0000FF"/>
      <w:u w:val="single"/>
    </w:rPr>
  </w:style>
  <w:style w:type="paragraph" w:styleId="TOC1">
    <w:name w:val="toc 1"/>
    <w:basedOn w:val="Normal"/>
    <w:next w:val="Normal"/>
    <w:autoRedefine/>
    <w:uiPriority w:val="39"/>
    <w:rsid w:val="00F432E6"/>
    <w:pPr>
      <w:tabs>
        <w:tab w:val="left" w:pos="480"/>
        <w:tab w:val="right" w:leader="dot" w:pos="9350"/>
      </w:tabs>
    </w:pPr>
    <w:rPr>
      <w:rFonts w:asciiTheme="majorHAnsi" w:hAnsiTheme="majorHAnsi"/>
      <w:b/>
      <w:bCs/>
      <w:caps/>
      <w:noProof/>
    </w:rPr>
  </w:style>
  <w:style w:type="paragraph" w:styleId="TOC2">
    <w:name w:val="toc 2"/>
    <w:basedOn w:val="Normal"/>
    <w:next w:val="Normal"/>
    <w:autoRedefine/>
    <w:uiPriority w:val="39"/>
    <w:rsid w:val="00B55FE0"/>
    <w:pPr>
      <w:spacing w:before="240"/>
    </w:pPr>
    <w:rPr>
      <w:rFonts w:cstheme="minorHAnsi"/>
      <w:b/>
      <w:bCs/>
      <w:szCs w:val="20"/>
    </w:rPr>
  </w:style>
  <w:style w:type="paragraph" w:styleId="CommentText">
    <w:name w:val="annotation text"/>
    <w:basedOn w:val="Normal"/>
    <w:link w:val="CommentTextChar"/>
    <w:uiPriority w:val="99"/>
    <w:rsid w:val="00B55FE0"/>
  </w:style>
  <w:style w:type="character" w:customStyle="1" w:styleId="CommentTextChar">
    <w:name w:val="Comment Text Char"/>
    <w:basedOn w:val="DefaultParagraphFont"/>
    <w:link w:val="CommentText"/>
    <w:uiPriority w:val="99"/>
    <w:rsid w:val="00B55FE0"/>
    <w:rPr>
      <w:rFonts w:eastAsia="Times New Roman" w:cs="Times New Roman"/>
      <w:sz w:val="20"/>
    </w:rPr>
  </w:style>
  <w:style w:type="character" w:customStyle="1" w:styleId="CommentSubjectChar">
    <w:name w:val="Comment Subject Char"/>
    <w:basedOn w:val="CommentTextChar"/>
    <w:link w:val="CommentSubject"/>
    <w:uiPriority w:val="99"/>
    <w:semiHidden/>
    <w:rsid w:val="00B55FE0"/>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B55FE0"/>
    <w:rPr>
      <w:b/>
      <w:bCs/>
    </w:rPr>
  </w:style>
  <w:style w:type="character" w:customStyle="1" w:styleId="CommentSubjectChar1">
    <w:name w:val="Comment Subject Char1"/>
    <w:basedOn w:val="CommentTextChar"/>
    <w:uiPriority w:val="99"/>
    <w:semiHidden/>
    <w:rsid w:val="00B55FE0"/>
    <w:rPr>
      <w:rFonts w:eastAsia="Times New Roman" w:cs="Times New Roman"/>
      <w:b/>
      <w:bCs/>
      <w:sz w:val="20"/>
    </w:rPr>
  </w:style>
  <w:style w:type="paragraph" w:styleId="BalloonText">
    <w:name w:val="Balloon Text"/>
    <w:basedOn w:val="Normal"/>
    <w:link w:val="BalloonTextChar"/>
    <w:uiPriority w:val="99"/>
    <w:semiHidden/>
    <w:rsid w:val="00B55FE0"/>
    <w:rPr>
      <w:rFonts w:ascii="Tahoma" w:hAnsi="Tahoma" w:cs="Tahoma"/>
      <w:sz w:val="16"/>
      <w:szCs w:val="16"/>
    </w:rPr>
  </w:style>
  <w:style w:type="character" w:customStyle="1" w:styleId="BalloonTextChar">
    <w:name w:val="Balloon Text Char"/>
    <w:basedOn w:val="DefaultParagraphFont"/>
    <w:link w:val="BalloonText"/>
    <w:uiPriority w:val="99"/>
    <w:semiHidden/>
    <w:rsid w:val="00B55FE0"/>
    <w:rPr>
      <w:rFonts w:ascii="Tahoma" w:eastAsia="Times New Roman" w:hAnsi="Tahoma" w:cs="Tahoma"/>
      <w:sz w:val="16"/>
      <w:szCs w:val="16"/>
    </w:rPr>
  </w:style>
  <w:style w:type="paragraph" w:styleId="NoSpacing">
    <w:name w:val="No Spacing"/>
    <w:uiPriority w:val="1"/>
    <w:qFormat/>
    <w:rsid w:val="00B55FE0"/>
    <w:pPr>
      <w:spacing w:after="0" w:line="240" w:lineRule="auto"/>
    </w:pPr>
    <w:rPr>
      <w:rFonts w:ascii="Times New Roman" w:eastAsia="Times New Roman" w:hAnsi="Times New Roman" w:cs="Times New Roman"/>
      <w:sz w:val="20"/>
      <w:szCs w:val="20"/>
    </w:rPr>
  </w:style>
  <w:style w:type="paragraph" w:styleId="ListParagraph">
    <w:name w:val="List Paragraph"/>
    <w:aliases w:val="TT - List Paragraph"/>
    <w:basedOn w:val="Normal"/>
    <w:link w:val="ListParagraphChar"/>
    <w:uiPriority w:val="34"/>
    <w:qFormat/>
    <w:rsid w:val="00B55FE0"/>
    <w:pPr>
      <w:ind w:left="720"/>
      <w:contextualSpacing/>
    </w:pPr>
  </w:style>
  <w:style w:type="character" w:styleId="BookTitle">
    <w:name w:val="Book Title"/>
    <w:uiPriority w:val="99"/>
    <w:qFormat/>
    <w:rsid w:val="00B55FE0"/>
    <w:rPr>
      <w:b/>
      <w:bCs/>
      <w:smallCaps/>
      <w:spacing w:val="5"/>
    </w:rPr>
  </w:style>
  <w:style w:type="paragraph" w:styleId="Title">
    <w:name w:val="Title"/>
    <w:basedOn w:val="Normal"/>
    <w:next w:val="Normal"/>
    <w:link w:val="TitleChar"/>
    <w:qFormat/>
    <w:rsid w:val="00B55FE0"/>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rsid w:val="00B55FE0"/>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B55FE0"/>
    <w:pPr>
      <w:keepLines/>
      <w:spacing w:before="80" w:after="40"/>
    </w:pPr>
    <w:rPr>
      <w:b/>
      <w:noProof/>
      <w:sz w:val="18"/>
    </w:rPr>
  </w:style>
  <w:style w:type="paragraph" w:customStyle="1" w:styleId="Tablecentered">
    <w:name w:val="Table centered"/>
    <w:basedOn w:val="Normal"/>
    <w:link w:val="TablecenteredChar"/>
    <w:autoRedefine/>
    <w:uiPriority w:val="99"/>
    <w:qFormat/>
    <w:rsid w:val="00B55FE0"/>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B55FE0"/>
    <w:rPr>
      <w:rFonts w:eastAsia="Times New Roman" w:cs="Times New Roman"/>
      <w:noProof/>
      <w:sz w:val="18"/>
      <w:szCs w:val="18"/>
    </w:rPr>
  </w:style>
  <w:style w:type="paragraph" w:customStyle="1" w:styleId="Tablecenteredbold">
    <w:name w:val="Table centered bold"/>
    <w:basedOn w:val="Tablecentered"/>
    <w:autoRedefine/>
    <w:uiPriority w:val="99"/>
    <w:rsid w:val="00B55FE0"/>
    <w:rPr>
      <w:b/>
    </w:rPr>
  </w:style>
  <w:style w:type="paragraph" w:customStyle="1" w:styleId="Heading31">
    <w:name w:val="Heading 3.1"/>
    <w:basedOn w:val="Heading3"/>
    <w:link w:val="Heading31Char"/>
    <w:uiPriority w:val="99"/>
    <w:rsid w:val="00B55FE0"/>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B55FE0"/>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B55FE0"/>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B55FE0"/>
    <w:pPr>
      <w:spacing w:after="200" w:line="276" w:lineRule="auto"/>
    </w:pPr>
  </w:style>
  <w:style w:type="character" w:customStyle="1" w:styleId="AnalystTextChar">
    <w:name w:val="Analyst Text Char"/>
    <w:link w:val="AnalystText"/>
    <w:uiPriority w:val="99"/>
    <w:locked/>
    <w:rsid w:val="00B55FE0"/>
    <w:rPr>
      <w:rFonts w:eastAsia="Times New Roman" w:cs="Times New Roman"/>
      <w:sz w:val="20"/>
    </w:rPr>
  </w:style>
  <w:style w:type="character" w:customStyle="1" w:styleId="UsernotesChar">
    <w:name w:val="User notes Char"/>
    <w:link w:val="Usernotes"/>
    <w:uiPriority w:val="99"/>
    <w:locked/>
    <w:rsid w:val="00B55FE0"/>
    <w:rPr>
      <w:rFonts w:ascii="Comic Sans MS" w:eastAsia="Times New Roman" w:hAnsi="Comic Sans MS" w:cs="Times New Roman"/>
      <w:sz w:val="18"/>
      <w:szCs w:val="18"/>
    </w:rPr>
  </w:style>
  <w:style w:type="paragraph" w:styleId="Caption">
    <w:name w:val="caption"/>
    <w:aliases w:val="Footnotes,Table Caption,Char"/>
    <w:basedOn w:val="Normal"/>
    <w:next w:val="Normal"/>
    <w:link w:val="CaptionChar"/>
    <w:autoRedefine/>
    <w:uiPriority w:val="35"/>
    <w:qFormat/>
    <w:rsid w:val="00B55FE0"/>
    <w:pPr>
      <w:keepNext/>
      <w:tabs>
        <w:tab w:val="left" w:pos="1152"/>
      </w:tabs>
      <w:jc w:val="center"/>
    </w:pPr>
    <w:rPr>
      <w:rFonts w:cstheme="minorHAnsi"/>
      <w:b/>
      <w:szCs w:val="24"/>
    </w:rPr>
  </w:style>
  <w:style w:type="character" w:customStyle="1" w:styleId="CaptionChar">
    <w:name w:val="Caption Char"/>
    <w:aliases w:val="Footnotes Char,Table Caption Char,Char Char2"/>
    <w:link w:val="Caption"/>
    <w:uiPriority w:val="35"/>
    <w:locked/>
    <w:rsid w:val="00B55FE0"/>
    <w:rPr>
      <w:rFonts w:eastAsia="Times New Roman" w:cstheme="minorHAnsi"/>
      <w:b/>
      <w:sz w:val="20"/>
      <w:szCs w:val="24"/>
    </w:rPr>
  </w:style>
  <w:style w:type="paragraph" w:styleId="List">
    <w:name w:val="List"/>
    <w:basedOn w:val="Normal"/>
    <w:uiPriority w:val="99"/>
    <w:rsid w:val="00B55FE0"/>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B55FE0"/>
    <w:rPr>
      <w:rFonts w:cs="Times New Roman"/>
      <w:b/>
      <w:sz w:val="32"/>
      <w:lang w:val="en-US" w:eastAsia="en-US" w:bidi="ar-SA"/>
    </w:rPr>
  </w:style>
  <w:style w:type="character" w:customStyle="1" w:styleId="MacroTextChar">
    <w:name w:val="Macro Text Char"/>
    <w:basedOn w:val="DefaultParagraphFont"/>
    <w:link w:val="MacroText"/>
    <w:uiPriority w:val="99"/>
    <w:semiHidden/>
    <w:rsid w:val="00B55FE0"/>
    <w:rPr>
      <w:rFonts w:ascii="Arial" w:eastAsia="Times New Roman" w:hAnsi="Arial" w:cs="Times New Roman"/>
      <w:sz w:val="20"/>
      <w:szCs w:val="20"/>
    </w:rPr>
  </w:style>
  <w:style w:type="paragraph" w:styleId="MacroText">
    <w:name w:val="macro"/>
    <w:link w:val="MacroTextChar"/>
    <w:uiPriority w:val="99"/>
    <w:semiHidden/>
    <w:rsid w:val="00B55FE0"/>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character" w:customStyle="1" w:styleId="MacroTextChar1">
    <w:name w:val="Macro Text Char1"/>
    <w:basedOn w:val="DefaultParagraphFont"/>
    <w:uiPriority w:val="99"/>
    <w:semiHidden/>
    <w:rsid w:val="00B55FE0"/>
    <w:rPr>
      <w:rFonts w:ascii="Consolas" w:eastAsia="Times New Roman" w:hAnsi="Consolas" w:cs="Consolas"/>
      <w:sz w:val="20"/>
      <w:szCs w:val="20"/>
    </w:rPr>
  </w:style>
  <w:style w:type="paragraph" w:styleId="BodyTextIndent2">
    <w:name w:val="Body Text Indent 2"/>
    <w:basedOn w:val="Normal"/>
    <w:link w:val="BodyTextIndent2Char"/>
    <w:uiPriority w:val="99"/>
    <w:rsid w:val="00B55FE0"/>
    <w:pPr>
      <w:ind w:left="720"/>
    </w:pPr>
  </w:style>
  <w:style w:type="character" w:customStyle="1" w:styleId="BodyTextIndent2Char">
    <w:name w:val="Body Text Indent 2 Char"/>
    <w:basedOn w:val="DefaultParagraphFont"/>
    <w:link w:val="BodyTextIndent2"/>
    <w:uiPriority w:val="99"/>
    <w:rsid w:val="00B55FE0"/>
    <w:rPr>
      <w:rFonts w:eastAsia="Times New Roman" w:cs="Times New Roman"/>
      <w:sz w:val="20"/>
    </w:rPr>
  </w:style>
  <w:style w:type="character" w:styleId="FollowedHyperlink">
    <w:name w:val="FollowedHyperlink"/>
    <w:uiPriority w:val="99"/>
    <w:rsid w:val="00B55FE0"/>
    <w:rPr>
      <w:rFonts w:cs="Times New Roman"/>
      <w:color w:val="800080"/>
      <w:u w:val="single"/>
    </w:rPr>
  </w:style>
  <w:style w:type="paragraph" w:customStyle="1" w:styleId="Default">
    <w:name w:val="Default"/>
    <w:rsid w:val="00B55FE0"/>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B55FE0"/>
    <w:rPr>
      <w:rFonts w:cs="Times New Roman"/>
      <w:sz w:val="24"/>
      <w:lang w:val="en-US" w:eastAsia="en-US" w:bidi="ar-SA"/>
    </w:rPr>
  </w:style>
  <w:style w:type="paragraph" w:styleId="TOC3">
    <w:name w:val="toc 3"/>
    <w:basedOn w:val="Normal"/>
    <w:next w:val="Normal"/>
    <w:autoRedefine/>
    <w:uiPriority w:val="39"/>
    <w:rsid w:val="00B55FE0"/>
    <w:pPr>
      <w:ind w:left="240"/>
    </w:pPr>
    <w:rPr>
      <w:rFonts w:cstheme="minorHAnsi"/>
      <w:szCs w:val="20"/>
    </w:rPr>
  </w:style>
  <w:style w:type="character" w:customStyle="1" w:styleId="CharChar11">
    <w:name w:val="Char Char11"/>
    <w:uiPriority w:val="99"/>
    <w:locked/>
    <w:rsid w:val="00B55FE0"/>
    <w:rPr>
      <w:rFonts w:ascii="Cambria" w:hAnsi="Cambria" w:cs="Times New Roman"/>
      <w:b/>
      <w:bCs/>
      <w:sz w:val="28"/>
      <w:szCs w:val="28"/>
      <w:lang w:val="en-US" w:eastAsia="en-US" w:bidi="ar-SA"/>
    </w:rPr>
  </w:style>
  <w:style w:type="character" w:customStyle="1" w:styleId="CharChar10">
    <w:name w:val="Char Char10"/>
    <w:uiPriority w:val="99"/>
    <w:locked/>
    <w:rsid w:val="00B55FE0"/>
    <w:rPr>
      <w:rFonts w:ascii="Cambria" w:hAnsi="Cambria" w:cs="Times New Roman"/>
      <w:b/>
      <w:bCs/>
      <w:sz w:val="26"/>
      <w:szCs w:val="26"/>
      <w:lang w:val="en-US" w:eastAsia="en-US" w:bidi="ar-SA"/>
    </w:rPr>
  </w:style>
  <w:style w:type="character" w:customStyle="1" w:styleId="CharChar9">
    <w:name w:val="Char Char9"/>
    <w:uiPriority w:val="99"/>
    <w:locked/>
    <w:rsid w:val="00B55FE0"/>
    <w:rPr>
      <w:rFonts w:ascii="Cambria" w:hAnsi="Cambria" w:cs="Times New Roman"/>
      <w:b/>
      <w:bCs/>
      <w:sz w:val="22"/>
      <w:szCs w:val="22"/>
      <w:lang w:val="en-US" w:eastAsia="en-US" w:bidi="ar-SA"/>
    </w:rPr>
  </w:style>
  <w:style w:type="character" w:customStyle="1" w:styleId="CharChar7">
    <w:name w:val="Char Char7"/>
    <w:uiPriority w:val="99"/>
    <w:locked/>
    <w:rsid w:val="00B55FE0"/>
    <w:rPr>
      <w:rFonts w:ascii="Cambria" w:hAnsi="Cambria" w:cs="Times New Roman"/>
      <w:sz w:val="22"/>
      <w:szCs w:val="22"/>
      <w:lang w:val="en-US" w:eastAsia="en-US" w:bidi="ar-SA"/>
    </w:rPr>
  </w:style>
  <w:style w:type="character" w:customStyle="1" w:styleId="CharChar1">
    <w:name w:val="Char Char1"/>
    <w:uiPriority w:val="99"/>
    <w:locked/>
    <w:rsid w:val="00B55FE0"/>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B55FE0"/>
    <w:pPr>
      <w:tabs>
        <w:tab w:val="num" w:pos="720"/>
      </w:tabs>
      <w:ind w:left="720" w:hanging="360"/>
    </w:pPr>
  </w:style>
  <w:style w:type="character" w:customStyle="1" w:styleId="bodytext0">
    <w:name w:val="bodytext"/>
    <w:uiPriority w:val="99"/>
    <w:rsid w:val="00B55FE0"/>
    <w:rPr>
      <w:rFonts w:cs="Times New Roman"/>
    </w:rPr>
  </w:style>
  <w:style w:type="character" w:customStyle="1" w:styleId="StyleBold">
    <w:name w:val="Style Bold"/>
    <w:uiPriority w:val="99"/>
    <w:rsid w:val="00B55FE0"/>
    <w:rPr>
      <w:rFonts w:cs="Times New Roman"/>
      <w:b/>
      <w:bCs/>
      <w:sz w:val="20"/>
    </w:rPr>
  </w:style>
  <w:style w:type="character" w:customStyle="1" w:styleId="DocumentMapChar">
    <w:name w:val="Document Map Char"/>
    <w:basedOn w:val="DefaultParagraphFont"/>
    <w:link w:val="DocumentMap"/>
    <w:uiPriority w:val="99"/>
    <w:semiHidden/>
    <w:rsid w:val="00B55FE0"/>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B55FE0"/>
    <w:pPr>
      <w:shd w:val="clear" w:color="auto" w:fill="000080"/>
    </w:pPr>
    <w:rPr>
      <w:rFonts w:ascii="Tahoma" w:hAnsi="Tahoma" w:cs="Tahoma"/>
    </w:rPr>
  </w:style>
  <w:style w:type="character" w:customStyle="1" w:styleId="DocumentMapChar1">
    <w:name w:val="Document Map Char1"/>
    <w:basedOn w:val="DefaultParagraphFont"/>
    <w:uiPriority w:val="99"/>
    <w:semiHidden/>
    <w:rsid w:val="00B55FE0"/>
    <w:rPr>
      <w:rFonts w:ascii="Segoe UI" w:eastAsia="Times New Roman" w:hAnsi="Segoe UI" w:cs="Segoe UI"/>
      <w:sz w:val="16"/>
      <w:szCs w:val="16"/>
    </w:rPr>
  </w:style>
  <w:style w:type="character" w:styleId="CommentReference">
    <w:name w:val="annotation reference"/>
    <w:uiPriority w:val="99"/>
    <w:rsid w:val="00B55FE0"/>
    <w:rPr>
      <w:rFonts w:cs="Times New Roman"/>
      <w:sz w:val="16"/>
      <w:szCs w:val="16"/>
    </w:rPr>
  </w:style>
  <w:style w:type="character" w:customStyle="1" w:styleId="apple-style-span">
    <w:name w:val="apple-style-span"/>
    <w:uiPriority w:val="99"/>
    <w:rsid w:val="00B55FE0"/>
    <w:rPr>
      <w:rFonts w:cs="Times New Roman"/>
    </w:rPr>
  </w:style>
  <w:style w:type="paragraph" w:styleId="BodyTextIndent3">
    <w:name w:val="Body Text Indent 3"/>
    <w:basedOn w:val="Normal"/>
    <w:link w:val="BodyTextIndent3Char"/>
    <w:uiPriority w:val="99"/>
    <w:rsid w:val="00B55FE0"/>
    <w:pPr>
      <w:ind w:left="360"/>
    </w:pPr>
    <w:rPr>
      <w:sz w:val="16"/>
      <w:szCs w:val="16"/>
    </w:rPr>
  </w:style>
  <w:style w:type="character" w:customStyle="1" w:styleId="BodyTextIndent3Char">
    <w:name w:val="Body Text Indent 3 Char"/>
    <w:basedOn w:val="DefaultParagraphFont"/>
    <w:link w:val="BodyTextIndent3"/>
    <w:uiPriority w:val="99"/>
    <w:rsid w:val="00B55FE0"/>
    <w:rPr>
      <w:rFonts w:eastAsia="Times New Roman" w:cs="Times New Roman"/>
      <w:sz w:val="16"/>
      <w:szCs w:val="16"/>
    </w:rPr>
  </w:style>
  <w:style w:type="paragraph" w:styleId="ListBullet">
    <w:name w:val="List Bullet"/>
    <w:basedOn w:val="Normal"/>
    <w:uiPriority w:val="99"/>
    <w:rsid w:val="00B55FE0"/>
    <w:pPr>
      <w:tabs>
        <w:tab w:val="num" w:pos="1080"/>
      </w:tabs>
      <w:ind w:left="360" w:hanging="360"/>
    </w:pPr>
  </w:style>
  <w:style w:type="paragraph" w:customStyle="1" w:styleId="xl25">
    <w:name w:val="xl25"/>
    <w:basedOn w:val="Normal"/>
    <w:uiPriority w:val="99"/>
    <w:rsid w:val="00B55FE0"/>
    <w:pPr>
      <w:spacing w:before="100" w:beforeAutospacing="1" w:after="100" w:afterAutospacing="1"/>
    </w:pPr>
    <w:rPr>
      <w:rFonts w:ascii="Arial" w:eastAsia="Arial Unicode MS" w:hAnsi="Arial" w:cs="Arial"/>
    </w:rPr>
  </w:style>
  <w:style w:type="character" w:styleId="HTMLCite">
    <w:name w:val="HTML Cite"/>
    <w:uiPriority w:val="99"/>
    <w:rsid w:val="00B55FE0"/>
    <w:rPr>
      <w:rFonts w:cs="Times New Roman"/>
      <w:i/>
      <w:iCs/>
    </w:rPr>
  </w:style>
  <w:style w:type="character" w:customStyle="1" w:styleId="apple-converted-space">
    <w:name w:val="apple-converted-space"/>
    <w:rsid w:val="00B55FE0"/>
    <w:rPr>
      <w:rFonts w:cs="Times New Roman"/>
    </w:rPr>
  </w:style>
  <w:style w:type="paragraph" w:styleId="TOC4">
    <w:name w:val="toc 4"/>
    <w:basedOn w:val="Normal"/>
    <w:next w:val="Normal"/>
    <w:autoRedefine/>
    <w:uiPriority w:val="39"/>
    <w:rsid w:val="00B55FE0"/>
    <w:pPr>
      <w:ind w:left="480"/>
    </w:pPr>
    <w:rPr>
      <w:rFonts w:cstheme="minorHAnsi"/>
      <w:szCs w:val="20"/>
    </w:rPr>
  </w:style>
  <w:style w:type="paragraph" w:styleId="TOC5">
    <w:name w:val="toc 5"/>
    <w:basedOn w:val="Normal"/>
    <w:next w:val="Normal"/>
    <w:autoRedefine/>
    <w:uiPriority w:val="39"/>
    <w:rsid w:val="00B55FE0"/>
    <w:pPr>
      <w:ind w:left="720"/>
    </w:pPr>
    <w:rPr>
      <w:rFonts w:cstheme="minorHAnsi"/>
      <w:szCs w:val="20"/>
    </w:rPr>
  </w:style>
  <w:style w:type="paragraph" w:styleId="TOC6">
    <w:name w:val="toc 6"/>
    <w:basedOn w:val="Normal"/>
    <w:next w:val="Normal"/>
    <w:autoRedefine/>
    <w:uiPriority w:val="39"/>
    <w:rsid w:val="00B55FE0"/>
    <w:pPr>
      <w:ind w:left="960"/>
    </w:pPr>
    <w:rPr>
      <w:rFonts w:cstheme="minorHAnsi"/>
      <w:szCs w:val="20"/>
    </w:rPr>
  </w:style>
  <w:style w:type="paragraph" w:styleId="TOC7">
    <w:name w:val="toc 7"/>
    <w:basedOn w:val="Normal"/>
    <w:next w:val="Normal"/>
    <w:autoRedefine/>
    <w:uiPriority w:val="39"/>
    <w:rsid w:val="00B55FE0"/>
    <w:pPr>
      <w:ind w:left="1200"/>
    </w:pPr>
    <w:rPr>
      <w:rFonts w:cstheme="minorHAnsi"/>
      <w:szCs w:val="20"/>
    </w:rPr>
  </w:style>
  <w:style w:type="paragraph" w:styleId="TOC8">
    <w:name w:val="toc 8"/>
    <w:basedOn w:val="Normal"/>
    <w:next w:val="Normal"/>
    <w:autoRedefine/>
    <w:uiPriority w:val="39"/>
    <w:rsid w:val="00B55FE0"/>
    <w:pPr>
      <w:ind w:left="1440"/>
    </w:pPr>
    <w:rPr>
      <w:rFonts w:cstheme="minorHAnsi"/>
      <w:szCs w:val="20"/>
    </w:rPr>
  </w:style>
  <w:style w:type="paragraph" w:styleId="TOC9">
    <w:name w:val="toc 9"/>
    <w:basedOn w:val="Normal"/>
    <w:next w:val="Normal"/>
    <w:autoRedefine/>
    <w:uiPriority w:val="39"/>
    <w:rsid w:val="00B55FE0"/>
    <w:pPr>
      <w:ind w:left="1680"/>
    </w:pPr>
    <w:rPr>
      <w:rFonts w:cstheme="minorHAnsi"/>
      <w:szCs w:val="20"/>
    </w:rPr>
  </w:style>
  <w:style w:type="character" w:customStyle="1" w:styleId="CharChar">
    <w:name w:val="Char Char"/>
    <w:uiPriority w:val="99"/>
    <w:rsid w:val="00B55FE0"/>
    <w:rPr>
      <w:rFonts w:cs="Times New Roman"/>
      <w:lang w:val="en-US" w:eastAsia="en-US" w:bidi="ar-SA"/>
    </w:rPr>
  </w:style>
  <w:style w:type="character" w:customStyle="1" w:styleId="CharChar4">
    <w:name w:val="Char Char4"/>
    <w:uiPriority w:val="99"/>
    <w:rsid w:val="00B55FE0"/>
    <w:rPr>
      <w:rFonts w:cs="Times New Roman"/>
      <w:lang w:val="en-US" w:eastAsia="en-US" w:bidi="ar-SA"/>
    </w:rPr>
  </w:style>
  <w:style w:type="character" w:customStyle="1" w:styleId="CharChar81">
    <w:name w:val="Char Char81"/>
    <w:uiPriority w:val="99"/>
    <w:rsid w:val="00B55FE0"/>
    <w:rPr>
      <w:rFonts w:cs="Times New Roman"/>
      <w:sz w:val="24"/>
      <w:lang w:val="en-US" w:eastAsia="en-US" w:bidi="ar-SA"/>
    </w:rPr>
  </w:style>
  <w:style w:type="character" w:customStyle="1" w:styleId="CharChar111">
    <w:name w:val="Char Char111"/>
    <w:uiPriority w:val="99"/>
    <w:locked/>
    <w:rsid w:val="00B55FE0"/>
    <w:rPr>
      <w:rFonts w:ascii="Cambria" w:hAnsi="Cambria" w:cs="Times New Roman"/>
      <w:b/>
      <w:bCs/>
      <w:sz w:val="28"/>
      <w:szCs w:val="28"/>
      <w:lang w:val="en-US" w:eastAsia="en-US" w:bidi="ar-SA"/>
    </w:rPr>
  </w:style>
  <w:style w:type="character" w:customStyle="1" w:styleId="CharChar101">
    <w:name w:val="Char Char101"/>
    <w:uiPriority w:val="99"/>
    <w:locked/>
    <w:rsid w:val="00B55FE0"/>
    <w:rPr>
      <w:rFonts w:ascii="Cambria" w:hAnsi="Cambria" w:cs="Times New Roman"/>
      <w:b/>
      <w:bCs/>
      <w:sz w:val="26"/>
      <w:szCs w:val="26"/>
      <w:lang w:val="en-US" w:eastAsia="en-US" w:bidi="ar-SA"/>
    </w:rPr>
  </w:style>
  <w:style w:type="character" w:customStyle="1" w:styleId="CharChar91">
    <w:name w:val="Char Char91"/>
    <w:uiPriority w:val="99"/>
    <w:locked/>
    <w:rsid w:val="00B55FE0"/>
    <w:rPr>
      <w:rFonts w:ascii="Cambria" w:hAnsi="Cambria" w:cs="Times New Roman"/>
      <w:b/>
      <w:bCs/>
      <w:sz w:val="22"/>
      <w:szCs w:val="22"/>
      <w:lang w:val="en-US" w:eastAsia="en-US" w:bidi="ar-SA"/>
    </w:rPr>
  </w:style>
  <w:style w:type="character" w:customStyle="1" w:styleId="CharChar71">
    <w:name w:val="Char Char71"/>
    <w:uiPriority w:val="99"/>
    <w:locked/>
    <w:rsid w:val="00B55FE0"/>
    <w:rPr>
      <w:rFonts w:ascii="Cambria" w:hAnsi="Cambria" w:cs="Times New Roman"/>
      <w:sz w:val="22"/>
      <w:szCs w:val="22"/>
      <w:lang w:val="en-US" w:eastAsia="en-US" w:bidi="ar-SA"/>
    </w:rPr>
  </w:style>
  <w:style w:type="character" w:customStyle="1" w:styleId="CharChar12">
    <w:name w:val="Char Char12"/>
    <w:uiPriority w:val="99"/>
    <w:locked/>
    <w:rsid w:val="00B55FE0"/>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B55FE0"/>
    <w:pPr>
      <w:keepLines/>
      <w:spacing w:before="480" w:line="276" w:lineRule="auto"/>
      <w:outlineLvl w:val="9"/>
    </w:pPr>
    <w:rPr>
      <w:rFonts w:cs="Times New Roman"/>
      <w:b/>
      <w:color w:val="365F91"/>
      <w:kern w:val="0"/>
      <w:sz w:val="28"/>
      <w:szCs w:val="28"/>
      <w:lang w:eastAsia="ja-JP"/>
    </w:rPr>
  </w:style>
  <w:style w:type="character" w:styleId="Strong">
    <w:name w:val="Strong"/>
    <w:basedOn w:val="DefaultParagraphFont"/>
    <w:uiPriority w:val="22"/>
    <w:qFormat/>
    <w:rsid w:val="00B55FE0"/>
    <w:rPr>
      <w:b/>
      <w:bCs/>
    </w:rPr>
  </w:style>
  <w:style w:type="paragraph" w:customStyle="1" w:styleId="TableText">
    <w:name w:val="Table Text"/>
    <w:basedOn w:val="Normal"/>
    <w:autoRedefine/>
    <w:qFormat/>
    <w:rsid w:val="00B55FE0"/>
    <w:pPr>
      <w:jc w:val="left"/>
    </w:pPr>
    <w:rPr>
      <w:rFonts w:cs="Arial"/>
      <w:noProof/>
      <w:szCs w:val="18"/>
      <w:lang w:val="en"/>
    </w:rPr>
  </w:style>
  <w:style w:type="paragraph" w:customStyle="1" w:styleId="NormalTRM">
    <w:name w:val="Normal TRM"/>
    <w:basedOn w:val="Normal"/>
    <w:link w:val="NormalTRMChar"/>
    <w:rsid w:val="00B55FE0"/>
  </w:style>
  <w:style w:type="character" w:customStyle="1" w:styleId="NormalTRMChar">
    <w:name w:val="Normal TRM Char"/>
    <w:basedOn w:val="DefaultParagraphFont"/>
    <w:link w:val="NormalTRM"/>
    <w:rsid w:val="00B55FE0"/>
    <w:rPr>
      <w:rFonts w:eastAsia="Times New Roman" w:cs="Times New Roman"/>
      <w:sz w:val="20"/>
    </w:rPr>
  </w:style>
  <w:style w:type="paragraph" w:styleId="EndnoteText">
    <w:name w:val="endnote text"/>
    <w:basedOn w:val="Normal"/>
    <w:link w:val="EndnoteTextChar"/>
    <w:uiPriority w:val="99"/>
    <w:unhideWhenUsed/>
    <w:rsid w:val="00B55FE0"/>
    <w:rPr>
      <w:szCs w:val="20"/>
    </w:rPr>
  </w:style>
  <w:style w:type="character" w:customStyle="1" w:styleId="EndnoteTextChar">
    <w:name w:val="Endnote Text Char"/>
    <w:basedOn w:val="DefaultParagraphFont"/>
    <w:link w:val="EndnoteText"/>
    <w:uiPriority w:val="99"/>
    <w:rsid w:val="00B55FE0"/>
    <w:rPr>
      <w:rFonts w:ascii="Calibri" w:eastAsia="Times New Roman" w:hAnsi="Calibri" w:cs="Times New Roman"/>
      <w:sz w:val="20"/>
      <w:szCs w:val="20"/>
    </w:rPr>
  </w:style>
  <w:style w:type="character" w:customStyle="1" w:styleId="FootnoteChar">
    <w:name w:val="Footnote Char"/>
    <w:basedOn w:val="footnoteChar0"/>
    <w:link w:val="Footnote"/>
    <w:rsid w:val="00B55FE0"/>
    <w:rPr>
      <w:rFonts w:eastAsiaTheme="minorEastAsia" w:cstheme="minorHAnsi"/>
      <w:sz w:val="18"/>
      <w:szCs w:val="20"/>
    </w:rPr>
  </w:style>
  <w:style w:type="character" w:customStyle="1" w:styleId="footnoteChar0">
    <w:name w:val="footnote Char"/>
    <w:basedOn w:val="FootnoteTextChar"/>
    <w:link w:val="footnote0"/>
    <w:rsid w:val="00B55FE0"/>
    <w:rPr>
      <w:rFonts w:eastAsia="Times New Roman" w:cs="Times New Roman"/>
      <w:sz w:val="18"/>
      <w:szCs w:val="24"/>
    </w:rPr>
  </w:style>
  <w:style w:type="paragraph" w:customStyle="1" w:styleId="footnote0">
    <w:name w:val="footnote"/>
    <w:basedOn w:val="FootnoteText"/>
    <w:link w:val="footnoteChar0"/>
    <w:rsid w:val="00B55FE0"/>
    <w:pPr>
      <w:spacing w:after="0"/>
      <w:jc w:val="left"/>
    </w:pPr>
    <w:rPr>
      <w:sz w:val="18"/>
      <w:szCs w:val="24"/>
    </w:rPr>
  </w:style>
  <w:style w:type="paragraph" w:styleId="TableofFigures">
    <w:name w:val="table of figures"/>
    <w:basedOn w:val="Normal"/>
    <w:next w:val="Normal"/>
    <w:uiPriority w:val="99"/>
    <w:unhideWhenUsed/>
    <w:rsid w:val="00B55FE0"/>
  </w:style>
  <w:style w:type="table" w:customStyle="1" w:styleId="TableGrid1">
    <w:name w:val="Table Grid1"/>
    <w:basedOn w:val="TableNormal"/>
    <w:next w:val="TableGrid"/>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icalTableChar">
    <w:name w:val="Technical Table Char"/>
    <w:basedOn w:val="DefaultParagraphFont"/>
    <w:link w:val="TechnicalTable"/>
    <w:rsid w:val="00B55FE0"/>
    <w:rPr>
      <w:rFonts w:ascii="Times New Roman" w:eastAsia="Times New Roman" w:hAnsi="Times New Roman" w:cstheme="minorHAnsi"/>
      <w:sz w:val="20"/>
      <w:szCs w:val="20"/>
    </w:rPr>
  </w:style>
  <w:style w:type="paragraph" w:customStyle="1" w:styleId="AlgorithmHeading">
    <w:name w:val="Algorithm Heading"/>
    <w:basedOn w:val="Normal"/>
    <w:link w:val="AlgorithmHeadingChar"/>
    <w:qFormat/>
    <w:rsid w:val="00B55FE0"/>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B55FE0"/>
    <w:rPr>
      <w:rFonts w:eastAsia="Times New Roman" w:cstheme="minorHAnsi"/>
      <w:b/>
      <w:sz w:val="20"/>
      <w:szCs w:val="20"/>
    </w:rPr>
  </w:style>
  <w:style w:type="paragraph" w:customStyle="1" w:styleId="Captions">
    <w:name w:val="Captions"/>
    <w:basedOn w:val="Title"/>
    <w:link w:val="CaptionsChar"/>
    <w:autoRedefine/>
    <w:qFormat/>
    <w:rsid w:val="00B55FE0"/>
    <w:pPr>
      <w:pBdr>
        <w:bottom w:val="none" w:sz="0" w:space="0" w:color="auto"/>
      </w:pBdr>
      <w:spacing w:after="120"/>
      <w:jc w:val="center"/>
    </w:pPr>
    <w:rPr>
      <w:rFonts w:ascii="Calibri" w:hAnsi="Calibri" w:cs="Calibri"/>
      <w:b/>
      <w:sz w:val="20"/>
      <w:szCs w:val="20"/>
    </w:rPr>
  </w:style>
  <w:style w:type="character" w:customStyle="1" w:styleId="CaptionsChar">
    <w:name w:val="Captions Char"/>
    <w:basedOn w:val="TitleChar"/>
    <w:link w:val="Captions"/>
    <w:rsid w:val="00B55FE0"/>
    <w:rPr>
      <w:rFonts w:ascii="Calibri" w:eastAsia="Times New Roman" w:hAnsi="Calibri" w:cs="Calibri"/>
      <w:b/>
      <w:color w:val="000000"/>
      <w:spacing w:val="5"/>
      <w:kern w:val="28"/>
      <w:sz w:val="20"/>
      <w:szCs w:val="20"/>
    </w:rPr>
  </w:style>
  <w:style w:type="paragraph" w:customStyle="1" w:styleId="FormH2">
    <w:name w:val="Form H2"/>
    <w:basedOn w:val="NormalWeb"/>
    <w:link w:val="FormH2Char"/>
    <w:qFormat/>
    <w:rsid w:val="00B55FE0"/>
    <w:pPr>
      <w:ind w:left="1440"/>
    </w:pPr>
    <w:rPr>
      <w:rFonts w:ascii="Calibri" w:hAnsi="Calibri" w:cs="Arial"/>
    </w:rPr>
  </w:style>
  <w:style w:type="paragraph" w:styleId="NormalWeb">
    <w:name w:val="Normal (Web)"/>
    <w:basedOn w:val="Normal"/>
    <w:uiPriority w:val="99"/>
    <w:unhideWhenUsed/>
    <w:rsid w:val="00B55FE0"/>
    <w:rPr>
      <w:rFonts w:ascii="Times New Roman" w:hAnsi="Times New Roman"/>
      <w:sz w:val="24"/>
      <w:szCs w:val="24"/>
    </w:rPr>
  </w:style>
  <w:style w:type="character" w:customStyle="1" w:styleId="FormH2Char">
    <w:name w:val="Form H2 Char"/>
    <w:basedOn w:val="Heading2Char"/>
    <w:link w:val="FormH2"/>
    <w:rsid w:val="00B55FE0"/>
    <w:rPr>
      <w:rFonts w:ascii="Calibri" w:eastAsia="Times New Roman" w:hAnsi="Calibri" w:cs="Arial"/>
      <w:bCs w:val="0"/>
      <w:iCs w:val="0"/>
      <w:sz w:val="24"/>
      <w:szCs w:val="24"/>
    </w:rPr>
  </w:style>
  <w:style w:type="paragraph" w:customStyle="1" w:styleId="Form">
    <w:name w:val="Form"/>
    <w:basedOn w:val="NormalWeb"/>
    <w:next w:val="Normal"/>
    <w:link w:val="FormChar"/>
    <w:qFormat/>
    <w:rsid w:val="00B55FE0"/>
    <w:rPr>
      <w:rFonts w:ascii="Calibri" w:hAnsi="Calibri" w:cs="Arial"/>
    </w:rPr>
  </w:style>
  <w:style w:type="character" w:customStyle="1" w:styleId="FormChar">
    <w:name w:val="Form Char"/>
    <w:basedOn w:val="Heading2Char"/>
    <w:link w:val="Form"/>
    <w:rsid w:val="00B55FE0"/>
    <w:rPr>
      <w:rFonts w:ascii="Calibri" w:eastAsia="Times New Roman" w:hAnsi="Calibri" w:cs="Arial"/>
      <w:bCs w:val="0"/>
      <w:iCs w:val="0"/>
      <w:sz w:val="24"/>
      <w:szCs w:val="24"/>
    </w:rPr>
  </w:style>
  <w:style w:type="paragraph" w:customStyle="1" w:styleId="FormH4">
    <w:name w:val="Form H4"/>
    <w:basedOn w:val="FormH2"/>
    <w:link w:val="FormH4Char"/>
    <w:qFormat/>
    <w:rsid w:val="00B55FE0"/>
    <w:pPr>
      <w:keepNext/>
      <w:keepLines/>
      <w:spacing w:before="200" w:line="276" w:lineRule="auto"/>
      <w:ind w:left="1800"/>
      <w:jc w:val="left"/>
      <w:outlineLvl w:val="1"/>
    </w:pPr>
    <w:rPr>
      <w:bCs/>
      <w:iCs/>
      <w:sz w:val="28"/>
      <w:szCs w:val="28"/>
    </w:rPr>
  </w:style>
  <w:style w:type="character" w:customStyle="1" w:styleId="FormH4Char">
    <w:name w:val="Form H4 Char"/>
    <w:basedOn w:val="FormH2Char"/>
    <w:link w:val="FormH4"/>
    <w:rsid w:val="00B55FE0"/>
    <w:rPr>
      <w:rFonts w:ascii="Calibri" w:eastAsia="Times New Roman" w:hAnsi="Calibri" w:cs="Arial"/>
      <w:bCs/>
      <w:iCs/>
      <w:sz w:val="28"/>
      <w:szCs w:val="28"/>
    </w:rPr>
  </w:style>
  <w:style w:type="paragraph" w:customStyle="1" w:styleId="Normal1">
    <w:name w:val="Normal1"/>
    <w:basedOn w:val="Normal"/>
    <w:uiPriority w:val="99"/>
    <w:rsid w:val="00B55FE0"/>
    <w:pPr>
      <w:autoSpaceDE w:val="0"/>
      <w:autoSpaceDN w:val="0"/>
      <w:jc w:val="left"/>
    </w:pPr>
    <w:rPr>
      <w:rFonts w:ascii="Arial" w:hAnsi="Arial" w:cs="Arial"/>
      <w:sz w:val="24"/>
      <w:szCs w:val="24"/>
    </w:rPr>
  </w:style>
  <w:style w:type="paragraph" w:customStyle="1" w:styleId="whs2">
    <w:name w:val="whs2"/>
    <w:basedOn w:val="Normal"/>
    <w:uiPriority w:val="99"/>
    <w:rsid w:val="00B55FE0"/>
    <w:pPr>
      <w:jc w:val="left"/>
    </w:pPr>
    <w:rPr>
      <w:rFonts w:ascii="Arial" w:hAnsi="Arial" w:cs="Arial"/>
      <w:szCs w:val="20"/>
    </w:rPr>
  </w:style>
  <w:style w:type="paragraph" w:customStyle="1" w:styleId="font5">
    <w:name w:val="font5"/>
    <w:basedOn w:val="Normal"/>
    <w:uiPriority w:val="99"/>
    <w:rsid w:val="00B55FE0"/>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B55FE0"/>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uiPriority w:val="99"/>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uiPriority w:val="99"/>
    <w:rsid w:val="00B55FE0"/>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uiPriority w:val="99"/>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uiPriority w:val="99"/>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uiPriority w:val="99"/>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uiPriority w:val="99"/>
    <w:rsid w:val="00B55FE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uiPriority w:val="99"/>
    <w:rsid w:val="00B55FE0"/>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uiPriority w:val="99"/>
    <w:rsid w:val="00B55FE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uiPriority w:val="99"/>
    <w:rsid w:val="00B55FE0"/>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uiPriority w:val="99"/>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B55FE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B55FE0"/>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B55FE0"/>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B55FE0"/>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B55FE0"/>
  </w:style>
  <w:style w:type="paragraph" w:customStyle="1" w:styleId="TableandFigureCaption">
    <w:name w:val="Table and Figure Caption"/>
    <w:basedOn w:val="Tablecentered"/>
    <w:link w:val="TableandFigureCaptionChar"/>
    <w:autoRedefine/>
    <w:qFormat/>
    <w:rsid w:val="00B55FE0"/>
    <w:pPr>
      <w:tabs>
        <w:tab w:val="clear" w:pos="6750"/>
      </w:tabs>
    </w:pPr>
  </w:style>
  <w:style w:type="character" w:customStyle="1" w:styleId="TableandFigureCaptionChar">
    <w:name w:val="Table and Figure Caption Char"/>
    <w:basedOn w:val="TablecenteredChar"/>
    <w:link w:val="TableandFigureCaption"/>
    <w:rsid w:val="00B55FE0"/>
    <w:rPr>
      <w:rFonts w:eastAsia="Times New Roman" w:cs="Times New Roman"/>
      <w:noProof/>
      <w:sz w:val="18"/>
      <w:szCs w:val="18"/>
    </w:rPr>
  </w:style>
  <w:style w:type="paragraph" w:customStyle="1" w:styleId="TableHeading">
    <w:name w:val="Table Heading"/>
    <w:basedOn w:val="TableText"/>
    <w:autoRedefine/>
    <w:uiPriority w:val="99"/>
    <w:qFormat/>
    <w:rsid w:val="00B55FE0"/>
    <w:pPr>
      <w:jc w:val="center"/>
    </w:pPr>
    <w:rPr>
      <w:rFonts w:cs="Times New Roman"/>
      <w:b/>
      <w:color w:val="FFFFFF" w:themeColor="background1"/>
      <w:szCs w:val="24"/>
      <w:lang w:val="en-US"/>
    </w:rPr>
  </w:style>
  <w:style w:type="character" w:customStyle="1" w:styleId="StyleFootnoteReferenceBodyCalibriBackground1">
    <w:name w:val="Style Footnote Reference + +Body (Calibri) Background 1"/>
    <w:basedOn w:val="FootnoteReference"/>
    <w:rsid w:val="00B55FE0"/>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B55FE0"/>
    <w:rPr>
      <w:rFonts w:cstheme="minorHAnsi"/>
    </w:rPr>
  </w:style>
  <w:style w:type="character" w:customStyle="1" w:styleId="VersionTextChar">
    <w:name w:val="Version Text Char"/>
    <w:basedOn w:val="DefaultParagraphFont"/>
    <w:link w:val="VersionText"/>
    <w:rsid w:val="00B55FE0"/>
    <w:rPr>
      <w:rFonts w:eastAsia="Times New Roman" w:cstheme="minorHAnsi"/>
      <w:sz w:val="20"/>
    </w:rPr>
  </w:style>
  <w:style w:type="paragraph" w:customStyle="1" w:styleId="VersionandDate">
    <w:name w:val="Version and Date"/>
    <w:basedOn w:val="Normal"/>
    <w:link w:val="VersionandDateChar"/>
    <w:qFormat/>
    <w:rsid w:val="00B55FE0"/>
    <w:pPr>
      <w:jc w:val="left"/>
    </w:pPr>
    <w:rPr>
      <w:rFonts w:ascii="Times New Roman" w:hAnsi="Times New Roman"/>
      <w:szCs w:val="20"/>
    </w:rPr>
  </w:style>
  <w:style w:type="character" w:customStyle="1" w:styleId="VersionandDateChar">
    <w:name w:val="Version and Date Char"/>
    <w:basedOn w:val="DefaultParagraphFont"/>
    <w:link w:val="VersionandDate"/>
    <w:rsid w:val="00B55FE0"/>
    <w:rPr>
      <w:rFonts w:ascii="Times New Roman" w:eastAsia="Times New Roman" w:hAnsi="Times New Roman" w:cs="Times New Roman"/>
      <w:sz w:val="20"/>
      <w:szCs w:val="20"/>
    </w:rPr>
  </w:style>
  <w:style w:type="character" w:customStyle="1" w:styleId="FootnoteTextChar2">
    <w:name w:val="Footnote Text Char2"/>
    <w:uiPriority w:val="99"/>
    <w:locked/>
    <w:rsid w:val="00B55FE0"/>
    <w:rPr>
      <w:sz w:val="18"/>
      <w:lang w:val="en-US" w:eastAsia="en-US" w:bidi="ar-SA"/>
    </w:rPr>
  </w:style>
  <w:style w:type="paragraph" w:customStyle="1" w:styleId="HeaderIL">
    <w:name w:val="Header IL"/>
    <w:basedOn w:val="Header"/>
    <w:link w:val="HeaderILChar"/>
    <w:qFormat/>
    <w:rsid w:val="00B55FE0"/>
    <w:pPr>
      <w:pBdr>
        <w:bottom w:val="single" w:sz="4" w:space="0" w:color="auto"/>
      </w:pBdr>
      <w:jc w:val="left"/>
    </w:pPr>
  </w:style>
  <w:style w:type="character" w:customStyle="1" w:styleId="HeaderILChar">
    <w:name w:val="Header IL Char"/>
    <w:basedOn w:val="HeaderChar"/>
    <w:link w:val="HeaderIL"/>
    <w:rsid w:val="00B55FE0"/>
    <w:rPr>
      <w:rFonts w:eastAsia="Times New Roman" w:cs="Times New Roman"/>
      <w:sz w:val="20"/>
    </w:rPr>
  </w:style>
  <w:style w:type="paragraph" w:styleId="Revision">
    <w:name w:val="Revision"/>
    <w:hidden/>
    <w:uiPriority w:val="99"/>
    <w:semiHidden/>
    <w:rsid w:val="00B55FE0"/>
    <w:pPr>
      <w:spacing w:after="0" w:line="240" w:lineRule="auto"/>
    </w:pPr>
    <w:rPr>
      <w:rFonts w:eastAsia="Times New Roman" w:cs="Times New Roman"/>
      <w:sz w:val="20"/>
    </w:rPr>
  </w:style>
  <w:style w:type="table" w:customStyle="1" w:styleId="TableGrid2">
    <w:name w:val="Table Grid2"/>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dnoteReference">
    <w:name w:val="endnote reference"/>
    <w:semiHidden/>
    <w:rsid w:val="00B55FE0"/>
    <w:rPr>
      <w:vertAlign w:val="superscript"/>
    </w:rPr>
  </w:style>
  <w:style w:type="character" w:styleId="Emphasis">
    <w:name w:val="Emphasis"/>
    <w:basedOn w:val="DefaultParagraphFont"/>
    <w:uiPriority w:val="20"/>
    <w:qFormat/>
    <w:rsid w:val="00B55FE0"/>
    <w:rPr>
      <w:i/>
      <w:iCs/>
    </w:rPr>
  </w:style>
  <w:style w:type="paragraph" w:customStyle="1" w:styleId="Reporttitle">
    <w:name w:val="Report title"/>
    <w:basedOn w:val="Normal"/>
    <w:rsid w:val="00B55FE0"/>
    <w:pPr>
      <w:widowControl/>
      <w:spacing w:before="720" w:line="480" w:lineRule="exact"/>
      <w:jc w:val="left"/>
    </w:pPr>
    <w:rPr>
      <w:rFonts w:ascii="Arial Black" w:hAnsi="Arial Black" w:cs="Arial"/>
      <w:sz w:val="40"/>
      <w:szCs w:val="24"/>
    </w:rPr>
  </w:style>
  <w:style w:type="numbering" w:customStyle="1" w:styleId="NoList1">
    <w:name w:val="No List1"/>
    <w:next w:val="NoList"/>
    <w:uiPriority w:val="99"/>
    <w:semiHidden/>
    <w:unhideWhenUsed/>
    <w:rsid w:val="00B55FE0"/>
  </w:style>
  <w:style w:type="character" w:customStyle="1" w:styleId="FootnoteTextChar1">
    <w:name w:val="Footnote Text Char1"/>
    <w:aliases w:val="Footnote Text1 Char Char1,Footnote Text Char Ch Char2,Footnote Text Char Ch Char Char Char Char1,Footnote Text Char Ch Char Char Char2,Footnote Text1 Char Char Char Char1,Footnote Text Char Ch Char Char2,ft Char Char1,ft Char2"/>
    <w:basedOn w:val="DefaultParagraphFont"/>
    <w:uiPriority w:val="99"/>
    <w:semiHidden/>
    <w:rsid w:val="00B55FE0"/>
    <w:rPr>
      <w:rFonts w:eastAsia="Times New Roman" w:cs="Times New Roman"/>
      <w:sz w:val="20"/>
      <w:szCs w:val="20"/>
    </w:rPr>
  </w:style>
  <w:style w:type="paragraph" w:customStyle="1" w:styleId="Footnote">
    <w:name w:val="Footnote"/>
    <w:basedOn w:val="FootnoteText"/>
    <w:link w:val="FootnoteChar"/>
    <w:autoRedefine/>
    <w:qFormat/>
    <w:rsid w:val="00B55FE0"/>
    <w:pPr>
      <w:spacing w:after="0"/>
      <w:jc w:val="left"/>
    </w:pPr>
    <w:rPr>
      <w:rFonts w:eastAsiaTheme="minorEastAsia" w:cstheme="minorHAnsi"/>
      <w:sz w:val="18"/>
      <w:szCs w:val="20"/>
    </w:rPr>
  </w:style>
  <w:style w:type="paragraph" w:customStyle="1" w:styleId="TechnicalTable">
    <w:name w:val="Technical Table"/>
    <w:basedOn w:val="Normal"/>
    <w:link w:val="TechnicalTableChar"/>
    <w:autoRedefine/>
    <w:qFormat/>
    <w:rsid w:val="00B55FE0"/>
    <w:pPr>
      <w:jc w:val="left"/>
    </w:pPr>
    <w:rPr>
      <w:rFonts w:ascii="Times New Roman" w:hAnsi="Times New Roman" w:cstheme="minorHAnsi"/>
      <w:szCs w:val="20"/>
    </w:rPr>
  </w:style>
  <w:style w:type="paragraph" w:customStyle="1" w:styleId="DocumentLabel">
    <w:name w:val="Document Label"/>
    <w:next w:val="Normal"/>
    <w:uiPriority w:val="99"/>
    <w:rsid w:val="00B55FE0"/>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MessageHeader">
    <w:name w:val="Message Header"/>
    <w:basedOn w:val="BodyText"/>
    <w:link w:val="MessageHeaderChar"/>
    <w:uiPriority w:val="99"/>
    <w:rsid w:val="00B55FE0"/>
    <w:pPr>
      <w:keepLines/>
      <w:widowControl/>
      <w:spacing w:line="240" w:lineRule="atLeast"/>
      <w:ind w:left="1080" w:hanging="1080"/>
      <w:jc w:val="left"/>
    </w:pPr>
    <w:rPr>
      <w:rFonts w:ascii="Garamond" w:hAnsi="Garamond"/>
      <w:caps/>
      <w:sz w:val="18"/>
      <w:szCs w:val="20"/>
    </w:rPr>
  </w:style>
  <w:style w:type="character" w:customStyle="1" w:styleId="MessageHeaderChar">
    <w:name w:val="Message Header Char"/>
    <w:basedOn w:val="DefaultParagraphFont"/>
    <w:link w:val="MessageHeader"/>
    <w:uiPriority w:val="99"/>
    <w:rsid w:val="00B55FE0"/>
    <w:rPr>
      <w:rFonts w:ascii="Garamond" w:eastAsia="Times New Roman" w:hAnsi="Garamond" w:cs="Times New Roman"/>
      <w:caps/>
      <w:sz w:val="18"/>
      <w:szCs w:val="20"/>
    </w:rPr>
  </w:style>
  <w:style w:type="character" w:customStyle="1" w:styleId="MessageHeaderLabel">
    <w:name w:val="Message Header Label"/>
    <w:uiPriority w:val="99"/>
    <w:rsid w:val="00B55FE0"/>
    <w:rPr>
      <w:b/>
      <w:sz w:val="18"/>
    </w:rPr>
  </w:style>
  <w:style w:type="numbering" w:customStyle="1" w:styleId="NoList11">
    <w:name w:val="No List11"/>
    <w:next w:val="NoList"/>
    <w:uiPriority w:val="99"/>
    <w:semiHidden/>
    <w:unhideWhenUsed/>
    <w:rsid w:val="00B55FE0"/>
  </w:style>
  <w:style w:type="table" w:customStyle="1" w:styleId="TableGrid3">
    <w:name w:val="Table Grid3"/>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B55FE0"/>
  </w:style>
  <w:style w:type="numbering" w:customStyle="1" w:styleId="NoList12">
    <w:name w:val="No List12"/>
    <w:next w:val="NoList"/>
    <w:uiPriority w:val="99"/>
    <w:semiHidden/>
    <w:unhideWhenUsed/>
    <w:rsid w:val="00B55FE0"/>
  </w:style>
  <w:style w:type="numbering" w:customStyle="1" w:styleId="NoList3">
    <w:name w:val="No List3"/>
    <w:next w:val="NoList"/>
    <w:uiPriority w:val="99"/>
    <w:semiHidden/>
    <w:unhideWhenUsed/>
    <w:rsid w:val="00B55FE0"/>
  </w:style>
  <w:style w:type="table" w:customStyle="1" w:styleId="TableGrid4">
    <w:name w:val="Table Grid4"/>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3">
    <w:name w:val="No List13"/>
    <w:next w:val="NoList"/>
    <w:uiPriority w:val="99"/>
    <w:semiHidden/>
    <w:unhideWhenUsed/>
    <w:rsid w:val="00B55FE0"/>
  </w:style>
  <w:style w:type="table" w:customStyle="1" w:styleId="TableGrid31">
    <w:name w:val="Table Grid31"/>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
    <w:name w:val="No List4"/>
    <w:next w:val="NoList"/>
    <w:uiPriority w:val="99"/>
    <w:semiHidden/>
    <w:unhideWhenUsed/>
    <w:rsid w:val="00B55FE0"/>
  </w:style>
  <w:style w:type="paragraph" w:styleId="Closing">
    <w:name w:val="Closing"/>
    <w:basedOn w:val="Normal"/>
    <w:next w:val="Normal"/>
    <w:link w:val="ClosingChar"/>
    <w:uiPriority w:val="99"/>
    <w:rsid w:val="00B55FE0"/>
    <w:pPr>
      <w:widowControl/>
      <w:spacing w:line="220" w:lineRule="atLeast"/>
      <w:jc w:val="left"/>
    </w:pPr>
    <w:rPr>
      <w:rFonts w:ascii="Garamond" w:hAnsi="Garamond"/>
      <w:sz w:val="22"/>
      <w:szCs w:val="20"/>
    </w:rPr>
  </w:style>
  <w:style w:type="character" w:customStyle="1" w:styleId="ClosingChar">
    <w:name w:val="Closing Char"/>
    <w:basedOn w:val="DefaultParagraphFont"/>
    <w:link w:val="Closing"/>
    <w:uiPriority w:val="99"/>
    <w:rsid w:val="00B55FE0"/>
    <w:rPr>
      <w:rFonts w:ascii="Garamond" w:eastAsia="Times New Roman" w:hAnsi="Garamond" w:cs="Times New Roman"/>
      <w:szCs w:val="20"/>
    </w:rPr>
  </w:style>
  <w:style w:type="paragraph" w:customStyle="1" w:styleId="CompanyName">
    <w:name w:val="Company Name"/>
    <w:basedOn w:val="BodyText"/>
    <w:uiPriority w:val="99"/>
    <w:rsid w:val="00B55FE0"/>
    <w:pPr>
      <w:keepLines/>
      <w:framePr w:w="8640" w:h="1440" w:wrap="notBeside" w:vAnchor="page" w:hAnchor="margin" w:xAlign="center" w:y="889"/>
      <w:widowControl/>
      <w:spacing w:after="40" w:line="240" w:lineRule="atLeast"/>
      <w:jc w:val="center"/>
    </w:pPr>
    <w:rPr>
      <w:rFonts w:ascii="Garamond" w:hAnsi="Garamond"/>
      <w:caps/>
      <w:spacing w:val="75"/>
      <w:sz w:val="22"/>
      <w:szCs w:val="20"/>
    </w:rPr>
  </w:style>
  <w:style w:type="paragraph" w:customStyle="1" w:styleId="Enclosure">
    <w:name w:val="Enclosure"/>
    <w:basedOn w:val="BodyText"/>
    <w:next w:val="Normal"/>
    <w:uiPriority w:val="99"/>
    <w:rsid w:val="00B55FE0"/>
    <w:pPr>
      <w:keepLines/>
      <w:widowControl/>
      <w:spacing w:before="220" w:after="240" w:line="240" w:lineRule="atLeast"/>
    </w:pPr>
    <w:rPr>
      <w:rFonts w:ascii="Garamond" w:hAnsi="Garamond"/>
      <w:sz w:val="22"/>
      <w:szCs w:val="20"/>
    </w:rPr>
  </w:style>
  <w:style w:type="paragraph" w:customStyle="1" w:styleId="HeaderBase">
    <w:name w:val="Header Base"/>
    <w:basedOn w:val="BodyText"/>
    <w:uiPriority w:val="99"/>
    <w:rsid w:val="00B55FE0"/>
    <w:pPr>
      <w:keepLines/>
      <w:widowControl/>
      <w:tabs>
        <w:tab w:val="center" w:pos="4320"/>
        <w:tab w:val="right" w:pos="8640"/>
      </w:tabs>
      <w:spacing w:line="240" w:lineRule="atLeast"/>
      <w:ind w:firstLine="360"/>
    </w:pPr>
    <w:rPr>
      <w:rFonts w:ascii="Garamond" w:hAnsi="Garamond"/>
      <w:sz w:val="22"/>
      <w:szCs w:val="20"/>
    </w:rPr>
  </w:style>
  <w:style w:type="paragraph" w:customStyle="1" w:styleId="HeadingBase">
    <w:name w:val="Heading Base"/>
    <w:basedOn w:val="BodyText"/>
    <w:next w:val="BodyText"/>
    <w:uiPriority w:val="99"/>
    <w:rsid w:val="00B55FE0"/>
    <w:pPr>
      <w:keepNext/>
      <w:keepLines/>
      <w:widowControl/>
      <w:spacing w:line="240" w:lineRule="atLeast"/>
      <w:jc w:val="left"/>
    </w:pPr>
    <w:rPr>
      <w:rFonts w:ascii="Garamond" w:hAnsi="Garamond"/>
      <w:kern w:val="20"/>
      <w:sz w:val="22"/>
      <w:szCs w:val="20"/>
    </w:rPr>
  </w:style>
  <w:style w:type="paragraph" w:customStyle="1" w:styleId="MessageHeaderFirst">
    <w:name w:val="Message Header First"/>
    <w:basedOn w:val="MessageHeader"/>
    <w:next w:val="MessageHeader"/>
    <w:uiPriority w:val="99"/>
    <w:rsid w:val="00B55FE0"/>
    <w:pPr>
      <w:spacing w:before="360"/>
    </w:pPr>
  </w:style>
  <w:style w:type="paragraph" w:customStyle="1" w:styleId="MessageHeaderLast">
    <w:name w:val="Message Header Last"/>
    <w:basedOn w:val="MessageHeader"/>
    <w:next w:val="BodyText"/>
    <w:uiPriority w:val="99"/>
    <w:rsid w:val="00B55FE0"/>
    <w:pPr>
      <w:pBdr>
        <w:bottom w:val="single" w:sz="6" w:space="18" w:color="808080"/>
      </w:pBdr>
      <w:spacing w:after="360"/>
    </w:pPr>
  </w:style>
  <w:style w:type="paragraph" w:styleId="NormalIndent">
    <w:name w:val="Normal Indent"/>
    <w:basedOn w:val="Normal"/>
    <w:uiPriority w:val="99"/>
    <w:rsid w:val="00B55FE0"/>
    <w:pPr>
      <w:widowControl/>
      <w:ind w:left="720"/>
      <w:jc w:val="left"/>
    </w:pPr>
    <w:rPr>
      <w:rFonts w:ascii="Garamond" w:hAnsi="Garamond"/>
      <w:sz w:val="22"/>
      <w:szCs w:val="20"/>
    </w:rPr>
  </w:style>
  <w:style w:type="paragraph" w:customStyle="1" w:styleId="ReturnAddress">
    <w:name w:val="Return Address"/>
    <w:uiPriority w:val="99"/>
    <w:rsid w:val="00B55FE0"/>
    <w:pPr>
      <w:framePr w:w="8640" w:hSpace="187" w:vSpace="187" w:wrap="notBeside" w:vAnchor="page" w:hAnchor="margin" w:xAlign="center" w:y="14401" w:anchorLock="1"/>
      <w:spacing w:after="0" w:line="240" w:lineRule="atLeast"/>
      <w:ind w:right="-240"/>
      <w:jc w:val="center"/>
    </w:pPr>
    <w:rPr>
      <w:rFonts w:ascii="Garamond" w:eastAsia="Times New Roman" w:hAnsi="Garamond" w:cs="Times New Roman"/>
      <w:caps/>
      <w:spacing w:val="30"/>
      <w:sz w:val="15"/>
      <w:szCs w:val="20"/>
    </w:rPr>
  </w:style>
  <w:style w:type="paragraph" w:styleId="Signature">
    <w:name w:val="Signature"/>
    <w:basedOn w:val="BodyText"/>
    <w:next w:val="Normal"/>
    <w:link w:val="SignatureChar"/>
    <w:uiPriority w:val="99"/>
    <w:rsid w:val="00B55FE0"/>
    <w:pPr>
      <w:keepNext/>
      <w:keepLines/>
      <w:widowControl/>
      <w:spacing w:before="660" w:line="240" w:lineRule="atLeast"/>
      <w:ind w:firstLine="360"/>
    </w:pPr>
    <w:rPr>
      <w:rFonts w:ascii="Garamond" w:hAnsi="Garamond"/>
      <w:sz w:val="22"/>
      <w:szCs w:val="20"/>
    </w:rPr>
  </w:style>
  <w:style w:type="character" w:customStyle="1" w:styleId="SignatureChar">
    <w:name w:val="Signature Char"/>
    <w:basedOn w:val="DefaultParagraphFont"/>
    <w:link w:val="Signature"/>
    <w:uiPriority w:val="99"/>
    <w:rsid w:val="00B55FE0"/>
    <w:rPr>
      <w:rFonts w:ascii="Garamond" w:eastAsia="Times New Roman" w:hAnsi="Garamond" w:cs="Times New Roman"/>
      <w:szCs w:val="20"/>
    </w:rPr>
  </w:style>
  <w:style w:type="paragraph" w:customStyle="1" w:styleId="SignatureJobTitle">
    <w:name w:val="Signature Job Title"/>
    <w:basedOn w:val="Signature"/>
    <w:next w:val="Normal"/>
    <w:uiPriority w:val="99"/>
    <w:rsid w:val="00B55FE0"/>
    <w:pPr>
      <w:spacing w:before="0"/>
      <w:ind w:firstLine="0"/>
    </w:pPr>
  </w:style>
  <w:style w:type="paragraph" w:customStyle="1" w:styleId="SignatureName">
    <w:name w:val="Signature Name"/>
    <w:basedOn w:val="Signature"/>
    <w:next w:val="SignatureJobTitle"/>
    <w:uiPriority w:val="99"/>
    <w:rsid w:val="00B55FE0"/>
    <w:pPr>
      <w:ind w:firstLine="0"/>
    </w:pPr>
  </w:style>
  <w:style w:type="character" w:customStyle="1" w:styleId="Slogan">
    <w:name w:val="Slogan"/>
    <w:uiPriority w:val="99"/>
    <w:rsid w:val="00B55FE0"/>
    <w:rPr>
      <w:i/>
      <w:spacing w:val="70"/>
      <w:sz w:val="21"/>
    </w:rPr>
  </w:style>
  <w:style w:type="table" w:customStyle="1" w:styleId="TableGrid19">
    <w:name w:val="Table Grid19"/>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4">
    <w:name w:val="No List14"/>
    <w:next w:val="NoList"/>
    <w:uiPriority w:val="99"/>
    <w:semiHidden/>
    <w:unhideWhenUsed/>
    <w:rsid w:val="00B55FE0"/>
  </w:style>
  <w:style w:type="paragraph" w:customStyle="1" w:styleId="Title1">
    <w:name w:val="Title1"/>
    <w:basedOn w:val="Normal"/>
    <w:next w:val="Normal"/>
    <w:uiPriority w:val="10"/>
    <w:qFormat/>
    <w:rsid w:val="00B55FE0"/>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1">
    <w:name w:val="Title Char1"/>
    <w:basedOn w:val="DefaultParagraphFont"/>
    <w:rsid w:val="00B55FE0"/>
    <w:rPr>
      <w:rFonts w:ascii="Cambria" w:eastAsia="Times New Roman" w:hAnsi="Cambria" w:cs="Times New Roman"/>
      <w:color w:val="17365D"/>
      <w:spacing w:val="5"/>
      <w:kern w:val="28"/>
      <w:sz w:val="52"/>
      <w:szCs w:val="52"/>
    </w:rPr>
  </w:style>
  <w:style w:type="table" w:customStyle="1" w:styleId="TableGrid23">
    <w:name w:val="Table Grid23"/>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
    <w:name w:val="Table Grid41"/>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
    <w:name w:val="Table Grid51"/>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B55FE0"/>
  </w:style>
  <w:style w:type="table" w:customStyle="1" w:styleId="TableGrid61">
    <w:name w:val="Table Grid61"/>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2">
    <w:name w:val="Table Grid112"/>
    <w:basedOn w:val="TableNormal"/>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sumeBullet">
    <w:name w:val="Resume Bullet"/>
    <w:basedOn w:val="BodyText"/>
    <w:rsid w:val="00B55FE0"/>
    <w:pPr>
      <w:keepLines/>
      <w:widowControl/>
      <w:numPr>
        <w:numId w:val="14"/>
      </w:numPr>
      <w:tabs>
        <w:tab w:val="clear" w:pos="2790"/>
        <w:tab w:val="num" w:pos="432"/>
      </w:tabs>
      <w:spacing w:after="240"/>
      <w:ind w:left="360" w:hanging="360"/>
      <w:jc w:val="left"/>
    </w:pPr>
    <w:rPr>
      <w:rFonts w:ascii="Palatino Linotype" w:hAnsi="Palatino Linotype"/>
      <w:bCs/>
      <w:sz w:val="20"/>
      <w:szCs w:val="20"/>
    </w:rPr>
  </w:style>
  <w:style w:type="table" w:customStyle="1" w:styleId="TableGrid20">
    <w:name w:val="Table Grid20"/>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
    <w:name w:val="Table Grid25"/>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 Grid26"/>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2">
    <w:name w:val="Table Grid52"/>
    <w:basedOn w:val="TableNormal"/>
    <w:next w:val="TableGrid"/>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3">
    <w:name w:val="Table Grid113"/>
    <w:basedOn w:val="TableNormal"/>
    <w:uiPriority w:val="59"/>
    <w:rsid w:val="00B55F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unhideWhenUsed/>
    <w:rsid w:val="00B55FE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B55FE0"/>
    <w:rPr>
      <w:rFonts w:ascii="Courier New" w:eastAsia="Times New Roman" w:hAnsi="Courier New" w:cs="Courier New"/>
      <w:sz w:val="20"/>
      <w:szCs w:val="20"/>
    </w:rPr>
  </w:style>
  <w:style w:type="table" w:styleId="LightList">
    <w:name w:val="Light List"/>
    <w:basedOn w:val="TableNormal"/>
    <w:uiPriority w:val="61"/>
    <w:rsid w:val="00B55FE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NoList5">
    <w:name w:val="No List5"/>
    <w:next w:val="NoList"/>
    <w:uiPriority w:val="99"/>
    <w:semiHidden/>
    <w:unhideWhenUsed/>
    <w:rsid w:val="00B55FE0"/>
  </w:style>
  <w:style w:type="table" w:customStyle="1" w:styleId="TableGrid27">
    <w:name w:val="Table Grid27"/>
    <w:basedOn w:val="TableNormal"/>
    <w:next w:val="TableGrid"/>
    <w:uiPriority w:val="39"/>
    <w:rsid w:val="00B55F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1">
    <w:name w:val="Grid Table 1 Light1"/>
    <w:basedOn w:val="TableNormal"/>
    <w:uiPriority w:val="46"/>
    <w:rsid w:val="00B55FE0"/>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B55FE0"/>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SubtleEmphasis1">
    <w:name w:val="Subtle Emphasis1"/>
    <w:basedOn w:val="DefaultParagraphFont"/>
    <w:uiPriority w:val="19"/>
    <w:qFormat/>
    <w:rsid w:val="00B55FE0"/>
    <w:rPr>
      <w:i/>
      <w:iCs/>
      <w:color w:val="404040"/>
    </w:rPr>
  </w:style>
  <w:style w:type="character" w:customStyle="1" w:styleId="A0">
    <w:name w:val="A0"/>
    <w:uiPriority w:val="99"/>
    <w:rsid w:val="00B55FE0"/>
    <w:rPr>
      <w:rFonts w:cs="HelveticaNeueLT Std"/>
      <w:b/>
      <w:bCs/>
      <w:color w:val="00863E"/>
      <w:sz w:val="44"/>
      <w:szCs w:val="44"/>
    </w:rPr>
  </w:style>
  <w:style w:type="character" w:customStyle="1" w:styleId="A1">
    <w:name w:val="A1"/>
    <w:uiPriority w:val="99"/>
    <w:rsid w:val="00B55FE0"/>
    <w:rPr>
      <w:rFonts w:ascii="HelveticaNeueLT Std Med" w:hAnsi="HelveticaNeueLT Std Med" w:cs="HelveticaNeueLT Std Med"/>
      <w:color w:val="221E1F"/>
      <w:sz w:val="26"/>
      <w:szCs w:val="26"/>
    </w:rPr>
  </w:style>
  <w:style w:type="paragraph" w:customStyle="1" w:styleId="Bullet1">
    <w:name w:val="Bullet 1"/>
    <w:basedOn w:val="Normal"/>
    <w:next w:val="BodyText"/>
    <w:link w:val="Bullet1Char"/>
    <w:qFormat/>
    <w:rsid w:val="00B55FE0"/>
    <w:pPr>
      <w:widowControl/>
      <w:numPr>
        <w:numId w:val="16"/>
      </w:numPr>
      <w:spacing w:before="200"/>
    </w:pPr>
    <w:rPr>
      <w:rFonts w:ascii="Franklin Gothic Book" w:hAnsi="Franklin Gothic Book"/>
      <w:sz w:val="22"/>
      <w:szCs w:val="24"/>
    </w:rPr>
  </w:style>
  <w:style w:type="character" w:customStyle="1" w:styleId="Bullet1Char">
    <w:name w:val="Bullet 1 Char"/>
    <w:basedOn w:val="DefaultParagraphFont"/>
    <w:link w:val="Bullet1"/>
    <w:locked/>
    <w:rsid w:val="00B55FE0"/>
    <w:rPr>
      <w:rFonts w:ascii="Franklin Gothic Book" w:eastAsia="Times New Roman" w:hAnsi="Franklin Gothic Book" w:cs="Times New Roman"/>
      <w:szCs w:val="24"/>
    </w:rPr>
  </w:style>
  <w:style w:type="paragraph" w:styleId="List2">
    <w:name w:val="List 2"/>
    <w:semiHidden/>
    <w:unhideWhenUsed/>
    <w:rsid w:val="00B55FE0"/>
    <w:pPr>
      <w:numPr>
        <w:numId w:val="17"/>
      </w:numPr>
      <w:spacing w:before="40" w:after="8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TT - List Paragraph Char"/>
    <w:basedOn w:val="DefaultParagraphFont"/>
    <w:link w:val="ListParagraph"/>
    <w:uiPriority w:val="34"/>
    <w:locked/>
    <w:rsid w:val="00B55FE0"/>
    <w:rPr>
      <w:rFonts w:eastAsia="Times New Roman" w:cs="Times New Roman"/>
      <w:sz w:val="20"/>
    </w:rPr>
  </w:style>
  <w:style w:type="paragraph" w:customStyle="1" w:styleId="NormalBeforeList">
    <w:name w:val="Normal Before List"/>
    <w:basedOn w:val="Normal"/>
    <w:qFormat/>
    <w:rsid w:val="00B55FE0"/>
    <w:pPr>
      <w:keepNext/>
      <w:widowControl/>
      <w:spacing w:line="276" w:lineRule="auto"/>
      <w:jc w:val="left"/>
    </w:pPr>
    <w:rPr>
      <w:rFonts w:eastAsia="Franklin Gothic Book"/>
      <w:sz w:val="22"/>
    </w:rPr>
  </w:style>
  <w:style w:type="paragraph" w:customStyle="1" w:styleId="Bulletlevel1">
    <w:name w:val="Bullet level 1"/>
    <w:basedOn w:val="ListParagraph"/>
    <w:qFormat/>
    <w:rsid w:val="00B55FE0"/>
    <w:pPr>
      <w:widowControl/>
      <w:numPr>
        <w:numId w:val="18"/>
      </w:numPr>
      <w:tabs>
        <w:tab w:val="num" w:pos="360"/>
      </w:tabs>
      <w:spacing w:after="60" w:line="276" w:lineRule="auto"/>
      <w:ind w:firstLine="0"/>
      <w:contextualSpacing w:val="0"/>
      <w:jc w:val="left"/>
    </w:pPr>
    <w:rPr>
      <w:rFonts w:eastAsia="Franklin Gothic Book"/>
      <w:sz w:val="22"/>
    </w:rPr>
  </w:style>
  <w:style w:type="paragraph" w:customStyle="1" w:styleId="Bulletlevel1-last">
    <w:name w:val="Bullet level 1-last"/>
    <w:basedOn w:val="Bulletlevel1"/>
    <w:qFormat/>
    <w:rsid w:val="00B55FE0"/>
    <w:pPr>
      <w:spacing w:after="200"/>
    </w:pPr>
  </w:style>
  <w:style w:type="paragraph" w:customStyle="1" w:styleId="NormalIntroSentence">
    <w:name w:val="Normal Intro Sentence"/>
    <w:qFormat/>
    <w:rsid w:val="00B55FE0"/>
    <w:pPr>
      <w:keepNext/>
      <w:spacing w:after="100" w:line="276" w:lineRule="auto"/>
    </w:pPr>
  </w:style>
  <w:style w:type="table" w:customStyle="1" w:styleId="GridTable1Light3">
    <w:name w:val="Grid Table 1 Light3"/>
    <w:basedOn w:val="TableNormal"/>
    <w:uiPriority w:val="46"/>
    <w:rsid w:val="00B55FE0"/>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aqj">
    <w:name w:val="aqj"/>
    <w:basedOn w:val="DefaultParagraphFont"/>
    <w:rsid w:val="00B55FE0"/>
  </w:style>
  <w:style w:type="character" w:styleId="SubtleEmphasis">
    <w:name w:val="Subtle Emphasis"/>
    <w:basedOn w:val="DefaultParagraphFont"/>
    <w:uiPriority w:val="19"/>
    <w:qFormat/>
    <w:rsid w:val="00B55FE0"/>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7.xml"/><Relationship Id="rId26" Type="http://schemas.openxmlformats.org/officeDocument/2006/relationships/header" Target="header14.xml"/><Relationship Id="rId39"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0.xml"/><Relationship Id="rId34" Type="http://schemas.openxmlformats.org/officeDocument/2006/relationships/header" Target="header20.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yperlink" Target="http://www.ilsag.info/technical-reference-manual.html" TargetMode="External"/><Relationship Id="rId33" Type="http://schemas.openxmlformats.org/officeDocument/2006/relationships/header" Target="header19.xml"/><Relationship Id="rId38"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eader" Target="header9.xml"/><Relationship Id="rId29"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3.xml"/><Relationship Id="rId32" Type="http://schemas.openxmlformats.org/officeDocument/2006/relationships/header" Target="header18.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12.xml"/><Relationship Id="rId28" Type="http://schemas.openxmlformats.org/officeDocument/2006/relationships/header" Target="header16.xm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8.xml"/><Relationship Id="rId31" Type="http://schemas.openxmlformats.org/officeDocument/2006/relationships/image" Target="media/image2.gif"/><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11.xml"/><Relationship Id="rId27" Type="http://schemas.openxmlformats.org/officeDocument/2006/relationships/header" Target="header15.xml"/><Relationship Id="rId30" Type="http://schemas.openxmlformats.org/officeDocument/2006/relationships/image" Target="media/image1.gif"/><Relationship Id="rId35" Type="http://schemas.openxmlformats.org/officeDocument/2006/relationships/header" Target="header21.xml"/></Relationships>
</file>

<file path=word/_rels/footnotes.xml.rels><?xml version="1.0" encoding="UTF-8" standalone="yes"?>
<Relationships xmlns="http://schemas.openxmlformats.org/package/2006/relationships"><Relationship Id="rId8" Type="http://schemas.openxmlformats.org/officeDocument/2006/relationships/hyperlink" Target="http://www.icc.illinois.gov/docket/files.aspx?no=13-0077&amp;docId=203903" TargetMode="External"/><Relationship Id="rId13" Type="http://schemas.openxmlformats.org/officeDocument/2006/relationships/hyperlink" Target="http://www.icc.illinois.gov/docket/files.aspx?no=14-0189&amp;docId=210478" TargetMode="External"/><Relationship Id="rId18" Type="http://schemas.openxmlformats.org/officeDocument/2006/relationships/hyperlink" Target="http://www.ilsag.info/technical-reference-manual.html" TargetMode="External"/><Relationship Id="rId3" Type="http://schemas.openxmlformats.org/officeDocument/2006/relationships/hyperlink" Target="http://www.puc.nh.gov/Electric/Monitoring%20and%20Evaluation%20Reports/National%20Grid/117_RLW_CF%20Res%20RAC.pdf?no=10-0568&amp;docId=167031" TargetMode="External"/><Relationship Id="rId21" Type="http://schemas.openxmlformats.org/officeDocument/2006/relationships/hyperlink" Target="http://ilsagfiles.org/SAG_files/Technical_Reference_Manual/Version_3/Final_Draft/Sources%20and%20References%20-%20Loadshapes/TRM_Version_3_Loadshapes_2.24.zip" TargetMode="External"/><Relationship Id="rId7" Type="http://schemas.openxmlformats.org/officeDocument/2006/relationships/hyperlink" Target="http://www.icc.illinois.gov/docket/files.aspx?no=13-0437&amp;docId=200492" TargetMode="External"/><Relationship Id="rId12" Type="http://schemas.openxmlformats.org/officeDocument/2006/relationships/hyperlink" Target="http://www.icc.illinois.gov/downloads/public/June%2018%202014%20Consensus%20Language%20for%20Section%2016-111.5B%20Oversight%20and%20Evaluation%20Responsibility%20Energy%20Efficiency%20Issues.pdf" TargetMode="External"/><Relationship Id="rId17" Type="http://schemas.openxmlformats.org/officeDocument/2006/relationships/hyperlink" Target="http://www.epelectricefficiency.com/downloads.asp" TargetMode="External"/><Relationship Id="rId2" Type="http://schemas.openxmlformats.org/officeDocument/2006/relationships/hyperlink" Target="http://www.eia.gov/consumption/residential/data/2009/xls/HC7.9%20Air%20Conditioning%20in%20Midwest%20Region.xls?no=10-0570&amp;docId=159809" TargetMode="External"/><Relationship Id="rId16" Type="http://schemas.openxmlformats.org/officeDocument/2006/relationships/hyperlink" Target="http://www.appliance-standards.org/product/furnaces" TargetMode="External"/><Relationship Id="rId20" Type="http://schemas.openxmlformats.org/officeDocument/2006/relationships/hyperlink" Target="http://ilsagfiles.org/SAG_files/Technical_Reference_Manual/Commercial_Loadshapes_References.zip" TargetMode="External"/><Relationship Id="rId1" Type="http://schemas.openxmlformats.org/officeDocument/2006/relationships/hyperlink" Target="http://ilsag.org/yahoo_site_admin/assets/docs/TRM_RFP_Final_part_1.230214520.pdf" TargetMode="External"/><Relationship Id="rId6" Type="http://schemas.openxmlformats.org/officeDocument/2006/relationships/hyperlink" Target="http://www.icc.illinois.gov/docket/files.aspx?no=12-0528&amp;docId=187554" TargetMode="External"/><Relationship Id="rId11" Type="http://schemas.openxmlformats.org/officeDocument/2006/relationships/hyperlink" Target="http://www.icc.illinois.gov/downloads/public/edocket/393476.pdf" TargetMode="External"/><Relationship Id="rId5" Type="http://schemas.openxmlformats.org/officeDocument/2006/relationships/hyperlink" Target="http://www.aquacraft.com/sites/default/files/pub/DeOreo-(2001)-Disaggregated-Hot-Water-Use-in-Single-Family-Homes-Using-Flow-Trace-Analysis.pdf?no=10-0562&amp;docId=167027" TargetMode="External"/><Relationship Id="rId15" Type="http://schemas.openxmlformats.org/officeDocument/2006/relationships/hyperlink" Target="mailto:nclace@veic.org" TargetMode="External"/><Relationship Id="rId10" Type="http://schemas.openxmlformats.org/officeDocument/2006/relationships/hyperlink" Target="http://www.icc.illinois.gov/downloads/public/edocket/339744.pdf" TargetMode="External"/><Relationship Id="rId19" Type="http://schemas.openxmlformats.org/officeDocument/2006/relationships/hyperlink" Target="http://ilsagfiles.org/SAG_files/Technical_Reference_Manual/Residential_Loadshapes_References.zip" TargetMode="External"/><Relationship Id="rId4" Type="http://schemas.openxmlformats.org/officeDocument/2006/relationships/hyperlink" Target="http://www.icc.illinois.gov/downloads/public/edocket/303835.pdf?no=10-0564&amp;docId=167023" TargetMode="External"/><Relationship Id="rId9" Type="http://schemas.openxmlformats.org/officeDocument/2006/relationships/hyperlink" Target="http://www.icc.illinois.gov/docket/files.aspx?no=13-0077&amp;docId=195913" TargetMode="External"/><Relationship Id="rId14" Type="http://schemas.openxmlformats.org/officeDocument/2006/relationships/hyperlink" Target="http://www.icc.illinois.gov/downloads/public/Illinois_Statewide_TRM_Effective_060114_Version_3.0_022414_Clea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39289-7948-4CF2-A1A0-358DB6D67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56</Pages>
  <Words>15016</Words>
  <Characters>85594</Characters>
  <Application>Microsoft Office Word</Application>
  <DocSecurity>0</DocSecurity>
  <Lines>713</Lines>
  <Paragraphs>200</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100410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Baer</dc:creator>
  <cp:lastModifiedBy>Cheryl Jenkins</cp:lastModifiedBy>
  <cp:revision>2</cp:revision>
  <dcterms:created xsi:type="dcterms:W3CDTF">2015-12-18T22:33:00Z</dcterms:created>
  <dcterms:modified xsi:type="dcterms:W3CDTF">2015-12-18T22:33:00Z</dcterms:modified>
</cp:coreProperties>
</file>