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058" w:rsidRDefault="00324058" w:rsidP="00324058">
      <w:pPr>
        <w:jc w:val="center"/>
        <w:rPr>
          <w:b/>
          <w:sz w:val="48"/>
          <w:szCs w:val="48"/>
        </w:rPr>
      </w:pPr>
    </w:p>
    <w:p w:rsidR="00324058" w:rsidRPr="008F033B" w:rsidRDefault="00324058" w:rsidP="00324058">
      <w:pPr>
        <w:spacing w:line="360" w:lineRule="auto"/>
        <w:jc w:val="center"/>
        <w:rPr>
          <w:b/>
          <w:sz w:val="56"/>
        </w:rPr>
      </w:pPr>
      <w:r w:rsidRPr="008F033B">
        <w:rPr>
          <w:b/>
          <w:sz w:val="56"/>
        </w:rPr>
        <w:t>Illinois</w:t>
      </w:r>
      <w:r w:rsidRPr="0042413F">
        <w:rPr>
          <w:b/>
          <w:sz w:val="56"/>
          <w:szCs w:val="56"/>
        </w:rPr>
        <w:t xml:space="preserve"> Statewide</w:t>
      </w:r>
      <w:r w:rsidRPr="008F033B">
        <w:rPr>
          <w:b/>
          <w:sz w:val="56"/>
        </w:rPr>
        <w:tab/>
      </w:r>
    </w:p>
    <w:p w:rsidR="00324058" w:rsidRPr="008F033B" w:rsidRDefault="00324058" w:rsidP="00324058">
      <w:pPr>
        <w:spacing w:line="360" w:lineRule="auto"/>
        <w:jc w:val="center"/>
        <w:rPr>
          <w:b/>
          <w:sz w:val="56"/>
        </w:rPr>
      </w:pPr>
      <w:bookmarkStart w:id="0" w:name="_Toc311441024"/>
      <w:bookmarkStart w:id="1" w:name="_Toc311441572"/>
      <w:bookmarkStart w:id="2" w:name="_Toc311441786"/>
      <w:bookmarkStart w:id="3" w:name="_Toc311444829"/>
      <w:bookmarkStart w:id="4" w:name="_Toc311461616"/>
      <w:bookmarkStart w:id="5" w:name="_Toc311464130"/>
      <w:bookmarkStart w:id="6" w:name="_Toc311464187"/>
      <w:bookmarkStart w:id="7" w:name="_Toc311464224"/>
      <w:bookmarkStart w:id="8" w:name="_Toc311464255"/>
      <w:bookmarkStart w:id="9" w:name="_Toc311465361"/>
      <w:bookmarkStart w:id="10" w:name="_Toc311469763"/>
      <w:bookmarkStart w:id="11" w:name="_Toc311470069"/>
      <w:bookmarkStart w:id="12" w:name="_Toc311470205"/>
      <w:bookmarkStart w:id="13" w:name="_Toc311470723"/>
      <w:bookmarkStart w:id="14" w:name="_Toc311472369"/>
      <w:bookmarkStart w:id="15" w:name="_Toc311472528"/>
      <w:r w:rsidRPr="008F033B">
        <w:rPr>
          <w:b/>
          <w:sz w:val="56"/>
        </w:rPr>
        <w:t>Technical Reference Manual</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324058" w:rsidRDefault="00324058" w:rsidP="00324058">
      <w:pPr>
        <w:spacing w:line="360" w:lineRule="auto"/>
        <w:jc w:val="center"/>
        <w:rPr>
          <w:b/>
          <w:sz w:val="56"/>
          <w:szCs w:val="56"/>
        </w:rPr>
      </w:pPr>
      <w:proofErr w:type="gramStart"/>
      <w:r w:rsidRPr="0042413F">
        <w:rPr>
          <w:b/>
          <w:sz w:val="56"/>
          <w:szCs w:val="56"/>
        </w:rPr>
        <w:t>for</w:t>
      </w:r>
      <w:proofErr w:type="gramEnd"/>
      <w:r w:rsidRPr="0042413F">
        <w:rPr>
          <w:b/>
          <w:sz w:val="56"/>
          <w:szCs w:val="56"/>
        </w:rPr>
        <w:t xml:space="preserve"> Energy Efficiency</w:t>
      </w:r>
    </w:p>
    <w:p w:rsidR="00324058" w:rsidRPr="0042413F" w:rsidRDefault="00324058" w:rsidP="00324058">
      <w:pPr>
        <w:spacing w:line="360" w:lineRule="auto"/>
        <w:jc w:val="center"/>
        <w:rPr>
          <w:b/>
          <w:sz w:val="56"/>
          <w:szCs w:val="56"/>
        </w:rPr>
      </w:pPr>
      <w:r>
        <w:rPr>
          <w:b/>
          <w:sz w:val="56"/>
          <w:szCs w:val="56"/>
        </w:rPr>
        <w:t>Version 4.0</w:t>
      </w:r>
    </w:p>
    <w:p w:rsidR="00324058" w:rsidRDefault="00324058" w:rsidP="00324058">
      <w:pPr>
        <w:jc w:val="center"/>
        <w:rPr>
          <w:b/>
          <w:sz w:val="48"/>
          <w:szCs w:val="48"/>
        </w:rPr>
      </w:pPr>
      <w:r>
        <w:rPr>
          <w:b/>
          <w:sz w:val="48"/>
          <w:szCs w:val="48"/>
        </w:rPr>
        <w:t>Final</w:t>
      </w:r>
    </w:p>
    <w:p w:rsidR="00324058" w:rsidRDefault="00324058" w:rsidP="00324058">
      <w:pPr>
        <w:jc w:val="center"/>
        <w:rPr>
          <w:b/>
          <w:sz w:val="48"/>
          <w:szCs w:val="48"/>
        </w:rPr>
      </w:pPr>
    </w:p>
    <w:p w:rsidR="00324058" w:rsidRPr="002F27B8" w:rsidRDefault="00324058" w:rsidP="00324058">
      <w:pPr>
        <w:jc w:val="center"/>
        <w:rPr>
          <w:b/>
          <w:sz w:val="48"/>
          <w:szCs w:val="48"/>
        </w:rPr>
      </w:pPr>
      <w:r>
        <w:rPr>
          <w:b/>
          <w:sz w:val="48"/>
          <w:szCs w:val="48"/>
        </w:rPr>
        <w:t>February 24</w:t>
      </w:r>
      <w:r w:rsidRPr="00DC7D0C">
        <w:rPr>
          <w:b/>
          <w:sz w:val="48"/>
          <w:szCs w:val="48"/>
          <w:vertAlign w:val="superscript"/>
        </w:rPr>
        <w:t>th</w:t>
      </w:r>
      <w:r w:rsidRPr="00521764">
        <w:rPr>
          <w:b/>
          <w:sz w:val="48"/>
          <w:szCs w:val="48"/>
        </w:rPr>
        <w:t>, 201</w:t>
      </w:r>
      <w:r>
        <w:rPr>
          <w:b/>
          <w:sz w:val="48"/>
          <w:szCs w:val="48"/>
        </w:rPr>
        <w:t>5</w:t>
      </w:r>
    </w:p>
    <w:p w:rsidR="00324058" w:rsidRDefault="00324058" w:rsidP="00324058">
      <w:pPr>
        <w:jc w:val="center"/>
        <w:rPr>
          <w:b/>
          <w:sz w:val="48"/>
          <w:szCs w:val="48"/>
        </w:rPr>
      </w:pPr>
    </w:p>
    <w:p w:rsidR="00324058" w:rsidRDefault="00324058" w:rsidP="00324058">
      <w:pPr>
        <w:jc w:val="center"/>
        <w:rPr>
          <w:b/>
          <w:sz w:val="48"/>
          <w:szCs w:val="48"/>
        </w:rPr>
      </w:pPr>
    </w:p>
    <w:p w:rsidR="00324058" w:rsidRPr="004B2377" w:rsidRDefault="00324058" w:rsidP="00324058">
      <w:pPr>
        <w:jc w:val="center"/>
        <w:rPr>
          <w:b/>
          <w:sz w:val="48"/>
          <w:szCs w:val="48"/>
        </w:rPr>
      </w:pPr>
      <w:r>
        <w:rPr>
          <w:b/>
          <w:sz w:val="48"/>
          <w:szCs w:val="48"/>
        </w:rPr>
        <w:t>Effective:</w:t>
      </w:r>
    </w:p>
    <w:p w:rsidR="00324058" w:rsidRDefault="00324058" w:rsidP="00324058">
      <w:pPr>
        <w:jc w:val="center"/>
        <w:rPr>
          <w:b/>
          <w:sz w:val="48"/>
          <w:szCs w:val="48"/>
        </w:rPr>
      </w:pPr>
      <w:r>
        <w:rPr>
          <w:b/>
          <w:sz w:val="48"/>
          <w:szCs w:val="48"/>
        </w:rPr>
        <w:t>June 1</w:t>
      </w:r>
      <w:r w:rsidRPr="003E0B21">
        <w:rPr>
          <w:b/>
          <w:sz w:val="48"/>
          <w:szCs w:val="48"/>
          <w:vertAlign w:val="superscript"/>
        </w:rPr>
        <w:t>st</w:t>
      </w:r>
      <w:r w:rsidRPr="00B20AE9">
        <w:rPr>
          <w:b/>
          <w:sz w:val="48"/>
          <w:szCs w:val="48"/>
        </w:rPr>
        <w:t>, 201</w:t>
      </w:r>
      <w:r>
        <w:rPr>
          <w:b/>
          <w:sz w:val="48"/>
          <w:szCs w:val="48"/>
        </w:rPr>
        <w:t>5</w:t>
      </w:r>
    </w:p>
    <w:p w:rsidR="00324058" w:rsidRPr="00AF2C4A" w:rsidRDefault="00324058" w:rsidP="00324058">
      <w:pPr>
        <w:jc w:val="center"/>
      </w:pPr>
    </w:p>
    <w:p w:rsidR="00324058" w:rsidRDefault="00324058" w:rsidP="00324058">
      <w:pPr>
        <w:jc w:val="left"/>
        <w:rPr>
          <w:rStyle w:val="BookTitle"/>
          <w:rFonts w:asciiTheme="majorHAnsi" w:hAnsiTheme="majorHAnsi"/>
          <w:sz w:val="24"/>
          <w:szCs w:val="24"/>
        </w:rPr>
      </w:pPr>
      <w:r>
        <w:rPr>
          <w:rStyle w:val="BookTitle"/>
          <w:rFonts w:asciiTheme="majorHAnsi" w:hAnsiTheme="majorHAnsi"/>
          <w:sz w:val="24"/>
          <w:szCs w:val="24"/>
        </w:rPr>
        <w:br w:type="page"/>
      </w:r>
    </w:p>
    <w:p w:rsidR="00324058" w:rsidRDefault="00324058" w:rsidP="00324058">
      <w:pPr>
        <w:jc w:val="center"/>
        <w:rPr>
          <w:rStyle w:val="BookTitle"/>
          <w:rFonts w:asciiTheme="majorHAnsi" w:hAnsiTheme="majorHAnsi"/>
          <w:sz w:val="24"/>
          <w:szCs w:val="24"/>
        </w:rPr>
      </w:pPr>
      <w:r>
        <w:rPr>
          <w:rStyle w:val="BookTitle"/>
          <w:rFonts w:asciiTheme="majorHAnsi" w:hAnsiTheme="majorHAnsi"/>
          <w:sz w:val="24"/>
          <w:szCs w:val="24"/>
        </w:rPr>
        <w:lastRenderedPageBreak/>
        <w:t>[intentionally left blank]</w:t>
      </w:r>
    </w:p>
    <w:p w:rsidR="00324058" w:rsidRPr="00A11025" w:rsidRDefault="00324058" w:rsidP="00324058">
      <w:pPr>
        <w:widowControl/>
        <w:jc w:val="left"/>
        <w:rPr>
          <w:rStyle w:val="BookTitle"/>
          <w:rFonts w:asciiTheme="majorHAnsi" w:hAnsiTheme="majorHAnsi"/>
          <w:sz w:val="24"/>
          <w:szCs w:val="24"/>
        </w:rPr>
        <w:sectPr w:rsidR="00324058" w:rsidRPr="00A11025" w:rsidSect="0037056B">
          <w:headerReference w:type="default" r:id="rId8"/>
          <w:footerReference w:type="default" r:id="rId9"/>
          <w:pgSz w:w="12240" w:h="15840" w:code="1"/>
          <w:pgMar w:top="1440" w:right="1440" w:bottom="1440" w:left="1440" w:header="720" w:footer="720" w:gutter="0"/>
          <w:cols w:space="720"/>
          <w:docGrid w:linePitch="360"/>
        </w:sectPr>
      </w:pPr>
      <w:r w:rsidRPr="00A11025">
        <w:rPr>
          <w:rStyle w:val="BookTitle"/>
          <w:rFonts w:asciiTheme="majorHAnsi" w:hAnsiTheme="majorHAnsi"/>
          <w:sz w:val="24"/>
          <w:szCs w:val="24"/>
        </w:rPr>
        <w:br w:type="page"/>
      </w:r>
    </w:p>
    <w:p w:rsidR="00324058" w:rsidRPr="00A11025" w:rsidRDefault="00324058" w:rsidP="00324058">
      <w:pPr>
        <w:jc w:val="center"/>
        <w:rPr>
          <w:rStyle w:val="BookTitle"/>
          <w:rFonts w:asciiTheme="majorHAnsi" w:hAnsiTheme="majorHAnsi"/>
          <w:sz w:val="24"/>
          <w:szCs w:val="24"/>
        </w:rPr>
      </w:pPr>
      <w:bookmarkStart w:id="16" w:name="TOC"/>
      <w:r w:rsidRPr="00A11025">
        <w:rPr>
          <w:rStyle w:val="BookTitle"/>
          <w:rFonts w:asciiTheme="majorHAnsi" w:hAnsiTheme="majorHAnsi"/>
          <w:sz w:val="24"/>
          <w:szCs w:val="24"/>
        </w:rPr>
        <w:lastRenderedPageBreak/>
        <w:t>TABLE OF CONTENTS</w:t>
      </w:r>
    </w:p>
    <w:bookmarkEnd w:id="16"/>
    <w:p w:rsidR="00324058" w:rsidRPr="009C362B" w:rsidRDefault="00324058" w:rsidP="00324058">
      <w:pPr>
        <w:pStyle w:val="TOC1"/>
        <w:rPr>
          <w:rFonts w:asciiTheme="minorHAnsi" w:eastAsiaTheme="minorEastAsia" w:hAnsiTheme="minorHAnsi" w:cstheme="minorBidi"/>
          <w:color w:val="auto"/>
          <w:sz w:val="22"/>
        </w:rPr>
      </w:pPr>
      <w:r w:rsidRPr="009C362B">
        <w:fldChar w:fldCharType="begin"/>
      </w:r>
      <w:r w:rsidRPr="002C742B">
        <w:instrText xml:space="preserve"> TOC \o "1-2" \h \z \t "Heading 3,3,Heading 4,4,Heading 5,5,Heading 3.1,4" </w:instrText>
      </w:r>
      <w:r w:rsidRPr="009C362B">
        <w:fldChar w:fldCharType="separate"/>
      </w:r>
      <w:hyperlink w:anchor="_Toc411593395" w:history="1">
        <w:r w:rsidRPr="009C362B">
          <w:rPr>
            <w:rStyle w:val="Hyperlink"/>
            <w:rFonts w:eastAsiaTheme="majorEastAsia"/>
            <w:color w:val="auto"/>
            <w14:scene3d>
              <w14:camera w14:prst="orthographicFront"/>
              <w14:lightRig w14:rig="threePt" w14:dir="t">
                <w14:rot w14:lat="0" w14:lon="0" w14:rev="0"/>
              </w14:lightRig>
            </w14:scene3d>
          </w:rPr>
          <w:t>1</w:t>
        </w:r>
        <w:r w:rsidRPr="009C362B">
          <w:rPr>
            <w:rFonts w:asciiTheme="minorHAnsi" w:eastAsiaTheme="minorEastAsia" w:hAnsiTheme="minorHAnsi" w:cstheme="minorBidi"/>
            <w:color w:val="auto"/>
            <w:sz w:val="22"/>
          </w:rPr>
          <w:tab/>
        </w:r>
        <w:r w:rsidRPr="009C362B">
          <w:rPr>
            <w:rStyle w:val="Hyperlink"/>
            <w:rFonts w:eastAsiaTheme="majorEastAsia"/>
            <w:color w:val="auto"/>
          </w:rPr>
          <w:t>Purpose of the TRM</w:t>
        </w:r>
        <w:r w:rsidRPr="009C362B">
          <w:rPr>
            <w:webHidden/>
            <w:color w:val="auto"/>
          </w:rPr>
          <w:tab/>
        </w:r>
        <w:r w:rsidRPr="009C362B">
          <w:rPr>
            <w:webHidden/>
            <w:color w:val="auto"/>
          </w:rPr>
          <w:fldChar w:fldCharType="begin"/>
        </w:r>
        <w:r w:rsidRPr="009C362B">
          <w:rPr>
            <w:webHidden/>
            <w:color w:val="auto"/>
          </w:rPr>
          <w:instrText xml:space="preserve"> PAGEREF _Toc411593395 \h </w:instrText>
        </w:r>
        <w:r w:rsidRPr="009C362B">
          <w:rPr>
            <w:webHidden/>
            <w:color w:val="auto"/>
          </w:rPr>
        </w:r>
        <w:r w:rsidRPr="009C362B">
          <w:rPr>
            <w:webHidden/>
            <w:color w:val="auto"/>
          </w:rPr>
          <w:fldChar w:fldCharType="separate"/>
        </w:r>
        <w:r>
          <w:rPr>
            <w:webHidden/>
            <w:color w:val="auto"/>
          </w:rPr>
          <w:t>18</w:t>
        </w:r>
        <w:r w:rsidRPr="009C362B">
          <w:rPr>
            <w:webHidden/>
            <w:color w:val="auto"/>
          </w:rPr>
          <w:fldChar w:fldCharType="end"/>
        </w:r>
      </w:hyperlink>
    </w:p>
    <w:p w:rsidR="00324058" w:rsidRPr="00D649AD" w:rsidRDefault="0037056B" w:rsidP="00324058">
      <w:pPr>
        <w:pStyle w:val="TOC1"/>
        <w:rPr>
          <w:rFonts w:asciiTheme="minorHAnsi" w:eastAsiaTheme="minorEastAsia" w:hAnsiTheme="minorHAnsi" w:cstheme="minorBidi"/>
          <w:color w:val="auto"/>
          <w:sz w:val="22"/>
        </w:rPr>
      </w:pPr>
      <w:hyperlink w:anchor="_Toc411593396" w:history="1">
        <w:r w:rsidR="00324058" w:rsidRPr="009C362B">
          <w:rPr>
            <w:rStyle w:val="Hyperlink"/>
            <w:rFonts w:eastAsiaTheme="majorEastAsia"/>
            <w:color w:val="auto"/>
            <w14:scene3d>
              <w14:camera w14:prst="orthographicFront"/>
              <w14:lightRig w14:rig="threePt" w14:dir="t">
                <w14:rot w14:lat="0" w14:lon="0" w14:rev="0"/>
              </w14:lightRig>
            </w14:scene3d>
          </w:rPr>
          <w:t>2</w:t>
        </w:r>
        <w:r w:rsidR="00324058" w:rsidRPr="00D649AD">
          <w:rPr>
            <w:rFonts w:asciiTheme="minorHAnsi" w:eastAsiaTheme="minorEastAsia" w:hAnsiTheme="minorHAnsi" w:cstheme="minorBidi"/>
            <w:color w:val="auto"/>
            <w:sz w:val="22"/>
          </w:rPr>
          <w:tab/>
        </w:r>
        <w:r w:rsidR="00324058" w:rsidRPr="009C362B">
          <w:rPr>
            <w:rStyle w:val="Hyperlink"/>
            <w:rFonts w:eastAsiaTheme="majorEastAsia"/>
            <w:color w:val="auto"/>
          </w:rPr>
          <w:t>Organizational Structure</w:t>
        </w:r>
        <w:r w:rsidR="00324058" w:rsidRPr="009C362B">
          <w:rPr>
            <w:webHidden/>
            <w:color w:val="auto"/>
          </w:rPr>
          <w:tab/>
        </w:r>
        <w:r w:rsidR="00324058" w:rsidRPr="009C362B">
          <w:rPr>
            <w:webHidden/>
            <w:color w:val="auto"/>
          </w:rPr>
          <w:fldChar w:fldCharType="begin"/>
        </w:r>
        <w:r w:rsidR="00324058" w:rsidRPr="009C362B">
          <w:rPr>
            <w:webHidden/>
            <w:color w:val="auto"/>
          </w:rPr>
          <w:instrText xml:space="preserve"> PAGEREF _Toc411593396 \h </w:instrText>
        </w:r>
        <w:r w:rsidR="00324058" w:rsidRPr="009C362B">
          <w:rPr>
            <w:webHidden/>
            <w:color w:val="auto"/>
          </w:rPr>
        </w:r>
        <w:r w:rsidR="00324058" w:rsidRPr="009C362B">
          <w:rPr>
            <w:webHidden/>
            <w:color w:val="auto"/>
          </w:rPr>
          <w:fldChar w:fldCharType="separate"/>
        </w:r>
        <w:r w:rsidR="00324058">
          <w:rPr>
            <w:webHidden/>
            <w:color w:val="auto"/>
          </w:rPr>
          <w:t>23</w:t>
        </w:r>
        <w:r w:rsidR="00324058" w:rsidRPr="009C362B">
          <w:rPr>
            <w:webHidden/>
            <w:color w:val="auto"/>
          </w:rPr>
          <w:fldChar w:fldCharType="end"/>
        </w:r>
      </w:hyperlink>
    </w:p>
    <w:p w:rsidR="00324058" w:rsidRPr="00D649AD" w:rsidRDefault="0037056B" w:rsidP="00324058">
      <w:pPr>
        <w:pStyle w:val="TOC1"/>
        <w:rPr>
          <w:rFonts w:asciiTheme="minorHAnsi" w:eastAsiaTheme="minorEastAsia" w:hAnsiTheme="minorHAnsi" w:cstheme="minorBidi"/>
          <w:color w:val="auto"/>
          <w:sz w:val="22"/>
        </w:rPr>
      </w:pPr>
      <w:hyperlink w:anchor="_Toc411593397" w:history="1">
        <w:r w:rsidR="00324058" w:rsidRPr="009C362B">
          <w:rPr>
            <w:rStyle w:val="Hyperlink"/>
            <w:rFonts w:eastAsiaTheme="majorEastAsia"/>
            <w:color w:val="auto"/>
            <w14:scene3d>
              <w14:camera w14:prst="orthographicFront"/>
              <w14:lightRig w14:rig="threePt" w14:dir="t">
                <w14:rot w14:lat="0" w14:lon="0" w14:rev="0"/>
              </w14:lightRig>
            </w14:scene3d>
          </w:rPr>
          <w:t>3</w:t>
        </w:r>
        <w:r w:rsidR="00324058" w:rsidRPr="00D649AD">
          <w:rPr>
            <w:rFonts w:asciiTheme="minorHAnsi" w:eastAsiaTheme="minorEastAsia" w:hAnsiTheme="minorHAnsi" w:cstheme="minorBidi"/>
            <w:color w:val="auto"/>
            <w:sz w:val="22"/>
          </w:rPr>
          <w:tab/>
        </w:r>
        <w:r w:rsidR="00324058" w:rsidRPr="009C362B">
          <w:rPr>
            <w:rStyle w:val="Hyperlink"/>
            <w:rFonts w:eastAsiaTheme="majorEastAsia"/>
            <w:color w:val="auto"/>
          </w:rPr>
          <w:t>Assumptions</w:t>
        </w:r>
        <w:r w:rsidR="00324058" w:rsidRPr="009C362B">
          <w:rPr>
            <w:webHidden/>
            <w:color w:val="auto"/>
          </w:rPr>
          <w:tab/>
        </w:r>
        <w:r w:rsidR="00324058" w:rsidRPr="009C362B">
          <w:rPr>
            <w:webHidden/>
            <w:color w:val="auto"/>
          </w:rPr>
          <w:fldChar w:fldCharType="begin"/>
        </w:r>
        <w:r w:rsidR="00324058" w:rsidRPr="009C362B">
          <w:rPr>
            <w:webHidden/>
            <w:color w:val="auto"/>
          </w:rPr>
          <w:instrText xml:space="preserve"> PAGEREF _Toc411593397 \h </w:instrText>
        </w:r>
        <w:r w:rsidR="00324058" w:rsidRPr="009C362B">
          <w:rPr>
            <w:webHidden/>
            <w:color w:val="auto"/>
          </w:rPr>
        </w:r>
        <w:r w:rsidR="00324058" w:rsidRPr="009C362B">
          <w:rPr>
            <w:webHidden/>
            <w:color w:val="auto"/>
          </w:rPr>
          <w:fldChar w:fldCharType="separate"/>
        </w:r>
        <w:r w:rsidR="00324058">
          <w:rPr>
            <w:webHidden/>
            <w:color w:val="auto"/>
          </w:rPr>
          <w:t>30</w:t>
        </w:r>
        <w:r w:rsidR="00324058" w:rsidRPr="009C362B">
          <w:rPr>
            <w:webHidden/>
            <w:color w:val="auto"/>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398" w:history="1">
        <w:r w:rsidR="00324058" w:rsidRPr="009C362B">
          <w:rPr>
            <w:rStyle w:val="Hyperlink"/>
            <w:rFonts w:eastAsiaTheme="majorEastAsia"/>
            <w:noProof/>
            <w:color w:val="auto"/>
          </w:rPr>
          <w:t>3.1</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Footnotes &amp; Documentation of Sources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_Toc411593398 \h </w:instrText>
        </w:r>
        <w:r w:rsidR="00324058" w:rsidRPr="009C362B">
          <w:rPr>
            <w:noProof/>
            <w:webHidden/>
          </w:rPr>
        </w:r>
        <w:r w:rsidR="00324058" w:rsidRPr="009C362B">
          <w:rPr>
            <w:noProof/>
            <w:webHidden/>
          </w:rPr>
          <w:fldChar w:fldCharType="separate"/>
        </w:r>
        <w:r w:rsidR="00324058">
          <w:rPr>
            <w:noProof/>
            <w:webHidden/>
          </w:rPr>
          <w:t>30</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399" w:history="1">
        <w:r w:rsidR="00324058" w:rsidRPr="009C362B">
          <w:rPr>
            <w:rStyle w:val="Hyperlink"/>
            <w:rFonts w:eastAsiaTheme="majorEastAsia"/>
            <w:noProof/>
            <w:color w:val="auto"/>
          </w:rPr>
          <w:t>3.2</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General Savings Assumptions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_Toc411593399 \h </w:instrText>
        </w:r>
        <w:r w:rsidR="00324058" w:rsidRPr="009C362B">
          <w:rPr>
            <w:noProof/>
            <w:webHidden/>
          </w:rPr>
        </w:r>
        <w:r w:rsidR="00324058" w:rsidRPr="009C362B">
          <w:rPr>
            <w:noProof/>
            <w:webHidden/>
          </w:rPr>
          <w:fldChar w:fldCharType="separate"/>
        </w:r>
        <w:r w:rsidR="00324058">
          <w:rPr>
            <w:noProof/>
            <w:webHidden/>
          </w:rPr>
          <w:t>30</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400" w:history="1">
        <w:r w:rsidR="00324058" w:rsidRPr="009C362B">
          <w:rPr>
            <w:rStyle w:val="Hyperlink"/>
            <w:rFonts w:eastAsiaTheme="majorEastAsia"/>
            <w:noProof/>
            <w:color w:val="auto"/>
          </w:rPr>
          <w:t>3.3</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Shifting Baseline Assumptions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_Toc411593400 \h </w:instrText>
        </w:r>
        <w:r w:rsidR="00324058" w:rsidRPr="009C362B">
          <w:rPr>
            <w:noProof/>
            <w:webHidden/>
          </w:rPr>
        </w:r>
        <w:r w:rsidR="00324058" w:rsidRPr="009C362B">
          <w:rPr>
            <w:noProof/>
            <w:webHidden/>
          </w:rPr>
          <w:fldChar w:fldCharType="separate"/>
        </w:r>
        <w:r w:rsidR="00324058">
          <w:rPr>
            <w:noProof/>
            <w:webHidden/>
          </w:rPr>
          <w:t>31</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01" w:history="1">
        <w:r w:rsidR="00324058" w:rsidRPr="009C362B">
          <w:rPr>
            <w:rStyle w:val="Hyperlink"/>
            <w:rFonts w:eastAsiaTheme="majorEastAsia"/>
            <w:noProof/>
            <w:color w:val="auto"/>
            <w14:scene3d>
              <w14:camera w14:prst="orthographicFront"/>
              <w14:lightRig w14:rig="threePt" w14:dir="t">
                <w14:rot w14:lat="0" w14:lon="0" w14:rev="0"/>
              </w14:lightRig>
            </w14:scene3d>
          </w:rPr>
          <w:t>3.3.1</w:t>
        </w:r>
        <w:r w:rsidR="00324058" w:rsidRPr="00D649AD">
          <w:rPr>
            <w:rFonts w:eastAsiaTheme="minorEastAsia" w:cstheme="minorBidi"/>
            <w:noProof/>
            <w:sz w:val="22"/>
            <w:szCs w:val="22"/>
          </w:rPr>
          <w:tab/>
        </w:r>
        <w:r w:rsidR="00324058" w:rsidRPr="009C362B">
          <w:rPr>
            <w:rStyle w:val="Hyperlink"/>
            <w:rFonts w:eastAsiaTheme="majorEastAsia"/>
            <w:noProof/>
            <w:color w:val="auto"/>
          </w:rPr>
          <w:t>CFL and T5/T8 Linear Fluorescents Baseline Assumptions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_Toc411593401 \h </w:instrText>
        </w:r>
        <w:r w:rsidR="00324058" w:rsidRPr="009C362B">
          <w:rPr>
            <w:noProof/>
            <w:webHidden/>
          </w:rPr>
        </w:r>
        <w:r w:rsidR="00324058" w:rsidRPr="009C362B">
          <w:rPr>
            <w:noProof/>
            <w:webHidden/>
          </w:rPr>
          <w:fldChar w:fldCharType="separate"/>
        </w:r>
        <w:r w:rsidR="00324058">
          <w:rPr>
            <w:noProof/>
            <w:webHidden/>
          </w:rPr>
          <w:t>31</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02" w:history="1">
        <w:r w:rsidR="00324058" w:rsidRPr="009C362B">
          <w:rPr>
            <w:rStyle w:val="Hyperlink"/>
            <w:rFonts w:eastAsiaTheme="majorEastAsia"/>
            <w:noProof/>
            <w:color w:val="auto"/>
            <w14:scene3d>
              <w14:camera w14:prst="orthographicFront"/>
              <w14:lightRig w14:rig="threePt" w14:dir="t">
                <w14:rot w14:lat="0" w14:lon="0" w14:rev="0"/>
              </w14:lightRig>
            </w14:scene3d>
          </w:rPr>
          <w:t>3.3.2</w:t>
        </w:r>
        <w:r w:rsidR="00324058" w:rsidRPr="00D649AD">
          <w:rPr>
            <w:rFonts w:eastAsiaTheme="minorEastAsia" w:cstheme="minorBidi"/>
            <w:noProof/>
            <w:sz w:val="22"/>
            <w:szCs w:val="22"/>
          </w:rPr>
          <w:tab/>
        </w:r>
        <w:r w:rsidR="00324058" w:rsidRPr="009C362B">
          <w:rPr>
            <w:rStyle w:val="Hyperlink"/>
            <w:rFonts w:eastAsiaTheme="majorEastAsia"/>
            <w:noProof/>
            <w:color w:val="auto"/>
          </w:rPr>
          <w:t>Early Replacement Baseline Assumptions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_Toc411593402 \h </w:instrText>
        </w:r>
        <w:r w:rsidR="00324058" w:rsidRPr="009C362B">
          <w:rPr>
            <w:noProof/>
            <w:webHidden/>
          </w:rPr>
        </w:r>
        <w:r w:rsidR="00324058" w:rsidRPr="009C362B">
          <w:rPr>
            <w:noProof/>
            <w:webHidden/>
          </w:rPr>
          <w:fldChar w:fldCharType="separate"/>
        </w:r>
        <w:r w:rsidR="00324058">
          <w:rPr>
            <w:noProof/>
            <w:webHidden/>
          </w:rPr>
          <w:t>31</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03" w:history="1">
        <w:r w:rsidR="00324058" w:rsidRPr="009C362B">
          <w:rPr>
            <w:rStyle w:val="Hyperlink"/>
            <w:rFonts w:eastAsiaTheme="majorEastAsia"/>
            <w:noProof/>
            <w:color w:val="auto"/>
            <w14:scene3d>
              <w14:camera w14:prst="orthographicFront"/>
              <w14:lightRig w14:rig="threePt" w14:dir="t">
                <w14:rot w14:lat="0" w14:lon="0" w14:rev="0"/>
              </w14:lightRig>
            </w14:scene3d>
          </w:rPr>
          <w:t>3.3.3</w:t>
        </w:r>
        <w:r w:rsidR="00324058" w:rsidRPr="00D649AD">
          <w:rPr>
            <w:rFonts w:eastAsiaTheme="minorEastAsia" w:cstheme="minorBidi"/>
            <w:noProof/>
            <w:sz w:val="22"/>
            <w:szCs w:val="22"/>
          </w:rPr>
          <w:tab/>
        </w:r>
        <w:r w:rsidR="00324058" w:rsidRPr="009C362B">
          <w:rPr>
            <w:rStyle w:val="Hyperlink"/>
            <w:rFonts w:eastAsiaTheme="majorEastAsia"/>
            <w:noProof/>
            <w:color w:val="auto"/>
          </w:rPr>
          <w:t>Furnace Baseline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_Toc411593403 \h </w:instrText>
        </w:r>
        <w:r w:rsidR="00324058" w:rsidRPr="009C362B">
          <w:rPr>
            <w:noProof/>
            <w:webHidden/>
          </w:rPr>
        </w:r>
        <w:r w:rsidR="00324058" w:rsidRPr="009C362B">
          <w:rPr>
            <w:noProof/>
            <w:webHidden/>
          </w:rPr>
          <w:fldChar w:fldCharType="separate"/>
        </w:r>
        <w:r w:rsidR="00324058">
          <w:rPr>
            <w:noProof/>
            <w:webHidden/>
          </w:rPr>
          <w:t>32</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404" w:history="1">
        <w:r w:rsidR="00324058" w:rsidRPr="009C362B">
          <w:rPr>
            <w:rStyle w:val="Hyperlink"/>
            <w:rFonts w:eastAsiaTheme="majorEastAsia"/>
            <w:noProof/>
            <w:color w:val="auto"/>
          </w:rPr>
          <w:t>3.4</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Glossary</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_Toc411593404 \h </w:instrText>
        </w:r>
        <w:r w:rsidR="00324058" w:rsidRPr="009C362B">
          <w:rPr>
            <w:noProof/>
            <w:webHidden/>
          </w:rPr>
        </w:r>
        <w:r w:rsidR="00324058" w:rsidRPr="009C362B">
          <w:rPr>
            <w:noProof/>
            <w:webHidden/>
          </w:rPr>
          <w:fldChar w:fldCharType="separate"/>
        </w:r>
        <w:r w:rsidR="00324058">
          <w:rPr>
            <w:noProof/>
            <w:webHidden/>
          </w:rPr>
          <w:t>33</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405" w:history="1">
        <w:r w:rsidR="00324058" w:rsidRPr="009C362B">
          <w:rPr>
            <w:rStyle w:val="Hyperlink"/>
            <w:rFonts w:eastAsiaTheme="majorEastAsia"/>
            <w:noProof/>
            <w:color w:val="auto"/>
          </w:rPr>
          <w:t>3.5</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Electrical Loadshapes (kWh)</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_Toc411593405 \h </w:instrText>
        </w:r>
        <w:r w:rsidR="00324058" w:rsidRPr="009C362B">
          <w:rPr>
            <w:noProof/>
            <w:webHidden/>
          </w:rPr>
        </w:r>
        <w:r w:rsidR="00324058" w:rsidRPr="009C362B">
          <w:rPr>
            <w:noProof/>
            <w:webHidden/>
          </w:rPr>
          <w:fldChar w:fldCharType="separate"/>
        </w:r>
        <w:r w:rsidR="00324058">
          <w:rPr>
            <w:noProof/>
            <w:webHidden/>
          </w:rPr>
          <w:t>39</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406" w:history="1">
        <w:r w:rsidR="00324058" w:rsidRPr="009C362B">
          <w:rPr>
            <w:rStyle w:val="Hyperlink"/>
            <w:rFonts w:eastAsiaTheme="majorEastAsia"/>
            <w:noProof/>
            <w:color w:val="auto"/>
          </w:rPr>
          <w:t>3.6</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Summer Peak Period Definition (kW)</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_Toc411593406 \h </w:instrText>
        </w:r>
        <w:r w:rsidR="00324058" w:rsidRPr="009C362B">
          <w:rPr>
            <w:noProof/>
            <w:webHidden/>
          </w:rPr>
        </w:r>
        <w:r w:rsidR="00324058" w:rsidRPr="009C362B">
          <w:rPr>
            <w:noProof/>
            <w:webHidden/>
          </w:rPr>
          <w:fldChar w:fldCharType="separate"/>
        </w:r>
        <w:r w:rsidR="00324058">
          <w:rPr>
            <w:noProof/>
            <w:webHidden/>
          </w:rPr>
          <w:t>50</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407" w:history="1">
        <w:r w:rsidR="00324058" w:rsidRPr="009C362B">
          <w:rPr>
            <w:rStyle w:val="Hyperlink"/>
            <w:rFonts w:eastAsiaTheme="majorEastAsia"/>
            <w:noProof/>
            <w:color w:val="auto"/>
          </w:rPr>
          <w:t>3.7</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Heating and Cooling Degree-Day Data</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_Toc411593407 \h </w:instrText>
        </w:r>
        <w:r w:rsidR="00324058" w:rsidRPr="009C362B">
          <w:rPr>
            <w:noProof/>
            <w:webHidden/>
          </w:rPr>
        </w:r>
        <w:r w:rsidR="00324058" w:rsidRPr="009C362B">
          <w:rPr>
            <w:noProof/>
            <w:webHidden/>
          </w:rPr>
          <w:fldChar w:fldCharType="separate"/>
        </w:r>
        <w:r w:rsidR="00324058">
          <w:rPr>
            <w:noProof/>
            <w:webHidden/>
          </w:rPr>
          <w:t>50</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408" w:history="1">
        <w:r w:rsidR="00324058" w:rsidRPr="009C362B">
          <w:rPr>
            <w:rStyle w:val="Hyperlink"/>
            <w:rFonts w:eastAsiaTheme="majorEastAsia"/>
            <w:noProof/>
            <w:color w:val="auto"/>
          </w:rPr>
          <w:t>3.8</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O&amp;M Costs and the Weighted Average Cost of Capital (WACC)</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_Toc411593408 \h </w:instrText>
        </w:r>
        <w:r w:rsidR="00324058" w:rsidRPr="009C362B">
          <w:rPr>
            <w:noProof/>
            <w:webHidden/>
          </w:rPr>
        </w:r>
        <w:r w:rsidR="00324058" w:rsidRPr="009C362B">
          <w:rPr>
            <w:noProof/>
            <w:webHidden/>
          </w:rPr>
          <w:fldChar w:fldCharType="separate"/>
        </w:r>
        <w:r w:rsidR="00324058">
          <w:rPr>
            <w:noProof/>
            <w:webHidden/>
          </w:rPr>
          <w:t>56</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409" w:history="1">
        <w:r w:rsidR="00324058" w:rsidRPr="009C362B">
          <w:rPr>
            <w:rStyle w:val="Hyperlink"/>
            <w:rFonts w:eastAsiaTheme="majorEastAsia"/>
            <w:noProof/>
            <w:color w:val="auto"/>
          </w:rPr>
          <w:t>3.9</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Interactive Effects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_Toc411593409 \h </w:instrText>
        </w:r>
        <w:r w:rsidR="00324058" w:rsidRPr="009C362B">
          <w:rPr>
            <w:noProof/>
            <w:webHidden/>
          </w:rPr>
        </w:r>
        <w:r w:rsidR="00324058" w:rsidRPr="009C362B">
          <w:rPr>
            <w:noProof/>
            <w:webHidden/>
          </w:rPr>
          <w:fldChar w:fldCharType="separate"/>
        </w:r>
        <w:r w:rsidR="00324058">
          <w:rPr>
            <w:noProof/>
            <w:webHidden/>
          </w:rPr>
          <w:t>57</w:t>
        </w:r>
        <w:r w:rsidR="00324058" w:rsidRPr="009C362B">
          <w:rPr>
            <w:noProof/>
            <w:webHidden/>
          </w:rPr>
          <w:fldChar w:fldCharType="end"/>
        </w:r>
      </w:hyperlink>
    </w:p>
    <w:p w:rsidR="00324058" w:rsidRPr="00D649AD" w:rsidRDefault="0037056B" w:rsidP="00324058">
      <w:pPr>
        <w:pStyle w:val="TOC1"/>
        <w:rPr>
          <w:rFonts w:asciiTheme="minorHAnsi" w:eastAsiaTheme="minorEastAsia" w:hAnsiTheme="minorHAnsi" w:cstheme="minorBidi"/>
          <w:color w:val="auto"/>
          <w:sz w:val="22"/>
        </w:rPr>
      </w:pPr>
      <w:hyperlink w:anchor="_Toc411593410" w:history="1">
        <w:r w:rsidR="00324058" w:rsidRPr="009C362B">
          <w:rPr>
            <w:rStyle w:val="Hyperlink"/>
            <w:rFonts w:eastAsiaTheme="majorEastAsia"/>
            <w:color w:val="auto"/>
            <w14:scene3d>
              <w14:camera w14:prst="orthographicFront"/>
              <w14:lightRig w14:rig="threePt" w14:dir="t">
                <w14:rot w14:lat="0" w14:lon="0" w14:rev="0"/>
              </w14:lightRig>
            </w14:scene3d>
          </w:rPr>
          <w:t>4</w:t>
        </w:r>
        <w:r w:rsidR="00324058" w:rsidRPr="00D649AD">
          <w:rPr>
            <w:rFonts w:asciiTheme="minorHAnsi" w:eastAsiaTheme="minorEastAsia" w:hAnsiTheme="minorHAnsi" w:cstheme="minorBidi"/>
            <w:color w:val="auto"/>
            <w:sz w:val="22"/>
          </w:rPr>
          <w:tab/>
        </w:r>
        <w:r w:rsidR="00324058" w:rsidRPr="009C362B">
          <w:rPr>
            <w:rStyle w:val="Hyperlink"/>
            <w:rFonts w:eastAsiaTheme="majorEastAsia"/>
            <w:color w:val="auto"/>
          </w:rPr>
          <w:t>Commercial and Industrial Measures</w:t>
        </w:r>
        <w:r w:rsidR="00324058" w:rsidRPr="009C362B">
          <w:rPr>
            <w:webHidden/>
            <w:color w:val="auto"/>
          </w:rPr>
          <w:tab/>
        </w:r>
        <w:r w:rsidR="00324058" w:rsidRPr="009C362B">
          <w:rPr>
            <w:webHidden/>
            <w:color w:val="auto"/>
          </w:rPr>
          <w:fldChar w:fldCharType="begin"/>
        </w:r>
        <w:r w:rsidR="00324058" w:rsidRPr="009C362B">
          <w:rPr>
            <w:webHidden/>
            <w:color w:val="auto"/>
          </w:rPr>
          <w:instrText xml:space="preserve"> PAGEREF _Toc411593410 \h </w:instrText>
        </w:r>
        <w:r w:rsidR="00324058" w:rsidRPr="009C362B">
          <w:rPr>
            <w:webHidden/>
            <w:color w:val="auto"/>
          </w:rPr>
        </w:r>
        <w:r w:rsidR="00324058" w:rsidRPr="009C362B">
          <w:rPr>
            <w:webHidden/>
            <w:color w:val="auto"/>
          </w:rPr>
          <w:fldChar w:fldCharType="separate"/>
        </w:r>
        <w:r w:rsidR="00324058">
          <w:rPr>
            <w:webHidden/>
            <w:color w:val="auto"/>
          </w:rPr>
          <w:t>58</w:t>
        </w:r>
        <w:r w:rsidR="00324058" w:rsidRPr="009C362B">
          <w:rPr>
            <w:webHidden/>
            <w:color w:val="auto"/>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411" w:history="1">
        <w:r w:rsidR="00324058" w:rsidRPr="009C362B">
          <w:rPr>
            <w:rStyle w:val="Hyperlink"/>
            <w:rFonts w:eastAsiaTheme="majorEastAsia"/>
            <w:noProof/>
            <w:color w:val="auto"/>
          </w:rPr>
          <w:t>4.1</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Agricultural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_Toc411593411 \h </w:instrText>
        </w:r>
        <w:r w:rsidR="00324058" w:rsidRPr="009C362B">
          <w:rPr>
            <w:noProof/>
            <w:webHidden/>
          </w:rPr>
        </w:r>
        <w:r w:rsidR="00324058" w:rsidRPr="009C362B">
          <w:rPr>
            <w:noProof/>
            <w:webHidden/>
          </w:rPr>
          <w:fldChar w:fldCharType="separate"/>
        </w:r>
        <w:r w:rsidR="00324058">
          <w:rPr>
            <w:noProof/>
            <w:webHidden/>
          </w:rPr>
          <w:t>58</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12" w:history="1">
        <w:r w:rsidR="00324058" w:rsidRPr="009C362B">
          <w:rPr>
            <w:rStyle w:val="Hyperlink"/>
            <w:rFonts w:eastAsiaTheme="majorEastAsia"/>
            <w:noProof/>
            <w:color w:val="auto"/>
            <w14:scene3d>
              <w14:camera w14:prst="orthographicFront"/>
              <w14:lightRig w14:rig="threePt" w14:dir="t">
                <w14:rot w14:lat="0" w14:lon="0" w14:rev="0"/>
              </w14:lightRig>
            </w14:scene3d>
          </w:rPr>
          <w:t>4.1.1</w:t>
        </w:r>
        <w:r w:rsidR="00324058" w:rsidRPr="00D649AD">
          <w:rPr>
            <w:rFonts w:eastAsiaTheme="minorEastAsia" w:cstheme="minorBidi"/>
            <w:noProof/>
            <w:sz w:val="22"/>
            <w:szCs w:val="22"/>
          </w:rPr>
          <w:tab/>
        </w:r>
        <w:r w:rsidR="00324058" w:rsidRPr="009C362B">
          <w:rPr>
            <w:rStyle w:val="Hyperlink"/>
            <w:rFonts w:eastAsiaTheme="majorEastAsia"/>
            <w:noProof/>
            <w:color w:val="auto"/>
          </w:rPr>
          <w:t>Engine Block Timer for Agricultural Equipment</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_Toc411593412 \h </w:instrText>
        </w:r>
        <w:r w:rsidR="00324058" w:rsidRPr="009C362B">
          <w:rPr>
            <w:noProof/>
            <w:webHidden/>
          </w:rPr>
        </w:r>
        <w:r w:rsidR="00324058" w:rsidRPr="009C362B">
          <w:rPr>
            <w:noProof/>
            <w:webHidden/>
          </w:rPr>
          <w:fldChar w:fldCharType="separate"/>
        </w:r>
        <w:r w:rsidR="00324058">
          <w:rPr>
            <w:noProof/>
            <w:webHidden/>
          </w:rPr>
          <w:t>58</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13" w:history="1">
        <w:r w:rsidR="00324058" w:rsidRPr="009C362B">
          <w:rPr>
            <w:rStyle w:val="Hyperlink"/>
            <w:rFonts w:eastAsiaTheme="majorEastAsia"/>
            <w:noProof/>
            <w:color w:val="auto"/>
            <w14:scene3d>
              <w14:camera w14:prst="orthographicFront"/>
              <w14:lightRig w14:rig="threePt" w14:dir="t">
                <w14:rot w14:lat="0" w14:lon="0" w14:rev="0"/>
              </w14:lightRig>
            </w14:scene3d>
          </w:rPr>
          <w:t>4.1.2</w:t>
        </w:r>
        <w:r w:rsidR="00324058" w:rsidRPr="00D649AD">
          <w:rPr>
            <w:rFonts w:eastAsiaTheme="minorEastAsia" w:cstheme="minorBidi"/>
            <w:noProof/>
            <w:sz w:val="22"/>
            <w:szCs w:val="22"/>
          </w:rPr>
          <w:tab/>
        </w:r>
        <w:r w:rsidR="00324058" w:rsidRPr="009C362B">
          <w:rPr>
            <w:rStyle w:val="Hyperlink"/>
            <w:rFonts w:eastAsiaTheme="majorEastAsia"/>
            <w:noProof/>
            <w:color w:val="auto"/>
          </w:rPr>
          <w:t>High Volume Low Speed Fans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_Toc411593413 \h </w:instrText>
        </w:r>
        <w:r w:rsidR="00324058" w:rsidRPr="009C362B">
          <w:rPr>
            <w:noProof/>
            <w:webHidden/>
          </w:rPr>
        </w:r>
        <w:r w:rsidR="00324058" w:rsidRPr="009C362B">
          <w:rPr>
            <w:noProof/>
            <w:webHidden/>
          </w:rPr>
          <w:fldChar w:fldCharType="separate"/>
        </w:r>
        <w:r w:rsidR="00324058">
          <w:rPr>
            <w:noProof/>
            <w:webHidden/>
          </w:rPr>
          <w:t>60</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14" w:history="1">
        <w:r w:rsidR="00324058" w:rsidRPr="009C362B">
          <w:rPr>
            <w:rStyle w:val="Hyperlink"/>
            <w:rFonts w:eastAsiaTheme="majorEastAsia"/>
            <w:noProof/>
            <w:color w:val="auto"/>
            <w14:scene3d>
              <w14:camera w14:prst="orthographicFront"/>
              <w14:lightRig w14:rig="threePt" w14:dir="t">
                <w14:rot w14:lat="0" w14:lon="0" w14:rev="0"/>
              </w14:lightRig>
            </w14:scene3d>
          </w:rPr>
          <w:t>4.1.3</w:t>
        </w:r>
        <w:r w:rsidR="00324058" w:rsidRPr="00D649AD">
          <w:rPr>
            <w:rFonts w:eastAsiaTheme="minorEastAsia" w:cstheme="minorBidi"/>
            <w:noProof/>
            <w:sz w:val="22"/>
            <w:szCs w:val="22"/>
          </w:rPr>
          <w:tab/>
        </w:r>
        <w:r w:rsidR="00324058" w:rsidRPr="009C362B">
          <w:rPr>
            <w:rStyle w:val="Hyperlink"/>
            <w:rFonts w:eastAsiaTheme="majorEastAsia"/>
            <w:noProof/>
            <w:color w:val="auto"/>
          </w:rPr>
          <w:t>High Speed Fans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_Toc411593414 \h </w:instrText>
        </w:r>
        <w:r w:rsidR="00324058" w:rsidRPr="009C362B">
          <w:rPr>
            <w:noProof/>
            <w:webHidden/>
          </w:rPr>
        </w:r>
        <w:r w:rsidR="00324058" w:rsidRPr="009C362B">
          <w:rPr>
            <w:noProof/>
            <w:webHidden/>
          </w:rPr>
          <w:fldChar w:fldCharType="separate"/>
        </w:r>
        <w:r w:rsidR="00324058">
          <w:rPr>
            <w:noProof/>
            <w:webHidden/>
          </w:rPr>
          <w:t>62</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15" w:history="1">
        <w:r w:rsidR="00324058" w:rsidRPr="009C362B">
          <w:rPr>
            <w:rStyle w:val="Hyperlink"/>
            <w:rFonts w:eastAsiaTheme="majorEastAsia"/>
            <w:noProof/>
            <w:color w:val="auto"/>
            <w14:scene3d>
              <w14:camera w14:prst="orthographicFront"/>
              <w14:lightRig w14:rig="threePt" w14:dir="t">
                <w14:rot w14:lat="0" w14:lon="0" w14:rev="0"/>
              </w14:lightRig>
            </w14:scene3d>
          </w:rPr>
          <w:t>4.1.4</w:t>
        </w:r>
        <w:r w:rsidR="00324058" w:rsidRPr="00D649AD">
          <w:rPr>
            <w:rFonts w:eastAsiaTheme="minorEastAsia" w:cstheme="minorBidi"/>
            <w:noProof/>
            <w:sz w:val="22"/>
            <w:szCs w:val="22"/>
          </w:rPr>
          <w:tab/>
        </w:r>
        <w:r w:rsidR="00324058" w:rsidRPr="009C362B">
          <w:rPr>
            <w:rStyle w:val="Hyperlink"/>
            <w:rFonts w:eastAsiaTheme="majorEastAsia"/>
            <w:noProof/>
            <w:color w:val="auto"/>
          </w:rPr>
          <w:t>Live Stock Waterer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_Toc411593415 \h </w:instrText>
        </w:r>
        <w:r w:rsidR="00324058" w:rsidRPr="009C362B">
          <w:rPr>
            <w:noProof/>
            <w:webHidden/>
          </w:rPr>
        </w:r>
        <w:r w:rsidR="00324058" w:rsidRPr="009C362B">
          <w:rPr>
            <w:noProof/>
            <w:webHidden/>
          </w:rPr>
          <w:fldChar w:fldCharType="separate"/>
        </w:r>
        <w:r w:rsidR="00324058">
          <w:rPr>
            <w:noProof/>
            <w:webHidden/>
          </w:rPr>
          <w:t>64</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416" w:history="1">
        <w:r w:rsidR="00324058" w:rsidRPr="009C362B">
          <w:rPr>
            <w:rStyle w:val="Hyperlink"/>
            <w:rFonts w:eastAsiaTheme="majorEastAsia"/>
            <w:noProof/>
            <w:color w:val="auto"/>
          </w:rPr>
          <w:t>4.2</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Food Service Equipment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_Toc411593416 \h </w:instrText>
        </w:r>
        <w:r w:rsidR="00324058" w:rsidRPr="009C362B">
          <w:rPr>
            <w:noProof/>
            <w:webHidden/>
          </w:rPr>
        </w:r>
        <w:r w:rsidR="00324058" w:rsidRPr="009C362B">
          <w:rPr>
            <w:noProof/>
            <w:webHidden/>
          </w:rPr>
          <w:fldChar w:fldCharType="separate"/>
        </w:r>
        <w:r w:rsidR="00324058">
          <w:rPr>
            <w:noProof/>
            <w:webHidden/>
          </w:rPr>
          <w:t>66</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17" w:history="1">
        <w:r w:rsidR="00324058" w:rsidRPr="009C362B">
          <w:rPr>
            <w:rStyle w:val="Hyperlink"/>
            <w:rFonts w:eastAsiaTheme="majorEastAsia"/>
            <w:noProof/>
            <w:color w:val="auto"/>
            <w14:scene3d>
              <w14:camera w14:prst="orthographicFront"/>
              <w14:lightRig w14:rig="threePt" w14:dir="t">
                <w14:rot w14:lat="0" w14:lon="0" w14:rev="0"/>
              </w14:lightRig>
            </w14:scene3d>
          </w:rPr>
          <w:t>4.2.1</w:t>
        </w:r>
        <w:r w:rsidR="00324058" w:rsidRPr="00D649AD">
          <w:rPr>
            <w:rFonts w:eastAsiaTheme="minorEastAsia" w:cstheme="minorBidi"/>
            <w:noProof/>
            <w:sz w:val="22"/>
            <w:szCs w:val="22"/>
          </w:rPr>
          <w:tab/>
        </w:r>
        <w:r w:rsidR="00324058" w:rsidRPr="009C362B">
          <w:rPr>
            <w:rStyle w:val="Hyperlink"/>
            <w:rFonts w:eastAsiaTheme="majorEastAsia"/>
            <w:noProof/>
            <w:color w:val="auto"/>
          </w:rPr>
          <w:t>Combination Oven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_Toc411593417 \h </w:instrText>
        </w:r>
        <w:r w:rsidR="00324058" w:rsidRPr="009C362B">
          <w:rPr>
            <w:noProof/>
            <w:webHidden/>
          </w:rPr>
        </w:r>
        <w:r w:rsidR="00324058" w:rsidRPr="009C362B">
          <w:rPr>
            <w:noProof/>
            <w:webHidden/>
          </w:rPr>
          <w:fldChar w:fldCharType="separate"/>
        </w:r>
        <w:r w:rsidR="00324058">
          <w:rPr>
            <w:noProof/>
            <w:webHidden/>
          </w:rPr>
          <w:t>66</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18" w:history="1">
        <w:r w:rsidR="00324058" w:rsidRPr="009C362B">
          <w:rPr>
            <w:rStyle w:val="Hyperlink"/>
            <w:rFonts w:eastAsiaTheme="majorEastAsia"/>
            <w:noProof/>
            <w:color w:val="auto"/>
            <w14:scene3d>
              <w14:camera w14:prst="orthographicFront"/>
              <w14:lightRig w14:rig="threePt" w14:dir="t">
                <w14:rot w14:lat="0" w14:lon="0" w14:rev="0"/>
              </w14:lightRig>
            </w14:scene3d>
          </w:rPr>
          <w:t>4.2.2</w:t>
        </w:r>
        <w:r w:rsidR="00324058" w:rsidRPr="00D649AD">
          <w:rPr>
            <w:rFonts w:eastAsiaTheme="minorEastAsia" w:cstheme="minorBidi"/>
            <w:noProof/>
            <w:sz w:val="22"/>
            <w:szCs w:val="22"/>
          </w:rPr>
          <w:tab/>
        </w:r>
        <w:r w:rsidR="00324058" w:rsidRPr="009C362B">
          <w:rPr>
            <w:rStyle w:val="Hyperlink"/>
            <w:rFonts w:eastAsiaTheme="majorEastAsia"/>
            <w:noProof/>
            <w:color w:val="auto"/>
          </w:rPr>
          <w:t>Commercial Solid and Glass Door Refrigerators &amp; Freezers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_Toc411593418 \h </w:instrText>
        </w:r>
        <w:r w:rsidR="00324058" w:rsidRPr="009C362B">
          <w:rPr>
            <w:noProof/>
            <w:webHidden/>
          </w:rPr>
        </w:r>
        <w:r w:rsidR="00324058" w:rsidRPr="009C362B">
          <w:rPr>
            <w:noProof/>
            <w:webHidden/>
          </w:rPr>
          <w:fldChar w:fldCharType="separate"/>
        </w:r>
        <w:r w:rsidR="00324058">
          <w:rPr>
            <w:noProof/>
            <w:webHidden/>
          </w:rPr>
          <w:t>68</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19" w:history="1">
        <w:r w:rsidR="00324058" w:rsidRPr="009C362B">
          <w:rPr>
            <w:rStyle w:val="Hyperlink"/>
            <w:rFonts w:ascii="Arial" w:eastAsiaTheme="majorEastAsia" w:hAnsi="Arial"/>
            <w:noProof/>
            <w:color w:val="auto"/>
            <w14:scene3d>
              <w14:camera w14:prst="orthographicFront"/>
              <w14:lightRig w14:rig="threePt" w14:dir="t">
                <w14:rot w14:lat="0" w14:lon="0" w14:rev="0"/>
              </w14:lightRig>
            </w14:scene3d>
          </w:rPr>
          <w:t>4.2.3</w:t>
        </w:r>
        <w:r w:rsidR="00324058" w:rsidRPr="00D649AD">
          <w:rPr>
            <w:rFonts w:eastAsiaTheme="minorEastAsia" w:cstheme="minorBidi"/>
            <w:noProof/>
            <w:sz w:val="22"/>
            <w:szCs w:val="22"/>
          </w:rPr>
          <w:tab/>
        </w:r>
        <w:r w:rsidR="00324058" w:rsidRPr="009C362B">
          <w:rPr>
            <w:rStyle w:val="Hyperlink"/>
            <w:rFonts w:eastAsiaTheme="majorEastAsia"/>
            <w:noProof/>
            <w:color w:val="auto"/>
          </w:rPr>
          <w:t>Commercial Steam Cooker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_Toc411593419 \h </w:instrText>
        </w:r>
        <w:r w:rsidR="00324058" w:rsidRPr="009C362B">
          <w:rPr>
            <w:noProof/>
            <w:webHidden/>
          </w:rPr>
        </w:r>
        <w:r w:rsidR="00324058" w:rsidRPr="009C362B">
          <w:rPr>
            <w:noProof/>
            <w:webHidden/>
          </w:rPr>
          <w:fldChar w:fldCharType="separate"/>
        </w:r>
        <w:r w:rsidR="00324058">
          <w:rPr>
            <w:noProof/>
            <w:webHidden/>
          </w:rPr>
          <w:t>71</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20" w:history="1">
        <w:r w:rsidR="00324058" w:rsidRPr="009C362B">
          <w:rPr>
            <w:rStyle w:val="Hyperlink"/>
            <w:rFonts w:eastAsiaTheme="majorEastAsia"/>
            <w:noProof/>
            <w:color w:val="auto"/>
            <w14:scene3d>
              <w14:camera w14:prst="orthographicFront"/>
              <w14:lightRig w14:rig="threePt" w14:dir="t">
                <w14:rot w14:lat="0" w14:lon="0" w14:rev="0"/>
              </w14:lightRig>
            </w14:scene3d>
          </w:rPr>
          <w:t>4.2.4</w:t>
        </w:r>
        <w:r w:rsidR="00324058" w:rsidRPr="00D649AD">
          <w:rPr>
            <w:rFonts w:eastAsiaTheme="minorEastAsia" w:cstheme="minorBidi"/>
            <w:noProof/>
            <w:sz w:val="22"/>
            <w:szCs w:val="22"/>
          </w:rPr>
          <w:tab/>
        </w:r>
        <w:r w:rsidR="00324058" w:rsidRPr="009C362B">
          <w:rPr>
            <w:rStyle w:val="Hyperlink"/>
            <w:rFonts w:eastAsiaTheme="majorEastAsia"/>
            <w:noProof/>
            <w:color w:val="auto"/>
          </w:rPr>
          <w:t>Conveyor Oven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_Toc411593420 \h </w:instrText>
        </w:r>
        <w:r w:rsidR="00324058" w:rsidRPr="009C362B">
          <w:rPr>
            <w:noProof/>
            <w:webHidden/>
          </w:rPr>
        </w:r>
        <w:r w:rsidR="00324058" w:rsidRPr="009C362B">
          <w:rPr>
            <w:noProof/>
            <w:webHidden/>
          </w:rPr>
          <w:fldChar w:fldCharType="separate"/>
        </w:r>
        <w:r w:rsidR="00324058">
          <w:rPr>
            <w:noProof/>
            <w:webHidden/>
          </w:rPr>
          <w:t>79</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21" w:history="1">
        <w:r w:rsidR="00324058" w:rsidRPr="009C362B">
          <w:rPr>
            <w:rStyle w:val="Hyperlink"/>
            <w:rFonts w:eastAsiaTheme="majorEastAsia"/>
            <w:noProof/>
            <w:color w:val="auto"/>
            <w14:scene3d>
              <w14:camera w14:prst="orthographicFront"/>
              <w14:lightRig w14:rig="threePt" w14:dir="t">
                <w14:rot w14:lat="0" w14:lon="0" w14:rev="0"/>
              </w14:lightRig>
            </w14:scene3d>
          </w:rPr>
          <w:t>4.2.5</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Convection Oven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_Toc411593421 \h </w:instrText>
        </w:r>
        <w:r w:rsidR="00324058" w:rsidRPr="009C362B">
          <w:rPr>
            <w:noProof/>
            <w:webHidden/>
          </w:rPr>
        </w:r>
        <w:r w:rsidR="00324058" w:rsidRPr="009C362B">
          <w:rPr>
            <w:noProof/>
            <w:webHidden/>
          </w:rPr>
          <w:fldChar w:fldCharType="separate"/>
        </w:r>
        <w:r w:rsidR="00324058">
          <w:rPr>
            <w:noProof/>
            <w:webHidden/>
          </w:rPr>
          <w:t>81</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22" w:history="1">
        <w:r w:rsidR="00324058" w:rsidRPr="009C362B">
          <w:rPr>
            <w:rStyle w:val="Hyperlink"/>
            <w:rFonts w:eastAsiaTheme="majorEastAsia"/>
            <w:noProof/>
            <w:color w:val="auto"/>
            <w14:scene3d>
              <w14:camera w14:prst="orthographicFront"/>
              <w14:lightRig w14:rig="threePt" w14:dir="t">
                <w14:rot w14:lat="0" w14:lon="0" w14:rev="0"/>
              </w14:lightRig>
            </w14:scene3d>
          </w:rPr>
          <w:t>4.2.6</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Dishwasher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_Toc411593422 \h </w:instrText>
        </w:r>
        <w:r w:rsidR="00324058" w:rsidRPr="009C362B">
          <w:rPr>
            <w:noProof/>
            <w:webHidden/>
          </w:rPr>
        </w:r>
        <w:r w:rsidR="00324058" w:rsidRPr="009C362B">
          <w:rPr>
            <w:noProof/>
            <w:webHidden/>
          </w:rPr>
          <w:fldChar w:fldCharType="separate"/>
        </w:r>
        <w:r w:rsidR="00324058">
          <w:rPr>
            <w:noProof/>
            <w:webHidden/>
          </w:rPr>
          <w:t>85</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23" w:history="1">
        <w:r w:rsidR="00324058" w:rsidRPr="009C362B">
          <w:rPr>
            <w:rStyle w:val="Hyperlink"/>
            <w:rFonts w:eastAsiaTheme="majorEastAsia"/>
            <w:noProof/>
            <w:color w:val="auto"/>
            <w14:scene3d>
              <w14:camera w14:prst="orthographicFront"/>
              <w14:lightRig w14:rig="threePt" w14:dir="t">
                <w14:rot w14:lat="0" w14:lon="0" w14:rev="0"/>
              </w14:lightRig>
            </w14:scene3d>
          </w:rPr>
          <w:t>4.2.7</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Fryer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_Toc411593423 \h </w:instrText>
        </w:r>
        <w:r w:rsidR="00324058" w:rsidRPr="009C362B">
          <w:rPr>
            <w:noProof/>
            <w:webHidden/>
          </w:rPr>
        </w:r>
        <w:r w:rsidR="00324058" w:rsidRPr="009C362B">
          <w:rPr>
            <w:noProof/>
            <w:webHidden/>
          </w:rPr>
          <w:fldChar w:fldCharType="separate"/>
        </w:r>
        <w:r w:rsidR="00324058">
          <w:rPr>
            <w:noProof/>
            <w:webHidden/>
          </w:rPr>
          <w:t>90</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24" w:history="1">
        <w:r w:rsidR="00324058" w:rsidRPr="009C362B">
          <w:rPr>
            <w:rStyle w:val="Hyperlink"/>
            <w:rFonts w:eastAsiaTheme="majorEastAsia"/>
            <w:noProof/>
            <w:color w:val="auto"/>
            <w14:scene3d>
              <w14:camera w14:prst="orthographicFront"/>
              <w14:lightRig w14:rig="threePt" w14:dir="t">
                <w14:rot w14:lat="0" w14:lon="0" w14:rev="0"/>
              </w14:lightRig>
            </w14:scene3d>
          </w:rPr>
          <w:t>4.2.8</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Griddle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_Toc411593424 \h </w:instrText>
        </w:r>
        <w:r w:rsidR="00324058" w:rsidRPr="009C362B">
          <w:rPr>
            <w:noProof/>
            <w:webHidden/>
          </w:rPr>
        </w:r>
        <w:r w:rsidR="00324058" w:rsidRPr="009C362B">
          <w:rPr>
            <w:noProof/>
            <w:webHidden/>
          </w:rPr>
          <w:fldChar w:fldCharType="separate"/>
        </w:r>
        <w:r w:rsidR="00324058">
          <w:rPr>
            <w:noProof/>
            <w:webHidden/>
          </w:rPr>
          <w:t>94</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25" w:history="1">
        <w:r w:rsidR="00324058" w:rsidRPr="009C362B">
          <w:rPr>
            <w:rStyle w:val="Hyperlink"/>
            <w:rFonts w:eastAsiaTheme="majorEastAsia"/>
            <w:noProof/>
            <w:color w:val="auto"/>
            <w14:scene3d>
              <w14:camera w14:prst="orthographicFront"/>
              <w14:lightRig w14:rig="threePt" w14:dir="t">
                <w14:rot w14:lat="0" w14:lon="0" w14:rev="0"/>
              </w14:lightRig>
            </w14:scene3d>
          </w:rPr>
          <w:t>4.2.9</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Hot Food Holding Cabinets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_Toc411593425 \h </w:instrText>
        </w:r>
        <w:r w:rsidR="00324058" w:rsidRPr="009C362B">
          <w:rPr>
            <w:noProof/>
            <w:webHidden/>
          </w:rPr>
        </w:r>
        <w:r w:rsidR="00324058" w:rsidRPr="009C362B">
          <w:rPr>
            <w:noProof/>
            <w:webHidden/>
          </w:rPr>
          <w:fldChar w:fldCharType="separate"/>
        </w:r>
        <w:r w:rsidR="00324058">
          <w:rPr>
            <w:noProof/>
            <w:webHidden/>
          </w:rPr>
          <w:t>99</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26" w:history="1">
        <w:r w:rsidR="00324058" w:rsidRPr="009C362B">
          <w:rPr>
            <w:rStyle w:val="Hyperlink"/>
            <w:rFonts w:eastAsiaTheme="majorEastAsia"/>
            <w:noProof/>
            <w:color w:val="auto"/>
            <w14:scene3d>
              <w14:camera w14:prst="orthographicFront"/>
              <w14:lightRig w14:rig="threePt" w14:dir="t">
                <w14:rot w14:lat="0" w14:lon="0" w14:rev="0"/>
              </w14:lightRig>
            </w14:scene3d>
          </w:rPr>
          <w:t>4.2.10</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Ice Maker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_Toc411593426 \h </w:instrText>
        </w:r>
        <w:r w:rsidR="00324058" w:rsidRPr="009C362B">
          <w:rPr>
            <w:noProof/>
            <w:webHidden/>
          </w:rPr>
        </w:r>
        <w:r w:rsidR="00324058" w:rsidRPr="009C362B">
          <w:rPr>
            <w:noProof/>
            <w:webHidden/>
          </w:rPr>
          <w:fldChar w:fldCharType="separate"/>
        </w:r>
        <w:r w:rsidR="00324058">
          <w:rPr>
            <w:noProof/>
            <w:webHidden/>
          </w:rPr>
          <w:t>102</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27" w:history="1">
        <w:r w:rsidR="00324058" w:rsidRPr="009C362B">
          <w:rPr>
            <w:rStyle w:val="Hyperlink"/>
            <w:rFonts w:eastAsiaTheme="majorEastAsia"/>
            <w:noProof/>
            <w:color w:val="auto"/>
            <w14:scene3d>
              <w14:camera w14:prst="orthographicFront"/>
              <w14:lightRig w14:rig="threePt" w14:dir="t">
                <w14:rot w14:lat="0" w14:lon="0" w14:rev="0"/>
              </w14:lightRig>
            </w14:scene3d>
          </w:rPr>
          <w:t>4.2.11</w:t>
        </w:r>
        <w:r w:rsidR="00324058" w:rsidRPr="00D649AD">
          <w:rPr>
            <w:rFonts w:eastAsiaTheme="minorEastAsia" w:cstheme="minorBidi"/>
            <w:noProof/>
            <w:sz w:val="22"/>
            <w:szCs w:val="22"/>
          </w:rPr>
          <w:tab/>
        </w:r>
        <w:r w:rsidR="00324058" w:rsidRPr="009C362B">
          <w:rPr>
            <w:rStyle w:val="Hyperlink"/>
            <w:rFonts w:eastAsiaTheme="majorEastAsia"/>
            <w:noProof/>
            <w:color w:val="auto"/>
          </w:rPr>
          <w:t>High Efficiency Pre-Rinse Spray Valve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_Toc411593427 \h </w:instrText>
        </w:r>
        <w:r w:rsidR="00324058" w:rsidRPr="009C362B">
          <w:rPr>
            <w:noProof/>
            <w:webHidden/>
          </w:rPr>
        </w:r>
        <w:r w:rsidR="00324058" w:rsidRPr="009C362B">
          <w:rPr>
            <w:noProof/>
            <w:webHidden/>
          </w:rPr>
          <w:fldChar w:fldCharType="separate"/>
        </w:r>
        <w:r w:rsidR="00324058">
          <w:rPr>
            <w:noProof/>
            <w:webHidden/>
          </w:rPr>
          <w:t>106</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28" w:history="1">
        <w:r w:rsidR="00324058" w:rsidRPr="009C362B">
          <w:rPr>
            <w:rStyle w:val="Hyperlink"/>
            <w:rFonts w:eastAsiaTheme="majorEastAsia"/>
            <w:noProof/>
            <w:color w:val="auto"/>
            <w14:scene3d>
              <w14:camera w14:prst="orthographicFront"/>
              <w14:lightRig w14:rig="threePt" w14:dir="t">
                <w14:rot w14:lat="0" w14:lon="0" w14:rev="0"/>
              </w14:lightRig>
            </w14:scene3d>
          </w:rPr>
          <w:t>4.2.12</w:t>
        </w:r>
        <w:r w:rsidR="00324058" w:rsidRPr="00D649AD">
          <w:rPr>
            <w:rFonts w:eastAsiaTheme="minorEastAsia" w:cstheme="minorBidi"/>
            <w:noProof/>
            <w:sz w:val="22"/>
            <w:szCs w:val="22"/>
          </w:rPr>
          <w:tab/>
        </w:r>
        <w:r w:rsidR="00324058" w:rsidRPr="009C362B">
          <w:rPr>
            <w:rStyle w:val="Hyperlink"/>
            <w:rFonts w:eastAsiaTheme="majorEastAsia"/>
            <w:noProof/>
            <w:color w:val="auto"/>
          </w:rPr>
          <w:t>Infrared Charbroiler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_Toc411593428 \h </w:instrText>
        </w:r>
        <w:r w:rsidR="00324058" w:rsidRPr="009C362B">
          <w:rPr>
            <w:noProof/>
            <w:webHidden/>
          </w:rPr>
        </w:r>
        <w:r w:rsidR="00324058" w:rsidRPr="009C362B">
          <w:rPr>
            <w:noProof/>
            <w:webHidden/>
          </w:rPr>
          <w:fldChar w:fldCharType="separate"/>
        </w:r>
        <w:r w:rsidR="00324058">
          <w:rPr>
            <w:noProof/>
            <w:webHidden/>
          </w:rPr>
          <w:t>110</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29" w:history="1">
        <w:r w:rsidR="00324058" w:rsidRPr="009C362B">
          <w:rPr>
            <w:rStyle w:val="Hyperlink"/>
            <w:rFonts w:eastAsiaTheme="majorEastAsia"/>
            <w:noProof/>
            <w:color w:val="auto"/>
            <w14:scene3d>
              <w14:camera w14:prst="orthographicFront"/>
              <w14:lightRig w14:rig="threePt" w14:dir="t">
                <w14:rot w14:lat="0" w14:lon="0" w14:rev="0"/>
              </w14:lightRig>
            </w14:scene3d>
          </w:rPr>
          <w:t>4.2.13</w:t>
        </w:r>
        <w:r w:rsidR="00324058" w:rsidRPr="00D649AD">
          <w:rPr>
            <w:rFonts w:eastAsiaTheme="minorEastAsia" w:cstheme="minorBidi"/>
            <w:noProof/>
            <w:sz w:val="22"/>
            <w:szCs w:val="22"/>
          </w:rPr>
          <w:tab/>
        </w:r>
        <w:r w:rsidR="00324058" w:rsidRPr="009C362B">
          <w:rPr>
            <w:rStyle w:val="Hyperlink"/>
            <w:rFonts w:eastAsiaTheme="majorEastAsia"/>
            <w:noProof/>
            <w:color w:val="auto"/>
          </w:rPr>
          <w:t>Infrared Rotisserie Oven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_Toc411593429 \h </w:instrText>
        </w:r>
        <w:r w:rsidR="00324058" w:rsidRPr="009C362B">
          <w:rPr>
            <w:noProof/>
            <w:webHidden/>
          </w:rPr>
        </w:r>
        <w:r w:rsidR="00324058" w:rsidRPr="009C362B">
          <w:rPr>
            <w:noProof/>
            <w:webHidden/>
          </w:rPr>
          <w:fldChar w:fldCharType="separate"/>
        </w:r>
        <w:r w:rsidR="00324058">
          <w:rPr>
            <w:noProof/>
            <w:webHidden/>
          </w:rPr>
          <w:t>112</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30" w:history="1">
        <w:r w:rsidR="00324058" w:rsidRPr="009C362B">
          <w:rPr>
            <w:rStyle w:val="Hyperlink"/>
            <w:rFonts w:eastAsiaTheme="majorEastAsia"/>
            <w:noProof/>
            <w:color w:val="auto"/>
            <w14:scene3d>
              <w14:camera w14:prst="orthographicFront"/>
              <w14:lightRig w14:rig="threePt" w14:dir="t">
                <w14:rot w14:lat="0" w14:lon="0" w14:rev="0"/>
              </w14:lightRig>
            </w14:scene3d>
          </w:rPr>
          <w:t>4.2.14</w:t>
        </w:r>
        <w:r w:rsidR="00324058" w:rsidRPr="00D649AD">
          <w:rPr>
            <w:rFonts w:eastAsiaTheme="minorEastAsia" w:cstheme="minorBidi"/>
            <w:noProof/>
            <w:sz w:val="22"/>
            <w:szCs w:val="22"/>
          </w:rPr>
          <w:tab/>
        </w:r>
        <w:r w:rsidR="00324058" w:rsidRPr="009C362B">
          <w:rPr>
            <w:rStyle w:val="Hyperlink"/>
            <w:rFonts w:eastAsiaTheme="majorEastAsia"/>
            <w:noProof/>
            <w:color w:val="auto"/>
          </w:rPr>
          <w:t>Infrared Salamander Broiler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_Toc411593430 \h </w:instrText>
        </w:r>
        <w:r w:rsidR="00324058" w:rsidRPr="009C362B">
          <w:rPr>
            <w:noProof/>
            <w:webHidden/>
          </w:rPr>
        </w:r>
        <w:r w:rsidR="00324058" w:rsidRPr="009C362B">
          <w:rPr>
            <w:noProof/>
            <w:webHidden/>
          </w:rPr>
          <w:fldChar w:fldCharType="separate"/>
        </w:r>
        <w:r w:rsidR="00324058">
          <w:rPr>
            <w:noProof/>
            <w:webHidden/>
          </w:rPr>
          <w:t>114</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31" w:history="1">
        <w:r w:rsidR="00324058" w:rsidRPr="009C362B">
          <w:rPr>
            <w:rStyle w:val="Hyperlink"/>
            <w:rFonts w:eastAsiaTheme="majorEastAsia"/>
            <w:noProof/>
            <w:color w:val="auto"/>
            <w14:scene3d>
              <w14:camera w14:prst="orthographicFront"/>
              <w14:lightRig w14:rig="threePt" w14:dir="t">
                <w14:rot w14:lat="0" w14:lon="0" w14:rev="0"/>
              </w14:lightRig>
            </w14:scene3d>
          </w:rPr>
          <w:t>4.2.15</w:t>
        </w:r>
        <w:r w:rsidR="00324058" w:rsidRPr="00D649AD">
          <w:rPr>
            <w:rFonts w:eastAsiaTheme="minorEastAsia" w:cstheme="minorBidi"/>
            <w:noProof/>
            <w:sz w:val="22"/>
            <w:szCs w:val="22"/>
          </w:rPr>
          <w:tab/>
        </w:r>
        <w:r w:rsidR="00324058" w:rsidRPr="009C362B">
          <w:rPr>
            <w:rStyle w:val="Hyperlink"/>
            <w:rFonts w:eastAsiaTheme="majorEastAsia"/>
            <w:noProof/>
            <w:color w:val="auto"/>
          </w:rPr>
          <w:t>Infrared Upright Broiler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_Toc411593431 \h </w:instrText>
        </w:r>
        <w:r w:rsidR="00324058" w:rsidRPr="009C362B">
          <w:rPr>
            <w:noProof/>
            <w:webHidden/>
          </w:rPr>
        </w:r>
        <w:r w:rsidR="00324058" w:rsidRPr="009C362B">
          <w:rPr>
            <w:noProof/>
            <w:webHidden/>
          </w:rPr>
          <w:fldChar w:fldCharType="separate"/>
        </w:r>
        <w:r w:rsidR="00324058">
          <w:rPr>
            <w:noProof/>
            <w:webHidden/>
          </w:rPr>
          <w:t>116</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32" w:history="1">
        <w:r w:rsidR="00324058" w:rsidRPr="009C362B">
          <w:rPr>
            <w:rStyle w:val="Hyperlink"/>
            <w:rFonts w:eastAsiaTheme="majorEastAsia"/>
            <w:noProof/>
            <w:color w:val="auto"/>
            <w14:scene3d>
              <w14:camera w14:prst="orthographicFront"/>
              <w14:lightRig w14:rig="threePt" w14:dir="t">
                <w14:rot w14:lat="0" w14:lon="0" w14:rev="0"/>
              </w14:lightRig>
            </w14:scene3d>
          </w:rPr>
          <w:t>4.2.16</w:t>
        </w:r>
        <w:r w:rsidR="00324058" w:rsidRPr="00D649AD">
          <w:rPr>
            <w:rFonts w:eastAsiaTheme="minorEastAsia" w:cstheme="minorBidi"/>
            <w:noProof/>
            <w:sz w:val="22"/>
            <w:szCs w:val="22"/>
          </w:rPr>
          <w:tab/>
        </w:r>
        <w:r w:rsidR="00324058" w:rsidRPr="009C362B">
          <w:rPr>
            <w:rStyle w:val="Hyperlink"/>
            <w:rFonts w:eastAsiaTheme="majorEastAsia"/>
            <w:noProof/>
            <w:color w:val="auto"/>
          </w:rPr>
          <w:t>Kitchen Demand Ventilation Controls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_Toc411593432 \h </w:instrText>
        </w:r>
        <w:r w:rsidR="00324058" w:rsidRPr="009C362B">
          <w:rPr>
            <w:noProof/>
            <w:webHidden/>
          </w:rPr>
        </w:r>
        <w:r w:rsidR="00324058" w:rsidRPr="009C362B">
          <w:rPr>
            <w:noProof/>
            <w:webHidden/>
          </w:rPr>
          <w:fldChar w:fldCharType="separate"/>
        </w:r>
        <w:r w:rsidR="00324058">
          <w:rPr>
            <w:noProof/>
            <w:webHidden/>
          </w:rPr>
          <w:t>118</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33" w:history="1">
        <w:r w:rsidR="00324058" w:rsidRPr="009C362B">
          <w:rPr>
            <w:rStyle w:val="Hyperlink"/>
            <w:rFonts w:eastAsiaTheme="majorEastAsia"/>
            <w:noProof/>
            <w:color w:val="auto"/>
            <w14:scene3d>
              <w14:camera w14:prst="orthographicFront"/>
              <w14:lightRig w14:rig="threePt" w14:dir="t">
                <w14:rot w14:lat="0" w14:lon="0" w14:rev="0"/>
              </w14:lightRig>
            </w14:scene3d>
          </w:rPr>
          <w:t>4.2.17</w:t>
        </w:r>
        <w:r w:rsidR="00324058" w:rsidRPr="00D649AD">
          <w:rPr>
            <w:rFonts w:eastAsiaTheme="minorEastAsia" w:cstheme="minorBidi"/>
            <w:noProof/>
            <w:sz w:val="22"/>
            <w:szCs w:val="22"/>
          </w:rPr>
          <w:tab/>
        </w:r>
        <w:r w:rsidR="00324058" w:rsidRPr="009C362B">
          <w:rPr>
            <w:rStyle w:val="Hyperlink"/>
            <w:rFonts w:eastAsiaTheme="majorEastAsia"/>
            <w:noProof/>
            <w:color w:val="auto"/>
          </w:rPr>
          <w:t>Pasta Cooker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_Toc411593433 \h </w:instrText>
        </w:r>
        <w:r w:rsidR="00324058" w:rsidRPr="009C362B">
          <w:rPr>
            <w:noProof/>
            <w:webHidden/>
          </w:rPr>
        </w:r>
        <w:r w:rsidR="00324058" w:rsidRPr="009C362B">
          <w:rPr>
            <w:noProof/>
            <w:webHidden/>
          </w:rPr>
          <w:fldChar w:fldCharType="separate"/>
        </w:r>
        <w:r w:rsidR="00324058">
          <w:rPr>
            <w:noProof/>
            <w:webHidden/>
          </w:rPr>
          <w:t>121</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34" w:history="1">
        <w:r w:rsidR="00324058" w:rsidRPr="009C362B">
          <w:rPr>
            <w:rStyle w:val="Hyperlink"/>
            <w:rFonts w:eastAsiaTheme="majorEastAsia"/>
            <w:noProof/>
            <w:color w:val="auto"/>
            <w14:scene3d>
              <w14:camera w14:prst="orthographicFront"/>
              <w14:lightRig w14:rig="threePt" w14:dir="t">
                <w14:rot w14:lat="0" w14:lon="0" w14:rev="0"/>
              </w14:lightRig>
            </w14:scene3d>
          </w:rPr>
          <w:t>4.2.18</w:t>
        </w:r>
        <w:r w:rsidR="00324058" w:rsidRPr="00D649AD">
          <w:rPr>
            <w:rFonts w:eastAsiaTheme="minorEastAsia" w:cstheme="minorBidi"/>
            <w:noProof/>
            <w:sz w:val="22"/>
            <w:szCs w:val="22"/>
          </w:rPr>
          <w:tab/>
        </w:r>
        <w:r w:rsidR="00324058" w:rsidRPr="009C362B">
          <w:rPr>
            <w:rStyle w:val="Hyperlink"/>
            <w:rFonts w:eastAsiaTheme="majorEastAsia"/>
            <w:noProof/>
            <w:color w:val="auto"/>
          </w:rPr>
          <w:t>Rack Oven - Double Oven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_Toc411593434 \h </w:instrText>
        </w:r>
        <w:r w:rsidR="00324058" w:rsidRPr="009C362B">
          <w:rPr>
            <w:noProof/>
            <w:webHidden/>
          </w:rPr>
        </w:r>
        <w:r w:rsidR="00324058" w:rsidRPr="009C362B">
          <w:rPr>
            <w:noProof/>
            <w:webHidden/>
          </w:rPr>
          <w:fldChar w:fldCharType="separate"/>
        </w:r>
        <w:r w:rsidR="00324058">
          <w:rPr>
            <w:noProof/>
            <w:webHidden/>
          </w:rPr>
          <w:t>123</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35" w:history="1">
        <w:r w:rsidR="00324058" w:rsidRPr="009C362B">
          <w:rPr>
            <w:rStyle w:val="Hyperlink"/>
            <w:rFonts w:eastAsiaTheme="majorEastAsia"/>
            <w:noProof/>
            <w:color w:val="auto"/>
            <w14:scene3d>
              <w14:camera w14:prst="orthographicFront"/>
              <w14:lightRig w14:rig="threePt" w14:dir="t">
                <w14:rot w14:lat="0" w14:lon="0" w14:rev="0"/>
              </w14:lightRig>
            </w14:scene3d>
          </w:rPr>
          <w:t>4.2.19</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Electric Convection Oven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_Toc411593435 \h </w:instrText>
        </w:r>
        <w:r w:rsidR="00324058" w:rsidRPr="009C362B">
          <w:rPr>
            <w:noProof/>
            <w:webHidden/>
          </w:rPr>
        </w:r>
        <w:r w:rsidR="00324058" w:rsidRPr="009C362B">
          <w:rPr>
            <w:noProof/>
            <w:webHidden/>
          </w:rPr>
          <w:fldChar w:fldCharType="separate"/>
        </w:r>
        <w:r w:rsidR="00324058">
          <w:rPr>
            <w:noProof/>
            <w:webHidden/>
          </w:rPr>
          <w:t>125</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436" w:history="1">
        <w:r w:rsidR="00324058" w:rsidRPr="009C362B">
          <w:rPr>
            <w:rStyle w:val="Hyperlink"/>
            <w:rFonts w:eastAsiaTheme="majorEastAsia"/>
            <w:noProof/>
            <w:color w:val="auto"/>
          </w:rPr>
          <w:t>4.3</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Hot Water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_Toc411593436 \h </w:instrText>
        </w:r>
        <w:r w:rsidR="00324058" w:rsidRPr="009C362B">
          <w:rPr>
            <w:noProof/>
            <w:webHidden/>
          </w:rPr>
        </w:r>
        <w:r w:rsidR="00324058" w:rsidRPr="009C362B">
          <w:rPr>
            <w:noProof/>
            <w:webHidden/>
          </w:rPr>
          <w:fldChar w:fldCharType="separate"/>
        </w:r>
        <w:r w:rsidR="00324058">
          <w:rPr>
            <w:noProof/>
            <w:webHidden/>
          </w:rPr>
          <w:t>130</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37" w:history="1">
        <w:r w:rsidR="00324058" w:rsidRPr="009C362B">
          <w:rPr>
            <w:rStyle w:val="Hyperlink"/>
            <w:rFonts w:eastAsiaTheme="majorEastAsia"/>
            <w:noProof/>
            <w:color w:val="auto"/>
            <w14:scene3d>
              <w14:camera w14:prst="orthographicFront"/>
              <w14:lightRig w14:rig="threePt" w14:dir="t">
                <w14:rot w14:lat="0" w14:lon="0" w14:rev="0"/>
              </w14:lightRig>
            </w14:scene3d>
          </w:rPr>
          <w:t>4.3.1</w:t>
        </w:r>
        <w:r w:rsidR="00324058" w:rsidRPr="00D649AD">
          <w:rPr>
            <w:rFonts w:eastAsiaTheme="minorEastAsia" w:cstheme="minorBidi"/>
            <w:noProof/>
            <w:sz w:val="22"/>
            <w:szCs w:val="22"/>
          </w:rPr>
          <w:tab/>
        </w:r>
        <w:r w:rsidR="00324058" w:rsidRPr="009C362B">
          <w:rPr>
            <w:rStyle w:val="Hyperlink"/>
            <w:rFonts w:eastAsiaTheme="majorEastAsia"/>
            <w:noProof/>
            <w:color w:val="auto"/>
          </w:rPr>
          <w:t>Storage Water Heater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_Toc411593437 \h </w:instrText>
        </w:r>
        <w:r w:rsidR="00324058" w:rsidRPr="009C362B">
          <w:rPr>
            <w:noProof/>
            <w:webHidden/>
          </w:rPr>
        </w:r>
        <w:r w:rsidR="00324058" w:rsidRPr="009C362B">
          <w:rPr>
            <w:noProof/>
            <w:webHidden/>
          </w:rPr>
          <w:fldChar w:fldCharType="separate"/>
        </w:r>
        <w:r w:rsidR="00324058">
          <w:rPr>
            <w:noProof/>
            <w:webHidden/>
          </w:rPr>
          <w:t>130</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38" w:history="1">
        <w:r w:rsidR="00324058" w:rsidRPr="009C362B">
          <w:rPr>
            <w:rStyle w:val="Hyperlink"/>
            <w:rFonts w:eastAsiaTheme="majorEastAsia"/>
            <w:noProof/>
            <w:color w:val="auto"/>
            <w14:scene3d>
              <w14:camera w14:prst="orthographicFront"/>
              <w14:lightRig w14:rig="threePt" w14:dir="t">
                <w14:rot w14:lat="0" w14:lon="0" w14:rev="0"/>
              </w14:lightRig>
            </w14:scene3d>
          </w:rPr>
          <w:t>4.3.3</w:t>
        </w:r>
        <w:r w:rsidR="00324058" w:rsidRPr="00D649AD">
          <w:rPr>
            <w:rFonts w:eastAsiaTheme="minorEastAsia" w:cstheme="minorBidi"/>
            <w:noProof/>
            <w:sz w:val="22"/>
            <w:szCs w:val="22"/>
          </w:rPr>
          <w:tab/>
        </w:r>
        <w:r w:rsidR="00324058" w:rsidRPr="009C362B">
          <w:rPr>
            <w:rStyle w:val="Hyperlink"/>
            <w:rFonts w:eastAsiaTheme="majorEastAsia"/>
            <w:noProof/>
            <w:color w:val="auto"/>
          </w:rPr>
          <w:t>Low Flow Showerheads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_Toc411593438 \h </w:instrText>
        </w:r>
        <w:r w:rsidR="00324058" w:rsidRPr="009C362B">
          <w:rPr>
            <w:noProof/>
            <w:webHidden/>
          </w:rPr>
        </w:r>
        <w:r w:rsidR="00324058" w:rsidRPr="009C362B">
          <w:rPr>
            <w:noProof/>
            <w:webHidden/>
          </w:rPr>
          <w:fldChar w:fldCharType="separate"/>
        </w:r>
        <w:r w:rsidR="00324058">
          <w:rPr>
            <w:noProof/>
            <w:webHidden/>
          </w:rPr>
          <w:t>143</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39" w:history="1">
        <w:r w:rsidR="00324058" w:rsidRPr="009C362B">
          <w:rPr>
            <w:rStyle w:val="Hyperlink"/>
            <w:rFonts w:eastAsiaTheme="majorEastAsia"/>
            <w:noProof/>
            <w:color w:val="auto"/>
            <w14:scene3d>
              <w14:camera w14:prst="orthographicFront"/>
              <w14:lightRig w14:rig="threePt" w14:dir="t">
                <w14:rot w14:lat="0" w14:lon="0" w14:rev="0"/>
              </w14:lightRig>
            </w14:scene3d>
          </w:rPr>
          <w:t>4.3.4</w:t>
        </w:r>
        <w:r w:rsidR="00324058" w:rsidRPr="00D649AD">
          <w:rPr>
            <w:rFonts w:eastAsiaTheme="minorEastAsia" w:cstheme="minorBidi"/>
            <w:noProof/>
            <w:sz w:val="22"/>
            <w:szCs w:val="22"/>
          </w:rPr>
          <w:tab/>
        </w:r>
        <w:r w:rsidR="00324058" w:rsidRPr="009C362B">
          <w:rPr>
            <w:rStyle w:val="Hyperlink"/>
            <w:rFonts w:eastAsiaTheme="majorEastAsia"/>
            <w:noProof/>
            <w:color w:val="auto"/>
          </w:rPr>
          <w:t>Commercial Pool Covers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_Toc411593439 \h </w:instrText>
        </w:r>
        <w:r w:rsidR="00324058" w:rsidRPr="009C362B">
          <w:rPr>
            <w:noProof/>
            <w:webHidden/>
          </w:rPr>
        </w:r>
        <w:r w:rsidR="00324058" w:rsidRPr="009C362B">
          <w:rPr>
            <w:noProof/>
            <w:webHidden/>
          </w:rPr>
          <w:fldChar w:fldCharType="separate"/>
        </w:r>
        <w:r w:rsidR="00324058">
          <w:rPr>
            <w:noProof/>
            <w:webHidden/>
          </w:rPr>
          <w:t>149</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40" w:history="1">
        <w:r w:rsidR="00324058" w:rsidRPr="009C362B">
          <w:rPr>
            <w:rStyle w:val="Hyperlink"/>
            <w:rFonts w:eastAsiaTheme="majorEastAsia"/>
            <w:noProof/>
            <w:color w:val="auto"/>
            <w14:scene3d>
              <w14:camera w14:prst="orthographicFront"/>
              <w14:lightRig w14:rig="threePt" w14:dir="t">
                <w14:rot w14:lat="0" w14:lon="0" w14:rev="0"/>
              </w14:lightRig>
            </w14:scene3d>
          </w:rPr>
          <w:t>4.3.5</w:t>
        </w:r>
        <w:r w:rsidR="00324058" w:rsidRPr="00D649AD">
          <w:rPr>
            <w:rFonts w:eastAsiaTheme="minorEastAsia" w:cstheme="minorBidi"/>
            <w:noProof/>
            <w:sz w:val="22"/>
            <w:szCs w:val="22"/>
          </w:rPr>
          <w:tab/>
        </w:r>
        <w:r w:rsidR="00324058" w:rsidRPr="009C362B">
          <w:rPr>
            <w:rStyle w:val="Hyperlink"/>
            <w:rFonts w:eastAsiaTheme="majorEastAsia"/>
            <w:noProof/>
            <w:color w:val="auto"/>
          </w:rPr>
          <w:t>Tankless Water Heater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_Toc411593440 \h </w:instrText>
        </w:r>
        <w:r w:rsidR="00324058" w:rsidRPr="009C362B">
          <w:rPr>
            <w:noProof/>
            <w:webHidden/>
          </w:rPr>
        </w:r>
        <w:r w:rsidR="00324058" w:rsidRPr="009C362B">
          <w:rPr>
            <w:noProof/>
            <w:webHidden/>
          </w:rPr>
          <w:fldChar w:fldCharType="separate"/>
        </w:r>
        <w:r w:rsidR="00324058">
          <w:rPr>
            <w:noProof/>
            <w:webHidden/>
          </w:rPr>
          <w:t>152</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41" w:history="1">
        <w:r w:rsidR="00324058" w:rsidRPr="009C362B">
          <w:rPr>
            <w:rStyle w:val="Hyperlink"/>
            <w:rFonts w:eastAsiaTheme="majorEastAsia"/>
            <w:noProof/>
            <w:color w:val="auto"/>
            <w14:scene3d>
              <w14:camera w14:prst="orthographicFront"/>
              <w14:lightRig w14:rig="threePt" w14:dir="t">
                <w14:rot w14:lat="0" w14:lon="0" w14:rev="0"/>
              </w14:lightRig>
            </w14:scene3d>
          </w:rPr>
          <w:t>4.3.6</w:t>
        </w:r>
        <w:r w:rsidR="00324058" w:rsidRPr="00D649AD">
          <w:rPr>
            <w:rFonts w:eastAsiaTheme="minorEastAsia" w:cstheme="minorBidi"/>
            <w:noProof/>
            <w:sz w:val="22"/>
            <w:szCs w:val="22"/>
          </w:rPr>
          <w:tab/>
        </w:r>
        <w:r w:rsidR="00324058" w:rsidRPr="009C362B">
          <w:rPr>
            <w:rStyle w:val="Hyperlink"/>
            <w:rFonts w:eastAsiaTheme="majorEastAsia"/>
            <w:noProof/>
            <w:color w:val="auto"/>
          </w:rPr>
          <w:t>Ozone Laundry</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_Toc411593441 \h </w:instrText>
        </w:r>
        <w:r w:rsidR="00324058" w:rsidRPr="009C362B">
          <w:rPr>
            <w:noProof/>
            <w:webHidden/>
          </w:rPr>
        </w:r>
        <w:r w:rsidR="00324058" w:rsidRPr="009C362B">
          <w:rPr>
            <w:noProof/>
            <w:webHidden/>
          </w:rPr>
          <w:fldChar w:fldCharType="separate"/>
        </w:r>
        <w:r w:rsidR="00324058">
          <w:rPr>
            <w:noProof/>
            <w:webHidden/>
          </w:rPr>
          <w:t>158</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42" w:history="1">
        <w:r w:rsidR="00324058" w:rsidRPr="009C362B">
          <w:rPr>
            <w:rStyle w:val="Hyperlink"/>
            <w:rFonts w:eastAsiaTheme="majorEastAsia" w:cs="Calibri"/>
            <w:noProof/>
            <w:color w:val="auto"/>
            <w14:scene3d>
              <w14:camera w14:prst="orthographicFront"/>
              <w14:lightRig w14:rig="threePt" w14:dir="t">
                <w14:rot w14:lat="0" w14:lon="0" w14:rev="0"/>
              </w14:lightRig>
            </w14:scene3d>
          </w:rPr>
          <w:t>4.3.7</w:t>
        </w:r>
        <w:r w:rsidR="00324058" w:rsidRPr="00D649AD">
          <w:rPr>
            <w:rFonts w:eastAsiaTheme="minorEastAsia" w:cstheme="minorBidi"/>
            <w:noProof/>
            <w:sz w:val="22"/>
            <w:szCs w:val="22"/>
          </w:rPr>
          <w:tab/>
        </w:r>
        <w:r w:rsidR="00324058" w:rsidRPr="009C362B">
          <w:rPr>
            <w:rStyle w:val="Hyperlink"/>
            <w:rFonts w:eastAsiaTheme="majorEastAsia"/>
            <w:noProof/>
            <w:color w:val="auto"/>
          </w:rPr>
          <w:t>Multifamily Central Domestic Hot Water Plants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_Toc411593442 \h </w:instrText>
        </w:r>
        <w:r w:rsidR="00324058" w:rsidRPr="009C362B">
          <w:rPr>
            <w:noProof/>
            <w:webHidden/>
          </w:rPr>
        </w:r>
        <w:r w:rsidR="00324058" w:rsidRPr="009C362B">
          <w:rPr>
            <w:noProof/>
            <w:webHidden/>
          </w:rPr>
          <w:fldChar w:fldCharType="separate"/>
        </w:r>
        <w:r w:rsidR="00324058">
          <w:rPr>
            <w:noProof/>
            <w:webHidden/>
          </w:rPr>
          <w:t>164</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55" w:history="1">
        <w:r w:rsidR="00324058" w:rsidRPr="009C362B">
          <w:rPr>
            <w:rStyle w:val="Hyperlink"/>
            <w:rFonts w:eastAsiaTheme="majorEastAsia"/>
            <w:noProof/>
            <w:color w:val="auto"/>
            <w14:scene3d>
              <w14:camera w14:prst="orthographicFront"/>
              <w14:lightRig w14:rig="threePt" w14:dir="t">
                <w14:rot w14:lat="0" w14:lon="0" w14:rev="0"/>
              </w14:lightRig>
            </w14:scene3d>
          </w:rPr>
          <w:t>4.3.8</w:t>
        </w:r>
        <w:r w:rsidR="00324058" w:rsidRPr="00D649AD">
          <w:rPr>
            <w:rFonts w:eastAsiaTheme="minorEastAsia" w:cstheme="minorBidi"/>
            <w:noProof/>
            <w:sz w:val="22"/>
            <w:szCs w:val="22"/>
          </w:rPr>
          <w:tab/>
        </w:r>
        <w:r w:rsidR="00324058" w:rsidRPr="009C362B">
          <w:rPr>
            <w:rStyle w:val="Hyperlink"/>
            <w:rFonts w:eastAsiaTheme="majorEastAsia"/>
            <w:noProof/>
            <w:color w:val="auto"/>
          </w:rPr>
          <w:t>Controls for Central Domestic Hot Water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_Toc411593455 \h </w:instrText>
        </w:r>
        <w:r w:rsidR="00324058" w:rsidRPr="009C362B">
          <w:rPr>
            <w:noProof/>
            <w:webHidden/>
          </w:rPr>
        </w:r>
        <w:r w:rsidR="00324058" w:rsidRPr="009C362B">
          <w:rPr>
            <w:noProof/>
            <w:webHidden/>
          </w:rPr>
          <w:fldChar w:fldCharType="separate"/>
        </w:r>
        <w:r w:rsidR="00324058">
          <w:rPr>
            <w:noProof/>
            <w:webHidden/>
          </w:rPr>
          <w:t>168</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457" w:history="1">
        <w:r w:rsidR="00324058" w:rsidRPr="009C362B">
          <w:rPr>
            <w:rStyle w:val="Hyperlink"/>
            <w:rFonts w:eastAsiaTheme="majorEastAsia"/>
            <w:noProof/>
            <w:color w:val="auto"/>
          </w:rPr>
          <w:t>4.4</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HVAC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_Toc411593457 \h </w:instrText>
        </w:r>
        <w:r w:rsidR="00324058" w:rsidRPr="009C362B">
          <w:rPr>
            <w:noProof/>
            <w:webHidden/>
          </w:rPr>
        </w:r>
        <w:r w:rsidR="00324058" w:rsidRPr="009C362B">
          <w:rPr>
            <w:noProof/>
            <w:webHidden/>
          </w:rPr>
          <w:fldChar w:fldCharType="separate"/>
        </w:r>
        <w:r w:rsidR="00324058">
          <w:rPr>
            <w:noProof/>
            <w:webHidden/>
          </w:rPr>
          <w:t>170</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58" w:history="1">
        <w:r w:rsidR="00324058" w:rsidRPr="009C362B">
          <w:rPr>
            <w:rStyle w:val="Hyperlink"/>
            <w:rFonts w:eastAsiaTheme="majorEastAsia"/>
            <w:noProof/>
            <w:color w:val="auto"/>
            <w14:scene3d>
              <w14:camera w14:prst="orthographicFront"/>
              <w14:lightRig w14:rig="threePt" w14:dir="t">
                <w14:rot w14:lat="0" w14:lon="0" w14:rev="0"/>
              </w14:lightRig>
            </w14:scene3d>
          </w:rPr>
          <w:t>4.4.1</w:t>
        </w:r>
        <w:r w:rsidR="00324058" w:rsidRPr="00D649AD">
          <w:rPr>
            <w:rFonts w:eastAsiaTheme="minorEastAsia" w:cstheme="minorBidi"/>
            <w:noProof/>
            <w:sz w:val="22"/>
            <w:szCs w:val="22"/>
          </w:rPr>
          <w:tab/>
        </w:r>
        <w:r w:rsidR="00324058" w:rsidRPr="009C362B">
          <w:rPr>
            <w:rStyle w:val="Hyperlink"/>
            <w:rFonts w:eastAsiaTheme="majorEastAsia"/>
            <w:noProof/>
            <w:color w:val="auto"/>
          </w:rPr>
          <w:t>Air Conditioner Tune-up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_Toc411593458 \h </w:instrText>
        </w:r>
        <w:r w:rsidR="00324058" w:rsidRPr="009C362B">
          <w:rPr>
            <w:noProof/>
            <w:webHidden/>
          </w:rPr>
        </w:r>
        <w:r w:rsidR="00324058" w:rsidRPr="009C362B">
          <w:rPr>
            <w:noProof/>
            <w:webHidden/>
          </w:rPr>
          <w:fldChar w:fldCharType="separate"/>
        </w:r>
        <w:r w:rsidR="00324058">
          <w:rPr>
            <w:noProof/>
            <w:webHidden/>
          </w:rPr>
          <w:t>174</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59" w:history="1">
        <w:r w:rsidR="00324058" w:rsidRPr="009C362B">
          <w:rPr>
            <w:rStyle w:val="Hyperlink"/>
            <w:rFonts w:eastAsiaTheme="majorEastAsia"/>
            <w:noProof/>
            <w:color w:val="auto"/>
            <w14:scene3d>
              <w14:camera w14:prst="orthographicFront"/>
              <w14:lightRig w14:rig="threePt" w14:dir="t">
                <w14:rot w14:lat="0" w14:lon="0" w14:rev="0"/>
              </w14:lightRig>
            </w14:scene3d>
          </w:rPr>
          <w:t>4.4.2</w:t>
        </w:r>
        <w:r w:rsidR="00324058" w:rsidRPr="00D649AD">
          <w:rPr>
            <w:rFonts w:eastAsiaTheme="minorEastAsia" w:cstheme="minorBidi"/>
            <w:noProof/>
            <w:sz w:val="22"/>
            <w:szCs w:val="22"/>
          </w:rPr>
          <w:tab/>
        </w:r>
        <w:r w:rsidR="00324058" w:rsidRPr="009C362B">
          <w:rPr>
            <w:rStyle w:val="Hyperlink"/>
            <w:rFonts w:eastAsiaTheme="majorEastAsia"/>
            <w:noProof/>
            <w:color w:val="auto"/>
          </w:rPr>
          <w:t>Space Heating Boiler Tune-up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_Toc411593459 \h </w:instrText>
        </w:r>
        <w:r w:rsidR="00324058" w:rsidRPr="009C362B">
          <w:rPr>
            <w:noProof/>
            <w:webHidden/>
          </w:rPr>
        </w:r>
        <w:r w:rsidR="00324058" w:rsidRPr="009C362B">
          <w:rPr>
            <w:noProof/>
            <w:webHidden/>
          </w:rPr>
          <w:fldChar w:fldCharType="separate"/>
        </w:r>
        <w:r w:rsidR="00324058">
          <w:rPr>
            <w:noProof/>
            <w:webHidden/>
          </w:rPr>
          <w:t>177</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60" w:history="1">
        <w:r w:rsidR="00324058" w:rsidRPr="009C362B">
          <w:rPr>
            <w:rStyle w:val="Hyperlink"/>
            <w:rFonts w:eastAsiaTheme="majorEastAsia" w:cs="Calibri"/>
            <w:noProof/>
            <w:color w:val="auto"/>
            <w14:scene3d>
              <w14:camera w14:prst="orthographicFront"/>
              <w14:lightRig w14:rig="threePt" w14:dir="t">
                <w14:rot w14:lat="0" w14:lon="0" w14:rev="0"/>
              </w14:lightRig>
            </w14:scene3d>
          </w:rPr>
          <w:t>4.4.3</w:t>
        </w:r>
        <w:r w:rsidR="00324058" w:rsidRPr="00D649AD">
          <w:rPr>
            <w:rFonts w:eastAsiaTheme="minorEastAsia" w:cstheme="minorBidi"/>
            <w:noProof/>
            <w:sz w:val="22"/>
            <w:szCs w:val="22"/>
          </w:rPr>
          <w:tab/>
        </w:r>
        <w:r w:rsidR="00324058" w:rsidRPr="009C362B">
          <w:rPr>
            <w:rStyle w:val="Hyperlink"/>
            <w:rFonts w:eastAsiaTheme="majorEastAsia"/>
            <w:noProof/>
            <w:color w:val="auto"/>
          </w:rPr>
          <w:t>Process Boiler Tune-up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_Toc411593460 \h </w:instrText>
        </w:r>
        <w:r w:rsidR="00324058" w:rsidRPr="009C362B">
          <w:rPr>
            <w:noProof/>
            <w:webHidden/>
          </w:rPr>
        </w:r>
        <w:r w:rsidR="00324058" w:rsidRPr="009C362B">
          <w:rPr>
            <w:noProof/>
            <w:webHidden/>
          </w:rPr>
          <w:fldChar w:fldCharType="separate"/>
        </w:r>
        <w:r w:rsidR="00324058">
          <w:rPr>
            <w:noProof/>
            <w:webHidden/>
          </w:rPr>
          <w:t>180</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61" w:history="1">
        <w:r w:rsidR="00324058" w:rsidRPr="009C362B">
          <w:rPr>
            <w:rStyle w:val="Hyperlink"/>
            <w:rFonts w:eastAsiaTheme="majorEastAsia"/>
            <w:noProof/>
            <w:color w:val="auto"/>
            <w14:scene3d>
              <w14:camera w14:prst="orthographicFront"/>
              <w14:lightRig w14:rig="threePt" w14:dir="t">
                <w14:rot w14:lat="0" w14:lon="0" w14:rev="0"/>
              </w14:lightRig>
            </w14:scene3d>
          </w:rPr>
          <w:t>4.4.4</w:t>
        </w:r>
        <w:r w:rsidR="00324058" w:rsidRPr="00D649AD">
          <w:rPr>
            <w:rFonts w:eastAsiaTheme="minorEastAsia" w:cstheme="minorBidi"/>
            <w:noProof/>
            <w:sz w:val="22"/>
            <w:szCs w:val="22"/>
          </w:rPr>
          <w:tab/>
        </w:r>
        <w:r w:rsidR="00324058" w:rsidRPr="009C362B">
          <w:rPr>
            <w:rStyle w:val="Hyperlink"/>
            <w:rFonts w:eastAsiaTheme="majorEastAsia"/>
            <w:noProof/>
            <w:color w:val="auto"/>
          </w:rPr>
          <w:t>Boiler Lockout/Reset Controls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_Toc411593461 \h </w:instrText>
        </w:r>
        <w:r w:rsidR="00324058" w:rsidRPr="009C362B">
          <w:rPr>
            <w:noProof/>
            <w:webHidden/>
          </w:rPr>
        </w:r>
        <w:r w:rsidR="00324058" w:rsidRPr="009C362B">
          <w:rPr>
            <w:noProof/>
            <w:webHidden/>
          </w:rPr>
          <w:fldChar w:fldCharType="separate"/>
        </w:r>
        <w:r w:rsidR="00324058">
          <w:rPr>
            <w:noProof/>
            <w:webHidden/>
          </w:rPr>
          <w:t>183</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62" w:history="1">
        <w:r w:rsidR="00324058" w:rsidRPr="009C362B">
          <w:rPr>
            <w:rStyle w:val="Hyperlink"/>
            <w:rFonts w:eastAsiaTheme="majorEastAsia"/>
            <w:noProof/>
            <w:color w:val="auto"/>
            <w14:scene3d>
              <w14:camera w14:prst="orthographicFront"/>
              <w14:lightRig w14:rig="threePt" w14:dir="t">
                <w14:rot w14:lat="0" w14:lon="0" w14:rev="0"/>
              </w14:lightRig>
            </w14:scene3d>
          </w:rPr>
          <w:t>4.4.5</w:t>
        </w:r>
        <w:r w:rsidR="00324058" w:rsidRPr="00D649AD">
          <w:rPr>
            <w:rFonts w:eastAsiaTheme="minorEastAsia" w:cstheme="minorBidi"/>
            <w:noProof/>
            <w:sz w:val="22"/>
            <w:szCs w:val="22"/>
          </w:rPr>
          <w:tab/>
        </w:r>
        <w:r w:rsidR="00324058" w:rsidRPr="009C362B">
          <w:rPr>
            <w:rStyle w:val="Hyperlink"/>
            <w:rFonts w:eastAsiaTheme="majorEastAsia"/>
            <w:noProof/>
            <w:color w:val="auto"/>
          </w:rPr>
          <w:t>Condensing Unit Heaters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_Toc411593462 \h </w:instrText>
        </w:r>
        <w:r w:rsidR="00324058" w:rsidRPr="009C362B">
          <w:rPr>
            <w:noProof/>
            <w:webHidden/>
          </w:rPr>
        </w:r>
        <w:r w:rsidR="00324058" w:rsidRPr="009C362B">
          <w:rPr>
            <w:noProof/>
            <w:webHidden/>
          </w:rPr>
          <w:fldChar w:fldCharType="separate"/>
        </w:r>
        <w:r w:rsidR="00324058">
          <w:rPr>
            <w:noProof/>
            <w:webHidden/>
          </w:rPr>
          <w:t>185</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63" w:history="1">
        <w:r w:rsidR="00324058" w:rsidRPr="009C362B">
          <w:rPr>
            <w:rStyle w:val="Hyperlink"/>
            <w:rFonts w:eastAsiaTheme="majorEastAsia"/>
            <w:noProof/>
            <w:color w:val="auto"/>
            <w14:scene3d>
              <w14:camera w14:prst="orthographicFront"/>
              <w14:lightRig w14:rig="threePt" w14:dir="t">
                <w14:rot w14:lat="0" w14:lon="0" w14:rev="0"/>
              </w14:lightRig>
            </w14:scene3d>
          </w:rPr>
          <w:t>4.4.6</w:t>
        </w:r>
        <w:r w:rsidR="00324058" w:rsidRPr="00D649AD">
          <w:rPr>
            <w:rFonts w:eastAsiaTheme="minorEastAsia" w:cstheme="minorBidi"/>
            <w:noProof/>
            <w:sz w:val="22"/>
            <w:szCs w:val="22"/>
          </w:rPr>
          <w:tab/>
        </w:r>
        <w:r w:rsidR="00324058" w:rsidRPr="009C362B">
          <w:rPr>
            <w:rStyle w:val="Hyperlink"/>
            <w:rFonts w:eastAsiaTheme="majorEastAsia"/>
            <w:noProof/>
            <w:color w:val="auto"/>
          </w:rPr>
          <w:t>Electric Chiller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_Toc411593463 \h </w:instrText>
        </w:r>
        <w:r w:rsidR="00324058" w:rsidRPr="009C362B">
          <w:rPr>
            <w:noProof/>
            <w:webHidden/>
          </w:rPr>
        </w:r>
        <w:r w:rsidR="00324058" w:rsidRPr="009C362B">
          <w:rPr>
            <w:noProof/>
            <w:webHidden/>
          </w:rPr>
          <w:fldChar w:fldCharType="separate"/>
        </w:r>
        <w:r w:rsidR="00324058">
          <w:rPr>
            <w:noProof/>
            <w:webHidden/>
          </w:rPr>
          <w:t>187</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64" w:history="1">
        <w:r w:rsidR="00324058" w:rsidRPr="009C362B">
          <w:rPr>
            <w:rStyle w:val="Hyperlink"/>
            <w:rFonts w:eastAsiaTheme="majorEastAsia"/>
            <w:noProof/>
            <w:color w:val="auto"/>
            <w14:scene3d>
              <w14:camera w14:prst="orthographicFront"/>
              <w14:lightRig w14:rig="threePt" w14:dir="t">
                <w14:rot w14:lat="0" w14:lon="0" w14:rev="0"/>
              </w14:lightRig>
            </w14:scene3d>
          </w:rPr>
          <w:t>4.4.7</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and CEE Tier 1 Room Air Conditioner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_Toc411593464 \h </w:instrText>
        </w:r>
        <w:r w:rsidR="00324058" w:rsidRPr="009C362B">
          <w:rPr>
            <w:noProof/>
            <w:webHidden/>
          </w:rPr>
        </w:r>
        <w:r w:rsidR="00324058" w:rsidRPr="009C362B">
          <w:rPr>
            <w:noProof/>
            <w:webHidden/>
          </w:rPr>
          <w:fldChar w:fldCharType="separate"/>
        </w:r>
        <w:r w:rsidR="00324058">
          <w:rPr>
            <w:noProof/>
            <w:webHidden/>
          </w:rPr>
          <w:t>192</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65" w:history="1">
        <w:r w:rsidR="00324058" w:rsidRPr="009C362B">
          <w:rPr>
            <w:rStyle w:val="Hyperlink"/>
            <w:rFonts w:eastAsiaTheme="majorEastAsia"/>
            <w:noProof/>
            <w:color w:val="auto"/>
            <w14:scene3d>
              <w14:camera w14:prst="orthographicFront"/>
              <w14:lightRig w14:rig="threePt" w14:dir="t">
                <w14:rot w14:lat="0" w14:lon="0" w14:rev="0"/>
              </w14:lightRig>
            </w14:scene3d>
          </w:rPr>
          <w:t>4.4.8</w:t>
        </w:r>
        <w:r w:rsidR="00324058" w:rsidRPr="00D649AD">
          <w:rPr>
            <w:rFonts w:eastAsiaTheme="minorEastAsia" w:cstheme="minorBidi"/>
            <w:noProof/>
            <w:sz w:val="22"/>
            <w:szCs w:val="22"/>
          </w:rPr>
          <w:tab/>
        </w:r>
        <w:r w:rsidR="00324058" w:rsidRPr="009C362B">
          <w:rPr>
            <w:rStyle w:val="Hyperlink"/>
            <w:rFonts w:eastAsiaTheme="majorEastAsia"/>
            <w:noProof/>
            <w:color w:val="auto"/>
          </w:rPr>
          <w:t>Guest Room Energy Management (PTAC &amp; PTHP)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_Toc411593465 \h </w:instrText>
        </w:r>
        <w:r w:rsidR="00324058" w:rsidRPr="009C362B">
          <w:rPr>
            <w:noProof/>
            <w:webHidden/>
          </w:rPr>
        </w:r>
        <w:r w:rsidR="00324058" w:rsidRPr="009C362B">
          <w:rPr>
            <w:noProof/>
            <w:webHidden/>
          </w:rPr>
          <w:fldChar w:fldCharType="separate"/>
        </w:r>
        <w:r w:rsidR="00324058">
          <w:rPr>
            <w:noProof/>
            <w:webHidden/>
          </w:rPr>
          <w:t>196</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66" w:history="1">
        <w:r w:rsidR="00324058" w:rsidRPr="009C362B">
          <w:rPr>
            <w:rStyle w:val="Hyperlink"/>
            <w:rFonts w:eastAsiaTheme="majorEastAsia"/>
            <w:noProof/>
            <w:color w:val="auto"/>
            <w14:scene3d>
              <w14:camera w14:prst="orthographicFront"/>
              <w14:lightRig w14:rig="threePt" w14:dir="t">
                <w14:rot w14:lat="0" w14:lon="0" w14:rev="0"/>
              </w14:lightRig>
            </w14:scene3d>
          </w:rPr>
          <w:t>4.4.9</w:t>
        </w:r>
        <w:r w:rsidR="00324058" w:rsidRPr="00D649AD">
          <w:rPr>
            <w:rFonts w:eastAsiaTheme="minorEastAsia" w:cstheme="minorBidi"/>
            <w:noProof/>
            <w:sz w:val="22"/>
            <w:szCs w:val="22"/>
          </w:rPr>
          <w:tab/>
        </w:r>
        <w:r w:rsidR="00324058" w:rsidRPr="009C362B">
          <w:rPr>
            <w:rStyle w:val="Hyperlink"/>
            <w:rFonts w:eastAsiaTheme="majorEastAsia"/>
            <w:noProof/>
            <w:color w:val="auto"/>
          </w:rPr>
          <w:t>Heat Pump Systems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_Toc411593466 \h </w:instrText>
        </w:r>
        <w:r w:rsidR="00324058" w:rsidRPr="009C362B">
          <w:rPr>
            <w:noProof/>
            <w:webHidden/>
          </w:rPr>
        </w:r>
        <w:r w:rsidR="00324058" w:rsidRPr="009C362B">
          <w:rPr>
            <w:noProof/>
            <w:webHidden/>
          </w:rPr>
          <w:fldChar w:fldCharType="separate"/>
        </w:r>
        <w:r w:rsidR="00324058">
          <w:rPr>
            <w:noProof/>
            <w:webHidden/>
          </w:rPr>
          <w:t>206</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67" w:history="1">
        <w:r w:rsidR="00324058" w:rsidRPr="009C362B">
          <w:rPr>
            <w:rStyle w:val="Hyperlink"/>
            <w:rFonts w:eastAsiaTheme="majorEastAsia"/>
            <w:noProof/>
            <w:color w:val="auto"/>
            <w14:scene3d>
              <w14:camera w14:prst="orthographicFront"/>
              <w14:lightRig w14:rig="threePt" w14:dir="t">
                <w14:rot w14:lat="0" w14:lon="0" w14:rev="0"/>
              </w14:lightRig>
            </w14:scene3d>
          </w:rPr>
          <w:t>4.4.10</w:t>
        </w:r>
        <w:r w:rsidR="00324058" w:rsidRPr="00D649AD">
          <w:rPr>
            <w:rFonts w:eastAsiaTheme="minorEastAsia" w:cstheme="minorBidi"/>
            <w:noProof/>
            <w:sz w:val="22"/>
            <w:szCs w:val="22"/>
          </w:rPr>
          <w:tab/>
        </w:r>
        <w:r w:rsidR="00324058" w:rsidRPr="009C362B">
          <w:rPr>
            <w:rStyle w:val="Hyperlink"/>
            <w:rFonts w:eastAsiaTheme="majorEastAsia"/>
            <w:noProof/>
            <w:color w:val="auto"/>
          </w:rPr>
          <w:t>High Efficiency Boiler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_Toc411593467 \h </w:instrText>
        </w:r>
        <w:r w:rsidR="00324058" w:rsidRPr="009C362B">
          <w:rPr>
            <w:noProof/>
            <w:webHidden/>
          </w:rPr>
        </w:r>
        <w:r w:rsidR="00324058" w:rsidRPr="009C362B">
          <w:rPr>
            <w:noProof/>
            <w:webHidden/>
          </w:rPr>
          <w:fldChar w:fldCharType="separate"/>
        </w:r>
        <w:r w:rsidR="00324058">
          <w:rPr>
            <w:noProof/>
            <w:webHidden/>
          </w:rPr>
          <w:t>211</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68" w:history="1">
        <w:r w:rsidR="00324058" w:rsidRPr="009C362B">
          <w:rPr>
            <w:rStyle w:val="Hyperlink"/>
            <w:rFonts w:eastAsiaTheme="majorEastAsia"/>
            <w:noProof/>
            <w:color w:val="auto"/>
          </w:rPr>
          <w:t>4.4.11</w:t>
        </w:r>
        <w:r w:rsidR="00324058" w:rsidRPr="00D649AD">
          <w:rPr>
            <w:rFonts w:eastAsiaTheme="minorEastAsia" w:cstheme="minorBidi"/>
            <w:noProof/>
            <w:sz w:val="22"/>
            <w:szCs w:val="22"/>
          </w:rPr>
          <w:tab/>
        </w:r>
        <w:r w:rsidR="00324058" w:rsidRPr="009C362B">
          <w:rPr>
            <w:rStyle w:val="Hyperlink"/>
            <w:rFonts w:eastAsiaTheme="majorEastAsia"/>
            <w:noProof/>
            <w:color w:val="auto"/>
          </w:rPr>
          <w:t>High Efficiency Furnace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_Toc411593468 \h </w:instrText>
        </w:r>
        <w:r w:rsidR="00324058" w:rsidRPr="009C362B">
          <w:rPr>
            <w:noProof/>
            <w:webHidden/>
          </w:rPr>
        </w:r>
        <w:r w:rsidR="00324058" w:rsidRPr="009C362B">
          <w:rPr>
            <w:noProof/>
            <w:webHidden/>
          </w:rPr>
          <w:fldChar w:fldCharType="separate"/>
        </w:r>
        <w:r w:rsidR="00324058">
          <w:rPr>
            <w:noProof/>
            <w:webHidden/>
          </w:rPr>
          <w:t>215</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69" w:history="1">
        <w:r w:rsidR="00324058" w:rsidRPr="009C362B">
          <w:rPr>
            <w:rStyle w:val="Hyperlink"/>
            <w:rFonts w:eastAsiaTheme="majorEastAsia"/>
            <w:noProof/>
            <w:color w:val="auto"/>
            <w14:scene3d>
              <w14:camera w14:prst="orthographicFront"/>
              <w14:lightRig w14:rig="threePt" w14:dir="t">
                <w14:rot w14:lat="0" w14:lon="0" w14:rev="0"/>
              </w14:lightRig>
            </w14:scene3d>
          </w:rPr>
          <w:t>4.4.12</w:t>
        </w:r>
        <w:r w:rsidR="00324058" w:rsidRPr="00D649AD">
          <w:rPr>
            <w:rFonts w:eastAsiaTheme="minorEastAsia" w:cstheme="minorBidi"/>
            <w:noProof/>
            <w:sz w:val="22"/>
            <w:szCs w:val="22"/>
          </w:rPr>
          <w:tab/>
        </w:r>
        <w:r w:rsidR="00324058" w:rsidRPr="009C362B">
          <w:rPr>
            <w:rStyle w:val="Hyperlink"/>
            <w:rFonts w:eastAsiaTheme="majorEastAsia"/>
            <w:noProof/>
            <w:color w:val="auto"/>
          </w:rPr>
          <w:t>Infrared Heaters (all sizes), Low Intensity</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_Toc411593469 \h </w:instrText>
        </w:r>
        <w:r w:rsidR="00324058" w:rsidRPr="009C362B">
          <w:rPr>
            <w:noProof/>
            <w:webHidden/>
          </w:rPr>
        </w:r>
        <w:r w:rsidR="00324058" w:rsidRPr="009C362B">
          <w:rPr>
            <w:noProof/>
            <w:webHidden/>
          </w:rPr>
          <w:fldChar w:fldCharType="separate"/>
        </w:r>
        <w:r w:rsidR="00324058">
          <w:rPr>
            <w:noProof/>
            <w:webHidden/>
          </w:rPr>
          <w:t>221</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71" w:history="1">
        <w:r w:rsidR="00324058" w:rsidRPr="009C362B">
          <w:rPr>
            <w:rStyle w:val="Hyperlink"/>
            <w:rFonts w:eastAsiaTheme="majorEastAsia"/>
            <w:noProof/>
            <w:color w:val="auto"/>
            <w14:scene3d>
              <w14:camera w14:prst="orthographicFront"/>
              <w14:lightRig w14:rig="threePt" w14:dir="t">
                <w14:rot w14:lat="0" w14:lon="0" w14:rev="0"/>
              </w14:lightRig>
            </w14:scene3d>
          </w:rPr>
          <w:t>4.4.13</w:t>
        </w:r>
        <w:r w:rsidR="00324058" w:rsidRPr="00D649AD">
          <w:rPr>
            <w:rFonts w:eastAsiaTheme="minorEastAsia" w:cstheme="minorBidi"/>
            <w:noProof/>
            <w:sz w:val="22"/>
            <w:szCs w:val="22"/>
          </w:rPr>
          <w:tab/>
        </w:r>
        <w:r w:rsidR="00324058" w:rsidRPr="009C362B">
          <w:rPr>
            <w:rStyle w:val="Hyperlink"/>
            <w:rFonts w:eastAsiaTheme="majorEastAsia"/>
            <w:noProof/>
            <w:color w:val="auto"/>
          </w:rPr>
          <w:t>Package Terminal Air Conditioner (PTAC) and Package Terminal Heat Pump (PTHP)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_Toc411593471 \h </w:instrText>
        </w:r>
        <w:r w:rsidR="00324058" w:rsidRPr="009C362B">
          <w:rPr>
            <w:noProof/>
            <w:webHidden/>
          </w:rPr>
        </w:r>
        <w:r w:rsidR="00324058" w:rsidRPr="009C362B">
          <w:rPr>
            <w:noProof/>
            <w:webHidden/>
          </w:rPr>
          <w:fldChar w:fldCharType="separate"/>
        </w:r>
        <w:r w:rsidR="00324058">
          <w:rPr>
            <w:noProof/>
            <w:webHidden/>
          </w:rPr>
          <w:t>223</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72" w:history="1">
        <w:r w:rsidR="00324058" w:rsidRPr="009C362B">
          <w:rPr>
            <w:rStyle w:val="Hyperlink"/>
            <w:rFonts w:eastAsiaTheme="majorEastAsia"/>
            <w:noProof/>
            <w:color w:val="auto"/>
            <w14:scene3d>
              <w14:camera w14:prst="orthographicFront"/>
              <w14:lightRig w14:rig="threePt" w14:dir="t">
                <w14:rot w14:lat="0" w14:lon="0" w14:rev="0"/>
              </w14:lightRig>
            </w14:scene3d>
          </w:rPr>
          <w:t>4.4.14</w:t>
        </w:r>
        <w:r w:rsidR="00324058" w:rsidRPr="00D649AD">
          <w:rPr>
            <w:rFonts w:eastAsiaTheme="minorEastAsia" w:cstheme="minorBidi"/>
            <w:noProof/>
            <w:sz w:val="22"/>
            <w:szCs w:val="22"/>
          </w:rPr>
          <w:tab/>
        </w:r>
        <w:r w:rsidR="00324058" w:rsidRPr="009C362B">
          <w:rPr>
            <w:rStyle w:val="Hyperlink"/>
            <w:rFonts w:eastAsiaTheme="majorEastAsia"/>
            <w:noProof/>
            <w:color w:val="auto"/>
          </w:rPr>
          <w:t>Pipe Insulation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_Toc411593472 \h </w:instrText>
        </w:r>
        <w:r w:rsidR="00324058" w:rsidRPr="009C362B">
          <w:rPr>
            <w:noProof/>
            <w:webHidden/>
          </w:rPr>
        </w:r>
        <w:r w:rsidR="00324058" w:rsidRPr="009C362B">
          <w:rPr>
            <w:noProof/>
            <w:webHidden/>
          </w:rPr>
          <w:fldChar w:fldCharType="separate"/>
        </w:r>
        <w:r w:rsidR="00324058">
          <w:rPr>
            <w:noProof/>
            <w:webHidden/>
          </w:rPr>
          <w:t>229</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73" w:history="1">
        <w:r w:rsidR="00324058" w:rsidRPr="009C362B">
          <w:rPr>
            <w:rStyle w:val="Hyperlink"/>
            <w:rFonts w:eastAsiaTheme="majorEastAsia"/>
            <w:noProof/>
            <w:color w:val="auto"/>
            <w14:scene3d>
              <w14:camera w14:prst="orthographicFront"/>
              <w14:lightRig w14:rig="threePt" w14:dir="t">
                <w14:rot w14:lat="0" w14:lon="0" w14:rev="0"/>
              </w14:lightRig>
            </w14:scene3d>
          </w:rPr>
          <w:t>4.4.15</w:t>
        </w:r>
        <w:r w:rsidR="00324058" w:rsidRPr="00D649AD">
          <w:rPr>
            <w:rFonts w:eastAsiaTheme="minorEastAsia" w:cstheme="minorBidi"/>
            <w:noProof/>
            <w:sz w:val="22"/>
            <w:szCs w:val="22"/>
          </w:rPr>
          <w:tab/>
        </w:r>
        <w:r w:rsidR="00324058" w:rsidRPr="009C362B">
          <w:rPr>
            <w:rStyle w:val="Hyperlink"/>
            <w:rFonts w:eastAsiaTheme="majorEastAsia"/>
            <w:noProof/>
            <w:color w:val="auto"/>
          </w:rPr>
          <w:t>Single-Package and Split System Unitary Air Conditioners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_Toc411593473 \h </w:instrText>
        </w:r>
        <w:r w:rsidR="00324058" w:rsidRPr="009C362B">
          <w:rPr>
            <w:noProof/>
            <w:webHidden/>
          </w:rPr>
        </w:r>
        <w:r w:rsidR="00324058" w:rsidRPr="009C362B">
          <w:rPr>
            <w:noProof/>
            <w:webHidden/>
          </w:rPr>
          <w:fldChar w:fldCharType="separate"/>
        </w:r>
        <w:r w:rsidR="00324058">
          <w:rPr>
            <w:noProof/>
            <w:webHidden/>
          </w:rPr>
          <w:t>249</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74" w:history="1">
        <w:r w:rsidR="00324058" w:rsidRPr="009C362B">
          <w:rPr>
            <w:rStyle w:val="Hyperlink"/>
            <w:rFonts w:eastAsiaTheme="majorEastAsia"/>
            <w:noProof/>
            <w:color w:val="auto"/>
            <w14:scene3d>
              <w14:camera w14:prst="orthographicFront"/>
              <w14:lightRig w14:rig="threePt" w14:dir="t">
                <w14:rot w14:lat="0" w14:lon="0" w14:rev="0"/>
              </w14:lightRig>
            </w14:scene3d>
          </w:rPr>
          <w:t>4.4.16</w:t>
        </w:r>
        <w:r w:rsidR="00324058" w:rsidRPr="00D649AD">
          <w:rPr>
            <w:rFonts w:eastAsiaTheme="minorEastAsia" w:cstheme="minorBidi"/>
            <w:noProof/>
            <w:sz w:val="22"/>
            <w:szCs w:val="22"/>
          </w:rPr>
          <w:tab/>
        </w:r>
        <w:r w:rsidR="00324058" w:rsidRPr="009C362B">
          <w:rPr>
            <w:rStyle w:val="Hyperlink"/>
            <w:rFonts w:eastAsiaTheme="majorEastAsia"/>
            <w:noProof/>
            <w:color w:val="auto"/>
          </w:rPr>
          <w:t>Steam Trap Replacement or Repair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_Toc411593474 \h </w:instrText>
        </w:r>
        <w:r w:rsidR="00324058" w:rsidRPr="009C362B">
          <w:rPr>
            <w:noProof/>
            <w:webHidden/>
          </w:rPr>
        </w:r>
        <w:r w:rsidR="00324058" w:rsidRPr="009C362B">
          <w:rPr>
            <w:noProof/>
            <w:webHidden/>
          </w:rPr>
          <w:fldChar w:fldCharType="separate"/>
        </w:r>
        <w:r w:rsidR="00324058">
          <w:rPr>
            <w:noProof/>
            <w:webHidden/>
          </w:rPr>
          <w:t>254</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75" w:history="1">
        <w:r w:rsidR="00324058" w:rsidRPr="009C362B">
          <w:rPr>
            <w:rStyle w:val="Hyperlink"/>
            <w:rFonts w:eastAsiaTheme="majorEastAsia"/>
            <w:noProof/>
            <w:color w:val="auto"/>
            <w14:scene3d>
              <w14:camera w14:prst="orthographicFront"/>
              <w14:lightRig w14:rig="threePt" w14:dir="t">
                <w14:rot w14:lat="0" w14:lon="0" w14:rev="0"/>
              </w14:lightRig>
            </w14:scene3d>
          </w:rPr>
          <w:t>4.4.17</w:t>
        </w:r>
        <w:r w:rsidR="00324058" w:rsidRPr="00D649AD">
          <w:rPr>
            <w:rFonts w:eastAsiaTheme="minorEastAsia" w:cstheme="minorBidi"/>
            <w:noProof/>
            <w:sz w:val="22"/>
            <w:szCs w:val="22"/>
          </w:rPr>
          <w:tab/>
        </w:r>
        <w:r w:rsidR="00324058" w:rsidRPr="009C362B">
          <w:rPr>
            <w:rStyle w:val="Hyperlink"/>
            <w:rFonts w:eastAsiaTheme="majorEastAsia"/>
            <w:noProof/>
            <w:color w:val="auto"/>
          </w:rPr>
          <w:t>Variable Speed Drives for HVAC Pumps and Cooling Tower Fans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_Toc411593475 \h </w:instrText>
        </w:r>
        <w:r w:rsidR="00324058" w:rsidRPr="009C362B">
          <w:rPr>
            <w:noProof/>
            <w:webHidden/>
          </w:rPr>
        </w:r>
        <w:r w:rsidR="00324058" w:rsidRPr="009C362B">
          <w:rPr>
            <w:noProof/>
            <w:webHidden/>
          </w:rPr>
          <w:fldChar w:fldCharType="separate"/>
        </w:r>
        <w:r w:rsidR="00324058">
          <w:rPr>
            <w:noProof/>
            <w:webHidden/>
          </w:rPr>
          <w:t>259</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76" w:history="1">
        <w:r w:rsidR="00324058" w:rsidRPr="009C362B">
          <w:rPr>
            <w:rStyle w:val="Hyperlink"/>
            <w:rFonts w:eastAsiaTheme="majorEastAsia"/>
            <w:noProof/>
            <w:color w:val="auto"/>
            <w14:scene3d>
              <w14:camera w14:prst="orthographicFront"/>
              <w14:lightRig w14:rig="threePt" w14:dir="t">
                <w14:rot w14:lat="0" w14:lon="0" w14:rev="0"/>
              </w14:lightRig>
            </w14:scene3d>
          </w:rPr>
          <w:t>4.4.18</w:t>
        </w:r>
        <w:r w:rsidR="00324058" w:rsidRPr="00D649AD">
          <w:rPr>
            <w:rFonts w:eastAsiaTheme="minorEastAsia" w:cstheme="minorBidi"/>
            <w:noProof/>
            <w:sz w:val="22"/>
            <w:szCs w:val="22"/>
          </w:rPr>
          <w:tab/>
        </w:r>
        <w:r w:rsidR="00324058" w:rsidRPr="009C362B">
          <w:rPr>
            <w:rStyle w:val="Hyperlink"/>
            <w:rFonts w:eastAsiaTheme="majorEastAsia"/>
            <w:noProof/>
            <w:color w:val="auto"/>
          </w:rPr>
          <w:t>Small Commercial Programmable Thermostats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_Toc411593476 \h </w:instrText>
        </w:r>
        <w:r w:rsidR="00324058" w:rsidRPr="009C362B">
          <w:rPr>
            <w:noProof/>
            <w:webHidden/>
          </w:rPr>
        </w:r>
        <w:r w:rsidR="00324058" w:rsidRPr="009C362B">
          <w:rPr>
            <w:noProof/>
            <w:webHidden/>
          </w:rPr>
          <w:fldChar w:fldCharType="separate"/>
        </w:r>
        <w:r w:rsidR="00324058">
          <w:rPr>
            <w:noProof/>
            <w:webHidden/>
          </w:rPr>
          <w:t>263</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77" w:history="1">
        <w:r w:rsidR="00324058" w:rsidRPr="009C362B">
          <w:rPr>
            <w:rStyle w:val="Hyperlink"/>
            <w:rFonts w:eastAsiaTheme="majorEastAsia"/>
            <w:noProof/>
            <w:color w:val="auto"/>
            <w14:scene3d>
              <w14:camera w14:prst="orthographicFront"/>
              <w14:lightRig w14:rig="threePt" w14:dir="t">
                <w14:rot w14:lat="0" w14:lon="0" w14:rev="0"/>
              </w14:lightRig>
            </w14:scene3d>
          </w:rPr>
          <w:t>4.4.19</w:t>
        </w:r>
        <w:r w:rsidR="00324058" w:rsidRPr="00D649AD">
          <w:rPr>
            <w:rFonts w:eastAsiaTheme="minorEastAsia" w:cstheme="minorBidi"/>
            <w:noProof/>
            <w:sz w:val="22"/>
            <w:szCs w:val="22"/>
          </w:rPr>
          <w:tab/>
        </w:r>
        <w:r w:rsidR="00324058" w:rsidRPr="009C362B">
          <w:rPr>
            <w:rStyle w:val="Hyperlink"/>
            <w:rFonts w:eastAsiaTheme="majorEastAsia"/>
            <w:noProof/>
            <w:color w:val="auto"/>
          </w:rPr>
          <w:t>Demand Controlled Ventilation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_Toc411593477 \h </w:instrText>
        </w:r>
        <w:r w:rsidR="00324058" w:rsidRPr="009C362B">
          <w:rPr>
            <w:noProof/>
            <w:webHidden/>
          </w:rPr>
        </w:r>
        <w:r w:rsidR="00324058" w:rsidRPr="009C362B">
          <w:rPr>
            <w:noProof/>
            <w:webHidden/>
          </w:rPr>
          <w:fldChar w:fldCharType="separate"/>
        </w:r>
        <w:r w:rsidR="00324058">
          <w:rPr>
            <w:noProof/>
            <w:webHidden/>
          </w:rPr>
          <w:t>270</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78" w:history="1">
        <w:r w:rsidR="00324058" w:rsidRPr="009C362B">
          <w:rPr>
            <w:rStyle w:val="Hyperlink"/>
            <w:rFonts w:eastAsiaTheme="majorEastAsia"/>
            <w:noProof/>
            <w:color w:val="auto"/>
            <w14:scene3d>
              <w14:camera w14:prst="orthographicFront"/>
              <w14:lightRig w14:rig="threePt" w14:dir="t">
                <w14:rot w14:lat="0" w14:lon="0" w14:rev="0"/>
              </w14:lightRig>
            </w14:scene3d>
          </w:rPr>
          <w:t>4.4.20</w:t>
        </w:r>
        <w:r w:rsidR="00324058" w:rsidRPr="00D649AD">
          <w:rPr>
            <w:rFonts w:eastAsiaTheme="minorEastAsia" w:cstheme="minorBidi"/>
            <w:noProof/>
            <w:sz w:val="22"/>
            <w:szCs w:val="22"/>
          </w:rPr>
          <w:tab/>
        </w:r>
        <w:r w:rsidR="00324058" w:rsidRPr="009C362B">
          <w:rPr>
            <w:rStyle w:val="Hyperlink"/>
            <w:rFonts w:eastAsiaTheme="majorEastAsia"/>
            <w:noProof/>
            <w:color w:val="auto"/>
          </w:rPr>
          <w:t>High Turndown Burner for Space Heating Boilers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_Toc411593478 \h </w:instrText>
        </w:r>
        <w:r w:rsidR="00324058" w:rsidRPr="009C362B">
          <w:rPr>
            <w:noProof/>
            <w:webHidden/>
          </w:rPr>
        </w:r>
        <w:r w:rsidR="00324058" w:rsidRPr="009C362B">
          <w:rPr>
            <w:noProof/>
            <w:webHidden/>
          </w:rPr>
          <w:fldChar w:fldCharType="separate"/>
        </w:r>
        <w:r w:rsidR="00324058">
          <w:rPr>
            <w:noProof/>
            <w:webHidden/>
          </w:rPr>
          <w:t>274</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79" w:history="1">
        <w:r w:rsidR="00324058" w:rsidRPr="009C362B">
          <w:rPr>
            <w:rStyle w:val="Hyperlink"/>
            <w:rFonts w:eastAsiaTheme="majorEastAsia"/>
            <w:noProof/>
            <w:color w:val="auto"/>
            <w14:scene3d>
              <w14:camera w14:prst="orthographicFront"/>
              <w14:lightRig w14:rig="threePt" w14:dir="t">
                <w14:rot w14:lat="0" w14:lon="0" w14:rev="0"/>
              </w14:lightRig>
            </w14:scene3d>
          </w:rPr>
          <w:t>4.4.21</w:t>
        </w:r>
        <w:r w:rsidR="00324058" w:rsidRPr="00D649AD">
          <w:rPr>
            <w:rFonts w:eastAsiaTheme="minorEastAsia" w:cstheme="minorBidi"/>
            <w:noProof/>
            <w:sz w:val="22"/>
            <w:szCs w:val="22"/>
          </w:rPr>
          <w:tab/>
        </w:r>
        <w:r w:rsidR="00324058" w:rsidRPr="009C362B">
          <w:rPr>
            <w:rStyle w:val="Hyperlink"/>
            <w:rFonts w:eastAsiaTheme="majorEastAsia"/>
            <w:noProof/>
            <w:color w:val="auto"/>
          </w:rPr>
          <w:t>Linkageless Boiler Controls for Space Heating</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_Toc411593479 \h </w:instrText>
        </w:r>
        <w:r w:rsidR="00324058" w:rsidRPr="009C362B">
          <w:rPr>
            <w:noProof/>
            <w:webHidden/>
          </w:rPr>
        </w:r>
        <w:r w:rsidR="00324058" w:rsidRPr="009C362B">
          <w:rPr>
            <w:noProof/>
            <w:webHidden/>
          </w:rPr>
          <w:fldChar w:fldCharType="separate"/>
        </w:r>
        <w:r w:rsidR="00324058">
          <w:rPr>
            <w:noProof/>
            <w:webHidden/>
          </w:rPr>
          <w:t>277</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80" w:history="1">
        <w:r w:rsidR="00324058" w:rsidRPr="009C362B">
          <w:rPr>
            <w:rStyle w:val="Hyperlink"/>
            <w:rFonts w:eastAsiaTheme="majorEastAsia"/>
            <w:noProof/>
            <w:color w:val="auto"/>
            <w14:scene3d>
              <w14:camera w14:prst="orthographicFront"/>
              <w14:lightRig w14:rig="threePt" w14:dir="t">
                <w14:rot w14:lat="0" w14:lon="0" w14:rev="0"/>
              </w14:lightRig>
            </w14:scene3d>
          </w:rPr>
          <w:t>4.4.22</w:t>
        </w:r>
        <w:r w:rsidR="00324058" w:rsidRPr="00D649AD">
          <w:rPr>
            <w:rFonts w:eastAsiaTheme="minorEastAsia" w:cstheme="minorBidi"/>
            <w:noProof/>
            <w:sz w:val="22"/>
            <w:szCs w:val="22"/>
          </w:rPr>
          <w:tab/>
        </w:r>
        <w:r w:rsidR="00324058" w:rsidRPr="009C362B">
          <w:rPr>
            <w:rStyle w:val="Hyperlink"/>
            <w:rFonts w:eastAsiaTheme="majorEastAsia"/>
            <w:noProof/>
            <w:color w:val="auto"/>
          </w:rPr>
          <w:t>Oxygen Trim Controls for Space Heating Boilers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_Toc411593480 \h </w:instrText>
        </w:r>
        <w:r w:rsidR="00324058" w:rsidRPr="009C362B">
          <w:rPr>
            <w:noProof/>
            <w:webHidden/>
          </w:rPr>
        </w:r>
        <w:r w:rsidR="00324058" w:rsidRPr="009C362B">
          <w:rPr>
            <w:noProof/>
            <w:webHidden/>
          </w:rPr>
          <w:fldChar w:fldCharType="separate"/>
        </w:r>
        <w:r w:rsidR="00324058">
          <w:rPr>
            <w:noProof/>
            <w:webHidden/>
          </w:rPr>
          <w:t>279</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81" w:history="1">
        <w:r w:rsidR="00324058" w:rsidRPr="009C362B">
          <w:rPr>
            <w:rStyle w:val="Hyperlink"/>
            <w:rFonts w:eastAsiaTheme="majorEastAsia"/>
            <w:noProof/>
            <w:color w:val="auto"/>
            <w14:scene3d>
              <w14:camera w14:prst="orthographicFront"/>
              <w14:lightRig w14:rig="threePt" w14:dir="t">
                <w14:rot w14:lat="0" w14:lon="0" w14:rev="0"/>
              </w14:lightRig>
            </w14:scene3d>
          </w:rPr>
          <w:t>4.4.23</w:t>
        </w:r>
        <w:r w:rsidR="00324058" w:rsidRPr="00D649AD">
          <w:rPr>
            <w:rFonts w:eastAsiaTheme="minorEastAsia" w:cstheme="minorBidi"/>
            <w:noProof/>
            <w:sz w:val="22"/>
            <w:szCs w:val="22"/>
          </w:rPr>
          <w:tab/>
        </w:r>
        <w:r w:rsidR="00324058" w:rsidRPr="009C362B">
          <w:rPr>
            <w:rStyle w:val="Hyperlink"/>
            <w:rFonts w:eastAsiaTheme="majorEastAsia"/>
            <w:noProof/>
            <w:color w:val="auto"/>
          </w:rPr>
          <w:t>Shut Off Damper for Space Heating Boilers or Furnaces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_Toc411593481 \h </w:instrText>
        </w:r>
        <w:r w:rsidR="00324058" w:rsidRPr="009C362B">
          <w:rPr>
            <w:noProof/>
            <w:webHidden/>
          </w:rPr>
        </w:r>
        <w:r w:rsidR="00324058" w:rsidRPr="009C362B">
          <w:rPr>
            <w:noProof/>
            <w:webHidden/>
          </w:rPr>
          <w:fldChar w:fldCharType="separate"/>
        </w:r>
        <w:r w:rsidR="00324058">
          <w:rPr>
            <w:noProof/>
            <w:webHidden/>
          </w:rPr>
          <w:t>281</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82" w:history="1">
        <w:r w:rsidR="00324058" w:rsidRPr="009C362B">
          <w:rPr>
            <w:rStyle w:val="Hyperlink"/>
            <w:rFonts w:eastAsiaTheme="majorEastAsia"/>
            <w:noProof/>
            <w:color w:val="auto"/>
            <w14:scene3d>
              <w14:camera w14:prst="orthographicFront"/>
              <w14:lightRig w14:rig="threePt" w14:dir="t">
                <w14:rot w14:lat="0" w14:lon="0" w14:rev="0"/>
              </w14:lightRig>
            </w14:scene3d>
          </w:rPr>
          <w:t>4.4.24</w:t>
        </w:r>
        <w:r w:rsidR="00324058" w:rsidRPr="00D649AD">
          <w:rPr>
            <w:rFonts w:eastAsiaTheme="minorEastAsia" w:cstheme="minorBidi"/>
            <w:noProof/>
            <w:sz w:val="22"/>
            <w:szCs w:val="22"/>
          </w:rPr>
          <w:tab/>
        </w:r>
        <w:r w:rsidR="00324058" w:rsidRPr="009C362B">
          <w:rPr>
            <w:rStyle w:val="Hyperlink"/>
            <w:rFonts w:eastAsiaTheme="majorEastAsia"/>
            <w:noProof/>
            <w:color w:val="auto"/>
          </w:rPr>
          <w:t>Small Pipe Insulation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_Toc411593482 \h </w:instrText>
        </w:r>
        <w:r w:rsidR="00324058" w:rsidRPr="009C362B">
          <w:rPr>
            <w:noProof/>
            <w:webHidden/>
          </w:rPr>
        </w:r>
        <w:r w:rsidR="00324058" w:rsidRPr="009C362B">
          <w:rPr>
            <w:noProof/>
            <w:webHidden/>
          </w:rPr>
          <w:fldChar w:fldCharType="separate"/>
        </w:r>
        <w:r w:rsidR="00324058">
          <w:rPr>
            <w:noProof/>
            <w:webHidden/>
          </w:rPr>
          <w:t>283</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83" w:history="1">
        <w:r w:rsidR="00324058" w:rsidRPr="009C362B">
          <w:rPr>
            <w:rStyle w:val="Hyperlink"/>
            <w:rFonts w:eastAsiaTheme="majorEastAsia"/>
            <w:noProof/>
            <w:color w:val="auto"/>
            <w14:scene3d>
              <w14:camera w14:prst="orthographicFront"/>
              <w14:lightRig w14:rig="threePt" w14:dir="t">
                <w14:rot w14:lat="0" w14:lon="0" w14:rev="0"/>
              </w14:lightRig>
            </w14:scene3d>
          </w:rPr>
          <w:t>4.4.25</w:t>
        </w:r>
        <w:r w:rsidR="00324058" w:rsidRPr="00D649AD">
          <w:rPr>
            <w:rFonts w:eastAsiaTheme="minorEastAsia" w:cstheme="minorBidi"/>
            <w:noProof/>
            <w:sz w:val="22"/>
            <w:szCs w:val="22"/>
          </w:rPr>
          <w:tab/>
        </w:r>
        <w:r w:rsidR="00324058" w:rsidRPr="009C362B">
          <w:rPr>
            <w:rStyle w:val="Hyperlink"/>
            <w:rFonts w:eastAsiaTheme="majorEastAsia"/>
            <w:noProof/>
            <w:color w:val="auto"/>
          </w:rPr>
          <w:t>Small Commercial Programmable Thermostat Adjustments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_Toc411593483 \h </w:instrText>
        </w:r>
        <w:r w:rsidR="00324058" w:rsidRPr="009C362B">
          <w:rPr>
            <w:noProof/>
            <w:webHidden/>
          </w:rPr>
        </w:r>
        <w:r w:rsidR="00324058" w:rsidRPr="009C362B">
          <w:rPr>
            <w:noProof/>
            <w:webHidden/>
          </w:rPr>
          <w:fldChar w:fldCharType="separate"/>
        </w:r>
        <w:r w:rsidR="00324058">
          <w:rPr>
            <w:noProof/>
            <w:webHidden/>
          </w:rPr>
          <w:t>290</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84" w:history="1">
        <w:r w:rsidR="00324058" w:rsidRPr="009C362B">
          <w:rPr>
            <w:rStyle w:val="Hyperlink"/>
            <w:rFonts w:eastAsiaTheme="majorEastAsia"/>
            <w:noProof/>
            <w:color w:val="auto"/>
            <w14:scene3d>
              <w14:camera w14:prst="orthographicFront"/>
              <w14:lightRig w14:rig="threePt" w14:dir="t">
                <w14:rot w14:lat="0" w14:lon="0" w14:rev="0"/>
              </w14:lightRig>
            </w14:scene3d>
          </w:rPr>
          <w:t>4.4.26</w:t>
        </w:r>
        <w:r w:rsidR="00324058" w:rsidRPr="00D649AD">
          <w:rPr>
            <w:rFonts w:eastAsiaTheme="minorEastAsia" w:cstheme="minorBidi"/>
            <w:noProof/>
            <w:sz w:val="22"/>
            <w:szCs w:val="22"/>
          </w:rPr>
          <w:tab/>
        </w:r>
        <w:r w:rsidR="00324058" w:rsidRPr="009C362B">
          <w:rPr>
            <w:rStyle w:val="Hyperlink"/>
            <w:rFonts w:eastAsiaTheme="majorEastAsia"/>
            <w:noProof/>
            <w:color w:val="auto"/>
          </w:rPr>
          <w:t>Variable Speed Drives for HVAC Supply and Return Fans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_Toc411593484 \h </w:instrText>
        </w:r>
        <w:r w:rsidR="00324058" w:rsidRPr="009C362B">
          <w:rPr>
            <w:noProof/>
            <w:webHidden/>
          </w:rPr>
        </w:r>
        <w:r w:rsidR="00324058" w:rsidRPr="009C362B">
          <w:rPr>
            <w:noProof/>
            <w:webHidden/>
          </w:rPr>
          <w:fldChar w:fldCharType="separate"/>
        </w:r>
        <w:r w:rsidR="00324058">
          <w:rPr>
            <w:noProof/>
            <w:webHidden/>
          </w:rPr>
          <w:t>298</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85" w:history="1">
        <w:r w:rsidR="00324058" w:rsidRPr="009C362B">
          <w:rPr>
            <w:rStyle w:val="Hyperlink"/>
            <w:rFonts w:eastAsiaTheme="majorEastAsia"/>
            <w:noProof/>
            <w:color w:val="auto"/>
            <w14:scene3d>
              <w14:camera w14:prst="orthographicFront"/>
              <w14:lightRig w14:rig="threePt" w14:dir="t">
                <w14:rot w14:lat="0" w14:lon="0" w14:rev="0"/>
              </w14:lightRig>
            </w14:scene3d>
          </w:rPr>
          <w:t>4.4.27</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Recovery Ventilator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_Toc411593485 \h </w:instrText>
        </w:r>
        <w:r w:rsidR="00324058" w:rsidRPr="009C362B">
          <w:rPr>
            <w:noProof/>
            <w:webHidden/>
          </w:rPr>
        </w:r>
        <w:r w:rsidR="00324058" w:rsidRPr="009C362B">
          <w:rPr>
            <w:noProof/>
            <w:webHidden/>
          </w:rPr>
          <w:fldChar w:fldCharType="separate"/>
        </w:r>
        <w:r w:rsidR="00324058">
          <w:rPr>
            <w:noProof/>
            <w:webHidden/>
          </w:rPr>
          <w:t>305</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86" w:history="1">
        <w:r w:rsidR="00324058" w:rsidRPr="009C362B">
          <w:rPr>
            <w:rStyle w:val="Hyperlink"/>
            <w:rFonts w:eastAsiaTheme="majorEastAsia"/>
            <w:noProof/>
            <w:color w:val="auto"/>
            <w14:scene3d>
              <w14:camera w14:prst="orthographicFront"/>
              <w14:lightRig w14:rig="threePt" w14:dir="t">
                <w14:rot w14:lat="0" w14:lon="0" w14:rev="0"/>
              </w14:lightRig>
            </w14:scene3d>
          </w:rPr>
          <w:t>4.4.28</w:t>
        </w:r>
        <w:r w:rsidR="00324058" w:rsidRPr="00D649AD">
          <w:rPr>
            <w:rFonts w:eastAsiaTheme="minorEastAsia" w:cstheme="minorBidi"/>
            <w:noProof/>
            <w:sz w:val="22"/>
            <w:szCs w:val="22"/>
          </w:rPr>
          <w:tab/>
        </w:r>
        <w:r w:rsidR="00324058" w:rsidRPr="009C362B">
          <w:rPr>
            <w:rStyle w:val="Hyperlink"/>
            <w:rFonts w:eastAsiaTheme="majorEastAsia"/>
            <w:noProof/>
            <w:color w:val="auto"/>
          </w:rPr>
          <w:t>Stack Economizer for Boilers Serving HVAC Loads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_Toc411593486 \h </w:instrText>
        </w:r>
        <w:r w:rsidR="00324058" w:rsidRPr="009C362B">
          <w:rPr>
            <w:noProof/>
            <w:webHidden/>
          </w:rPr>
        </w:r>
        <w:r w:rsidR="00324058" w:rsidRPr="009C362B">
          <w:rPr>
            <w:noProof/>
            <w:webHidden/>
          </w:rPr>
          <w:fldChar w:fldCharType="separate"/>
        </w:r>
        <w:r w:rsidR="00324058">
          <w:rPr>
            <w:noProof/>
            <w:webHidden/>
          </w:rPr>
          <w:t>308</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87" w:history="1">
        <w:r w:rsidR="00324058" w:rsidRPr="009C362B">
          <w:rPr>
            <w:rStyle w:val="Hyperlink"/>
            <w:rFonts w:eastAsiaTheme="majorEastAsia"/>
            <w:noProof/>
            <w:color w:val="auto"/>
            <w14:scene3d>
              <w14:camera w14:prst="orthographicFront"/>
              <w14:lightRig w14:rig="threePt" w14:dir="t">
                <w14:rot w14:lat="0" w14:lon="0" w14:rev="0"/>
              </w14:lightRig>
            </w14:scene3d>
          </w:rPr>
          <w:t>4.4.29</w:t>
        </w:r>
        <w:r w:rsidR="00324058" w:rsidRPr="00D649AD">
          <w:rPr>
            <w:rFonts w:eastAsiaTheme="minorEastAsia" w:cstheme="minorBidi"/>
            <w:noProof/>
            <w:sz w:val="22"/>
            <w:szCs w:val="22"/>
          </w:rPr>
          <w:tab/>
        </w:r>
        <w:r w:rsidR="00324058" w:rsidRPr="009C362B">
          <w:rPr>
            <w:rStyle w:val="Hyperlink"/>
            <w:rFonts w:eastAsiaTheme="majorEastAsia"/>
            <w:noProof/>
            <w:color w:val="auto"/>
          </w:rPr>
          <w:t>Stack Economizer for Boilers Serving Process Loads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_Toc411593487 \h </w:instrText>
        </w:r>
        <w:r w:rsidR="00324058" w:rsidRPr="009C362B">
          <w:rPr>
            <w:noProof/>
            <w:webHidden/>
          </w:rPr>
        </w:r>
        <w:r w:rsidR="00324058" w:rsidRPr="009C362B">
          <w:rPr>
            <w:noProof/>
            <w:webHidden/>
          </w:rPr>
          <w:fldChar w:fldCharType="separate"/>
        </w:r>
        <w:r w:rsidR="00324058">
          <w:rPr>
            <w:noProof/>
            <w:webHidden/>
          </w:rPr>
          <w:t>311</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88" w:history="1">
        <w:r w:rsidR="00324058" w:rsidRPr="009C362B">
          <w:rPr>
            <w:rStyle w:val="Hyperlink"/>
            <w:rFonts w:eastAsiaTheme="majorEastAsia"/>
            <w:noProof/>
            <w:color w:val="auto"/>
            <w14:scene3d>
              <w14:camera w14:prst="orthographicFront"/>
              <w14:lightRig w14:rig="threePt" w14:dir="t">
                <w14:rot w14:lat="0" w14:lon="0" w14:rev="0"/>
              </w14:lightRig>
            </w14:scene3d>
          </w:rPr>
          <w:t>4.4.30</w:t>
        </w:r>
        <w:r w:rsidR="00324058" w:rsidRPr="00D649AD">
          <w:rPr>
            <w:rFonts w:eastAsiaTheme="minorEastAsia" w:cstheme="minorBidi"/>
            <w:noProof/>
            <w:sz w:val="22"/>
            <w:szCs w:val="22"/>
          </w:rPr>
          <w:tab/>
        </w:r>
        <w:r w:rsidR="00324058" w:rsidRPr="009C362B">
          <w:rPr>
            <w:rStyle w:val="Hyperlink"/>
            <w:rFonts w:eastAsiaTheme="majorEastAsia"/>
            <w:noProof/>
            <w:color w:val="auto"/>
          </w:rPr>
          <w:t>Notched V Belts for HVAC Systems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_Toc411593488 \h </w:instrText>
        </w:r>
        <w:r w:rsidR="00324058" w:rsidRPr="009C362B">
          <w:rPr>
            <w:noProof/>
            <w:webHidden/>
          </w:rPr>
        </w:r>
        <w:r w:rsidR="00324058" w:rsidRPr="009C362B">
          <w:rPr>
            <w:noProof/>
            <w:webHidden/>
          </w:rPr>
          <w:fldChar w:fldCharType="separate"/>
        </w:r>
        <w:r w:rsidR="00324058">
          <w:rPr>
            <w:noProof/>
            <w:webHidden/>
          </w:rPr>
          <w:t>314</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89" w:history="1">
        <w:r w:rsidR="00324058" w:rsidRPr="009C362B">
          <w:rPr>
            <w:rStyle w:val="Hyperlink"/>
            <w:rFonts w:eastAsiaTheme="majorEastAsia"/>
            <w:noProof/>
            <w:color w:val="auto"/>
            <w14:scene3d>
              <w14:camera w14:prst="orthographicFront"/>
              <w14:lightRig w14:rig="threePt" w14:dir="t">
                <w14:rot w14:lat="0" w14:lon="0" w14:rev="0"/>
              </w14:lightRig>
            </w14:scene3d>
          </w:rPr>
          <w:t>4.4.31</w:t>
        </w:r>
        <w:r w:rsidR="00324058" w:rsidRPr="00D649AD">
          <w:rPr>
            <w:rFonts w:eastAsiaTheme="minorEastAsia" w:cstheme="minorBidi"/>
            <w:noProof/>
            <w:sz w:val="22"/>
            <w:szCs w:val="22"/>
          </w:rPr>
          <w:tab/>
        </w:r>
        <w:r w:rsidR="00324058" w:rsidRPr="009C362B">
          <w:rPr>
            <w:rStyle w:val="Hyperlink"/>
            <w:rFonts w:eastAsiaTheme="majorEastAsia"/>
            <w:noProof/>
            <w:color w:val="auto"/>
          </w:rPr>
          <w:t>Small Business Furnace Tune-Up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_Toc411593489 \h </w:instrText>
        </w:r>
        <w:r w:rsidR="00324058" w:rsidRPr="009C362B">
          <w:rPr>
            <w:noProof/>
            <w:webHidden/>
          </w:rPr>
        </w:r>
        <w:r w:rsidR="00324058" w:rsidRPr="009C362B">
          <w:rPr>
            <w:noProof/>
            <w:webHidden/>
          </w:rPr>
          <w:fldChar w:fldCharType="separate"/>
        </w:r>
        <w:r w:rsidR="00324058">
          <w:rPr>
            <w:noProof/>
            <w:webHidden/>
          </w:rPr>
          <w:t>321</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490" w:history="1">
        <w:r w:rsidR="00324058" w:rsidRPr="009C362B">
          <w:rPr>
            <w:rStyle w:val="Hyperlink"/>
            <w:rFonts w:eastAsiaTheme="majorEastAsia"/>
            <w:noProof/>
            <w:color w:val="auto"/>
            <w14:scene3d>
              <w14:camera w14:prst="orthographicFront"/>
              <w14:lightRig w14:rig="threePt" w14:dir="t">
                <w14:rot w14:lat="0" w14:lon="0" w14:rev="0"/>
              </w14:lightRig>
            </w14:scene3d>
          </w:rPr>
          <w:t>4.4.32</w:t>
        </w:r>
        <w:r w:rsidR="00324058" w:rsidRPr="00D649AD">
          <w:rPr>
            <w:rFonts w:eastAsiaTheme="minorEastAsia" w:cstheme="minorBidi"/>
            <w:noProof/>
            <w:sz w:val="22"/>
            <w:szCs w:val="22"/>
          </w:rPr>
          <w:tab/>
        </w:r>
        <w:r w:rsidR="00324058" w:rsidRPr="009C362B">
          <w:rPr>
            <w:rStyle w:val="Hyperlink"/>
            <w:rFonts w:eastAsiaTheme="majorEastAsia"/>
            <w:noProof/>
            <w:color w:val="auto"/>
          </w:rPr>
          <w:t>Combined Heat and Power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_Toc411593490 \h </w:instrText>
        </w:r>
        <w:r w:rsidR="00324058" w:rsidRPr="009C362B">
          <w:rPr>
            <w:noProof/>
            <w:webHidden/>
          </w:rPr>
        </w:r>
        <w:r w:rsidR="00324058" w:rsidRPr="009C362B">
          <w:rPr>
            <w:noProof/>
            <w:webHidden/>
          </w:rPr>
          <w:fldChar w:fldCharType="separate"/>
        </w:r>
        <w:r w:rsidR="00324058">
          <w:rPr>
            <w:noProof/>
            <w:webHidden/>
          </w:rPr>
          <w:t>324</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491" w:history="1">
        <w:r w:rsidR="00324058" w:rsidRPr="009C362B">
          <w:rPr>
            <w:rStyle w:val="Hyperlink"/>
            <w:rFonts w:eastAsiaTheme="majorEastAsia"/>
            <w:noProof/>
            <w:color w:val="auto"/>
          </w:rPr>
          <w:t>4.5</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Lighting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_Toc411593491 \h </w:instrText>
        </w:r>
        <w:r w:rsidR="00324058" w:rsidRPr="009C362B">
          <w:rPr>
            <w:noProof/>
            <w:webHidden/>
          </w:rPr>
        </w:r>
        <w:r w:rsidR="00324058" w:rsidRPr="009C362B">
          <w:rPr>
            <w:noProof/>
            <w:webHidden/>
          </w:rPr>
          <w:fldChar w:fldCharType="separate"/>
        </w:r>
        <w:r w:rsidR="00324058">
          <w:rPr>
            <w:noProof/>
            <w:webHidden/>
          </w:rPr>
          <w:t>333</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92" w:history="1">
        <w:r w:rsidR="00324058" w:rsidRPr="009C362B">
          <w:rPr>
            <w:rStyle w:val="Hyperlink"/>
            <w:rFonts w:eastAsiaTheme="majorEastAsia"/>
            <w:noProof/>
            <w:color w:val="auto"/>
            <w14:scene3d>
              <w14:camera w14:prst="orthographicFront"/>
              <w14:lightRig w14:rig="threePt" w14:dir="t">
                <w14:rot w14:lat="0" w14:lon="0" w14:rev="0"/>
              </w14:lightRig>
            </w14:scene3d>
          </w:rPr>
          <w:t>4.5.1</w:t>
        </w:r>
        <w:r w:rsidR="00324058" w:rsidRPr="00D649AD">
          <w:rPr>
            <w:rFonts w:eastAsiaTheme="minorEastAsia" w:cstheme="minorBidi"/>
            <w:noProof/>
            <w:sz w:val="22"/>
            <w:szCs w:val="22"/>
          </w:rPr>
          <w:tab/>
        </w:r>
        <w:r w:rsidR="00324058" w:rsidRPr="009C362B">
          <w:rPr>
            <w:rStyle w:val="Hyperlink"/>
            <w:rFonts w:eastAsiaTheme="majorEastAsia"/>
            <w:noProof/>
            <w:color w:val="auto"/>
          </w:rPr>
          <w:t>Commercial ENERGY STAR Compact Fluorescent Lamp (CFL)</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_Toc411593492 \h </w:instrText>
        </w:r>
        <w:r w:rsidR="00324058" w:rsidRPr="009C362B">
          <w:rPr>
            <w:noProof/>
            <w:webHidden/>
          </w:rPr>
        </w:r>
        <w:r w:rsidR="00324058" w:rsidRPr="009C362B">
          <w:rPr>
            <w:noProof/>
            <w:webHidden/>
          </w:rPr>
          <w:fldChar w:fldCharType="separate"/>
        </w:r>
        <w:r w:rsidR="00324058">
          <w:rPr>
            <w:noProof/>
            <w:webHidden/>
          </w:rPr>
          <w:t>336</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93" w:history="1">
        <w:r w:rsidR="00324058" w:rsidRPr="009C362B">
          <w:rPr>
            <w:rStyle w:val="Hyperlink"/>
            <w:rFonts w:eastAsiaTheme="majorEastAsia"/>
            <w:noProof/>
            <w:color w:val="auto"/>
            <w14:scene3d>
              <w14:camera w14:prst="orthographicFront"/>
              <w14:lightRig w14:rig="threePt" w14:dir="t">
                <w14:rot w14:lat="0" w14:lon="0" w14:rev="0"/>
              </w14:lightRig>
            </w14:scene3d>
          </w:rPr>
          <w:t>4.5.2</w:t>
        </w:r>
        <w:r w:rsidR="00324058" w:rsidRPr="00D649AD">
          <w:rPr>
            <w:rFonts w:eastAsiaTheme="minorEastAsia" w:cstheme="minorBidi"/>
            <w:noProof/>
            <w:sz w:val="22"/>
            <w:szCs w:val="22"/>
          </w:rPr>
          <w:tab/>
        </w:r>
        <w:r w:rsidR="00324058" w:rsidRPr="009C362B">
          <w:rPr>
            <w:rStyle w:val="Hyperlink"/>
            <w:rFonts w:eastAsiaTheme="majorEastAsia"/>
            <w:noProof/>
            <w:color w:val="auto"/>
          </w:rPr>
          <w:t>Fluorescent Delamping</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_Toc411593493 \h </w:instrText>
        </w:r>
        <w:r w:rsidR="00324058" w:rsidRPr="009C362B">
          <w:rPr>
            <w:noProof/>
            <w:webHidden/>
          </w:rPr>
        </w:r>
        <w:r w:rsidR="00324058" w:rsidRPr="009C362B">
          <w:rPr>
            <w:noProof/>
            <w:webHidden/>
          </w:rPr>
          <w:fldChar w:fldCharType="separate"/>
        </w:r>
        <w:r w:rsidR="00324058">
          <w:rPr>
            <w:noProof/>
            <w:webHidden/>
          </w:rPr>
          <w:t>343</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94" w:history="1">
        <w:r w:rsidR="00324058" w:rsidRPr="009C362B">
          <w:rPr>
            <w:rStyle w:val="Hyperlink"/>
            <w:rFonts w:eastAsiaTheme="majorEastAsia"/>
            <w:noProof/>
            <w:color w:val="auto"/>
            <w14:scene3d>
              <w14:camera w14:prst="orthographicFront"/>
              <w14:lightRig w14:rig="threePt" w14:dir="t">
                <w14:rot w14:lat="0" w14:lon="0" w14:rev="0"/>
              </w14:lightRig>
            </w14:scene3d>
          </w:rPr>
          <w:t>4.5.3</w:t>
        </w:r>
        <w:r w:rsidR="00324058" w:rsidRPr="00D649AD">
          <w:rPr>
            <w:rFonts w:eastAsiaTheme="minorEastAsia" w:cstheme="minorBidi"/>
            <w:noProof/>
            <w:sz w:val="22"/>
            <w:szCs w:val="22"/>
          </w:rPr>
          <w:tab/>
        </w:r>
        <w:r w:rsidR="00324058" w:rsidRPr="009C362B">
          <w:rPr>
            <w:rStyle w:val="Hyperlink"/>
            <w:rFonts w:eastAsiaTheme="majorEastAsia"/>
            <w:noProof/>
            <w:color w:val="auto"/>
          </w:rPr>
          <w:t>High Performance and Reduced Wattage T8 Fixtures and Lamps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_Toc411593494 \h </w:instrText>
        </w:r>
        <w:r w:rsidR="00324058" w:rsidRPr="009C362B">
          <w:rPr>
            <w:noProof/>
            <w:webHidden/>
          </w:rPr>
        </w:r>
        <w:r w:rsidR="00324058" w:rsidRPr="009C362B">
          <w:rPr>
            <w:noProof/>
            <w:webHidden/>
          </w:rPr>
          <w:fldChar w:fldCharType="separate"/>
        </w:r>
        <w:r w:rsidR="00324058">
          <w:rPr>
            <w:noProof/>
            <w:webHidden/>
          </w:rPr>
          <w:t>348</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95" w:history="1">
        <w:r w:rsidR="00324058" w:rsidRPr="009C362B">
          <w:rPr>
            <w:rStyle w:val="Hyperlink"/>
            <w:rFonts w:eastAsiaTheme="majorEastAsia"/>
            <w:noProof/>
            <w:color w:val="auto"/>
            <w14:scene3d>
              <w14:camera w14:prst="orthographicFront"/>
              <w14:lightRig w14:rig="threePt" w14:dir="t">
                <w14:rot w14:lat="0" w14:lon="0" w14:rev="0"/>
              </w14:lightRig>
            </w14:scene3d>
          </w:rPr>
          <w:t>4.5.4</w:t>
        </w:r>
        <w:r w:rsidR="00324058" w:rsidRPr="00D649AD">
          <w:rPr>
            <w:rFonts w:eastAsiaTheme="minorEastAsia" w:cstheme="minorBidi"/>
            <w:noProof/>
            <w:sz w:val="22"/>
            <w:szCs w:val="22"/>
          </w:rPr>
          <w:tab/>
        </w:r>
        <w:r w:rsidR="00324058" w:rsidRPr="009C362B">
          <w:rPr>
            <w:rStyle w:val="Hyperlink"/>
            <w:rFonts w:eastAsiaTheme="majorEastAsia"/>
            <w:noProof/>
            <w:color w:val="auto"/>
          </w:rPr>
          <w:t>LED Bulbs and Fixtures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_Toc411593495 \h </w:instrText>
        </w:r>
        <w:r w:rsidR="00324058" w:rsidRPr="009C362B">
          <w:rPr>
            <w:noProof/>
            <w:webHidden/>
          </w:rPr>
        </w:r>
        <w:r w:rsidR="00324058" w:rsidRPr="009C362B">
          <w:rPr>
            <w:noProof/>
            <w:webHidden/>
          </w:rPr>
          <w:fldChar w:fldCharType="separate"/>
        </w:r>
        <w:r w:rsidR="00324058">
          <w:rPr>
            <w:noProof/>
            <w:webHidden/>
          </w:rPr>
          <w:t>362</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96" w:history="1">
        <w:r w:rsidR="00324058" w:rsidRPr="009C362B">
          <w:rPr>
            <w:rStyle w:val="Hyperlink"/>
            <w:rFonts w:eastAsiaTheme="majorEastAsia"/>
            <w:noProof/>
            <w:color w:val="auto"/>
            <w14:scene3d>
              <w14:camera w14:prst="orthographicFront"/>
              <w14:lightRig w14:rig="threePt" w14:dir="t">
                <w14:rot w14:lat="0" w14:lon="0" w14:rev="0"/>
              </w14:lightRig>
            </w14:scene3d>
          </w:rPr>
          <w:t>4.5.5</w:t>
        </w:r>
        <w:r w:rsidR="00324058" w:rsidRPr="00D649AD">
          <w:rPr>
            <w:rFonts w:eastAsiaTheme="minorEastAsia" w:cstheme="minorBidi"/>
            <w:noProof/>
            <w:sz w:val="22"/>
            <w:szCs w:val="22"/>
          </w:rPr>
          <w:tab/>
        </w:r>
        <w:r w:rsidR="00324058" w:rsidRPr="009C362B">
          <w:rPr>
            <w:rStyle w:val="Hyperlink"/>
            <w:rFonts w:eastAsiaTheme="majorEastAsia"/>
            <w:noProof/>
            <w:color w:val="auto"/>
          </w:rPr>
          <w:t>Commercial LED Exit Signs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_Toc411593496 \h </w:instrText>
        </w:r>
        <w:r w:rsidR="00324058" w:rsidRPr="009C362B">
          <w:rPr>
            <w:noProof/>
            <w:webHidden/>
          </w:rPr>
        </w:r>
        <w:r w:rsidR="00324058" w:rsidRPr="009C362B">
          <w:rPr>
            <w:noProof/>
            <w:webHidden/>
          </w:rPr>
          <w:fldChar w:fldCharType="separate"/>
        </w:r>
        <w:r w:rsidR="00324058">
          <w:rPr>
            <w:noProof/>
            <w:webHidden/>
          </w:rPr>
          <w:t>380</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97" w:history="1">
        <w:r w:rsidR="00324058" w:rsidRPr="009C362B">
          <w:rPr>
            <w:rStyle w:val="Hyperlink"/>
            <w:rFonts w:eastAsiaTheme="majorEastAsia"/>
            <w:noProof/>
            <w:color w:val="auto"/>
            <w14:scene3d>
              <w14:camera w14:prst="orthographicFront"/>
              <w14:lightRig w14:rig="threePt" w14:dir="t">
                <w14:rot w14:lat="0" w14:lon="0" w14:rev="0"/>
              </w14:lightRig>
            </w14:scene3d>
          </w:rPr>
          <w:t>4.5.6</w:t>
        </w:r>
        <w:r w:rsidR="00324058" w:rsidRPr="00D649AD">
          <w:rPr>
            <w:rFonts w:eastAsiaTheme="minorEastAsia" w:cstheme="minorBidi"/>
            <w:noProof/>
            <w:sz w:val="22"/>
            <w:szCs w:val="22"/>
          </w:rPr>
          <w:tab/>
        </w:r>
        <w:r w:rsidR="00324058" w:rsidRPr="009C362B">
          <w:rPr>
            <w:rStyle w:val="Hyperlink"/>
            <w:rFonts w:eastAsiaTheme="majorEastAsia"/>
            <w:noProof/>
            <w:color w:val="auto"/>
          </w:rPr>
          <w:t>LED Traffic and Pedestrian Signals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_Toc411593497 \h </w:instrText>
        </w:r>
        <w:r w:rsidR="00324058" w:rsidRPr="009C362B">
          <w:rPr>
            <w:noProof/>
            <w:webHidden/>
          </w:rPr>
        </w:r>
        <w:r w:rsidR="00324058" w:rsidRPr="009C362B">
          <w:rPr>
            <w:noProof/>
            <w:webHidden/>
          </w:rPr>
          <w:fldChar w:fldCharType="separate"/>
        </w:r>
        <w:r w:rsidR="00324058">
          <w:rPr>
            <w:noProof/>
            <w:webHidden/>
          </w:rPr>
          <w:t>384</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98" w:history="1">
        <w:r w:rsidR="00324058" w:rsidRPr="009C362B">
          <w:rPr>
            <w:rStyle w:val="Hyperlink"/>
            <w:rFonts w:eastAsiaTheme="majorEastAsia"/>
            <w:noProof/>
            <w:color w:val="auto"/>
            <w14:scene3d>
              <w14:camera w14:prst="orthographicFront"/>
              <w14:lightRig w14:rig="threePt" w14:dir="t">
                <w14:rot w14:lat="0" w14:lon="0" w14:rev="0"/>
              </w14:lightRig>
            </w14:scene3d>
          </w:rPr>
          <w:t>4.5.7</w:t>
        </w:r>
        <w:r w:rsidR="00324058" w:rsidRPr="00D649AD">
          <w:rPr>
            <w:rFonts w:eastAsiaTheme="minorEastAsia" w:cstheme="minorBidi"/>
            <w:noProof/>
            <w:sz w:val="22"/>
            <w:szCs w:val="22"/>
          </w:rPr>
          <w:tab/>
        </w:r>
        <w:r w:rsidR="00324058" w:rsidRPr="009C362B">
          <w:rPr>
            <w:rStyle w:val="Hyperlink"/>
            <w:rFonts w:eastAsiaTheme="majorEastAsia"/>
            <w:noProof/>
            <w:color w:val="auto"/>
          </w:rPr>
          <w:t>Lighting Power Density</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_Toc411593498 \h </w:instrText>
        </w:r>
        <w:r w:rsidR="00324058" w:rsidRPr="009C362B">
          <w:rPr>
            <w:noProof/>
            <w:webHidden/>
          </w:rPr>
        </w:r>
        <w:r w:rsidR="00324058" w:rsidRPr="009C362B">
          <w:rPr>
            <w:noProof/>
            <w:webHidden/>
          </w:rPr>
          <w:fldChar w:fldCharType="separate"/>
        </w:r>
        <w:r w:rsidR="00324058">
          <w:rPr>
            <w:noProof/>
            <w:webHidden/>
          </w:rPr>
          <w:t>389</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499" w:history="1">
        <w:r w:rsidR="00324058" w:rsidRPr="009C362B">
          <w:rPr>
            <w:rStyle w:val="Hyperlink"/>
            <w:rFonts w:eastAsiaTheme="majorEastAsia"/>
            <w:noProof/>
            <w:color w:val="auto"/>
            <w14:scene3d>
              <w14:camera w14:prst="orthographicFront"/>
              <w14:lightRig w14:rig="threePt" w14:dir="t">
                <w14:rot w14:lat="0" w14:lon="0" w14:rev="0"/>
              </w14:lightRig>
            </w14:scene3d>
          </w:rPr>
          <w:t>4.5.8</w:t>
        </w:r>
        <w:r w:rsidR="00324058" w:rsidRPr="00D649AD">
          <w:rPr>
            <w:rFonts w:eastAsiaTheme="minorEastAsia" w:cstheme="minorBidi"/>
            <w:noProof/>
            <w:sz w:val="22"/>
            <w:szCs w:val="22"/>
          </w:rPr>
          <w:tab/>
        </w:r>
        <w:r w:rsidR="00324058" w:rsidRPr="009C362B">
          <w:rPr>
            <w:rStyle w:val="Hyperlink"/>
            <w:rFonts w:eastAsiaTheme="majorEastAsia"/>
            <w:noProof/>
            <w:color w:val="auto"/>
          </w:rPr>
          <w:t>Miscellaneous Commercial/Industrial Lighting</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_Toc411593499 \h </w:instrText>
        </w:r>
        <w:r w:rsidR="00324058" w:rsidRPr="009C362B">
          <w:rPr>
            <w:noProof/>
            <w:webHidden/>
          </w:rPr>
        </w:r>
        <w:r w:rsidR="00324058" w:rsidRPr="009C362B">
          <w:rPr>
            <w:noProof/>
            <w:webHidden/>
          </w:rPr>
          <w:fldChar w:fldCharType="separate"/>
        </w:r>
        <w:r w:rsidR="00324058">
          <w:rPr>
            <w:noProof/>
            <w:webHidden/>
          </w:rPr>
          <w:t>397</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00" w:history="1">
        <w:r w:rsidR="00324058" w:rsidRPr="009C362B">
          <w:rPr>
            <w:rStyle w:val="Hyperlink"/>
            <w:rFonts w:eastAsiaTheme="majorEastAsia"/>
            <w:noProof/>
            <w:color w:val="auto"/>
            <w14:scene3d>
              <w14:camera w14:prst="orthographicFront"/>
              <w14:lightRig w14:rig="threePt" w14:dir="t">
                <w14:rot w14:lat="0" w14:lon="0" w14:rev="0"/>
              </w14:lightRig>
            </w14:scene3d>
          </w:rPr>
          <w:t>4.5.9</w:t>
        </w:r>
        <w:r w:rsidR="00324058" w:rsidRPr="00D649AD">
          <w:rPr>
            <w:rFonts w:eastAsiaTheme="minorEastAsia" w:cstheme="minorBidi"/>
            <w:noProof/>
            <w:sz w:val="22"/>
            <w:szCs w:val="22"/>
          </w:rPr>
          <w:tab/>
        </w:r>
        <w:r w:rsidR="00324058" w:rsidRPr="009C362B">
          <w:rPr>
            <w:rStyle w:val="Hyperlink"/>
            <w:rFonts w:eastAsiaTheme="majorEastAsia"/>
            <w:noProof/>
            <w:color w:val="auto"/>
          </w:rPr>
          <w:t>Multi-Level Lighting Switch</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_Toc411593500 \h </w:instrText>
        </w:r>
        <w:r w:rsidR="00324058" w:rsidRPr="009C362B">
          <w:rPr>
            <w:noProof/>
            <w:webHidden/>
          </w:rPr>
        </w:r>
        <w:r w:rsidR="00324058" w:rsidRPr="009C362B">
          <w:rPr>
            <w:noProof/>
            <w:webHidden/>
          </w:rPr>
          <w:fldChar w:fldCharType="separate"/>
        </w:r>
        <w:r w:rsidR="00324058">
          <w:rPr>
            <w:noProof/>
            <w:webHidden/>
          </w:rPr>
          <w:t>401</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501" w:history="1">
        <w:r w:rsidR="00324058" w:rsidRPr="009C362B">
          <w:rPr>
            <w:rStyle w:val="Hyperlink"/>
            <w:rFonts w:eastAsiaTheme="majorEastAsia"/>
            <w:noProof/>
            <w:color w:val="auto"/>
            <w14:scene3d>
              <w14:camera w14:prst="orthographicFront"/>
              <w14:lightRig w14:rig="threePt" w14:dir="t">
                <w14:rot w14:lat="0" w14:lon="0" w14:rev="0"/>
              </w14:lightRig>
            </w14:scene3d>
          </w:rPr>
          <w:t>4.5.10</w:t>
        </w:r>
        <w:r w:rsidR="00324058" w:rsidRPr="00D649AD">
          <w:rPr>
            <w:rFonts w:eastAsiaTheme="minorEastAsia" w:cstheme="minorBidi"/>
            <w:noProof/>
            <w:sz w:val="22"/>
            <w:szCs w:val="22"/>
          </w:rPr>
          <w:tab/>
        </w:r>
        <w:r w:rsidR="00324058" w:rsidRPr="009C362B">
          <w:rPr>
            <w:rStyle w:val="Hyperlink"/>
            <w:rFonts w:eastAsiaTheme="majorEastAsia"/>
            <w:noProof/>
            <w:color w:val="auto"/>
          </w:rPr>
          <w:t>Occupancy Sensor Lighting Controls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_Toc411593501 \h </w:instrText>
        </w:r>
        <w:r w:rsidR="00324058" w:rsidRPr="009C362B">
          <w:rPr>
            <w:noProof/>
            <w:webHidden/>
          </w:rPr>
        </w:r>
        <w:r w:rsidR="00324058" w:rsidRPr="009C362B">
          <w:rPr>
            <w:noProof/>
            <w:webHidden/>
          </w:rPr>
          <w:fldChar w:fldCharType="separate"/>
        </w:r>
        <w:r w:rsidR="00324058">
          <w:rPr>
            <w:noProof/>
            <w:webHidden/>
          </w:rPr>
          <w:t>405</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502" w:history="1">
        <w:r w:rsidR="00324058" w:rsidRPr="009C362B">
          <w:rPr>
            <w:rStyle w:val="Hyperlink"/>
            <w:rFonts w:eastAsiaTheme="majorEastAsia"/>
            <w:noProof/>
            <w:color w:val="auto"/>
            <w14:scene3d>
              <w14:camera w14:prst="orthographicFront"/>
              <w14:lightRig w14:rig="threePt" w14:dir="t">
                <w14:rot w14:lat="0" w14:lon="0" w14:rev="0"/>
              </w14:lightRig>
            </w14:scene3d>
          </w:rPr>
          <w:t>4.5.11</w:t>
        </w:r>
        <w:r w:rsidR="00324058" w:rsidRPr="00D649AD">
          <w:rPr>
            <w:rFonts w:eastAsiaTheme="minorEastAsia" w:cstheme="minorBidi"/>
            <w:noProof/>
            <w:sz w:val="22"/>
            <w:szCs w:val="22"/>
          </w:rPr>
          <w:tab/>
        </w:r>
        <w:r w:rsidR="00324058" w:rsidRPr="009C362B">
          <w:rPr>
            <w:rStyle w:val="Hyperlink"/>
            <w:rFonts w:eastAsiaTheme="majorEastAsia"/>
            <w:noProof/>
            <w:color w:val="auto"/>
          </w:rPr>
          <w:t>Solar Light Tubes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_Toc411593502 \h </w:instrText>
        </w:r>
        <w:r w:rsidR="00324058" w:rsidRPr="009C362B">
          <w:rPr>
            <w:noProof/>
            <w:webHidden/>
          </w:rPr>
        </w:r>
        <w:r w:rsidR="00324058" w:rsidRPr="009C362B">
          <w:rPr>
            <w:noProof/>
            <w:webHidden/>
          </w:rPr>
          <w:fldChar w:fldCharType="separate"/>
        </w:r>
        <w:r w:rsidR="00324058">
          <w:rPr>
            <w:noProof/>
            <w:webHidden/>
          </w:rPr>
          <w:t>409</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503" w:history="1">
        <w:r w:rsidR="00324058" w:rsidRPr="009C362B">
          <w:rPr>
            <w:rStyle w:val="Hyperlink"/>
            <w:rFonts w:eastAsiaTheme="majorEastAsia"/>
            <w:noProof/>
            <w:color w:val="auto"/>
            <w14:scene3d>
              <w14:camera w14:prst="orthographicFront"/>
              <w14:lightRig w14:rig="threePt" w14:dir="t">
                <w14:rot w14:lat="0" w14:lon="0" w14:rev="0"/>
              </w14:lightRig>
            </w14:scene3d>
          </w:rPr>
          <w:t>4.5.12</w:t>
        </w:r>
        <w:r w:rsidR="00324058" w:rsidRPr="00D649AD">
          <w:rPr>
            <w:rFonts w:eastAsiaTheme="minorEastAsia" w:cstheme="minorBidi"/>
            <w:noProof/>
            <w:sz w:val="22"/>
            <w:szCs w:val="22"/>
          </w:rPr>
          <w:tab/>
        </w:r>
        <w:r w:rsidR="00324058" w:rsidRPr="009C362B">
          <w:rPr>
            <w:rStyle w:val="Hyperlink"/>
            <w:rFonts w:eastAsiaTheme="majorEastAsia"/>
            <w:noProof/>
            <w:color w:val="auto"/>
          </w:rPr>
          <w:t>T5 Fixtures and Lamps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_Toc411593503 \h </w:instrText>
        </w:r>
        <w:r w:rsidR="00324058" w:rsidRPr="009C362B">
          <w:rPr>
            <w:noProof/>
            <w:webHidden/>
          </w:rPr>
        </w:r>
        <w:r w:rsidR="00324058" w:rsidRPr="009C362B">
          <w:rPr>
            <w:noProof/>
            <w:webHidden/>
          </w:rPr>
          <w:fldChar w:fldCharType="separate"/>
        </w:r>
        <w:r w:rsidR="00324058">
          <w:rPr>
            <w:noProof/>
            <w:webHidden/>
          </w:rPr>
          <w:t>412</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504" w:history="1">
        <w:r w:rsidR="00324058" w:rsidRPr="009C362B">
          <w:rPr>
            <w:rStyle w:val="Hyperlink"/>
            <w:rFonts w:eastAsiaTheme="majorEastAsia"/>
            <w:noProof/>
            <w:color w:val="auto"/>
            <w14:scene3d>
              <w14:camera w14:prst="orthographicFront"/>
              <w14:lightRig w14:rig="threePt" w14:dir="t">
                <w14:rot w14:lat="0" w14:lon="0" w14:rev="0"/>
              </w14:lightRig>
            </w14:scene3d>
          </w:rPr>
          <w:t>4.5.13</w:t>
        </w:r>
        <w:r w:rsidR="00324058" w:rsidRPr="00D649AD">
          <w:rPr>
            <w:rFonts w:eastAsiaTheme="minorEastAsia" w:cstheme="minorBidi"/>
            <w:noProof/>
            <w:sz w:val="22"/>
            <w:szCs w:val="22"/>
          </w:rPr>
          <w:tab/>
        </w:r>
        <w:r w:rsidR="00324058" w:rsidRPr="009C362B">
          <w:rPr>
            <w:rStyle w:val="Hyperlink"/>
            <w:rFonts w:eastAsiaTheme="majorEastAsia"/>
            <w:noProof/>
            <w:color w:val="auto"/>
          </w:rPr>
          <w:t>Occupancy Controlled Bi-Level Lighting Fixtures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_Toc411593504 \h </w:instrText>
        </w:r>
        <w:r w:rsidR="00324058" w:rsidRPr="009C362B">
          <w:rPr>
            <w:noProof/>
            <w:webHidden/>
          </w:rPr>
        </w:r>
        <w:r w:rsidR="00324058" w:rsidRPr="009C362B">
          <w:rPr>
            <w:noProof/>
            <w:webHidden/>
          </w:rPr>
          <w:fldChar w:fldCharType="separate"/>
        </w:r>
        <w:r w:rsidR="00324058">
          <w:rPr>
            <w:noProof/>
            <w:webHidden/>
          </w:rPr>
          <w:t>422</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505" w:history="1">
        <w:r w:rsidR="00324058" w:rsidRPr="009C362B">
          <w:rPr>
            <w:rStyle w:val="Hyperlink"/>
            <w:rFonts w:eastAsiaTheme="majorEastAsia"/>
            <w:noProof/>
            <w:color w:val="auto"/>
            <w14:scene3d>
              <w14:camera w14:prst="orthographicFront"/>
              <w14:lightRig w14:rig="threePt" w14:dir="t">
                <w14:rot w14:lat="0" w14:lon="0" w14:rev="0"/>
              </w14:lightRig>
            </w14:scene3d>
          </w:rPr>
          <w:t>4.5.14</w:t>
        </w:r>
        <w:r w:rsidR="00324058" w:rsidRPr="00D649AD">
          <w:rPr>
            <w:rFonts w:eastAsiaTheme="minorEastAsia" w:cstheme="minorBidi"/>
            <w:noProof/>
            <w:sz w:val="22"/>
            <w:szCs w:val="22"/>
          </w:rPr>
          <w:tab/>
        </w:r>
        <w:r w:rsidR="00324058" w:rsidRPr="009C362B">
          <w:rPr>
            <w:rStyle w:val="Hyperlink"/>
            <w:rFonts w:eastAsiaTheme="majorEastAsia"/>
            <w:noProof/>
            <w:color w:val="auto"/>
          </w:rPr>
          <w:t>Commercial ENERGY STAR Specialty Compact Fluorescent Lamp (CFL)</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_Toc411593505 \h </w:instrText>
        </w:r>
        <w:r w:rsidR="00324058" w:rsidRPr="009C362B">
          <w:rPr>
            <w:noProof/>
            <w:webHidden/>
          </w:rPr>
        </w:r>
        <w:r w:rsidR="00324058" w:rsidRPr="009C362B">
          <w:rPr>
            <w:noProof/>
            <w:webHidden/>
          </w:rPr>
          <w:fldChar w:fldCharType="separate"/>
        </w:r>
        <w:r w:rsidR="00324058">
          <w:rPr>
            <w:noProof/>
            <w:webHidden/>
          </w:rPr>
          <w:t>426</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507" w:history="1">
        <w:r w:rsidR="00324058" w:rsidRPr="009C362B">
          <w:rPr>
            <w:rStyle w:val="Hyperlink"/>
            <w:rFonts w:eastAsiaTheme="majorEastAsia"/>
            <w:noProof/>
            <w:color w:val="auto"/>
          </w:rPr>
          <w:t>4.6</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Refrigeration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_Toc411593507 \h </w:instrText>
        </w:r>
        <w:r w:rsidR="00324058" w:rsidRPr="009C362B">
          <w:rPr>
            <w:noProof/>
            <w:webHidden/>
          </w:rPr>
        </w:r>
        <w:r w:rsidR="00324058" w:rsidRPr="009C362B">
          <w:rPr>
            <w:noProof/>
            <w:webHidden/>
          </w:rPr>
          <w:fldChar w:fldCharType="separate"/>
        </w:r>
        <w:r w:rsidR="00324058">
          <w:rPr>
            <w:noProof/>
            <w:webHidden/>
          </w:rPr>
          <w:t>434</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08" w:history="1">
        <w:r w:rsidR="00324058" w:rsidRPr="009C362B">
          <w:rPr>
            <w:rStyle w:val="Hyperlink"/>
            <w:rFonts w:eastAsiaTheme="majorEastAsia"/>
            <w:noProof/>
            <w:color w:val="auto"/>
            <w14:scene3d>
              <w14:camera w14:prst="orthographicFront"/>
              <w14:lightRig w14:rig="threePt" w14:dir="t">
                <w14:rot w14:lat="0" w14:lon="0" w14:rev="0"/>
              </w14:lightRig>
            </w14:scene3d>
          </w:rPr>
          <w:t>4.6.1</w:t>
        </w:r>
        <w:r w:rsidR="00324058" w:rsidRPr="00D649AD">
          <w:rPr>
            <w:rFonts w:eastAsiaTheme="minorEastAsia" w:cstheme="minorBidi"/>
            <w:noProof/>
            <w:sz w:val="22"/>
            <w:szCs w:val="22"/>
          </w:rPr>
          <w:tab/>
        </w:r>
        <w:r w:rsidR="00324058" w:rsidRPr="009C362B">
          <w:rPr>
            <w:rStyle w:val="Hyperlink"/>
            <w:rFonts w:eastAsiaTheme="majorEastAsia"/>
            <w:noProof/>
            <w:color w:val="auto"/>
          </w:rPr>
          <w:t>Automatic Door Closer for Walk-In Coolers and Freezers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_Toc411593508 \h </w:instrText>
        </w:r>
        <w:r w:rsidR="00324058" w:rsidRPr="009C362B">
          <w:rPr>
            <w:noProof/>
            <w:webHidden/>
          </w:rPr>
        </w:r>
        <w:r w:rsidR="00324058" w:rsidRPr="009C362B">
          <w:rPr>
            <w:noProof/>
            <w:webHidden/>
          </w:rPr>
          <w:fldChar w:fldCharType="separate"/>
        </w:r>
        <w:r w:rsidR="00324058">
          <w:rPr>
            <w:noProof/>
            <w:webHidden/>
          </w:rPr>
          <w:t>434</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09" w:history="1">
        <w:r w:rsidR="00324058" w:rsidRPr="009C362B">
          <w:rPr>
            <w:rStyle w:val="Hyperlink"/>
            <w:rFonts w:eastAsiaTheme="majorEastAsia"/>
            <w:noProof/>
            <w:color w:val="auto"/>
            <w14:scene3d>
              <w14:camera w14:prst="orthographicFront"/>
              <w14:lightRig w14:rig="threePt" w14:dir="t">
                <w14:rot w14:lat="0" w14:lon="0" w14:rev="0"/>
              </w14:lightRig>
            </w14:scene3d>
          </w:rPr>
          <w:t>4.6.2</w:t>
        </w:r>
        <w:r w:rsidR="00324058" w:rsidRPr="00D649AD">
          <w:rPr>
            <w:rFonts w:eastAsiaTheme="minorEastAsia" w:cstheme="minorBidi"/>
            <w:noProof/>
            <w:sz w:val="22"/>
            <w:szCs w:val="22"/>
          </w:rPr>
          <w:tab/>
        </w:r>
        <w:r w:rsidR="00324058" w:rsidRPr="009C362B">
          <w:rPr>
            <w:rStyle w:val="Hyperlink"/>
            <w:rFonts w:eastAsiaTheme="majorEastAsia"/>
            <w:noProof/>
            <w:color w:val="auto"/>
          </w:rPr>
          <w:t>Beverage and Snack Machine Controls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_Toc411593509 \h </w:instrText>
        </w:r>
        <w:r w:rsidR="00324058" w:rsidRPr="009C362B">
          <w:rPr>
            <w:noProof/>
            <w:webHidden/>
          </w:rPr>
        </w:r>
        <w:r w:rsidR="00324058" w:rsidRPr="009C362B">
          <w:rPr>
            <w:noProof/>
            <w:webHidden/>
          </w:rPr>
          <w:fldChar w:fldCharType="separate"/>
        </w:r>
        <w:r w:rsidR="00324058">
          <w:rPr>
            <w:noProof/>
            <w:webHidden/>
          </w:rPr>
          <w:t>436</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10" w:history="1">
        <w:r w:rsidR="00324058" w:rsidRPr="009C362B">
          <w:rPr>
            <w:rStyle w:val="Hyperlink"/>
            <w:rFonts w:eastAsiaTheme="majorEastAsia"/>
            <w:noProof/>
            <w:color w:val="auto"/>
            <w14:scene3d>
              <w14:camera w14:prst="orthographicFront"/>
              <w14:lightRig w14:rig="threePt" w14:dir="t">
                <w14:rot w14:lat="0" w14:lon="0" w14:rev="0"/>
              </w14:lightRig>
            </w14:scene3d>
          </w:rPr>
          <w:t>4.6.3</w:t>
        </w:r>
        <w:r w:rsidR="00324058" w:rsidRPr="00D649AD">
          <w:rPr>
            <w:rFonts w:eastAsiaTheme="minorEastAsia" w:cstheme="minorBidi"/>
            <w:noProof/>
            <w:sz w:val="22"/>
            <w:szCs w:val="22"/>
          </w:rPr>
          <w:tab/>
        </w:r>
        <w:r w:rsidR="00324058" w:rsidRPr="009C362B">
          <w:rPr>
            <w:rStyle w:val="Hyperlink"/>
            <w:rFonts w:eastAsiaTheme="majorEastAsia"/>
            <w:noProof/>
            <w:color w:val="auto"/>
          </w:rPr>
          <w:t>Door Heater Controls for Cooler or Freezer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_Toc411593510 \h </w:instrText>
        </w:r>
        <w:r w:rsidR="00324058" w:rsidRPr="009C362B">
          <w:rPr>
            <w:noProof/>
            <w:webHidden/>
          </w:rPr>
        </w:r>
        <w:r w:rsidR="00324058" w:rsidRPr="009C362B">
          <w:rPr>
            <w:noProof/>
            <w:webHidden/>
          </w:rPr>
          <w:fldChar w:fldCharType="separate"/>
        </w:r>
        <w:r w:rsidR="00324058">
          <w:rPr>
            <w:noProof/>
            <w:webHidden/>
          </w:rPr>
          <w:t>439</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11" w:history="1">
        <w:r w:rsidR="00324058" w:rsidRPr="009C362B">
          <w:rPr>
            <w:rStyle w:val="Hyperlink"/>
            <w:rFonts w:eastAsiaTheme="majorEastAsia"/>
            <w:noProof/>
            <w:color w:val="auto"/>
            <w14:scene3d>
              <w14:camera w14:prst="orthographicFront"/>
              <w14:lightRig w14:rig="threePt" w14:dir="t">
                <w14:rot w14:lat="0" w14:lon="0" w14:rev="0"/>
              </w14:lightRig>
            </w14:scene3d>
          </w:rPr>
          <w:t>4.6.4</w:t>
        </w:r>
        <w:r w:rsidR="00324058" w:rsidRPr="00D649AD">
          <w:rPr>
            <w:rFonts w:eastAsiaTheme="minorEastAsia" w:cstheme="minorBidi"/>
            <w:noProof/>
            <w:sz w:val="22"/>
            <w:szCs w:val="22"/>
          </w:rPr>
          <w:tab/>
        </w:r>
        <w:r w:rsidR="00324058" w:rsidRPr="009C362B">
          <w:rPr>
            <w:rStyle w:val="Hyperlink"/>
            <w:rFonts w:eastAsiaTheme="majorEastAsia"/>
            <w:noProof/>
            <w:color w:val="auto"/>
          </w:rPr>
          <w:t>Electronically Commutated Motors (ECM) for Walk-in and Reach-in Coolers / Freezers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_Toc411593511 \h </w:instrText>
        </w:r>
        <w:r w:rsidR="00324058" w:rsidRPr="009C362B">
          <w:rPr>
            <w:noProof/>
            <w:webHidden/>
          </w:rPr>
        </w:r>
        <w:r w:rsidR="00324058" w:rsidRPr="009C362B">
          <w:rPr>
            <w:noProof/>
            <w:webHidden/>
          </w:rPr>
          <w:fldChar w:fldCharType="separate"/>
        </w:r>
        <w:r w:rsidR="00324058">
          <w:rPr>
            <w:noProof/>
            <w:webHidden/>
          </w:rPr>
          <w:t>442</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12" w:history="1">
        <w:r w:rsidR="00324058" w:rsidRPr="009C362B">
          <w:rPr>
            <w:rStyle w:val="Hyperlink"/>
            <w:rFonts w:eastAsiaTheme="majorEastAsia"/>
            <w:noProof/>
            <w:color w:val="auto"/>
            <w14:scene3d>
              <w14:camera w14:prst="orthographicFront"/>
              <w14:lightRig w14:rig="threePt" w14:dir="t">
                <w14:rot w14:lat="0" w14:lon="0" w14:rev="0"/>
              </w14:lightRig>
            </w14:scene3d>
          </w:rPr>
          <w:t>4.6.5</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Refrigerated Beverage Vending Machine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_Toc411593512 \h </w:instrText>
        </w:r>
        <w:r w:rsidR="00324058" w:rsidRPr="009C362B">
          <w:rPr>
            <w:noProof/>
            <w:webHidden/>
          </w:rPr>
        </w:r>
        <w:r w:rsidR="00324058" w:rsidRPr="009C362B">
          <w:rPr>
            <w:noProof/>
            <w:webHidden/>
          </w:rPr>
          <w:fldChar w:fldCharType="separate"/>
        </w:r>
        <w:r w:rsidR="00324058">
          <w:rPr>
            <w:noProof/>
            <w:webHidden/>
          </w:rPr>
          <w:t>446</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13" w:history="1">
        <w:r w:rsidR="00324058" w:rsidRPr="009C362B">
          <w:rPr>
            <w:rStyle w:val="Hyperlink"/>
            <w:rFonts w:eastAsiaTheme="majorEastAsia"/>
            <w:noProof/>
            <w:color w:val="auto"/>
            <w14:scene3d>
              <w14:camera w14:prst="orthographicFront"/>
              <w14:lightRig w14:rig="threePt" w14:dir="t">
                <w14:rot w14:lat="0" w14:lon="0" w14:rev="0"/>
              </w14:lightRig>
            </w14:scene3d>
          </w:rPr>
          <w:t>4.6.6</w:t>
        </w:r>
        <w:r w:rsidR="00324058" w:rsidRPr="00D649AD">
          <w:rPr>
            <w:rFonts w:eastAsiaTheme="minorEastAsia" w:cstheme="minorBidi"/>
            <w:noProof/>
            <w:sz w:val="22"/>
            <w:szCs w:val="22"/>
          </w:rPr>
          <w:tab/>
        </w:r>
        <w:r w:rsidR="00324058" w:rsidRPr="009C362B">
          <w:rPr>
            <w:rStyle w:val="Hyperlink"/>
            <w:rFonts w:eastAsiaTheme="majorEastAsia"/>
            <w:noProof/>
            <w:color w:val="auto"/>
          </w:rPr>
          <w:t>Evaporator Fan Control</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_Toc411593513 \h </w:instrText>
        </w:r>
        <w:r w:rsidR="00324058" w:rsidRPr="009C362B">
          <w:rPr>
            <w:noProof/>
            <w:webHidden/>
          </w:rPr>
        </w:r>
        <w:r w:rsidR="00324058" w:rsidRPr="009C362B">
          <w:rPr>
            <w:noProof/>
            <w:webHidden/>
          </w:rPr>
          <w:fldChar w:fldCharType="separate"/>
        </w:r>
        <w:r w:rsidR="00324058">
          <w:rPr>
            <w:noProof/>
            <w:webHidden/>
          </w:rPr>
          <w:t>448</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14" w:history="1">
        <w:r w:rsidR="00324058" w:rsidRPr="009C362B">
          <w:rPr>
            <w:rStyle w:val="Hyperlink"/>
            <w:rFonts w:eastAsiaTheme="majorEastAsia"/>
            <w:noProof/>
            <w:color w:val="auto"/>
            <w14:scene3d>
              <w14:camera w14:prst="orthographicFront"/>
              <w14:lightRig w14:rig="threePt" w14:dir="t">
                <w14:rot w14:lat="0" w14:lon="0" w14:rev="0"/>
              </w14:lightRig>
            </w14:scene3d>
          </w:rPr>
          <w:t>4.6.7</w:t>
        </w:r>
        <w:r w:rsidR="00324058" w:rsidRPr="00D649AD">
          <w:rPr>
            <w:rFonts w:eastAsiaTheme="minorEastAsia" w:cstheme="minorBidi"/>
            <w:noProof/>
            <w:sz w:val="22"/>
            <w:szCs w:val="22"/>
          </w:rPr>
          <w:tab/>
        </w:r>
        <w:r w:rsidR="00324058" w:rsidRPr="009C362B">
          <w:rPr>
            <w:rStyle w:val="Hyperlink"/>
            <w:rFonts w:eastAsiaTheme="majorEastAsia"/>
            <w:noProof/>
            <w:color w:val="auto"/>
          </w:rPr>
          <w:t>Strip Curtain for Walk-in Coolers and Freezers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_Toc411593514 \h </w:instrText>
        </w:r>
        <w:r w:rsidR="00324058" w:rsidRPr="009C362B">
          <w:rPr>
            <w:noProof/>
            <w:webHidden/>
          </w:rPr>
        </w:r>
        <w:r w:rsidR="00324058" w:rsidRPr="009C362B">
          <w:rPr>
            <w:noProof/>
            <w:webHidden/>
          </w:rPr>
          <w:fldChar w:fldCharType="separate"/>
        </w:r>
        <w:r w:rsidR="00324058">
          <w:rPr>
            <w:noProof/>
            <w:webHidden/>
          </w:rPr>
          <w:t>450</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15" w:history="1">
        <w:r w:rsidR="00324058" w:rsidRPr="009C362B">
          <w:rPr>
            <w:rStyle w:val="Hyperlink"/>
            <w:rFonts w:eastAsiaTheme="majorEastAsia"/>
            <w:noProof/>
            <w:color w:val="auto"/>
            <w14:scene3d>
              <w14:camera w14:prst="orthographicFront"/>
              <w14:lightRig w14:rig="threePt" w14:dir="t">
                <w14:rot w14:lat="0" w14:lon="0" w14:rev="0"/>
              </w14:lightRig>
            </w14:scene3d>
          </w:rPr>
          <w:t>4.6.8</w:t>
        </w:r>
        <w:r w:rsidR="00324058" w:rsidRPr="00D649AD">
          <w:rPr>
            <w:rFonts w:eastAsiaTheme="minorEastAsia" w:cstheme="minorBidi"/>
            <w:noProof/>
            <w:sz w:val="22"/>
            <w:szCs w:val="22"/>
          </w:rPr>
          <w:tab/>
        </w:r>
        <w:r w:rsidR="00324058" w:rsidRPr="009C362B">
          <w:rPr>
            <w:rStyle w:val="Hyperlink"/>
            <w:rFonts w:eastAsiaTheme="majorEastAsia"/>
            <w:noProof/>
            <w:color w:val="auto"/>
          </w:rPr>
          <w:t>Refrigeration Economizers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_Toc411593515 \h </w:instrText>
        </w:r>
        <w:r w:rsidR="00324058" w:rsidRPr="009C362B">
          <w:rPr>
            <w:noProof/>
            <w:webHidden/>
          </w:rPr>
        </w:r>
        <w:r w:rsidR="00324058" w:rsidRPr="009C362B">
          <w:rPr>
            <w:noProof/>
            <w:webHidden/>
          </w:rPr>
          <w:fldChar w:fldCharType="separate"/>
        </w:r>
        <w:r w:rsidR="00324058">
          <w:rPr>
            <w:noProof/>
            <w:webHidden/>
          </w:rPr>
          <w:t>452</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16" w:history="1">
        <w:r w:rsidR="00324058" w:rsidRPr="009C362B">
          <w:rPr>
            <w:rStyle w:val="Hyperlink"/>
            <w:rFonts w:eastAsiaTheme="majorEastAsia"/>
            <w:noProof/>
            <w:color w:val="auto"/>
            <w14:scene3d>
              <w14:camera w14:prst="orthographicFront"/>
              <w14:lightRig w14:rig="threePt" w14:dir="t">
                <w14:rot w14:lat="0" w14:lon="0" w14:rev="0"/>
              </w14:lightRig>
            </w14:scene3d>
          </w:rPr>
          <w:t>4.6.9</w:t>
        </w:r>
        <w:r w:rsidR="00324058" w:rsidRPr="00D649AD">
          <w:rPr>
            <w:rFonts w:eastAsiaTheme="minorEastAsia" w:cstheme="minorBidi"/>
            <w:noProof/>
            <w:sz w:val="22"/>
            <w:szCs w:val="22"/>
          </w:rPr>
          <w:tab/>
        </w:r>
        <w:r w:rsidR="00324058" w:rsidRPr="009C362B">
          <w:rPr>
            <w:rStyle w:val="Hyperlink"/>
            <w:rFonts w:eastAsiaTheme="majorEastAsia"/>
            <w:noProof/>
            <w:color w:val="auto"/>
          </w:rPr>
          <w:t>Night Covers for Open Refrigerated Display Cases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_Toc411593516 \h </w:instrText>
        </w:r>
        <w:r w:rsidR="00324058" w:rsidRPr="009C362B">
          <w:rPr>
            <w:noProof/>
            <w:webHidden/>
          </w:rPr>
        </w:r>
        <w:r w:rsidR="00324058" w:rsidRPr="009C362B">
          <w:rPr>
            <w:noProof/>
            <w:webHidden/>
          </w:rPr>
          <w:fldChar w:fldCharType="separate"/>
        </w:r>
        <w:r w:rsidR="00324058">
          <w:rPr>
            <w:noProof/>
            <w:webHidden/>
          </w:rPr>
          <w:t>456</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517" w:history="1">
        <w:r w:rsidR="00324058" w:rsidRPr="009C362B">
          <w:rPr>
            <w:rStyle w:val="Hyperlink"/>
            <w:rFonts w:eastAsiaTheme="majorEastAsia"/>
            <w:noProof/>
            <w:color w:val="auto"/>
          </w:rPr>
          <w:t>4.7</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Miscellaneous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_Toc411593517 \h </w:instrText>
        </w:r>
        <w:r w:rsidR="00324058" w:rsidRPr="009C362B">
          <w:rPr>
            <w:noProof/>
            <w:webHidden/>
          </w:rPr>
        </w:r>
        <w:r w:rsidR="00324058" w:rsidRPr="009C362B">
          <w:rPr>
            <w:noProof/>
            <w:webHidden/>
          </w:rPr>
          <w:fldChar w:fldCharType="separate"/>
        </w:r>
        <w:r w:rsidR="00324058">
          <w:rPr>
            <w:noProof/>
            <w:webHidden/>
          </w:rPr>
          <w:t>459</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18" w:history="1">
        <w:r w:rsidR="00324058" w:rsidRPr="009C362B">
          <w:rPr>
            <w:rStyle w:val="Hyperlink"/>
            <w:rFonts w:eastAsiaTheme="majorEastAsia"/>
            <w:noProof/>
            <w:color w:val="auto"/>
            <w14:scene3d>
              <w14:camera w14:prst="orthographicFront"/>
              <w14:lightRig w14:rig="threePt" w14:dir="t">
                <w14:rot w14:lat="0" w14:lon="0" w14:rev="0"/>
              </w14:lightRig>
            </w14:scene3d>
          </w:rPr>
          <w:t>4.7.1</w:t>
        </w:r>
        <w:r w:rsidR="00324058" w:rsidRPr="00D649AD">
          <w:rPr>
            <w:rFonts w:eastAsiaTheme="minorEastAsia" w:cstheme="minorBidi"/>
            <w:noProof/>
            <w:sz w:val="22"/>
            <w:szCs w:val="22"/>
          </w:rPr>
          <w:tab/>
        </w:r>
        <w:r w:rsidR="00324058" w:rsidRPr="009C362B">
          <w:rPr>
            <w:rStyle w:val="Hyperlink"/>
            <w:rFonts w:eastAsiaTheme="majorEastAsia"/>
            <w:noProof/>
            <w:color w:val="auto"/>
          </w:rPr>
          <w:t>VSD Air Compressor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_Toc411593518 \h </w:instrText>
        </w:r>
        <w:r w:rsidR="00324058" w:rsidRPr="009C362B">
          <w:rPr>
            <w:noProof/>
            <w:webHidden/>
          </w:rPr>
        </w:r>
        <w:r w:rsidR="00324058" w:rsidRPr="009C362B">
          <w:rPr>
            <w:noProof/>
            <w:webHidden/>
          </w:rPr>
          <w:fldChar w:fldCharType="separate"/>
        </w:r>
        <w:r w:rsidR="00324058">
          <w:rPr>
            <w:noProof/>
            <w:webHidden/>
          </w:rPr>
          <w:t>459</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19" w:history="1">
        <w:r w:rsidR="00324058" w:rsidRPr="009C362B">
          <w:rPr>
            <w:rStyle w:val="Hyperlink"/>
            <w:rFonts w:eastAsiaTheme="majorEastAsia"/>
            <w:noProof/>
            <w:color w:val="auto"/>
            <w14:scene3d>
              <w14:camera w14:prst="orthographicFront"/>
              <w14:lightRig w14:rig="threePt" w14:dir="t">
                <w14:rot w14:lat="0" w14:lon="0" w14:rev="0"/>
              </w14:lightRig>
            </w14:scene3d>
          </w:rPr>
          <w:t>4.7.3</w:t>
        </w:r>
        <w:r w:rsidR="00324058" w:rsidRPr="00D649AD">
          <w:rPr>
            <w:rFonts w:eastAsiaTheme="minorEastAsia" w:cstheme="minorBidi"/>
            <w:noProof/>
            <w:sz w:val="22"/>
            <w:szCs w:val="22"/>
          </w:rPr>
          <w:tab/>
        </w:r>
        <w:r w:rsidR="00324058" w:rsidRPr="009C362B">
          <w:rPr>
            <w:rStyle w:val="Hyperlink"/>
            <w:rFonts w:eastAsiaTheme="majorEastAsia"/>
            <w:noProof/>
            <w:color w:val="auto"/>
          </w:rPr>
          <w:t>Compressed Air No-Loss Condensate Drains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_Toc411593519 \h </w:instrText>
        </w:r>
        <w:r w:rsidR="00324058" w:rsidRPr="009C362B">
          <w:rPr>
            <w:noProof/>
            <w:webHidden/>
          </w:rPr>
        </w:r>
        <w:r w:rsidR="00324058" w:rsidRPr="009C362B">
          <w:rPr>
            <w:noProof/>
            <w:webHidden/>
          </w:rPr>
          <w:fldChar w:fldCharType="separate"/>
        </w:r>
        <w:r w:rsidR="00324058">
          <w:rPr>
            <w:noProof/>
            <w:webHidden/>
          </w:rPr>
          <w:t>465</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20" w:history="1">
        <w:r w:rsidR="00324058" w:rsidRPr="009C362B">
          <w:rPr>
            <w:rStyle w:val="Hyperlink"/>
            <w:rFonts w:eastAsiaTheme="majorEastAsia"/>
            <w:noProof/>
            <w:color w:val="auto"/>
            <w14:scene3d>
              <w14:camera w14:prst="orthographicFront"/>
              <w14:lightRig w14:rig="threePt" w14:dir="t">
                <w14:rot w14:lat="0" w14:lon="0" w14:rev="0"/>
              </w14:lightRig>
            </w14:scene3d>
          </w:rPr>
          <w:t>4.7.4</w:t>
        </w:r>
        <w:r w:rsidR="00324058" w:rsidRPr="00D649AD">
          <w:rPr>
            <w:rFonts w:eastAsiaTheme="minorEastAsia" w:cstheme="minorBidi"/>
            <w:noProof/>
            <w:sz w:val="22"/>
            <w:szCs w:val="22"/>
          </w:rPr>
          <w:tab/>
        </w:r>
        <w:r w:rsidR="00324058" w:rsidRPr="009C362B">
          <w:rPr>
            <w:rStyle w:val="Hyperlink"/>
            <w:rFonts w:eastAsiaTheme="majorEastAsia"/>
            <w:noProof/>
            <w:color w:val="auto"/>
          </w:rPr>
          <w:t>Pump Optimization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_Toc411593520 \h </w:instrText>
        </w:r>
        <w:r w:rsidR="00324058" w:rsidRPr="009C362B">
          <w:rPr>
            <w:noProof/>
            <w:webHidden/>
          </w:rPr>
        </w:r>
        <w:r w:rsidR="00324058" w:rsidRPr="009C362B">
          <w:rPr>
            <w:noProof/>
            <w:webHidden/>
          </w:rPr>
          <w:fldChar w:fldCharType="separate"/>
        </w:r>
        <w:r w:rsidR="00324058">
          <w:rPr>
            <w:noProof/>
            <w:webHidden/>
          </w:rPr>
          <w:t>468</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21" w:history="1">
        <w:r w:rsidR="00324058" w:rsidRPr="009C362B">
          <w:rPr>
            <w:rStyle w:val="Hyperlink"/>
            <w:rFonts w:eastAsiaTheme="majorEastAsia"/>
            <w:noProof/>
            <w:color w:val="auto"/>
            <w14:scene3d>
              <w14:camera w14:prst="orthographicFront"/>
              <w14:lightRig w14:rig="threePt" w14:dir="t">
                <w14:rot w14:lat="0" w14:lon="0" w14:rev="0"/>
              </w14:lightRig>
            </w14:scene3d>
          </w:rPr>
          <w:t>4.7.5</w:t>
        </w:r>
        <w:r w:rsidR="00324058" w:rsidRPr="00D649AD">
          <w:rPr>
            <w:rFonts w:eastAsiaTheme="minorEastAsia" w:cstheme="minorBidi"/>
            <w:noProof/>
            <w:sz w:val="22"/>
            <w:szCs w:val="22"/>
          </w:rPr>
          <w:tab/>
        </w:r>
        <w:r w:rsidR="00324058" w:rsidRPr="009C362B">
          <w:rPr>
            <w:rStyle w:val="Hyperlink"/>
            <w:rFonts w:eastAsiaTheme="majorEastAsia"/>
            <w:noProof/>
            <w:color w:val="auto"/>
          </w:rPr>
          <w:t>Efficient Compressed Air Nozzles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_Toc411593521 \h </w:instrText>
        </w:r>
        <w:r w:rsidR="00324058" w:rsidRPr="009C362B">
          <w:rPr>
            <w:noProof/>
            <w:webHidden/>
          </w:rPr>
        </w:r>
        <w:r w:rsidR="00324058" w:rsidRPr="009C362B">
          <w:rPr>
            <w:noProof/>
            <w:webHidden/>
          </w:rPr>
          <w:fldChar w:fldCharType="separate"/>
        </w:r>
        <w:r w:rsidR="00324058">
          <w:rPr>
            <w:noProof/>
            <w:webHidden/>
          </w:rPr>
          <w:t>471</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22" w:history="1">
        <w:r w:rsidR="00324058" w:rsidRPr="009C362B">
          <w:rPr>
            <w:rStyle w:val="Hyperlink"/>
            <w:rFonts w:eastAsiaTheme="majorEastAsia"/>
            <w:noProof/>
            <w:color w:val="auto"/>
            <w14:scene3d>
              <w14:camera w14:prst="orthographicFront"/>
              <w14:lightRig w14:rig="threePt" w14:dir="t">
                <w14:rot w14:lat="0" w14:lon="0" w14:rev="0"/>
              </w14:lightRig>
            </w14:scene3d>
          </w:rPr>
          <w:t>4.7.6</w:t>
        </w:r>
        <w:r w:rsidR="00324058" w:rsidRPr="00D649AD">
          <w:rPr>
            <w:rFonts w:eastAsiaTheme="minorEastAsia" w:cstheme="minorBidi"/>
            <w:noProof/>
            <w:sz w:val="22"/>
            <w:szCs w:val="22"/>
          </w:rPr>
          <w:tab/>
        </w:r>
        <w:r w:rsidR="00324058" w:rsidRPr="009C362B">
          <w:rPr>
            <w:rStyle w:val="Hyperlink"/>
            <w:rFonts w:eastAsiaTheme="majorEastAsia"/>
            <w:noProof/>
            <w:color w:val="auto"/>
          </w:rPr>
          <w:t>Roof Insulation for C&amp;I Facilities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_Toc411593522 \h </w:instrText>
        </w:r>
        <w:r w:rsidR="00324058" w:rsidRPr="009C362B">
          <w:rPr>
            <w:noProof/>
            <w:webHidden/>
          </w:rPr>
        </w:r>
        <w:r w:rsidR="00324058" w:rsidRPr="009C362B">
          <w:rPr>
            <w:noProof/>
            <w:webHidden/>
          </w:rPr>
          <w:fldChar w:fldCharType="separate"/>
        </w:r>
        <w:r w:rsidR="00324058">
          <w:rPr>
            <w:noProof/>
            <w:webHidden/>
          </w:rPr>
          <w:t>474</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23" w:history="1">
        <w:r w:rsidR="00324058" w:rsidRPr="009C362B">
          <w:rPr>
            <w:rStyle w:val="Hyperlink"/>
            <w:rFonts w:eastAsiaTheme="majorEastAsia"/>
            <w:noProof/>
            <w:color w:val="auto"/>
            <w14:scene3d>
              <w14:camera w14:prst="orthographicFront"/>
              <w14:lightRig w14:rig="threePt" w14:dir="t">
                <w14:rot w14:lat="0" w14:lon="0" w14:rev="0"/>
              </w14:lightRig>
            </w14:scene3d>
          </w:rPr>
          <w:t>4.7.7</w:t>
        </w:r>
        <w:r w:rsidR="00324058" w:rsidRPr="00D649AD">
          <w:rPr>
            <w:rFonts w:eastAsiaTheme="minorEastAsia" w:cstheme="minorBidi"/>
            <w:noProof/>
            <w:sz w:val="22"/>
            <w:szCs w:val="22"/>
          </w:rPr>
          <w:tab/>
        </w:r>
        <w:r w:rsidR="00324058" w:rsidRPr="009C362B">
          <w:rPr>
            <w:rStyle w:val="Hyperlink"/>
            <w:rFonts w:eastAsiaTheme="majorEastAsia"/>
            <w:noProof/>
            <w:color w:val="auto"/>
          </w:rPr>
          <w:t>Computer Power Management Software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_Toc411593523 \h </w:instrText>
        </w:r>
        <w:r w:rsidR="00324058" w:rsidRPr="009C362B">
          <w:rPr>
            <w:noProof/>
            <w:webHidden/>
          </w:rPr>
        </w:r>
        <w:r w:rsidR="00324058" w:rsidRPr="009C362B">
          <w:rPr>
            <w:noProof/>
            <w:webHidden/>
          </w:rPr>
          <w:fldChar w:fldCharType="separate"/>
        </w:r>
        <w:r w:rsidR="00324058">
          <w:rPr>
            <w:noProof/>
            <w:webHidden/>
          </w:rPr>
          <w:t>481</w:t>
        </w:r>
        <w:r w:rsidR="00324058" w:rsidRPr="009C362B">
          <w:rPr>
            <w:noProof/>
            <w:webHidden/>
          </w:rPr>
          <w:fldChar w:fldCharType="end"/>
        </w:r>
      </w:hyperlink>
    </w:p>
    <w:p w:rsidR="00324058" w:rsidRPr="00D649AD" w:rsidRDefault="0037056B" w:rsidP="00324058">
      <w:pPr>
        <w:pStyle w:val="TOC1"/>
        <w:rPr>
          <w:rFonts w:asciiTheme="minorHAnsi" w:eastAsiaTheme="minorEastAsia" w:hAnsiTheme="minorHAnsi" w:cstheme="minorBidi"/>
          <w:color w:val="auto"/>
          <w:sz w:val="22"/>
        </w:rPr>
      </w:pPr>
      <w:hyperlink w:anchor="_Toc411593524" w:history="1">
        <w:r w:rsidR="00324058" w:rsidRPr="009C362B">
          <w:rPr>
            <w:rStyle w:val="Hyperlink"/>
            <w:rFonts w:eastAsiaTheme="majorEastAsia"/>
            <w:color w:val="auto"/>
            <w14:scene3d>
              <w14:camera w14:prst="orthographicFront"/>
              <w14:lightRig w14:rig="threePt" w14:dir="t">
                <w14:rot w14:lat="0" w14:lon="0" w14:rev="0"/>
              </w14:lightRig>
            </w14:scene3d>
          </w:rPr>
          <w:t>5</w:t>
        </w:r>
        <w:r w:rsidR="00324058" w:rsidRPr="00D649AD">
          <w:rPr>
            <w:rFonts w:asciiTheme="minorHAnsi" w:eastAsiaTheme="minorEastAsia" w:hAnsiTheme="minorHAnsi" w:cstheme="minorBidi"/>
            <w:color w:val="auto"/>
            <w:sz w:val="22"/>
          </w:rPr>
          <w:tab/>
        </w:r>
        <w:r w:rsidR="00324058" w:rsidRPr="009C362B">
          <w:rPr>
            <w:rStyle w:val="Hyperlink"/>
            <w:rFonts w:eastAsiaTheme="majorEastAsia"/>
            <w:color w:val="auto"/>
          </w:rPr>
          <w:t>Residential Measures</w:t>
        </w:r>
        <w:r w:rsidR="00324058" w:rsidRPr="009C362B">
          <w:rPr>
            <w:webHidden/>
            <w:color w:val="auto"/>
          </w:rPr>
          <w:tab/>
        </w:r>
        <w:r w:rsidR="00324058" w:rsidRPr="009C362B">
          <w:rPr>
            <w:webHidden/>
            <w:color w:val="auto"/>
          </w:rPr>
          <w:fldChar w:fldCharType="begin"/>
        </w:r>
        <w:r w:rsidR="00324058" w:rsidRPr="009C362B">
          <w:rPr>
            <w:webHidden/>
            <w:color w:val="auto"/>
          </w:rPr>
          <w:instrText xml:space="preserve"> PAGEREF _Toc411593524 \h </w:instrText>
        </w:r>
        <w:r w:rsidR="00324058" w:rsidRPr="009C362B">
          <w:rPr>
            <w:webHidden/>
            <w:color w:val="auto"/>
          </w:rPr>
        </w:r>
        <w:r w:rsidR="00324058" w:rsidRPr="009C362B">
          <w:rPr>
            <w:webHidden/>
            <w:color w:val="auto"/>
          </w:rPr>
          <w:fldChar w:fldCharType="separate"/>
        </w:r>
        <w:r w:rsidR="00324058">
          <w:rPr>
            <w:webHidden/>
            <w:color w:val="auto"/>
          </w:rPr>
          <w:t>484</w:t>
        </w:r>
        <w:r w:rsidR="00324058" w:rsidRPr="009C362B">
          <w:rPr>
            <w:webHidden/>
            <w:color w:val="auto"/>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525" w:history="1">
        <w:r w:rsidR="00324058" w:rsidRPr="009C362B">
          <w:rPr>
            <w:rStyle w:val="Hyperlink"/>
            <w:rFonts w:eastAsiaTheme="majorEastAsia"/>
            <w:noProof/>
            <w:color w:val="auto"/>
          </w:rPr>
          <w:t>5.1</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Appliances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_Toc411593525 \h </w:instrText>
        </w:r>
        <w:r w:rsidR="00324058" w:rsidRPr="009C362B">
          <w:rPr>
            <w:noProof/>
            <w:webHidden/>
          </w:rPr>
        </w:r>
        <w:r w:rsidR="00324058" w:rsidRPr="009C362B">
          <w:rPr>
            <w:noProof/>
            <w:webHidden/>
          </w:rPr>
          <w:fldChar w:fldCharType="separate"/>
        </w:r>
        <w:r w:rsidR="00324058">
          <w:rPr>
            <w:noProof/>
            <w:webHidden/>
          </w:rPr>
          <w:t>484</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26" w:history="1">
        <w:r w:rsidR="00324058" w:rsidRPr="009C362B">
          <w:rPr>
            <w:rStyle w:val="Hyperlink"/>
            <w:rFonts w:eastAsiaTheme="majorEastAsia"/>
            <w:noProof/>
            <w:color w:val="auto"/>
            <w14:scene3d>
              <w14:camera w14:prst="orthographicFront"/>
              <w14:lightRig w14:rig="threePt" w14:dir="t">
                <w14:rot w14:lat="0" w14:lon="0" w14:rev="0"/>
              </w14:lightRig>
            </w14:scene3d>
          </w:rPr>
          <w:t>5.1.1</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Air Purifier/Cleaner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_Toc411593526 \h </w:instrText>
        </w:r>
        <w:r w:rsidR="00324058" w:rsidRPr="009C362B">
          <w:rPr>
            <w:noProof/>
            <w:webHidden/>
          </w:rPr>
        </w:r>
        <w:r w:rsidR="00324058" w:rsidRPr="009C362B">
          <w:rPr>
            <w:noProof/>
            <w:webHidden/>
          </w:rPr>
          <w:fldChar w:fldCharType="separate"/>
        </w:r>
        <w:r w:rsidR="00324058">
          <w:rPr>
            <w:noProof/>
            <w:webHidden/>
          </w:rPr>
          <w:t>484</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27" w:history="1">
        <w:r w:rsidR="00324058" w:rsidRPr="009C362B">
          <w:rPr>
            <w:rStyle w:val="Hyperlink"/>
            <w:rFonts w:eastAsiaTheme="majorEastAsia"/>
            <w:noProof/>
            <w:color w:val="auto"/>
            <w14:scene3d>
              <w14:camera w14:prst="orthographicFront"/>
              <w14:lightRig w14:rig="threePt" w14:dir="t">
                <w14:rot w14:lat="0" w14:lon="0" w14:rev="0"/>
              </w14:lightRig>
            </w14:scene3d>
          </w:rPr>
          <w:t>5.1.2</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and ENERGY STAR Most Efficient Clothes Washers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_Toc411593527 \h </w:instrText>
        </w:r>
        <w:r w:rsidR="00324058" w:rsidRPr="009C362B">
          <w:rPr>
            <w:noProof/>
            <w:webHidden/>
          </w:rPr>
        </w:r>
        <w:r w:rsidR="00324058" w:rsidRPr="009C362B">
          <w:rPr>
            <w:noProof/>
            <w:webHidden/>
          </w:rPr>
          <w:fldChar w:fldCharType="separate"/>
        </w:r>
        <w:r w:rsidR="00324058">
          <w:rPr>
            <w:noProof/>
            <w:webHidden/>
          </w:rPr>
          <w:t>487</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28" w:history="1">
        <w:r w:rsidR="00324058" w:rsidRPr="009C362B">
          <w:rPr>
            <w:rStyle w:val="Hyperlink"/>
            <w:rFonts w:eastAsiaTheme="majorEastAsia"/>
            <w:noProof/>
            <w:color w:val="auto"/>
            <w14:scene3d>
              <w14:camera w14:prst="orthographicFront"/>
              <w14:lightRig w14:rig="threePt" w14:dir="t">
                <w14:rot w14:lat="0" w14:lon="0" w14:rev="0"/>
              </w14:lightRig>
            </w14:scene3d>
          </w:rPr>
          <w:t>5.1.3</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Dehumidifier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_Toc411593528 \h </w:instrText>
        </w:r>
        <w:r w:rsidR="00324058" w:rsidRPr="009C362B">
          <w:rPr>
            <w:noProof/>
            <w:webHidden/>
          </w:rPr>
        </w:r>
        <w:r w:rsidR="00324058" w:rsidRPr="009C362B">
          <w:rPr>
            <w:noProof/>
            <w:webHidden/>
          </w:rPr>
          <w:fldChar w:fldCharType="separate"/>
        </w:r>
        <w:r w:rsidR="00324058">
          <w:rPr>
            <w:noProof/>
            <w:webHidden/>
          </w:rPr>
          <w:t>495</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29" w:history="1">
        <w:r w:rsidR="00324058" w:rsidRPr="009C362B">
          <w:rPr>
            <w:rStyle w:val="Hyperlink"/>
            <w:rFonts w:eastAsiaTheme="majorEastAsia"/>
            <w:noProof/>
            <w:color w:val="auto"/>
            <w14:scene3d>
              <w14:camera w14:prst="orthographicFront"/>
              <w14:lightRig w14:rig="threePt" w14:dir="t">
                <w14:rot w14:lat="0" w14:lon="0" w14:rev="0"/>
              </w14:lightRig>
            </w14:scene3d>
          </w:rPr>
          <w:t>5.1.4</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Dishwasher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_Toc411593529 \h </w:instrText>
        </w:r>
        <w:r w:rsidR="00324058" w:rsidRPr="009C362B">
          <w:rPr>
            <w:noProof/>
            <w:webHidden/>
          </w:rPr>
        </w:r>
        <w:r w:rsidR="00324058" w:rsidRPr="009C362B">
          <w:rPr>
            <w:noProof/>
            <w:webHidden/>
          </w:rPr>
          <w:fldChar w:fldCharType="separate"/>
        </w:r>
        <w:r w:rsidR="00324058">
          <w:rPr>
            <w:noProof/>
            <w:webHidden/>
          </w:rPr>
          <w:t>500</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30" w:history="1">
        <w:r w:rsidR="00324058" w:rsidRPr="009C362B">
          <w:rPr>
            <w:rStyle w:val="Hyperlink"/>
            <w:rFonts w:eastAsiaTheme="majorEastAsia"/>
            <w:noProof/>
            <w:color w:val="auto"/>
            <w14:scene3d>
              <w14:camera w14:prst="orthographicFront"/>
              <w14:lightRig w14:rig="threePt" w14:dir="t">
                <w14:rot w14:lat="0" w14:lon="0" w14:rev="0"/>
              </w14:lightRig>
            </w14:scene3d>
          </w:rPr>
          <w:t>5.1.5</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Freezer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_Toc411593530 \h </w:instrText>
        </w:r>
        <w:r w:rsidR="00324058" w:rsidRPr="009C362B">
          <w:rPr>
            <w:noProof/>
            <w:webHidden/>
          </w:rPr>
        </w:r>
        <w:r w:rsidR="00324058" w:rsidRPr="009C362B">
          <w:rPr>
            <w:noProof/>
            <w:webHidden/>
          </w:rPr>
          <w:fldChar w:fldCharType="separate"/>
        </w:r>
        <w:r w:rsidR="00324058">
          <w:rPr>
            <w:noProof/>
            <w:webHidden/>
          </w:rPr>
          <w:t>504</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31" w:history="1">
        <w:r w:rsidR="00324058" w:rsidRPr="009C362B">
          <w:rPr>
            <w:rStyle w:val="Hyperlink"/>
            <w:rFonts w:eastAsiaTheme="majorEastAsia"/>
            <w:noProof/>
            <w:color w:val="auto"/>
            <w14:scene3d>
              <w14:camera w14:prst="orthographicFront"/>
              <w14:lightRig w14:rig="threePt" w14:dir="t">
                <w14:rot w14:lat="0" w14:lon="0" w14:rev="0"/>
              </w14:lightRig>
            </w14:scene3d>
          </w:rPr>
          <w:t>5.1.6</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and CEE Tier 2 Refrigerator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_Toc411593531 \h </w:instrText>
        </w:r>
        <w:r w:rsidR="00324058" w:rsidRPr="009C362B">
          <w:rPr>
            <w:noProof/>
            <w:webHidden/>
          </w:rPr>
        </w:r>
        <w:r w:rsidR="00324058" w:rsidRPr="009C362B">
          <w:rPr>
            <w:noProof/>
            <w:webHidden/>
          </w:rPr>
          <w:fldChar w:fldCharType="separate"/>
        </w:r>
        <w:r w:rsidR="00324058">
          <w:rPr>
            <w:noProof/>
            <w:webHidden/>
          </w:rPr>
          <w:t>508</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32" w:history="1">
        <w:r w:rsidR="00324058" w:rsidRPr="009C362B">
          <w:rPr>
            <w:rStyle w:val="Hyperlink"/>
            <w:rFonts w:eastAsiaTheme="majorEastAsia"/>
            <w:noProof/>
            <w:color w:val="auto"/>
            <w14:scene3d>
              <w14:camera w14:prst="orthographicFront"/>
              <w14:lightRig w14:rig="threePt" w14:dir="t">
                <w14:rot w14:lat="0" w14:lon="0" w14:rev="0"/>
              </w14:lightRig>
            </w14:scene3d>
          </w:rPr>
          <w:t>5.1.7</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and CEE Tier 1 Room Air Conditioner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_Toc411593532 \h </w:instrText>
        </w:r>
        <w:r w:rsidR="00324058" w:rsidRPr="009C362B">
          <w:rPr>
            <w:noProof/>
            <w:webHidden/>
          </w:rPr>
        </w:r>
        <w:r w:rsidR="00324058" w:rsidRPr="009C362B">
          <w:rPr>
            <w:noProof/>
            <w:webHidden/>
          </w:rPr>
          <w:fldChar w:fldCharType="separate"/>
        </w:r>
        <w:r w:rsidR="00324058">
          <w:rPr>
            <w:noProof/>
            <w:webHidden/>
          </w:rPr>
          <w:t>516</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33" w:history="1">
        <w:r w:rsidR="00324058" w:rsidRPr="009C362B">
          <w:rPr>
            <w:rStyle w:val="Hyperlink"/>
            <w:rFonts w:eastAsiaTheme="majorEastAsia"/>
            <w:noProof/>
            <w:color w:val="auto"/>
            <w14:scene3d>
              <w14:camera w14:prst="orthographicFront"/>
              <w14:lightRig w14:rig="threePt" w14:dir="t">
                <w14:rot w14:lat="0" w14:lon="0" w14:rev="0"/>
              </w14:lightRig>
            </w14:scene3d>
          </w:rPr>
          <w:t>5.1.8</w:t>
        </w:r>
        <w:r w:rsidR="00324058" w:rsidRPr="00D649AD">
          <w:rPr>
            <w:rFonts w:eastAsiaTheme="minorEastAsia" w:cstheme="minorBidi"/>
            <w:noProof/>
            <w:sz w:val="22"/>
            <w:szCs w:val="22"/>
          </w:rPr>
          <w:tab/>
        </w:r>
        <w:r w:rsidR="00324058" w:rsidRPr="009C362B">
          <w:rPr>
            <w:rStyle w:val="Hyperlink"/>
            <w:rFonts w:eastAsiaTheme="majorEastAsia"/>
            <w:noProof/>
            <w:color w:val="auto"/>
          </w:rPr>
          <w:t>Refrigerator and Freezer Recycling</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_Toc411593533 \h </w:instrText>
        </w:r>
        <w:r w:rsidR="00324058" w:rsidRPr="009C362B">
          <w:rPr>
            <w:noProof/>
            <w:webHidden/>
          </w:rPr>
        </w:r>
        <w:r w:rsidR="00324058" w:rsidRPr="009C362B">
          <w:rPr>
            <w:noProof/>
            <w:webHidden/>
          </w:rPr>
          <w:fldChar w:fldCharType="separate"/>
        </w:r>
        <w:r w:rsidR="00324058">
          <w:rPr>
            <w:noProof/>
            <w:webHidden/>
          </w:rPr>
          <w:t>521</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34" w:history="1">
        <w:r w:rsidR="00324058" w:rsidRPr="009C362B">
          <w:rPr>
            <w:rStyle w:val="Hyperlink"/>
            <w:rFonts w:eastAsiaTheme="majorEastAsia"/>
            <w:noProof/>
            <w:color w:val="auto"/>
            <w14:scene3d>
              <w14:camera w14:prst="orthographicFront"/>
              <w14:lightRig w14:rig="threePt" w14:dir="t">
                <w14:rot w14:lat="0" w14:lon="0" w14:rev="0"/>
              </w14:lightRig>
            </w14:scene3d>
          </w:rPr>
          <w:t>5.1.9</w:t>
        </w:r>
        <w:r w:rsidR="00324058" w:rsidRPr="00D649AD">
          <w:rPr>
            <w:rFonts w:eastAsiaTheme="minorEastAsia" w:cstheme="minorBidi"/>
            <w:noProof/>
            <w:sz w:val="22"/>
            <w:szCs w:val="22"/>
          </w:rPr>
          <w:tab/>
        </w:r>
        <w:r w:rsidR="00324058" w:rsidRPr="009C362B">
          <w:rPr>
            <w:rStyle w:val="Hyperlink"/>
            <w:rFonts w:eastAsiaTheme="majorEastAsia"/>
            <w:noProof/>
            <w:color w:val="auto"/>
          </w:rPr>
          <w:t>Room Air Conditioner Recycling</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_Toc411593534 \h </w:instrText>
        </w:r>
        <w:r w:rsidR="00324058" w:rsidRPr="009C362B">
          <w:rPr>
            <w:noProof/>
            <w:webHidden/>
          </w:rPr>
        </w:r>
        <w:r w:rsidR="00324058" w:rsidRPr="009C362B">
          <w:rPr>
            <w:noProof/>
            <w:webHidden/>
          </w:rPr>
          <w:fldChar w:fldCharType="separate"/>
        </w:r>
        <w:r w:rsidR="00324058">
          <w:rPr>
            <w:noProof/>
            <w:webHidden/>
          </w:rPr>
          <w:t>527</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535" w:history="1">
        <w:r w:rsidR="00324058" w:rsidRPr="009C362B">
          <w:rPr>
            <w:rStyle w:val="Hyperlink"/>
            <w:rFonts w:eastAsiaTheme="majorEastAsia"/>
            <w:noProof/>
            <w:color w:val="auto"/>
            <w14:scene3d>
              <w14:camera w14:prst="orthographicFront"/>
              <w14:lightRig w14:rig="threePt" w14:dir="t">
                <w14:rot w14:lat="0" w14:lon="0" w14:rev="0"/>
              </w14:lightRig>
            </w14:scene3d>
          </w:rPr>
          <w:t>5.1.10</w:t>
        </w:r>
        <w:r w:rsidR="00324058" w:rsidRPr="00D649AD">
          <w:rPr>
            <w:rFonts w:eastAsiaTheme="minorEastAsia" w:cstheme="minorBidi"/>
            <w:noProof/>
            <w:sz w:val="22"/>
            <w:szCs w:val="22"/>
          </w:rPr>
          <w:tab/>
        </w:r>
        <w:r w:rsidR="00324058" w:rsidRPr="009C362B">
          <w:rPr>
            <w:rStyle w:val="Hyperlink"/>
            <w:rFonts w:eastAsiaTheme="majorEastAsia"/>
            <w:noProof/>
            <w:color w:val="auto"/>
          </w:rPr>
          <w:t>Residential ENERGY STAR Clothes Dryer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_Toc411593535 \h </w:instrText>
        </w:r>
        <w:r w:rsidR="00324058" w:rsidRPr="009C362B">
          <w:rPr>
            <w:noProof/>
            <w:webHidden/>
          </w:rPr>
        </w:r>
        <w:r w:rsidR="00324058" w:rsidRPr="009C362B">
          <w:rPr>
            <w:noProof/>
            <w:webHidden/>
          </w:rPr>
          <w:fldChar w:fldCharType="separate"/>
        </w:r>
        <w:r w:rsidR="00324058">
          <w:rPr>
            <w:noProof/>
            <w:webHidden/>
          </w:rPr>
          <w:t>530</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536" w:history="1">
        <w:r w:rsidR="00324058" w:rsidRPr="009C362B">
          <w:rPr>
            <w:rStyle w:val="Hyperlink"/>
            <w:rFonts w:eastAsiaTheme="majorEastAsia"/>
            <w:noProof/>
            <w:color w:val="auto"/>
          </w:rPr>
          <w:t>5.2</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Consumer Electronics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_Toc411593536 \h </w:instrText>
        </w:r>
        <w:r w:rsidR="00324058" w:rsidRPr="009C362B">
          <w:rPr>
            <w:noProof/>
            <w:webHidden/>
          </w:rPr>
        </w:r>
        <w:r w:rsidR="00324058" w:rsidRPr="009C362B">
          <w:rPr>
            <w:noProof/>
            <w:webHidden/>
          </w:rPr>
          <w:fldChar w:fldCharType="separate"/>
        </w:r>
        <w:r w:rsidR="00324058">
          <w:rPr>
            <w:noProof/>
            <w:webHidden/>
          </w:rPr>
          <w:t>534</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37" w:history="1">
        <w:r w:rsidR="00324058" w:rsidRPr="009C362B">
          <w:rPr>
            <w:rStyle w:val="Hyperlink"/>
            <w:rFonts w:eastAsiaTheme="majorEastAsia"/>
            <w:noProof/>
            <w:color w:val="auto"/>
            <w14:scene3d>
              <w14:camera w14:prst="orthographicFront"/>
              <w14:lightRig w14:rig="threePt" w14:dir="t">
                <w14:rot w14:lat="0" w14:lon="0" w14:rev="0"/>
              </w14:lightRig>
            </w14:scene3d>
          </w:rPr>
          <w:t>5.2.1</w:t>
        </w:r>
        <w:r w:rsidR="00324058" w:rsidRPr="00D649AD">
          <w:rPr>
            <w:rFonts w:eastAsiaTheme="minorEastAsia" w:cstheme="minorBidi"/>
            <w:noProof/>
            <w:sz w:val="22"/>
            <w:szCs w:val="22"/>
          </w:rPr>
          <w:tab/>
        </w:r>
        <w:r w:rsidR="00324058" w:rsidRPr="009C362B">
          <w:rPr>
            <w:rStyle w:val="Hyperlink"/>
            <w:rFonts w:eastAsiaTheme="majorEastAsia"/>
            <w:noProof/>
            <w:color w:val="auto"/>
          </w:rPr>
          <w:t>Smart Strip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_Toc411593537 \h </w:instrText>
        </w:r>
        <w:r w:rsidR="00324058" w:rsidRPr="009C362B">
          <w:rPr>
            <w:noProof/>
            <w:webHidden/>
          </w:rPr>
        </w:r>
        <w:r w:rsidR="00324058" w:rsidRPr="009C362B">
          <w:rPr>
            <w:noProof/>
            <w:webHidden/>
          </w:rPr>
          <w:fldChar w:fldCharType="separate"/>
        </w:r>
        <w:r w:rsidR="00324058">
          <w:rPr>
            <w:noProof/>
            <w:webHidden/>
          </w:rPr>
          <w:t>534</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538" w:history="1">
        <w:r w:rsidR="00324058" w:rsidRPr="009C362B">
          <w:rPr>
            <w:rStyle w:val="Hyperlink"/>
            <w:rFonts w:eastAsiaTheme="majorEastAsia"/>
            <w:noProof/>
            <w:color w:val="auto"/>
          </w:rPr>
          <w:t>5.3</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HVAC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_Toc411593538 \h </w:instrText>
        </w:r>
        <w:r w:rsidR="00324058" w:rsidRPr="009C362B">
          <w:rPr>
            <w:noProof/>
            <w:webHidden/>
          </w:rPr>
        </w:r>
        <w:r w:rsidR="00324058" w:rsidRPr="009C362B">
          <w:rPr>
            <w:noProof/>
            <w:webHidden/>
          </w:rPr>
          <w:fldChar w:fldCharType="separate"/>
        </w:r>
        <w:r w:rsidR="00324058">
          <w:rPr>
            <w:noProof/>
            <w:webHidden/>
          </w:rPr>
          <w:t>537</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39" w:history="1">
        <w:r w:rsidR="00324058" w:rsidRPr="009C362B">
          <w:rPr>
            <w:rStyle w:val="Hyperlink"/>
            <w:rFonts w:eastAsiaTheme="majorEastAsia"/>
            <w:noProof/>
            <w:color w:val="auto"/>
            <w14:scene3d>
              <w14:camera w14:prst="orthographicFront"/>
              <w14:lightRig w14:rig="threePt" w14:dir="t">
                <w14:rot w14:lat="0" w14:lon="0" w14:rev="0"/>
              </w14:lightRig>
            </w14:scene3d>
          </w:rPr>
          <w:t>5.3.1</w:t>
        </w:r>
        <w:r w:rsidR="00324058" w:rsidRPr="00D649AD">
          <w:rPr>
            <w:rFonts w:eastAsiaTheme="minorEastAsia" w:cstheme="minorBidi"/>
            <w:noProof/>
            <w:sz w:val="22"/>
            <w:szCs w:val="22"/>
          </w:rPr>
          <w:tab/>
        </w:r>
        <w:r w:rsidR="00324058" w:rsidRPr="009C362B">
          <w:rPr>
            <w:rStyle w:val="Hyperlink"/>
            <w:rFonts w:eastAsiaTheme="majorEastAsia"/>
            <w:noProof/>
            <w:color w:val="auto"/>
          </w:rPr>
          <w:t>Air Source Heat Pump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_Toc411593539 \h </w:instrText>
        </w:r>
        <w:r w:rsidR="00324058" w:rsidRPr="009C362B">
          <w:rPr>
            <w:noProof/>
            <w:webHidden/>
          </w:rPr>
        </w:r>
        <w:r w:rsidR="00324058" w:rsidRPr="009C362B">
          <w:rPr>
            <w:noProof/>
            <w:webHidden/>
          </w:rPr>
          <w:fldChar w:fldCharType="separate"/>
        </w:r>
        <w:r w:rsidR="00324058">
          <w:rPr>
            <w:noProof/>
            <w:webHidden/>
          </w:rPr>
          <w:t>537</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40" w:history="1">
        <w:r w:rsidR="00324058" w:rsidRPr="009C362B">
          <w:rPr>
            <w:rStyle w:val="Hyperlink"/>
            <w:rFonts w:eastAsiaTheme="majorEastAsia"/>
            <w:noProof/>
            <w:color w:val="auto"/>
            <w14:scene3d>
              <w14:camera w14:prst="orthographicFront"/>
              <w14:lightRig w14:rig="threePt" w14:dir="t">
                <w14:rot w14:lat="0" w14:lon="0" w14:rev="0"/>
              </w14:lightRig>
            </w14:scene3d>
          </w:rPr>
          <w:t>5.3.2</w:t>
        </w:r>
        <w:r w:rsidR="00324058" w:rsidRPr="00D649AD">
          <w:rPr>
            <w:rFonts w:eastAsiaTheme="minorEastAsia" w:cstheme="minorBidi"/>
            <w:noProof/>
            <w:sz w:val="22"/>
            <w:szCs w:val="22"/>
          </w:rPr>
          <w:tab/>
        </w:r>
        <w:r w:rsidR="00324058" w:rsidRPr="009C362B">
          <w:rPr>
            <w:rStyle w:val="Hyperlink"/>
            <w:rFonts w:eastAsiaTheme="majorEastAsia"/>
            <w:noProof/>
            <w:color w:val="auto"/>
          </w:rPr>
          <w:t>Boiler Pipe Insulation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_Toc411593540 \h </w:instrText>
        </w:r>
        <w:r w:rsidR="00324058" w:rsidRPr="009C362B">
          <w:rPr>
            <w:noProof/>
            <w:webHidden/>
          </w:rPr>
        </w:r>
        <w:r w:rsidR="00324058" w:rsidRPr="009C362B">
          <w:rPr>
            <w:noProof/>
            <w:webHidden/>
          </w:rPr>
          <w:fldChar w:fldCharType="separate"/>
        </w:r>
        <w:r w:rsidR="00324058">
          <w:rPr>
            <w:noProof/>
            <w:webHidden/>
          </w:rPr>
          <w:t>545</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41" w:history="1">
        <w:r w:rsidR="00324058" w:rsidRPr="009C362B">
          <w:rPr>
            <w:rStyle w:val="Hyperlink"/>
            <w:rFonts w:eastAsiaTheme="majorEastAsia"/>
            <w:noProof/>
            <w:color w:val="auto"/>
            <w14:scene3d>
              <w14:camera w14:prst="orthographicFront"/>
              <w14:lightRig w14:rig="threePt" w14:dir="t">
                <w14:rot w14:lat="0" w14:lon="0" w14:rev="0"/>
              </w14:lightRig>
            </w14:scene3d>
          </w:rPr>
          <w:t>5.3.3</w:t>
        </w:r>
        <w:r w:rsidR="00324058" w:rsidRPr="00D649AD">
          <w:rPr>
            <w:rFonts w:eastAsiaTheme="minorEastAsia" w:cstheme="minorBidi"/>
            <w:noProof/>
            <w:sz w:val="22"/>
            <w:szCs w:val="22"/>
          </w:rPr>
          <w:tab/>
        </w:r>
        <w:r w:rsidR="00324058" w:rsidRPr="009C362B">
          <w:rPr>
            <w:rStyle w:val="Hyperlink"/>
            <w:rFonts w:eastAsiaTheme="majorEastAsia"/>
            <w:noProof/>
            <w:color w:val="auto"/>
          </w:rPr>
          <w:t>Central Air Conditioning &gt; 14.5 SEER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_Toc411593541 \h </w:instrText>
        </w:r>
        <w:r w:rsidR="00324058" w:rsidRPr="009C362B">
          <w:rPr>
            <w:noProof/>
            <w:webHidden/>
          </w:rPr>
        </w:r>
        <w:r w:rsidR="00324058" w:rsidRPr="009C362B">
          <w:rPr>
            <w:noProof/>
            <w:webHidden/>
          </w:rPr>
          <w:fldChar w:fldCharType="separate"/>
        </w:r>
        <w:r w:rsidR="00324058">
          <w:rPr>
            <w:noProof/>
            <w:webHidden/>
          </w:rPr>
          <w:t>549</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42" w:history="1">
        <w:r w:rsidR="00324058" w:rsidRPr="009C362B">
          <w:rPr>
            <w:rStyle w:val="Hyperlink"/>
            <w:rFonts w:eastAsiaTheme="majorEastAsia"/>
            <w:noProof/>
            <w:color w:val="auto"/>
            <w14:scene3d>
              <w14:camera w14:prst="orthographicFront"/>
              <w14:lightRig w14:rig="threePt" w14:dir="t">
                <w14:rot w14:lat="0" w14:lon="0" w14:rev="0"/>
              </w14:lightRig>
            </w14:scene3d>
          </w:rPr>
          <w:t>5.3.4</w:t>
        </w:r>
        <w:r w:rsidR="00324058" w:rsidRPr="00D649AD">
          <w:rPr>
            <w:rFonts w:eastAsiaTheme="minorEastAsia" w:cstheme="minorBidi"/>
            <w:noProof/>
            <w:sz w:val="22"/>
            <w:szCs w:val="22"/>
          </w:rPr>
          <w:tab/>
        </w:r>
        <w:r w:rsidR="00324058" w:rsidRPr="009C362B">
          <w:rPr>
            <w:rStyle w:val="Hyperlink"/>
            <w:rFonts w:eastAsiaTheme="majorEastAsia"/>
            <w:noProof/>
            <w:color w:val="auto"/>
          </w:rPr>
          <w:t>Duct Insulation and Sealing</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_Toc411593542 \h </w:instrText>
        </w:r>
        <w:r w:rsidR="00324058" w:rsidRPr="009C362B">
          <w:rPr>
            <w:noProof/>
            <w:webHidden/>
          </w:rPr>
        </w:r>
        <w:r w:rsidR="00324058" w:rsidRPr="009C362B">
          <w:rPr>
            <w:noProof/>
            <w:webHidden/>
          </w:rPr>
          <w:fldChar w:fldCharType="separate"/>
        </w:r>
        <w:r w:rsidR="00324058">
          <w:rPr>
            <w:noProof/>
            <w:webHidden/>
          </w:rPr>
          <w:t>556</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43" w:history="1">
        <w:r w:rsidR="00324058" w:rsidRPr="009C362B">
          <w:rPr>
            <w:rStyle w:val="Hyperlink"/>
            <w:rFonts w:eastAsiaTheme="majorEastAsia"/>
            <w:noProof/>
            <w:color w:val="auto"/>
            <w14:scene3d>
              <w14:camera w14:prst="orthographicFront"/>
              <w14:lightRig w14:rig="threePt" w14:dir="t">
                <w14:rot w14:lat="0" w14:lon="0" w14:rev="0"/>
              </w14:lightRig>
            </w14:scene3d>
          </w:rPr>
          <w:t>5.3.5</w:t>
        </w:r>
        <w:r w:rsidR="00324058" w:rsidRPr="00D649AD">
          <w:rPr>
            <w:rFonts w:eastAsiaTheme="minorEastAsia" w:cstheme="minorBidi"/>
            <w:noProof/>
            <w:sz w:val="22"/>
            <w:szCs w:val="22"/>
          </w:rPr>
          <w:tab/>
        </w:r>
        <w:r w:rsidR="00324058" w:rsidRPr="009C362B">
          <w:rPr>
            <w:rStyle w:val="Hyperlink"/>
            <w:rFonts w:eastAsiaTheme="majorEastAsia"/>
            <w:noProof/>
            <w:color w:val="auto"/>
          </w:rPr>
          <w:t>Furnace Blower Motor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_Toc411593543 \h </w:instrText>
        </w:r>
        <w:r w:rsidR="00324058" w:rsidRPr="009C362B">
          <w:rPr>
            <w:noProof/>
            <w:webHidden/>
          </w:rPr>
        </w:r>
        <w:r w:rsidR="00324058" w:rsidRPr="009C362B">
          <w:rPr>
            <w:noProof/>
            <w:webHidden/>
          </w:rPr>
          <w:fldChar w:fldCharType="separate"/>
        </w:r>
        <w:r w:rsidR="00324058">
          <w:rPr>
            <w:noProof/>
            <w:webHidden/>
          </w:rPr>
          <w:t>569</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44" w:history="1">
        <w:r w:rsidR="00324058" w:rsidRPr="009C362B">
          <w:rPr>
            <w:rStyle w:val="Hyperlink"/>
            <w:rFonts w:eastAsiaTheme="majorEastAsia"/>
            <w:noProof/>
            <w:color w:val="auto"/>
            <w14:scene3d>
              <w14:camera w14:prst="orthographicFront"/>
              <w14:lightRig w14:rig="threePt" w14:dir="t">
                <w14:rot w14:lat="0" w14:lon="0" w14:rev="0"/>
              </w14:lightRig>
            </w14:scene3d>
          </w:rPr>
          <w:t>5.3.6</w:t>
        </w:r>
        <w:r w:rsidR="00324058" w:rsidRPr="00D649AD">
          <w:rPr>
            <w:rFonts w:eastAsiaTheme="minorEastAsia" w:cstheme="minorBidi"/>
            <w:noProof/>
            <w:sz w:val="22"/>
            <w:szCs w:val="22"/>
          </w:rPr>
          <w:tab/>
        </w:r>
        <w:r w:rsidR="00324058" w:rsidRPr="009C362B">
          <w:rPr>
            <w:rStyle w:val="Hyperlink"/>
            <w:rFonts w:eastAsiaTheme="majorEastAsia"/>
            <w:noProof/>
            <w:color w:val="auto"/>
          </w:rPr>
          <w:t>Gas High Efficiency Boiler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_Toc411593544 \h </w:instrText>
        </w:r>
        <w:r w:rsidR="00324058" w:rsidRPr="009C362B">
          <w:rPr>
            <w:noProof/>
            <w:webHidden/>
          </w:rPr>
        </w:r>
        <w:r w:rsidR="00324058" w:rsidRPr="009C362B">
          <w:rPr>
            <w:noProof/>
            <w:webHidden/>
          </w:rPr>
          <w:fldChar w:fldCharType="separate"/>
        </w:r>
        <w:r w:rsidR="00324058">
          <w:rPr>
            <w:noProof/>
            <w:webHidden/>
          </w:rPr>
          <w:t>573</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45" w:history="1">
        <w:r w:rsidR="00324058" w:rsidRPr="009C362B">
          <w:rPr>
            <w:rStyle w:val="Hyperlink"/>
            <w:rFonts w:eastAsiaTheme="majorEastAsia"/>
            <w:noProof/>
            <w:color w:val="auto"/>
            <w14:scene3d>
              <w14:camera w14:prst="orthographicFront"/>
              <w14:lightRig w14:rig="threePt" w14:dir="t">
                <w14:rot w14:lat="0" w14:lon="0" w14:rev="0"/>
              </w14:lightRig>
            </w14:scene3d>
          </w:rPr>
          <w:t>5.3.7</w:t>
        </w:r>
        <w:r w:rsidR="00324058" w:rsidRPr="00D649AD">
          <w:rPr>
            <w:rFonts w:eastAsiaTheme="minorEastAsia" w:cstheme="minorBidi"/>
            <w:noProof/>
            <w:sz w:val="22"/>
            <w:szCs w:val="22"/>
          </w:rPr>
          <w:tab/>
        </w:r>
        <w:r w:rsidR="00324058" w:rsidRPr="009C362B">
          <w:rPr>
            <w:rStyle w:val="Hyperlink"/>
            <w:rFonts w:eastAsiaTheme="majorEastAsia"/>
            <w:noProof/>
            <w:color w:val="auto"/>
          </w:rPr>
          <w:t>Gas High Efficiency Furnace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_Toc411593545 \h </w:instrText>
        </w:r>
        <w:r w:rsidR="00324058" w:rsidRPr="009C362B">
          <w:rPr>
            <w:noProof/>
            <w:webHidden/>
          </w:rPr>
        </w:r>
        <w:r w:rsidR="00324058" w:rsidRPr="009C362B">
          <w:rPr>
            <w:noProof/>
            <w:webHidden/>
          </w:rPr>
          <w:fldChar w:fldCharType="separate"/>
        </w:r>
        <w:r w:rsidR="00324058">
          <w:rPr>
            <w:noProof/>
            <w:webHidden/>
          </w:rPr>
          <w:t>578</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46" w:history="1">
        <w:r w:rsidR="00324058" w:rsidRPr="009C362B">
          <w:rPr>
            <w:rStyle w:val="Hyperlink"/>
            <w:rFonts w:eastAsiaTheme="majorEastAsia"/>
            <w:noProof/>
            <w:color w:val="auto"/>
            <w14:scene3d>
              <w14:camera w14:prst="orthographicFront"/>
              <w14:lightRig w14:rig="threePt" w14:dir="t">
                <w14:rot w14:lat="0" w14:lon="0" w14:rev="0"/>
              </w14:lightRig>
            </w14:scene3d>
          </w:rPr>
          <w:t>5.3.8</w:t>
        </w:r>
        <w:r w:rsidR="00324058" w:rsidRPr="00D649AD">
          <w:rPr>
            <w:rFonts w:eastAsiaTheme="minorEastAsia" w:cstheme="minorBidi"/>
            <w:noProof/>
            <w:sz w:val="22"/>
            <w:szCs w:val="22"/>
          </w:rPr>
          <w:tab/>
        </w:r>
        <w:r w:rsidR="00324058" w:rsidRPr="009C362B">
          <w:rPr>
            <w:rStyle w:val="Hyperlink"/>
            <w:rFonts w:eastAsiaTheme="majorEastAsia"/>
            <w:noProof/>
            <w:color w:val="auto"/>
          </w:rPr>
          <w:t>Ground Source Heat Pump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_Toc411593546 \h </w:instrText>
        </w:r>
        <w:r w:rsidR="00324058" w:rsidRPr="009C362B">
          <w:rPr>
            <w:noProof/>
            <w:webHidden/>
          </w:rPr>
        </w:r>
        <w:r w:rsidR="00324058" w:rsidRPr="009C362B">
          <w:rPr>
            <w:noProof/>
            <w:webHidden/>
          </w:rPr>
          <w:fldChar w:fldCharType="separate"/>
        </w:r>
        <w:r w:rsidR="00324058">
          <w:rPr>
            <w:noProof/>
            <w:webHidden/>
          </w:rPr>
          <w:t>583</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47" w:history="1">
        <w:r w:rsidR="00324058" w:rsidRPr="009C362B">
          <w:rPr>
            <w:rStyle w:val="Hyperlink"/>
            <w:rFonts w:eastAsiaTheme="majorEastAsia"/>
            <w:noProof/>
            <w:color w:val="auto"/>
            <w14:scene3d>
              <w14:camera w14:prst="orthographicFront"/>
              <w14:lightRig w14:rig="threePt" w14:dir="t">
                <w14:rot w14:lat="0" w14:lon="0" w14:rev="0"/>
              </w14:lightRig>
            </w14:scene3d>
          </w:rPr>
          <w:t>5.3.9</w:t>
        </w:r>
        <w:r w:rsidR="00324058" w:rsidRPr="00D649AD">
          <w:rPr>
            <w:rFonts w:eastAsiaTheme="minorEastAsia" w:cstheme="minorBidi"/>
            <w:noProof/>
            <w:sz w:val="22"/>
            <w:szCs w:val="22"/>
          </w:rPr>
          <w:tab/>
        </w:r>
        <w:r w:rsidR="00324058" w:rsidRPr="009C362B">
          <w:rPr>
            <w:rStyle w:val="Hyperlink"/>
            <w:rFonts w:eastAsiaTheme="majorEastAsia"/>
            <w:noProof/>
            <w:color w:val="auto"/>
          </w:rPr>
          <w:t>High Efficiency Bathroom Exhaust Fan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_Toc411593547 \h </w:instrText>
        </w:r>
        <w:r w:rsidR="00324058" w:rsidRPr="009C362B">
          <w:rPr>
            <w:noProof/>
            <w:webHidden/>
          </w:rPr>
        </w:r>
        <w:r w:rsidR="00324058" w:rsidRPr="009C362B">
          <w:rPr>
            <w:noProof/>
            <w:webHidden/>
          </w:rPr>
          <w:fldChar w:fldCharType="separate"/>
        </w:r>
        <w:r w:rsidR="00324058">
          <w:rPr>
            <w:noProof/>
            <w:webHidden/>
          </w:rPr>
          <w:t>602</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548" w:history="1">
        <w:r w:rsidR="00324058" w:rsidRPr="009C362B">
          <w:rPr>
            <w:rStyle w:val="Hyperlink"/>
            <w:rFonts w:eastAsiaTheme="majorEastAsia"/>
            <w:noProof/>
            <w:color w:val="auto"/>
            <w14:scene3d>
              <w14:camera w14:prst="orthographicFront"/>
              <w14:lightRig w14:rig="threePt" w14:dir="t">
                <w14:rot w14:lat="0" w14:lon="0" w14:rev="0"/>
              </w14:lightRig>
            </w14:scene3d>
          </w:rPr>
          <w:t>5.3.10</w:t>
        </w:r>
        <w:r w:rsidR="00324058" w:rsidRPr="00D649AD">
          <w:rPr>
            <w:rFonts w:eastAsiaTheme="minorEastAsia" w:cstheme="minorBidi"/>
            <w:noProof/>
            <w:sz w:val="22"/>
            <w:szCs w:val="22"/>
          </w:rPr>
          <w:tab/>
        </w:r>
        <w:r w:rsidR="00324058" w:rsidRPr="009C362B">
          <w:rPr>
            <w:rStyle w:val="Hyperlink"/>
            <w:rFonts w:eastAsiaTheme="majorEastAsia"/>
            <w:noProof/>
            <w:color w:val="auto"/>
          </w:rPr>
          <w:t>HVAC Tune Up (Central Air Conditioning or Air Source Heat Pump)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_Toc411593548 \h </w:instrText>
        </w:r>
        <w:r w:rsidR="00324058" w:rsidRPr="009C362B">
          <w:rPr>
            <w:noProof/>
            <w:webHidden/>
          </w:rPr>
        </w:r>
        <w:r w:rsidR="00324058" w:rsidRPr="009C362B">
          <w:rPr>
            <w:noProof/>
            <w:webHidden/>
          </w:rPr>
          <w:fldChar w:fldCharType="separate"/>
        </w:r>
        <w:r w:rsidR="00324058">
          <w:rPr>
            <w:noProof/>
            <w:webHidden/>
          </w:rPr>
          <w:t>605</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549" w:history="1">
        <w:r w:rsidR="00324058" w:rsidRPr="009C362B">
          <w:rPr>
            <w:rStyle w:val="Hyperlink"/>
            <w:rFonts w:eastAsiaTheme="majorEastAsia"/>
            <w:noProof/>
            <w:color w:val="auto"/>
            <w14:scene3d>
              <w14:camera w14:prst="orthographicFront"/>
              <w14:lightRig w14:rig="threePt" w14:dir="t">
                <w14:rot w14:lat="0" w14:lon="0" w14:rev="0"/>
              </w14:lightRig>
            </w14:scene3d>
          </w:rPr>
          <w:t>5.3.11</w:t>
        </w:r>
        <w:r w:rsidR="00324058" w:rsidRPr="00D649AD">
          <w:rPr>
            <w:rFonts w:eastAsiaTheme="minorEastAsia" w:cstheme="minorBidi"/>
            <w:noProof/>
            <w:sz w:val="22"/>
            <w:szCs w:val="22"/>
          </w:rPr>
          <w:tab/>
        </w:r>
        <w:r w:rsidR="00324058" w:rsidRPr="009C362B">
          <w:rPr>
            <w:rStyle w:val="Hyperlink"/>
            <w:rFonts w:eastAsiaTheme="majorEastAsia"/>
            <w:noProof/>
            <w:color w:val="auto"/>
          </w:rPr>
          <w:t>Programmable Thermostats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_Toc411593549 \h </w:instrText>
        </w:r>
        <w:r w:rsidR="00324058" w:rsidRPr="009C362B">
          <w:rPr>
            <w:noProof/>
            <w:webHidden/>
          </w:rPr>
        </w:r>
        <w:r w:rsidR="00324058" w:rsidRPr="009C362B">
          <w:rPr>
            <w:noProof/>
            <w:webHidden/>
          </w:rPr>
          <w:fldChar w:fldCharType="separate"/>
        </w:r>
        <w:r w:rsidR="00324058">
          <w:rPr>
            <w:noProof/>
            <w:webHidden/>
          </w:rPr>
          <w:t>610</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550" w:history="1">
        <w:r w:rsidR="00324058" w:rsidRPr="009C362B">
          <w:rPr>
            <w:rStyle w:val="Hyperlink"/>
            <w:rFonts w:eastAsiaTheme="majorEastAsia"/>
            <w:noProof/>
            <w:color w:val="auto"/>
            <w14:scene3d>
              <w14:camera w14:prst="orthographicFront"/>
              <w14:lightRig w14:rig="threePt" w14:dir="t">
                <w14:rot w14:lat="0" w14:lon="0" w14:rev="0"/>
              </w14:lightRig>
            </w14:scene3d>
          </w:rPr>
          <w:t>5.3.12</w:t>
        </w:r>
        <w:r w:rsidR="00324058" w:rsidRPr="00D649AD">
          <w:rPr>
            <w:rFonts w:eastAsiaTheme="minorEastAsia" w:cstheme="minorBidi"/>
            <w:noProof/>
            <w:sz w:val="22"/>
            <w:szCs w:val="22"/>
          </w:rPr>
          <w:tab/>
        </w:r>
        <w:r w:rsidR="00324058" w:rsidRPr="009C362B">
          <w:rPr>
            <w:rStyle w:val="Hyperlink"/>
            <w:rFonts w:eastAsiaTheme="majorEastAsia"/>
            <w:noProof/>
            <w:color w:val="auto"/>
          </w:rPr>
          <w:t>Ductless Heat Pumps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_Toc411593550 \h </w:instrText>
        </w:r>
        <w:r w:rsidR="00324058" w:rsidRPr="009C362B">
          <w:rPr>
            <w:noProof/>
            <w:webHidden/>
          </w:rPr>
        </w:r>
        <w:r w:rsidR="00324058" w:rsidRPr="009C362B">
          <w:rPr>
            <w:noProof/>
            <w:webHidden/>
          </w:rPr>
          <w:fldChar w:fldCharType="separate"/>
        </w:r>
        <w:r w:rsidR="00324058">
          <w:rPr>
            <w:noProof/>
            <w:webHidden/>
          </w:rPr>
          <w:t>615</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551" w:history="1">
        <w:r w:rsidR="00324058" w:rsidRPr="009C362B">
          <w:rPr>
            <w:rStyle w:val="Hyperlink"/>
            <w:rFonts w:eastAsiaTheme="majorEastAsia"/>
            <w:noProof/>
            <w:color w:val="auto"/>
            <w14:scene3d>
              <w14:camera w14:prst="orthographicFront"/>
              <w14:lightRig w14:rig="threePt" w14:dir="t">
                <w14:rot w14:lat="0" w14:lon="0" w14:rev="0"/>
              </w14:lightRig>
            </w14:scene3d>
          </w:rPr>
          <w:t>5.3.13</w:t>
        </w:r>
        <w:r w:rsidR="00324058" w:rsidRPr="00D649AD">
          <w:rPr>
            <w:rFonts w:eastAsiaTheme="minorEastAsia" w:cstheme="minorBidi"/>
            <w:noProof/>
            <w:sz w:val="22"/>
            <w:szCs w:val="22"/>
          </w:rPr>
          <w:tab/>
        </w:r>
        <w:r w:rsidR="00324058" w:rsidRPr="009C362B">
          <w:rPr>
            <w:rStyle w:val="Hyperlink"/>
            <w:rFonts w:eastAsiaTheme="majorEastAsia"/>
            <w:noProof/>
            <w:color w:val="auto"/>
          </w:rPr>
          <w:t>Residential Furnace Tune-Up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_Toc411593551 \h </w:instrText>
        </w:r>
        <w:r w:rsidR="00324058" w:rsidRPr="009C362B">
          <w:rPr>
            <w:noProof/>
            <w:webHidden/>
          </w:rPr>
        </w:r>
        <w:r w:rsidR="00324058" w:rsidRPr="009C362B">
          <w:rPr>
            <w:noProof/>
            <w:webHidden/>
          </w:rPr>
          <w:fldChar w:fldCharType="separate"/>
        </w:r>
        <w:r w:rsidR="00324058">
          <w:rPr>
            <w:noProof/>
            <w:webHidden/>
          </w:rPr>
          <w:t>622</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552" w:history="1">
        <w:r w:rsidR="00324058" w:rsidRPr="009C362B">
          <w:rPr>
            <w:rStyle w:val="Hyperlink"/>
            <w:rFonts w:eastAsiaTheme="majorEastAsia"/>
            <w:noProof/>
            <w:color w:val="auto"/>
            <w14:scene3d>
              <w14:camera w14:prst="orthographicFront"/>
              <w14:lightRig w14:rig="threePt" w14:dir="t">
                <w14:rot w14:lat="0" w14:lon="0" w14:rev="0"/>
              </w14:lightRig>
            </w14:scene3d>
          </w:rPr>
          <w:t>5.3.14</w:t>
        </w:r>
        <w:r w:rsidR="00324058" w:rsidRPr="00D649AD">
          <w:rPr>
            <w:rFonts w:eastAsiaTheme="minorEastAsia" w:cstheme="minorBidi"/>
            <w:noProof/>
            <w:sz w:val="22"/>
            <w:szCs w:val="22"/>
          </w:rPr>
          <w:tab/>
        </w:r>
        <w:r w:rsidR="00324058" w:rsidRPr="009C362B">
          <w:rPr>
            <w:rStyle w:val="Hyperlink"/>
            <w:rFonts w:eastAsiaTheme="majorEastAsia"/>
            <w:noProof/>
            <w:color w:val="auto"/>
          </w:rPr>
          <w:t>Boiler Reset Controls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_Toc411593552 \h </w:instrText>
        </w:r>
        <w:r w:rsidR="00324058" w:rsidRPr="009C362B">
          <w:rPr>
            <w:noProof/>
            <w:webHidden/>
          </w:rPr>
        </w:r>
        <w:r w:rsidR="00324058" w:rsidRPr="009C362B">
          <w:rPr>
            <w:noProof/>
            <w:webHidden/>
          </w:rPr>
          <w:fldChar w:fldCharType="separate"/>
        </w:r>
        <w:r w:rsidR="00324058">
          <w:rPr>
            <w:noProof/>
            <w:webHidden/>
          </w:rPr>
          <w:t>626</w:t>
        </w:r>
        <w:r w:rsidR="00324058" w:rsidRPr="009C362B">
          <w:rPr>
            <w:noProof/>
            <w:webHidden/>
          </w:rPr>
          <w:fldChar w:fldCharType="end"/>
        </w:r>
      </w:hyperlink>
    </w:p>
    <w:p w:rsidR="00324058" w:rsidRPr="00D649AD" w:rsidRDefault="0037056B" w:rsidP="00324058">
      <w:pPr>
        <w:pStyle w:val="TOC3"/>
        <w:tabs>
          <w:tab w:val="left" w:pos="1200"/>
          <w:tab w:val="right" w:leader="dot" w:pos="9350"/>
        </w:tabs>
        <w:rPr>
          <w:rFonts w:eastAsiaTheme="minorEastAsia" w:cstheme="minorBidi"/>
          <w:noProof/>
          <w:sz w:val="22"/>
          <w:szCs w:val="22"/>
        </w:rPr>
      </w:pPr>
      <w:hyperlink w:anchor="_Toc411593553" w:history="1">
        <w:r w:rsidR="00324058" w:rsidRPr="009C362B">
          <w:rPr>
            <w:rStyle w:val="Hyperlink"/>
            <w:rFonts w:eastAsiaTheme="majorEastAsia"/>
            <w:noProof/>
            <w:color w:val="auto"/>
            <w14:scene3d>
              <w14:camera w14:prst="orthographicFront"/>
              <w14:lightRig w14:rig="threePt" w14:dir="t">
                <w14:rot w14:lat="0" w14:lon="0" w14:rev="0"/>
              </w14:lightRig>
            </w14:scene3d>
          </w:rPr>
          <w:t>5.3.15</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Ceiling Fan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_Toc411593553 \h </w:instrText>
        </w:r>
        <w:r w:rsidR="00324058" w:rsidRPr="009C362B">
          <w:rPr>
            <w:noProof/>
            <w:webHidden/>
          </w:rPr>
        </w:r>
        <w:r w:rsidR="00324058" w:rsidRPr="009C362B">
          <w:rPr>
            <w:noProof/>
            <w:webHidden/>
          </w:rPr>
          <w:fldChar w:fldCharType="separate"/>
        </w:r>
        <w:r w:rsidR="00324058">
          <w:rPr>
            <w:noProof/>
            <w:webHidden/>
          </w:rPr>
          <w:t>629</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554" w:history="1">
        <w:r w:rsidR="00324058" w:rsidRPr="009C362B">
          <w:rPr>
            <w:rStyle w:val="Hyperlink"/>
            <w:rFonts w:eastAsiaTheme="majorEastAsia"/>
            <w:noProof/>
            <w:color w:val="auto"/>
          </w:rPr>
          <w:t>5.4</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Hot Water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_Toc411593554 \h </w:instrText>
        </w:r>
        <w:r w:rsidR="00324058" w:rsidRPr="009C362B">
          <w:rPr>
            <w:noProof/>
            <w:webHidden/>
          </w:rPr>
        </w:r>
        <w:r w:rsidR="00324058" w:rsidRPr="009C362B">
          <w:rPr>
            <w:noProof/>
            <w:webHidden/>
          </w:rPr>
          <w:fldChar w:fldCharType="separate"/>
        </w:r>
        <w:r w:rsidR="00324058">
          <w:rPr>
            <w:noProof/>
            <w:webHidden/>
          </w:rPr>
          <w:t>634</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55" w:history="1">
        <w:r w:rsidR="00324058" w:rsidRPr="009C362B">
          <w:rPr>
            <w:rStyle w:val="Hyperlink"/>
            <w:rFonts w:eastAsiaTheme="majorEastAsia"/>
            <w:noProof/>
            <w:color w:val="auto"/>
            <w14:scene3d>
              <w14:camera w14:prst="orthographicFront"/>
              <w14:lightRig w14:rig="threePt" w14:dir="t">
                <w14:rot w14:lat="0" w14:lon="0" w14:rev="0"/>
              </w14:lightRig>
            </w14:scene3d>
          </w:rPr>
          <w:t>5.4.1</w:t>
        </w:r>
        <w:r w:rsidR="00324058" w:rsidRPr="00D649AD">
          <w:rPr>
            <w:rFonts w:eastAsiaTheme="minorEastAsia" w:cstheme="minorBidi"/>
            <w:noProof/>
            <w:sz w:val="22"/>
            <w:szCs w:val="22"/>
          </w:rPr>
          <w:tab/>
        </w:r>
        <w:r w:rsidR="00324058" w:rsidRPr="009C362B">
          <w:rPr>
            <w:rStyle w:val="Hyperlink"/>
            <w:rFonts w:eastAsiaTheme="majorEastAsia"/>
            <w:noProof/>
            <w:color w:val="auto"/>
          </w:rPr>
          <w:t>Domestic Hot Water Pipe Insulation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_Toc411593555 \h </w:instrText>
        </w:r>
        <w:r w:rsidR="00324058" w:rsidRPr="009C362B">
          <w:rPr>
            <w:noProof/>
            <w:webHidden/>
          </w:rPr>
        </w:r>
        <w:r w:rsidR="00324058" w:rsidRPr="009C362B">
          <w:rPr>
            <w:noProof/>
            <w:webHidden/>
          </w:rPr>
          <w:fldChar w:fldCharType="separate"/>
        </w:r>
        <w:r w:rsidR="00324058">
          <w:rPr>
            <w:noProof/>
            <w:webHidden/>
          </w:rPr>
          <w:t>634</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56" w:history="1">
        <w:r w:rsidR="00324058" w:rsidRPr="009C362B">
          <w:rPr>
            <w:rStyle w:val="Hyperlink"/>
            <w:rFonts w:eastAsiaTheme="majorEastAsia"/>
            <w:noProof/>
            <w:color w:val="auto"/>
            <w14:scene3d>
              <w14:camera w14:prst="orthographicFront"/>
              <w14:lightRig w14:rig="threePt" w14:dir="t">
                <w14:rot w14:lat="0" w14:lon="0" w14:rev="0"/>
              </w14:lightRig>
            </w14:scene3d>
          </w:rPr>
          <w:t>5.4.2</w:t>
        </w:r>
        <w:r w:rsidR="00324058" w:rsidRPr="00D649AD">
          <w:rPr>
            <w:rFonts w:eastAsiaTheme="minorEastAsia" w:cstheme="minorBidi"/>
            <w:noProof/>
            <w:sz w:val="22"/>
            <w:szCs w:val="22"/>
          </w:rPr>
          <w:tab/>
        </w:r>
        <w:r w:rsidR="00324058" w:rsidRPr="009C362B">
          <w:rPr>
            <w:rStyle w:val="Hyperlink"/>
            <w:rFonts w:eastAsiaTheme="majorEastAsia"/>
            <w:noProof/>
            <w:color w:val="auto"/>
          </w:rPr>
          <w:t>Gas Water Heater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_Toc411593556 \h </w:instrText>
        </w:r>
        <w:r w:rsidR="00324058" w:rsidRPr="009C362B">
          <w:rPr>
            <w:noProof/>
            <w:webHidden/>
          </w:rPr>
        </w:r>
        <w:r w:rsidR="00324058" w:rsidRPr="009C362B">
          <w:rPr>
            <w:noProof/>
            <w:webHidden/>
          </w:rPr>
          <w:fldChar w:fldCharType="separate"/>
        </w:r>
        <w:r w:rsidR="00324058">
          <w:rPr>
            <w:noProof/>
            <w:webHidden/>
          </w:rPr>
          <w:t>638</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57" w:history="1">
        <w:r w:rsidR="00324058" w:rsidRPr="009C362B">
          <w:rPr>
            <w:rStyle w:val="Hyperlink"/>
            <w:rFonts w:eastAsiaTheme="majorEastAsia"/>
            <w:noProof/>
            <w:color w:val="auto"/>
            <w14:scene3d>
              <w14:camera w14:prst="orthographicFront"/>
              <w14:lightRig w14:rig="threePt" w14:dir="t">
                <w14:rot w14:lat="0" w14:lon="0" w14:rev="0"/>
              </w14:lightRig>
            </w14:scene3d>
          </w:rPr>
          <w:t>5.4.3</w:t>
        </w:r>
        <w:r w:rsidR="00324058" w:rsidRPr="00D649AD">
          <w:rPr>
            <w:rFonts w:eastAsiaTheme="minorEastAsia" w:cstheme="minorBidi"/>
            <w:noProof/>
            <w:sz w:val="22"/>
            <w:szCs w:val="22"/>
          </w:rPr>
          <w:tab/>
        </w:r>
        <w:r w:rsidR="00324058" w:rsidRPr="009C362B">
          <w:rPr>
            <w:rStyle w:val="Hyperlink"/>
            <w:rFonts w:eastAsiaTheme="majorEastAsia"/>
            <w:noProof/>
            <w:color w:val="auto"/>
          </w:rPr>
          <w:t>Heat Pump Water Heaters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_Toc411593557 \h </w:instrText>
        </w:r>
        <w:r w:rsidR="00324058" w:rsidRPr="009C362B">
          <w:rPr>
            <w:noProof/>
            <w:webHidden/>
          </w:rPr>
        </w:r>
        <w:r w:rsidR="00324058" w:rsidRPr="009C362B">
          <w:rPr>
            <w:noProof/>
            <w:webHidden/>
          </w:rPr>
          <w:fldChar w:fldCharType="separate"/>
        </w:r>
        <w:r w:rsidR="00324058">
          <w:rPr>
            <w:noProof/>
            <w:webHidden/>
          </w:rPr>
          <w:t>642</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58" w:history="1">
        <w:r w:rsidR="00324058" w:rsidRPr="009C362B">
          <w:rPr>
            <w:rStyle w:val="Hyperlink"/>
            <w:rFonts w:eastAsiaTheme="majorEastAsia"/>
            <w:noProof/>
            <w:color w:val="auto"/>
            <w14:scene3d>
              <w14:camera w14:prst="orthographicFront"/>
              <w14:lightRig w14:rig="threePt" w14:dir="t">
                <w14:rot w14:lat="0" w14:lon="0" w14:rev="0"/>
              </w14:lightRig>
            </w14:scene3d>
          </w:rPr>
          <w:t>5.4.4</w:t>
        </w:r>
        <w:r w:rsidR="00324058" w:rsidRPr="00D649AD">
          <w:rPr>
            <w:rFonts w:eastAsiaTheme="minorEastAsia" w:cstheme="minorBidi"/>
            <w:noProof/>
            <w:sz w:val="22"/>
            <w:szCs w:val="22"/>
          </w:rPr>
          <w:tab/>
        </w:r>
        <w:r w:rsidR="00324058" w:rsidRPr="009C362B">
          <w:rPr>
            <w:rStyle w:val="Hyperlink"/>
            <w:rFonts w:eastAsiaTheme="majorEastAsia"/>
            <w:noProof/>
            <w:color w:val="auto"/>
          </w:rPr>
          <w:t>Low Flow Faucet Aerators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_Toc411593558 \h </w:instrText>
        </w:r>
        <w:r w:rsidR="00324058" w:rsidRPr="009C362B">
          <w:rPr>
            <w:noProof/>
            <w:webHidden/>
          </w:rPr>
        </w:r>
        <w:r w:rsidR="00324058" w:rsidRPr="009C362B">
          <w:rPr>
            <w:noProof/>
            <w:webHidden/>
          </w:rPr>
          <w:fldChar w:fldCharType="separate"/>
        </w:r>
        <w:r w:rsidR="00324058">
          <w:rPr>
            <w:noProof/>
            <w:webHidden/>
          </w:rPr>
          <w:t>648</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59" w:history="1">
        <w:r w:rsidR="00324058" w:rsidRPr="009C362B">
          <w:rPr>
            <w:rStyle w:val="Hyperlink"/>
            <w:rFonts w:eastAsiaTheme="majorEastAsia"/>
            <w:noProof/>
            <w:color w:val="auto"/>
            <w14:scene3d>
              <w14:camera w14:prst="orthographicFront"/>
              <w14:lightRig w14:rig="threePt" w14:dir="t">
                <w14:rot w14:lat="0" w14:lon="0" w14:rev="0"/>
              </w14:lightRig>
            </w14:scene3d>
          </w:rPr>
          <w:t>5.4.5</w:t>
        </w:r>
        <w:r w:rsidR="00324058" w:rsidRPr="00D649AD">
          <w:rPr>
            <w:rFonts w:eastAsiaTheme="minorEastAsia" w:cstheme="minorBidi"/>
            <w:noProof/>
            <w:sz w:val="22"/>
            <w:szCs w:val="22"/>
          </w:rPr>
          <w:tab/>
        </w:r>
        <w:r w:rsidR="00324058" w:rsidRPr="009C362B">
          <w:rPr>
            <w:rStyle w:val="Hyperlink"/>
            <w:rFonts w:eastAsiaTheme="majorEastAsia"/>
            <w:noProof/>
            <w:color w:val="auto"/>
          </w:rPr>
          <w:t>Low Flow Showerheads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_Toc411593559 \h </w:instrText>
        </w:r>
        <w:r w:rsidR="00324058" w:rsidRPr="009C362B">
          <w:rPr>
            <w:noProof/>
            <w:webHidden/>
          </w:rPr>
        </w:r>
        <w:r w:rsidR="00324058" w:rsidRPr="009C362B">
          <w:rPr>
            <w:noProof/>
            <w:webHidden/>
          </w:rPr>
          <w:fldChar w:fldCharType="separate"/>
        </w:r>
        <w:r w:rsidR="00324058">
          <w:rPr>
            <w:noProof/>
            <w:webHidden/>
          </w:rPr>
          <w:t>657</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60" w:history="1">
        <w:r w:rsidR="00324058" w:rsidRPr="009C362B">
          <w:rPr>
            <w:rStyle w:val="Hyperlink"/>
            <w:rFonts w:eastAsiaTheme="majorEastAsia"/>
            <w:noProof/>
            <w:color w:val="auto"/>
            <w14:scene3d>
              <w14:camera w14:prst="orthographicFront"/>
              <w14:lightRig w14:rig="threePt" w14:dir="t">
                <w14:rot w14:lat="0" w14:lon="0" w14:rev="0"/>
              </w14:lightRig>
            </w14:scene3d>
          </w:rPr>
          <w:t>5.4.6</w:t>
        </w:r>
        <w:r w:rsidR="00324058" w:rsidRPr="00D649AD">
          <w:rPr>
            <w:rFonts w:eastAsiaTheme="minorEastAsia" w:cstheme="minorBidi"/>
            <w:noProof/>
            <w:sz w:val="22"/>
            <w:szCs w:val="22"/>
          </w:rPr>
          <w:tab/>
        </w:r>
        <w:r w:rsidR="00324058" w:rsidRPr="009C362B">
          <w:rPr>
            <w:rStyle w:val="Hyperlink"/>
            <w:rFonts w:eastAsiaTheme="majorEastAsia"/>
            <w:noProof/>
            <w:color w:val="auto"/>
          </w:rPr>
          <w:t>Water Heater Temperature Setback</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_Toc411593560 \h </w:instrText>
        </w:r>
        <w:r w:rsidR="00324058" w:rsidRPr="009C362B">
          <w:rPr>
            <w:noProof/>
            <w:webHidden/>
          </w:rPr>
        </w:r>
        <w:r w:rsidR="00324058" w:rsidRPr="009C362B">
          <w:rPr>
            <w:noProof/>
            <w:webHidden/>
          </w:rPr>
          <w:fldChar w:fldCharType="separate"/>
        </w:r>
        <w:r w:rsidR="00324058">
          <w:rPr>
            <w:noProof/>
            <w:webHidden/>
          </w:rPr>
          <w:t>664</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61" w:history="1">
        <w:r w:rsidR="00324058" w:rsidRPr="009C362B">
          <w:rPr>
            <w:rStyle w:val="Hyperlink"/>
            <w:rFonts w:eastAsiaTheme="majorEastAsia"/>
            <w:noProof/>
            <w:color w:val="auto"/>
            <w14:scene3d>
              <w14:camera w14:prst="orthographicFront"/>
              <w14:lightRig w14:rig="threePt" w14:dir="t">
                <w14:rot w14:lat="0" w14:lon="0" w14:rev="0"/>
              </w14:lightRig>
            </w14:scene3d>
          </w:rPr>
          <w:t>5.4.7</w:t>
        </w:r>
        <w:r w:rsidR="00324058" w:rsidRPr="00D649AD">
          <w:rPr>
            <w:rFonts w:eastAsiaTheme="minorEastAsia" w:cstheme="minorBidi"/>
            <w:noProof/>
            <w:sz w:val="22"/>
            <w:szCs w:val="22"/>
          </w:rPr>
          <w:tab/>
        </w:r>
        <w:r w:rsidR="00324058" w:rsidRPr="009C362B">
          <w:rPr>
            <w:rStyle w:val="Hyperlink"/>
            <w:rFonts w:eastAsiaTheme="majorEastAsia"/>
            <w:noProof/>
            <w:color w:val="auto"/>
          </w:rPr>
          <w:t>Water Heater Wrap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_Toc411593561 \h </w:instrText>
        </w:r>
        <w:r w:rsidR="00324058" w:rsidRPr="009C362B">
          <w:rPr>
            <w:noProof/>
            <w:webHidden/>
          </w:rPr>
        </w:r>
        <w:r w:rsidR="00324058" w:rsidRPr="009C362B">
          <w:rPr>
            <w:noProof/>
            <w:webHidden/>
          </w:rPr>
          <w:fldChar w:fldCharType="separate"/>
        </w:r>
        <w:r w:rsidR="00324058">
          <w:rPr>
            <w:noProof/>
            <w:webHidden/>
          </w:rPr>
          <w:t>668</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62" w:history="1">
        <w:r w:rsidR="00324058" w:rsidRPr="009C362B">
          <w:rPr>
            <w:rStyle w:val="Hyperlink"/>
            <w:rFonts w:eastAsiaTheme="majorEastAsia"/>
            <w:noProof/>
            <w:color w:val="auto"/>
            <w14:scene3d>
              <w14:camera w14:prst="orthographicFront"/>
              <w14:lightRig w14:rig="threePt" w14:dir="t">
                <w14:rot w14:lat="0" w14:lon="0" w14:rev="0"/>
              </w14:lightRig>
            </w14:scene3d>
          </w:rPr>
          <w:t>5.4.8</w:t>
        </w:r>
        <w:r w:rsidR="00324058" w:rsidRPr="00D649AD">
          <w:rPr>
            <w:rFonts w:eastAsiaTheme="minorEastAsia" w:cstheme="minorBidi"/>
            <w:noProof/>
            <w:sz w:val="22"/>
            <w:szCs w:val="22"/>
          </w:rPr>
          <w:tab/>
        </w:r>
        <w:r w:rsidR="00324058" w:rsidRPr="009C362B">
          <w:rPr>
            <w:rStyle w:val="Hyperlink"/>
            <w:rFonts w:eastAsiaTheme="majorEastAsia"/>
            <w:noProof/>
            <w:color w:val="auto"/>
          </w:rPr>
          <w:t>Thermostatic Restrictor Shower Valve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_Toc411593562 \h </w:instrText>
        </w:r>
        <w:r w:rsidR="00324058" w:rsidRPr="009C362B">
          <w:rPr>
            <w:noProof/>
            <w:webHidden/>
          </w:rPr>
        </w:r>
        <w:r w:rsidR="00324058" w:rsidRPr="009C362B">
          <w:rPr>
            <w:noProof/>
            <w:webHidden/>
          </w:rPr>
          <w:fldChar w:fldCharType="separate"/>
        </w:r>
        <w:r w:rsidR="00324058">
          <w:rPr>
            <w:noProof/>
            <w:webHidden/>
          </w:rPr>
          <w:t>672</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563" w:history="1">
        <w:r w:rsidR="00324058" w:rsidRPr="009C362B">
          <w:rPr>
            <w:rStyle w:val="Hyperlink"/>
            <w:rFonts w:eastAsiaTheme="majorEastAsia"/>
            <w:noProof/>
            <w:color w:val="auto"/>
          </w:rPr>
          <w:t>5.5</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Lighting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_Toc411593563 \h </w:instrText>
        </w:r>
        <w:r w:rsidR="00324058" w:rsidRPr="009C362B">
          <w:rPr>
            <w:noProof/>
            <w:webHidden/>
          </w:rPr>
        </w:r>
        <w:r w:rsidR="00324058" w:rsidRPr="009C362B">
          <w:rPr>
            <w:noProof/>
            <w:webHidden/>
          </w:rPr>
          <w:fldChar w:fldCharType="separate"/>
        </w:r>
        <w:r w:rsidR="00324058">
          <w:rPr>
            <w:noProof/>
            <w:webHidden/>
          </w:rPr>
          <w:t>680</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64" w:history="1">
        <w:r w:rsidR="00324058" w:rsidRPr="009C362B">
          <w:rPr>
            <w:rStyle w:val="Hyperlink"/>
            <w:rFonts w:eastAsiaTheme="majorEastAsia"/>
            <w:noProof/>
            <w:color w:val="auto"/>
            <w14:scene3d>
              <w14:camera w14:prst="orthographicFront"/>
              <w14:lightRig w14:rig="threePt" w14:dir="t">
                <w14:rot w14:lat="0" w14:lon="0" w14:rev="0"/>
              </w14:lightRig>
            </w14:scene3d>
          </w:rPr>
          <w:t>5.5.1</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Compact Fluorescent Lamp (CFL)</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_Toc411593564 \h </w:instrText>
        </w:r>
        <w:r w:rsidR="00324058" w:rsidRPr="009C362B">
          <w:rPr>
            <w:noProof/>
            <w:webHidden/>
          </w:rPr>
        </w:r>
        <w:r w:rsidR="00324058" w:rsidRPr="009C362B">
          <w:rPr>
            <w:noProof/>
            <w:webHidden/>
          </w:rPr>
          <w:fldChar w:fldCharType="separate"/>
        </w:r>
        <w:r w:rsidR="00324058">
          <w:rPr>
            <w:noProof/>
            <w:webHidden/>
          </w:rPr>
          <w:t>680</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65" w:history="1">
        <w:r w:rsidR="00324058" w:rsidRPr="009C362B">
          <w:rPr>
            <w:rStyle w:val="Hyperlink"/>
            <w:rFonts w:eastAsiaTheme="majorEastAsia"/>
            <w:noProof/>
            <w:color w:val="auto"/>
            <w14:scene3d>
              <w14:camera w14:prst="orthographicFront"/>
              <w14:lightRig w14:rig="threePt" w14:dir="t">
                <w14:rot w14:lat="0" w14:lon="0" w14:rev="0"/>
              </w14:lightRig>
            </w14:scene3d>
          </w:rPr>
          <w:t>5.5.2</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Specialty Compact Fluorescent Lamp (CFL)</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_Toc411593565 \h </w:instrText>
        </w:r>
        <w:r w:rsidR="00324058" w:rsidRPr="009C362B">
          <w:rPr>
            <w:noProof/>
            <w:webHidden/>
          </w:rPr>
        </w:r>
        <w:r w:rsidR="00324058" w:rsidRPr="009C362B">
          <w:rPr>
            <w:noProof/>
            <w:webHidden/>
          </w:rPr>
          <w:fldChar w:fldCharType="separate"/>
        </w:r>
        <w:r w:rsidR="00324058">
          <w:rPr>
            <w:noProof/>
            <w:webHidden/>
          </w:rPr>
          <w:t>689</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66" w:history="1">
        <w:r w:rsidR="00324058" w:rsidRPr="009C362B">
          <w:rPr>
            <w:rStyle w:val="Hyperlink"/>
            <w:rFonts w:eastAsiaTheme="majorEastAsia"/>
            <w:noProof/>
            <w:color w:val="auto"/>
            <w14:scene3d>
              <w14:camera w14:prst="orthographicFront"/>
              <w14:lightRig w14:rig="threePt" w14:dir="t">
                <w14:rot w14:lat="0" w14:lon="0" w14:rev="0"/>
              </w14:lightRig>
            </w14:scene3d>
          </w:rPr>
          <w:t>5.5.3</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Torchiere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_Toc411593566 \h </w:instrText>
        </w:r>
        <w:r w:rsidR="00324058" w:rsidRPr="009C362B">
          <w:rPr>
            <w:noProof/>
            <w:webHidden/>
          </w:rPr>
        </w:r>
        <w:r w:rsidR="00324058" w:rsidRPr="009C362B">
          <w:rPr>
            <w:noProof/>
            <w:webHidden/>
          </w:rPr>
          <w:fldChar w:fldCharType="separate"/>
        </w:r>
        <w:r w:rsidR="00324058">
          <w:rPr>
            <w:noProof/>
            <w:webHidden/>
          </w:rPr>
          <w:t>701</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67" w:history="1">
        <w:r w:rsidR="00324058" w:rsidRPr="009C362B">
          <w:rPr>
            <w:rStyle w:val="Hyperlink"/>
            <w:rFonts w:eastAsiaTheme="majorEastAsia"/>
            <w:noProof/>
            <w:color w:val="auto"/>
            <w14:scene3d>
              <w14:camera w14:prst="orthographicFront"/>
              <w14:lightRig w14:rig="threePt" w14:dir="t">
                <w14:rot w14:lat="0" w14:lon="0" w14:rev="0"/>
              </w14:lightRig>
            </w14:scene3d>
          </w:rPr>
          <w:t>5.5.4</w:t>
        </w:r>
        <w:r w:rsidR="00324058" w:rsidRPr="00D649AD">
          <w:rPr>
            <w:rFonts w:eastAsiaTheme="minorEastAsia" w:cstheme="minorBidi"/>
            <w:noProof/>
            <w:sz w:val="22"/>
            <w:szCs w:val="22"/>
          </w:rPr>
          <w:tab/>
        </w:r>
        <w:r w:rsidR="00324058" w:rsidRPr="009C362B">
          <w:rPr>
            <w:rStyle w:val="Hyperlink"/>
            <w:rFonts w:eastAsiaTheme="majorEastAsia"/>
            <w:noProof/>
            <w:color w:val="auto"/>
          </w:rPr>
          <w:t>Exterior Hardwired Compact Fluorescent Lamp (CFL) Fixture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_Toc411593567 \h </w:instrText>
        </w:r>
        <w:r w:rsidR="00324058" w:rsidRPr="009C362B">
          <w:rPr>
            <w:noProof/>
            <w:webHidden/>
          </w:rPr>
        </w:r>
        <w:r w:rsidR="00324058" w:rsidRPr="009C362B">
          <w:rPr>
            <w:noProof/>
            <w:webHidden/>
          </w:rPr>
          <w:fldChar w:fldCharType="separate"/>
        </w:r>
        <w:r w:rsidR="00324058">
          <w:rPr>
            <w:noProof/>
            <w:webHidden/>
          </w:rPr>
          <w:t>706</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68" w:history="1">
        <w:r w:rsidR="00324058" w:rsidRPr="009C362B">
          <w:rPr>
            <w:rStyle w:val="Hyperlink"/>
            <w:rFonts w:eastAsiaTheme="majorEastAsia"/>
            <w:noProof/>
            <w:color w:val="auto"/>
            <w14:scene3d>
              <w14:camera w14:prst="orthographicFront"/>
              <w14:lightRig w14:rig="threePt" w14:dir="t">
                <w14:rot w14:lat="0" w14:lon="0" w14:rev="0"/>
              </w14:lightRig>
            </w14:scene3d>
          </w:rPr>
          <w:t>5.5.5</w:t>
        </w:r>
        <w:r w:rsidR="00324058" w:rsidRPr="00D649AD">
          <w:rPr>
            <w:rFonts w:eastAsiaTheme="minorEastAsia" w:cstheme="minorBidi"/>
            <w:noProof/>
            <w:sz w:val="22"/>
            <w:szCs w:val="22"/>
          </w:rPr>
          <w:tab/>
        </w:r>
        <w:r w:rsidR="00324058" w:rsidRPr="009C362B">
          <w:rPr>
            <w:rStyle w:val="Hyperlink"/>
            <w:rFonts w:eastAsiaTheme="majorEastAsia"/>
            <w:noProof/>
            <w:color w:val="auto"/>
          </w:rPr>
          <w:t>Interior Hardwired Compact Fluorescent Lamp (CFL) Fixture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_Toc411593568 \h </w:instrText>
        </w:r>
        <w:r w:rsidR="00324058" w:rsidRPr="009C362B">
          <w:rPr>
            <w:noProof/>
            <w:webHidden/>
          </w:rPr>
        </w:r>
        <w:r w:rsidR="00324058" w:rsidRPr="009C362B">
          <w:rPr>
            <w:noProof/>
            <w:webHidden/>
          </w:rPr>
          <w:fldChar w:fldCharType="separate"/>
        </w:r>
        <w:r w:rsidR="00324058">
          <w:rPr>
            <w:noProof/>
            <w:webHidden/>
          </w:rPr>
          <w:t>712</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69" w:history="1">
        <w:r w:rsidR="00324058" w:rsidRPr="009C362B">
          <w:rPr>
            <w:rStyle w:val="Hyperlink"/>
            <w:rFonts w:eastAsiaTheme="majorEastAsia"/>
            <w:noProof/>
            <w:color w:val="auto"/>
            <w14:scene3d>
              <w14:camera w14:prst="orthographicFront"/>
              <w14:lightRig w14:rig="threePt" w14:dir="t">
                <w14:rot w14:lat="0" w14:lon="0" w14:rev="0"/>
              </w14:lightRig>
            </w14:scene3d>
          </w:rPr>
          <w:t>5.5.6</w:t>
        </w:r>
        <w:r w:rsidR="00324058" w:rsidRPr="00D649AD">
          <w:rPr>
            <w:rFonts w:eastAsiaTheme="minorEastAsia" w:cstheme="minorBidi"/>
            <w:noProof/>
            <w:sz w:val="22"/>
            <w:szCs w:val="22"/>
          </w:rPr>
          <w:tab/>
        </w:r>
        <w:r w:rsidR="00324058" w:rsidRPr="009C362B">
          <w:rPr>
            <w:rStyle w:val="Hyperlink"/>
            <w:rFonts w:eastAsiaTheme="majorEastAsia"/>
            <w:noProof/>
            <w:color w:val="auto"/>
          </w:rPr>
          <w:t>LED Downlights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_Toc411593569 \h </w:instrText>
        </w:r>
        <w:r w:rsidR="00324058" w:rsidRPr="009C362B">
          <w:rPr>
            <w:noProof/>
            <w:webHidden/>
          </w:rPr>
        </w:r>
        <w:r w:rsidR="00324058" w:rsidRPr="009C362B">
          <w:rPr>
            <w:noProof/>
            <w:webHidden/>
          </w:rPr>
          <w:fldChar w:fldCharType="separate"/>
        </w:r>
        <w:r w:rsidR="00324058">
          <w:rPr>
            <w:noProof/>
            <w:webHidden/>
          </w:rPr>
          <w:t>720</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70" w:history="1">
        <w:r w:rsidR="00324058" w:rsidRPr="009C362B">
          <w:rPr>
            <w:rStyle w:val="Hyperlink"/>
            <w:rFonts w:eastAsiaTheme="majorEastAsia"/>
            <w:noProof/>
            <w:color w:val="auto"/>
            <w14:scene3d>
              <w14:camera w14:prst="orthographicFront"/>
              <w14:lightRig w14:rig="threePt" w14:dir="t">
                <w14:rot w14:lat="0" w14:lon="0" w14:rev="0"/>
              </w14:lightRig>
            </w14:scene3d>
          </w:rPr>
          <w:t>5.5.7</w:t>
        </w:r>
        <w:r w:rsidR="00324058" w:rsidRPr="00D649AD">
          <w:rPr>
            <w:rFonts w:eastAsiaTheme="minorEastAsia" w:cstheme="minorBidi"/>
            <w:noProof/>
            <w:sz w:val="22"/>
            <w:szCs w:val="22"/>
          </w:rPr>
          <w:tab/>
        </w:r>
        <w:r w:rsidR="00324058" w:rsidRPr="009C362B">
          <w:rPr>
            <w:rStyle w:val="Hyperlink"/>
            <w:rFonts w:eastAsiaTheme="majorEastAsia"/>
            <w:noProof/>
            <w:color w:val="auto"/>
          </w:rPr>
          <w:t>LED Exit Signs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_Toc411593570 \h </w:instrText>
        </w:r>
        <w:r w:rsidR="00324058" w:rsidRPr="009C362B">
          <w:rPr>
            <w:noProof/>
            <w:webHidden/>
          </w:rPr>
        </w:r>
        <w:r w:rsidR="00324058" w:rsidRPr="009C362B">
          <w:rPr>
            <w:noProof/>
            <w:webHidden/>
          </w:rPr>
          <w:fldChar w:fldCharType="separate"/>
        </w:r>
        <w:r w:rsidR="00324058">
          <w:rPr>
            <w:noProof/>
            <w:webHidden/>
          </w:rPr>
          <w:t>728</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71" w:history="1">
        <w:r w:rsidR="00324058" w:rsidRPr="009C362B">
          <w:rPr>
            <w:rStyle w:val="Hyperlink"/>
            <w:rFonts w:eastAsiaTheme="majorEastAsia"/>
            <w:noProof/>
            <w:color w:val="auto"/>
            <w14:scene3d>
              <w14:camera w14:prst="orthographicFront"/>
              <w14:lightRig w14:rig="threePt" w14:dir="t">
                <w14:rot w14:lat="0" w14:lon="0" w14:rev="0"/>
              </w14:lightRig>
            </w14:scene3d>
          </w:rPr>
          <w:t>5.5.8</w:t>
        </w:r>
        <w:r w:rsidR="00324058" w:rsidRPr="00D649AD">
          <w:rPr>
            <w:rFonts w:eastAsiaTheme="minorEastAsia" w:cstheme="minorBidi"/>
            <w:noProof/>
            <w:sz w:val="22"/>
            <w:szCs w:val="22"/>
          </w:rPr>
          <w:tab/>
        </w:r>
        <w:r w:rsidR="00324058" w:rsidRPr="009C362B">
          <w:rPr>
            <w:rStyle w:val="Hyperlink"/>
            <w:rFonts w:eastAsiaTheme="majorEastAsia"/>
            <w:noProof/>
            <w:color w:val="auto"/>
          </w:rPr>
          <w:t>LED Screw Based Omnidirectional Bulbs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_Toc411593571 \h </w:instrText>
        </w:r>
        <w:r w:rsidR="00324058" w:rsidRPr="009C362B">
          <w:rPr>
            <w:noProof/>
            <w:webHidden/>
          </w:rPr>
        </w:r>
        <w:r w:rsidR="00324058" w:rsidRPr="009C362B">
          <w:rPr>
            <w:noProof/>
            <w:webHidden/>
          </w:rPr>
          <w:fldChar w:fldCharType="separate"/>
        </w:r>
        <w:r w:rsidR="00324058">
          <w:rPr>
            <w:noProof/>
            <w:webHidden/>
          </w:rPr>
          <w:t>733</w:t>
        </w:r>
        <w:r w:rsidR="00324058" w:rsidRPr="009C362B">
          <w:rPr>
            <w:noProof/>
            <w:webHidden/>
          </w:rPr>
          <w:fldChar w:fldCharType="end"/>
        </w:r>
      </w:hyperlink>
    </w:p>
    <w:p w:rsidR="00324058" w:rsidRPr="00D649AD" w:rsidRDefault="0037056B" w:rsidP="00324058">
      <w:pPr>
        <w:pStyle w:val="TOC2"/>
        <w:tabs>
          <w:tab w:val="left" w:pos="480"/>
          <w:tab w:val="right" w:leader="dot" w:pos="9350"/>
        </w:tabs>
        <w:rPr>
          <w:rFonts w:eastAsiaTheme="minorEastAsia" w:cstheme="minorBidi"/>
          <w:b w:val="0"/>
          <w:bCs w:val="0"/>
          <w:noProof/>
          <w:sz w:val="22"/>
          <w:szCs w:val="22"/>
        </w:rPr>
      </w:pPr>
      <w:hyperlink w:anchor="_Toc411593572" w:history="1">
        <w:r w:rsidR="00324058" w:rsidRPr="009C362B">
          <w:rPr>
            <w:rStyle w:val="Hyperlink"/>
            <w:rFonts w:eastAsiaTheme="majorEastAsia"/>
            <w:noProof/>
            <w:color w:val="auto"/>
          </w:rPr>
          <w:t>5.6</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Shell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_Toc411593572 \h </w:instrText>
        </w:r>
        <w:r w:rsidR="00324058" w:rsidRPr="009C362B">
          <w:rPr>
            <w:noProof/>
            <w:webHidden/>
          </w:rPr>
        </w:r>
        <w:r w:rsidR="00324058" w:rsidRPr="009C362B">
          <w:rPr>
            <w:noProof/>
            <w:webHidden/>
          </w:rPr>
          <w:fldChar w:fldCharType="separate"/>
        </w:r>
        <w:r w:rsidR="00324058">
          <w:rPr>
            <w:noProof/>
            <w:webHidden/>
          </w:rPr>
          <w:t>742</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73" w:history="1">
        <w:r w:rsidR="00324058" w:rsidRPr="009C362B">
          <w:rPr>
            <w:rStyle w:val="Hyperlink"/>
            <w:rFonts w:eastAsiaTheme="majorEastAsia"/>
            <w:noProof/>
            <w:color w:val="auto"/>
            <w14:scene3d>
              <w14:camera w14:prst="orthographicFront"/>
              <w14:lightRig w14:rig="threePt" w14:dir="t">
                <w14:rot w14:lat="0" w14:lon="0" w14:rev="0"/>
              </w14:lightRig>
            </w14:scene3d>
          </w:rPr>
          <w:t>5.6.1</w:t>
        </w:r>
        <w:r w:rsidR="00324058" w:rsidRPr="00D649AD">
          <w:rPr>
            <w:rFonts w:eastAsiaTheme="minorEastAsia" w:cstheme="minorBidi"/>
            <w:noProof/>
            <w:sz w:val="22"/>
            <w:szCs w:val="22"/>
          </w:rPr>
          <w:tab/>
        </w:r>
        <w:r w:rsidR="00324058" w:rsidRPr="009C362B">
          <w:rPr>
            <w:rStyle w:val="Hyperlink"/>
            <w:rFonts w:eastAsiaTheme="majorEastAsia"/>
            <w:noProof/>
            <w:color w:val="auto"/>
          </w:rPr>
          <w:t>Air Sealing</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_Toc411593573 \h </w:instrText>
        </w:r>
        <w:r w:rsidR="00324058" w:rsidRPr="009C362B">
          <w:rPr>
            <w:noProof/>
            <w:webHidden/>
          </w:rPr>
        </w:r>
        <w:r w:rsidR="00324058" w:rsidRPr="009C362B">
          <w:rPr>
            <w:noProof/>
            <w:webHidden/>
          </w:rPr>
          <w:fldChar w:fldCharType="separate"/>
        </w:r>
        <w:r w:rsidR="00324058">
          <w:rPr>
            <w:noProof/>
            <w:webHidden/>
          </w:rPr>
          <w:t>742</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74" w:history="1">
        <w:r w:rsidR="00324058" w:rsidRPr="009C362B">
          <w:rPr>
            <w:rStyle w:val="Hyperlink"/>
            <w:rFonts w:eastAsiaTheme="majorEastAsia"/>
            <w:noProof/>
            <w:color w:val="auto"/>
            <w14:scene3d>
              <w14:camera w14:prst="orthographicFront"/>
              <w14:lightRig w14:rig="threePt" w14:dir="t">
                <w14:rot w14:lat="0" w14:lon="0" w14:rev="0"/>
              </w14:lightRig>
            </w14:scene3d>
          </w:rPr>
          <w:t>5.6.2</w:t>
        </w:r>
        <w:r w:rsidR="00324058" w:rsidRPr="00D649AD">
          <w:rPr>
            <w:rFonts w:eastAsiaTheme="minorEastAsia" w:cstheme="minorBidi"/>
            <w:noProof/>
            <w:sz w:val="22"/>
            <w:szCs w:val="22"/>
          </w:rPr>
          <w:tab/>
        </w:r>
        <w:r w:rsidR="00324058" w:rsidRPr="009C362B">
          <w:rPr>
            <w:rStyle w:val="Hyperlink"/>
            <w:rFonts w:eastAsiaTheme="majorEastAsia"/>
            <w:noProof/>
            <w:color w:val="auto"/>
          </w:rPr>
          <w:t>Basement Sidewall Insulation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_Toc411593574 \h </w:instrText>
        </w:r>
        <w:r w:rsidR="00324058" w:rsidRPr="009C362B">
          <w:rPr>
            <w:noProof/>
            <w:webHidden/>
          </w:rPr>
        </w:r>
        <w:r w:rsidR="00324058" w:rsidRPr="009C362B">
          <w:rPr>
            <w:noProof/>
            <w:webHidden/>
          </w:rPr>
          <w:fldChar w:fldCharType="separate"/>
        </w:r>
        <w:r w:rsidR="00324058">
          <w:rPr>
            <w:noProof/>
            <w:webHidden/>
          </w:rPr>
          <w:t>751</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75" w:history="1">
        <w:r w:rsidR="00324058" w:rsidRPr="009C362B">
          <w:rPr>
            <w:rStyle w:val="Hyperlink"/>
            <w:rFonts w:eastAsiaTheme="majorEastAsia"/>
            <w:noProof/>
            <w:color w:val="auto"/>
            <w14:scene3d>
              <w14:camera w14:prst="orthographicFront"/>
              <w14:lightRig w14:rig="threePt" w14:dir="t">
                <w14:rot w14:lat="0" w14:lon="0" w14:rev="0"/>
              </w14:lightRig>
            </w14:scene3d>
          </w:rPr>
          <w:t>5.6.3</w:t>
        </w:r>
        <w:r w:rsidR="00324058" w:rsidRPr="00D649AD">
          <w:rPr>
            <w:rFonts w:eastAsiaTheme="minorEastAsia" w:cstheme="minorBidi"/>
            <w:noProof/>
            <w:sz w:val="22"/>
            <w:szCs w:val="22"/>
          </w:rPr>
          <w:tab/>
        </w:r>
        <w:r w:rsidR="00324058" w:rsidRPr="009C362B">
          <w:rPr>
            <w:rStyle w:val="Hyperlink"/>
            <w:rFonts w:eastAsiaTheme="majorEastAsia"/>
            <w:noProof/>
            <w:color w:val="auto"/>
          </w:rPr>
          <w:t>Floor Insulation Above Crawlspace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_Toc411593575 \h </w:instrText>
        </w:r>
        <w:r w:rsidR="00324058" w:rsidRPr="009C362B">
          <w:rPr>
            <w:noProof/>
            <w:webHidden/>
          </w:rPr>
        </w:r>
        <w:r w:rsidR="00324058" w:rsidRPr="009C362B">
          <w:rPr>
            <w:noProof/>
            <w:webHidden/>
          </w:rPr>
          <w:fldChar w:fldCharType="separate"/>
        </w:r>
        <w:r w:rsidR="00324058">
          <w:rPr>
            <w:noProof/>
            <w:webHidden/>
          </w:rPr>
          <w:t>759</w:t>
        </w:r>
        <w:r w:rsidR="00324058" w:rsidRPr="009C362B">
          <w:rPr>
            <w:noProof/>
            <w:webHidden/>
          </w:rPr>
          <w:fldChar w:fldCharType="end"/>
        </w:r>
      </w:hyperlink>
    </w:p>
    <w:p w:rsidR="00324058" w:rsidRPr="00D649AD" w:rsidRDefault="0037056B" w:rsidP="00324058">
      <w:pPr>
        <w:pStyle w:val="TOC3"/>
        <w:tabs>
          <w:tab w:val="left" w:pos="960"/>
          <w:tab w:val="right" w:leader="dot" w:pos="9350"/>
        </w:tabs>
        <w:rPr>
          <w:rFonts w:eastAsiaTheme="minorEastAsia" w:cstheme="minorBidi"/>
          <w:noProof/>
          <w:sz w:val="22"/>
          <w:szCs w:val="22"/>
        </w:rPr>
      </w:pPr>
      <w:hyperlink w:anchor="_Toc411593576" w:history="1">
        <w:r w:rsidR="00324058" w:rsidRPr="009C362B">
          <w:rPr>
            <w:rStyle w:val="Hyperlink"/>
            <w:rFonts w:eastAsiaTheme="majorEastAsia"/>
            <w:noProof/>
            <w:color w:val="auto"/>
            <w14:scene3d>
              <w14:camera w14:prst="orthographicFront"/>
              <w14:lightRig w14:rig="threePt" w14:dir="t">
                <w14:rot w14:lat="0" w14:lon="0" w14:rev="0"/>
              </w14:lightRig>
            </w14:scene3d>
          </w:rPr>
          <w:t>5.6.4</w:t>
        </w:r>
        <w:r w:rsidR="00324058" w:rsidRPr="00D649AD">
          <w:rPr>
            <w:rFonts w:eastAsiaTheme="minorEastAsia" w:cstheme="minorBidi"/>
            <w:noProof/>
            <w:sz w:val="22"/>
            <w:szCs w:val="22"/>
          </w:rPr>
          <w:tab/>
        </w:r>
        <w:r w:rsidR="00324058" w:rsidRPr="009C362B">
          <w:rPr>
            <w:rStyle w:val="Hyperlink"/>
            <w:rFonts w:eastAsiaTheme="majorEastAsia"/>
            <w:noProof/>
            <w:color w:val="auto"/>
          </w:rPr>
          <w:t>Wall and Ceiling/Attic Insulation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_Toc411593576 \h </w:instrText>
        </w:r>
        <w:r w:rsidR="00324058" w:rsidRPr="009C362B">
          <w:rPr>
            <w:noProof/>
            <w:webHidden/>
          </w:rPr>
        </w:r>
        <w:r w:rsidR="00324058" w:rsidRPr="009C362B">
          <w:rPr>
            <w:noProof/>
            <w:webHidden/>
          </w:rPr>
          <w:fldChar w:fldCharType="separate"/>
        </w:r>
        <w:r w:rsidR="00324058">
          <w:rPr>
            <w:noProof/>
            <w:webHidden/>
          </w:rPr>
          <w:t>766</w:t>
        </w:r>
        <w:r w:rsidR="00324058" w:rsidRPr="009C362B">
          <w:rPr>
            <w:noProof/>
            <w:webHidden/>
          </w:rPr>
          <w:fldChar w:fldCharType="end"/>
        </w:r>
      </w:hyperlink>
    </w:p>
    <w:p w:rsidR="00324058" w:rsidRDefault="00324058" w:rsidP="00324058">
      <w:pPr>
        <w:pStyle w:val="TOC1"/>
        <w:rPr>
          <w:rFonts w:asciiTheme="minorHAnsi" w:eastAsiaTheme="minorEastAsia" w:hAnsiTheme="minorHAnsi" w:cstheme="minorBidi"/>
          <w:color w:val="auto"/>
          <w:sz w:val="22"/>
        </w:rPr>
      </w:pPr>
      <w:r w:rsidRPr="009C362B">
        <w:rPr>
          <w:rStyle w:val="Hyperlink"/>
          <w:rFonts w:eastAsiaTheme="majorEastAsia"/>
          <w:color w:val="auto"/>
          <w:u w:val="none"/>
        </w:rPr>
        <w:t xml:space="preserve">Attachment A: </w:t>
      </w:r>
      <w:hyperlink w:anchor="_Toc411593577" w:history="1">
        <w:r w:rsidRPr="009C362B">
          <w:rPr>
            <w:rStyle w:val="Hyperlink"/>
            <w:rFonts w:eastAsiaTheme="majorEastAsia"/>
            <w:color w:val="auto"/>
          </w:rPr>
          <w:t>Illinois Statewide Net-to-Gross Methodologies</w:t>
        </w:r>
        <w:r w:rsidRPr="009C362B">
          <w:rPr>
            <w:webHidden/>
            <w:color w:val="auto"/>
          </w:rPr>
          <w:tab/>
        </w:r>
        <w:r w:rsidRPr="009C362B">
          <w:rPr>
            <w:webHidden/>
            <w:color w:val="auto"/>
          </w:rPr>
          <w:fldChar w:fldCharType="begin"/>
        </w:r>
        <w:r w:rsidRPr="009C362B">
          <w:rPr>
            <w:webHidden/>
            <w:color w:val="auto"/>
          </w:rPr>
          <w:instrText xml:space="preserve"> PAGEREF _Toc411593577 \h </w:instrText>
        </w:r>
        <w:r w:rsidRPr="009C362B">
          <w:rPr>
            <w:webHidden/>
            <w:color w:val="auto"/>
          </w:rPr>
        </w:r>
        <w:r w:rsidRPr="009C362B">
          <w:rPr>
            <w:webHidden/>
            <w:color w:val="auto"/>
          </w:rPr>
          <w:fldChar w:fldCharType="separate"/>
        </w:r>
        <w:r>
          <w:rPr>
            <w:webHidden/>
            <w:color w:val="auto"/>
          </w:rPr>
          <w:t>776</w:t>
        </w:r>
        <w:r w:rsidRPr="009C362B">
          <w:rPr>
            <w:webHidden/>
            <w:color w:val="auto"/>
          </w:rPr>
          <w:fldChar w:fldCharType="end"/>
        </w:r>
      </w:hyperlink>
    </w:p>
    <w:p w:rsidR="00324058" w:rsidRPr="002C742B" w:rsidRDefault="00324058" w:rsidP="00324058">
      <w:pPr>
        <w:rPr>
          <w:rStyle w:val="BookTitle"/>
          <w:rFonts w:asciiTheme="majorHAnsi" w:hAnsiTheme="majorHAnsi"/>
          <w:sz w:val="24"/>
          <w:szCs w:val="24"/>
        </w:rPr>
      </w:pPr>
      <w:r w:rsidRPr="009C362B">
        <w:fldChar w:fldCharType="end"/>
      </w:r>
      <w:bookmarkStart w:id="17" w:name="_Toc311470074"/>
    </w:p>
    <w:p w:rsidR="00324058" w:rsidRPr="00FE39CD" w:rsidRDefault="00324058" w:rsidP="00324058">
      <w:pPr>
        <w:widowControl/>
        <w:spacing w:after="200" w:line="276" w:lineRule="auto"/>
        <w:jc w:val="center"/>
        <w:rPr>
          <w:rStyle w:val="BookTitle"/>
          <w:b w:val="0"/>
          <w:bCs w:val="0"/>
          <w:smallCaps w:val="0"/>
        </w:rPr>
      </w:pPr>
      <w:r>
        <w:rPr>
          <w:rStyle w:val="BookTitle"/>
          <w:rFonts w:asciiTheme="majorHAnsi" w:hAnsiTheme="majorHAnsi"/>
          <w:sz w:val="24"/>
          <w:szCs w:val="24"/>
        </w:rPr>
        <w:br w:type="page"/>
      </w:r>
      <w:r w:rsidRPr="00364633">
        <w:rPr>
          <w:rStyle w:val="BookTitle"/>
          <w:rFonts w:asciiTheme="majorHAnsi" w:hAnsiTheme="majorHAnsi"/>
          <w:sz w:val="24"/>
          <w:szCs w:val="24"/>
        </w:rPr>
        <w:lastRenderedPageBreak/>
        <w:t>Tables &amp; Figures</w:t>
      </w:r>
    </w:p>
    <w:p w:rsidR="00324058" w:rsidRDefault="00324058" w:rsidP="00324058">
      <w:pPr>
        <w:rPr>
          <w:rFonts w:ascii="Calibri" w:hAnsi="Calibri" w:cs="Arial"/>
          <w:kern w:val="32"/>
          <w:sz w:val="32"/>
          <w:szCs w:val="32"/>
        </w:rPr>
      </w:pPr>
      <w:bookmarkStart w:id="18" w:name="_Toc315354074"/>
      <w:bookmarkEnd w:id="17"/>
    </w:p>
    <w:p w:rsidR="00324058" w:rsidRDefault="00324058" w:rsidP="00324058">
      <w:pPr>
        <w:pStyle w:val="TableofFigures"/>
        <w:tabs>
          <w:tab w:val="right" w:leader="dot" w:pos="9350"/>
        </w:tabs>
        <w:rPr>
          <w:rFonts w:eastAsiaTheme="minorEastAsia" w:cstheme="minorBidi"/>
          <w:noProof/>
          <w:sz w:val="22"/>
        </w:rPr>
      </w:pPr>
      <w:r>
        <w:rPr>
          <w:rFonts w:ascii="Calibri" w:hAnsi="Calibri" w:cs="Arial"/>
          <w:kern w:val="32"/>
          <w:sz w:val="32"/>
          <w:szCs w:val="32"/>
        </w:rPr>
        <w:fldChar w:fldCharType="begin"/>
      </w:r>
      <w:r>
        <w:rPr>
          <w:rFonts w:ascii="Calibri" w:hAnsi="Calibri" w:cs="Arial"/>
          <w:kern w:val="32"/>
          <w:sz w:val="32"/>
          <w:szCs w:val="32"/>
        </w:rPr>
        <w:instrText xml:space="preserve"> TOC \h \z \c "Table" </w:instrText>
      </w:r>
      <w:r>
        <w:rPr>
          <w:rFonts w:ascii="Calibri" w:hAnsi="Calibri" w:cs="Arial"/>
          <w:kern w:val="32"/>
          <w:sz w:val="32"/>
          <w:szCs w:val="32"/>
        </w:rPr>
        <w:fldChar w:fldCharType="separate"/>
      </w:r>
      <w:hyperlink w:anchor="_Toc411599453" w:history="1">
        <w:r w:rsidRPr="00CB7D67">
          <w:rPr>
            <w:rStyle w:val="Hyperlink"/>
            <w:noProof/>
          </w:rPr>
          <w:t>Table 1.1: Document Revision History</w:t>
        </w:r>
        <w:r>
          <w:rPr>
            <w:noProof/>
            <w:webHidden/>
          </w:rPr>
          <w:tab/>
        </w:r>
        <w:r>
          <w:rPr>
            <w:noProof/>
            <w:webHidden/>
          </w:rPr>
          <w:fldChar w:fldCharType="begin"/>
        </w:r>
        <w:r>
          <w:rPr>
            <w:noProof/>
            <w:webHidden/>
          </w:rPr>
          <w:instrText xml:space="preserve"> PAGEREF _Toc411599453 \h </w:instrText>
        </w:r>
        <w:r>
          <w:rPr>
            <w:noProof/>
            <w:webHidden/>
          </w:rPr>
        </w:r>
        <w:r>
          <w:rPr>
            <w:noProof/>
            <w:webHidden/>
          </w:rPr>
          <w:fldChar w:fldCharType="separate"/>
        </w:r>
        <w:r>
          <w:rPr>
            <w:noProof/>
            <w:webHidden/>
          </w:rPr>
          <w:t>10</w:t>
        </w:r>
        <w:r>
          <w:rPr>
            <w:noProof/>
            <w:webHidden/>
          </w:rPr>
          <w:fldChar w:fldCharType="end"/>
        </w:r>
      </w:hyperlink>
    </w:p>
    <w:p w:rsidR="00324058" w:rsidRDefault="0037056B" w:rsidP="00324058">
      <w:pPr>
        <w:pStyle w:val="TableofFigures"/>
        <w:tabs>
          <w:tab w:val="right" w:leader="dot" w:pos="9350"/>
        </w:tabs>
        <w:rPr>
          <w:rFonts w:eastAsiaTheme="minorEastAsia" w:cstheme="minorBidi"/>
          <w:noProof/>
          <w:sz w:val="22"/>
        </w:rPr>
      </w:pPr>
      <w:hyperlink w:anchor="_Toc411599454" w:history="1">
        <w:r w:rsidR="00324058" w:rsidRPr="00CB7D67">
          <w:rPr>
            <w:rStyle w:val="Hyperlink"/>
            <w:noProof/>
          </w:rPr>
          <w:t>Table 1.2: Summary of Measure Level Changes</w:t>
        </w:r>
        <w:r w:rsidR="00324058">
          <w:rPr>
            <w:noProof/>
            <w:webHidden/>
          </w:rPr>
          <w:tab/>
        </w:r>
        <w:r w:rsidR="00324058">
          <w:rPr>
            <w:noProof/>
            <w:webHidden/>
          </w:rPr>
          <w:fldChar w:fldCharType="begin"/>
        </w:r>
        <w:r w:rsidR="00324058">
          <w:rPr>
            <w:noProof/>
            <w:webHidden/>
          </w:rPr>
          <w:instrText xml:space="preserve"> PAGEREF _Toc411599454 \h </w:instrText>
        </w:r>
        <w:r w:rsidR="00324058">
          <w:rPr>
            <w:noProof/>
            <w:webHidden/>
          </w:rPr>
        </w:r>
        <w:r w:rsidR="00324058">
          <w:rPr>
            <w:noProof/>
            <w:webHidden/>
          </w:rPr>
          <w:fldChar w:fldCharType="separate"/>
        </w:r>
        <w:r w:rsidR="00324058">
          <w:rPr>
            <w:noProof/>
            <w:webHidden/>
          </w:rPr>
          <w:t>11</w:t>
        </w:r>
        <w:r w:rsidR="00324058">
          <w:rPr>
            <w:noProof/>
            <w:webHidden/>
          </w:rPr>
          <w:fldChar w:fldCharType="end"/>
        </w:r>
      </w:hyperlink>
    </w:p>
    <w:p w:rsidR="00324058" w:rsidRDefault="0037056B" w:rsidP="00324058">
      <w:pPr>
        <w:pStyle w:val="TableofFigures"/>
        <w:tabs>
          <w:tab w:val="right" w:leader="dot" w:pos="9350"/>
        </w:tabs>
        <w:rPr>
          <w:rFonts w:eastAsiaTheme="minorEastAsia" w:cstheme="minorBidi"/>
          <w:noProof/>
          <w:sz w:val="22"/>
        </w:rPr>
      </w:pPr>
      <w:hyperlink w:anchor="_Toc411599455" w:history="1">
        <w:r w:rsidR="00324058" w:rsidRPr="00CB7D67">
          <w:rPr>
            <w:rStyle w:val="Hyperlink"/>
            <w:noProof/>
          </w:rPr>
          <w:t>Table 1.3: Summary of Measure Revisions</w:t>
        </w:r>
        <w:r w:rsidR="00324058">
          <w:rPr>
            <w:noProof/>
            <w:webHidden/>
          </w:rPr>
          <w:tab/>
        </w:r>
        <w:r w:rsidR="00324058">
          <w:rPr>
            <w:noProof/>
            <w:webHidden/>
          </w:rPr>
          <w:fldChar w:fldCharType="begin"/>
        </w:r>
        <w:r w:rsidR="00324058">
          <w:rPr>
            <w:noProof/>
            <w:webHidden/>
          </w:rPr>
          <w:instrText xml:space="preserve"> PAGEREF _Toc411599455 \h </w:instrText>
        </w:r>
        <w:r w:rsidR="00324058">
          <w:rPr>
            <w:noProof/>
            <w:webHidden/>
          </w:rPr>
        </w:r>
        <w:r w:rsidR="00324058">
          <w:rPr>
            <w:noProof/>
            <w:webHidden/>
          </w:rPr>
          <w:fldChar w:fldCharType="separate"/>
        </w:r>
        <w:r w:rsidR="00324058">
          <w:rPr>
            <w:noProof/>
            <w:webHidden/>
          </w:rPr>
          <w:t>11</w:t>
        </w:r>
        <w:r w:rsidR="00324058">
          <w:rPr>
            <w:noProof/>
            <w:webHidden/>
          </w:rPr>
          <w:fldChar w:fldCharType="end"/>
        </w:r>
      </w:hyperlink>
    </w:p>
    <w:p w:rsidR="00324058" w:rsidRDefault="0037056B" w:rsidP="00324058">
      <w:pPr>
        <w:pStyle w:val="TableofFigures"/>
        <w:tabs>
          <w:tab w:val="right" w:leader="dot" w:pos="9350"/>
        </w:tabs>
        <w:rPr>
          <w:rFonts w:eastAsiaTheme="minorEastAsia" w:cstheme="minorBidi"/>
          <w:noProof/>
          <w:sz w:val="22"/>
        </w:rPr>
      </w:pPr>
      <w:hyperlink w:anchor="_Toc411599456" w:history="1">
        <w:r w:rsidR="00324058" w:rsidRPr="00CB7D67">
          <w:rPr>
            <w:rStyle w:val="Hyperlink"/>
            <w:noProof/>
          </w:rPr>
          <w:t>Table 2.1: End-Use Categories in the TRM</w:t>
        </w:r>
        <w:r w:rsidR="00324058">
          <w:rPr>
            <w:noProof/>
            <w:webHidden/>
          </w:rPr>
          <w:tab/>
        </w:r>
        <w:r w:rsidR="00324058">
          <w:rPr>
            <w:noProof/>
            <w:webHidden/>
          </w:rPr>
          <w:fldChar w:fldCharType="begin"/>
        </w:r>
        <w:r w:rsidR="00324058">
          <w:rPr>
            <w:noProof/>
            <w:webHidden/>
          </w:rPr>
          <w:instrText xml:space="preserve"> PAGEREF _Toc411599456 \h </w:instrText>
        </w:r>
        <w:r w:rsidR="00324058">
          <w:rPr>
            <w:noProof/>
            <w:webHidden/>
          </w:rPr>
        </w:r>
        <w:r w:rsidR="00324058">
          <w:rPr>
            <w:noProof/>
            <w:webHidden/>
          </w:rPr>
          <w:fldChar w:fldCharType="separate"/>
        </w:r>
        <w:r w:rsidR="00324058">
          <w:rPr>
            <w:noProof/>
            <w:webHidden/>
          </w:rPr>
          <w:t>23</w:t>
        </w:r>
        <w:r w:rsidR="00324058">
          <w:rPr>
            <w:noProof/>
            <w:webHidden/>
          </w:rPr>
          <w:fldChar w:fldCharType="end"/>
        </w:r>
      </w:hyperlink>
    </w:p>
    <w:p w:rsidR="00324058" w:rsidRDefault="0037056B" w:rsidP="00324058">
      <w:pPr>
        <w:pStyle w:val="TableofFigures"/>
        <w:tabs>
          <w:tab w:val="right" w:leader="dot" w:pos="9350"/>
        </w:tabs>
        <w:rPr>
          <w:rFonts w:eastAsiaTheme="minorEastAsia" w:cstheme="minorBidi"/>
          <w:noProof/>
          <w:sz w:val="22"/>
        </w:rPr>
      </w:pPr>
      <w:hyperlink w:anchor="_Toc411599457" w:history="1">
        <w:r w:rsidR="00324058" w:rsidRPr="00CB7D67">
          <w:rPr>
            <w:rStyle w:val="Hyperlink"/>
            <w:noProof/>
          </w:rPr>
          <w:t>Table 2.2: Measure Code Specification Key</w:t>
        </w:r>
        <w:r w:rsidR="00324058">
          <w:rPr>
            <w:noProof/>
            <w:webHidden/>
          </w:rPr>
          <w:tab/>
        </w:r>
        <w:r w:rsidR="00324058">
          <w:rPr>
            <w:noProof/>
            <w:webHidden/>
          </w:rPr>
          <w:fldChar w:fldCharType="begin"/>
        </w:r>
        <w:r w:rsidR="00324058">
          <w:rPr>
            <w:noProof/>
            <w:webHidden/>
          </w:rPr>
          <w:instrText xml:space="preserve"> PAGEREF _Toc411599457 \h </w:instrText>
        </w:r>
        <w:r w:rsidR="00324058">
          <w:rPr>
            <w:noProof/>
            <w:webHidden/>
          </w:rPr>
        </w:r>
        <w:r w:rsidR="00324058">
          <w:rPr>
            <w:noProof/>
            <w:webHidden/>
          </w:rPr>
          <w:fldChar w:fldCharType="separate"/>
        </w:r>
        <w:r w:rsidR="00324058">
          <w:rPr>
            <w:noProof/>
            <w:webHidden/>
          </w:rPr>
          <w:t>24</w:t>
        </w:r>
        <w:r w:rsidR="00324058">
          <w:rPr>
            <w:noProof/>
            <w:webHidden/>
          </w:rPr>
          <w:fldChar w:fldCharType="end"/>
        </w:r>
      </w:hyperlink>
    </w:p>
    <w:p w:rsidR="00324058" w:rsidRDefault="0037056B" w:rsidP="00324058">
      <w:pPr>
        <w:pStyle w:val="TableofFigures"/>
        <w:tabs>
          <w:tab w:val="right" w:leader="dot" w:pos="9350"/>
        </w:tabs>
        <w:rPr>
          <w:rFonts w:eastAsiaTheme="minorEastAsia" w:cstheme="minorBidi"/>
          <w:noProof/>
          <w:sz w:val="22"/>
        </w:rPr>
      </w:pPr>
      <w:hyperlink w:anchor="_Toc411599458" w:history="1">
        <w:r w:rsidR="00324058" w:rsidRPr="00CB7D67">
          <w:rPr>
            <w:rStyle w:val="Hyperlink"/>
            <w:noProof/>
          </w:rPr>
          <w:t>Table 2.3</w:t>
        </w:r>
        <w:r w:rsidR="00324058" w:rsidRPr="00CB7D67">
          <w:rPr>
            <w:rStyle w:val="Hyperlink"/>
            <w:rFonts w:ascii="Calibri" w:hAnsi="Calibri" w:cs="Calibri"/>
            <w:noProof/>
            <w:spacing w:val="5"/>
            <w:kern w:val="28"/>
          </w:rPr>
          <w:t>: Program Delivery Types</w:t>
        </w:r>
        <w:r w:rsidR="00324058">
          <w:rPr>
            <w:noProof/>
            <w:webHidden/>
          </w:rPr>
          <w:tab/>
        </w:r>
        <w:r w:rsidR="00324058">
          <w:rPr>
            <w:noProof/>
            <w:webHidden/>
          </w:rPr>
          <w:fldChar w:fldCharType="begin"/>
        </w:r>
        <w:r w:rsidR="00324058">
          <w:rPr>
            <w:noProof/>
            <w:webHidden/>
          </w:rPr>
          <w:instrText xml:space="preserve"> PAGEREF _Toc411599458 \h </w:instrText>
        </w:r>
        <w:r w:rsidR="00324058">
          <w:rPr>
            <w:noProof/>
            <w:webHidden/>
          </w:rPr>
        </w:r>
        <w:r w:rsidR="00324058">
          <w:rPr>
            <w:noProof/>
            <w:webHidden/>
          </w:rPr>
          <w:fldChar w:fldCharType="separate"/>
        </w:r>
        <w:r w:rsidR="00324058">
          <w:rPr>
            <w:noProof/>
            <w:webHidden/>
          </w:rPr>
          <w:t>28</w:t>
        </w:r>
        <w:r w:rsidR="00324058">
          <w:rPr>
            <w:noProof/>
            <w:webHidden/>
          </w:rPr>
          <w:fldChar w:fldCharType="end"/>
        </w:r>
      </w:hyperlink>
    </w:p>
    <w:p w:rsidR="00324058" w:rsidRDefault="0037056B" w:rsidP="00324058">
      <w:pPr>
        <w:pStyle w:val="TableofFigures"/>
        <w:tabs>
          <w:tab w:val="right" w:leader="dot" w:pos="9350"/>
        </w:tabs>
        <w:rPr>
          <w:rFonts w:eastAsiaTheme="minorEastAsia" w:cstheme="minorBidi"/>
          <w:noProof/>
          <w:sz w:val="22"/>
        </w:rPr>
      </w:pPr>
      <w:hyperlink w:anchor="_Toc411599459" w:history="1">
        <w:r w:rsidR="00324058" w:rsidRPr="00CB7D67">
          <w:rPr>
            <w:rStyle w:val="Hyperlink"/>
            <w:noProof/>
          </w:rPr>
          <w:t>Table 3.1: Early Replacement Baseline Criteria</w:t>
        </w:r>
        <w:r w:rsidR="00324058">
          <w:rPr>
            <w:noProof/>
            <w:webHidden/>
          </w:rPr>
          <w:tab/>
        </w:r>
        <w:r w:rsidR="00324058">
          <w:rPr>
            <w:noProof/>
            <w:webHidden/>
          </w:rPr>
          <w:fldChar w:fldCharType="begin"/>
        </w:r>
        <w:r w:rsidR="00324058">
          <w:rPr>
            <w:noProof/>
            <w:webHidden/>
          </w:rPr>
          <w:instrText xml:space="preserve"> PAGEREF _Toc411599459 \h </w:instrText>
        </w:r>
        <w:r w:rsidR="00324058">
          <w:rPr>
            <w:noProof/>
            <w:webHidden/>
          </w:rPr>
        </w:r>
        <w:r w:rsidR="00324058">
          <w:rPr>
            <w:noProof/>
            <w:webHidden/>
          </w:rPr>
          <w:fldChar w:fldCharType="separate"/>
        </w:r>
        <w:r w:rsidR="00324058">
          <w:rPr>
            <w:noProof/>
            <w:webHidden/>
          </w:rPr>
          <w:t>31</w:t>
        </w:r>
        <w:r w:rsidR="00324058">
          <w:rPr>
            <w:noProof/>
            <w:webHidden/>
          </w:rPr>
          <w:fldChar w:fldCharType="end"/>
        </w:r>
      </w:hyperlink>
    </w:p>
    <w:p w:rsidR="00324058" w:rsidRDefault="0037056B" w:rsidP="00324058">
      <w:pPr>
        <w:pStyle w:val="TableofFigures"/>
        <w:tabs>
          <w:tab w:val="right" w:leader="dot" w:pos="9350"/>
        </w:tabs>
        <w:rPr>
          <w:rFonts w:eastAsiaTheme="minorEastAsia" w:cstheme="minorBidi"/>
          <w:noProof/>
          <w:sz w:val="22"/>
        </w:rPr>
      </w:pPr>
      <w:hyperlink w:anchor="_Toc411599460" w:history="1">
        <w:r w:rsidR="00324058" w:rsidRPr="00CB7D67">
          <w:rPr>
            <w:rStyle w:val="Hyperlink"/>
            <w:noProof/>
          </w:rPr>
          <w:t>Table 3.2</w:t>
        </w:r>
        <w:r w:rsidR="00324058">
          <w:rPr>
            <w:rStyle w:val="Hyperlink"/>
            <w:noProof/>
          </w:rPr>
          <w:t xml:space="preserve">: </w:t>
        </w:r>
        <w:r w:rsidR="00324058" w:rsidRPr="00901B57">
          <w:rPr>
            <w:rStyle w:val="Hyperlink"/>
            <w:noProof/>
          </w:rPr>
          <w:t>Degree-Day Zones and Values by Market Sector</w:t>
        </w:r>
        <w:r w:rsidR="00324058">
          <w:rPr>
            <w:noProof/>
            <w:webHidden/>
          </w:rPr>
          <w:tab/>
        </w:r>
        <w:r w:rsidR="00324058">
          <w:rPr>
            <w:noProof/>
            <w:webHidden/>
          </w:rPr>
          <w:fldChar w:fldCharType="begin"/>
        </w:r>
        <w:r w:rsidR="00324058">
          <w:rPr>
            <w:noProof/>
            <w:webHidden/>
          </w:rPr>
          <w:instrText xml:space="preserve"> PAGEREF _Toc411599460 \h </w:instrText>
        </w:r>
        <w:r w:rsidR="00324058">
          <w:rPr>
            <w:noProof/>
            <w:webHidden/>
          </w:rPr>
        </w:r>
        <w:r w:rsidR="00324058">
          <w:rPr>
            <w:noProof/>
            <w:webHidden/>
          </w:rPr>
          <w:fldChar w:fldCharType="separate"/>
        </w:r>
        <w:r w:rsidR="00324058">
          <w:rPr>
            <w:noProof/>
            <w:webHidden/>
          </w:rPr>
          <w:t>38</w:t>
        </w:r>
        <w:r w:rsidR="00324058">
          <w:rPr>
            <w:noProof/>
            <w:webHidden/>
          </w:rPr>
          <w:fldChar w:fldCharType="end"/>
        </w:r>
      </w:hyperlink>
    </w:p>
    <w:p w:rsidR="00324058" w:rsidRDefault="0037056B" w:rsidP="00324058">
      <w:pPr>
        <w:pStyle w:val="TableofFigures"/>
        <w:tabs>
          <w:tab w:val="right" w:leader="dot" w:pos="9350"/>
        </w:tabs>
        <w:rPr>
          <w:rFonts w:eastAsiaTheme="minorEastAsia" w:cstheme="minorBidi"/>
          <w:noProof/>
          <w:sz w:val="22"/>
        </w:rPr>
      </w:pPr>
      <w:hyperlink w:anchor="_Toc411599461" w:history="1">
        <w:r w:rsidR="00324058" w:rsidRPr="00CB7D67">
          <w:rPr>
            <w:rStyle w:val="Hyperlink"/>
            <w:noProof/>
          </w:rPr>
          <w:t>Table 3.3: On and Off Peak Energy Definitions</w:t>
        </w:r>
        <w:r w:rsidR="00324058">
          <w:rPr>
            <w:noProof/>
            <w:webHidden/>
          </w:rPr>
          <w:tab/>
        </w:r>
        <w:r w:rsidR="00324058">
          <w:rPr>
            <w:noProof/>
            <w:webHidden/>
          </w:rPr>
          <w:fldChar w:fldCharType="begin"/>
        </w:r>
        <w:r w:rsidR="00324058">
          <w:rPr>
            <w:noProof/>
            <w:webHidden/>
          </w:rPr>
          <w:instrText xml:space="preserve"> PAGEREF _Toc411599461 \h </w:instrText>
        </w:r>
        <w:r w:rsidR="00324058">
          <w:rPr>
            <w:noProof/>
            <w:webHidden/>
          </w:rPr>
        </w:r>
        <w:r w:rsidR="00324058">
          <w:rPr>
            <w:noProof/>
            <w:webHidden/>
          </w:rPr>
          <w:fldChar w:fldCharType="separate"/>
        </w:r>
        <w:r w:rsidR="00324058">
          <w:rPr>
            <w:noProof/>
            <w:webHidden/>
          </w:rPr>
          <w:t>39</w:t>
        </w:r>
        <w:r w:rsidR="00324058">
          <w:rPr>
            <w:noProof/>
            <w:webHidden/>
          </w:rPr>
          <w:fldChar w:fldCharType="end"/>
        </w:r>
      </w:hyperlink>
    </w:p>
    <w:p w:rsidR="00324058" w:rsidRDefault="0037056B" w:rsidP="00324058">
      <w:pPr>
        <w:pStyle w:val="TableofFigures"/>
        <w:tabs>
          <w:tab w:val="right" w:leader="dot" w:pos="9350"/>
        </w:tabs>
        <w:rPr>
          <w:rFonts w:eastAsiaTheme="minorEastAsia" w:cstheme="minorBidi"/>
          <w:noProof/>
          <w:sz w:val="22"/>
        </w:rPr>
      </w:pPr>
      <w:hyperlink w:anchor="_Toc411599462" w:history="1">
        <w:r w:rsidR="00324058" w:rsidRPr="00CB7D67">
          <w:rPr>
            <w:rStyle w:val="Hyperlink"/>
            <w:noProof/>
          </w:rPr>
          <w:t>Table 3.4: Loadshapes by Season</w:t>
        </w:r>
        <w:r w:rsidR="00324058">
          <w:rPr>
            <w:noProof/>
            <w:webHidden/>
          </w:rPr>
          <w:tab/>
        </w:r>
        <w:r w:rsidR="00324058">
          <w:rPr>
            <w:noProof/>
            <w:webHidden/>
          </w:rPr>
          <w:fldChar w:fldCharType="begin"/>
        </w:r>
        <w:r w:rsidR="00324058">
          <w:rPr>
            <w:noProof/>
            <w:webHidden/>
          </w:rPr>
          <w:instrText xml:space="preserve"> PAGEREF _Toc411599462 \h </w:instrText>
        </w:r>
        <w:r w:rsidR="00324058">
          <w:rPr>
            <w:noProof/>
            <w:webHidden/>
          </w:rPr>
        </w:r>
        <w:r w:rsidR="00324058">
          <w:rPr>
            <w:noProof/>
            <w:webHidden/>
          </w:rPr>
          <w:fldChar w:fldCharType="separate"/>
        </w:r>
        <w:r w:rsidR="00324058">
          <w:rPr>
            <w:noProof/>
            <w:webHidden/>
          </w:rPr>
          <w:t>40</w:t>
        </w:r>
        <w:r w:rsidR="00324058">
          <w:rPr>
            <w:noProof/>
            <w:webHidden/>
          </w:rPr>
          <w:fldChar w:fldCharType="end"/>
        </w:r>
      </w:hyperlink>
    </w:p>
    <w:p w:rsidR="00324058" w:rsidRDefault="0037056B" w:rsidP="00324058">
      <w:pPr>
        <w:pStyle w:val="TableofFigures"/>
        <w:tabs>
          <w:tab w:val="right" w:leader="dot" w:pos="9350"/>
        </w:tabs>
        <w:rPr>
          <w:rFonts w:eastAsiaTheme="minorEastAsia" w:cstheme="minorBidi"/>
          <w:noProof/>
          <w:sz w:val="22"/>
        </w:rPr>
      </w:pPr>
      <w:hyperlink w:anchor="_Toc411599463" w:history="1">
        <w:r w:rsidR="00324058" w:rsidRPr="00CB7D67">
          <w:rPr>
            <w:rStyle w:val="Hyperlink"/>
            <w:noProof/>
          </w:rPr>
          <w:t>Table 3.5: Loadshapes by Month and Day of Week</w:t>
        </w:r>
        <w:r w:rsidR="00324058">
          <w:rPr>
            <w:noProof/>
            <w:webHidden/>
          </w:rPr>
          <w:tab/>
        </w:r>
        <w:r w:rsidR="00324058">
          <w:rPr>
            <w:noProof/>
            <w:webHidden/>
          </w:rPr>
          <w:fldChar w:fldCharType="begin"/>
        </w:r>
        <w:r w:rsidR="00324058">
          <w:rPr>
            <w:noProof/>
            <w:webHidden/>
          </w:rPr>
          <w:instrText xml:space="preserve"> PAGEREF _Toc411599463 \h </w:instrText>
        </w:r>
        <w:r w:rsidR="00324058">
          <w:rPr>
            <w:noProof/>
            <w:webHidden/>
          </w:rPr>
        </w:r>
        <w:r w:rsidR="00324058">
          <w:rPr>
            <w:noProof/>
            <w:webHidden/>
          </w:rPr>
          <w:fldChar w:fldCharType="separate"/>
        </w:r>
        <w:r w:rsidR="00324058">
          <w:rPr>
            <w:noProof/>
            <w:webHidden/>
          </w:rPr>
          <w:t>44</w:t>
        </w:r>
        <w:r w:rsidR="00324058">
          <w:rPr>
            <w:noProof/>
            <w:webHidden/>
          </w:rPr>
          <w:fldChar w:fldCharType="end"/>
        </w:r>
      </w:hyperlink>
    </w:p>
    <w:p w:rsidR="00324058" w:rsidRDefault="0037056B" w:rsidP="00324058">
      <w:pPr>
        <w:pStyle w:val="TableofFigures"/>
        <w:tabs>
          <w:tab w:val="right" w:leader="dot" w:pos="9350"/>
        </w:tabs>
        <w:rPr>
          <w:rFonts w:eastAsiaTheme="minorEastAsia" w:cstheme="minorBidi"/>
          <w:noProof/>
          <w:sz w:val="22"/>
        </w:rPr>
      </w:pPr>
      <w:hyperlink w:anchor="_Toc411599464" w:history="1">
        <w:r w:rsidR="00324058" w:rsidRPr="00CB7D67">
          <w:rPr>
            <w:rStyle w:val="Hyperlink"/>
            <w:noProof/>
          </w:rPr>
          <w:t>Table 3.6: Degree-Day Zones and Values by Market Sector</w:t>
        </w:r>
        <w:r w:rsidR="00324058">
          <w:rPr>
            <w:noProof/>
            <w:webHidden/>
          </w:rPr>
          <w:tab/>
        </w:r>
        <w:r w:rsidR="00324058">
          <w:rPr>
            <w:noProof/>
            <w:webHidden/>
          </w:rPr>
          <w:fldChar w:fldCharType="begin"/>
        </w:r>
        <w:r w:rsidR="00324058">
          <w:rPr>
            <w:noProof/>
            <w:webHidden/>
          </w:rPr>
          <w:instrText xml:space="preserve"> PAGEREF _Toc411599464 \h </w:instrText>
        </w:r>
        <w:r w:rsidR="00324058">
          <w:rPr>
            <w:noProof/>
            <w:webHidden/>
          </w:rPr>
        </w:r>
        <w:r w:rsidR="00324058">
          <w:rPr>
            <w:noProof/>
            <w:webHidden/>
          </w:rPr>
          <w:fldChar w:fldCharType="separate"/>
        </w:r>
        <w:r w:rsidR="00324058">
          <w:rPr>
            <w:noProof/>
            <w:webHidden/>
          </w:rPr>
          <w:t>51</w:t>
        </w:r>
        <w:r w:rsidR="00324058">
          <w:rPr>
            <w:noProof/>
            <w:webHidden/>
          </w:rPr>
          <w:fldChar w:fldCharType="end"/>
        </w:r>
      </w:hyperlink>
    </w:p>
    <w:p w:rsidR="00324058" w:rsidRDefault="0037056B" w:rsidP="00324058">
      <w:pPr>
        <w:pStyle w:val="TableofFigures"/>
        <w:tabs>
          <w:tab w:val="right" w:leader="dot" w:pos="9350"/>
        </w:tabs>
        <w:rPr>
          <w:rFonts w:eastAsiaTheme="minorEastAsia" w:cstheme="minorBidi"/>
          <w:noProof/>
          <w:sz w:val="22"/>
        </w:rPr>
      </w:pPr>
      <w:hyperlink w:anchor="_Toc411599465" w:history="1">
        <w:r w:rsidR="00324058" w:rsidRPr="00CB7D67">
          <w:rPr>
            <w:rStyle w:val="Hyperlink"/>
            <w:noProof/>
          </w:rPr>
          <w:t>Table 3.7: Heating Degree-Day Zones by County</w:t>
        </w:r>
        <w:r w:rsidR="00324058">
          <w:rPr>
            <w:noProof/>
            <w:webHidden/>
          </w:rPr>
          <w:tab/>
        </w:r>
        <w:r w:rsidR="00324058">
          <w:rPr>
            <w:noProof/>
            <w:webHidden/>
          </w:rPr>
          <w:fldChar w:fldCharType="begin"/>
        </w:r>
        <w:r w:rsidR="00324058">
          <w:rPr>
            <w:noProof/>
            <w:webHidden/>
          </w:rPr>
          <w:instrText xml:space="preserve"> PAGEREF _Toc411599465 \h </w:instrText>
        </w:r>
        <w:r w:rsidR="00324058">
          <w:rPr>
            <w:noProof/>
            <w:webHidden/>
          </w:rPr>
        </w:r>
        <w:r w:rsidR="00324058">
          <w:rPr>
            <w:noProof/>
            <w:webHidden/>
          </w:rPr>
          <w:fldChar w:fldCharType="separate"/>
        </w:r>
        <w:r w:rsidR="00324058">
          <w:rPr>
            <w:noProof/>
            <w:webHidden/>
          </w:rPr>
          <w:t>54</w:t>
        </w:r>
        <w:r w:rsidR="00324058">
          <w:rPr>
            <w:noProof/>
            <w:webHidden/>
          </w:rPr>
          <w:fldChar w:fldCharType="end"/>
        </w:r>
      </w:hyperlink>
    </w:p>
    <w:p w:rsidR="00324058" w:rsidRDefault="0037056B" w:rsidP="00324058">
      <w:pPr>
        <w:pStyle w:val="TableofFigures"/>
        <w:tabs>
          <w:tab w:val="right" w:leader="dot" w:pos="9350"/>
        </w:tabs>
        <w:rPr>
          <w:rFonts w:eastAsiaTheme="minorEastAsia" w:cstheme="minorBidi"/>
          <w:noProof/>
          <w:sz w:val="22"/>
        </w:rPr>
      </w:pPr>
      <w:hyperlink w:anchor="_Toc411599466" w:history="1">
        <w:r w:rsidR="00324058" w:rsidRPr="00CB7D67">
          <w:rPr>
            <w:rStyle w:val="Hyperlink"/>
            <w:noProof/>
          </w:rPr>
          <w:t>Table 3.8: Cooling Degree-day Zones by County</w:t>
        </w:r>
        <w:r w:rsidR="00324058">
          <w:rPr>
            <w:noProof/>
            <w:webHidden/>
          </w:rPr>
          <w:tab/>
        </w:r>
        <w:r w:rsidR="00324058">
          <w:rPr>
            <w:noProof/>
            <w:webHidden/>
          </w:rPr>
          <w:fldChar w:fldCharType="begin"/>
        </w:r>
        <w:r w:rsidR="00324058">
          <w:rPr>
            <w:noProof/>
            <w:webHidden/>
          </w:rPr>
          <w:instrText xml:space="preserve"> PAGEREF _Toc411599466 \h </w:instrText>
        </w:r>
        <w:r w:rsidR="00324058">
          <w:rPr>
            <w:noProof/>
            <w:webHidden/>
          </w:rPr>
        </w:r>
        <w:r w:rsidR="00324058">
          <w:rPr>
            <w:noProof/>
            <w:webHidden/>
          </w:rPr>
          <w:fldChar w:fldCharType="separate"/>
        </w:r>
        <w:r w:rsidR="00324058">
          <w:rPr>
            <w:noProof/>
            <w:webHidden/>
          </w:rPr>
          <w:t>55</w:t>
        </w:r>
        <w:r w:rsidR="00324058">
          <w:rPr>
            <w:noProof/>
            <w:webHidden/>
          </w:rPr>
          <w:fldChar w:fldCharType="end"/>
        </w:r>
      </w:hyperlink>
    </w:p>
    <w:p w:rsidR="00324058" w:rsidRDefault="00324058" w:rsidP="00324058">
      <w:pPr>
        <w:rPr>
          <w:rFonts w:ascii="Calibri" w:hAnsi="Calibri" w:cs="Arial"/>
          <w:kern w:val="32"/>
          <w:sz w:val="32"/>
          <w:szCs w:val="32"/>
        </w:rPr>
      </w:pPr>
      <w:r>
        <w:rPr>
          <w:rFonts w:ascii="Calibri" w:hAnsi="Calibri" w:cs="Arial"/>
          <w:kern w:val="32"/>
          <w:sz w:val="32"/>
          <w:szCs w:val="32"/>
        </w:rPr>
        <w:fldChar w:fldCharType="end"/>
      </w:r>
    </w:p>
    <w:p w:rsidR="00324058" w:rsidRDefault="00324058" w:rsidP="00324058">
      <w:pPr>
        <w:pStyle w:val="TableofFigures"/>
        <w:tabs>
          <w:tab w:val="right" w:leader="dot" w:pos="9350"/>
        </w:tabs>
        <w:rPr>
          <w:rFonts w:eastAsiaTheme="minorEastAsia" w:cstheme="minorBidi"/>
          <w:noProof/>
          <w:sz w:val="22"/>
        </w:rPr>
      </w:pPr>
      <w:r>
        <w:rPr>
          <w:rFonts w:ascii="Calibri" w:hAnsi="Calibri" w:cs="Arial"/>
          <w:kern w:val="32"/>
          <w:sz w:val="32"/>
          <w:szCs w:val="32"/>
        </w:rPr>
        <w:fldChar w:fldCharType="begin"/>
      </w:r>
      <w:r>
        <w:rPr>
          <w:rFonts w:ascii="Calibri" w:hAnsi="Calibri" w:cs="Arial"/>
          <w:kern w:val="32"/>
          <w:sz w:val="32"/>
          <w:szCs w:val="32"/>
        </w:rPr>
        <w:instrText xml:space="preserve"> TOC \h \z \c "Figure" </w:instrText>
      </w:r>
      <w:r>
        <w:rPr>
          <w:rFonts w:ascii="Calibri" w:hAnsi="Calibri" w:cs="Arial"/>
          <w:kern w:val="32"/>
          <w:sz w:val="32"/>
          <w:szCs w:val="32"/>
        </w:rPr>
        <w:fldChar w:fldCharType="separate"/>
      </w:r>
      <w:hyperlink w:anchor="_Toc411599505" w:history="1">
        <w:r w:rsidRPr="00BE732C">
          <w:rPr>
            <w:rStyle w:val="Hyperlink"/>
            <w:noProof/>
          </w:rPr>
          <w:t>Figure 3.1: Cooling Degree-Day Zones by County</w:t>
        </w:r>
        <w:r>
          <w:rPr>
            <w:noProof/>
            <w:webHidden/>
          </w:rPr>
          <w:tab/>
        </w:r>
        <w:r>
          <w:rPr>
            <w:noProof/>
            <w:webHidden/>
          </w:rPr>
          <w:fldChar w:fldCharType="begin"/>
        </w:r>
        <w:r>
          <w:rPr>
            <w:noProof/>
            <w:webHidden/>
          </w:rPr>
          <w:instrText xml:space="preserve"> PAGEREF _Toc411599505 \h </w:instrText>
        </w:r>
        <w:r>
          <w:rPr>
            <w:noProof/>
            <w:webHidden/>
          </w:rPr>
        </w:r>
        <w:r>
          <w:rPr>
            <w:noProof/>
            <w:webHidden/>
          </w:rPr>
          <w:fldChar w:fldCharType="separate"/>
        </w:r>
        <w:r>
          <w:rPr>
            <w:noProof/>
            <w:webHidden/>
          </w:rPr>
          <w:t>52</w:t>
        </w:r>
        <w:r>
          <w:rPr>
            <w:noProof/>
            <w:webHidden/>
          </w:rPr>
          <w:fldChar w:fldCharType="end"/>
        </w:r>
      </w:hyperlink>
    </w:p>
    <w:p w:rsidR="00324058" w:rsidRDefault="0037056B" w:rsidP="00324058">
      <w:pPr>
        <w:pStyle w:val="TableofFigures"/>
        <w:tabs>
          <w:tab w:val="right" w:leader="dot" w:pos="9350"/>
        </w:tabs>
        <w:rPr>
          <w:rFonts w:eastAsiaTheme="minorEastAsia" w:cstheme="minorBidi"/>
          <w:noProof/>
          <w:sz w:val="22"/>
        </w:rPr>
      </w:pPr>
      <w:hyperlink w:anchor="_Toc411599506" w:history="1">
        <w:r w:rsidR="00324058" w:rsidRPr="00BE732C">
          <w:rPr>
            <w:rStyle w:val="Hyperlink"/>
            <w:noProof/>
          </w:rPr>
          <w:t>Figure 3.2: Heating Degree-Day Zones by County</w:t>
        </w:r>
        <w:r w:rsidR="00324058">
          <w:rPr>
            <w:noProof/>
            <w:webHidden/>
          </w:rPr>
          <w:tab/>
        </w:r>
        <w:r w:rsidR="00324058">
          <w:rPr>
            <w:noProof/>
            <w:webHidden/>
          </w:rPr>
          <w:fldChar w:fldCharType="begin"/>
        </w:r>
        <w:r w:rsidR="00324058">
          <w:rPr>
            <w:noProof/>
            <w:webHidden/>
          </w:rPr>
          <w:instrText xml:space="preserve"> PAGEREF _Toc411599506 \h </w:instrText>
        </w:r>
        <w:r w:rsidR="00324058">
          <w:rPr>
            <w:noProof/>
            <w:webHidden/>
          </w:rPr>
        </w:r>
        <w:r w:rsidR="00324058">
          <w:rPr>
            <w:noProof/>
            <w:webHidden/>
          </w:rPr>
          <w:fldChar w:fldCharType="separate"/>
        </w:r>
        <w:r w:rsidR="00324058">
          <w:rPr>
            <w:noProof/>
            <w:webHidden/>
          </w:rPr>
          <w:t>53</w:t>
        </w:r>
        <w:r w:rsidR="00324058">
          <w:rPr>
            <w:noProof/>
            <w:webHidden/>
          </w:rPr>
          <w:fldChar w:fldCharType="end"/>
        </w:r>
      </w:hyperlink>
    </w:p>
    <w:p w:rsidR="00324058" w:rsidRPr="005C24F1" w:rsidRDefault="00324058" w:rsidP="00324058">
      <w:pPr>
        <w:rPr>
          <w:rFonts w:ascii="Calibri" w:hAnsi="Calibri" w:cs="Arial"/>
          <w:kern w:val="32"/>
          <w:sz w:val="32"/>
          <w:szCs w:val="32"/>
        </w:rPr>
        <w:sectPr w:rsidR="00324058" w:rsidRPr="005C24F1" w:rsidSect="0037056B">
          <w:headerReference w:type="default" r:id="rId10"/>
          <w:type w:val="continuous"/>
          <w:pgSz w:w="12240" w:h="15840" w:code="1"/>
          <w:pgMar w:top="1440" w:right="1440" w:bottom="1440" w:left="1440" w:header="720" w:footer="720" w:gutter="0"/>
          <w:cols w:space="720"/>
          <w:docGrid w:linePitch="360"/>
        </w:sectPr>
      </w:pPr>
      <w:r>
        <w:rPr>
          <w:rFonts w:ascii="Calibri" w:hAnsi="Calibri" w:cs="Arial"/>
          <w:kern w:val="32"/>
          <w:sz w:val="32"/>
          <w:szCs w:val="32"/>
        </w:rPr>
        <w:fldChar w:fldCharType="end"/>
      </w:r>
    </w:p>
    <w:p w:rsidR="00324058" w:rsidRPr="004563A5" w:rsidRDefault="00324058" w:rsidP="00324058">
      <w:pPr>
        <w:widowControl/>
        <w:jc w:val="center"/>
        <w:rPr>
          <w:b/>
          <w:sz w:val="22"/>
        </w:rPr>
      </w:pPr>
      <w:r w:rsidRPr="00DE7747">
        <w:rPr>
          <w:b/>
          <w:sz w:val="22"/>
        </w:rPr>
        <w:lastRenderedPageBreak/>
        <w:t>Acknowledgements</w:t>
      </w:r>
    </w:p>
    <w:p w:rsidR="00324058" w:rsidRDefault="00324058" w:rsidP="00324058">
      <w:pPr>
        <w:widowControl/>
        <w:jc w:val="left"/>
        <w:rPr>
          <w:rFonts w:ascii="Calibri" w:hAnsi="Calibri" w:cs="Calibri"/>
          <w:color w:val="000000"/>
          <w:spacing w:val="5"/>
          <w:kern w:val="28"/>
          <w:sz w:val="22"/>
        </w:rPr>
      </w:pPr>
    </w:p>
    <w:p w:rsidR="00324058" w:rsidRPr="002F27B8" w:rsidRDefault="00324058" w:rsidP="00324058">
      <w:pPr>
        <w:widowControl/>
        <w:jc w:val="left"/>
        <w:rPr>
          <w:szCs w:val="20"/>
        </w:rPr>
      </w:pPr>
      <w:r w:rsidRPr="002F27B8">
        <w:rPr>
          <w:szCs w:val="20"/>
        </w:rPr>
        <w:t xml:space="preserve">This document was created through collaboration amongst the members of the Illinois Energy Efficiency Stakeholder Advisory Group (SAG).  The SAG is an open forum where interested parties may participate in the evolution of Illinois’ energy efficiency programs.  Parties wishing to participate in the SAG process may do so by visiting </w:t>
      </w:r>
      <w:hyperlink r:id="rId11" w:history="1">
        <w:r w:rsidRPr="002F27B8">
          <w:rPr>
            <w:rStyle w:val="Hyperlink"/>
            <w:szCs w:val="20"/>
          </w:rPr>
          <w:t>http://www.ilsag.info/questions.html</w:t>
        </w:r>
      </w:hyperlink>
      <w:r w:rsidRPr="002F27B8">
        <w:rPr>
          <w:szCs w:val="20"/>
        </w:rPr>
        <w:t xml:space="preserve"> and contacting the Independent Facilitator at </w:t>
      </w:r>
      <w:hyperlink r:id="rId12" w:history="1">
        <w:r w:rsidRPr="002F27B8">
          <w:rPr>
            <w:rStyle w:val="Hyperlink"/>
            <w:szCs w:val="20"/>
          </w:rPr>
          <w:t>Annette.Beitel@FutEE.biz</w:t>
        </w:r>
      </w:hyperlink>
      <w:r w:rsidRPr="002F27B8">
        <w:rPr>
          <w:szCs w:val="20"/>
        </w:rPr>
        <w:t xml:space="preserve">.   Parties wishing to participate in the Technical Advisory Committee (TAC), a subcommittee of the SAG, may do so by contacting the TRM Administrator at </w:t>
      </w:r>
      <w:hyperlink r:id="rId13" w:history="1">
        <w:r w:rsidRPr="002F27B8">
          <w:rPr>
            <w:rStyle w:val="Hyperlink"/>
            <w:szCs w:val="20"/>
          </w:rPr>
          <w:t>iltrmadministrator@veic.org</w:t>
        </w:r>
      </w:hyperlink>
      <w:r w:rsidRPr="002F27B8">
        <w:rPr>
          <w:szCs w:val="20"/>
        </w:rPr>
        <w:t>.</w:t>
      </w:r>
    </w:p>
    <w:p w:rsidR="00324058" w:rsidRPr="004563A5" w:rsidRDefault="00324058" w:rsidP="00324058">
      <w:pPr>
        <w:widowControl/>
        <w:jc w:val="left"/>
        <w:rPr>
          <w:rFonts w:ascii="Calibri" w:hAnsi="Calibri" w:cs="Calibri"/>
          <w:color w:val="000000"/>
          <w:spacing w:val="5"/>
          <w:kern w:val="28"/>
          <w:sz w:val="22"/>
        </w:rPr>
      </w:pPr>
    </w:p>
    <w:tbl>
      <w:tblPr>
        <w:tblW w:w="5984" w:type="dxa"/>
        <w:jc w:val="center"/>
        <w:tblLook w:val="04A0" w:firstRow="1" w:lastRow="0" w:firstColumn="1" w:lastColumn="0" w:noHBand="0" w:noVBand="1"/>
      </w:tblPr>
      <w:tblGrid>
        <w:gridCol w:w="5984"/>
      </w:tblGrid>
      <w:tr w:rsidR="00324058" w:rsidRPr="00280744" w:rsidTr="0037056B">
        <w:trPr>
          <w:trHeight w:val="300"/>
          <w:jc w:val="center"/>
        </w:trPr>
        <w:tc>
          <w:tcPr>
            <w:tcW w:w="5984"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rsidR="00324058" w:rsidRPr="00280744" w:rsidRDefault="00324058" w:rsidP="0037056B">
            <w:pPr>
              <w:jc w:val="center"/>
              <w:rPr>
                <w:b/>
                <w:color w:val="FFFFFF" w:themeColor="background1"/>
              </w:rPr>
            </w:pPr>
            <w:r w:rsidRPr="00280744">
              <w:rPr>
                <w:b/>
                <w:color w:val="FFFFFF" w:themeColor="background1"/>
              </w:rPr>
              <w:t>SAG Stakeholders</w:t>
            </w:r>
            <w:r w:rsidRPr="00280744">
              <w:rPr>
                <w:b/>
                <w:color w:val="FFFFFF" w:themeColor="background1"/>
                <w:vertAlign w:val="superscript"/>
              </w:rPr>
              <w:footnoteReference w:id="1"/>
            </w:r>
          </w:p>
        </w:tc>
      </w:tr>
      <w:tr w:rsidR="00324058" w:rsidRPr="00280744" w:rsidTr="0037056B">
        <w:trPr>
          <w:trHeight w:val="30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4058" w:rsidRPr="00280744" w:rsidRDefault="00324058" w:rsidP="0037056B">
            <w:r w:rsidRPr="00280744">
              <w:t>Ameren Illinois Company (Ameren)</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rsidR="00324058" w:rsidRPr="00280744" w:rsidRDefault="00324058" w:rsidP="0037056B">
            <w:r w:rsidRPr="00280744">
              <w:t>Citizen's Utility Board (CUB)</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rsidR="00324058" w:rsidRPr="00280744" w:rsidRDefault="00324058" w:rsidP="0037056B">
            <w:r w:rsidRPr="00280744">
              <w:t>City of Chicago</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rsidR="00324058" w:rsidRPr="00280744" w:rsidRDefault="00324058" w:rsidP="0037056B">
            <w:r w:rsidRPr="00280744">
              <w:t>Commonwealth Edison Company (ComEd)</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rsidR="00324058" w:rsidRPr="00280744" w:rsidRDefault="00324058" w:rsidP="0037056B">
            <w:r>
              <w:t>Elevate Energy</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rsidR="00324058" w:rsidRPr="00280744" w:rsidRDefault="00324058" w:rsidP="0037056B">
            <w:r w:rsidRPr="00280744">
              <w:t>Energy Resources Center at the University of Illinois, Chicago (ERC)</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rsidR="00324058" w:rsidRPr="00280744" w:rsidRDefault="00324058" w:rsidP="0037056B">
            <w:r w:rsidRPr="00280744">
              <w:t>Environment IL</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rsidR="00324058" w:rsidRPr="00280744" w:rsidRDefault="00324058" w:rsidP="0037056B">
            <w:r w:rsidRPr="00280744">
              <w:t>Environmental Law and Policy Center (ELPC)</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rsidR="00324058" w:rsidRPr="00280744" w:rsidRDefault="00324058" w:rsidP="0037056B">
            <w:r w:rsidRPr="00280744">
              <w:t>Future Energy Enterprises LLC</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rsidR="00324058" w:rsidRPr="00280744" w:rsidRDefault="00324058" w:rsidP="0037056B">
            <w:r w:rsidRPr="00280744">
              <w:t>Illinois Attorney General's Office (AG)</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rsidR="00324058" w:rsidRPr="00280744" w:rsidRDefault="00324058" w:rsidP="0037056B">
            <w:r w:rsidRPr="00280744">
              <w:t>Illinois Commerce Commission Staff (ICC Staff)</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rsidR="00324058" w:rsidRPr="00280744" w:rsidRDefault="00324058" w:rsidP="0037056B">
            <w:r w:rsidRPr="00280744">
              <w:t>Illinois Department of Commerce and Economic Opportunity (DCEO)</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rsidR="00324058" w:rsidRPr="00280744" w:rsidRDefault="00324058" w:rsidP="0037056B">
            <w:r w:rsidRPr="00280744">
              <w:t xml:space="preserve">Independent Evaluators (ADM, Cadmus, </w:t>
            </w:r>
            <w:proofErr w:type="spellStart"/>
            <w:r w:rsidRPr="00280744">
              <w:t>Itron</w:t>
            </w:r>
            <w:proofErr w:type="spellEnd"/>
            <w:r w:rsidRPr="00280744">
              <w:t>, Navigant)</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rsidR="00324058" w:rsidRPr="00280744" w:rsidRDefault="00324058" w:rsidP="0037056B">
            <w:proofErr w:type="spellStart"/>
            <w:r w:rsidRPr="00280744">
              <w:t>Integrys</w:t>
            </w:r>
            <w:proofErr w:type="spellEnd"/>
            <w:r w:rsidRPr="00280744">
              <w:t xml:space="preserve"> (Peoples Gas and North Shore Gas)</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rsidR="00324058" w:rsidRPr="00280744" w:rsidRDefault="00324058" w:rsidP="0037056B">
            <w:r w:rsidRPr="00280744">
              <w:t>Metropolitan Mayor's Caucus (MMC)</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rsidR="00324058" w:rsidRPr="00280744" w:rsidRDefault="00324058" w:rsidP="0037056B">
            <w:r w:rsidRPr="00280744">
              <w:t>Midwest Energy Efficiency Association (MEEA)</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rsidR="00324058" w:rsidRPr="00280744" w:rsidRDefault="00324058" w:rsidP="0037056B">
            <w:r w:rsidRPr="00280744">
              <w:t>Natural Resources Defense Council (NRDC)</w:t>
            </w:r>
          </w:p>
        </w:tc>
      </w:tr>
      <w:tr w:rsidR="00324058" w:rsidRPr="00280744"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rsidR="00324058" w:rsidRPr="00280744" w:rsidRDefault="00324058" w:rsidP="0037056B">
            <w:proofErr w:type="spellStart"/>
            <w:r w:rsidRPr="00280744">
              <w:t>Nicor</w:t>
            </w:r>
            <w:proofErr w:type="spellEnd"/>
            <w:r w:rsidRPr="00280744">
              <w:t xml:space="preserve"> Gas</w:t>
            </w:r>
          </w:p>
        </w:tc>
      </w:tr>
    </w:tbl>
    <w:p w:rsidR="00324058" w:rsidRPr="004563A5" w:rsidRDefault="00324058" w:rsidP="00324058">
      <w:pPr>
        <w:widowControl/>
        <w:jc w:val="left"/>
        <w:rPr>
          <w:rFonts w:ascii="Calibri" w:hAnsi="Calibri" w:cs="Calibri"/>
          <w:color w:val="000000"/>
          <w:spacing w:val="5"/>
          <w:kern w:val="28"/>
          <w:sz w:val="22"/>
        </w:rPr>
      </w:pPr>
    </w:p>
    <w:p w:rsidR="00324058" w:rsidRPr="004563A5" w:rsidRDefault="00324058" w:rsidP="00324058">
      <w:pPr>
        <w:widowControl/>
        <w:jc w:val="left"/>
        <w:rPr>
          <w:rFonts w:ascii="Calibri" w:hAnsi="Calibri" w:cs="Calibri"/>
          <w:color w:val="000000"/>
          <w:spacing w:val="5"/>
          <w:kern w:val="28"/>
          <w:sz w:val="22"/>
        </w:rPr>
      </w:pPr>
    </w:p>
    <w:p w:rsidR="00324058" w:rsidRDefault="00324058" w:rsidP="00324058">
      <w:pPr>
        <w:widowControl/>
        <w:jc w:val="left"/>
        <w:sectPr w:rsidR="00324058" w:rsidSect="0037056B">
          <w:headerReference w:type="default" r:id="rId14"/>
          <w:pgSz w:w="12240" w:h="15840" w:code="1"/>
          <w:pgMar w:top="1440" w:right="1440" w:bottom="1440" w:left="1440" w:header="720" w:footer="720" w:gutter="0"/>
          <w:cols w:space="720"/>
          <w:docGrid w:linePitch="360"/>
        </w:sectPr>
      </w:pPr>
      <w:r>
        <w:br w:type="page"/>
      </w:r>
    </w:p>
    <w:p w:rsidR="00324058" w:rsidRPr="00425513" w:rsidRDefault="00324058" w:rsidP="00324058">
      <w:pPr>
        <w:pStyle w:val="Captions"/>
      </w:pPr>
      <w:bookmarkStart w:id="19" w:name="_Toc335377222"/>
      <w:bookmarkStart w:id="20" w:name="_Toc411514767"/>
      <w:bookmarkStart w:id="21" w:name="_Toc411515467"/>
      <w:bookmarkStart w:id="22" w:name="_Toc411599453"/>
      <w:proofErr w:type="gramStart"/>
      <w:r w:rsidRPr="00425513">
        <w:lastRenderedPageBreak/>
        <w:t>Table</w:t>
      </w:r>
      <w:r>
        <w:t xml:space="preserve"> </w:t>
      </w:r>
      <w:fldSimple w:instr=" STYLEREF 1 \s ">
        <w:r>
          <w:rPr>
            <w:noProof/>
          </w:rPr>
          <w:t>1</w:t>
        </w:r>
      </w:fldSimple>
      <w:r>
        <w:t>.</w:t>
      </w:r>
      <w:proofErr w:type="gramEnd"/>
      <w:r>
        <w:fldChar w:fldCharType="begin"/>
      </w:r>
      <w:r>
        <w:instrText xml:space="preserve"> SEQ Table \* ARABIC \s 1 </w:instrText>
      </w:r>
      <w:r>
        <w:fldChar w:fldCharType="separate"/>
      </w:r>
      <w:r>
        <w:rPr>
          <w:noProof/>
        </w:rPr>
        <w:t>1</w:t>
      </w:r>
      <w:r>
        <w:rPr>
          <w:noProof/>
        </w:rPr>
        <w:fldChar w:fldCharType="end"/>
      </w:r>
      <w:r w:rsidRPr="00425513">
        <w:t xml:space="preserve">: </w:t>
      </w:r>
      <w:r>
        <w:t xml:space="preserve">Document </w:t>
      </w:r>
      <w:r w:rsidRPr="00425513">
        <w:t>Revision History</w:t>
      </w:r>
      <w:bookmarkEnd w:id="19"/>
      <w:bookmarkEnd w:id="20"/>
      <w:bookmarkEnd w:id="21"/>
      <w:bookmarkEnd w:id="22"/>
    </w:p>
    <w:tbl>
      <w:tblPr>
        <w:tblStyle w:val="TableGrid"/>
        <w:tblW w:w="8258" w:type="dxa"/>
        <w:jc w:val="center"/>
        <w:tblInd w:w="-657" w:type="dxa"/>
        <w:tblLayout w:type="fixed"/>
        <w:tblLook w:val="04A0" w:firstRow="1" w:lastRow="0" w:firstColumn="1" w:lastColumn="0" w:noHBand="0" w:noVBand="1"/>
      </w:tblPr>
      <w:tblGrid>
        <w:gridCol w:w="6559"/>
        <w:gridCol w:w="1699"/>
      </w:tblGrid>
      <w:tr w:rsidR="00324058" w:rsidRPr="00F860C4" w:rsidTr="0037056B">
        <w:trPr>
          <w:trHeight w:val="530"/>
          <w:tblHeader/>
          <w:jc w:val="center"/>
        </w:trPr>
        <w:tc>
          <w:tcPr>
            <w:tcW w:w="6559" w:type="dxa"/>
            <w:shd w:val="clear" w:color="auto" w:fill="808080" w:themeFill="background1" w:themeFillShade="80"/>
            <w:vAlign w:val="center"/>
          </w:tcPr>
          <w:p w:rsidR="00324058" w:rsidRPr="009C362B" w:rsidRDefault="00324058" w:rsidP="0037056B">
            <w:pPr>
              <w:jc w:val="center"/>
              <w:rPr>
                <w:rFonts w:asciiTheme="minorHAnsi" w:hAnsiTheme="minorHAnsi"/>
                <w:b/>
                <w:color w:val="FFFFFF" w:themeColor="background1"/>
              </w:rPr>
            </w:pPr>
            <w:r w:rsidRPr="009C362B">
              <w:rPr>
                <w:b/>
                <w:color w:val="FFFFFF" w:themeColor="background1"/>
              </w:rPr>
              <w:t>Document Title</w:t>
            </w:r>
          </w:p>
        </w:tc>
        <w:tc>
          <w:tcPr>
            <w:tcW w:w="1699" w:type="dxa"/>
            <w:shd w:val="clear" w:color="auto" w:fill="808080" w:themeFill="background1" w:themeFillShade="80"/>
            <w:vAlign w:val="center"/>
          </w:tcPr>
          <w:p w:rsidR="00324058" w:rsidRPr="009C362B" w:rsidRDefault="00324058" w:rsidP="0037056B">
            <w:pPr>
              <w:jc w:val="center"/>
              <w:rPr>
                <w:rFonts w:asciiTheme="minorHAnsi" w:hAnsiTheme="minorHAnsi"/>
                <w:b/>
                <w:color w:val="FFFFFF" w:themeColor="background1"/>
              </w:rPr>
            </w:pPr>
            <w:r w:rsidRPr="009C362B">
              <w:rPr>
                <w:b/>
                <w:color w:val="FFFFFF" w:themeColor="background1"/>
              </w:rPr>
              <w:t>Applicable to PY Beginning</w:t>
            </w:r>
          </w:p>
        </w:tc>
      </w:tr>
      <w:tr w:rsidR="00324058" w:rsidRPr="00F860C4" w:rsidTr="0037056B">
        <w:trPr>
          <w:jc w:val="center"/>
        </w:trPr>
        <w:tc>
          <w:tcPr>
            <w:tcW w:w="6559" w:type="dxa"/>
            <w:shd w:val="clear" w:color="auto" w:fill="FFFFFF" w:themeFill="background1"/>
          </w:tcPr>
          <w:p w:rsidR="00324058" w:rsidRPr="009C362B" w:rsidRDefault="00324058" w:rsidP="0037056B">
            <w:pPr>
              <w:rPr>
                <w:rFonts w:asciiTheme="minorHAnsi" w:hAnsiTheme="minorHAnsi"/>
              </w:rPr>
            </w:pPr>
            <w:r w:rsidRPr="009C362B">
              <w:rPr>
                <w:rFonts w:asciiTheme="minorHAnsi" w:hAnsiTheme="minorHAnsi"/>
                <w:szCs w:val="22"/>
              </w:rPr>
              <w:t>Illinois_Statewide_TRM_Effective_060112_Version_1.0_091412_Clean.doc</w:t>
            </w:r>
          </w:p>
        </w:tc>
        <w:tc>
          <w:tcPr>
            <w:tcW w:w="1699" w:type="dxa"/>
            <w:shd w:val="clear" w:color="auto" w:fill="FFFFFF" w:themeFill="background1"/>
          </w:tcPr>
          <w:p w:rsidR="00324058" w:rsidRPr="009C362B" w:rsidRDefault="00324058" w:rsidP="0037056B">
            <w:pPr>
              <w:rPr>
                <w:rFonts w:asciiTheme="minorHAnsi" w:hAnsiTheme="minorHAnsi"/>
              </w:rPr>
            </w:pPr>
            <w:r w:rsidRPr="009C362B">
              <w:rPr>
                <w:rFonts w:asciiTheme="minorHAnsi" w:hAnsiTheme="minorHAnsi"/>
                <w:szCs w:val="22"/>
              </w:rPr>
              <w:t>6/1/12</w:t>
            </w:r>
          </w:p>
        </w:tc>
      </w:tr>
      <w:tr w:rsidR="00324058" w:rsidRPr="00F860C4" w:rsidTr="0037056B">
        <w:trPr>
          <w:jc w:val="center"/>
        </w:trPr>
        <w:tc>
          <w:tcPr>
            <w:tcW w:w="6559" w:type="dxa"/>
            <w:shd w:val="clear" w:color="auto" w:fill="FFFFFF" w:themeFill="background1"/>
          </w:tcPr>
          <w:p w:rsidR="00324058" w:rsidRPr="009C362B" w:rsidRDefault="00324058" w:rsidP="0037056B">
            <w:pPr>
              <w:rPr>
                <w:rFonts w:asciiTheme="minorHAnsi" w:hAnsiTheme="minorHAnsi"/>
              </w:rPr>
            </w:pPr>
            <w:r w:rsidRPr="009C362B">
              <w:rPr>
                <w:rFonts w:asciiTheme="minorHAnsi" w:hAnsiTheme="minorHAnsi"/>
                <w:szCs w:val="22"/>
              </w:rPr>
              <w:t>Illinois_Statewide_TRM_Effective_060113_Version_2.0_060713_Clean.docx</w:t>
            </w:r>
          </w:p>
        </w:tc>
        <w:tc>
          <w:tcPr>
            <w:tcW w:w="1699" w:type="dxa"/>
            <w:shd w:val="clear" w:color="auto" w:fill="FFFFFF" w:themeFill="background1"/>
          </w:tcPr>
          <w:p w:rsidR="00324058" w:rsidRPr="009C362B" w:rsidRDefault="00324058" w:rsidP="0037056B">
            <w:pPr>
              <w:rPr>
                <w:rFonts w:asciiTheme="minorHAnsi" w:hAnsiTheme="minorHAnsi"/>
              </w:rPr>
            </w:pPr>
            <w:r w:rsidRPr="009C362B">
              <w:rPr>
                <w:rFonts w:asciiTheme="minorHAnsi" w:hAnsiTheme="minorHAnsi"/>
                <w:szCs w:val="22"/>
              </w:rPr>
              <w:t>6/1/13</w:t>
            </w:r>
          </w:p>
        </w:tc>
      </w:tr>
      <w:tr w:rsidR="00324058" w:rsidRPr="00F860C4" w:rsidTr="0037056B">
        <w:trPr>
          <w:jc w:val="center"/>
        </w:trPr>
        <w:tc>
          <w:tcPr>
            <w:tcW w:w="6559" w:type="dxa"/>
            <w:shd w:val="clear" w:color="auto" w:fill="FFFFFF" w:themeFill="background1"/>
          </w:tcPr>
          <w:p w:rsidR="00324058" w:rsidRPr="009C362B" w:rsidRDefault="00324058" w:rsidP="0037056B">
            <w:pPr>
              <w:rPr>
                <w:rFonts w:asciiTheme="minorHAnsi" w:hAnsiTheme="minorHAnsi"/>
              </w:rPr>
            </w:pPr>
            <w:r w:rsidRPr="009C362B">
              <w:rPr>
                <w:rFonts w:asciiTheme="minorHAnsi" w:hAnsiTheme="minorHAnsi"/>
                <w:szCs w:val="22"/>
              </w:rPr>
              <w:t>Illinois_Statewide_TRM_Effective_060114_Version_3.0_022414_Clean.docx</w:t>
            </w:r>
          </w:p>
        </w:tc>
        <w:tc>
          <w:tcPr>
            <w:tcW w:w="1699" w:type="dxa"/>
            <w:shd w:val="clear" w:color="auto" w:fill="FFFFFF" w:themeFill="background1"/>
          </w:tcPr>
          <w:p w:rsidR="00324058" w:rsidRPr="009C362B" w:rsidRDefault="00324058" w:rsidP="0037056B">
            <w:pPr>
              <w:rPr>
                <w:rFonts w:asciiTheme="minorHAnsi" w:hAnsiTheme="minorHAnsi"/>
              </w:rPr>
            </w:pPr>
            <w:r w:rsidRPr="009C362B">
              <w:rPr>
                <w:rFonts w:asciiTheme="minorHAnsi" w:hAnsiTheme="minorHAnsi"/>
                <w:szCs w:val="22"/>
              </w:rPr>
              <w:t>6/1/14</w:t>
            </w:r>
          </w:p>
        </w:tc>
      </w:tr>
      <w:tr w:rsidR="00324058" w:rsidRPr="00F860C4" w:rsidTr="0037056B">
        <w:trPr>
          <w:jc w:val="center"/>
        </w:trPr>
        <w:tc>
          <w:tcPr>
            <w:tcW w:w="6559" w:type="dxa"/>
            <w:shd w:val="clear" w:color="auto" w:fill="FFFFFF" w:themeFill="background1"/>
          </w:tcPr>
          <w:p w:rsidR="00324058" w:rsidRPr="009C362B" w:rsidRDefault="00324058" w:rsidP="0037056B">
            <w:pPr>
              <w:rPr>
                <w:rFonts w:asciiTheme="minorHAnsi" w:hAnsiTheme="minorHAnsi"/>
              </w:rPr>
            </w:pPr>
            <w:r w:rsidRPr="009C362B">
              <w:rPr>
                <w:rFonts w:asciiTheme="minorHAnsi" w:hAnsiTheme="minorHAnsi"/>
                <w:szCs w:val="22"/>
              </w:rPr>
              <w:t>Illinois_Statewide_TRM_Effective_060115_</w:t>
            </w:r>
            <w:r>
              <w:rPr>
                <w:rFonts w:asciiTheme="minorHAnsi" w:hAnsiTheme="minorHAnsi"/>
                <w:szCs w:val="22"/>
              </w:rPr>
              <w:t>Final</w:t>
            </w:r>
            <w:r w:rsidRPr="009C362B">
              <w:rPr>
                <w:rFonts w:asciiTheme="minorHAnsi" w:hAnsiTheme="minorHAnsi"/>
                <w:szCs w:val="22"/>
              </w:rPr>
              <w:t>_0</w:t>
            </w:r>
            <w:r>
              <w:rPr>
                <w:rFonts w:asciiTheme="minorHAnsi" w:hAnsiTheme="minorHAnsi"/>
                <w:szCs w:val="22"/>
              </w:rPr>
              <w:t>224</w:t>
            </w:r>
            <w:r w:rsidRPr="009C362B">
              <w:rPr>
                <w:rFonts w:asciiTheme="minorHAnsi" w:hAnsiTheme="minorHAnsi"/>
                <w:szCs w:val="22"/>
              </w:rPr>
              <w:t>15_Clean.docx</w:t>
            </w:r>
          </w:p>
        </w:tc>
        <w:tc>
          <w:tcPr>
            <w:tcW w:w="1699" w:type="dxa"/>
            <w:shd w:val="clear" w:color="auto" w:fill="FFFFFF" w:themeFill="background1"/>
          </w:tcPr>
          <w:p w:rsidR="00324058" w:rsidRPr="009C362B" w:rsidRDefault="00324058" w:rsidP="0037056B">
            <w:pPr>
              <w:rPr>
                <w:rFonts w:asciiTheme="minorHAnsi" w:hAnsiTheme="minorHAnsi"/>
              </w:rPr>
            </w:pPr>
            <w:r w:rsidRPr="009C362B">
              <w:rPr>
                <w:rFonts w:asciiTheme="minorHAnsi" w:hAnsiTheme="minorHAnsi"/>
                <w:szCs w:val="22"/>
              </w:rPr>
              <w:t>6/1/15</w:t>
            </w:r>
          </w:p>
        </w:tc>
      </w:tr>
    </w:tbl>
    <w:p w:rsidR="00324058" w:rsidRPr="00BB7B08" w:rsidRDefault="00324058" w:rsidP="00324058">
      <w:pPr>
        <w:jc w:val="left"/>
      </w:pPr>
    </w:p>
    <w:p w:rsidR="00324058" w:rsidRDefault="00324058" w:rsidP="00324058">
      <w:pPr>
        <w:widowControl/>
        <w:spacing w:after="200" w:line="276" w:lineRule="auto"/>
        <w:jc w:val="left"/>
      </w:pPr>
      <w:r>
        <w:br w:type="page"/>
      </w:r>
    </w:p>
    <w:p w:rsidR="00324058" w:rsidRPr="009F7EC2" w:rsidRDefault="00324058" w:rsidP="00324058">
      <w:pPr>
        <w:jc w:val="center"/>
        <w:rPr>
          <w:b/>
          <w:sz w:val="22"/>
        </w:rPr>
      </w:pPr>
      <w:r w:rsidRPr="009F7EC2">
        <w:rPr>
          <w:b/>
          <w:sz w:val="22"/>
        </w:rPr>
        <w:lastRenderedPageBreak/>
        <w:t>Summary of Measure Rev</w:t>
      </w:r>
      <w:r>
        <w:rPr>
          <w:b/>
          <w:sz w:val="22"/>
        </w:rPr>
        <w:t>i</w:t>
      </w:r>
      <w:r w:rsidRPr="009F7EC2">
        <w:rPr>
          <w:b/>
          <w:sz w:val="22"/>
        </w:rPr>
        <w:t>sions</w:t>
      </w:r>
    </w:p>
    <w:p w:rsidR="00324058" w:rsidRDefault="00324058" w:rsidP="00324058">
      <w:pPr>
        <w:jc w:val="left"/>
      </w:pPr>
    </w:p>
    <w:p w:rsidR="00324058" w:rsidRDefault="00324058" w:rsidP="00324058">
      <w:pPr>
        <w:jc w:val="left"/>
      </w:pPr>
      <w:r>
        <w:t xml:space="preserve">The following tables summarize the evolution of measures that are new, revised or errata.  This version of the TRM </w:t>
      </w:r>
      <w:r w:rsidRPr="00792852">
        <w:t xml:space="preserve">contains </w:t>
      </w:r>
      <w:r>
        <w:t>83</w:t>
      </w:r>
      <w:r w:rsidRPr="00792852">
        <w:t xml:space="preserve"> </w:t>
      </w:r>
      <w:r w:rsidRPr="00274055">
        <w:t>measure</w:t>
      </w:r>
      <w:r>
        <w:t>-level changes as described in the following table.</w:t>
      </w:r>
    </w:p>
    <w:p w:rsidR="00324058" w:rsidRPr="009F7D5F" w:rsidRDefault="00324058" w:rsidP="00324058">
      <w:pPr>
        <w:pStyle w:val="Caption"/>
      </w:pPr>
      <w:bookmarkStart w:id="23" w:name="_Toc411599454"/>
      <w:proofErr w:type="gramStart"/>
      <w:r>
        <w:t xml:space="preserve">Table </w:t>
      </w:r>
      <w:fldSimple w:instr=" STYLEREF 1 \s ">
        <w:r>
          <w:rPr>
            <w:noProof/>
          </w:rPr>
          <w:t>1</w:t>
        </w:r>
      </w:fldSimple>
      <w:r>
        <w:t>.</w:t>
      </w:r>
      <w:proofErr w:type="gramEnd"/>
      <w:r>
        <w:fldChar w:fldCharType="begin"/>
      </w:r>
      <w:r>
        <w:instrText xml:space="preserve"> SEQ Table \* ARABIC \s 1 </w:instrText>
      </w:r>
      <w:r>
        <w:fldChar w:fldCharType="separate"/>
      </w:r>
      <w:r>
        <w:rPr>
          <w:noProof/>
        </w:rPr>
        <w:t>2</w:t>
      </w:r>
      <w:r>
        <w:rPr>
          <w:noProof/>
        </w:rPr>
        <w:fldChar w:fldCharType="end"/>
      </w:r>
      <w:r>
        <w:t>: Summary of Measure Level Changes</w:t>
      </w:r>
      <w:bookmarkEnd w:id="23"/>
    </w:p>
    <w:tbl>
      <w:tblPr>
        <w:tblW w:w="281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238"/>
      </w:tblGrid>
      <w:tr w:rsidR="00324058" w:rsidRPr="009F7D5F" w:rsidTr="0037056B">
        <w:trPr>
          <w:trHeight w:val="300"/>
          <w:jc w:val="center"/>
        </w:trPr>
        <w:tc>
          <w:tcPr>
            <w:tcW w:w="1575" w:type="dxa"/>
            <w:shd w:val="clear" w:color="auto" w:fill="A6A6A6" w:themeFill="background1" w:themeFillShade="A6"/>
            <w:noWrap/>
            <w:vAlign w:val="bottom"/>
          </w:tcPr>
          <w:p w:rsidR="00324058" w:rsidRPr="009C362B" w:rsidRDefault="00324058" w:rsidP="0037056B">
            <w:pPr>
              <w:rPr>
                <w:b/>
                <w:color w:val="FFFFFF" w:themeColor="background1"/>
              </w:rPr>
            </w:pPr>
            <w:r w:rsidRPr="009C362B">
              <w:rPr>
                <w:b/>
                <w:color w:val="FFFFFF" w:themeColor="background1"/>
              </w:rPr>
              <w:t>Change Type</w:t>
            </w:r>
          </w:p>
        </w:tc>
        <w:tc>
          <w:tcPr>
            <w:tcW w:w="1238" w:type="dxa"/>
            <w:shd w:val="clear" w:color="auto" w:fill="A6A6A6" w:themeFill="background1" w:themeFillShade="A6"/>
            <w:vAlign w:val="bottom"/>
          </w:tcPr>
          <w:p w:rsidR="00324058" w:rsidRPr="009C362B" w:rsidRDefault="00324058" w:rsidP="0037056B">
            <w:pPr>
              <w:rPr>
                <w:b/>
                <w:color w:val="FFFFFF" w:themeColor="background1"/>
              </w:rPr>
            </w:pPr>
            <w:r w:rsidRPr="009C362B">
              <w:rPr>
                <w:b/>
                <w:color w:val="FFFFFF" w:themeColor="background1"/>
              </w:rPr>
              <w:t># Changes</w:t>
            </w:r>
          </w:p>
        </w:tc>
      </w:tr>
      <w:tr w:rsidR="00324058" w:rsidRPr="009F7D5F" w:rsidTr="0037056B">
        <w:trPr>
          <w:trHeight w:val="300"/>
          <w:jc w:val="center"/>
        </w:trPr>
        <w:tc>
          <w:tcPr>
            <w:tcW w:w="1575" w:type="dxa"/>
            <w:shd w:val="clear" w:color="auto" w:fill="auto"/>
            <w:noWrap/>
            <w:vAlign w:val="bottom"/>
            <w:hideMark/>
          </w:tcPr>
          <w:p w:rsidR="00324058" w:rsidRPr="009C362B" w:rsidRDefault="00324058" w:rsidP="0037056B">
            <w:r w:rsidRPr="009C362B">
              <w:t>Errata</w:t>
            </w:r>
          </w:p>
        </w:tc>
        <w:tc>
          <w:tcPr>
            <w:tcW w:w="1238" w:type="dxa"/>
            <w:shd w:val="clear" w:color="auto" w:fill="auto"/>
            <w:vAlign w:val="bottom"/>
            <w:hideMark/>
          </w:tcPr>
          <w:p w:rsidR="00324058" w:rsidRPr="009C362B" w:rsidRDefault="00324058" w:rsidP="0037056B">
            <w:r w:rsidRPr="009C362B">
              <w:t>16</w:t>
            </w:r>
          </w:p>
        </w:tc>
      </w:tr>
      <w:tr w:rsidR="00324058" w:rsidRPr="009F7D5F" w:rsidTr="0037056B">
        <w:trPr>
          <w:trHeight w:val="300"/>
          <w:jc w:val="center"/>
        </w:trPr>
        <w:tc>
          <w:tcPr>
            <w:tcW w:w="1575" w:type="dxa"/>
            <w:shd w:val="clear" w:color="auto" w:fill="auto"/>
            <w:noWrap/>
            <w:vAlign w:val="bottom"/>
            <w:hideMark/>
          </w:tcPr>
          <w:p w:rsidR="00324058" w:rsidRPr="009C362B" w:rsidRDefault="00324058" w:rsidP="0037056B">
            <w:r w:rsidRPr="009C362B">
              <w:t>Revision</w:t>
            </w:r>
          </w:p>
        </w:tc>
        <w:tc>
          <w:tcPr>
            <w:tcW w:w="1238" w:type="dxa"/>
            <w:shd w:val="clear" w:color="auto" w:fill="auto"/>
            <w:vAlign w:val="bottom"/>
            <w:hideMark/>
          </w:tcPr>
          <w:p w:rsidR="00324058" w:rsidRPr="009C362B" w:rsidRDefault="00324058" w:rsidP="0037056B">
            <w:r w:rsidRPr="009C362B">
              <w:t>4</w:t>
            </w:r>
            <w:r>
              <w:t>4</w:t>
            </w:r>
          </w:p>
        </w:tc>
      </w:tr>
      <w:tr w:rsidR="00324058" w:rsidRPr="009F7D5F" w:rsidTr="0037056B">
        <w:trPr>
          <w:trHeight w:val="300"/>
          <w:jc w:val="center"/>
        </w:trPr>
        <w:tc>
          <w:tcPr>
            <w:tcW w:w="1575" w:type="dxa"/>
            <w:shd w:val="clear" w:color="auto" w:fill="auto"/>
            <w:noWrap/>
            <w:vAlign w:val="bottom"/>
            <w:hideMark/>
          </w:tcPr>
          <w:p w:rsidR="00324058" w:rsidRPr="009C362B" w:rsidRDefault="00324058" w:rsidP="0037056B">
            <w:r w:rsidRPr="009C362B">
              <w:t>New Measure</w:t>
            </w:r>
          </w:p>
        </w:tc>
        <w:tc>
          <w:tcPr>
            <w:tcW w:w="1238" w:type="dxa"/>
            <w:shd w:val="clear" w:color="auto" w:fill="auto"/>
            <w:vAlign w:val="bottom"/>
            <w:hideMark/>
          </w:tcPr>
          <w:p w:rsidR="00324058" w:rsidRPr="009C362B" w:rsidRDefault="00324058" w:rsidP="0037056B">
            <w:r w:rsidRPr="009C362B">
              <w:t>2</w:t>
            </w:r>
            <w:r>
              <w:t>3</w:t>
            </w:r>
          </w:p>
        </w:tc>
      </w:tr>
      <w:tr w:rsidR="00324058" w:rsidRPr="00280744" w:rsidTr="0037056B">
        <w:trPr>
          <w:trHeight w:val="300"/>
          <w:jc w:val="center"/>
        </w:trPr>
        <w:tc>
          <w:tcPr>
            <w:tcW w:w="1575" w:type="dxa"/>
            <w:shd w:val="clear" w:color="auto" w:fill="auto"/>
            <w:noWrap/>
            <w:vAlign w:val="bottom"/>
            <w:hideMark/>
          </w:tcPr>
          <w:p w:rsidR="00324058" w:rsidRPr="009C362B" w:rsidRDefault="00324058" w:rsidP="0037056B">
            <w:r w:rsidRPr="009C362B">
              <w:t>Total Changes</w:t>
            </w:r>
          </w:p>
        </w:tc>
        <w:tc>
          <w:tcPr>
            <w:tcW w:w="1238" w:type="dxa"/>
            <w:shd w:val="clear" w:color="auto" w:fill="auto"/>
            <w:vAlign w:val="bottom"/>
            <w:hideMark/>
          </w:tcPr>
          <w:p w:rsidR="00324058" w:rsidRPr="009C362B" w:rsidRDefault="00324058" w:rsidP="0037056B">
            <w:r w:rsidRPr="009C362B">
              <w:t>8</w:t>
            </w:r>
            <w:r>
              <w:t>3</w:t>
            </w:r>
          </w:p>
        </w:tc>
      </w:tr>
    </w:tbl>
    <w:p w:rsidR="00324058" w:rsidRDefault="00324058" w:rsidP="00324058">
      <w:pPr>
        <w:jc w:val="left"/>
      </w:pPr>
    </w:p>
    <w:p w:rsidR="00324058" w:rsidRDefault="00324058" w:rsidP="00324058">
      <w:pPr>
        <w:jc w:val="left"/>
      </w:pPr>
      <w:r>
        <w:t>The ‘Change Type’ column indicates what kind of change each measure has gone through.  Specifically, when a measure error was identified and the TAC process resulted in a consensus, the measure is identified here as an ‘Errata’.  In these instances the measure code indicates that a new version of the measure has been published, and that the effective date of the measure dates back to June 1</w:t>
      </w:r>
      <w:r w:rsidRPr="00413CD2">
        <w:rPr>
          <w:vertAlign w:val="superscript"/>
        </w:rPr>
        <w:t>st</w:t>
      </w:r>
      <w:r>
        <w:t>, 2014.   Measures that are identified as ‘Revised’ were included in the third edition of the TRM, and have been updated for this edition of the TRM.  Both ‘Revised’ and ‘New Measure(s)’ have an effective date of June 1</w:t>
      </w:r>
      <w:r w:rsidRPr="00C8322F">
        <w:rPr>
          <w:vertAlign w:val="superscript"/>
        </w:rPr>
        <w:t>st</w:t>
      </w:r>
      <w:r>
        <w:t xml:space="preserve">, 2015.  </w:t>
      </w:r>
    </w:p>
    <w:p w:rsidR="00324058" w:rsidRDefault="00324058" w:rsidP="00324058">
      <w:pPr>
        <w:jc w:val="left"/>
      </w:pPr>
      <w:r>
        <w:t xml:space="preserve">The following table provides an overview of </w:t>
      </w:r>
      <w:r w:rsidRPr="00792852">
        <w:t xml:space="preserve">the </w:t>
      </w:r>
      <w:r>
        <w:t>83</w:t>
      </w:r>
      <w:r w:rsidRPr="00792852">
        <w:t xml:space="preserve"> measure</w:t>
      </w:r>
      <w:r w:rsidRPr="00274055">
        <w:t>-level changes that are included in this version of the TRM.</w:t>
      </w:r>
    </w:p>
    <w:p w:rsidR="00324058" w:rsidRPr="00425513" w:rsidRDefault="00324058" w:rsidP="00324058">
      <w:pPr>
        <w:pStyle w:val="Captions"/>
      </w:pPr>
      <w:bookmarkStart w:id="24" w:name="_Toc411514769"/>
      <w:bookmarkStart w:id="25" w:name="_Toc411515469"/>
      <w:bookmarkStart w:id="26" w:name="_Toc411599455"/>
      <w:proofErr w:type="gramStart"/>
      <w:r w:rsidRPr="00DE6891">
        <w:t xml:space="preserve">Table </w:t>
      </w:r>
      <w:fldSimple w:instr=" STYLEREF 1 \s ">
        <w:r>
          <w:rPr>
            <w:noProof/>
          </w:rPr>
          <w:t>1</w:t>
        </w:r>
      </w:fldSimple>
      <w:r>
        <w:t>.</w:t>
      </w:r>
      <w:proofErr w:type="gramEnd"/>
      <w:r>
        <w:fldChar w:fldCharType="begin"/>
      </w:r>
      <w:r>
        <w:instrText xml:space="preserve"> SEQ Table \* ARABIC \s 1 </w:instrText>
      </w:r>
      <w:r>
        <w:fldChar w:fldCharType="separate"/>
      </w:r>
      <w:r>
        <w:rPr>
          <w:noProof/>
        </w:rPr>
        <w:t>3</w:t>
      </w:r>
      <w:r>
        <w:rPr>
          <w:noProof/>
        </w:rPr>
        <w:fldChar w:fldCharType="end"/>
      </w:r>
      <w:r w:rsidRPr="00DE6891">
        <w:t>: Summary of Measure Revisions</w:t>
      </w:r>
      <w:bookmarkEnd w:id="24"/>
      <w:bookmarkEnd w:id="25"/>
      <w:bookmarkEnd w:id="26"/>
    </w:p>
    <w:tbl>
      <w:tblPr>
        <w:tblW w:w="11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377"/>
        <w:gridCol w:w="2515"/>
        <w:gridCol w:w="2316"/>
        <w:gridCol w:w="896"/>
        <w:gridCol w:w="2225"/>
        <w:gridCol w:w="1409"/>
      </w:tblGrid>
      <w:tr w:rsidR="00324058" w:rsidRPr="00DE6891" w:rsidTr="0037056B">
        <w:trPr>
          <w:trHeight w:val="495"/>
          <w:tblHeader/>
          <w:jc w:val="center"/>
        </w:trPr>
        <w:tc>
          <w:tcPr>
            <w:tcW w:w="0" w:type="auto"/>
            <w:shd w:val="clear" w:color="auto" w:fill="A6A6A6" w:themeFill="background1" w:themeFillShade="A6"/>
            <w:noWrap/>
            <w:vAlign w:val="center"/>
            <w:hideMark/>
          </w:tcPr>
          <w:p w:rsidR="00324058" w:rsidRPr="00DE6891" w:rsidRDefault="00324058" w:rsidP="0037056B">
            <w:pPr>
              <w:jc w:val="center"/>
              <w:rPr>
                <w:rFonts w:cstheme="minorHAnsi"/>
                <w:b/>
                <w:bCs/>
                <w:color w:val="FFFFFF" w:themeColor="background1"/>
                <w:szCs w:val="20"/>
              </w:rPr>
            </w:pPr>
            <w:proofErr w:type="spellStart"/>
            <w:r w:rsidRPr="00DE6891">
              <w:rPr>
                <w:rFonts w:cstheme="minorHAnsi"/>
                <w:b/>
                <w:bCs/>
                <w:color w:val="FFFFFF" w:themeColor="background1"/>
                <w:szCs w:val="20"/>
              </w:rPr>
              <w:t>Mkt</w:t>
            </w:r>
            <w:proofErr w:type="spellEnd"/>
          </w:p>
        </w:tc>
        <w:tc>
          <w:tcPr>
            <w:tcW w:w="1377" w:type="dxa"/>
            <w:shd w:val="clear" w:color="auto" w:fill="A6A6A6" w:themeFill="background1" w:themeFillShade="A6"/>
            <w:noWrap/>
            <w:vAlign w:val="center"/>
            <w:hideMark/>
          </w:tcPr>
          <w:p w:rsidR="00324058" w:rsidRPr="00DE6891" w:rsidRDefault="00324058" w:rsidP="0037056B">
            <w:pPr>
              <w:jc w:val="center"/>
              <w:rPr>
                <w:rFonts w:cstheme="minorHAnsi"/>
                <w:b/>
                <w:bCs/>
                <w:color w:val="FFFFFF" w:themeColor="background1"/>
                <w:szCs w:val="20"/>
              </w:rPr>
            </w:pPr>
            <w:r w:rsidRPr="00DE6891">
              <w:rPr>
                <w:rFonts w:cstheme="minorHAnsi"/>
                <w:b/>
                <w:bCs/>
                <w:color w:val="FFFFFF" w:themeColor="background1"/>
                <w:szCs w:val="20"/>
              </w:rPr>
              <w:t>End Use</w:t>
            </w:r>
          </w:p>
        </w:tc>
        <w:tc>
          <w:tcPr>
            <w:tcW w:w="2515" w:type="dxa"/>
            <w:shd w:val="clear" w:color="auto" w:fill="A6A6A6" w:themeFill="background1" w:themeFillShade="A6"/>
            <w:noWrap/>
            <w:vAlign w:val="center"/>
            <w:hideMark/>
          </w:tcPr>
          <w:p w:rsidR="00324058" w:rsidRPr="00DE6891" w:rsidRDefault="00324058" w:rsidP="0037056B">
            <w:pPr>
              <w:jc w:val="center"/>
              <w:rPr>
                <w:rFonts w:cstheme="minorHAnsi"/>
                <w:b/>
                <w:bCs/>
                <w:color w:val="FFFFFF" w:themeColor="background1"/>
                <w:szCs w:val="20"/>
              </w:rPr>
            </w:pPr>
            <w:r w:rsidRPr="00DE6891">
              <w:rPr>
                <w:rFonts w:cstheme="minorHAnsi"/>
                <w:b/>
                <w:bCs/>
                <w:color w:val="FFFFFF" w:themeColor="background1"/>
                <w:szCs w:val="20"/>
              </w:rPr>
              <w:t>Measure Name</w:t>
            </w:r>
          </w:p>
        </w:tc>
        <w:tc>
          <w:tcPr>
            <w:tcW w:w="2316" w:type="dxa"/>
            <w:shd w:val="clear" w:color="auto" w:fill="A6A6A6" w:themeFill="background1" w:themeFillShade="A6"/>
            <w:noWrap/>
            <w:vAlign w:val="center"/>
            <w:hideMark/>
          </w:tcPr>
          <w:p w:rsidR="00324058" w:rsidRPr="00DE6891" w:rsidRDefault="00324058" w:rsidP="0037056B">
            <w:pPr>
              <w:jc w:val="center"/>
              <w:rPr>
                <w:rFonts w:cstheme="minorHAnsi"/>
                <w:b/>
                <w:bCs/>
                <w:color w:val="FFFFFF" w:themeColor="background1"/>
                <w:szCs w:val="20"/>
              </w:rPr>
            </w:pPr>
            <w:r w:rsidRPr="00DE6891">
              <w:rPr>
                <w:rFonts w:cstheme="minorHAnsi"/>
                <w:b/>
                <w:bCs/>
                <w:color w:val="FFFFFF" w:themeColor="background1"/>
                <w:szCs w:val="20"/>
              </w:rPr>
              <w:t>Measure Code</w:t>
            </w:r>
          </w:p>
        </w:tc>
        <w:tc>
          <w:tcPr>
            <w:tcW w:w="896" w:type="dxa"/>
            <w:shd w:val="clear" w:color="auto" w:fill="A6A6A6" w:themeFill="background1" w:themeFillShade="A6"/>
            <w:vAlign w:val="center"/>
            <w:hideMark/>
          </w:tcPr>
          <w:p w:rsidR="00324058" w:rsidRPr="00DE6891" w:rsidRDefault="00324058" w:rsidP="0037056B">
            <w:pPr>
              <w:jc w:val="center"/>
              <w:rPr>
                <w:rFonts w:cstheme="minorHAnsi"/>
                <w:b/>
                <w:bCs/>
                <w:color w:val="FFFFFF" w:themeColor="background1"/>
                <w:szCs w:val="20"/>
              </w:rPr>
            </w:pPr>
            <w:r w:rsidRPr="00DE6891">
              <w:rPr>
                <w:rFonts w:cstheme="minorHAnsi"/>
                <w:b/>
                <w:bCs/>
                <w:color w:val="FFFFFF" w:themeColor="background1"/>
                <w:szCs w:val="20"/>
              </w:rPr>
              <w:t>Change Type</w:t>
            </w:r>
          </w:p>
        </w:tc>
        <w:tc>
          <w:tcPr>
            <w:tcW w:w="2225" w:type="dxa"/>
            <w:shd w:val="clear" w:color="auto" w:fill="A6A6A6" w:themeFill="background1" w:themeFillShade="A6"/>
            <w:vAlign w:val="center"/>
            <w:hideMark/>
          </w:tcPr>
          <w:p w:rsidR="00324058" w:rsidRPr="00DE6891" w:rsidRDefault="00324058" w:rsidP="0037056B">
            <w:pPr>
              <w:jc w:val="center"/>
              <w:rPr>
                <w:rFonts w:cstheme="minorHAnsi"/>
                <w:b/>
                <w:bCs/>
                <w:color w:val="FFFFFF" w:themeColor="background1"/>
                <w:szCs w:val="20"/>
              </w:rPr>
            </w:pPr>
            <w:r w:rsidRPr="00DE6891">
              <w:rPr>
                <w:rFonts w:cstheme="minorHAnsi"/>
                <w:b/>
                <w:bCs/>
                <w:color w:val="FFFFFF" w:themeColor="background1"/>
                <w:szCs w:val="20"/>
              </w:rPr>
              <w:t>Explanation</w:t>
            </w:r>
          </w:p>
        </w:tc>
        <w:tc>
          <w:tcPr>
            <w:tcW w:w="1409" w:type="dxa"/>
            <w:shd w:val="clear" w:color="auto" w:fill="A6A6A6" w:themeFill="background1" w:themeFillShade="A6"/>
            <w:vAlign w:val="center"/>
          </w:tcPr>
          <w:p w:rsidR="00324058" w:rsidRPr="00DE6891" w:rsidRDefault="00324058" w:rsidP="0037056B">
            <w:pPr>
              <w:jc w:val="center"/>
              <w:rPr>
                <w:rFonts w:cstheme="minorHAnsi"/>
                <w:b/>
                <w:bCs/>
                <w:color w:val="FFFFFF" w:themeColor="background1"/>
                <w:szCs w:val="20"/>
              </w:rPr>
            </w:pPr>
            <w:r w:rsidRPr="00DE6891">
              <w:rPr>
                <w:rFonts w:cstheme="minorHAnsi"/>
                <w:b/>
                <w:bCs/>
                <w:color w:val="FFFFFF" w:themeColor="background1"/>
                <w:szCs w:val="20"/>
              </w:rPr>
              <w:t>Impact on Savings</w:t>
            </w:r>
          </w:p>
        </w:tc>
      </w:tr>
      <w:tr w:rsidR="00324058" w:rsidRPr="003A6279" w:rsidTr="0037056B">
        <w:trPr>
          <w:trHeight w:val="49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C&amp;I</w:t>
            </w: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 xml:space="preserve">4.2 Food Service Equipment </w:t>
            </w: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4.2.19 ENERGY STAR Electric Convection Oven</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CI-FSE-ECON-V01-150601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C&amp;I</w:t>
            </w:r>
          </w:p>
        </w:tc>
        <w:tc>
          <w:tcPr>
            <w:tcW w:w="1377" w:type="dxa"/>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4.3 Hot Water</w:t>
            </w: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4.3.2 Low Flow Faucet Aerators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CI-HWE-LFFA-V05-140601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Errata</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Fixing Reference</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None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4.3.7 Multifamily Central Domestic Hot Water Plants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CI-HW_-MDHW-V01-150601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tcBorders>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4.3.8 Controls for Central Domestic Hot Water</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CI-HW_-CDHW-V01-150601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C&amp;I</w:t>
            </w:r>
          </w:p>
        </w:tc>
        <w:tc>
          <w:tcPr>
            <w:tcW w:w="1377" w:type="dxa"/>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 xml:space="preserve">4.4 HVAC </w:t>
            </w: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 HVAC End Use</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 </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Errata</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Added EFLH for Heat Pump Systems, PTAC/PTHP and Unitary AC</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Unknown</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 HVAC End Use</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 </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Updated EFLH</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Dependent on building type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bookmarkStart w:id="27" w:name="RANGE!C8"/>
            <w:r w:rsidRPr="009C362B">
              <w:rPr>
                <w:rFonts w:cstheme="minorHAnsi"/>
                <w:bCs/>
                <w:szCs w:val="20"/>
              </w:rPr>
              <w:t>4.4.1 Air Conditioner Tune-Up</w:t>
            </w:r>
            <w:bookmarkEnd w:id="27"/>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CI-HVC-ACTU-V02-150601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Removed some tune-up requirements</w:t>
            </w:r>
            <w:r w:rsidRPr="009C362B">
              <w:rPr>
                <w:rFonts w:cstheme="minorHAnsi"/>
                <w:bCs/>
                <w:szCs w:val="20"/>
              </w:rPr>
              <w:br/>
              <w:t xml:space="preserve">Removing deemed savings assumption - </w:t>
            </w:r>
            <w:r w:rsidRPr="009C362B">
              <w:rPr>
                <w:rFonts w:cstheme="minorHAnsi"/>
                <w:bCs/>
                <w:szCs w:val="20"/>
              </w:rPr>
              <w:lastRenderedPageBreak/>
              <w:t>replaced with algorithm</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lastRenderedPageBreak/>
              <w:t>Unknown</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4.4.2 Space Heating Boiler Tune-Up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CI-HVC-BLRT-V05-150601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Removing deemed savings factor</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Unknown</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4.4.3 Process Boiler Tune-Up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CI-HVC-PBTU-V04-150601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Removing deemed savings factor</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Unknown</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4.4.4 Boiler Lockout/Reset Controls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CI-HVC-BLRC-V03-150601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Updated example with new EFLH</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Dependent on building type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4.4.6 Electric Chiller</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CI-HVC-CHIL-V03-150601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Updated example with new EFLH</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Dependent on building type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4.4.8 Guest Room Energy Management</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CI-HVC-GREM-V05-150601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Updated Hotel savings values based on modeling</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Dependent on inputs</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4.4.9 Heat Pump Systems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CI-HVC-HPSY-V03-150601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Updated code reference</w:t>
            </w:r>
            <w:r w:rsidRPr="009C362B">
              <w:rPr>
                <w:rFonts w:cstheme="minorHAnsi"/>
                <w:bCs/>
                <w:szCs w:val="20"/>
              </w:rPr>
              <w:br/>
              <w:t>Updated example with new EFLH</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Dependent on building type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4.4.10 High Efficiency Boiler</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CI-HVC-BOIL-V05-150601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Updated example with new EFLH</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Dependent on building type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4.4.11 High Efficiency Furnace</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CI-HVC-FRNC-V04-150601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Updated example with new EFLH</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Dependent on building type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4.4.13 Package Terminal Air Conditioner and Package Terminal Heat Pump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CI-HVC-PTAC-V05-140601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Errata</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Retrofit cost  information updated</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None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4.4.13 Package Terminal Air Conditioner and Package Terminal Heat Pump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CI-HVC-PTAC-V05-150601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Updated example with new EFLH</w:t>
            </w:r>
            <w:r w:rsidRPr="009C362B">
              <w:rPr>
                <w:rFonts w:cstheme="minorHAnsi"/>
                <w:bCs/>
                <w:szCs w:val="20"/>
              </w:rPr>
              <w:br/>
              <w:t>Added default early replacement costs</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Dependent on building type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4.4.14 Pipe Insulation</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CI-HVC-PINS-V03-150601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Clarifications of algorithm</w:t>
            </w:r>
            <w:r w:rsidRPr="009C362B">
              <w:rPr>
                <w:rFonts w:cstheme="minorHAnsi"/>
                <w:bCs/>
                <w:szCs w:val="20"/>
              </w:rPr>
              <w:br/>
              <w:t>Model results updated with new EFLH</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Dependent on building type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4.4.15 Single-Package and Split System Unitary Air Conditioning</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CI-HVC-SPUA-V03-150601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Updated code reference</w:t>
            </w:r>
            <w:r w:rsidRPr="009C362B">
              <w:rPr>
                <w:rFonts w:cstheme="minorHAnsi"/>
                <w:bCs/>
                <w:szCs w:val="20"/>
              </w:rPr>
              <w:br/>
              <w:t>Updated example with new EFLH</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Dependent on building type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4.4.17 Variable Speed Drives for HVAC Pumps and Cooling Tower Fans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CI-HVC-VSDHP-V02-150601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proofErr w:type="spellStart"/>
            <w:r w:rsidRPr="009C362B">
              <w:rPr>
                <w:rFonts w:cstheme="minorHAnsi"/>
                <w:bCs/>
                <w:szCs w:val="20"/>
              </w:rPr>
              <w:t>Seperated</w:t>
            </w:r>
            <w:proofErr w:type="spellEnd"/>
            <w:r w:rsidRPr="009C362B">
              <w:rPr>
                <w:rFonts w:cstheme="minorHAnsi"/>
                <w:bCs/>
                <w:szCs w:val="20"/>
              </w:rPr>
              <w:t xml:space="preserve"> Supply / Return fans in to separate measure.</w:t>
            </w:r>
            <w:r w:rsidRPr="009C362B">
              <w:rPr>
                <w:rFonts w:cstheme="minorHAnsi"/>
                <w:bCs/>
                <w:szCs w:val="20"/>
              </w:rPr>
              <w:br/>
              <w:t>Updated Hours table</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Dependent on building type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4.4.18 Small Commercial Programmable Thermostats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CI-HVC-PROG-V02-150601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Costs clarified.</w:t>
            </w:r>
            <w:r w:rsidRPr="009C362B">
              <w:rPr>
                <w:rFonts w:cstheme="minorHAnsi"/>
                <w:bCs/>
                <w:szCs w:val="20"/>
              </w:rPr>
              <w:br/>
              <w:t>Complete re-work of savings estimate</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Unknown</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4.4.19 Demand Control Ventilation</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CI-HVC-DCV-V02-140601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Errata</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proofErr w:type="spellStart"/>
            <w:r w:rsidRPr="009C362B">
              <w:rPr>
                <w:rFonts w:cstheme="minorHAnsi"/>
                <w:bCs/>
                <w:szCs w:val="20"/>
              </w:rPr>
              <w:t>Therm_Saving_Factor</w:t>
            </w:r>
            <w:proofErr w:type="spellEnd"/>
            <w:r w:rsidRPr="009C362B">
              <w:rPr>
                <w:rFonts w:cstheme="minorHAnsi"/>
                <w:bCs/>
                <w:szCs w:val="20"/>
              </w:rPr>
              <w:t xml:space="preserve"> and </w:t>
            </w:r>
            <w:proofErr w:type="spellStart"/>
            <w:r w:rsidRPr="009C362B">
              <w:rPr>
                <w:rFonts w:cstheme="minorHAnsi"/>
                <w:bCs/>
                <w:szCs w:val="20"/>
              </w:rPr>
              <w:t>Elec_Saving_Factor</w:t>
            </w:r>
            <w:proofErr w:type="spellEnd"/>
            <w:r w:rsidRPr="009C362B">
              <w:rPr>
                <w:rFonts w:cstheme="minorHAnsi"/>
                <w:bCs/>
                <w:szCs w:val="20"/>
              </w:rPr>
              <w:t xml:space="preserve"> updated with final values</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Unknown</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4.4.24 Small Pipe Insulation</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CI-HVC-SPIN-V01-150601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4.4.25 Small Programmable Thermostat Adjustments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 PRGA -V01-150601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4.4.26 Variable Speed Drives for HVAC Supply and Return Fans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CI-HVC-VSDF-V01-150601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4.4.27 Energy Recovery Ventilator</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CI-HVC-ERVE-V01-150601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4.4.28 Stack Economizer for Boilers Serving HVAC Loads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CI-HVC-BECO-V01-150601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4.4.29 Stack Economizer for Boilers Serving Process Loads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CI-HVC-PECO-V01-150601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4.4.30 Notched V Belts for HVAC Systems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w:t>
            </w:r>
            <w:r>
              <w:rPr>
                <w:rFonts w:cstheme="minorHAnsi"/>
                <w:bCs/>
                <w:szCs w:val="20"/>
              </w:rPr>
              <w:t>HVC-</w:t>
            </w:r>
            <w:r w:rsidRPr="009C362B">
              <w:rPr>
                <w:rFonts w:cstheme="minorHAnsi"/>
                <w:bCs/>
                <w:szCs w:val="20"/>
              </w:rPr>
              <w:t>NVBE-V01-150601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4.4.31 Small Business Furnace Tune Up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CI-HVC-FTUN-V01-150601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tcBorders>
              <w:left w:val="single" w:sz="4" w:space="0" w:color="auto"/>
              <w:bottom w:val="single" w:sz="4" w:space="0" w:color="auto"/>
              <w:right w:val="single" w:sz="4" w:space="0" w:color="auto"/>
            </w:tcBorders>
            <w:shd w:val="clear" w:color="auto" w:fill="auto"/>
            <w:noWrap/>
            <w:vAlign w:val="center"/>
          </w:tcPr>
          <w:p w:rsidR="00324058" w:rsidRPr="00BE45CE" w:rsidRDefault="00324058" w:rsidP="0037056B">
            <w:pPr>
              <w:jc w:val="center"/>
              <w:rPr>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tcPr>
          <w:p w:rsidR="00324058" w:rsidRPr="00BE45CE"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4058" w:rsidRPr="00BE45CE" w:rsidRDefault="00324058" w:rsidP="0037056B">
            <w:pPr>
              <w:jc w:val="center"/>
              <w:rPr>
                <w:rFonts w:cstheme="minorHAnsi"/>
                <w:bCs/>
                <w:szCs w:val="20"/>
              </w:rPr>
            </w:pPr>
            <w:r>
              <w:rPr>
                <w:rFonts w:cstheme="minorHAnsi"/>
                <w:bCs/>
                <w:szCs w:val="20"/>
              </w:rPr>
              <w:t>4.4.32 Combined Heat and Power</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4058" w:rsidRPr="00BE45CE" w:rsidRDefault="00324058" w:rsidP="0037056B">
            <w:pPr>
              <w:jc w:val="center"/>
              <w:rPr>
                <w:rFonts w:cstheme="minorHAnsi"/>
                <w:bCs/>
                <w:szCs w:val="20"/>
              </w:rPr>
            </w:pPr>
            <w:r>
              <w:rPr>
                <w:rFonts w:cstheme="minorHAnsi"/>
                <w:bCs/>
                <w:szCs w:val="20"/>
              </w:rPr>
              <w:t>CI-HVC-CHAP</w:t>
            </w:r>
            <w:r w:rsidRPr="00D018D9">
              <w:rPr>
                <w:rFonts w:cstheme="minorHAnsi"/>
                <w:bCs/>
                <w:szCs w:val="20"/>
              </w:rPr>
              <w:t>-V01-150601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BE45CE" w:rsidRDefault="00324058" w:rsidP="0037056B">
            <w:pPr>
              <w:jc w:val="center"/>
              <w:rPr>
                <w:rFonts w:cstheme="minorHAnsi"/>
                <w:bCs/>
                <w:szCs w:val="20"/>
              </w:rPr>
            </w:pPr>
            <w:r>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BE45CE" w:rsidRDefault="00324058" w:rsidP="0037056B">
            <w:pPr>
              <w:jc w:val="center"/>
              <w:rPr>
                <w:rFonts w:cstheme="minorHAnsi"/>
                <w:bCs/>
                <w:szCs w:val="20"/>
              </w:rPr>
            </w:pPr>
            <w:r w:rsidRPr="00D018D9">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BE45CE" w:rsidRDefault="00324058" w:rsidP="0037056B">
            <w:pPr>
              <w:jc w:val="center"/>
              <w:rPr>
                <w:rFonts w:cstheme="minorHAnsi"/>
                <w:bCs/>
                <w:szCs w:val="20"/>
              </w:rPr>
            </w:pPr>
            <w:r w:rsidRPr="00D018D9">
              <w:rPr>
                <w:rFonts w:cstheme="minorHAnsi"/>
                <w:bCs/>
                <w:szCs w:val="20"/>
              </w:rPr>
              <w:t>n/a</w:t>
            </w:r>
          </w:p>
        </w:tc>
      </w:tr>
      <w:tr w:rsidR="00324058" w:rsidRPr="003A6279" w:rsidTr="0037056B">
        <w:trPr>
          <w:trHeight w:val="495"/>
          <w:jc w:val="center"/>
        </w:trPr>
        <w:tc>
          <w:tcPr>
            <w:tcW w:w="0" w:type="auto"/>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C&amp;I</w:t>
            </w:r>
          </w:p>
        </w:tc>
        <w:tc>
          <w:tcPr>
            <w:tcW w:w="1377" w:type="dxa"/>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4.5 Lighting</w:t>
            </w: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4.5 Lighting</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 </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 of WHF to match new models</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Dependent on building type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4.5.1 Commercial ENERGY STAR Compact Fluorescent</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CI-LTG-CCFL-V04-140601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Errata</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 to RES v C&amp;I Split</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Increase in kWh savings (more C&amp;I)</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4.5.1 Commercial ENERGY STAR Compact Fluorescent</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CI-LTG-CCFL-V05-150601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 to RES v C&amp;I Split, ISR</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Increase in kWh savings (more C&amp;I)</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4.5.3 High Performance and Reduced Wattage T8 Fixtures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CI-LTG-T8FX-V03-140601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Errata</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 to RES v C&amp;I Split</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Increase in kWh savings (more C&amp;I)</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4.5.3 High Performance and Reduced Wattage T8 Fixtures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CI-LTG-T8FX-V04-150601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Default="00324058" w:rsidP="0037056B">
            <w:pPr>
              <w:spacing w:after="0"/>
              <w:jc w:val="center"/>
              <w:rPr>
                <w:rFonts w:cstheme="minorHAnsi"/>
                <w:bCs/>
                <w:szCs w:val="20"/>
              </w:rPr>
            </w:pPr>
            <w:r w:rsidRPr="009C362B">
              <w:rPr>
                <w:rFonts w:cstheme="minorHAnsi"/>
                <w:bCs/>
                <w:szCs w:val="20"/>
              </w:rPr>
              <w:t>Clarification of Direct Install assumptions.</w:t>
            </w:r>
            <w:r w:rsidRPr="009C362B">
              <w:rPr>
                <w:rFonts w:cstheme="minorHAnsi"/>
                <w:bCs/>
                <w:szCs w:val="20"/>
              </w:rPr>
              <w:br/>
              <w:t>Measure life clarification</w:t>
            </w:r>
            <w:r w:rsidRPr="009C362B">
              <w:rPr>
                <w:rFonts w:cstheme="minorHAnsi"/>
                <w:bCs/>
                <w:szCs w:val="20"/>
              </w:rPr>
              <w:br/>
              <w:t>Update to ISR</w:t>
            </w:r>
          </w:p>
          <w:p w:rsidR="00324058" w:rsidRPr="009C362B" w:rsidRDefault="00324058" w:rsidP="0037056B">
            <w:pPr>
              <w:spacing w:after="0"/>
              <w:jc w:val="center"/>
              <w:rPr>
                <w:rFonts w:cstheme="minorHAnsi"/>
                <w:bCs/>
                <w:szCs w:val="20"/>
              </w:rPr>
            </w:pPr>
            <w:r>
              <w:rPr>
                <w:rFonts w:cstheme="minorHAnsi"/>
                <w:bCs/>
                <w:szCs w:val="20"/>
              </w:rPr>
              <w:t xml:space="preserve">Timing of </w:t>
            </w:r>
            <w:proofErr w:type="spellStart"/>
            <w:r>
              <w:rPr>
                <w:rFonts w:cstheme="minorHAnsi"/>
                <w:bCs/>
                <w:szCs w:val="20"/>
              </w:rPr>
              <w:t>sunsetting</w:t>
            </w:r>
            <w:proofErr w:type="spellEnd"/>
            <w:r>
              <w:rPr>
                <w:rFonts w:cstheme="minorHAnsi"/>
                <w:bCs/>
                <w:szCs w:val="20"/>
              </w:rPr>
              <w:t xml:space="preserve"> of T-12s as viable baseline pushed back a year.</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Increase in kWh savings (higher ISR)</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4.5.4 LED Bulbs and Fixtures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CI-LTG-LEDB-V03-140601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Errata</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Default="00324058" w:rsidP="0037056B">
            <w:pPr>
              <w:spacing w:after="0"/>
              <w:jc w:val="center"/>
              <w:rPr>
                <w:rFonts w:cstheme="minorHAnsi"/>
                <w:bCs/>
                <w:szCs w:val="20"/>
              </w:rPr>
            </w:pPr>
            <w:r w:rsidRPr="009C362B">
              <w:rPr>
                <w:rFonts w:cstheme="minorHAnsi"/>
                <w:bCs/>
                <w:szCs w:val="20"/>
              </w:rPr>
              <w:t>Update to RES v C&amp;I Split</w:t>
            </w:r>
            <w:r>
              <w:rPr>
                <w:rFonts w:cstheme="minorHAnsi"/>
                <w:bCs/>
                <w:szCs w:val="20"/>
              </w:rPr>
              <w:t>.</w:t>
            </w:r>
          </w:p>
          <w:p w:rsidR="00324058" w:rsidRPr="009C362B" w:rsidRDefault="00324058" w:rsidP="0037056B">
            <w:pPr>
              <w:spacing w:after="0"/>
              <w:jc w:val="center"/>
              <w:rPr>
                <w:rFonts w:cstheme="minorHAnsi"/>
                <w:bCs/>
                <w:szCs w:val="20"/>
              </w:rPr>
            </w:pP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Increase in kWh savings (more C&amp;I)</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4.5.4 LED Bulbs and Fixtures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CI-LTG-LEDB-V04-150601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Default="00324058" w:rsidP="0037056B">
            <w:pPr>
              <w:spacing w:after="0"/>
              <w:jc w:val="center"/>
              <w:rPr>
                <w:rFonts w:cstheme="minorHAnsi"/>
                <w:bCs/>
                <w:szCs w:val="20"/>
              </w:rPr>
            </w:pPr>
            <w:r w:rsidRPr="009C362B">
              <w:rPr>
                <w:rFonts w:cstheme="minorHAnsi"/>
                <w:bCs/>
                <w:szCs w:val="20"/>
              </w:rPr>
              <w:t>Update to RES v C&amp;I Split</w:t>
            </w:r>
            <w:r>
              <w:rPr>
                <w:rFonts w:cstheme="minorHAnsi"/>
                <w:bCs/>
                <w:szCs w:val="20"/>
              </w:rPr>
              <w:t>.</w:t>
            </w:r>
          </w:p>
          <w:p w:rsidR="00324058" w:rsidRPr="009C362B" w:rsidRDefault="00324058" w:rsidP="0037056B">
            <w:pPr>
              <w:spacing w:after="0"/>
              <w:jc w:val="center"/>
              <w:rPr>
                <w:rFonts w:cstheme="minorHAnsi"/>
                <w:bCs/>
                <w:szCs w:val="20"/>
              </w:rPr>
            </w:pPr>
            <w:r>
              <w:rPr>
                <w:rFonts w:cstheme="minorHAnsi"/>
                <w:bCs/>
                <w:szCs w:val="20"/>
              </w:rPr>
              <w:t xml:space="preserve">New </w:t>
            </w:r>
            <w:proofErr w:type="spellStart"/>
            <w:r>
              <w:rPr>
                <w:rFonts w:cstheme="minorHAnsi"/>
                <w:bCs/>
                <w:szCs w:val="20"/>
              </w:rPr>
              <w:t>Wattsbase</w:t>
            </w:r>
            <w:proofErr w:type="spellEnd"/>
            <w:r>
              <w:rPr>
                <w:rFonts w:cstheme="minorHAnsi"/>
                <w:bCs/>
                <w:szCs w:val="20"/>
              </w:rPr>
              <w:t xml:space="preserve"> calculation for PAR, MR and MRX bulbs.</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Increase in kWh savings (more C&amp;I)</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tcPr>
          <w:p w:rsidR="00324058" w:rsidRPr="00D12F2A"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tcPr>
          <w:p w:rsidR="00324058" w:rsidRPr="00D12F2A"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4058" w:rsidRDefault="00324058" w:rsidP="0037056B">
            <w:pPr>
              <w:jc w:val="center"/>
              <w:rPr>
                <w:rFonts w:cstheme="minorHAnsi"/>
                <w:bCs/>
                <w:szCs w:val="20"/>
              </w:rPr>
            </w:pPr>
            <w:r>
              <w:rPr>
                <w:rFonts w:cstheme="minorHAnsi"/>
                <w:bCs/>
                <w:szCs w:val="20"/>
              </w:rPr>
              <w:t>4.5.12 T5 Fixtures and Lamps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4058" w:rsidRDefault="00324058" w:rsidP="0037056B">
            <w:pPr>
              <w:jc w:val="center"/>
            </w:pPr>
            <w:r w:rsidRPr="00901B10">
              <w:rPr>
                <w:rFonts w:cstheme="minorHAnsi"/>
                <w:bCs/>
                <w:szCs w:val="20"/>
              </w:rPr>
              <w:t>CI-LTG-T5FX-V03-15</w:t>
            </w:r>
            <w:r>
              <w:rPr>
                <w:rFonts w:cstheme="minorHAnsi"/>
                <w:bCs/>
                <w:szCs w:val="20"/>
              </w:rPr>
              <w:t>060</w:t>
            </w:r>
            <w:r w:rsidRPr="00901B10">
              <w:rPr>
                <w:rFonts w:cstheme="minorHAnsi"/>
                <w:bCs/>
                <w:szCs w:val="20"/>
              </w:rPr>
              <w:t>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80897" w:rsidRDefault="00324058" w:rsidP="0037056B">
            <w:pPr>
              <w:jc w:val="center"/>
              <w:rPr>
                <w:rFonts w:cstheme="minorHAnsi"/>
                <w:bCs/>
                <w:szCs w:val="20"/>
              </w:rPr>
            </w:pPr>
            <w:r>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Default="00324058" w:rsidP="0037056B">
            <w:pPr>
              <w:spacing w:after="0"/>
              <w:jc w:val="center"/>
              <w:rPr>
                <w:rFonts w:cstheme="minorHAnsi"/>
                <w:bCs/>
                <w:szCs w:val="20"/>
              </w:rPr>
            </w:pPr>
            <w:r w:rsidRPr="009C362B">
              <w:rPr>
                <w:rFonts w:cstheme="minorHAnsi"/>
                <w:bCs/>
                <w:szCs w:val="20"/>
              </w:rPr>
              <w:t>Clarification of Direct Install assumptions.</w:t>
            </w:r>
            <w:r w:rsidRPr="009C362B">
              <w:rPr>
                <w:rFonts w:cstheme="minorHAnsi"/>
                <w:bCs/>
                <w:szCs w:val="20"/>
              </w:rPr>
              <w:br/>
              <w:t>Measure life clarification</w:t>
            </w:r>
            <w:r w:rsidRPr="009C362B">
              <w:rPr>
                <w:rFonts w:cstheme="minorHAnsi"/>
                <w:bCs/>
                <w:szCs w:val="20"/>
              </w:rPr>
              <w:br/>
              <w:t>Update to ISR</w:t>
            </w:r>
          </w:p>
          <w:p w:rsidR="00324058" w:rsidRPr="009C362B" w:rsidRDefault="00324058" w:rsidP="0037056B">
            <w:pPr>
              <w:spacing w:after="0"/>
              <w:jc w:val="center"/>
              <w:rPr>
                <w:rFonts w:cstheme="minorHAnsi"/>
                <w:bCs/>
                <w:szCs w:val="20"/>
              </w:rPr>
            </w:pPr>
            <w:r>
              <w:rPr>
                <w:rFonts w:cstheme="minorHAnsi"/>
                <w:bCs/>
                <w:szCs w:val="20"/>
              </w:rPr>
              <w:t xml:space="preserve">Timing of </w:t>
            </w:r>
            <w:proofErr w:type="spellStart"/>
            <w:r>
              <w:rPr>
                <w:rFonts w:cstheme="minorHAnsi"/>
                <w:bCs/>
                <w:szCs w:val="20"/>
              </w:rPr>
              <w:t>sunsetting</w:t>
            </w:r>
            <w:proofErr w:type="spellEnd"/>
            <w:r>
              <w:rPr>
                <w:rFonts w:cstheme="minorHAnsi"/>
                <w:bCs/>
                <w:szCs w:val="20"/>
              </w:rPr>
              <w:t xml:space="preserve"> of T-12s as viable baseline pushed back a year.</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Increase in kWh savings (higher ISR)</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tcPr>
          <w:p w:rsidR="00324058" w:rsidRPr="00D12F2A"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tcPr>
          <w:p w:rsidR="00324058" w:rsidRPr="00D12F2A"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4058" w:rsidRPr="00D12F2A" w:rsidRDefault="00324058" w:rsidP="0037056B">
            <w:pPr>
              <w:jc w:val="center"/>
              <w:rPr>
                <w:rFonts w:cstheme="minorHAnsi"/>
                <w:bCs/>
                <w:szCs w:val="20"/>
              </w:rPr>
            </w:pPr>
            <w:r>
              <w:rPr>
                <w:rFonts w:cstheme="minorHAnsi"/>
                <w:bCs/>
                <w:szCs w:val="20"/>
              </w:rPr>
              <w:t>4.5.14 Commercial ENERGY STAR Specialty Compact Fluorescent Lamp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4058" w:rsidRPr="00D12F2A" w:rsidRDefault="00324058" w:rsidP="0037056B">
            <w:pPr>
              <w:jc w:val="center"/>
              <w:rPr>
                <w:rFonts w:cstheme="minorHAnsi"/>
                <w:bCs/>
                <w:szCs w:val="20"/>
              </w:rPr>
            </w:pPr>
            <w:r>
              <w:t>CI-LTG-SCFL-V01-150601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D12F2A" w:rsidRDefault="00324058" w:rsidP="0037056B">
            <w:pPr>
              <w:jc w:val="center"/>
              <w:rPr>
                <w:rFonts w:cstheme="minorHAnsi"/>
                <w:bCs/>
                <w:szCs w:val="20"/>
              </w:rPr>
            </w:pPr>
            <w:r w:rsidRPr="00980897">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D12F2A" w:rsidRDefault="00324058" w:rsidP="0037056B">
            <w:pPr>
              <w:jc w:val="center"/>
              <w:rPr>
                <w:rFonts w:cstheme="minorHAnsi"/>
                <w:bCs/>
                <w:szCs w:val="20"/>
              </w:rPr>
            </w:pPr>
            <w:r>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D12F2A" w:rsidRDefault="00324058" w:rsidP="0037056B">
            <w:pPr>
              <w:jc w:val="center"/>
              <w:rPr>
                <w:rFonts w:cstheme="minorHAnsi"/>
                <w:bCs/>
                <w:szCs w:val="20"/>
              </w:rPr>
            </w:pPr>
            <w:r>
              <w:rPr>
                <w:rFonts w:cstheme="minorHAnsi"/>
                <w:bCs/>
                <w:szCs w:val="20"/>
              </w:rPr>
              <w:t>n/a</w:t>
            </w:r>
          </w:p>
        </w:tc>
      </w:tr>
      <w:tr w:rsidR="00324058" w:rsidRPr="003A6279" w:rsidTr="0037056B">
        <w:trPr>
          <w:trHeight w:val="495"/>
          <w:jc w:val="center"/>
        </w:trPr>
        <w:tc>
          <w:tcPr>
            <w:tcW w:w="0" w:type="auto"/>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C&amp;I</w:t>
            </w:r>
          </w:p>
        </w:tc>
        <w:tc>
          <w:tcPr>
            <w:tcW w:w="1377" w:type="dxa"/>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4.6 Refrigeration</w:t>
            </w: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4.6.6 Evaporator Fan Control</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CI-RFG-EVPF-V02-140601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Errata</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Replacing CA estimates with Illinois</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Approximately the same</w:t>
            </w:r>
          </w:p>
        </w:tc>
      </w:tr>
      <w:tr w:rsidR="00324058" w:rsidRPr="003A6279" w:rsidTr="0037056B">
        <w:trPr>
          <w:trHeight w:val="495"/>
          <w:jc w:val="center"/>
        </w:trPr>
        <w:tc>
          <w:tcPr>
            <w:tcW w:w="0" w:type="auto"/>
            <w:vMerge/>
            <w:tcBorders>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4.6.9 Night Covers for Open Refrigerated Display Cases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CI-RFG-NCOV-V01-150601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C&amp;I</w:t>
            </w:r>
          </w:p>
        </w:tc>
        <w:tc>
          <w:tcPr>
            <w:tcW w:w="1377" w:type="dxa"/>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4.7 Miscellaneous</w:t>
            </w: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4.7.4 Pump Optimization</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CI-MSC-PMPO-V01-150601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4.7.5 Efficient Compressed Air Nozzles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CI-MSC-CNOZ-V01-150601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4.7.6 Roof Insulation for C&amp;I Facilities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CI-MSC-RINS-V01-150601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tcBorders>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4.7.7 Computer Power Management Software</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CI-MSC-CPMS-V01-150601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Res</w:t>
            </w:r>
          </w:p>
        </w:tc>
        <w:tc>
          <w:tcPr>
            <w:tcW w:w="1377" w:type="dxa"/>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5.1 Appliances</w:t>
            </w: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5.1.2 ENERGY STAR and ENERGY STAR Most Efficient Clothes Washer</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RS-APL-ESCL-V03-150601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proofErr w:type="spellStart"/>
            <w:r w:rsidRPr="009C362B">
              <w:rPr>
                <w:rFonts w:cstheme="minorHAnsi"/>
                <w:bCs/>
                <w:szCs w:val="20"/>
              </w:rPr>
              <w:t>Updatated</w:t>
            </w:r>
            <w:proofErr w:type="spellEnd"/>
            <w:r w:rsidRPr="009C362B">
              <w:rPr>
                <w:rFonts w:cstheme="minorHAnsi"/>
                <w:bCs/>
                <w:szCs w:val="20"/>
              </w:rPr>
              <w:t xml:space="preserve"> methodology based on new Federal and ESTAR specifications</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Reduction in savings</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5.1.8 Refrigerator and Freezer Recycling</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RS-APL-RFRC-V04-140601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Errata</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Fixing typo in Freezer coefficient table.</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Unknown</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5.1.8 Refrigerator and Freezer Recycling</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RS-APL-RFRC-V05-150601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Updated coefficient values</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Dependent on inputs</w:t>
            </w:r>
          </w:p>
        </w:tc>
      </w:tr>
      <w:tr w:rsidR="00324058" w:rsidRPr="003A6279" w:rsidTr="0037056B">
        <w:trPr>
          <w:trHeight w:val="495"/>
          <w:jc w:val="center"/>
        </w:trPr>
        <w:tc>
          <w:tcPr>
            <w:tcW w:w="0" w:type="auto"/>
            <w:vMerge/>
            <w:tcBorders>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5.1.10 Residential ENERGY STAR Clothes Dryer</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RS-APL-ESDR-V01-150601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Res</w:t>
            </w:r>
          </w:p>
        </w:tc>
        <w:tc>
          <w:tcPr>
            <w:tcW w:w="1377" w:type="dxa"/>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5.3 HVAC</w:t>
            </w: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5.3.1 Air Source Heat Pump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RS-HVC-ASHP-V04-150601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Added deemed early replacement rate.</w:t>
            </w:r>
            <w:r w:rsidRPr="009C362B">
              <w:rPr>
                <w:rFonts w:cstheme="minorHAnsi"/>
                <w:bCs/>
                <w:szCs w:val="20"/>
              </w:rPr>
              <w:br/>
            </w:r>
            <w:r w:rsidRPr="009C362B">
              <w:rPr>
                <w:rFonts w:cstheme="minorHAnsi"/>
                <w:bCs/>
                <w:szCs w:val="20"/>
              </w:rPr>
              <w:lastRenderedPageBreak/>
              <w:t>Updated Federal Standard and costs</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lastRenderedPageBreak/>
              <w:t>Reduction in savings</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5.3.3 Central Air Conditioning</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RS-HVC-CAC1-V04-150601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Added deemed early replacement rate.</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None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5.3.4 Duct Insulation and Sealing</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RS-HVC-DINS-V03-140601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Errata</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 xml:space="preserve">Input capacity update </w:t>
            </w:r>
            <w:r w:rsidRPr="009C362B">
              <w:rPr>
                <w:rFonts w:cstheme="minorHAnsi"/>
                <w:bCs/>
                <w:szCs w:val="20"/>
              </w:rPr>
              <w:br/>
              <w:t>Addition of furnace fan savings</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Addition of kWh savings</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5.3.4 Duct Insulation and Sealing</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RS-HVC-DINS-V05-150601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 xml:space="preserve">Updated HP Federal Standard </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Reduction in savings</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5.3.6 Gas High Efficiency Boiler</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RS-HVC-GHEB-V03-150601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Added deemed early replacement rate.</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None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5.3.7 Gas High Efficiency Furnace</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RS-HVC-GHEF-V04-150601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Added deemed early replacement rate.</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None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5.3.8 Ground Source Heat Pump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RS-HVC-GSHP-V04-150601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Default="00324058" w:rsidP="0037056B">
            <w:pPr>
              <w:spacing w:after="0"/>
              <w:jc w:val="center"/>
              <w:rPr>
                <w:rFonts w:cstheme="minorHAnsi"/>
                <w:bCs/>
                <w:szCs w:val="20"/>
              </w:rPr>
            </w:pPr>
            <w:r w:rsidRPr="009C362B">
              <w:rPr>
                <w:rFonts w:cstheme="minorHAnsi"/>
                <w:bCs/>
                <w:szCs w:val="20"/>
              </w:rPr>
              <w:t>Complete rework of methodology</w:t>
            </w:r>
            <w:r>
              <w:rPr>
                <w:rFonts w:cstheme="minorHAnsi"/>
                <w:bCs/>
                <w:szCs w:val="20"/>
              </w:rPr>
              <w:t xml:space="preserve"> including:</w:t>
            </w:r>
          </w:p>
          <w:p w:rsidR="00324058" w:rsidRPr="00855AA1" w:rsidRDefault="00324058" w:rsidP="00324058">
            <w:pPr>
              <w:pStyle w:val="ListParagraph"/>
              <w:numPr>
                <w:ilvl w:val="0"/>
                <w:numId w:val="186"/>
              </w:numPr>
              <w:spacing w:after="0"/>
              <w:ind w:left="189" w:hanging="180"/>
              <w:jc w:val="left"/>
              <w:rPr>
                <w:rFonts w:cstheme="minorHAnsi"/>
                <w:bCs/>
                <w:szCs w:val="20"/>
              </w:rPr>
            </w:pPr>
            <w:r w:rsidRPr="00855AA1">
              <w:rPr>
                <w:rFonts w:cstheme="minorHAnsi"/>
                <w:bCs/>
                <w:szCs w:val="20"/>
              </w:rPr>
              <w:t>Adding Water Savings.</w:t>
            </w:r>
          </w:p>
          <w:p w:rsidR="00324058" w:rsidRPr="00855AA1" w:rsidRDefault="00324058" w:rsidP="00324058">
            <w:pPr>
              <w:pStyle w:val="ListParagraph"/>
              <w:numPr>
                <w:ilvl w:val="0"/>
                <w:numId w:val="186"/>
              </w:numPr>
              <w:spacing w:after="0"/>
              <w:ind w:left="189" w:hanging="180"/>
              <w:jc w:val="left"/>
              <w:rPr>
                <w:rFonts w:cstheme="minorHAnsi"/>
                <w:bCs/>
                <w:szCs w:val="20"/>
              </w:rPr>
            </w:pPr>
            <w:r w:rsidRPr="00855AA1">
              <w:rPr>
                <w:rFonts w:cstheme="minorHAnsi"/>
                <w:bCs/>
                <w:szCs w:val="20"/>
              </w:rPr>
              <w:t>Adding Gas Baseline.</w:t>
            </w:r>
          </w:p>
          <w:p w:rsidR="00324058" w:rsidRPr="00855AA1" w:rsidRDefault="00324058" w:rsidP="00324058">
            <w:pPr>
              <w:pStyle w:val="ListParagraph"/>
              <w:numPr>
                <w:ilvl w:val="0"/>
                <w:numId w:val="186"/>
              </w:numPr>
              <w:spacing w:after="0"/>
              <w:ind w:left="189" w:hanging="180"/>
              <w:jc w:val="left"/>
              <w:rPr>
                <w:rFonts w:cstheme="minorHAnsi"/>
                <w:bCs/>
                <w:szCs w:val="20"/>
              </w:rPr>
            </w:pPr>
            <w:r w:rsidRPr="00855AA1">
              <w:rPr>
                <w:rFonts w:cstheme="minorHAnsi"/>
                <w:bCs/>
                <w:szCs w:val="20"/>
              </w:rPr>
              <w:t xml:space="preserve">Using Part Load </w:t>
            </w:r>
            <w:proofErr w:type="spellStart"/>
            <w:r w:rsidRPr="00855AA1">
              <w:rPr>
                <w:rFonts w:cstheme="minorHAnsi"/>
                <w:bCs/>
                <w:szCs w:val="20"/>
              </w:rPr>
              <w:t>ratingfor</w:t>
            </w:r>
            <w:proofErr w:type="spellEnd"/>
            <w:r w:rsidRPr="00855AA1">
              <w:rPr>
                <w:rFonts w:cstheme="minorHAnsi"/>
                <w:bCs/>
                <w:szCs w:val="20"/>
              </w:rPr>
              <w:t xml:space="preserve"> GSHP.</w:t>
            </w:r>
          </w:p>
          <w:p w:rsidR="00324058" w:rsidRPr="00855AA1" w:rsidRDefault="00324058" w:rsidP="00324058">
            <w:pPr>
              <w:pStyle w:val="ListParagraph"/>
              <w:numPr>
                <w:ilvl w:val="0"/>
                <w:numId w:val="186"/>
              </w:numPr>
              <w:spacing w:after="0"/>
              <w:ind w:left="189" w:hanging="180"/>
              <w:jc w:val="left"/>
              <w:rPr>
                <w:rFonts w:cstheme="minorHAnsi"/>
                <w:bCs/>
                <w:szCs w:val="20"/>
              </w:rPr>
            </w:pPr>
            <w:r w:rsidRPr="00855AA1">
              <w:rPr>
                <w:rFonts w:cstheme="minorHAnsi"/>
                <w:bCs/>
                <w:szCs w:val="20"/>
              </w:rPr>
              <w:t>Redefining baseline for New Construction.</w:t>
            </w:r>
          </w:p>
          <w:p w:rsidR="00324058" w:rsidRPr="00855AA1" w:rsidRDefault="00324058" w:rsidP="00324058">
            <w:pPr>
              <w:pStyle w:val="ListParagraph"/>
              <w:numPr>
                <w:ilvl w:val="0"/>
                <w:numId w:val="186"/>
              </w:numPr>
              <w:spacing w:after="0"/>
              <w:ind w:left="189" w:hanging="180"/>
              <w:jc w:val="left"/>
              <w:rPr>
                <w:rFonts w:cstheme="minorHAnsi"/>
                <w:bCs/>
                <w:szCs w:val="20"/>
              </w:rPr>
            </w:pPr>
            <w:r w:rsidRPr="00855AA1">
              <w:rPr>
                <w:rFonts w:cstheme="minorHAnsi"/>
                <w:bCs/>
                <w:szCs w:val="20"/>
              </w:rPr>
              <w:t>Providing separate calculation for TOS/NC and retrofit and when supported by electric or gas only utility or both.</w:t>
            </w:r>
          </w:p>
          <w:p w:rsidR="00324058" w:rsidRPr="00855AA1" w:rsidRDefault="00324058" w:rsidP="00324058">
            <w:pPr>
              <w:pStyle w:val="ListParagraph"/>
              <w:numPr>
                <w:ilvl w:val="0"/>
                <w:numId w:val="186"/>
              </w:numPr>
              <w:spacing w:after="0"/>
              <w:ind w:left="189" w:hanging="180"/>
              <w:jc w:val="left"/>
              <w:rPr>
                <w:rFonts w:cstheme="minorHAnsi"/>
                <w:bCs/>
                <w:szCs w:val="20"/>
              </w:rPr>
            </w:pPr>
            <w:r w:rsidRPr="00855AA1">
              <w:rPr>
                <w:rFonts w:cstheme="minorHAnsi"/>
                <w:bCs/>
                <w:szCs w:val="20"/>
              </w:rPr>
              <w:t>Updated costs.</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Increase in savings</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5.3.12 Ductless Heat Pumps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RS-HVC-DHP-V02-150601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 xml:space="preserve">Updated HP Federal Standard </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Reduction in savings</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5.3.13 Residential Furnace Tune up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RS-HVC-FTUN-V01-150601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5.3.14 Boiler Reset Controls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RS-HVC-BREC-V01-150601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tcBorders>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5.3.15 ENERGY STAR Ceiling Fan</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RS-HVC-CFAN-V01-150601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Res</w:t>
            </w:r>
          </w:p>
        </w:tc>
        <w:tc>
          <w:tcPr>
            <w:tcW w:w="1377" w:type="dxa"/>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5.4 Hot Water</w:t>
            </w: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5.4.2 Gas Water Heater</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RS-HWE-GWHT-V03-140601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Errata</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 xml:space="preserve">Removing link and reference to </w:t>
            </w:r>
            <w:proofErr w:type="spellStart"/>
            <w:r w:rsidRPr="009C362B">
              <w:rPr>
                <w:rFonts w:cstheme="minorHAnsi"/>
                <w:bCs/>
                <w:szCs w:val="20"/>
              </w:rPr>
              <w:t>DeOreo</w:t>
            </w:r>
            <w:proofErr w:type="spellEnd"/>
            <w:r w:rsidRPr="009C362B">
              <w:rPr>
                <w:rFonts w:cstheme="minorHAnsi"/>
                <w:bCs/>
                <w:szCs w:val="20"/>
              </w:rPr>
              <w:t xml:space="preserve"> study</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None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5.4.2 Gas Water Heater</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RS-HWE-GWHT-V04-150601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Added Early Replacement</w:t>
            </w:r>
            <w:r w:rsidRPr="009C362B">
              <w:rPr>
                <w:rFonts w:cstheme="minorHAnsi"/>
                <w:bCs/>
                <w:szCs w:val="20"/>
              </w:rPr>
              <w:br/>
              <w:t xml:space="preserve">Updated Federal </w:t>
            </w:r>
            <w:r w:rsidRPr="009C362B">
              <w:rPr>
                <w:rFonts w:cstheme="minorHAnsi"/>
                <w:bCs/>
                <w:szCs w:val="20"/>
              </w:rPr>
              <w:lastRenderedPageBreak/>
              <w:t>Baseline</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lastRenderedPageBreak/>
              <w:t>Reduction in savings</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5.4.3 Heat Pump Water Heaters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RS-HWE-HPWH-V03-140601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Errata</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Coincidence factor reference update</w:t>
            </w:r>
            <w:r>
              <w:rPr>
                <w:rFonts w:cstheme="minorHAnsi"/>
                <w:bCs/>
                <w:szCs w:val="20"/>
              </w:rPr>
              <w:t>.</w:t>
            </w:r>
            <w:r w:rsidRPr="009C362B">
              <w:rPr>
                <w:rFonts w:cstheme="minorHAnsi"/>
                <w:bCs/>
                <w:szCs w:val="20"/>
              </w:rPr>
              <w:t xml:space="preserve"> </w:t>
            </w:r>
            <w:r w:rsidRPr="009C362B">
              <w:rPr>
                <w:rFonts w:cstheme="minorHAnsi"/>
                <w:bCs/>
                <w:szCs w:val="20"/>
              </w:rPr>
              <w:br/>
              <w:t xml:space="preserve">Removing link and reference to </w:t>
            </w:r>
            <w:proofErr w:type="spellStart"/>
            <w:r w:rsidRPr="009C362B">
              <w:rPr>
                <w:rFonts w:cstheme="minorHAnsi"/>
                <w:bCs/>
                <w:szCs w:val="20"/>
              </w:rPr>
              <w:t>DeOreo</w:t>
            </w:r>
            <w:proofErr w:type="spellEnd"/>
            <w:r w:rsidRPr="009C362B">
              <w:rPr>
                <w:rFonts w:cstheme="minorHAnsi"/>
                <w:bCs/>
                <w:szCs w:val="20"/>
              </w:rPr>
              <w:t xml:space="preserve"> study</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None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5.4.3 Heat Pump Water Heaters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RS-HWE-HPWH-V04-150601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Updated Federal Baseline</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Reduction in savings</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5.4.4 Low Flow Faucet Aerators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RS-HWE-LFFA-V04-140601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Errata</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 xml:space="preserve">Removing link and reference to </w:t>
            </w:r>
            <w:proofErr w:type="spellStart"/>
            <w:r w:rsidRPr="009C362B">
              <w:rPr>
                <w:rFonts w:cstheme="minorHAnsi"/>
                <w:bCs/>
                <w:szCs w:val="20"/>
              </w:rPr>
              <w:t>DeOreo</w:t>
            </w:r>
            <w:proofErr w:type="spellEnd"/>
            <w:r w:rsidRPr="009C362B">
              <w:rPr>
                <w:rFonts w:cstheme="minorHAnsi"/>
                <w:bCs/>
                <w:szCs w:val="20"/>
              </w:rPr>
              <w:t xml:space="preserve"> study</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None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5.4.6 Water Heater Temperature Setback</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RS-HWE-TMPS-V04-150601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Complete rework of methodology</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Unknown</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5.4.7 Water Heater Wrap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RS-HWE-WRAP-V02-150601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Fixed algorithm typo</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None</w:t>
            </w:r>
          </w:p>
        </w:tc>
      </w:tr>
      <w:tr w:rsidR="00324058" w:rsidRPr="003A6279" w:rsidTr="0037056B">
        <w:trPr>
          <w:trHeight w:val="495"/>
          <w:jc w:val="center"/>
        </w:trPr>
        <w:tc>
          <w:tcPr>
            <w:tcW w:w="0" w:type="auto"/>
            <w:vMerge/>
            <w:tcBorders>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5.4.8 Thermostatic Restrictor Shower Valve</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RS-HWE-TRVA-V01-150601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New</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n/a</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n/a</w:t>
            </w:r>
          </w:p>
        </w:tc>
      </w:tr>
      <w:tr w:rsidR="00324058" w:rsidRPr="003A6279" w:rsidTr="0037056B">
        <w:trPr>
          <w:trHeight w:val="495"/>
          <w:jc w:val="center"/>
        </w:trPr>
        <w:tc>
          <w:tcPr>
            <w:tcW w:w="0" w:type="auto"/>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Res</w:t>
            </w:r>
          </w:p>
        </w:tc>
        <w:tc>
          <w:tcPr>
            <w:tcW w:w="1377" w:type="dxa"/>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5.5 Lighting</w:t>
            </w: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5.5.1 ENERGY STAR Compact Fluorescent Lamp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RS-LTG-ESCF-V04-150601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 to RES v C&amp;I Split, ISR, Hours, Coincidence Factors.</w:t>
            </w:r>
            <w:r w:rsidRPr="009C362B">
              <w:rPr>
                <w:rFonts w:cstheme="minorHAnsi"/>
                <w:bCs/>
                <w:szCs w:val="20"/>
              </w:rPr>
              <w:br/>
              <w:t>Added leakage variable</w:t>
            </w:r>
            <w:r>
              <w:rPr>
                <w:rFonts w:cstheme="minorHAnsi"/>
                <w:bCs/>
                <w:szCs w:val="20"/>
              </w:rPr>
              <w:t>.</w:t>
            </w:r>
            <w:r w:rsidRPr="009C362B">
              <w:rPr>
                <w:rFonts w:cstheme="minorHAnsi"/>
                <w:bCs/>
                <w:szCs w:val="20"/>
              </w:rPr>
              <w:br/>
              <w:t>Added Efficiency Kit ISRs</w:t>
            </w:r>
            <w:r>
              <w:rPr>
                <w:rFonts w:cstheme="minorHAnsi"/>
                <w:bCs/>
                <w:szCs w:val="20"/>
              </w:rPr>
              <w:t>.</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Unknown</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5.5.2 ENERGY STAR Specialty Compact Fluorescent Lamp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RS-LTG-ESCC-V03-150601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Default="00324058" w:rsidP="0037056B">
            <w:pPr>
              <w:spacing w:after="0"/>
              <w:jc w:val="center"/>
              <w:rPr>
                <w:rFonts w:cstheme="minorHAnsi"/>
                <w:bCs/>
                <w:szCs w:val="20"/>
              </w:rPr>
            </w:pPr>
            <w:r w:rsidRPr="009C362B">
              <w:rPr>
                <w:rFonts w:cstheme="minorHAnsi"/>
                <w:bCs/>
                <w:szCs w:val="20"/>
              </w:rPr>
              <w:t>Update to RES v C&amp;I Split, ISR, Hours, Coincidence Factors.</w:t>
            </w:r>
            <w:r w:rsidRPr="009C362B">
              <w:rPr>
                <w:rFonts w:cstheme="minorHAnsi"/>
                <w:bCs/>
                <w:szCs w:val="20"/>
              </w:rPr>
              <w:br/>
              <w:t>Added leakage variable</w:t>
            </w:r>
            <w:r>
              <w:rPr>
                <w:rFonts w:cstheme="minorHAnsi"/>
                <w:bCs/>
                <w:szCs w:val="20"/>
              </w:rPr>
              <w:t>.</w:t>
            </w:r>
            <w:r w:rsidRPr="009C362B">
              <w:rPr>
                <w:rFonts w:cstheme="minorHAnsi"/>
                <w:bCs/>
                <w:szCs w:val="20"/>
              </w:rPr>
              <w:br/>
              <w:t>Added Efficiency Kit ISRs</w:t>
            </w:r>
            <w:r>
              <w:rPr>
                <w:rFonts w:cstheme="minorHAnsi"/>
                <w:bCs/>
                <w:szCs w:val="20"/>
              </w:rPr>
              <w:t>.</w:t>
            </w:r>
          </w:p>
          <w:p w:rsidR="00324058" w:rsidRPr="009C362B" w:rsidRDefault="00324058" w:rsidP="0037056B">
            <w:pPr>
              <w:spacing w:after="0"/>
              <w:jc w:val="center"/>
              <w:rPr>
                <w:rFonts w:cstheme="minorHAnsi"/>
                <w:bCs/>
                <w:szCs w:val="20"/>
              </w:rPr>
            </w:pPr>
            <w:r>
              <w:rPr>
                <w:rFonts w:cstheme="minorHAnsi"/>
                <w:bCs/>
                <w:szCs w:val="20"/>
              </w:rPr>
              <w:t xml:space="preserve">New </w:t>
            </w:r>
            <w:proofErr w:type="spellStart"/>
            <w:r>
              <w:rPr>
                <w:rFonts w:cstheme="minorHAnsi"/>
                <w:bCs/>
                <w:szCs w:val="20"/>
              </w:rPr>
              <w:t>Wattsbase</w:t>
            </w:r>
            <w:proofErr w:type="spellEnd"/>
            <w:r>
              <w:rPr>
                <w:rFonts w:cstheme="minorHAnsi"/>
                <w:bCs/>
                <w:szCs w:val="20"/>
              </w:rPr>
              <w:t xml:space="preserve"> calculation for PAR, MR and MRX bulbs.</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Unknown</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 xml:space="preserve">5.5.3 ENERGY STAR </w:t>
            </w:r>
            <w:proofErr w:type="spellStart"/>
            <w:r w:rsidRPr="009C362B">
              <w:rPr>
                <w:rFonts w:cstheme="minorHAnsi"/>
                <w:bCs/>
                <w:szCs w:val="20"/>
              </w:rPr>
              <w:t>Torchiere</w:t>
            </w:r>
            <w:proofErr w:type="spellEnd"/>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RS-LTG-ESTO-V02-150601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 to Coincidence Factors.</w:t>
            </w:r>
            <w:r w:rsidRPr="009C362B">
              <w:rPr>
                <w:rFonts w:cstheme="minorHAnsi"/>
                <w:bCs/>
                <w:szCs w:val="20"/>
              </w:rPr>
              <w:br/>
              <w:t>Added leakage variable</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Unknown</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5.5.4 Exterior Hardwired Compact Fluorescent Lamp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RS-LTG-EFIX-V04-150601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 to Hours, Coincidence Factors.</w:t>
            </w:r>
            <w:r w:rsidRPr="009C362B">
              <w:rPr>
                <w:rFonts w:cstheme="minorHAnsi"/>
                <w:bCs/>
                <w:szCs w:val="20"/>
              </w:rPr>
              <w:br/>
              <w:t>Added leakage variable</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Increase in savings</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5.5.5 Interior Hardwired Compact Fluorescent Lamp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RS-LTG-IFIX-V04-150601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 to Hours, Coincidence Factors.</w:t>
            </w:r>
            <w:r w:rsidRPr="009C362B">
              <w:rPr>
                <w:rFonts w:cstheme="minorHAnsi"/>
                <w:bCs/>
                <w:szCs w:val="20"/>
              </w:rPr>
              <w:br/>
              <w:t>Added leakage variable</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Reduction in savings</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 xml:space="preserve">5.5.6 LED </w:t>
            </w:r>
            <w:proofErr w:type="spellStart"/>
            <w:r w:rsidRPr="009C362B">
              <w:rPr>
                <w:rFonts w:cstheme="minorHAnsi"/>
                <w:bCs/>
                <w:szCs w:val="20"/>
              </w:rPr>
              <w:t>Downlights</w:t>
            </w:r>
            <w:proofErr w:type="spellEnd"/>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RS-LTG-LEDD-V03-140601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Errata</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Default="00324058" w:rsidP="0037056B">
            <w:pPr>
              <w:spacing w:after="0"/>
              <w:jc w:val="center"/>
              <w:rPr>
                <w:rFonts w:cstheme="minorHAnsi"/>
                <w:bCs/>
                <w:szCs w:val="20"/>
              </w:rPr>
            </w:pPr>
            <w:r w:rsidRPr="009C362B">
              <w:rPr>
                <w:rFonts w:cstheme="minorHAnsi"/>
                <w:bCs/>
                <w:szCs w:val="20"/>
              </w:rPr>
              <w:t>Fixing typo in delta watts table</w:t>
            </w:r>
          </w:p>
          <w:p w:rsidR="00324058" w:rsidRPr="009C362B" w:rsidRDefault="00324058" w:rsidP="0037056B">
            <w:pPr>
              <w:spacing w:after="0"/>
              <w:jc w:val="center"/>
              <w:rPr>
                <w:rFonts w:cstheme="minorHAnsi"/>
                <w:bCs/>
                <w:szCs w:val="20"/>
              </w:rPr>
            </w:pP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lastRenderedPageBreak/>
              <w:t>None</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 xml:space="preserve">5.5.6 LED </w:t>
            </w:r>
            <w:proofErr w:type="spellStart"/>
            <w:r w:rsidRPr="009C362B">
              <w:rPr>
                <w:rFonts w:cstheme="minorHAnsi"/>
                <w:bCs/>
                <w:szCs w:val="20"/>
              </w:rPr>
              <w:t>Downlights</w:t>
            </w:r>
            <w:proofErr w:type="spellEnd"/>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 xml:space="preserve">RS-LTG-LEDD-V04-150601 </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 to Hours, Coincidence Factors.</w:t>
            </w:r>
            <w:r w:rsidRPr="009C362B">
              <w:rPr>
                <w:rFonts w:cstheme="minorHAnsi"/>
                <w:bCs/>
                <w:szCs w:val="20"/>
              </w:rPr>
              <w:br/>
              <w:t>Added leakage variable</w:t>
            </w:r>
            <w:r>
              <w:rPr>
                <w:rFonts w:cstheme="minorHAnsi"/>
                <w:bCs/>
                <w:szCs w:val="20"/>
              </w:rPr>
              <w:t xml:space="preserve">. New </w:t>
            </w:r>
            <w:proofErr w:type="spellStart"/>
            <w:r>
              <w:rPr>
                <w:rFonts w:cstheme="minorHAnsi"/>
                <w:bCs/>
                <w:szCs w:val="20"/>
              </w:rPr>
              <w:t>Wattsbase</w:t>
            </w:r>
            <w:proofErr w:type="spellEnd"/>
            <w:r>
              <w:rPr>
                <w:rFonts w:cstheme="minorHAnsi"/>
                <w:bCs/>
                <w:szCs w:val="20"/>
              </w:rPr>
              <w:t xml:space="preserve"> calculation for PAR, MR and MRX bulbs</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Dependent on inputs</w:t>
            </w:r>
          </w:p>
        </w:tc>
      </w:tr>
      <w:tr w:rsidR="00324058" w:rsidRPr="003A6279" w:rsidTr="0037056B">
        <w:trPr>
          <w:trHeight w:val="495"/>
          <w:jc w:val="center"/>
        </w:trPr>
        <w:tc>
          <w:tcPr>
            <w:tcW w:w="0" w:type="auto"/>
            <w:vMerge/>
            <w:tcBorders>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5.5.8 LED Screw Based Omnidirectional Bulbs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RS-LTG-LEDA-V03-150601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Update to ISR, Hours, Coincidence Factors.</w:t>
            </w:r>
            <w:r w:rsidRPr="009C362B">
              <w:rPr>
                <w:rFonts w:cstheme="minorHAnsi"/>
                <w:bCs/>
                <w:szCs w:val="20"/>
              </w:rPr>
              <w:br/>
              <w:t>Added leakage variable</w:t>
            </w:r>
            <w:r w:rsidRPr="009C362B">
              <w:rPr>
                <w:rFonts w:cstheme="minorHAnsi"/>
                <w:bCs/>
                <w:szCs w:val="20"/>
              </w:rPr>
              <w:br/>
              <w:t>Added Efficiency Kit ISRs</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Unknown</w:t>
            </w:r>
          </w:p>
        </w:tc>
      </w:tr>
      <w:tr w:rsidR="00324058" w:rsidRPr="003A6279" w:rsidTr="0037056B">
        <w:trPr>
          <w:trHeight w:val="495"/>
          <w:jc w:val="center"/>
        </w:trPr>
        <w:tc>
          <w:tcPr>
            <w:tcW w:w="0" w:type="auto"/>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Res</w:t>
            </w:r>
          </w:p>
        </w:tc>
        <w:tc>
          <w:tcPr>
            <w:tcW w:w="1377" w:type="dxa"/>
            <w:vMerge w:val="restart"/>
            <w:tcBorders>
              <w:top w:val="single" w:sz="4" w:space="0" w:color="auto"/>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5.6 Shell</w:t>
            </w: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5.6.1 Air Sealing</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RS-SHL-AIRS-V03-150601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 xml:space="preserve">Updated HP Federal Standard </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Reduction in savings</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5.6.2 Basement Sidewall Insulation</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RS-SHL-BINS-V05-140601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Errata</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Removing Low Income distinction due to very small sample size.</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Increase in LI savings</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5.6.2 Basement Sidewall Insulation</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RS-SHL-BINS-V06-150601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 xml:space="preserve">Updated HP Federal Standard </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Reduction in savings</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5.6.3 Floor Insulation Above Crawlspace</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RS-SHL-FINS-V05-140601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Errata</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Removing Low Income distinction due to very small sample size.</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Increase in LI savings</w:t>
            </w:r>
          </w:p>
        </w:tc>
      </w:tr>
      <w:tr w:rsidR="00324058" w:rsidRPr="003A6279" w:rsidTr="0037056B">
        <w:trPr>
          <w:trHeight w:val="495"/>
          <w:jc w:val="center"/>
        </w:trPr>
        <w:tc>
          <w:tcPr>
            <w:tcW w:w="0" w:type="auto"/>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5.6.3 Floor Insulation Above Crawlspace</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RS-SHL-FINS-V06-150601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 xml:space="preserve">Updated HP Federal Standard </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Reduction in savings</w:t>
            </w:r>
          </w:p>
        </w:tc>
      </w:tr>
      <w:tr w:rsidR="00324058" w:rsidRPr="003A6279" w:rsidTr="0037056B">
        <w:trPr>
          <w:trHeight w:val="495"/>
          <w:jc w:val="center"/>
        </w:trPr>
        <w:tc>
          <w:tcPr>
            <w:tcW w:w="0" w:type="auto"/>
            <w:vMerge/>
            <w:tcBorders>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5.6.4 Wall and Ceiling/Attic Insulation</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9C362B" w:rsidRDefault="00324058" w:rsidP="0037056B">
            <w:pPr>
              <w:jc w:val="center"/>
              <w:rPr>
                <w:rFonts w:cstheme="minorHAnsi"/>
                <w:bCs/>
                <w:szCs w:val="20"/>
              </w:rPr>
            </w:pPr>
            <w:r w:rsidRPr="009C362B">
              <w:rPr>
                <w:rFonts w:cstheme="minorHAnsi"/>
                <w:bCs/>
                <w:szCs w:val="20"/>
              </w:rPr>
              <w:t>RS-SHL-AINS-V05-150</w:t>
            </w:r>
            <w:r>
              <w:rPr>
                <w:rFonts w:cstheme="minorHAnsi"/>
                <w:bCs/>
                <w:szCs w:val="20"/>
              </w:rPr>
              <w:t>6</w:t>
            </w:r>
            <w:r w:rsidRPr="009C362B">
              <w:rPr>
                <w:rFonts w:cstheme="minorHAnsi"/>
                <w:bCs/>
                <w:szCs w:val="20"/>
              </w:rPr>
              <w:t>01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Revision</w:t>
            </w:r>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058" w:rsidRPr="009C362B" w:rsidRDefault="00324058" w:rsidP="0037056B">
            <w:pPr>
              <w:jc w:val="center"/>
              <w:rPr>
                <w:rFonts w:cstheme="minorHAnsi"/>
                <w:bCs/>
                <w:szCs w:val="20"/>
              </w:rPr>
            </w:pPr>
            <w:r w:rsidRPr="009C362B">
              <w:rPr>
                <w:rFonts w:cstheme="minorHAnsi"/>
                <w:bCs/>
                <w:szCs w:val="20"/>
              </w:rPr>
              <w:t xml:space="preserve">Updated HP Federal Standard </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324058" w:rsidRPr="009C362B" w:rsidRDefault="00324058" w:rsidP="0037056B">
            <w:pPr>
              <w:jc w:val="center"/>
              <w:rPr>
                <w:rFonts w:cstheme="minorHAnsi"/>
                <w:bCs/>
                <w:szCs w:val="20"/>
              </w:rPr>
            </w:pPr>
            <w:r w:rsidRPr="009C362B">
              <w:rPr>
                <w:rFonts w:cstheme="minorHAnsi"/>
                <w:bCs/>
                <w:szCs w:val="20"/>
              </w:rPr>
              <w:t>Reduction in savings</w:t>
            </w:r>
          </w:p>
        </w:tc>
      </w:tr>
    </w:tbl>
    <w:p w:rsidR="00324058" w:rsidRDefault="00324058" w:rsidP="00324058">
      <w:pPr>
        <w:jc w:val="left"/>
      </w:pPr>
      <w:r>
        <w:br w:type="page"/>
      </w:r>
    </w:p>
    <w:p w:rsidR="00324058" w:rsidRDefault="00324058" w:rsidP="00324058">
      <w:pPr>
        <w:jc w:val="left"/>
        <w:sectPr w:rsidR="00324058" w:rsidSect="0037056B">
          <w:headerReference w:type="default" r:id="rId15"/>
          <w:type w:val="continuous"/>
          <w:pgSz w:w="12240" w:h="15840" w:code="1"/>
          <w:pgMar w:top="1440" w:right="1440" w:bottom="1440" w:left="1440" w:header="720" w:footer="720" w:gutter="0"/>
          <w:cols w:space="720"/>
          <w:docGrid w:linePitch="360"/>
        </w:sectPr>
      </w:pPr>
    </w:p>
    <w:p w:rsidR="00324058" w:rsidRPr="00F20894" w:rsidRDefault="00324058" w:rsidP="00324058">
      <w:pPr>
        <w:pStyle w:val="Heading1"/>
        <w:rPr>
          <w:sz w:val="28"/>
        </w:rPr>
      </w:pPr>
      <w:bookmarkStart w:id="28" w:name="_Toc319585387"/>
      <w:bookmarkStart w:id="29" w:name="_Ref326053118"/>
      <w:bookmarkStart w:id="30" w:name="_Toc333218978"/>
      <w:bookmarkStart w:id="31" w:name="_Toc411593395"/>
      <w:bookmarkStart w:id="32" w:name="_Toc315354077"/>
      <w:bookmarkStart w:id="33" w:name="_Toc319585390"/>
      <w:bookmarkStart w:id="34" w:name="_Toc315447626"/>
      <w:bookmarkEnd w:id="18"/>
      <w:r>
        <w:lastRenderedPageBreak/>
        <w:t>Purpose</w:t>
      </w:r>
      <w:bookmarkEnd w:id="28"/>
      <w:r>
        <w:t xml:space="preserve"> of the TRM</w:t>
      </w:r>
      <w:bookmarkEnd w:id="29"/>
      <w:bookmarkEnd w:id="30"/>
      <w:bookmarkEnd w:id="31"/>
    </w:p>
    <w:p w:rsidR="00324058" w:rsidRPr="00D552A3" w:rsidRDefault="00324058" w:rsidP="00324058">
      <w:bookmarkStart w:id="35" w:name="_Toc311470075"/>
      <w:r w:rsidRPr="00D552A3">
        <w:t>The purpose of the Illinois Statewide Technical Reference Manual (TRM) is to provide a transparent and consistent basis for calculating energy (</w:t>
      </w:r>
      <w:r>
        <w:t xml:space="preserve">electric </w:t>
      </w:r>
      <w:r w:rsidRPr="00D552A3">
        <w:t xml:space="preserve">kilowatt-hours </w:t>
      </w:r>
      <w:r>
        <w:t xml:space="preserve">(kWh) and natural gas </w:t>
      </w:r>
      <w:r w:rsidRPr="00D552A3">
        <w:t>therms) and capacity (</w:t>
      </w:r>
      <w:r>
        <w:t xml:space="preserve">electric </w:t>
      </w:r>
      <w:r w:rsidRPr="00D552A3">
        <w:t>kilowatts (kW</w:t>
      </w:r>
      <w:r>
        <w:t>)</w:t>
      </w:r>
      <w:r w:rsidRPr="00D552A3">
        <w:t>) savings generated by the State of Illinois’ energy efficiency programs</w:t>
      </w:r>
      <w:r w:rsidRPr="00D552A3">
        <w:rPr>
          <w:rStyle w:val="FootnoteReference"/>
        </w:rPr>
        <w:footnoteReference w:id="2"/>
      </w:r>
      <w:r w:rsidRPr="00D552A3">
        <w:t xml:space="preserve"> which are administered by the Department of Commerce and Economic Opportunity (DCEO) and the state’s largest electric and gas </w:t>
      </w:r>
      <w:r>
        <w:t>Utilities</w:t>
      </w:r>
      <w:r w:rsidRPr="00D552A3">
        <w:rPr>
          <w:rStyle w:val="FootnoteReference"/>
        </w:rPr>
        <w:footnoteReference w:id="3"/>
      </w:r>
      <w:r w:rsidRPr="00D552A3">
        <w:t xml:space="preserve"> (collectively, Program Administrators).</w:t>
      </w:r>
    </w:p>
    <w:p w:rsidR="00324058" w:rsidRPr="00D552A3" w:rsidRDefault="00324058" w:rsidP="00324058">
      <w:r w:rsidRPr="00D552A3">
        <w:t xml:space="preserve">The TRM is a technical document that is filed with the Illinois Commerce Commission (Commission or ICC) </w:t>
      </w:r>
      <w:r w:rsidRPr="009B4481">
        <w:t>and</w:t>
      </w:r>
      <w:r w:rsidRPr="00D552A3">
        <w:t xml:space="preserve"> is intended to fulfill a series of objectives, including:</w:t>
      </w:r>
    </w:p>
    <w:p w:rsidR="00324058" w:rsidRPr="00D552A3" w:rsidRDefault="00324058" w:rsidP="00324058">
      <w:pPr>
        <w:pStyle w:val="ListParagraph"/>
        <w:widowControl/>
        <w:numPr>
          <w:ilvl w:val="0"/>
          <w:numId w:val="4"/>
        </w:numPr>
        <w:contextualSpacing w:val="0"/>
      </w:pPr>
      <w:r w:rsidRPr="00D552A3">
        <w:t>“Serve as a common reference document for all… stakeholders, [Program Administrators], and the Commission, so as to provide transparency to all parties regarding savings assumptions and calculations and the underlying sources of those assumptions and calculations.</w:t>
      </w:r>
    </w:p>
    <w:p w:rsidR="00324058" w:rsidRPr="00D552A3" w:rsidRDefault="00324058" w:rsidP="00324058">
      <w:pPr>
        <w:pStyle w:val="ListParagraph"/>
        <w:widowControl/>
        <w:numPr>
          <w:ilvl w:val="0"/>
          <w:numId w:val="4"/>
        </w:numPr>
        <w:contextualSpacing w:val="0"/>
      </w:pPr>
      <w:r w:rsidRPr="00D552A3">
        <w:t xml:space="preserve">Support the calculation of the Illinois Total Resource Cost </w:t>
      </w:r>
      <w:proofErr w:type="gramStart"/>
      <w:r w:rsidRPr="00D552A3">
        <w:t>test</w:t>
      </w:r>
      <w:r>
        <w:rPr>
          <w:vertAlign w:val="superscript"/>
        </w:rPr>
        <w:t>[</w:t>
      </w:r>
      <w:proofErr w:type="gramEnd"/>
      <w:r w:rsidRPr="00D552A3">
        <w:rPr>
          <w:rStyle w:val="FootnoteReference"/>
          <w:szCs w:val="20"/>
        </w:rPr>
        <w:footnoteReference w:id="4"/>
      </w:r>
      <w:r>
        <w:rPr>
          <w:vertAlign w:val="superscript"/>
        </w:rPr>
        <w:t>]</w:t>
      </w:r>
      <w:r w:rsidRPr="00D552A3">
        <w:rPr>
          <w:sz w:val="16"/>
          <w:szCs w:val="16"/>
        </w:rPr>
        <w:t xml:space="preserve"> </w:t>
      </w:r>
      <w:r w:rsidRPr="00D552A3">
        <w:t>(“TRC”), as well as other cost-benefit tests in support of program design, evaluation and regulatory compliance. Actual cost-benefit calculations and the calculation of avoided costs will not be part of this TRM.</w:t>
      </w:r>
    </w:p>
    <w:p w:rsidR="00324058" w:rsidRPr="00D552A3" w:rsidRDefault="00324058" w:rsidP="00324058">
      <w:pPr>
        <w:pStyle w:val="ListParagraph"/>
        <w:widowControl/>
        <w:numPr>
          <w:ilvl w:val="0"/>
          <w:numId w:val="4"/>
        </w:numPr>
        <w:contextualSpacing w:val="0"/>
      </w:pPr>
      <w:r w:rsidRPr="00D552A3">
        <w:t>Identify gaps in robust, primary data for Illinois, that can be addressed via evaluation efforts and/or other targeted end-use studies.</w:t>
      </w:r>
      <w:r w:rsidRPr="00D552A3">
        <w:rPr>
          <w:rFonts w:ascii="SymbolMT" w:hAnsi="SymbolMT" w:cs="SymbolMT"/>
        </w:rPr>
        <w:t xml:space="preserve"> </w:t>
      </w:r>
    </w:p>
    <w:p w:rsidR="00324058" w:rsidRPr="00D552A3" w:rsidRDefault="00324058" w:rsidP="00324058">
      <w:pPr>
        <w:pStyle w:val="ListParagraph"/>
        <w:widowControl/>
        <w:numPr>
          <w:ilvl w:val="0"/>
          <w:numId w:val="4"/>
        </w:numPr>
        <w:contextualSpacing w:val="0"/>
      </w:pPr>
      <w:r w:rsidRPr="00D552A3">
        <w:t>[</w:t>
      </w:r>
      <w:r>
        <w:t>Provide</w:t>
      </w:r>
      <w:r w:rsidRPr="00D552A3">
        <w:t>] a process for periodically updating and maintaining records, and preserve a clear record of what deemed parameters are/were in effect at what times to facilitate evaluation and data accuracy reviews.</w:t>
      </w:r>
    </w:p>
    <w:p w:rsidR="00324058" w:rsidRPr="00D552A3" w:rsidRDefault="00324058" w:rsidP="00324058">
      <w:pPr>
        <w:pStyle w:val="ListParagraph"/>
        <w:widowControl/>
        <w:numPr>
          <w:ilvl w:val="0"/>
          <w:numId w:val="4"/>
        </w:numPr>
        <w:contextualSpacing w:val="0"/>
      </w:pPr>
      <w:r w:rsidRPr="00D552A3">
        <w:t>…[S]</w:t>
      </w:r>
      <w:proofErr w:type="spellStart"/>
      <w:r w:rsidRPr="00D552A3">
        <w:t>upport</w:t>
      </w:r>
      <w:proofErr w:type="spellEnd"/>
      <w:r w:rsidRPr="00D552A3">
        <w:t xml:space="preserve"> coincident peak capacity (for electric) savings estimates and calculations for electric </w:t>
      </w:r>
      <w:r>
        <w:t>utilities</w:t>
      </w:r>
      <w:r w:rsidRPr="00D552A3">
        <w:t xml:space="preserve"> in a manner consistent with the methodologies employed by the utility’s Regional Transmission Organization (“RTO”), as well as those necessary for statewide Illinois tracking of coincident peak capacity impacts.”</w:t>
      </w:r>
      <w:r w:rsidRPr="00D552A3">
        <w:rPr>
          <w:rStyle w:val="FootnoteReference"/>
        </w:rPr>
        <w:footnoteReference w:id="5"/>
      </w:r>
    </w:p>
    <w:p w:rsidR="00324058" w:rsidRDefault="00324058" w:rsidP="00324058">
      <w:pPr>
        <w:widowControl/>
        <w:spacing w:after="200" w:line="276" w:lineRule="auto"/>
        <w:jc w:val="left"/>
        <w:rPr>
          <w:rFonts w:ascii="Calibri" w:hAnsi="Calibri" w:cs="Arial"/>
          <w:bCs/>
          <w:iCs/>
          <w:sz w:val="28"/>
          <w:szCs w:val="28"/>
        </w:rPr>
      </w:pPr>
      <w:bookmarkStart w:id="36" w:name="_Toc333218979"/>
      <w:bookmarkEnd w:id="35"/>
      <w:r>
        <w:br w:type="page"/>
      </w:r>
    </w:p>
    <w:bookmarkEnd w:id="36"/>
    <w:p w:rsidR="00324058" w:rsidRDefault="00324058" w:rsidP="00324058">
      <w:pPr>
        <w:widowControl/>
        <w:jc w:val="left"/>
      </w:pPr>
    </w:p>
    <w:p w:rsidR="00324058" w:rsidRPr="00280744" w:rsidRDefault="00324058" w:rsidP="00324058">
      <w:pPr>
        <w:keepNext/>
        <w:widowControl/>
        <w:numPr>
          <w:ilvl w:val="1"/>
          <w:numId w:val="23"/>
        </w:numPr>
        <w:spacing w:after="240"/>
        <w:outlineLvl w:val="1"/>
        <w:rPr>
          <w:rFonts w:ascii="Calibri" w:hAnsi="Calibri" w:cs="Arial"/>
          <w:bCs/>
          <w:iCs/>
          <w:sz w:val="28"/>
          <w:szCs w:val="28"/>
        </w:rPr>
      </w:pPr>
      <w:r w:rsidRPr="00280744">
        <w:rPr>
          <w:rFonts w:ascii="Calibri" w:hAnsi="Calibri" w:cs="Arial"/>
          <w:bCs/>
          <w:iCs/>
          <w:sz w:val="28"/>
          <w:szCs w:val="28"/>
        </w:rPr>
        <w:t>Enabling ICC Policy</w:t>
      </w:r>
    </w:p>
    <w:p w:rsidR="00324058" w:rsidRPr="00280744" w:rsidRDefault="00324058" w:rsidP="00324058">
      <w:pPr>
        <w:spacing w:after="240"/>
      </w:pPr>
      <w:r w:rsidRPr="00280744">
        <w:t xml:space="preserve">This Illinois Statewide Technical Reference Manual (TRM) was developed to comply with the Illinois Commerce Commission (ICC or Commission) Final Orders from the electric and gas </w:t>
      </w:r>
      <w:r>
        <w:t>Utilities’</w:t>
      </w:r>
      <w:r w:rsidRPr="00280744">
        <w:rPr>
          <w:rFonts w:ascii="Arial" w:hAnsi="Arial"/>
          <w:vertAlign w:val="superscript"/>
        </w:rPr>
        <w:footnoteReference w:id="6"/>
      </w:r>
      <w:r w:rsidRPr="00280744">
        <w:t xml:space="preserve"> Energy Efficiency Plan dockets.  In the Final Orders, the ICC required the </w:t>
      </w:r>
      <w:r>
        <w:t>utilities</w:t>
      </w:r>
      <w:r w:rsidRPr="00280744">
        <w:t xml:space="preserve"> to work with DCEO and the Illinois Energy Efficiency Stakeholder Advisory Group (SAG) to develop a statewide TRM.  </w:t>
      </w:r>
      <w:r w:rsidRPr="00280744">
        <w:rPr>
          <w:i/>
        </w:rPr>
        <w:t xml:space="preserve">See, e.g., </w:t>
      </w:r>
      <w:proofErr w:type="spellStart"/>
      <w:r w:rsidRPr="00280744">
        <w:t>ComEd’s</w:t>
      </w:r>
      <w:proofErr w:type="spellEnd"/>
      <w:r w:rsidRPr="00280744">
        <w:t xml:space="preserve"> Final Order </w:t>
      </w:r>
      <w:r w:rsidRPr="00280744">
        <w:rPr>
          <w:i/>
        </w:rPr>
        <w:t>(Docket No. 10-0570, Final Order</w:t>
      </w:r>
      <w:r w:rsidRPr="00280744">
        <w:rPr>
          <w:rFonts w:ascii="Arial" w:hAnsi="Arial"/>
          <w:i/>
          <w:vertAlign w:val="superscript"/>
        </w:rPr>
        <w:footnoteReference w:id="7"/>
      </w:r>
      <w:r w:rsidRPr="00280744">
        <w:rPr>
          <w:i/>
        </w:rPr>
        <w:t xml:space="preserve"> at 59-60, December 21, 2010); </w:t>
      </w:r>
      <w:r w:rsidRPr="00280744">
        <w:t>Ameren’s Final Order</w:t>
      </w:r>
      <w:r w:rsidRPr="00280744">
        <w:rPr>
          <w:i/>
        </w:rPr>
        <w:t xml:space="preserve"> (Docket No. 10-0568, Order on Rehearing</w:t>
      </w:r>
      <w:r w:rsidRPr="00280744">
        <w:rPr>
          <w:rFonts w:ascii="Arial" w:hAnsi="Arial"/>
          <w:i/>
          <w:vertAlign w:val="superscript"/>
        </w:rPr>
        <w:footnoteReference w:id="8"/>
      </w:r>
      <w:r w:rsidRPr="00280744">
        <w:rPr>
          <w:i/>
        </w:rPr>
        <w:t xml:space="preserve"> at 19, May 24, 2011); </w:t>
      </w:r>
      <w:r w:rsidRPr="00280744">
        <w:t>Peoples Gas/North Shore Gas’ Final Order</w:t>
      </w:r>
      <w:r w:rsidRPr="00280744">
        <w:rPr>
          <w:i/>
        </w:rPr>
        <w:t xml:space="preserve"> (Docket No. 10-0564, Final Order</w:t>
      </w:r>
      <w:r w:rsidRPr="00280744">
        <w:rPr>
          <w:rFonts w:ascii="Arial" w:hAnsi="Arial"/>
          <w:i/>
          <w:vertAlign w:val="superscript"/>
        </w:rPr>
        <w:footnoteReference w:id="9"/>
      </w:r>
      <w:r w:rsidRPr="00280744">
        <w:rPr>
          <w:i/>
        </w:rPr>
        <w:t xml:space="preserve">at 76, May 24, 2011), </w:t>
      </w:r>
      <w:r w:rsidRPr="00280744">
        <w:t xml:space="preserve">and </w:t>
      </w:r>
      <w:proofErr w:type="spellStart"/>
      <w:r w:rsidRPr="00280744">
        <w:t>Nicor’s</w:t>
      </w:r>
      <w:proofErr w:type="spellEnd"/>
      <w:r w:rsidRPr="00280744">
        <w:t xml:space="preserve"> Final Order</w:t>
      </w:r>
      <w:r w:rsidRPr="00280744">
        <w:rPr>
          <w:i/>
        </w:rPr>
        <w:t xml:space="preserve"> (Docket No. 10-0562, Final Order</w:t>
      </w:r>
      <w:r w:rsidRPr="00280744">
        <w:rPr>
          <w:rFonts w:ascii="Arial" w:hAnsi="Arial"/>
          <w:i/>
          <w:vertAlign w:val="superscript"/>
        </w:rPr>
        <w:footnoteReference w:id="10"/>
      </w:r>
      <w:r w:rsidRPr="00280744">
        <w:rPr>
          <w:i/>
        </w:rPr>
        <w:t xml:space="preserve"> at 30, May 24, 2011).</w:t>
      </w:r>
      <w:r w:rsidRPr="00280744">
        <w:rPr>
          <w:u w:val="single"/>
        </w:rPr>
        <w:t xml:space="preserve">    </w:t>
      </w:r>
    </w:p>
    <w:p w:rsidR="00324058" w:rsidRPr="00280744" w:rsidRDefault="00324058" w:rsidP="00324058">
      <w:pPr>
        <w:spacing w:after="240"/>
      </w:pPr>
      <w:r w:rsidRPr="00280744">
        <w:t xml:space="preserve">As directed in the </w:t>
      </w:r>
      <w:r>
        <w:t>Utilities’</w:t>
      </w:r>
      <w:r w:rsidRPr="00280744">
        <w:t xml:space="preserve"> Efficiency Plan Orders, the SAG had the opportunity to, and also participated in, every aspect of the development of the TRM.  Interested members of the SAG participated in weekly teleconferences to review, comment, and participate in the development of the TRM.  The active participants in the TRM were designated as the “Technical Advisory Committee” (TAC).  The TAC participants include representatives from the following organizations:  </w:t>
      </w:r>
    </w:p>
    <w:p w:rsidR="00324058" w:rsidRPr="00280744" w:rsidRDefault="00324058" w:rsidP="00324058">
      <w:pPr>
        <w:numPr>
          <w:ilvl w:val="0"/>
          <w:numId w:val="40"/>
        </w:numPr>
      </w:pPr>
      <w:r w:rsidRPr="00280744">
        <w:t xml:space="preserve">the </w:t>
      </w:r>
      <w:r>
        <w:t>Utilities</w:t>
      </w:r>
      <w:r w:rsidRPr="00280744">
        <w:t xml:space="preserve"> (ComEd, Ameren IL, </w:t>
      </w:r>
      <w:proofErr w:type="spellStart"/>
      <w:r w:rsidRPr="00280744">
        <w:t>Nicor</w:t>
      </w:r>
      <w:proofErr w:type="spellEnd"/>
      <w:r w:rsidRPr="00280744">
        <w:t xml:space="preserve"> Gas, Peoples Gas/North Shore Gas), </w:t>
      </w:r>
    </w:p>
    <w:p w:rsidR="00324058" w:rsidRPr="00280744" w:rsidRDefault="00324058" w:rsidP="00324058">
      <w:pPr>
        <w:numPr>
          <w:ilvl w:val="0"/>
          <w:numId w:val="40"/>
        </w:numPr>
      </w:pPr>
      <w:r w:rsidRPr="00280744" w:rsidDel="00EF2E7E">
        <w:t xml:space="preserve">DCEO, </w:t>
      </w:r>
      <w:r w:rsidRPr="00280744">
        <w:t xml:space="preserve">Implementation contractors (Applied Proactive Technologies (APT), </w:t>
      </w:r>
      <w:proofErr w:type="spellStart"/>
      <w:r w:rsidRPr="00280744">
        <w:t>CLEAResult</w:t>
      </w:r>
      <w:proofErr w:type="spellEnd"/>
      <w:r w:rsidRPr="00280744">
        <w:t>, Conservation Services Group, Elevate Energy, Franklin Energy, GDS Associates, PECI, 360 Energy Group),</w:t>
      </w:r>
    </w:p>
    <w:p w:rsidR="00324058" w:rsidRPr="00280744" w:rsidRDefault="00324058" w:rsidP="00324058">
      <w:pPr>
        <w:numPr>
          <w:ilvl w:val="0"/>
          <w:numId w:val="40"/>
        </w:numPr>
      </w:pPr>
      <w:r w:rsidRPr="00280744">
        <w:t xml:space="preserve">Illinois Department of Commerce and Economic Opportunity (DCEO), </w:t>
      </w:r>
    </w:p>
    <w:p w:rsidR="00324058" w:rsidRPr="00280744" w:rsidRDefault="00324058" w:rsidP="00324058">
      <w:pPr>
        <w:numPr>
          <w:ilvl w:val="0"/>
          <w:numId w:val="40"/>
        </w:numPr>
      </w:pPr>
      <w:r w:rsidRPr="00280744">
        <w:t xml:space="preserve">the independent evaluators (ADM Associates, The Cadmus Group, </w:t>
      </w:r>
      <w:proofErr w:type="spellStart"/>
      <w:r w:rsidRPr="00280744">
        <w:t>Itron</w:t>
      </w:r>
      <w:proofErr w:type="spellEnd"/>
      <w:r w:rsidRPr="00280744">
        <w:t>, Navigant Consulting, Michael’s Engineering, Opinion Dynamics Corporation),</w:t>
      </w:r>
    </w:p>
    <w:p w:rsidR="00324058" w:rsidRPr="00280744" w:rsidRDefault="00324058" w:rsidP="00324058">
      <w:pPr>
        <w:numPr>
          <w:ilvl w:val="0"/>
          <w:numId w:val="40"/>
        </w:numPr>
      </w:pPr>
      <w:r w:rsidRPr="00280744">
        <w:t xml:space="preserve">ICC Staff,  </w:t>
      </w:r>
    </w:p>
    <w:p w:rsidR="00324058" w:rsidRPr="00280744" w:rsidRDefault="00324058" w:rsidP="00324058">
      <w:pPr>
        <w:numPr>
          <w:ilvl w:val="0"/>
          <w:numId w:val="40"/>
        </w:numPr>
      </w:pPr>
      <w:r w:rsidRPr="00280744">
        <w:t xml:space="preserve">the Illinois Attorney General’s Office (AG), </w:t>
      </w:r>
    </w:p>
    <w:p w:rsidR="00324058" w:rsidRPr="00280744" w:rsidRDefault="00324058" w:rsidP="00324058">
      <w:pPr>
        <w:numPr>
          <w:ilvl w:val="0"/>
          <w:numId w:val="40"/>
        </w:numPr>
      </w:pPr>
      <w:r w:rsidRPr="00280744">
        <w:t xml:space="preserve">Natural Resources Defense Council (NRDC), </w:t>
      </w:r>
    </w:p>
    <w:p w:rsidR="00324058" w:rsidRPr="00280744" w:rsidRDefault="00324058" w:rsidP="00324058">
      <w:pPr>
        <w:numPr>
          <w:ilvl w:val="0"/>
          <w:numId w:val="40"/>
        </w:numPr>
      </w:pPr>
      <w:r w:rsidRPr="00280744">
        <w:t xml:space="preserve">the Environmental Law and Policy Center (ELPC), </w:t>
      </w:r>
    </w:p>
    <w:p w:rsidR="00324058" w:rsidRPr="00280744" w:rsidRDefault="00324058" w:rsidP="00324058">
      <w:pPr>
        <w:numPr>
          <w:ilvl w:val="0"/>
          <w:numId w:val="40"/>
        </w:numPr>
      </w:pPr>
      <w:r w:rsidRPr="00280744">
        <w:t xml:space="preserve">the Citizen’s Utility Board (CUB), </w:t>
      </w:r>
    </w:p>
    <w:p w:rsidR="00324058" w:rsidRPr="00280744" w:rsidRDefault="00324058" w:rsidP="00324058">
      <w:pPr>
        <w:numPr>
          <w:ilvl w:val="0"/>
          <w:numId w:val="40"/>
        </w:numPr>
      </w:pPr>
      <w:r w:rsidRPr="00280744">
        <w:t xml:space="preserve">The University of Illinois at Chicago, </w:t>
      </w:r>
    </w:p>
    <w:p w:rsidR="00324058" w:rsidRPr="00280744" w:rsidRDefault="00324058" w:rsidP="00324058">
      <w:pPr>
        <w:numPr>
          <w:ilvl w:val="0"/>
          <w:numId w:val="40"/>
        </w:numPr>
      </w:pPr>
      <w:r w:rsidRPr="00280744">
        <w:t>Future Energy Enterprises,</w:t>
      </w:r>
    </w:p>
    <w:p w:rsidR="00324058" w:rsidRPr="00280744" w:rsidRDefault="00324058" w:rsidP="00324058">
      <w:pPr>
        <w:numPr>
          <w:ilvl w:val="0"/>
          <w:numId w:val="40"/>
        </w:numPr>
      </w:pPr>
      <w:r w:rsidRPr="00280744">
        <w:t>Geothermal Alliance of Illinois,</w:t>
      </w:r>
    </w:p>
    <w:p w:rsidR="00324058" w:rsidRPr="00280744" w:rsidRDefault="00324058" w:rsidP="00324058">
      <w:pPr>
        <w:numPr>
          <w:ilvl w:val="0"/>
          <w:numId w:val="40"/>
        </w:numPr>
      </w:pPr>
      <w:proofErr w:type="gramStart"/>
      <w:r>
        <w:t>t</w:t>
      </w:r>
      <w:r w:rsidRPr="00280744">
        <w:t>he</w:t>
      </w:r>
      <w:proofErr w:type="gramEnd"/>
      <w:r w:rsidRPr="00280744">
        <w:t xml:space="preserve"> Geothermal Exchange Organization.</w:t>
      </w:r>
    </w:p>
    <w:p w:rsidR="00324058" w:rsidRDefault="00324058" w:rsidP="00324058">
      <w:pPr>
        <w:widowControl/>
        <w:spacing w:after="200" w:line="276" w:lineRule="auto"/>
        <w:jc w:val="left"/>
        <w:rPr>
          <w:rFonts w:ascii="Calibri" w:hAnsi="Calibri" w:cs="Arial"/>
          <w:bCs/>
          <w:iCs/>
          <w:sz w:val="28"/>
          <w:szCs w:val="28"/>
        </w:rPr>
      </w:pPr>
      <w:bookmarkStart w:id="37" w:name="_Toc333218980"/>
      <w:r>
        <w:rPr>
          <w:rFonts w:ascii="Calibri" w:hAnsi="Calibri" w:cs="Arial"/>
          <w:bCs/>
          <w:iCs/>
          <w:sz w:val="28"/>
          <w:szCs w:val="28"/>
        </w:rPr>
        <w:br w:type="page"/>
      </w:r>
    </w:p>
    <w:p w:rsidR="00324058" w:rsidRPr="00280744" w:rsidRDefault="00324058" w:rsidP="00324058">
      <w:pPr>
        <w:keepNext/>
        <w:widowControl/>
        <w:numPr>
          <w:ilvl w:val="1"/>
          <w:numId w:val="23"/>
        </w:numPr>
        <w:spacing w:after="240"/>
        <w:outlineLvl w:val="1"/>
        <w:rPr>
          <w:rFonts w:ascii="Calibri" w:hAnsi="Calibri" w:cs="Arial"/>
          <w:bCs/>
          <w:iCs/>
          <w:sz w:val="28"/>
          <w:szCs w:val="28"/>
        </w:rPr>
      </w:pPr>
      <w:r w:rsidRPr="00280744">
        <w:rPr>
          <w:rFonts w:ascii="Calibri" w:hAnsi="Calibri" w:cs="Arial"/>
          <w:bCs/>
          <w:iCs/>
          <w:sz w:val="28"/>
          <w:szCs w:val="28"/>
        </w:rPr>
        <w:lastRenderedPageBreak/>
        <w:t>Development Process</w:t>
      </w:r>
      <w:bookmarkEnd w:id="37"/>
    </w:p>
    <w:p w:rsidR="00324058" w:rsidRPr="00280744" w:rsidRDefault="00324058" w:rsidP="00324058">
      <w:pPr>
        <w:widowControl/>
        <w:jc w:val="left"/>
        <w:rPr>
          <w:rFonts w:ascii="Calibri" w:hAnsi="Calibri" w:cs="Calibri"/>
          <w:szCs w:val="20"/>
        </w:rPr>
      </w:pPr>
      <w:r w:rsidRPr="00280744">
        <w:rPr>
          <w:szCs w:val="20"/>
        </w:rPr>
        <w:t>The first edition of the IL-TRM was approved by the Commission in ICC Docket No. 12-0528</w:t>
      </w:r>
      <w:r w:rsidRPr="00280744">
        <w:rPr>
          <w:rFonts w:ascii="Arial" w:hAnsi="Arial"/>
          <w:szCs w:val="20"/>
          <w:vertAlign w:val="superscript"/>
        </w:rPr>
        <w:footnoteReference w:id="11"/>
      </w:r>
      <w:r w:rsidRPr="00280744">
        <w:rPr>
          <w:szCs w:val="20"/>
        </w:rPr>
        <w:t>.  The second edition of the IL-TRM was approved by the Commission in ICC Docket No. 13-0437</w:t>
      </w:r>
      <w:r w:rsidRPr="00280744">
        <w:rPr>
          <w:rFonts w:ascii="Arial" w:hAnsi="Arial"/>
          <w:szCs w:val="20"/>
          <w:vertAlign w:val="superscript"/>
        </w:rPr>
        <w:footnoteReference w:id="12"/>
      </w:r>
      <w:r w:rsidRPr="00280744">
        <w:rPr>
          <w:szCs w:val="20"/>
        </w:rPr>
        <w:t>.  The policies surrounding the applicability and use of the IL-TRM in planning, implementation, and evaluation were established by the Commission in ICC Docket No. 13-0077</w:t>
      </w:r>
      <w:r w:rsidRPr="00280744">
        <w:rPr>
          <w:rFonts w:ascii="Arial" w:hAnsi="Arial"/>
          <w:szCs w:val="20"/>
          <w:vertAlign w:val="superscript"/>
        </w:rPr>
        <w:footnoteReference w:id="13"/>
      </w:r>
      <w:r w:rsidRPr="00280744">
        <w:rPr>
          <w:szCs w:val="20"/>
        </w:rPr>
        <w:t xml:space="preserve">. </w:t>
      </w:r>
      <w:r>
        <w:rPr>
          <w:szCs w:val="20"/>
        </w:rPr>
        <w:t>The Commission extended these policies, including the applicability of the IL-TRM, to the Section 16-111.5B energy efficiency programs in ICC Docket No. 14-0588</w:t>
      </w:r>
      <w:r>
        <w:rPr>
          <w:rStyle w:val="FootnoteReference"/>
          <w:szCs w:val="20"/>
        </w:rPr>
        <w:footnoteReference w:id="14"/>
      </w:r>
      <w:r>
        <w:rPr>
          <w:szCs w:val="20"/>
        </w:rPr>
        <w:t xml:space="preserve"> in order to increase certainty for all parties. </w:t>
      </w:r>
      <w:r w:rsidRPr="00280744">
        <w:rPr>
          <w:szCs w:val="20"/>
        </w:rPr>
        <w:t>The third edition of the IL-TRM was approved by the Commission in ICC Docket No. 14-0189</w:t>
      </w:r>
      <w:r w:rsidRPr="00280744">
        <w:rPr>
          <w:rFonts w:ascii="Arial" w:hAnsi="Arial"/>
          <w:szCs w:val="20"/>
          <w:vertAlign w:val="superscript"/>
        </w:rPr>
        <w:footnoteReference w:id="15"/>
      </w:r>
      <w:r w:rsidRPr="00280744">
        <w:rPr>
          <w:szCs w:val="20"/>
        </w:rPr>
        <w:t>.  This document represents the fourth edition of the IL-TRM.  It contains a series of new measures, as well as a series of errata items</w:t>
      </w:r>
      <w:r w:rsidRPr="00280744">
        <w:rPr>
          <w:rFonts w:ascii="Arial" w:hAnsi="Arial"/>
          <w:szCs w:val="20"/>
          <w:vertAlign w:val="superscript"/>
        </w:rPr>
        <w:footnoteReference w:id="16"/>
      </w:r>
      <w:r w:rsidRPr="00280744">
        <w:rPr>
          <w:szCs w:val="20"/>
        </w:rPr>
        <w:t xml:space="preserve"> and updates to existing measures that were already present in the first, second and third editions.  </w:t>
      </w:r>
      <w:r w:rsidRPr="00280744">
        <w:t xml:space="preserve">Like the previous editions, </w:t>
      </w:r>
      <w:r w:rsidRPr="00280744">
        <w:rPr>
          <w:rFonts w:ascii="Calibri" w:hAnsi="Calibri" w:cs="Calibri"/>
          <w:szCs w:val="20"/>
        </w:rPr>
        <w:t xml:space="preserve">it is a result of an ongoing review process involving the Illinois Commerce Commission (ICC) Staff (Staff or ICC Staff), the </w:t>
      </w:r>
      <w:r>
        <w:rPr>
          <w:rFonts w:ascii="Calibri" w:hAnsi="Calibri" w:cs="Calibri"/>
          <w:szCs w:val="20"/>
        </w:rPr>
        <w:t>Utilities</w:t>
      </w:r>
      <w:r w:rsidRPr="00280744">
        <w:rPr>
          <w:rFonts w:ascii="Calibri" w:hAnsi="Calibri" w:cs="Calibri"/>
          <w:szCs w:val="20"/>
        </w:rPr>
        <w:t xml:space="preserve">, DCEO, the Evaluators, the SAG TAC, and the SAG. VEIC meets with the SAG and/or the TRM TAC at least once each month to create a high level of transparency and vetting in the development of this TRM. </w:t>
      </w:r>
    </w:p>
    <w:p w:rsidR="00324058" w:rsidRPr="00280744" w:rsidRDefault="00324058" w:rsidP="00324058">
      <w:pPr>
        <w:widowControl/>
        <w:jc w:val="left"/>
        <w:rPr>
          <w:rFonts w:ascii="Calibri" w:hAnsi="Calibri" w:cs="Calibri"/>
          <w:szCs w:val="20"/>
        </w:rPr>
      </w:pPr>
    </w:p>
    <w:p w:rsidR="00324058" w:rsidRPr="00280744" w:rsidRDefault="00324058" w:rsidP="00324058">
      <w:pPr>
        <w:widowControl/>
        <w:jc w:val="left"/>
        <w:rPr>
          <w:rFonts w:ascii="Calibri" w:hAnsi="Calibri" w:cs="Calibri"/>
          <w:szCs w:val="20"/>
        </w:rPr>
      </w:pPr>
      <w:r w:rsidRPr="00280744">
        <w:rPr>
          <w:rFonts w:ascii="Calibri" w:hAnsi="Calibri" w:cs="Calibri"/>
          <w:szCs w:val="20"/>
        </w:rPr>
        <w:t>Measure requests that are submitted by interested parties are ranked based on the following criteria to determine the approximate priority level for order of inclusion in the TRM:</w:t>
      </w:r>
    </w:p>
    <w:p w:rsidR="00324058" w:rsidRPr="00280744" w:rsidRDefault="00324058" w:rsidP="00324058">
      <w:pPr>
        <w:widowControl/>
        <w:numPr>
          <w:ilvl w:val="0"/>
          <w:numId w:val="38"/>
        </w:numPr>
        <w:autoSpaceDE w:val="0"/>
        <w:autoSpaceDN w:val="0"/>
        <w:adjustRightInd w:val="0"/>
        <w:jc w:val="left"/>
        <w:rPr>
          <w:rFonts w:ascii="Calibri" w:hAnsi="Calibri" w:cs="Calibri"/>
          <w:szCs w:val="20"/>
        </w:rPr>
      </w:pPr>
      <w:r w:rsidRPr="00280744">
        <w:t xml:space="preserve"> High Priority  </w:t>
      </w:r>
    </w:p>
    <w:p w:rsidR="00324058" w:rsidRPr="00280744" w:rsidRDefault="00324058" w:rsidP="00324058">
      <w:pPr>
        <w:widowControl/>
        <w:numPr>
          <w:ilvl w:val="0"/>
          <w:numId w:val="39"/>
        </w:numPr>
        <w:autoSpaceDE w:val="0"/>
        <w:autoSpaceDN w:val="0"/>
        <w:adjustRightInd w:val="0"/>
        <w:ind w:left="1440" w:hanging="720"/>
        <w:jc w:val="left"/>
        <w:rPr>
          <w:rFonts w:ascii="Calibri" w:hAnsi="Calibri" w:cs="Calibri"/>
          <w:szCs w:val="20"/>
        </w:rPr>
      </w:pPr>
      <w:r w:rsidRPr="00280744">
        <w:rPr>
          <w:rFonts w:ascii="Calibri" w:hAnsi="Calibri" w:cs="Calibri"/>
          <w:szCs w:val="20"/>
        </w:rPr>
        <w:t xml:space="preserve">For those existing measures that make up a significant portion of a </w:t>
      </w:r>
      <w:r>
        <w:rPr>
          <w:rFonts w:ascii="Calibri" w:hAnsi="Calibri" w:cs="Calibri"/>
          <w:szCs w:val="20"/>
        </w:rPr>
        <w:t>utilities’</w:t>
      </w:r>
      <w:r w:rsidRPr="00280744">
        <w:rPr>
          <w:rFonts w:ascii="Calibri" w:hAnsi="Calibri" w:cs="Calibri"/>
          <w:szCs w:val="20"/>
        </w:rPr>
        <w:t xml:space="preserve"> portfolio and/or where the impact of the requested change is high</w:t>
      </w:r>
    </w:p>
    <w:p w:rsidR="00324058" w:rsidRPr="00280744" w:rsidRDefault="00324058" w:rsidP="00324058">
      <w:pPr>
        <w:widowControl/>
        <w:numPr>
          <w:ilvl w:val="0"/>
          <w:numId w:val="39"/>
        </w:numPr>
        <w:autoSpaceDE w:val="0"/>
        <w:autoSpaceDN w:val="0"/>
        <w:adjustRightInd w:val="0"/>
        <w:ind w:left="1440" w:hanging="720"/>
        <w:jc w:val="left"/>
        <w:rPr>
          <w:rFonts w:ascii="Calibri" w:hAnsi="Calibri" w:cs="Calibri"/>
          <w:szCs w:val="20"/>
        </w:rPr>
      </w:pPr>
      <w:r w:rsidRPr="00280744">
        <w:rPr>
          <w:rFonts w:ascii="Calibri" w:hAnsi="Calibri" w:cs="Calibri"/>
          <w:szCs w:val="20"/>
        </w:rPr>
        <w:t>For new measures where plans are in place to implement in the next program year</w:t>
      </w:r>
    </w:p>
    <w:p w:rsidR="00324058" w:rsidRPr="00280744" w:rsidRDefault="00324058" w:rsidP="00324058">
      <w:pPr>
        <w:widowControl/>
        <w:numPr>
          <w:ilvl w:val="0"/>
          <w:numId w:val="38"/>
        </w:numPr>
        <w:autoSpaceDE w:val="0"/>
        <w:autoSpaceDN w:val="0"/>
        <w:adjustRightInd w:val="0"/>
        <w:jc w:val="left"/>
        <w:rPr>
          <w:rFonts w:ascii="Calibri" w:hAnsi="Calibri" w:cs="Calibri"/>
          <w:szCs w:val="20"/>
        </w:rPr>
      </w:pPr>
      <w:r w:rsidRPr="00280744">
        <w:t xml:space="preserve"> Medium Priority</w:t>
      </w:r>
    </w:p>
    <w:p w:rsidR="00324058" w:rsidRPr="00280744" w:rsidRDefault="00324058" w:rsidP="00324058">
      <w:pPr>
        <w:widowControl/>
        <w:numPr>
          <w:ilvl w:val="0"/>
          <w:numId w:val="39"/>
        </w:numPr>
        <w:autoSpaceDE w:val="0"/>
        <w:autoSpaceDN w:val="0"/>
        <w:adjustRightInd w:val="0"/>
        <w:ind w:left="1440" w:hanging="720"/>
        <w:jc w:val="left"/>
        <w:rPr>
          <w:rFonts w:ascii="Calibri" w:hAnsi="Calibri" w:cs="Calibri"/>
          <w:szCs w:val="20"/>
        </w:rPr>
      </w:pPr>
      <w:r w:rsidRPr="00280744">
        <w:rPr>
          <w:rFonts w:ascii="Calibri" w:hAnsi="Calibri" w:cs="Calibri"/>
          <w:szCs w:val="20"/>
        </w:rPr>
        <w:t xml:space="preserve">For existing measures that are a less significant percent of a </w:t>
      </w:r>
      <w:r>
        <w:rPr>
          <w:rFonts w:ascii="Calibri" w:hAnsi="Calibri" w:cs="Calibri"/>
          <w:szCs w:val="20"/>
        </w:rPr>
        <w:t>utilities’</w:t>
      </w:r>
      <w:r w:rsidRPr="00280744">
        <w:rPr>
          <w:rFonts w:ascii="Calibri" w:hAnsi="Calibri" w:cs="Calibri"/>
          <w:szCs w:val="20"/>
        </w:rPr>
        <w:t xml:space="preserve"> portfolio and value change will not have a significant impact</w:t>
      </w:r>
    </w:p>
    <w:p w:rsidR="00324058" w:rsidRPr="00280744" w:rsidRDefault="00324058" w:rsidP="00324058">
      <w:pPr>
        <w:widowControl/>
        <w:numPr>
          <w:ilvl w:val="0"/>
          <w:numId w:val="39"/>
        </w:numPr>
        <w:autoSpaceDE w:val="0"/>
        <w:autoSpaceDN w:val="0"/>
        <w:adjustRightInd w:val="0"/>
        <w:ind w:left="1440" w:hanging="720"/>
        <w:jc w:val="left"/>
        <w:rPr>
          <w:rFonts w:ascii="Calibri" w:hAnsi="Calibri" w:cs="Calibri"/>
          <w:szCs w:val="20"/>
        </w:rPr>
      </w:pPr>
      <w:r w:rsidRPr="00280744">
        <w:rPr>
          <w:rFonts w:ascii="Calibri" w:hAnsi="Calibri" w:cs="Calibri"/>
          <w:szCs w:val="20"/>
        </w:rPr>
        <w:t>For new measures where a savings value is estimated but implementation plans not yet developed</w:t>
      </w:r>
    </w:p>
    <w:p w:rsidR="00324058" w:rsidRPr="00280744" w:rsidRDefault="00324058" w:rsidP="00324058">
      <w:pPr>
        <w:widowControl/>
        <w:numPr>
          <w:ilvl w:val="0"/>
          <w:numId w:val="38"/>
        </w:numPr>
        <w:autoSpaceDE w:val="0"/>
        <w:autoSpaceDN w:val="0"/>
        <w:adjustRightInd w:val="0"/>
        <w:jc w:val="left"/>
        <w:rPr>
          <w:rFonts w:ascii="Calibri" w:hAnsi="Calibri" w:cs="Calibri"/>
          <w:szCs w:val="20"/>
        </w:rPr>
      </w:pPr>
      <w:r w:rsidRPr="00280744">
        <w:t xml:space="preserve"> Low Priority</w:t>
      </w:r>
    </w:p>
    <w:p w:rsidR="00324058" w:rsidRPr="00280744" w:rsidRDefault="00324058" w:rsidP="00324058">
      <w:pPr>
        <w:widowControl/>
        <w:numPr>
          <w:ilvl w:val="0"/>
          <w:numId w:val="39"/>
        </w:numPr>
        <w:autoSpaceDE w:val="0"/>
        <w:autoSpaceDN w:val="0"/>
        <w:adjustRightInd w:val="0"/>
        <w:ind w:left="1440" w:hanging="720"/>
        <w:jc w:val="left"/>
        <w:rPr>
          <w:rFonts w:ascii="Calibri" w:hAnsi="Calibri" w:cs="Calibri"/>
          <w:szCs w:val="20"/>
        </w:rPr>
      </w:pPr>
      <w:r w:rsidRPr="00280744">
        <w:rPr>
          <w:rFonts w:ascii="Calibri" w:hAnsi="Calibri" w:cs="Calibri"/>
          <w:szCs w:val="20"/>
        </w:rPr>
        <w:t>For existing measures that represent a very small percent of a utilit</w:t>
      </w:r>
      <w:r>
        <w:rPr>
          <w:rFonts w:ascii="Calibri" w:hAnsi="Calibri" w:cs="Calibri"/>
          <w:szCs w:val="20"/>
        </w:rPr>
        <w:t>ie</w:t>
      </w:r>
      <w:r w:rsidRPr="00280744">
        <w:rPr>
          <w:rFonts w:ascii="Calibri" w:hAnsi="Calibri" w:cs="Calibri"/>
          <w:szCs w:val="20"/>
        </w:rPr>
        <w:t>s</w:t>
      </w:r>
      <w:r>
        <w:rPr>
          <w:rFonts w:ascii="Calibri" w:hAnsi="Calibri" w:cs="Calibri"/>
          <w:szCs w:val="20"/>
        </w:rPr>
        <w:t>’</w:t>
      </w:r>
      <w:r w:rsidRPr="00280744">
        <w:rPr>
          <w:rFonts w:ascii="Calibri" w:hAnsi="Calibri" w:cs="Calibri"/>
          <w:szCs w:val="20"/>
        </w:rPr>
        <w:t xml:space="preserve"> portfolio</w:t>
      </w:r>
    </w:p>
    <w:p w:rsidR="00324058" w:rsidRPr="00280744" w:rsidRDefault="00324058" w:rsidP="00324058">
      <w:pPr>
        <w:widowControl/>
        <w:numPr>
          <w:ilvl w:val="0"/>
          <w:numId w:val="39"/>
        </w:numPr>
        <w:autoSpaceDE w:val="0"/>
        <w:autoSpaceDN w:val="0"/>
        <w:adjustRightInd w:val="0"/>
        <w:ind w:left="1440" w:hanging="720"/>
        <w:jc w:val="left"/>
        <w:rPr>
          <w:rFonts w:ascii="Calibri" w:hAnsi="Calibri" w:cs="Calibri"/>
          <w:szCs w:val="20"/>
        </w:rPr>
      </w:pPr>
      <w:r w:rsidRPr="00280744">
        <w:rPr>
          <w:rFonts w:ascii="Calibri" w:hAnsi="Calibri" w:cs="Calibri"/>
          <w:szCs w:val="20"/>
        </w:rPr>
        <w:lastRenderedPageBreak/>
        <w:t xml:space="preserve">For new measures that are just beginning to be explored and will not be implemented in the next program year </w:t>
      </w:r>
    </w:p>
    <w:p w:rsidR="00324058" w:rsidRPr="00280744" w:rsidRDefault="00324058" w:rsidP="00324058">
      <w:pPr>
        <w:widowControl/>
        <w:jc w:val="left"/>
        <w:rPr>
          <w:rFonts w:ascii="Calibri" w:hAnsi="Calibri" w:cs="Calibri"/>
          <w:szCs w:val="20"/>
        </w:rPr>
      </w:pPr>
      <w:r w:rsidRPr="00280744">
        <w:rPr>
          <w:rFonts w:ascii="Calibri" w:hAnsi="Calibri" w:cs="Calibri"/>
          <w:szCs w:val="20"/>
        </w:rPr>
        <w:t xml:space="preserve"> These rankings are used to align budget and schedule constraints with desired updates from the TRM.</w:t>
      </w:r>
    </w:p>
    <w:p w:rsidR="00324058" w:rsidRPr="00280744" w:rsidRDefault="00324058" w:rsidP="00324058">
      <w:pPr>
        <w:widowControl/>
        <w:jc w:val="left"/>
        <w:rPr>
          <w:rFonts w:ascii="Calibri" w:hAnsi="Calibri" w:cs="Calibri"/>
          <w:szCs w:val="20"/>
        </w:rPr>
      </w:pPr>
      <w:r w:rsidRPr="00280744">
        <w:rPr>
          <w:rFonts w:ascii="Calibri" w:hAnsi="Calibri" w:cs="Calibri"/>
          <w:szCs w:val="20"/>
        </w:rPr>
        <w:t xml:space="preserve">As measure requests are finalized leading up to the next update of the TRM, weekly TAC meetings are often scheduled to maximize the level of collaboration and visibility into the measure characterization process. Where consensus does not emerge on specific measures or issues, those items are identified in a memo, and are not included in the TRM.  As a result, this TRM represents a broad consensus amongst the SAG and TAC participants.  In keeping with the goal of transparency, all of the comments and their status to‐date are available through the TAC SharePoint web site, </w:t>
      </w:r>
      <w:hyperlink r:id="rId16" w:history="1">
        <w:r w:rsidRPr="00280744">
          <w:rPr>
            <w:rFonts w:ascii="Times New Roman" w:hAnsi="Times New Roman" w:cs="Calibri"/>
            <w:color w:val="0000FF"/>
            <w:szCs w:val="20"/>
            <w:u w:val="single"/>
          </w:rPr>
          <w:t>https://portal.veic.org</w:t>
        </w:r>
      </w:hyperlink>
      <w:r w:rsidRPr="00280744">
        <w:rPr>
          <w:rFonts w:ascii="Calibri" w:hAnsi="Calibri" w:cs="Calibri"/>
          <w:szCs w:val="20"/>
        </w:rPr>
        <w:t>.</w:t>
      </w:r>
    </w:p>
    <w:p w:rsidR="00324058" w:rsidRPr="00280744" w:rsidRDefault="00324058" w:rsidP="00324058">
      <w:pPr>
        <w:spacing w:after="240"/>
      </w:pPr>
      <w:bookmarkStart w:id="38" w:name="_Toc333218990"/>
      <w:bookmarkStart w:id="39" w:name="_Ref350149078"/>
      <w:bookmarkStart w:id="40" w:name="_Ref350149084"/>
      <w:bookmarkStart w:id="41" w:name="_Ref350149466"/>
      <w:bookmarkStart w:id="42" w:name="_Ref350149704"/>
      <w:bookmarkStart w:id="43" w:name="_Toc319585409"/>
      <w:bookmarkStart w:id="44" w:name="_Toc318118096"/>
      <w:bookmarkStart w:id="45" w:name="_Toc315354085"/>
      <w:bookmarkEnd w:id="32"/>
      <w:bookmarkEnd w:id="33"/>
      <w:r w:rsidRPr="00280744">
        <w:t xml:space="preserve">For each measure characterization, this TRM includes engineering algorithm(s) and a value(s) for each parameter in the equation(s).  These parameters have values that fall into one of three categories: a single deemed value, a lookup table of deemed values or an actual value such as the capacity of the equipment.   The TRM makes extensive use of lookup tables because they allow for an appropriate level of measure streamlining and customization within the context of an otherwise prescriptive measure.  </w:t>
      </w:r>
    </w:p>
    <w:p w:rsidR="00324058" w:rsidRPr="00280744" w:rsidRDefault="00324058" w:rsidP="00324058">
      <w:pPr>
        <w:spacing w:after="240"/>
      </w:pPr>
      <w:r w:rsidRPr="00280744">
        <w:t xml:space="preserve">Accuracy is the overarching principle that governs what value to use for each parameter.  When it is explicitly allowed within the text of the measure characterization, the preferred value is the actual or on-site value for the individual measure being implemented.  The </w:t>
      </w:r>
      <w:r w:rsidRPr="00280744">
        <w:rPr>
          <w:i/>
        </w:rPr>
        <w:t>deemed values</w:t>
      </w:r>
      <w:r w:rsidRPr="00280744">
        <w:rPr>
          <w:rFonts w:ascii="Arial" w:hAnsi="Arial"/>
          <w:i/>
          <w:vertAlign w:val="superscript"/>
        </w:rPr>
        <w:footnoteReference w:id="17"/>
      </w:r>
      <w:r w:rsidRPr="00280744">
        <w:t xml:space="preserve"> in the lookup tables are the next most accurate choice, and in the absence of either an actual value or an appropriate value in a lookup table, the single, </w:t>
      </w:r>
      <w:r w:rsidRPr="00280744">
        <w:rPr>
          <w:i/>
        </w:rPr>
        <w:t>deemed value</w:t>
      </w:r>
      <w:r w:rsidRPr="00280744">
        <w:t xml:space="preserve"> should be used.  As a result, this single, </w:t>
      </w:r>
      <w:r w:rsidRPr="00280744">
        <w:rPr>
          <w:i/>
        </w:rPr>
        <w:t>deemed value</w:t>
      </w:r>
      <w:r w:rsidRPr="00280744">
        <w:t xml:space="preserve"> can be thought of as a default value for that particular input to the algorithm.</w:t>
      </w:r>
    </w:p>
    <w:p w:rsidR="00324058" w:rsidRPr="00280744" w:rsidRDefault="00324058" w:rsidP="00324058">
      <w:pPr>
        <w:spacing w:after="240"/>
      </w:pPr>
      <w:r w:rsidRPr="00280744">
        <w:t xml:space="preserve">A single </w:t>
      </w:r>
      <w:r w:rsidRPr="00280744">
        <w:rPr>
          <w:i/>
        </w:rPr>
        <w:t>deemed savings estimate</w:t>
      </w:r>
      <w:r w:rsidRPr="00280744">
        <w:t xml:space="preserve"> is produced by any given combination of an algorithm and the allowable input values for each of its parameters.  In cases where lookup tables are provided, there is a range of deemed savings estimates that are possible, depending on site-specific factors such as equipment capacity, location and building type.</w:t>
      </w:r>
    </w:p>
    <w:p w:rsidR="00324058" w:rsidRPr="00280744" w:rsidRDefault="00324058" w:rsidP="00324058">
      <w:pPr>
        <w:spacing w:after="240"/>
        <w:rPr>
          <w:i/>
        </w:rPr>
      </w:pPr>
      <w:r w:rsidRPr="00280744">
        <w:t>Algorithms and their parameter values are included for calculating estimated:</w:t>
      </w:r>
    </w:p>
    <w:p w:rsidR="00324058" w:rsidRPr="00280744" w:rsidRDefault="00324058" w:rsidP="00324058">
      <w:pPr>
        <w:widowControl/>
        <w:numPr>
          <w:ilvl w:val="0"/>
          <w:numId w:val="60"/>
        </w:numPr>
        <w:spacing w:after="240"/>
      </w:pPr>
      <w:r w:rsidRPr="00280744">
        <w:t>Gross annual electric energy savings (kWh)</w:t>
      </w:r>
    </w:p>
    <w:p w:rsidR="00324058" w:rsidRPr="00280744" w:rsidRDefault="00324058" w:rsidP="00324058">
      <w:pPr>
        <w:widowControl/>
        <w:numPr>
          <w:ilvl w:val="0"/>
          <w:numId w:val="60"/>
        </w:numPr>
        <w:spacing w:after="240"/>
      </w:pPr>
      <w:r w:rsidRPr="00280744">
        <w:t>Gross annual natural gas energy savings (therms)</w:t>
      </w:r>
    </w:p>
    <w:p w:rsidR="00324058" w:rsidRPr="00280744" w:rsidRDefault="00324058" w:rsidP="00324058">
      <w:pPr>
        <w:widowControl/>
        <w:numPr>
          <w:ilvl w:val="0"/>
          <w:numId w:val="60"/>
        </w:numPr>
        <w:spacing w:after="240"/>
      </w:pPr>
      <w:r w:rsidRPr="00280744">
        <w:t>Gross electric summer coincident peak demand savings (kW)</w:t>
      </w:r>
    </w:p>
    <w:p w:rsidR="00324058" w:rsidRPr="00280744" w:rsidRDefault="00324058" w:rsidP="00324058">
      <w:pPr>
        <w:spacing w:after="240"/>
      </w:pPr>
      <w:r w:rsidRPr="00280744">
        <w:t>To support cost-effectiveness calculations, parameter values are also included for:</w:t>
      </w:r>
    </w:p>
    <w:p w:rsidR="00324058" w:rsidRPr="00280744" w:rsidRDefault="00324058" w:rsidP="00324058">
      <w:pPr>
        <w:widowControl/>
        <w:numPr>
          <w:ilvl w:val="0"/>
          <w:numId w:val="16"/>
        </w:numPr>
        <w:spacing w:after="240"/>
      </w:pPr>
      <w:r w:rsidRPr="00280744">
        <w:t>Incremental costs ($)</w:t>
      </w:r>
    </w:p>
    <w:p w:rsidR="00324058" w:rsidRPr="00280744" w:rsidRDefault="00324058" w:rsidP="00324058">
      <w:pPr>
        <w:widowControl/>
        <w:numPr>
          <w:ilvl w:val="0"/>
          <w:numId w:val="60"/>
        </w:numPr>
        <w:spacing w:after="240"/>
      </w:pPr>
      <w:r w:rsidRPr="00280744">
        <w:t>Measure life (years)</w:t>
      </w:r>
    </w:p>
    <w:p w:rsidR="00324058" w:rsidRPr="00280744" w:rsidRDefault="00324058" w:rsidP="00324058">
      <w:pPr>
        <w:widowControl/>
        <w:numPr>
          <w:ilvl w:val="0"/>
          <w:numId w:val="60"/>
        </w:numPr>
        <w:spacing w:after="240"/>
      </w:pPr>
      <w:r w:rsidRPr="00280744">
        <w:t>Operation and maintenance costs ($)</w:t>
      </w:r>
    </w:p>
    <w:p w:rsidR="00324058" w:rsidRPr="00280744" w:rsidRDefault="00324058" w:rsidP="00324058">
      <w:pPr>
        <w:widowControl/>
        <w:numPr>
          <w:ilvl w:val="0"/>
          <w:numId w:val="60"/>
        </w:numPr>
        <w:spacing w:after="240"/>
      </w:pPr>
      <w:r w:rsidRPr="00280744">
        <w:t>Water (gal) and other resource savings where appropriate.</w:t>
      </w:r>
    </w:p>
    <w:p w:rsidR="00324058" w:rsidRDefault="00324058" w:rsidP="00324058">
      <w:pPr>
        <w:spacing w:after="240"/>
        <w:rPr>
          <w:rFonts w:ascii="Calibri" w:hAnsi="Calibri" w:cs="Arial"/>
          <w:bCs/>
          <w:iCs/>
          <w:vanish/>
          <w:kern w:val="32"/>
          <w:sz w:val="28"/>
          <w:szCs w:val="28"/>
        </w:rPr>
        <w:sectPr w:rsidR="00324058" w:rsidSect="0037056B">
          <w:headerReference w:type="default" r:id="rId17"/>
          <w:type w:val="continuous"/>
          <w:pgSz w:w="12240" w:h="15840" w:code="1"/>
          <w:pgMar w:top="1440" w:right="1440" w:bottom="1440" w:left="1440" w:header="720" w:footer="720" w:gutter="0"/>
          <w:cols w:space="720"/>
          <w:docGrid w:linePitch="360"/>
        </w:sectPr>
      </w:pPr>
      <w:r w:rsidRPr="00280744">
        <w:t xml:space="preserve">To facilitate the use of the TRM as measures are revised, updated, and removed, a unique code is provided for each measure that identifies the measure and the applicable installed program year. </w:t>
      </w:r>
      <w:bookmarkStart w:id="46" w:name="_Toc319585391"/>
      <w:bookmarkStart w:id="47" w:name="_Toc315354078"/>
      <w:bookmarkStart w:id="48" w:name="_Toc333218982"/>
    </w:p>
    <w:p w:rsidR="00324058" w:rsidRPr="00727245" w:rsidRDefault="00324058" w:rsidP="00324058">
      <w:pPr>
        <w:spacing w:after="240"/>
        <w:rPr>
          <w:rFonts w:ascii="Calibri" w:hAnsi="Calibri" w:cs="Arial"/>
          <w:bCs/>
          <w:iCs/>
          <w:vanish/>
          <w:kern w:val="32"/>
          <w:sz w:val="28"/>
          <w:szCs w:val="28"/>
        </w:rPr>
      </w:pPr>
    </w:p>
    <w:p w:rsidR="00324058" w:rsidRPr="009C362B" w:rsidRDefault="00324058" w:rsidP="00324058">
      <w:pPr>
        <w:pStyle w:val="Heading1"/>
        <w:rPr>
          <w:bCs w:val="0"/>
        </w:rPr>
      </w:pPr>
      <w:r>
        <w:br w:type="page"/>
      </w:r>
    </w:p>
    <w:p w:rsidR="00324058" w:rsidRPr="00727245" w:rsidRDefault="00324058" w:rsidP="00324058">
      <w:pPr>
        <w:pStyle w:val="Heading1"/>
        <w:numPr>
          <w:ilvl w:val="0"/>
          <w:numId w:val="128"/>
        </w:numPr>
      </w:pPr>
      <w:bookmarkStart w:id="49" w:name="_Ref409689599"/>
      <w:bookmarkStart w:id="50" w:name="_Ref409689600"/>
      <w:bookmarkStart w:id="51" w:name="_Ref409689628"/>
      <w:bookmarkStart w:id="52" w:name="_Toc411593396"/>
      <w:r w:rsidRPr="00727245">
        <w:lastRenderedPageBreak/>
        <w:t>Organizational Structure</w:t>
      </w:r>
      <w:bookmarkEnd w:id="46"/>
      <w:bookmarkEnd w:id="47"/>
      <w:bookmarkEnd w:id="48"/>
      <w:bookmarkEnd w:id="49"/>
      <w:bookmarkEnd w:id="50"/>
      <w:bookmarkEnd w:id="51"/>
      <w:bookmarkEnd w:id="52"/>
    </w:p>
    <w:p w:rsidR="00324058" w:rsidRPr="00280744" w:rsidRDefault="00324058" w:rsidP="00324058">
      <w:pPr>
        <w:spacing w:after="240"/>
      </w:pPr>
      <w:r w:rsidRPr="00280744">
        <w:t>The organization of this document follows a three-level format, each of which is a major heading in the Table of Contents.  These levels are designed to define and clarify what the measure is and where it is applied.</w:t>
      </w:r>
    </w:p>
    <w:p w:rsidR="00324058" w:rsidRPr="00280744" w:rsidRDefault="00324058" w:rsidP="00324058">
      <w:pPr>
        <w:widowControl/>
        <w:numPr>
          <w:ilvl w:val="0"/>
          <w:numId w:val="61"/>
        </w:numPr>
        <w:spacing w:after="240"/>
        <w:rPr>
          <w:b/>
        </w:rPr>
      </w:pPr>
      <w:r w:rsidRPr="00AD487C">
        <w:rPr>
          <w:b/>
        </w:rPr>
        <w:t>Market Sectors</w:t>
      </w:r>
      <w:r w:rsidRPr="00280744">
        <w:rPr>
          <w:rFonts w:ascii="Arial" w:hAnsi="Arial"/>
          <w:b/>
          <w:vertAlign w:val="superscript"/>
        </w:rPr>
        <w:footnoteReference w:id="18"/>
      </w:r>
      <w:r w:rsidRPr="00280744">
        <w:rPr>
          <w:b/>
        </w:rPr>
        <w:t xml:space="preserve"> </w:t>
      </w:r>
    </w:p>
    <w:p w:rsidR="00324058" w:rsidRPr="00280744" w:rsidRDefault="00324058" w:rsidP="00324058">
      <w:pPr>
        <w:widowControl/>
        <w:numPr>
          <w:ilvl w:val="1"/>
          <w:numId w:val="61"/>
        </w:numPr>
        <w:spacing w:after="240"/>
      </w:pPr>
      <w:r w:rsidRPr="00280744">
        <w:t xml:space="preserve">This level of organization specifies the type of customer the measure applies to, either </w:t>
      </w:r>
      <w:proofErr w:type="gramStart"/>
      <w:r w:rsidRPr="00280744">
        <w:t>Commercial</w:t>
      </w:r>
      <w:proofErr w:type="gramEnd"/>
      <w:r w:rsidRPr="00280744">
        <w:t xml:space="preserve"> and Industrial or Residential.</w:t>
      </w:r>
    </w:p>
    <w:p w:rsidR="00324058" w:rsidRPr="00280744" w:rsidRDefault="00324058" w:rsidP="00324058">
      <w:pPr>
        <w:widowControl/>
        <w:numPr>
          <w:ilvl w:val="1"/>
          <w:numId w:val="61"/>
        </w:numPr>
        <w:spacing w:after="240"/>
      </w:pPr>
      <w:r w:rsidRPr="00280744">
        <w:t>Answers the question, “What category best describes the customer?”</w:t>
      </w:r>
    </w:p>
    <w:p w:rsidR="00324058" w:rsidRPr="00280744" w:rsidRDefault="00324058" w:rsidP="00324058">
      <w:pPr>
        <w:widowControl/>
        <w:numPr>
          <w:ilvl w:val="0"/>
          <w:numId w:val="61"/>
        </w:numPr>
        <w:spacing w:after="240"/>
        <w:rPr>
          <w:b/>
        </w:rPr>
      </w:pPr>
      <w:r w:rsidRPr="00280744">
        <w:rPr>
          <w:b/>
        </w:rPr>
        <w:t>End-use Category</w:t>
      </w:r>
    </w:p>
    <w:p w:rsidR="00324058" w:rsidRPr="00280744" w:rsidRDefault="00324058" w:rsidP="00324058">
      <w:pPr>
        <w:widowControl/>
        <w:numPr>
          <w:ilvl w:val="1"/>
          <w:numId w:val="61"/>
        </w:numPr>
        <w:spacing w:after="240"/>
      </w:pPr>
      <w:r w:rsidRPr="00280744">
        <w:t>This level of organization represents most of the major end-use categories for which an efficient alternative exists.  The following table lists all of the end-use categories in this version of the TRM.</w:t>
      </w:r>
    </w:p>
    <w:p w:rsidR="00324058" w:rsidRPr="00280744" w:rsidRDefault="00324058" w:rsidP="00324058">
      <w:pPr>
        <w:widowControl/>
        <w:numPr>
          <w:ilvl w:val="1"/>
          <w:numId w:val="61"/>
        </w:numPr>
        <w:spacing w:after="240"/>
      </w:pPr>
      <w:r w:rsidRPr="00280744">
        <w:t>Answers the question, “To what end-use category does the measure apply?”</w:t>
      </w:r>
    </w:p>
    <w:p w:rsidR="00324058" w:rsidRPr="009C362B" w:rsidRDefault="00324058" w:rsidP="00324058">
      <w:pPr>
        <w:pStyle w:val="Caption"/>
      </w:pPr>
      <w:bookmarkStart w:id="53" w:name="_Toc411599456"/>
      <w:proofErr w:type="gramStart"/>
      <w:r>
        <w:t xml:space="preserve">Table </w:t>
      </w:r>
      <w:fldSimple w:instr=" STYLEREF 1 \s ">
        <w:r>
          <w:rPr>
            <w:noProof/>
          </w:rPr>
          <w:t>2</w:t>
        </w:r>
      </w:fldSimple>
      <w:r>
        <w:t>.</w:t>
      </w:r>
      <w:proofErr w:type="gramEnd"/>
      <w:r>
        <w:fldChar w:fldCharType="begin"/>
      </w:r>
      <w:r>
        <w:instrText xml:space="preserve"> SEQ Table \* ARABIC \s 1 </w:instrText>
      </w:r>
      <w:r>
        <w:fldChar w:fldCharType="separate"/>
      </w:r>
      <w:r>
        <w:rPr>
          <w:noProof/>
        </w:rPr>
        <w:t>1</w:t>
      </w:r>
      <w:r>
        <w:rPr>
          <w:noProof/>
        </w:rPr>
        <w:fldChar w:fldCharType="end"/>
      </w:r>
      <w:r>
        <w:t xml:space="preserve">: </w:t>
      </w:r>
      <w:r w:rsidRPr="009374E6">
        <w:t>End-Use Categories in the TRM</w:t>
      </w:r>
      <w:r w:rsidRPr="009374E6">
        <w:rPr>
          <w:rFonts w:ascii="Arial" w:hAnsi="Arial"/>
          <w:vertAlign w:val="superscript"/>
        </w:rPr>
        <w:footnoteReference w:id="19"/>
      </w:r>
      <w:bookmarkEnd w:id="53"/>
    </w:p>
    <w:tbl>
      <w:tblPr>
        <w:tblW w:w="0" w:type="auto"/>
        <w:jc w:val="center"/>
        <w:tblLayout w:type="fixed"/>
        <w:tblLook w:val="04A0" w:firstRow="1" w:lastRow="0" w:firstColumn="1" w:lastColumn="0" w:noHBand="0" w:noVBand="1"/>
      </w:tblPr>
      <w:tblGrid>
        <w:gridCol w:w="3111"/>
        <w:gridCol w:w="3111"/>
      </w:tblGrid>
      <w:tr w:rsidR="00324058" w:rsidRPr="00AD487C" w:rsidTr="0037056B">
        <w:trPr>
          <w:trHeight w:hRule="exact" w:val="577"/>
          <w:jc w:val="center"/>
        </w:trPr>
        <w:tc>
          <w:tcPr>
            <w:tcW w:w="3111" w:type="dxa"/>
            <w:tcBorders>
              <w:top w:val="single" w:sz="4" w:space="0" w:color="auto"/>
              <w:left w:val="single" w:sz="4" w:space="0" w:color="auto"/>
              <w:bottom w:val="single" w:sz="8" w:space="0" w:color="000000" w:themeColor="text1"/>
              <w:right w:val="single" w:sz="4" w:space="0" w:color="auto"/>
            </w:tcBorders>
            <w:shd w:val="clear" w:color="auto" w:fill="808080" w:themeFill="background1" w:themeFillShade="80"/>
            <w:noWrap/>
            <w:vAlign w:val="center"/>
            <w:hideMark/>
          </w:tcPr>
          <w:p w:rsidR="00324058" w:rsidRPr="00AD487C" w:rsidRDefault="00324058" w:rsidP="0037056B">
            <w:pPr>
              <w:jc w:val="center"/>
              <w:rPr>
                <w:b/>
                <w:color w:val="FFFFFF" w:themeColor="background1"/>
              </w:rPr>
            </w:pPr>
            <w:r w:rsidRPr="00AD487C">
              <w:rPr>
                <w:b/>
                <w:color w:val="FFFFFF" w:themeColor="background1"/>
              </w:rPr>
              <w:t>Residential Market Sector</w:t>
            </w:r>
          </w:p>
        </w:tc>
        <w:tc>
          <w:tcPr>
            <w:tcW w:w="3111" w:type="dxa"/>
            <w:tcBorders>
              <w:top w:val="single" w:sz="4" w:space="0" w:color="auto"/>
              <w:left w:val="nil"/>
              <w:bottom w:val="single" w:sz="8" w:space="0" w:color="000000" w:themeColor="text1"/>
              <w:right w:val="single" w:sz="4" w:space="0" w:color="auto"/>
            </w:tcBorders>
            <w:shd w:val="clear" w:color="auto" w:fill="808080" w:themeFill="background1" w:themeFillShade="80"/>
            <w:noWrap/>
            <w:vAlign w:val="center"/>
            <w:hideMark/>
          </w:tcPr>
          <w:p w:rsidR="00324058" w:rsidRPr="00AD487C" w:rsidRDefault="00324058" w:rsidP="0037056B">
            <w:pPr>
              <w:jc w:val="center"/>
              <w:rPr>
                <w:b/>
                <w:color w:val="FFFFFF" w:themeColor="background1"/>
              </w:rPr>
            </w:pPr>
            <w:r w:rsidRPr="00AD487C">
              <w:rPr>
                <w:b/>
                <w:color w:val="FFFFFF" w:themeColor="background1"/>
              </w:rPr>
              <w:t>Commercial and Industrial Market Sector</w:t>
            </w:r>
          </w:p>
        </w:tc>
      </w:tr>
      <w:tr w:rsidR="00324058" w:rsidRPr="00AD487C" w:rsidTr="0037056B">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rsidR="00324058" w:rsidRPr="00AD487C" w:rsidRDefault="00324058" w:rsidP="0037056B">
            <w:r w:rsidRPr="00AD487C">
              <w:t>Appliances</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tcPr>
          <w:p w:rsidR="00324058" w:rsidRPr="00AD487C" w:rsidRDefault="00324058" w:rsidP="0037056B">
            <w:r w:rsidRPr="00AD487C">
              <w:t>Agricultural Equipment</w:t>
            </w:r>
          </w:p>
          <w:p w:rsidR="00324058" w:rsidRPr="00AD487C" w:rsidRDefault="00324058" w:rsidP="0037056B"/>
        </w:tc>
      </w:tr>
      <w:tr w:rsidR="00324058" w:rsidRPr="00AD487C" w:rsidTr="0037056B">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rsidR="00324058" w:rsidRPr="00AD487C" w:rsidRDefault="00324058" w:rsidP="0037056B">
            <w:r w:rsidRPr="00AD487C">
              <w:t>Consumer Electronics</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rsidR="00324058" w:rsidRPr="00AD487C" w:rsidRDefault="00324058" w:rsidP="0037056B">
            <w:r w:rsidRPr="00AD487C">
              <w:t>Food Service Equipment</w:t>
            </w:r>
          </w:p>
        </w:tc>
      </w:tr>
      <w:tr w:rsidR="00324058" w:rsidRPr="00AD487C" w:rsidTr="0037056B">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rsidR="00324058" w:rsidRPr="00AD487C" w:rsidRDefault="00324058" w:rsidP="0037056B">
            <w:r w:rsidRPr="00AD487C">
              <w:t>Hot Water</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rsidR="00324058" w:rsidRPr="00AD487C" w:rsidRDefault="00324058" w:rsidP="0037056B">
            <w:r w:rsidRPr="00AD487C">
              <w:t>Hot Water</w:t>
            </w:r>
          </w:p>
        </w:tc>
      </w:tr>
      <w:tr w:rsidR="00324058" w:rsidRPr="00AD487C" w:rsidTr="0037056B">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rsidR="00324058" w:rsidRPr="00AD487C" w:rsidRDefault="00324058" w:rsidP="0037056B">
            <w:r w:rsidRPr="00AD487C">
              <w:t>HVAC</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rsidR="00324058" w:rsidRPr="00AD487C" w:rsidRDefault="00324058" w:rsidP="0037056B">
            <w:r w:rsidRPr="00AD487C">
              <w:t>HVAC</w:t>
            </w:r>
          </w:p>
        </w:tc>
      </w:tr>
      <w:tr w:rsidR="00324058" w:rsidRPr="00AD487C" w:rsidTr="0037056B">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rsidR="00324058" w:rsidRPr="00AD487C" w:rsidRDefault="00324058" w:rsidP="0037056B">
            <w:r w:rsidRPr="00AD487C">
              <w:t>Lighting</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rsidR="00324058" w:rsidRPr="00AD487C" w:rsidRDefault="00324058" w:rsidP="0037056B">
            <w:r w:rsidRPr="00AD487C">
              <w:t>Lighting</w:t>
            </w:r>
          </w:p>
        </w:tc>
      </w:tr>
      <w:tr w:rsidR="00324058" w:rsidRPr="00AD487C" w:rsidTr="0037056B">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rsidR="00324058" w:rsidRPr="00AD487C" w:rsidRDefault="00324058" w:rsidP="0037056B">
            <w:r w:rsidRPr="00AD487C">
              <w:t>Shell</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rsidR="00324058" w:rsidRPr="00AD487C" w:rsidRDefault="00324058" w:rsidP="0037056B">
            <w:r w:rsidRPr="00AD487C">
              <w:t>Miscellaneous</w:t>
            </w:r>
          </w:p>
        </w:tc>
      </w:tr>
      <w:tr w:rsidR="00324058" w:rsidRPr="00AD487C" w:rsidTr="0037056B">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tcPr>
          <w:p w:rsidR="00324058" w:rsidRPr="00AD487C" w:rsidRDefault="00324058" w:rsidP="0037056B"/>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rsidR="00324058" w:rsidRPr="00AD487C" w:rsidRDefault="00324058" w:rsidP="0037056B">
            <w:r w:rsidRPr="00AD487C">
              <w:t>Refrigeration</w:t>
            </w:r>
          </w:p>
        </w:tc>
      </w:tr>
    </w:tbl>
    <w:p w:rsidR="00324058" w:rsidRPr="00280744" w:rsidRDefault="00324058" w:rsidP="00324058">
      <w:pPr>
        <w:spacing w:after="240"/>
        <w:ind w:left="720"/>
      </w:pPr>
    </w:p>
    <w:p w:rsidR="00324058" w:rsidRPr="00280744" w:rsidRDefault="00324058" w:rsidP="00324058">
      <w:pPr>
        <w:widowControl/>
        <w:numPr>
          <w:ilvl w:val="0"/>
          <w:numId w:val="61"/>
        </w:numPr>
        <w:spacing w:after="240"/>
        <w:rPr>
          <w:b/>
        </w:rPr>
      </w:pPr>
      <w:r w:rsidRPr="00280744">
        <w:rPr>
          <w:b/>
        </w:rPr>
        <w:t>Measure &amp; Technology</w:t>
      </w:r>
    </w:p>
    <w:p w:rsidR="00324058" w:rsidRPr="00280744" w:rsidRDefault="00324058" w:rsidP="00324058">
      <w:pPr>
        <w:widowControl/>
        <w:numPr>
          <w:ilvl w:val="1"/>
          <w:numId w:val="61"/>
        </w:numPr>
        <w:spacing w:after="240"/>
      </w:pPr>
      <w:r w:rsidRPr="00280744">
        <w:t>This level of organization represents individual efficient measures such as CFL lighting and LED lighting, both of which are individual technologies within the Lighting end-use category.</w:t>
      </w:r>
    </w:p>
    <w:p w:rsidR="00324058" w:rsidRPr="00280744" w:rsidRDefault="00324058" w:rsidP="00324058">
      <w:pPr>
        <w:widowControl/>
        <w:numPr>
          <w:ilvl w:val="1"/>
          <w:numId w:val="61"/>
        </w:numPr>
        <w:spacing w:after="240"/>
      </w:pPr>
      <w:r w:rsidRPr="00280744">
        <w:t>Answers the question, “What technology defines the measure?”</w:t>
      </w:r>
    </w:p>
    <w:p w:rsidR="00324058" w:rsidRPr="00280744" w:rsidRDefault="00324058" w:rsidP="00324058">
      <w:pPr>
        <w:spacing w:after="240"/>
        <w:rPr>
          <w:rFonts w:ascii="Calibri" w:hAnsi="Calibri" w:cs="Arial"/>
          <w:bCs/>
          <w:iCs/>
          <w:sz w:val="28"/>
          <w:szCs w:val="28"/>
        </w:rPr>
      </w:pPr>
      <w:r w:rsidRPr="00280744">
        <w:t>This organizational structure is silent on which fuel the measure is designed to save; electricity or natural gas.  By organizing the TRM this way, measures that save on both fuels do not need to be repeated.  As a result, the TRM will be easier to use and to maintain.</w:t>
      </w:r>
      <w:r w:rsidRPr="00280744">
        <w:br w:type="page"/>
      </w:r>
      <w:bookmarkStart w:id="54" w:name="_Toc319585392"/>
    </w:p>
    <w:p w:rsidR="00324058" w:rsidRPr="00280744" w:rsidRDefault="00324058" w:rsidP="00324058">
      <w:pPr>
        <w:keepNext/>
        <w:widowControl/>
        <w:numPr>
          <w:ilvl w:val="1"/>
          <w:numId w:val="59"/>
        </w:numPr>
        <w:spacing w:after="240"/>
        <w:outlineLvl w:val="1"/>
        <w:rPr>
          <w:rFonts w:ascii="Calibri" w:hAnsi="Calibri" w:cs="Arial"/>
          <w:bCs/>
          <w:iCs/>
          <w:sz w:val="28"/>
          <w:szCs w:val="28"/>
        </w:rPr>
      </w:pPr>
      <w:bookmarkStart w:id="55" w:name="_Toc333218983"/>
      <w:r w:rsidRPr="00280744">
        <w:rPr>
          <w:rFonts w:ascii="Calibri" w:hAnsi="Calibri" w:cs="Arial"/>
          <w:bCs/>
          <w:iCs/>
          <w:sz w:val="28"/>
          <w:szCs w:val="28"/>
        </w:rPr>
        <w:lastRenderedPageBreak/>
        <w:t>Measure Code Specification</w:t>
      </w:r>
      <w:bookmarkEnd w:id="54"/>
      <w:bookmarkEnd w:id="55"/>
    </w:p>
    <w:p w:rsidR="00324058" w:rsidRPr="00280744" w:rsidRDefault="00324058" w:rsidP="00324058">
      <w:pPr>
        <w:spacing w:after="240"/>
      </w:pPr>
      <w:r w:rsidRPr="00280744">
        <w:t>In order to uniquely identify each measure in the TRM, abbreviations for the major organizational elements of the TRM have been established.  When these abbreviations are combined and delimited by a dash (‘-‘) a unique, 18-character alphanumeric code is formed that can be used for tracking the measures and their associated savings estimates.  Measure codes appear at the end of each measure and are structured using five parts.</w:t>
      </w:r>
    </w:p>
    <w:p w:rsidR="00324058" w:rsidRPr="00280744" w:rsidRDefault="00324058" w:rsidP="00324058">
      <w:pPr>
        <w:spacing w:after="240"/>
        <w:jc w:val="center"/>
        <w:rPr>
          <w:b/>
        </w:rPr>
      </w:pPr>
      <w:r w:rsidRPr="00280744">
        <w:rPr>
          <w:b/>
        </w:rPr>
        <w:t>Code Structure = Market + End-use Category + Measure + Version # + Effective Date</w:t>
      </w:r>
    </w:p>
    <w:p w:rsidR="00324058" w:rsidRPr="00280744" w:rsidRDefault="00324058" w:rsidP="00324058">
      <w:pPr>
        <w:spacing w:after="240"/>
      </w:pPr>
      <w:r w:rsidRPr="00280744">
        <w:t>For example, the commercial boiler measure is coded: “CI-HVC-BLR_-V01-120601”</w:t>
      </w:r>
    </w:p>
    <w:p w:rsidR="00324058" w:rsidRPr="009C362B" w:rsidRDefault="00324058" w:rsidP="00324058">
      <w:pPr>
        <w:pStyle w:val="Caption"/>
      </w:pPr>
      <w:bookmarkStart w:id="56" w:name="_Toc335377224"/>
      <w:bookmarkStart w:id="57" w:name="_Toc411514770"/>
      <w:bookmarkStart w:id="58" w:name="_Toc411515470"/>
      <w:bookmarkStart w:id="59" w:name="_Toc411599457"/>
      <w:proofErr w:type="gramStart"/>
      <w:r w:rsidRPr="00BB7B08">
        <w:t xml:space="preserve">Table </w:t>
      </w:r>
      <w:fldSimple w:instr=" STYLEREF 1 \s ">
        <w:r>
          <w:rPr>
            <w:noProof/>
          </w:rPr>
          <w:t>2</w:t>
        </w:r>
      </w:fldSimple>
      <w:r>
        <w:t>.</w:t>
      </w:r>
      <w:proofErr w:type="gramEnd"/>
      <w:r>
        <w:fldChar w:fldCharType="begin"/>
      </w:r>
      <w:r>
        <w:instrText xml:space="preserve"> SEQ Table \* ARABIC \s 1 </w:instrText>
      </w:r>
      <w:r>
        <w:fldChar w:fldCharType="separate"/>
      </w:r>
      <w:r>
        <w:rPr>
          <w:noProof/>
        </w:rPr>
        <w:t>2</w:t>
      </w:r>
      <w:r>
        <w:rPr>
          <w:noProof/>
        </w:rPr>
        <w:fldChar w:fldCharType="end"/>
      </w:r>
      <w:r w:rsidRPr="009C362B">
        <w:t>: Measure Code Specification Key</w:t>
      </w:r>
      <w:bookmarkEnd w:id="56"/>
      <w:bookmarkEnd w:id="57"/>
      <w:bookmarkEnd w:id="58"/>
      <w:bookmarkEnd w:id="59"/>
    </w:p>
    <w:tbl>
      <w:tblPr>
        <w:tblStyle w:val="TableGrid"/>
        <w:tblW w:w="0" w:type="auto"/>
        <w:jc w:val="center"/>
        <w:tblInd w:w="-1741" w:type="dxa"/>
        <w:tblLook w:val="04A0" w:firstRow="1" w:lastRow="0" w:firstColumn="1" w:lastColumn="0" w:noHBand="0" w:noVBand="1"/>
      </w:tblPr>
      <w:tblGrid>
        <w:gridCol w:w="2179"/>
        <w:gridCol w:w="2912"/>
        <w:gridCol w:w="1094"/>
        <w:gridCol w:w="1086"/>
        <w:gridCol w:w="1086"/>
      </w:tblGrid>
      <w:tr w:rsidR="00324058" w:rsidRPr="00AD487C" w:rsidTr="0037056B">
        <w:trPr>
          <w:trHeight w:hRule="exact" w:val="613"/>
          <w:jc w:val="center"/>
        </w:trPr>
        <w:tc>
          <w:tcPr>
            <w:tcW w:w="217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324058" w:rsidRPr="00AD487C" w:rsidRDefault="00324058" w:rsidP="0037056B">
            <w:pPr>
              <w:jc w:val="center"/>
              <w:rPr>
                <w:rFonts w:asciiTheme="minorHAnsi" w:hAnsiTheme="minorHAnsi"/>
                <w:b/>
                <w:color w:val="FFFFFF" w:themeColor="background1"/>
              </w:rPr>
            </w:pPr>
            <w:r w:rsidRPr="00AD487C">
              <w:rPr>
                <w:rFonts w:asciiTheme="minorHAnsi" w:hAnsiTheme="minorHAnsi"/>
                <w:b/>
                <w:color w:val="FFFFFF" w:themeColor="background1"/>
              </w:rPr>
              <w:t>Market (@@)</w:t>
            </w:r>
          </w:p>
        </w:tc>
        <w:tc>
          <w:tcPr>
            <w:tcW w:w="291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324058" w:rsidRPr="00AD487C" w:rsidRDefault="00324058" w:rsidP="0037056B">
            <w:pPr>
              <w:jc w:val="center"/>
              <w:rPr>
                <w:rFonts w:asciiTheme="minorHAnsi" w:hAnsiTheme="minorHAnsi"/>
                <w:b/>
                <w:color w:val="FFFFFF" w:themeColor="background1"/>
              </w:rPr>
            </w:pPr>
            <w:r w:rsidRPr="00AD487C">
              <w:rPr>
                <w:rFonts w:asciiTheme="minorHAnsi" w:hAnsiTheme="minorHAnsi"/>
                <w:b/>
                <w:color w:val="FFFFFF" w:themeColor="background1"/>
              </w:rPr>
              <w:t>End-use (@@@)</w:t>
            </w:r>
          </w:p>
        </w:tc>
        <w:tc>
          <w:tcPr>
            <w:tcW w:w="109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324058" w:rsidRPr="00AD487C" w:rsidRDefault="00324058" w:rsidP="0037056B">
            <w:pPr>
              <w:jc w:val="center"/>
              <w:rPr>
                <w:rFonts w:asciiTheme="minorHAnsi" w:hAnsiTheme="minorHAnsi"/>
                <w:b/>
                <w:color w:val="FFFFFF" w:themeColor="background1"/>
              </w:rPr>
            </w:pPr>
            <w:r w:rsidRPr="00AD487C">
              <w:rPr>
                <w:rFonts w:asciiTheme="minorHAnsi" w:hAnsiTheme="minorHAnsi"/>
                <w:b/>
                <w:color w:val="FFFFFF" w:themeColor="background1"/>
              </w:rPr>
              <w:t>Measure (@@@@)</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324058" w:rsidRPr="00AD487C" w:rsidRDefault="00324058" w:rsidP="0037056B">
            <w:pPr>
              <w:jc w:val="center"/>
              <w:rPr>
                <w:rFonts w:asciiTheme="minorHAnsi" w:hAnsiTheme="minorHAnsi"/>
                <w:b/>
                <w:color w:val="FFFFFF" w:themeColor="background1"/>
              </w:rPr>
            </w:pPr>
            <w:r w:rsidRPr="00AD487C">
              <w:rPr>
                <w:rFonts w:asciiTheme="minorHAnsi" w:hAnsiTheme="minorHAnsi"/>
                <w:b/>
                <w:color w:val="FFFFFF" w:themeColor="background1"/>
              </w:rPr>
              <w:t>Version (V##)</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324058" w:rsidRPr="00AD487C" w:rsidRDefault="00324058" w:rsidP="0037056B">
            <w:pPr>
              <w:jc w:val="center"/>
              <w:rPr>
                <w:rFonts w:asciiTheme="minorHAnsi" w:hAnsiTheme="minorHAnsi"/>
                <w:b/>
                <w:color w:val="FFFFFF" w:themeColor="background1"/>
              </w:rPr>
            </w:pPr>
            <w:r w:rsidRPr="00AD487C">
              <w:rPr>
                <w:rFonts w:asciiTheme="minorHAnsi" w:hAnsiTheme="minorHAnsi"/>
                <w:b/>
                <w:color w:val="FFFFFF" w:themeColor="background1"/>
              </w:rPr>
              <w:t>Effective Date</w:t>
            </w:r>
          </w:p>
        </w:tc>
      </w:tr>
      <w:tr w:rsidR="00324058" w:rsidRPr="00AD487C" w:rsidTr="0037056B">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CI (C&amp;I)</w:t>
            </w:r>
          </w:p>
        </w:tc>
        <w:tc>
          <w:tcPr>
            <w:tcW w:w="2912"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AGE (Agricultural Equipment)</w:t>
            </w:r>
          </w:p>
        </w:tc>
        <w:tc>
          <w:tcPr>
            <w:tcW w:w="1094"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BLR_</w:t>
            </w:r>
          </w:p>
        </w:tc>
        <w:tc>
          <w:tcPr>
            <w:tcW w:w="1086"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V01</w:t>
            </w:r>
          </w:p>
        </w:tc>
        <w:tc>
          <w:tcPr>
            <w:tcW w:w="1086"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YYMMDD</w:t>
            </w:r>
          </w:p>
        </w:tc>
      </w:tr>
      <w:tr w:rsidR="00324058" w:rsidRPr="00AD487C" w:rsidTr="0037056B">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RS (Residential)</w:t>
            </w:r>
          </w:p>
        </w:tc>
        <w:tc>
          <w:tcPr>
            <w:tcW w:w="2912"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APL (Appliances)</w:t>
            </w:r>
          </w:p>
        </w:tc>
        <w:tc>
          <w:tcPr>
            <w:tcW w:w="1094"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T5F_</w:t>
            </w:r>
          </w:p>
        </w:tc>
        <w:tc>
          <w:tcPr>
            <w:tcW w:w="1086"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V02</w:t>
            </w:r>
          </w:p>
        </w:tc>
        <w:tc>
          <w:tcPr>
            <w:tcW w:w="1086"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YYMMDD</w:t>
            </w:r>
          </w:p>
        </w:tc>
      </w:tr>
      <w:tr w:rsidR="00324058" w:rsidRPr="00AD487C" w:rsidTr="0037056B">
        <w:trPr>
          <w:trHeight w:hRule="exact" w:val="343"/>
          <w:jc w:val="center"/>
        </w:trPr>
        <w:tc>
          <w:tcPr>
            <w:tcW w:w="2179" w:type="dxa"/>
            <w:tcBorders>
              <w:top w:val="single" w:sz="4" w:space="0" w:color="auto"/>
              <w:left w:val="single" w:sz="4" w:space="0" w:color="auto"/>
              <w:bottom w:val="single" w:sz="4" w:space="0" w:color="auto"/>
              <w:right w:val="single" w:sz="4" w:space="0" w:color="auto"/>
            </w:tcBorders>
            <w:vAlign w:val="center"/>
          </w:tcPr>
          <w:p w:rsidR="00324058" w:rsidRPr="00AD487C" w:rsidRDefault="00324058" w:rsidP="0037056B">
            <w:pPr>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CEL (Consumer Electronics)</w:t>
            </w:r>
          </w:p>
        </w:tc>
        <w:tc>
          <w:tcPr>
            <w:tcW w:w="1094"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T8F_</w:t>
            </w:r>
          </w:p>
        </w:tc>
        <w:tc>
          <w:tcPr>
            <w:tcW w:w="1086"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V03</w:t>
            </w:r>
          </w:p>
        </w:tc>
        <w:tc>
          <w:tcPr>
            <w:tcW w:w="1086"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YYMMDD</w:t>
            </w:r>
          </w:p>
        </w:tc>
      </w:tr>
      <w:tr w:rsidR="00324058" w:rsidRPr="00AD487C" w:rsidTr="0037056B">
        <w:trPr>
          <w:trHeight w:hRule="exact" w:val="262"/>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FSE (Food Service Equipment)</w:t>
            </w:r>
          </w:p>
        </w:tc>
        <w:tc>
          <w:tcPr>
            <w:tcW w:w="1094"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r>
      <w:tr w:rsidR="00324058" w:rsidRPr="00AD487C" w:rsidTr="0037056B">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HVC (HVAC)</w:t>
            </w:r>
          </w:p>
        </w:tc>
        <w:tc>
          <w:tcPr>
            <w:tcW w:w="1094" w:type="dxa"/>
            <w:tcBorders>
              <w:top w:val="single" w:sz="4" w:space="0" w:color="auto"/>
              <w:left w:val="single" w:sz="4" w:space="0" w:color="auto"/>
              <w:bottom w:val="single" w:sz="4" w:space="0" w:color="auto"/>
              <w:right w:val="single" w:sz="4" w:space="0" w:color="auto"/>
            </w:tcBorders>
            <w:vAlign w:val="center"/>
          </w:tcPr>
          <w:p w:rsidR="00324058" w:rsidRPr="00AD487C" w:rsidRDefault="00324058" w:rsidP="0037056B">
            <w:pPr>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rsidR="00324058" w:rsidRPr="00AD487C" w:rsidRDefault="00324058" w:rsidP="0037056B">
            <w:pPr>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rsidR="00324058" w:rsidRPr="00AD487C" w:rsidRDefault="00324058" w:rsidP="0037056B">
            <w:pPr>
              <w:rPr>
                <w:rFonts w:asciiTheme="minorHAnsi" w:hAnsiTheme="minorHAnsi"/>
              </w:rPr>
            </w:pPr>
          </w:p>
        </w:tc>
      </w:tr>
      <w:tr w:rsidR="00324058" w:rsidRPr="00AD487C" w:rsidTr="0037056B">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tcPr>
          <w:p w:rsidR="00324058" w:rsidRPr="00AD487C" w:rsidRDefault="00324058" w:rsidP="0037056B">
            <w:pPr>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HW_ (Hot Water)</w:t>
            </w:r>
          </w:p>
        </w:tc>
        <w:tc>
          <w:tcPr>
            <w:tcW w:w="1094" w:type="dxa"/>
            <w:tcBorders>
              <w:top w:val="single" w:sz="4" w:space="0" w:color="auto"/>
              <w:left w:val="single" w:sz="4" w:space="0" w:color="auto"/>
              <w:bottom w:val="single" w:sz="4" w:space="0" w:color="auto"/>
              <w:right w:val="single" w:sz="4" w:space="0" w:color="auto"/>
            </w:tcBorders>
            <w:vAlign w:val="center"/>
          </w:tcPr>
          <w:p w:rsidR="00324058" w:rsidRPr="00AD487C" w:rsidRDefault="00324058" w:rsidP="0037056B">
            <w:pPr>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rsidR="00324058" w:rsidRPr="00AD487C" w:rsidRDefault="00324058" w:rsidP="0037056B">
            <w:pPr>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rsidR="00324058" w:rsidRPr="00AD487C" w:rsidRDefault="00324058" w:rsidP="0037056B">
            <w:pPr>
              <w:rPr>
                <w:rFonts w:asciiTheme="minorHAnsi" w:hAnsiTheme="minorHAnsi"/>
              </w:rPr>
            </w:pPr>
          </w:p>
        </w:tc>
      </w:tr>
      <w:tr w:rsidR="00324058" w:rsidRPr="00AD487C" w:rsidTr="0037056B">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LTG (Lighting)</w:t>
            </w:r>
          </w:p>
        </w:tc>
        <w:tc>
          <w:tcPr>
            <w:tcW w:w="1094"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r>
      <w:tr w:rsidR="00324058" w:rsidRPr="00AD487C" w:rsidTr="0037056B">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MSC (Miscellaneous)</w:t>
            </w:r>
          </w:p>
        </w:tc>
        <w:tc>
          <w:tcPr>
            <w:tcW w:w="1094"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r>
      <w:tr w:rsidR="00324058" w:rsidRPr="00AD487C" w:rsidTr="0037056B">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RFG (Refrigeration)</w:t>
            </w:r>
          </w:p>
        </w:tc>
        <w:tc>
          <w:tcPr>
            <w:tcW w:w="1094"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r>
      <w:tr w:rsidR="00324058" w:rsidRPr="00AD487C" w:rsidTr="0037056B">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SHL (Shell)</w:t>
            </w:r>
          </w:p>
        </w:tc>
        <w:tc>
          <w:tcPr>
            <w:tcW w:w="1094"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rsidR="00324058" w:rsidRPr="00AD487C" w:rsidRDefault="00324058" w:rsidP="0037056B">
            <w:pPr>
              <w:rPr>
                <w:rFonts w:asciiTheme="minorHAnsi" w:hAnsiTheme="minorHAnsi"/>
              </w:rPr>
            </w:pPr>
            <w:r w:rsidRPr="00AD487C">
              <w:rPr>
                <w:rFonts w:asciiTheme="minorHAnsi" w:hAnsiTheme="minorHAnsi"/>
              </w:rPr>
              <w:t> </w:t>
            </w:r>
          </w:p>
        </w:tc>
      </w:tr>
    </w:tbl>
    <w:p w:rsidR="00324058" w:rsidRPr="00280744" w:rsidRDefault="00324058" w:rsidP="00324058">
      <w:pPr>
        <w:spacing w:after="240"/>
        <w:rPr>
          <w:rFonts w:cstheme="minorBidi"/>
          <w:sz w:val="22"/>
        </w:rPr>
      </w:pPr>
    </w:p>
    <w:p w:rsidR="00324058" w:rsidRPr="00280744" w:rsidRDefault="00324058" w:rsidP="00324058">
      <w:pPr>
        <w:rPr>
          <w:rFonts w:ascii="Calibri" w:hAnsi="Calibri" w:cs="Arial"/>
          <w:bCs/>
          <w:iCs/>
          <w:sz w:val="28"/>
          <w:szCs w:val="28"/>
        </w:rPr>
      </w:pPr>
      <w:r w:rsidRPr="00280744">
        <w:br w:type="page"/>
      </w:r>
      <w:bookmarkStart w:id="60" w:name="_Toc324539920"/>
    </w:p>
    <w:p w:rsidR="00324058" w:rsidRPr="00280744" w:rsidRDefault="00324058" w:rsidP="00324058">
      <w:pPr>
        <w:keepNext/>
        <w:widowControl/>
        <w:numPr>
          <w:ilvl w:val="1"/>
          <w:numId w:val="59"/>
        </w:numPr>
        <w:spacing w:after="240"/>
        <w:outlineLvl w:val="1"/>
        <w:rPr>
          <w:rFonts w:ascii="Calibri" w:hAnsi="Calibri" w:cs="Arial"/>
          <w:bCs/>
          <w:iCs/>
          <w:sz w:val="28"/>
          <w:szCs w:val="28"/>
        </w:rPr>
      </w:pPr>
      <w:bookmarkStart w:id="61" w:name="_Toc333218984"/>
      <w:r w:rsidRPr="00280744">
        <w:rPr>
          <w:rFonts w:ascii="Calibri" w:hAnsi="Calibri" w:cs="Arial"/>
          <w:bCs/>
          <w:iCs/>
          <w:sz w:val="28"/>
          <w:szCs w:val="28"/>
        </w:rPr>
        <w:lastRenderedPageBreak/>
        <w:t>Components of TRM Measure Characterizations</w:t>
      </w:r>
      <w:bookmarkEnd w:id="60"/>
      <w:bookmarkEnd w:id="61"/>
    </w:p>
    <w:p w:rsidR="00324058" w:rsidRPr="00280744" w:rsidRDefault="00324058" w:rsidP="00324058">
      <w:r w:rsidRPr="00280744">
        <w:t>Each measure characterization uses a standardized format that includes at least the following components.  Measures that have a higher level of complexity may have additional components, but also follow the same format, flow and function.</w:t>
      </w:r>
    </w:p>
    <w:p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Description</w:t>
      </w:r>
    </w:p>
    <w:p w:rsidR="00324058" w:rsidRPr="00280744" w:rsidRDefault="00324058" w:rsidP="00324058">
      <w:r w:rsidRPr="00280744">
        <w:t xml:space="preserve">Brief description of measure stating how it saves energy, the markets it serves and any limitations to its applicability.   </w:t>
      </w:r>
    </w:p>
    <w:p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Efficient Equipment</w:t>
      </w:r>
    </w:p>
    <w:p w:rsidR="00324058" w:rsidRPr="00280744" w:rsidRDefault="00324058" w:rsidP="00324058">
      <w:pPr>
        <w:rPr>
          <w:i/>
        </w:rPr>
      </w:pPr>
      <w:r w:rsidRPr="00280744">
        <w:t xml:space="preserve">Clear definition of the criteria for the efficient equipment used to determine delta savings. </w:t>
      </w:r>
      <w:proofErr w:type="gramStart"/>
      <w:r w:rsidRPr="00280744">
        <w:t>Including any standards or ratings if appropriate</w:t>
      </w:r>
      <w:r w:rsidRPr="00280744">
        <w:rPr>
          <w:i/>
        </w:rPr>
        <w:t>.</w:t>
      </w:r>
      <w:proofErr w:type="gramEnd"/>
    </w:p>
    <w:p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Baseline Equipment</w:t>
      </w:r>
    </w:p>
    <w:p w:rsidR="00324058" w:rsidRPr="00280744" w:rsidRDefault="00324058" w:rsidP="00324058">
      <w:r w:rsidRPr="00280744">
        <w:t>Clear definition of the efficiency level of the baseline equipment used to determine delta savings including any standards or ratings if appropriate. If a Time of Sale measure the baseline will be new base level equipment (to replace existing equipment at the end of its useful life or for a new building). For Early Replacement or Early Retirement measures the baseline is the existing working piece of equipment that is being removed.</w:t>
      </w:r>
    </w:p>
    <w:p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Lifetime of Efficient Equipment</w:t>
      </w:r>
    </w:p>
    <w:p w:rsidR="00324058" w:rsidRPr="00280744" w:rsidRDefault="00324058" w:rsidP="00324058">
      <w:proofErr w:type="gramStart"/>
      <w:r w:rsidRPr="00280744">
        <w:t>The expected duration in years (or hours) of the savings.</w:t>
      </w:r>
      <w:proofErr w:type="gramEnd"/>
      <w:r w:rsidRPr="00280744">
        <w:t xml:space="preserve"> If</w:t>
      </w:r>
      <w:r>
        <w:t xml:space="preserve"> an early replacement measure, </w:t>
      </w:r>
      <w:r w:rsidRPr="00280744">
        <w:t xml:space="preserve">the assumed life of the existing unit is also provided. </w:t>
      </w:r>
    </w:p>
    <w:p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Deemed Measure Cost </w:t>
      </w:r>
    </w:p>
    <w:p w:rsidR="00324058" w:rsidRPr="00280744" w:rsidRDefault="00324058" w:rsidP="00324058">
      <w:r w:rsidRPr="00280744">
        <w:t>For time of sale measures, incremental cost from baseline to efficient is provided. Installation costs should only be included if there is a difference between each</w:t>
      </w:r>
      <w:r>
        <w:t xml:space="preserve"> efficiency</w:t>
      </w:r>
      <w:r w:rsidRPr="00280744">
        <w:t xml:space="preserve"> level. For Early Replacement the full equipment and install cost of the efficient installation is provided in addition to the full deferred hypothetical baseline replacement cost.</w:t>
      </w:r>
    </w:p>
    <w:p w:rsidR="00324058" w:rsidRPr="00280744" w:rsidRDefault="00324058" w:rsidP="00324058">
      <w:pPr>
        <w:keepNext/>
        <w:keepLines/>
        <w:spacing w:before="200"/>
        <w:outlineLvl w:val="5"/>
        <w:rPr>
          <w:rFonts w:eastAsiaTheme="majorEastAsia" w:cstheme="majorBidi"/>
          <w:b/>
          <w:iCs/>
          <w:smallCaps/>
          <w:sz w:val="22"/>
        </w:rPr>
      </w:pPr>
      <w:proofErr w:type="spellStart"/>
      <w:r w:rsidRPr="00280744">
        <w:rPr>
          <w:rFonts w:eastAsiaTheme="majorEastAsia" w:cstheme="majorBidi"/>
          <w:b/>
          <w:iCs/>
          <w:smallCaps/>
          <w:sz w:val="22"/>
        </w:rPr>
        <w:t>Loadshape</w:t>
      </w:r>
      <w:proofErr w:type="spellEnd"/>
    </w:p>
    <w:p w:rsidR="00324058" w:rsidRPr="00280744" w:rsidRDefault="00324058" w:rsidP="00324058">
      <w:r w:rsidRPr="00280744">
        <w:t xml:space="preserve">The appropriate </w:t>
      </w:r>
      <w:proofErr w:type="spellStart"/>
      <w:r w:rsidRPr="00280744">
        <w:t>loadshape</w:t>
      </w:r>
      <w:proofErr w:type="spellEnd"/>
      <w:r w:rsidRPr="00280744">
        <w:t xml:space="preserve"> to apply to electric savings is provided. </w:t>
      </w:r>
    </w:p>
    <w:p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Coincidence Factor</w:t>
      </w:r>
    </w:p>
    <w:p w:rsidR="00324058" w:rsidRPr="00280744" w:rsidRDefault="00324058" w:rsidP="00324058">
      <w:r w:rsidRPr="00280744">
        <w:t xml:space="preserve">The summer coincidence factor is provided to estimate the impact of the measure on the utility’s system peak – defined as 1PM to </w:t>
      </w:r>
      <w:r>
        <w:t xml:space="preserve">hour ending </w:t>
      </w:r>
      <w:r w:rsidRPr="00280744">
        <w:t>5PM on non-holiday weekdays, June through August.</w:t>
      </w:r>
    </w:p>
    <w:p w:rsidR="00324058" w:rsidRPr="00280744" w:rsidRDefault="00324058" w:rsidP="00324058">
      <w:pPr>
        <w:pBdr>
          <w:top w:val="double" w:sz="4" w:space="1" w:color="auto"/>
          <w:bottom w:val="double" w:sz="4" w:space="1" w:color="auto"/>
        </w:pBdr>
        <w:spacing w:after="240"/>
        <w:jc w:val="center"/>
        <w:rPr>
          <w:rFonts w:cstheme="minorHAnsi"/>
          <w:b/>
          <w:sz w:val="22"/>
        </w:rPr>
      </w:pPr>
      <w:r w:rsidRPr="00280744">
        <w:rPr>
          <w:rFonts w:cstheme="minorHAnsi"/>
          <w:b/>
          <w:sz w:val="22"/>
        </w:rPr>
        <w:t xml:space="preserve">Algorithm </w:t>
      </w:r>
    </w:p>
    <w:p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Calculation of Energy Savings </w:t>
      </w:r>
    </w:p>
    <w:p w:rsidR="00324058" w:rsidRPr="00280744" w:rsidRDefault="00324058" w:rsidP="00324058">
      <w:r w:rsidRPr="00280744">
        <w:t xml:space="preserve">Algorithms are provided followed by list of assumptions with their definition. </w:t>
      </w:r>
    </w:p>
    <w:p w:rsidR="00324058" w:rsidRPr="00280744" w:rsidRDefault="00324058" w:rsidP="00324058">
      <w:r w:rsidRPr="00280744">
        <w:t xml:space="preserve">If there are no Input Variables, there will be a finite number of Output values.  These will be identified and listed in a table. Where there are custom inputs, an example calculation is often provided to illustrate the algorithm and provide context. </w:t>
      </w:r>
    </w:p>
    <w:p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lastRenderedPageBreak/>
        <w:t>Electric Energy Savings</w:t>
      </w:r>
    </w:p>
    <w:p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Summer Coincident Peak Demand Savings</w:t>
      </w:r>
    </w:p>
    <w:p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Natural Gas Savings</w:t>
      </w:r>
    </w:p>
    <w:p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Water Impact Descriptions and Calculation  </w:t>
      </w:r>
    </w:p>
    <w:p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O&amp;M Cost Adjustment Calculation</w:t>
      </w:r>
    </w:p>
    <w:p w:rsidR="00324058" w:rsidRPr="00280744" w:rsidRDefault="00324058" w:rsidP="00324058">
      <w:r w:rsidRPr="00280744">
        <w:t>Only required if the operation and maintenance cost for the efficient case is different to the baseline</w:t>
      </w:r>
      <w:r>
        <w:t>.</w:t>
      </w:r>
    </w:p>
    <w:p w:rsidR="00324058" w:rsidRPr="00280744" w:rsidRDefault="00324058" w:rsidP="00324058">
      <w:pPr>
        <w:rPr>
          <w:rFonts w:ascii="Calibri" w:hAnsi="Calibri" w:cs="Arial"/>
          <w:bCs/>
          <w:iCs/>
          <w:sz w:val="28"/>
          <w:szCs w:val="28"/>
        </w:rPr>
      </w:pPr>
      <w:r w:rsidRPr="009C362B">
        <w:rPr>
          <w:rFonts w:eastAsiaTheme="majorEastAsia" w:cstheme="majorBidi"/>
          <w:b/>
          <w:iCs/>
          <w:smallCaps/>
          <w:sz w:val="22"/>
        </w:rPr>
        <w:t>Measure Code</w:t>
      </w:r>
    </w:p>
    <w:p w:rsidR="00324058" w:rsidRPr="00280744" w:rsidRDefault="00324058" w:rsidP="00324058">
      <w:pPr>
        <w:rPr>
          <w:rFonts w:ascii="Calibri" w:hAnsi="Calibri" w:cs="Arial"/>
          <w:bCs/>
          <w:iCs/>
          <w:sz w:val="28"/>
          <w:szCs w:val="28"/>
        </w:rPr>
      </w:pPr>
      <w:r w:rsidRPr="00280744">
        <w:br w:type="page"/>
      </w:r>
    </w:p>
    <w:p w:rsidR="00324058" w:rsidRPr="00280744" w:rsidRDefault="00324058" w:rsidP="00324058">
      <w:pPr>
        <w:keepNext/>
        <w:widowControl/>
        <w:numPr>
          <w:ilvl w:val="1"/>
          <w:numId w:val="59"/>
        </w:numPr>
        <w:spacing w:after="240"/>
        <w:outlineLvl w:val="1"/>
        <w:rPr>
          <w:rFonts w:ascii="Calibri" w:hAnsi="Calibri" w:cs="Arial"/>
          <w:bCs/>
          <w:iCs/>
          <w:sz w:val="28"/>
          <w:szCs w:val="28"/>
        </w:rPr>
      </w:pPr>
      <w:bookmarkStart w:id="62" w:name="_Toc333218985"/>
      <w:bookmarkStart w:id="63" w:name="_Toc319585394"/>
      <w:r w:rsidRPr="00280744">
        <w:rPr>
          <w:rFonts w:ascii="Calibri" w:hAnsi="Calibri" w:cs="Arial"/>
          <w:bCs/>
          <w:iCs/>
          <w:sz w:val="28"/>
          <w:szCs w:val="28"/>
        </w:rPr>
        <w:lastRenderedPageBreak/>
        <w:t>Variable Input Tables</w:t>
      </w:r>
      <w:bookmarkEnd w:id="62"/>
      <w:bookmarkEnd w:id="63"/>
    </w:p>
    <w:p w:rsidR="00324058" w:rsidRPr="00280744" w:rsidRDefault="00324058" w:rsidP="00324058">
      <w:pPr>
        <w:spacing w:after="240"/>
      </w:pPr>
      <w:r w:rsidRPr="00280744">
        <w:t xml:space="preserve">Many of the measures in this TRM require the user to select the appropriate input value from a list of inputs for a given parameter in the savings algorithm.  Where the TRM asks the user to select the input, look-up tables of allowable values are provided.  For example, a set of input parameters may depend on building type; while a range of values may be given for each parameter, only one value is appropriate for any specific building type. If no table of alternative inputs is provided for a particular parameter, then the single deemed value will be used, unless the measure has a custom allowable input.  </w:t>
      </w:r>
    </w:p>
    <w:p w:rsidR="00324058" w:rsidRPr="00280744" w:rsidRDefault="00324058" w:rsidP="00324058">
      <w:pPr>
        <w:numPr>
          <w:ilvl w:val="2"/>
          <w:numId w:val="59"/>
        </w:numPr>
        <w:spacing w:before="240" w:after="240"/>
        <w:ind w:right="-2880"/>
        <w:jc w:val="left"/>
        <w:outlineLvl w:val="2"/>
        <w:rPr>
          <w:rFonts w:ascii="Calibri" w:eastAsiaTheme="minorEastAsia" w:hAnsi="Calibri" w:cs="Calibri"/>
          <w:bCs/>
          <w:sz w:val="24"/>
          <w:szCs w:val="24"/>
        </w:rPr>
      </w:pPr>
      <w:bookmarkStart w:id="64" w:name="_Toc333218986"/>
      <w:bookmarkStart w:id="65" w:name="_Ref329779213"/>
      <w:bookmarkStart w:id="66" w:name="_Ref329779212"/>
      <w:r w:rsidRPr="00280744">
        <w:rPr>
          <w:rFonts w:ascii="Calibri" w:eastAsiaTheme="minorEastAsia" w:hAnsi="Calibri" w:cs="Calibri"/>
          <w:bCs/>
          <w:sz w:val="24"/>
          <w:szCs w:val="24"/>
        </w:rPr>
        <w:t>C&amp;I Custom Value Use in Measure Implementation</w:t>
      </w:r>
      <w:bookmarkEnd w:id="64"/>
      <w:bookmarkEnd w:id="65"/>
      <w:bookmarkEnd w:id="66"/>
    </w:p>
    <w:p w:rsidR="00324058" w:rsidRPr="00280744" w:rsidRDefault="00324058" w:rsidP="00324058">
      <w:pPr>
        <w:spacing w:after="240"/>
      </w:pPr>
      <w:r w:rsidRPr="00280744">
        <w:t xml:space="preserve">This section defines the requirements for capturing Custom variables </w:t>
      </w:r>
      <w:r>
        <w:t xml:space="preserve">that </w:t>
      </w:r>
      <w:r w:rsidRPr="00280744">
        <w:t>can be used in place of defaults for select assumptions within the prescriptive measures defined in this statewide TRM.  This approach is to be used when a variable in a measure formula can be replaced by a verifiable and documented value that is not presented in the TRM.  This approach assumes that the algorithms presented in the measure are used as stated and only allows changes to certain variable values and is not a replacement algorithm for the measure.  A custom variable is when customer input is provided to define the number or the value is measured at the site.   Custom values can also be supplied from product data of the measure installed.  In certain cases the custom data can be provided from a documented study or report that is applicable to the measure.  Custom variables and potential sources are clearly defined in the specific measures where “Actual” or “Custom” is noted.</w:t>
      </w:r>
    </w:p>
    <w:p w:rsidR="00324058" w:rsidRPr="001A6003" w:rsidRDefault="00324058" w:rsidP="00324058">
      <w:pPr>
        <w:spacing w:after="240"/>
        <w:ind w:right="43"/>
        <w:rPr>
          <w:rFonts w:cstheme="minorBidi"/>
          <w:sz w:val="22"/>
        </w:rPr>
      </w:pPr>
      <w:r w:rsidRPr="009C362B">
        <w:rPr>
          <w:rFonts w:cs="Arial"/>
        </w:rPr>
        <w:t xml:space="preserve">In exceptional cases where the participant, program administrator, and independent evaluator all agree that the TRM algorithm for a particular energy efficiency measure does not accurately characterize the energy efficiency measure within a project due to the complexity in the design and configuration of the particular energy efficiency project, a more comprehensive custom engineering and financial analysis may be used that more accurately incorporates the attributes of the measure in the complex energy efficiency project.   In such cases and consistent with Commission policy adopted in ICC Docket No. 13-0077, Program Administrators are subject to retrospective evaluation risk (retroactive adjustments to savings based on ex post evaluation findings) for such projects utilizing customized savings calculations.  </w:t>
      </w:r>
    </w:p>
    <w:p w:rsidR="00324058" w:rsidRPr="00280744" w:rsidRDefault="00324058" w:rsidP="00324058">
      <w:pPr>
        <w:spacing w:after="240"/>
        <w:rPr>
          <w:rFonts w:ascii="Calibri" w:hAnsi="Calibri" w:cs="Arial"/>
          <w:bCs/>
          <w:iCs/>
          <w:sz w:val="28"/>
          <w:szCs w:val="28"/>
        </w:rPr>
      </w:pPr>
      <w:r w:rsidRPr="00280744">
        <w:br w:type="page"/>
      </w:r>
      <w:bookmarkStart w:id="67" w:name="_Toc333218988"/>
    </w:p>
    <w:p w:rsidR="00324058" w:rsidRPr="00280744" w:rsidRDefault="00324058" w:rsidP="00324058">
      <w:pPr>
        <w:keepNext/>
        <w:widowControl/>
        <w:numPr>
          <w:ilvl w:val="1"/>
          <w:numId w:val="59"/>
        </w:numPr>
        <w:spacing w:after="240"/>
        <w:outlineLvl w:val="1"/>
        <w:rPr>
          <w:rFonts w:ascii="Calibri" w:hAnsi="Calibri" w:cs="Arial"/>
          <w:bCs/>
          <w:iCs/>
          <w:sz w:val="28"/>
          <w:szCs w:val="28"/>
        </w:rPr>
      </w:pPr>
      <w:r w:rsidRPr="00280744">
        <w:rPr>
          <w:rFonts w:ascii="Calibri" w:hAnsi="Calibri" w:cs="Arial"/>
          <w:bCs/>
          <w:iCs/>
          <w:sz w:val="28"/>
          <w:szCs w:val="28"/>
        </w:rPr>
        <w:lastRenderedPageBreak/>
        <w:t>Program Delivery &amp; Baseline Definitions</w:t>
      </w:r>
      <w:bookmarkEnd w:id="67"/>
    </w:p>
    <w:p w:rsidR="00324058" w:rsidRPr="00280744" w:rsidRDefault="00324058" w:rsidP="00324058">
      <w:pPr>
        <w:spacing w:after="240"/>
      </w:pPr>
      <w:r w:rsidRPr="00280744">
        <w:t xml:space="preserve">The measure characterizations in this TRM are not grouped by program delivery type.  As a result, the measure characterizations provided include information and assumptions to support savings calculations for the range of program delivery options commonly used for the measure.  The organizational significance of this approach is that multiple baselines, incremental costs, O&amp;M costs, measure lives and in-service rates are included in the measure characterization(s) that are delivered under two or more different program designs. Values appropriate for each given program delivery type are clearly specified in the algorithms or in look-up tables within the characterization. </w:t>
      </w:r>
    </w:p>
    <w:p w:rsidR="00324058" w:rsidRPr="00280744" w:rsidRDefault="00324058" w:rsidP="00324058">
      <w:pPr>
        <w:spacing w:after="240"/>
      </w:pPr>
      <w:r w:rsidRPr="00280744">
        <w:t>Care has been taken to clearly define in the measure’s description the types of program delivery that the measure characterization is designed to support.  However, there are no universally accepted definitions for a particular program type, and the description of the program type(s) may differ by measure.  Nevertheless, program delivery types can be generally defined according to the following table.  These are the definitions used in the measure descriptions, and, when necessary, individual measure descriptions may further refine and clarify these definitions of program delivery type.</w:t>
      </w:r>
    </w:p>
    <w:p w:rsidR="00324058" w:rsidRPr="009C362B" w:rsidRDefault="00324058" w:rsidP="00324058">
      <w:pPr>
        <w:pStyle w:val="Caption"/>
      </w:pPr>
      <w:bookmarkStart w:id="68" w:name="_Toc335377226"/>
      <w:bookmarkStart w:id="69" w:name="_Toc411599458"/>
      <w:proofErr w:type="gramStart"/>
      <w:r>
        <w:t xml:space="preserve">Table </w:t>
      </w:r>
      <w:fldSimple w:instr=" STYLEREF 1 \s ">
        <w:r>
          <w:rPr>
            <w:noProof/>
          </w:rPr>
          <w:t>2</w:t>
        </w:r>
      </w:fldSimple>
      <w:r>
        <w:t>.</w:t>
      </w:r>
      <w:proofErr w:type="gramEnd"/>
      <w:r>
        <w:fldChar w:fldCharType="begin"/>
      </w:r>
      <w:r>
        <w:instrText xml:space="preserve"> SEQ Table \* ARABIC \s 1 </w:instrText>
      </w:r>
      <w:r>
        <w:fldChar w:fldCharType="separate"/>
      </w:r>
      <w:r>
        <w:rPr>
          <w:noProof/>
        </w:rPr>
        <w:t>3</w:t>
      </w:r>
      <w:r>
        <w:rPr>
          <w:noProof/>
        </w:rPr>
        <w:fldChar w:fldCharType="end"/>
      </w:r>
      <w:r w:rsidRPr="009C362B">
        <w:rPr>
          <w:rFonts w:ascii="Calibri" w:hAnsi="Calibri" w:cs="Calibri"/>
          <w:color w:val="000000"/>
          <w:spacing w:val="5"/>
          <w:kern w:val="28"/>
          <w:szCs w:val="20"/>
        </w:rPr>
        <w:t>: Program Delivery Types</w:t>
      </w:r>
      <w:bookmarkEnd w:id="68"/>
      <w:bookmarkEnd w:id="69"/>
    </w:p>
    <w:tbl>
      <w:tblPr>
        <w:tblW w:w="9436" w:type="dxa"/>
        <w:jc w:val="center"/>
        <w:tblLook w:val="04A0" w:firstRow="1" w:lastRow="0" w:firstColumn="1" w:lastColumn="0" w:noHBand="0" w:noVBand="1"/>
      </w:tblPr>
      <w:tblGrid>
        <w:gridCol w:w="1485"/>
        <w:gridCol w:w="7951"/>
      </w:tblGrid>
      <w:tr w:rsidR="00324058" w:rsidRPr="00AD487C" w:rsidTr="0037056B">
        <w:trPr>
          <w:trHeight w:hRule="exact" w:val="360"/>
          <w:tblHeader/>
          <w:jc w:val="center"/>
        </w:trPr>
        <w:tc>
          <w:tcPr>
            <w:tcW w:w="1485"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rsidR="00324058" w:rsidRPr="00AD487C" w:rsidRDefault="00324058" w:rsidP="0037056B">
            <w:pPr>
              <w:spacing w:after="0"/>
              <w:jc w:val="center"/>
              <w:rPr>
                <w:b/>
                <w:color w:val="FFFFFF" w:themeColor="background1"/>
              </w:rPr>
            </w:pPr>
            <w:r w:rsidRPr="00AD487C">
              <w:rPr>
                <w:b/>
                <w:color w:val="FFFFFF" w:themeColor="background1"/>
              </w:rPr>
              <w:t>Program</w:t>
            </w:r>
          </w:p>
        </w:tc>
        <w:tc>
          <w:tcPr>
            <w:tcW w:w="7951"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rsidR="00324058" w:rsidRPr="00AD487C" w:rsidRDefault="00324058" w:rsidP="0037056B">
            <w:pPr>
              <w:spacing w:after="0"/>
              <w:jc w:val="center"/>
              <w:rPr>
                <w:b/>
                <w:color w:val="FFFFFF" w:themeColor="background1"/>
              </w:rPr>
            </w:pPr>
            <w:r w:rsidRPr="00AD487C">
              <w:rPr>
                <w:b/>
                <w:color w:val="FFFFFF" w:themeColor="background1"/>
              </w:rPr>
              <w:t>Attributes</w:t>
            </w:r>
          </w:p>
        </w:tc>
      </w:tr>
      <w:tr w:rsidR="00324058" w:rsidRPr="00AD487C" w:rsidTr="0037056B">
        <w:trPr>
          <w:trHeight w:val="1133"/>
          <w:jc w:val="center"/>
        </w:trPr>
        <w:tc>
          <w:tcPr>
            <w:tcW w:w="1485" w:type="dxa"/>
            <w:tcBorders>
              <w:top w:val="nil"/>
              <w:left w:val="single" w:sz="4" w:space="0" w:color="auto"/>
              <w:bottom w:val="single" w:sz="4" w:space="0" w:color="auto"/>
              <w:right w:val="single" w:sz="4" w:space="0" w:color="auto"/>
            </w:tcBorders>
            <w:noWrap/>
            <w:hideMark/>
          </w:tcPr>
          <w:p w:rsidR="00324058" w:rsidRPr="00AD487C" w:rsidRDefault="00324058" w:rsidP="0037056B">
            <w:pPr>
              <w:spacing w:after="0"/>
              <w:jc w:val="left"/>
            </w:pPr>
            <w:r w:rsidRPr="00AD487C">
              <w:t>Time of Sale (TOS)</w:t>
            </w:r>
          </w:p>
        </w:tc>
        <w:tc>
          <w:tcPr>
            <w:tcW w:w="7951" w:type="dxa"/>
            <w:tcBorders>
              <w:top w:val="nil"/>
              <w:left w:val="single" w:sz="4" w:space="0" w:color="auto"/>
              <w:bottom w:val="single" w:sz="4" w:space="0" w:color="auto"/>
              <w:right w:val="single" w:sz="4" w:space="0" w:color="auto"/>
            </w:tcBorders>
            <w:noWrap/>
            <w:vAlign w:val="center"/>
            <w:hideMark/>
          </w:tcPr>
          <w:p w:rsidR="00324058" w:rsidRPr="00AD487C" w:rsidRDefault="00324058" w:rsidP="0037056B">
            <w:pPr>
              <w:spacing w:after="0"/>
            </w:pPr>
            <w:r w:rsidRPr="00AD487C">
              <w:t xml:space="preserve">Definition: A program in which the customer is incented to purchase or install higher efficiency equipment than if the program had not existed. This may include retail rebate (coupon) programs, upstream </w:t>
            </w:r>
            <w:proofErr w:type="spellStart"/>
            <w:r w:rsidRPr="00AD487C">
              <w:t>buydown</w:t>
            </w:r>
            <w:proofErr w:type="spellEnd"/>
            <w:r w:rsidRPr="00AD487C">
              <w:t xml:space="preserve"> programs, online store programs or contractor based programs as examples.</w:t>
            </w:r>
          </w:p>
          <w:p w:rsidR="00324058" w:rsidRPr="00AD487C" w:rsidRDefault="00324058" w:rsidP="0037056B">
            <w:pPr>
              <w:spacing w:after="0"/>
            </w:pPr>
            <w:r w:rsidRPr="00AD487C">
              <w:t>Baseline = New equipment.</w:t>
            </w:r>
          </w:p>
          <w:p w:rsidR="00324058" w:rsidRPr="00AD487C" w:rsidRDefault="00324058" w:rsidP="0037056B">
            <w:pPr>
              <w:spacing w:after="0"/>
            </w:pPr>
            <w:r w:rsidRPr="00AD487C">
              <w:t xml:space="preserve">Efficient Case = New, premium efficiency equipment above federal and state codes and standard industry practice. </w:t>
            </w:r>
          </w:p>
          <w:p w:rsidR="00324058" w:rsidRPr="00AD487C" w:rsidRDefault="00324058" w:rsidP="0037056B">
            <w:pPr>
              <w:spacing w:after="0"/>
            </w:pPr>
            <w:r w:rsidRPr="00AD487C">
              <w:t>Example: CFL rebate</w:t>
            </w:r>
          </w:p>
        </w:tc>
      </w:tr>
      <w:tr w:rsidR="00324058" w:rsidRPr="00AD487C" w:rsidTr="0037056B">
        <w:trPr>
          <w:trHeight w:val="300"/>
          <w:jc w:val="center"/>
        </w:trPr>
        <w:tc>
          <w:tcPr>
            <w:tcW w:w="1485" w:type="dxa"/>
            <w:tcBorders>
              <w:top w:val="nil"/>
              <w:left w:val="single" w:sz="4" w:space="0" w:color="auto"/>
              <w:bottom w:val="single" w:sz="4" w:space="0" w:color="auto"/>
              <w:right w:val="single" w:sz="4" w:space="0" w:color="auto"/>
            </w:tcBorders>
            <w:noWrap/>
            <w:hideMark/>
          </w:tcPr>
          <w:p w:rsidR="00324058" w:rsidRPr="00AD487C" w:rsidRDefault="00324058" w:rsidP="0037056B">
            <w:pPr>
              <w:spacing w:after="0"/>
              <w:jc w:val="left"/>
            </w:pPr>
            <w:r w:rsidRPr="00AD487C">
              <w:t>New Construction (NC)</w:t>
            </w:r>
          </w:p>
        </w:tc>
        <w:tc>
          <w:tcPr>
            <w:tcW w:w="7951" w:type="dxa"/>
            <w:tcBorders>
              <w:top w:val="nil"/>
              <w:left w:val="single" w:sz="4" w:space="0" w:color="auto"/>
              <w:bottom w:val="single" w:sz="4" w:space="0" w:color="auto"/>
              <w:right w:val="single" w:sz="4" w:space="0" w:color="auto"/>
            </w:tcBorders>
            <w:noWrap/>
            <w:vAlign w:val="center"/>
            <w:hideMark/>
          </w:tcPr>
          <w:p w:rsidR="00324058" w:rsidRPr="00AD487C" w:rsidRDefault="00324058" w:rsidP="0037056B">
            <w:pPr>
              <w:spacing w:after="0"/>
            </w:pPr>
            <w:r w:rsidRPr="00AD487C">
              <w:t>Definition: A program that intervenes during building design to support the use of more-efficient equipment and construction practices.</w:t>
            </w:r>
          </w:p>
          <w:p w:rsidR="00324058" w:rsidRPr="00AD487C" w:rsidRDefault="00324058" w:rsidP="0037056B">
            <w:pPr>
              <w:spacing w:after="0"/>
            </w:pPr>
            <w:r w:rsidRPr="00AD487C">
              <w:t>Baseline = Building code or federal standards.</w:t>
            </w:r>
          </w:p>
          <w:p w:rsidR="00324058" w:rsidRPr="00AD487C" w:rsidRDefault="00324058" w:rsidP="0037056B">
            <w:pPr>
              <w:spacing w:after="0"/>
            </w:pPr>
            <w:r w:rsidRPr="00AD487C">
              <w:t>Efficient Case = The program’s level of building specification</w:t>
            </w:r>
          </w:p>
          <w:p w:rsidR="00324058" w:rsidRPr="00AD487C" w:rsidRDefault="00324058" w:rsidP="0037056B">
            <w:pPr>
              <w:spacing w:after="0"/>
            </w:pPr>
            <w:r w:rsidRPr="00AD487C">
              <w:t>Example: Building shell and mechanical measures</w:t>
            </w:r>
          </w:p>
        </w:tc>
      </w:tr>
      <w:tr w:rsidR="00324058" w:rsidRPr="00AD487C" w:rsidTr="0037056B">
        <w:trPr>
          <w:trHeight w:val="300"/>
          <w:jc w:val="center"/>
        </w:trPr>
        <w:tc>
          <w:tcPr>
            <w:tcW w:w="1485" w:type="dxa"/>
            <w:tcBorders>
              <w:top w:val="nil"/>
              <w:left w:val="single" w:sz="4" w:space="0" w:color="auto"/>
              <w:bottom w:val="single" w:sz="4" w:space="0" w:color="auto"/>
              <w:right w:val="single" w:sz="4" w:space="0" w:color="auto"/>
            </w:tcBorders>
            <w:noWrap/>
            <w:hideMark/>
          </w:tcPr>
          <w:p w:rsidR="00324058" w:rsidRPr="00AD487C" w:rsidRDefault="00324058" w:rsidP="0037056B">
            <w:pPr>
              <w:spacing w:after="0"/>
              <w:jc w:val="left"/>
            </w:pPr>
            <w:r w:rsidRPr="00AD487C">
              <w:t>Retrofit (RF)</w:t>
            </w:r>
          </w:p>
        </w:tc>
        <w:tc>
          <w:tcPr>
            <w:tcW w:w="7951" w:type="dxa"/>
            <w:tcBorders>
              <w:top w:val="nil"/>
              <w:left w:val="single" w:sz="4" w:space="0" w:color="auto"/>
              <w:bottom w:val="nil"/>
              <w:right w:val="single" w:sz="4" w:space="0" w:color="auto"/>
            </w:tcBorders>
            <w:noWrap/>
            <w:vAlign w:val="center"/>
            <w:hideMark/>
          </w:tcPr>
          <w:p w:rsidR="00324058" w:rsidRPr="00AD487C" w:rsidRDefault="00324058" w:rsidP="0037056B">
            <w:pPr>
              <w:spacing w:after="0"/>
            </w:pPr>
            <w:r w:rsidRPr="00AD487C">
              <w:t>Definition: A program that upgrades existing equipment before the end of its useful life.</w:t>
            </w:r>
          </w:p>
          <w:p w:rsidR="00324058" w:rsidRPr="00AD487C" w:rsidRDefault="00324058" w:rsidP="0037056B">
            <w:pPr>
              <w:spacing w:after="0"/>
            </w:pPr>
            <w:r w:rsidRPr="00AD487C">
              <w:t>Baseline = Existing equipment or the existing condition of the building or equipment.  A single baseline applies over the measure’s life.</w:t>
            </w:r>
          </w:p>
          <w:p w:rsidR="00324058" w:rsidRPr="00AD487C" w:rsidRDefault="00324058" w:rsidP="0037056B">
            <w:pPr>
              <w:spacing w:after="0"/>
            </w:pPr>
            <w:r w:rsidRPr="00AD487C">
              <w:t>Efficient Case = New, premium efficiency equipment above federal and state codes and standard industry practice.</w:t>
            </w:r>
          </w:p>
          <w:p w:rsidR="00324058" w:rsidRPr="00AD487C" w:rsidRDefault="00324058" w:rsidP="0037056B">
            <w:pPr>
              <w:spacing w:after="0"/>
            </w:pPr>
            <w:r w:rsidRPr="00AD487C">
              <w:t>Example: Air sealing and insulation</w:t>
            </w:r>
          </w:p>
        </w:tc>
      </w:tr>
      <w:tr w:rsidR="00324058" w:rsidRPr="00AD487C" w:rsidTr="0037056B">
        <w:trPr>
          <w:trHeight w:val="300"/>
          <w:jc w:val="center"/>
        </w:trPr>
        <w:tc>
          <w:tcPr>
            <w:tcW w:w="1485" w:type="dxa"/>
            <w:tcBorders>
              <w:top w:val="nil"/>
              <w:left w:val="single" w:sz="4" w:space="0" w:color="auto"/>
              <w:bottom w:val="single" w:sz="4" w:space="0" w:color="auto"/>
              <w:right w:val="single" w:sz="4" w:space="0" w:color="auto"/>
            </w:tcBorders>
            <w:noWrap/>
          </w:tcPr>
          <w:p w:rsidR="00324058" w:rsidRPr="00AD487C" w:rsidRDefault="00324058" w:rsidP="0037056B">
            <w:pPr>
              <w:spacing w:after="0"/>
              <w:jc w:val="left"/>
            </w:pPr>
            <w:r w:rsidRPr="00AD487C">
              <w:t>Early Replacement (EREP)</w:t>
            </w:r>
          </w:p>
        </w:tc>
        <w:tc>
          <w:tcPr>
            <w:tcW w:w="7951" w:type="dxa"/>
            <w:tcBorders>
              <w:top w:val="single" w:sz="4" w:space="0" w:color="auto"/>
              <w:left w:val="single" w:sz="4" w:space="0" w:color="auto"/>
              <w:bottom w:val="single" w:sz="4" w:space="0" w:color="auto"/>
              <w:right w:val="single" w:sz="4" w:space="0" w:color="auto"/>
            </w:tcBorders>
            <w:noWrap/>
            <w:vAlign w:val="center"/>
          </w:tcPr>
          <w:p w:rsidR="00324058" w:rsidRPr="00AD487C" w:rsidRDefault="00324058" w:rsidP="0037056B">
            <w:pPr>
              <w:spacing w:after="0"/>
            </w:pPr>
            <w:r w:rsidRPr="00AD487C">
              <w:t>Definition: A program that replaces existing equipment before the end of its expected life.</w:t>
            </w:r>
          </w:p>
          <w:p w:rsidR="00324058" w:rsidRPr="00AD487C" w:rsidRDefault="00324058" w:rsidP="0037056B">
            <w:pPr>
              <w:spacing w:after="0"/>
            </w:pPr>
            <w:r w:rsidRPr="00AD487C">
              <w:t xml:space="preserve">Baseline = Dual; it begins as the existing equipment and shifts to new baseline equipment after the expected life of the existing equipment is over.   </w:t>
            </w:r>
          </w:p>
          <w:p w:rsidR="00324058" w:rsidRPr="00AD487C" w:rsidRDefault="00324058" w:rsidP="0037056B">
            <w:pPr>
              <w:spacing w:after="0"/>
            </w:pPr>
            <w:r w:rsidRPr="00AD487C">
              <w:t>Efficient Case = New, premium efficiency equipment above federal and state codes and standard industry practice.</w:t>
            </w:r>
          </w:p>
          <w:p w:rsidR="00324058" w:rsidRPr="00AD487C" w:rsidRDefault="00324058" w:rsidP="0037056B">
            <w:pPr>
              <w:spacing w:after="0"/>
            </w:pPr>
            <w:r w:rsidRPr="00AD487C">
              <w:t>Example: Refrigerators, freezers</w:t>
            </w:r>
          </w:p>
        </w:tc>
      </w:tr>
      <w:tr w:rsidR="00324058" w:rsidRPr="00AD487C" w:rsidTr="0037056B">
        <w:trPr>
          <w:trHeight w:val="300"/>
          <w:jc w:val="center"/>
        </w:trPr>
        <w:tc>
          <w:tcPr>
            <w:tcW w:w="1485" w:type="dxa"/>
            <w:tcBorders>
              <w:top w:val="nil"/>
              <w:left w:val="single" w:sz="4" w:space="0" w:color="auto"/>
              <w:bottom w:val="single" w:sz="4" w:space="0" w:color="auto"/>
              <w:right w:val="single" w:sz="4" w:space="0" w:color="auto"/>
            </w:tcBorders>
            <w:noWrap/>
            <w:hideMark/>
          </w:tcPr>
          <w:p w:rsidR="00324058" w:rsidRPr="00AD487C" w:rsidRDefault="00324058" w:rsidP="0037056B">
            <w:pPr>
              <w:spacing w:after="0"/>
              <w:jc w:val="left"/>
            </w:pPr>
            <w:r w:rsidRPr="00AD487C">
              <w:t>Early Retirement (ERET)</w:t>
            </w:r>
          </w:p>
        </w:tc>
        <w:tc>
          <w:tcPr>
            <w:tcW w:w="7951" w:type="dxa"/>
            <w:tcBorders>
              <w:top w:val="nil"/>
              <w:left w:val="single" w:sz="4" w:space="0" w:color="auto"/>
              <w:bottom w:val="single" w:sz="4" w:space="0" w:color="auto"/>
              <w:right w:val="single" w:sz="4" w:space="0" w:color="auto"/>
            </w:tcBorders>
            <w:noWrap/>
            <w:vAlign w:val="center"/>
            <w:hideMark/>
          </w:tcPr>
          <w:p w:rsidR="00324058" w:rsidRPr="00AD487C" w:rsidRDefault="00324058" w:rsidP="0037056B">
            <w:pPr>
              <w:spacing w:after="0"/>
            </w:pPr>
            <w:r w:rsidRPr="00AD487C">
              <w:t>Definition: A program that retires duplicative equipment before its expected life is over.</w:t>
            </w:r>
          </w:p>
          <w:p w:rsidR="00324058" w:rsidRPr="00AD487C" w:rsidRDefault="00324058" w:rsidP="0037056B">
            <w:pPr>
              <w:spacing w:after="0"/>
            </w:pPr>
            <w:r w:rsidRPr="00AD487C">
              <w:t>Baseline = The existing equipment, which is retired and not replaced.</w:t>
            </w:r>
          </w:p>
          <w:p w:rsidR="00324058" w:rsidRPr="00AD487C" w:rsidRDefault="00324058" w:rsidP="0037056B">
            <w:pPr>
              <w:spacing w:after="0"/>
            </w:pPr>
            <w:r w:rsidRPr="00AD487C">
              <w:t>Efficient Case = Zero because the unit is retired.</w:t>
            </w:r>
          </w:p>
          <w:p w:rsidR="00324058" w:rsidRPr="00AD487C" w:rsidRDefault="00324058" w:rsidP="0037056B">
            <w:pPr>
              <w:spacing w:after="0"/>
            </w:pPr>
            <w:r w:rsidRPr="00AD487C">
              <w:t>Example: Appliance recycling</w:t>
            </w:r>
          </w:p>
        </w:tc>
      </w:tr>
      <w:tr w:rsidR="00324058" w:rsidRPr="00AD487C" w:rsidTr="0037056B">
        <w:trPr>
          <w:trHeight w:val="300"/>
          <w:jc w:val="center"/>
        </w:trPr>
        <w:tc>
          <w:tcPr>
            <w:tcW w:w="1485" w:type="dxa"/>
            <w:tcBorders>
              <w:top w:val="nil"/>
              <w:left w:val="single" w:sz="4" w:space="0" w:color="auto"/>
              <w:bottom w:val="single" w:sz="4" w:space="0" w:color="auto"/>
              <w:right w:val="single" w:sz="4" w:space="0" w:color="auto"/>
            </w:tcBorders>
            <w:noWrap/>
            <w:hideMark/>
          </w:tcPr>
          <w:p w:rsidR="00324058" w:rsidRPr="00AD487C" w:rsidRDefault="00324058" w:rsidP="0037056B">
            <w:pPr>
              <w:spacing w:after="0"/>
              <w:jc w:val="left"/>
            </w:pPr>
            <w:r w:rsidRPr="00AD487C">
              <w:t>Direct Install (DI)</w:t>
            </w:r>
          </w:p>
        </w:tc>
        <w:tc>
          <w:tcPr>
            <w:tcW w:w="7951" w:type="dxa"/>
            <w:tcBorders>
              <w:top w:val="nil"/>
              <w:left w:val="single" w:sz="4" w:space="0" w:color="auto"/>
              <w:bottom w:val="single" w:sz="4" w:space="0" w:color="auto"/>
              <w:right w:val="single" w:sz="4" w:space="0" w:color="auto"/>
            </w:tcBorders>
            <w:noWrap/>
            <w:vAlign w:val="center"/>
            <w:hideMark/>
          </w:tcPr>
          <w:p w:rsidR="00324058" w:rsidRPr="00AD487C" w:rsidRDefault="00324058" w:rsidP="0037056B">
            <w:pPr>
              <w:spacing w:after="0"/>
            </w:pPr>
            <w:r w:rsidRPr="00AD487C">
              <w:t>Definition: A program where measures are installed during a site visit.</w:t>
            </w:r>
          </w:p>
          <w:p w:rsidR="00324058" w:rsidRPr="00AD487C" w:rsidRDefault="00324058" w:rsidP="0037056B">
            <w:pPr>
              <w:spacing w:after="0"/>
            </w:pPr>
            <w:r w:rsidRPr="00AD487C">
              <w:t>Baseline = Existing equipment.</w:t>
            </w:r>
          </w:p>
          <w:p w:rsidR="00324058" w:rsidRPr="00AD487C" w:rsidRDefault="00324058" w:rsidP="0037056B">
            <w:pPr>
              <w:spacing w:after="0"/>
            </w:pPr>
            <w:r w:rsidRPr="00AD487C">
              <w:t>Efficient Case = New, premium efficiency equipment above federal and state codes and standard industry practice.</w:t>
            </w:r>
          </w:p>
          <w:p w:rsidR="00324058" w:rsidRPr="00AD487C" w:rsidRDefault="00324058" w:rsidP="0037056B">
            <w:pPr>
              <w:spacing w:after="0"/>
            </w:pPr>
            <w:r w:rsidRPr="00AD487C">
              <w:lastRenderedPageBreak/>
              <w:t>Example: Lighting and low-flow hot water measures</w:t>
            </w:r>
          </w:p>
        </w:tc>
      </w:tr>
      <w:tr w:rsidR="00324058" w:rsidRPr="00AD487C" w:rsidTr="0037056B">
        <w:trPr>
          <w:trHeight w:val="300"/>
          <w:jc w:val="center"/>
        </w:trPr>
        <w:tc>
          <w:tcPr>
            <w:tcW w:w="1485" w:type="dxa"/>
            <w:tcBorders>
              <w:top w:val="nil"/>
              <w:left w:val="single" w:sz="4" w:space="0" w:color="auto"/>
              <w:bottom w:val="single" w:sz="4" w:space="0" w:color="auto"/>
              <w:right w:val="single" w:sz="4" w:space="0" w:color="auto"/>
            </w:tcBorders>
            <w:noWrap/>
            <w:hideMark/>
          </w:tcPr>
          <w:p w:rsidR="00324058" w:rsidRPr="00AD487C" w:rsidRDefault="00324058" w:rsidP="0037056B">
            <w:pPr>
              <w:spacing w:after="0"/>
              <w:jc w:val="left"/>
            </w:pPr>
            <w:r w:rsidRPr="00AD487C">
              <w:lastRenderedPageBreak/>
              <w:t>Efficiency Kits (KITS)</w:t>
            </w:r>
          </w:p>
        </w:tc>
        <w:tc>
          <w:tcPr>
            <w:tcW w:w="7951" w:type="dxa"/>
            <w:tcBorders>
              <w:top w:val="nil"/>
              <w:left w:val="single" w:sz="4" w:space="0" w:color="auto"/>
              <w:bottom w:val="single" w:sz="4" w:space="0" w:color="auto"/>
              <w:right w:val="single" w:sz="4" w:space="0" w:color="auto"/>
            </w:tcBorders>
            <w:noWrap/>
            <w:vAlign w:val="center"/>
            <w:hideMark/>
          </w:tcPr>
          <w:p w:rsidR="00324058" w:rsidRPr="00AD487C" w:rsidRDefault="00324058" w:rsidP="0037056B">
            <w:pPr>
              <w:spacing w:after="0"/>
            </w:pPr>
            <w:r w:rsidRPr="00AD487C">
              <w:t>Definition: A program where measures are provided free of charge to a customer in an Efficiency Kit.</w:t>
            </w:r>
          </w:p>
          <w:p w:rsidR="00324058" w:rsidRPr="00AD487C" w:rsidRDefault="00324058" w:rsidP="0037056B">
            <w:pPr>
              <w:spacing w:after="0"/>
            </w:pPr>
            <w:r w:rsidRPr="00AD487C">
              <w:t>Baseline = Existing equipment.</w:t>
            </w:r>
          </w:p>
          <w:p w:rsidR="00324058" w:rsidRPr="00AD487C" w:rsidRDefault="00324058" w:rsidP="0037056B">
            <w:pPr>
              <w:spacing w:after="0"/>
            </w:pPr>
            <w:r w:rsidRPr="00AD487C">
              <w:t>Efficient Case = New, premium efficiency equipment above federal and state codes and standard industry practice.</w:t>
            </w:r>
          </w:p>
          <w:p w:rsidR="00324058" w:rsidRPr="00AD487C" w:rsidRDefault="00324058" w:rsidP="0037056B">
            <w:pPr>
              <w:spacing w:after="0"/>
            </w:pPr>
            <w:r w:rsidRPr="00AD487C">
              <w:t>Example: Lighting and low-flow hot water measures</w:t>
            </w:r>
          </w:p>
        </w:tc>
      </w:tr>
    </w:tbl>
    <w:p w:rsidR="00324058" w:rsidRPr="00280744" w:rsidRDefault="00324058" w:rsidP="00324058">
      <w:pPr>
        <w:rPr>
          <w:rFonts w:cstheme="minorBidi"/>
          <w:sz w:val="22"/>
        </w:rPr>
      </w:pPr>
    </w:p>
    <w:p w:rsidR="00324058" w:rsidRPr="00280744" w:rsidRDefault="00324058" w:rsidP="00324058">
      <w:pPr>
        <w:spacing w:after="240"/>
      </w:pPr>
      <w:r w:rsidRPr="00280744">
        <w:t>The concept and definition of the baseline is a key element of every measure characterization and is directly related to the program delivery type.  Without a clear definition of the baseline, the savings algorithms cannot be adequately specified and subsequent evaluation efforts would be hampered. As a result, each measure has a detailed description (and in many cases, specification) of the specific baseline that should be used to calculate savings.  Baselines in this TRM fall into one of the following four categories, and are organized within each measure characterization by the program delivery type to which it applies.</w:t>
      </w:r>
    </w:p>
    <w:p w:rsidR="00324058" w:rsidRPr="00280744" w:rsidRDefault="00324058" w:rsidP="00324058">
      <w:pPr>
        <w:numPr>
          <w:ilvl w:val="0"/>
          <w:numId w:val="62"/>
        </w:numPr>
        <w:spacing w:after="240"/>
      </w:pPr>
      <w:r w:rsidRPr="00280744">
        <w:rPr>
          <w:b/>
        </w:rPr>
        <w:t>Building Code:</w:t>
      </w:r>
      <w:r w:rsidRPr="00280744">
        <w:t xml:space="preserve"> As defined by the minimum specifications required under state energy code or applicable federal standards.</w:t>
      </w:r>
    </w:p>
    <w:p w:rsidR="00324058" w:rsidRDefault="00324058" w:rsidP="00324058">
      <w:pPr>
        <w:numPr>
          <w:ilvl w:val="0"/>
          <w:numId w:val="62"/>
        </w:numPr>
        <w:spacing w:after="240"/>
        <w:jc w:val="left"/>
      </w:pPr>
      <w:r w:rsidRPr="008B5E2A">
        <w:rPr>
          <w:b/>
        </w:rPr>
        <w:t>Existing Equipment</w:t>
      </w:r>
      <w:r w:rsidRPr="00280744">
        <w:t>: As determined by the most representative (or average) example of equipment that is in the existing stock.  Existing equipment baselines apply over the equipment’s remaining useful life.</w:t>
      </w:r>
    </w:p>
    <w:p w:rsidR="00324058" w:rsidRPr="008B5E2A" w:rsidRDefault="00324058" w:rsidP="00324058">
      <w:pPr>
        <w:numPr>
          <w:ilvl w:val="0"/>
          <w:numId w:val="62"/>
        </w:numPr>
        <w:spacing w:after="240"/>
        <w:rPr>
          <w:b/>
        </w:rPr>
      </w:pPr>
      <w:r w:rsidRPr="008B5E2A">
        <w:rPr>
          <w:b/>
        </w:rPr>
        <w:t xml:space="preserve">New Equipment: </w:t>
      </w:r>
      <w:r w:rsidRPr="008B5E2A">
        <w:t>As determined by the equipment that represents standard practice in the current market environment.  New equipment baselines apply over the effective useful life of the measure.</w:t>
      </w:r>
    </w:p>
    <w:p w:rsidR="00324058" w:rsidRPr="008B5E2A" w:rsidRDefault="00324058" w:rsidP="00324058">
      <w:pPr>
        <w:numPr>
          <w:ilvl w:val="0"/>
          <w:numId w:val="62"/>
        </w:numPr>
        <w:spacing w:after="240"/>
        <w:jc w:val="left"/>
        <w:rPr>
          <w:b/>
        </w:rPr>
        <w:sectPr w:rsidR="00324058" w:rsidRPr="008B5E2A" w:rsidSect="0037056B">
          <w:headerReference w:type="default" r:id="rId18"/>
          <w:pgSz w:w="12240" w:h="15840" w:code="1"/>
          <w:pgMar w:top="1440" w:right="1440" w:bottom="1440" w:left="1440" w:header="720" w:footer="720" w:gutter="0"/>
          <w:cols w:space="720"/>
          <w:docGrid w:linePitch="360"/>
        </w:sectPr>
      </w:pPr>
      <w:r w:rsidRPr="008B5E2A">
        <w:rPr>
          <w:b/>
        </w:rPr>
        <w:t xml:space="preserve">Dual Baseline: </w:t>
      </w:r>
      <w:r w:rsidRPr="008B5E2A">
        <w:t xml:space="preserve">A baseline that begins as the existing equipment and shifts to new equipment after the expected life of the existing equipment is over.  </w:t>
      </w:r>
      <w:bookmarkStart w:id="70" w:name="_Toc411512635"/>
      <w:bookmarkStart w:id="71" w:name="_Toc411514263"/>
      <w:bookmarkStart w:id="72" w:name="_Toc411514771"/>
      <w:bookmarkStart w:id="73" w:name="_Toc411515471"/>
      <w:bookmarkEnd w:id="70"/>
      <w:bookmarkEnd w:id="71"/>
      <w:bookmarkEnd w:id="72"/>
      <w:bookmarkEnd w:id="73"/>
      <w:r w:rsidRPr="008B5E2A">
        <w:rPr>
          <w:b/>
        </w:rPr>
        <w:br w:type="page"/>
      </w:r>
    </w:p>
    <w:p w:rsidR="00324058" w:rsidRDefault="00324058" w:rsidP="00324058">
      <w:pPr>
        <w:pStyle w:val="Heading1"/>
      </w:pPr>
      <w:bookmarkStart w:id="74" w:name="_Ref350150594"/>
      <w:bookmarkStart w:id="75" w:name="_Toc411593397"/>
      <w:r>
        <w:lastRenderedPageBreak/>
        <w:t>Assumptions</w:t>
      </w:r>
      <w:bookmarkEnd w:id="38"/>
      <w:bookmarkEnd w:id="39"/>
      <w:bookmarkEnd w:id="40"/>
      <w:bookmarkEnd w:id="41"/>
      <w:bookmarkEnd w:id="42"/>
      <w:bookmarkEnd w:id="74"/>
      <w:bookmarkEnd w:id="75"/>
    </w:p>
    <w:p w:rsidR="00324058" w:rsidRDefault="00324058" w:rsidP="00324058">
      <w:r w:rsidRPr="00A41D5E">
        <w:t xml:space="preserve">The information contained in this </w:t>
      </w:r>
      <w:r>
        <w:t>TRM</w:t>
      </w:r>
      <w:r w:rsidRPr="00A41D5E">
        <w:t xml:space="preserve"> </w:t>
      </w:r>
      <w:r>
        <w:t>contains VEIC’s</w:t>
      </w:r>
      <w:r w:rsidRPr="00A41D5E">
        <w:t xml:space="preserve"> recommendations for the content </w:t>
      </w:r>
      <w:r>
        <w:t>of the</w:t>
      </w:r>
      <w:r w:rsidRPr="00A41D5E">
        <w:t xml:space="preserve"> </w:t>
      </w:r>
      <w:r>
        <w:t xml:space="preserve">Illinois </w:t>
      </w:r>
      <w:r w:rsidRPr="00A41D5E">
        <w:t>TRM</w:t>
      </w:r>
      <w:r>
        <w:t xml:space="preserve">.  Sources that are cited within the TRM have been chosen based on two priorities, geography and age.  Whenever possible and appropriate, VEIC has incorporated Illinois-specific information into each measure characterization.  The Business </w:t>
      </w:r>
      <w:r w:rsidRPr="002102CC">
        <w:t>TRM document</w:t>
      </w:r>
      <w:r>
        <w:t xml:space="preserve">s from Ameren and ComEd were reviewed, as well as program and measure specific data from evaluations, efficiency plans, and working documents. </w:t>
      </w:r>
    </w:p>
    <w:p w:rsidR="00324058" w:rsidRDefault="00324058" w:rsidP="00324058">
      <w:r>
        <w:t>The</w:t>
      </w:r>
      <w:r w:rsidRPr="002102CC">
        <w:t xml:space="preserve"> assumptions for these characterizations rest on our understanding of the information available. </w:t>
      </w:r>
      <w:r>
        <w:t xml:space="preserve"> </w:t>
      </w:r>
      <w:r w:rsidRPr="002102CC">
        <w:t xml:space="preserve">In each case, </w:t>
      </w:r>
      <w:r>
        <w:t>the</w:t>
      </w:r>
      <w:r w:rsidRPr="002102CC">
        <w:t xml:space="preserve"> </w:t>
      </w:r>
      <w:r>
        <w:t>available Illinois and Midwest-</w:t>
      </w:r>
      <w:r w:rsidRPr="002102CC">
        <w:t>specific information</w:t>
      </w:r>
      <w:r>
        <w:t xml:space="preserve"> was reviewed</w:t>
      </w:r>
      <w:r w:rsidRPr="002102CC">
        <w:t xml:space="preserve">, including evaluations and support material provided by the </w:t>
      </w:r>
      <w:r>
        <w:t>Illinois</w:t>
      </w:r>
      <w:r w:rsidRPr="002102CC">
        <w:t xml:space="preserve"> </w:t>
      </w:r>
      <w:r>
        <w:t xml:space="preserve">Utilities. </w:t>
      </w:r>
    </w:p>
    <w:p w:rsidR="00324058" w:rsidRDefault="00324058" w:rsidP="00324058">
      <w:r w:rsidRPr="002102CC">
        <w:t xml:space="preserve">When </w:t>
      </w:r>
      <w:r>
        <w:t>Illinois or region</w:t>
      </w:r>
      <w:r w:rsidRPr="002102CC">
        <w:t>-specific evaluations o</w:t>
      </w:r>
      <w:r>
        <w:t>r</w:t>
      </w:r>
      <w:r w:rsidRPr="002102CC">
        <w:t xml:space="preserve"> </w:t>
      </w:r>
      <w:r>
        <w:t>data were</w:t>
      </w:r>
      <w:r w:rsidRPr="002102CC">
        <w:t xml:space="preserve"> not available, best practice research and data from other jurisdictions</w:t>
      </w:r>
      <w:r>
        <w:t xml:space="preserve"> was used</w:t>
      </w:r>
      <w:r w:rsidRPr="002102CC">
        <w:t xml:space="preserve">, often from west and east-coast states that have allocated large amounts of funding to evaluation work and </w:t>
      </w:r>
      <w:r>
        <w:t xml:space="preserve">to </w:t>
      </w:r>
      <w:r w:rsidRPr="002102CC">
        <w:t>refin</w:t>
      </w:r>
      <w:r>
        <w:t>ing</w:t>
      </w:r>
      <w:r w:rsidRPr="002102CC">
        <w:t xml:space="preserve"> </w:t>
      </w:r>
      <w:r>
        <w:t xml:space="preserve">their </w:t>
      </w:r>
      <w:r w:rsidRPr="002102CC">
        <w:t xml:space="preserve">measure characterization parameters. </w:t>
      </w:r>
      <w:r>
        <w:t xml:space="preserve"> </w:t>
      </w:r>
      <w:r w:rsidRPr="002102CC">
        <w:t xml:space="preserve">As a result, much of the most-defensible information originates from these regions. </w:t>
      </w:r>
      <w:r>
        <w:t xml:space="preserve"> </w:t>
      </w:r>
      <w:r w:rsidRPr="002102CC">
        <w:t>In every case</w:t>
      </w:r>
      <w:r>
        <w:t>,</w:t>
      </w:r>
      <w:r w:rsidRPr="002102CC">
        <w:t xml:space="preserve"> </w:t>
      </w:r>
      <w:r>
        <w:t>VEIC</w:t>
      </w:r>
      <w:r w:rsidRPr="002102CC">
        <w:t xml:space="preserve"> used the most</w:t>
      </w:r>
      <w:r>
        <w:t xml:space="preserve"> </w:t>
      </w:r>
      <w:r w:rsidRPr="002102CC">
        <w:t>recent</w:t>
      </w:r>
      <w:r>
        <w:t>,</w:t>
      </w:r>
      <w:r w:rsidRPr="002102CC">
        <w:t xml:space="preserve"> well-designed</w:t>
      </w:r>
      <w:r>
        <w:t>,</w:t>
      </w:r>
      <w:r w:rsidRPr="002102CC">
        <w:t xml:space="preserve"> and</w:t>
      </w:r>
      <w:r>
        <w:t xml:space="preserve"> best-</w:t>
      </w:r>
      <w:r w:rsidRPr="002102CC">
        <w:t xml:space="preserve">supported studies and only if it was appropriate to generalize their conclusions to the </w:t>
      </w:r>
      <w:r>
        <w:t>Illinois</w:t>
      </w:r>
      <w:r w:rsidRPr="002102CC">
        <w:t xml:space="preserve"> programs.</w:t>
      </w:r>
    </w:p>
    <w:p w:rsidR="00324058" w:rsidRDefault="00324058" w:rsidP="00324058"/>
    <w:p w:rsidR="00324058" w:rsidRDefault="00324058" w:rsidP="00324058">
      <w:pPr>
        <w:pStyle w:val="Heading2"/>
      </w:pPr>
      <w:bookmarkStart w:id="76" w:name="_Toc319585405"/>
      <w:bookmarkStart w:id="77" w:name="_Toc333218991"/>
      <w:bookmarkStart w:id="78" w:name="_Toc411593398"/>
      <w:bookmarkStart w:id="79" w:name="_Toc315354082"/>
      <w:r>
        <w:t>Footnotes &amp; Documentation of Sources</w:t>
      </w:r>
      <w:bookmarkEnd w:id="76"/>
      <w:bookmarkEnd w:id="77"/>
      <w:bookmarkEnd w:id="78"/>
    </w:p>
    <w:p w:rsidR="00324058" w:rsidRDefault="00324058" w:rsidP="00324058">
      <w:r>
        <w:t>Each new and updated measure characterization is supported by a work paper, which is posted to the SharePoint web site (</w:t>
      </w:r>
      <w:hyperlink r:id="rId19" w:history="1">
        <w:r w:rsidRPr="00B464A7">
          <w:rPr>
            <w:rStyle w:val="Hyperlink"/>
          </w:rPr>
          <w:t>https://portal.veic.org</w:t>
        </w:r>
      </w:hyperlink>
      <w:r>
        <w:t>).</w:t>
      </w:r>
      <w:r>
        <w:rPr>
          <w:rStyle w:val="FootnoteReference"/>
        </w:rPr>
        <w:footnoteReference w:id="20"/>
      </w:r>
      <w:r>
        <w:t xml:space="preserve"> Both the work paper and the measure characterizations themselves use footnotes to document the references that have been used to characterize the technology.  The reference documents are too numerous to include in an Appendix and have instead been posted to the TRM’s </w:t>
      </w:r>
      <w:proofErr w:type="spellStart"/>
      <w:r>
        <w:t>Sharepoint</w:t>
      </w:r>
      <w:proofErr w:type="spellEnd"/>
      <w:r>
        <w:t xml:space="preserve"> website.  These files can be found in the ‘Sources and Reference Documents’ folder in the main directory, and are also be posted to the SAG’s public web site </w:t>
      </w:r>
      <w:r w:rsidRPr="00AA3E74">
        <w:t>(</w:t>
      </w:r>
      <w:hyperlink r:id="rId20" w:history="1">
        <w:r w:rsidRPr="00ED1618">
          <w:rPr>
            <w:rStyle w:val="Hyperlink"/>
          </w:rPr>
          <w:t>http://www.ilsag.info/technical-reference-manual.html</w:t>
        </w:r>
      </w:hyperlink>
      <w:r w:rsidRPr="00AA3E74">
        <w:t>)</w:t>
      </w:r>
      <w:r>
        <w:t>.</w:t>
      </w:r>
    </w:p>
    <w:p w:rsidR="00324058" w:rsidRPr="006159BB" w:rsidRDefault="00324058" w:rsidP="00324058"/>
    <w:p w:rsidR="00324058" w:rsidRDefault="00324058" w:rsidP="00324058">
      <w:pPr>
        <w:pStyle w:val="Heading2"/>
      </w:pPr>
      <w:bookmarkStart w:id="80" w:name="_Toc319585406"/>
      <w:bookmarkStart w:id="81" w:name="_Toc333218992"/>
      <w:bookmarkStart w:id="82" w:name="_Toc411593399"/>
      <w:r>
        <w:t>General Savings Assumptions</w:t>
      </w:r>
      <w:bookmarkEnd w:id="79"/>
      <w:bookmarkEnd w:id="80"/>
      <w:bookmarkEnd w:id="81"/>
      <w:bookmarkEnd w:id="82"/>
    </w:p>
    <w:p w:rsidR="00324058" w:rsidRDefault="00324058" w:rsidP="00324058">
      <w:r>
        <w:t>The TRM</w:t>
      </w:r>
      <w:r w:rsidRPr="00F117B2">
        <w:t xml:space="preserve"> savings estimates are expec</w:t>
      </w:r>
      <w:r>
        <w:t xml:space="preserve">ted to serve as average, representative </w:t>
      </w:r>
      <w:r w:rsidRPr="00F117B2">
        <w:t>value</w:t>
      </w:r>
      <w:r>
        <w:t>s</w:t>
      </w:r>
      <w:r w:rsidRPr="00F117B2">
        <w:t>, or ways to calculate savings based on program-specific information.  All information is presented on a per</w:t>
      </w:r>
      <w:r>
        <w:t>-</w:t>
      </w:r>
      <w:r w:rsidRPr="00F117B2">
        <w:t>measure basis.  In using the measure-specific information in the TRM, it is helpful to k</w:t>
      </w:r>
      <w:r>
        <w:t>eep the following notes in mind.</w:t>
      </w:r>
    </w:p>
    <w:p w:rsidR="00324058" w:rsidRDefault="00324058" w:rsidP="00324058">
      <w:pPr>
        <w:pStyle w:val="ListParagraph"/>
        <w:widowControl/>
        <w:numPr>
          <w:ilvl w:val="0"/>
          <w:numId w:val="3"/>
        </w:numPr>
      </w:pPr>
      <w:r>
        <w:t>All estimates of energy (kWh or therms) and peak (kW) savings are for first-year savings, not lifetime savings.</w:t>
      </w:r>
    </w:p>
    <w:p w:rsidR="00324058" w:rsidRDefault="00324058" w:rsidP="00324058">
      <w:pPr>
        <w:pStyle w:val="ListParagraph"/>
      </w:pPr>
    </w:p>
    <w:p w:rsidR="00324058" w:rsidRPr="00F117B2" w:rsidRDefault="00324058" w:rsidP="00324058">
      <w:pPr>
        <w:pStyle w:val="ListParagraph"/>
        <w:widowControl/>
        <w:numPr>
          <w:ilvl w:val="0"/>
          <w:numId w:val="3"/>
        </w:numPr>
      </w:pPr>
      <w:r w:rsidRPr="00F117B2">
        <w:t>Unless otherwise noted, measur</w:t>
      </w:r>
      <w:r>
        <w:t>e life is defined to be t</w:t>
      </w:r>
      <w:r w:rsidRPr="00F117B2">
        <w:t xml:space="preserve">he life of an energy consuming measure, including its equipment life and measure persistence. </w:t>
      </w:r>
    </w:p>
    <w:p w:rsidR="00324058" w:rsidRDefault="00324058" w:rsidP="00324058">
      <w:pPr>
        <w:pStyle w:val="ListParagraph"/>
      </w:pPr>
    </w:p>
    <w:p w:rsidR="00324058" w:rsidRPr="00F117B2" w:rsidRDefault="00324058" w:rsidP="00324058">
      <w:pPr>
        <w:pStyle w:val="ListParagraph"/>
        <w:widowControl/>
        <w:numPr>
          <w:ilvl w:val="0"/>
          <w:numId w:val="3"/>
        </w:numPr>
      </w:pPr>
      <w:r w:rsidRPr="00F117B2">
        <w:t>Where deemed values for savings are provided</w:t>
      </w:r>
      <w:r>
        <w:t>, t</w:t>
      </w:r>
      <w:r w:rsidRPr="00F117B2">
        <w:t>he</w:t>
      </w:r>
      <w:r>
        <w:t>y</w:t>
      </w:r>
      <w:r w:rsidRPr="00F117B2">
        <w:t xml:space="preserve"> represent </w:t>
      </w:r>
      <w:r>
        <w:t xml:space="preserve">the </w:t>
      </w:r>
      <w:r w:rsidRPr="00F117B2">
        <w:t xml:space="preserve">average </w:t>
      </w:r>
      <w:r>
        <w:t xml:space="preserve">energy (kWh or therms) or peak (kW) </w:t>
      </w:r>
      <w:r w:rsidRPr="00F117B2">
        <w:t xml:space="preserve">savings that could be expected from the average </w:t>
      </w:r>
      <w:r>
        <w:t xml:space="preserve">of all </w:t>
      </w:r>
      <w:r w:rsidRPr="00F117B2">
        <w:t xml:space="preserve">measures that might be installed in </w:t>
      </w:r>
      <w:r>
        <w:t>Illinois</w:t>
      </w:r>
      <w:r w:rsidRPr="00F117B2">
        <w:t xml:space="preserve"> in </w:t>
      </w:r>
      <w:r>
        <w:t xml:space="preserve">the program year.  </w:t>
      </w:r>
      <w:r w:rsidRPr="00F117B2">
        <w:t xml:space="preserve">  </w:t>
      </w:r>
    </w:p>
    <w:p w:rsidR="00324058" w:rsidRDefault="00324058" w:rsidP="00324058">
      <w:pPr>
        <w:pStyle w:val="ListParagraph"/>
      </w:pPr>
    </w:p>
    <w:p w:rsidR="00324058" w:rsidRDefault="00324058" w:rsidP="00324058">
      <w:pPr>
        <w:pStyle w:val="ListParagraph"/>
        <w:widowControl/>
        <w:numPr>
          <w:ilvl w:val="0"/>
          <w:numId w:val="3"/>
        </w:numPr>
        <w:rPr>
          <w:ins w:id="83" w:author="Samuel Dent" w:date="2015-10-23T05:52:00Z"/>
        </w:rPr>
      </w:pPr>
      <w:r w:rsidRPr="00F117B2">
        <w:t xml:space="preserve">In general, the baselines included in the TRM are intended to represent average conditions in </w:t>
      </w:r>
      <w:r>
        <w:t>Illinois</w:t>
      </w:r>
      <w:r w:rsidRPr="00F117B2">
        <w:t xml:space="preserve">.  Some are based on data from </w:t>
      </w:r>
      <w:r>
        <w:t>the state</w:t>
      </w:r>
      <w:r w:rsidRPr="00F117B2">
        <w:t xml:space="preserve">, such as household consumption characteristics provided by the Energy Information Administration.  Some are extrapolated from other areas, when </w:t>
      </w:r>
      <w:r>
        <w:t xml:space="preserve">Illinois data are not available. </w:t>
      </w:r>
    </w:p>
    <w:p w:rsidR="0037056B" w:rsidRDefault="0037056B" w:rsidP="0037056B">
      <w:pPr>
        <w:pStyle w:val="ListParagraph"/>
        <w:rPr>
          <w:ins w:id="84" w:author="Samuel Dent" w:date="2015-10-23T05:52:00Z"/>
        </w:rPr>
        <w:pPrChange w:id="85" w:author="Samuel Dent" w:date="2015-10-23T05:52:00Z">
          <w:pPr>
            <w:pStyle w:val="ListParagraph"/>
            <w:widowControl/>
            <w:numPr>
              <w:numId w:val="3"/>
            </w:numPr>
            <w:tabs>
              <w:tab w:val="num" w:pos="720"/>
            </w:tabs>
            <w:ind w:hanging="360"/>
          </w:pPr>
        </w:pPrChange>
      </w:pPr>
    </w:p>
    <w:p w:rsidR="0037056B" w:rsidRDefault="0037056B" w:rsidP="0037056B">
      <w:pPr>
        <w:pStyle w:val="ListParagraph"/>
        <w:widowControl/>
        <w:pPrChange w:id="86" w:author="Samuel Dent" w:date="2015-10-23T05:52:00Z">
          <w:pPr>
            <w:pStyle w:val="ListParagraph"/>
            <w:widowControl/>
            <w:numPr>
              <w:numId w:val="3"/>
            </w:numPr>
            <w:tabs>
              <w:tab w:val="num" w:pos="720"/>
            </w:tabs>
            <w:ind w:hanging="360"/>
          </w:pPr>
        </w:pPrChange>
      </w:pPr>
      <w:bookmarkStart w:id="87" w:name="_GoBack"/>
      <w:bookmarkEnd w:id="87"/>
    </w:p>
    <w:p w:rsidR="0037056B" w:rsidRPr="00B854E8" w:rsidRDefault="0037056B" w:rsidP="0037056B">
      <w:pPr>
        <w:pStyle w:val="ListParagraph"/>
        <w:widowControl/>
        <w:numPr>
          <w:ilvl w:val="0"/>
          <w:numId w:val="3"/>
        </w:numPr>
        <w:rPr>
          <w:ins w:id="88" w:author="Samuel Dent" w:date="2015-10-23T05:52:00Z"/>
        </w:rPr>
      </w:pPr>
      <w:ins w:id="89" w:author="Samuel Dent" w:date="2015-10-23T05:52:00Z">
        <w:r w:rsidRPr="00B854E8">
          <w:lastRenderedPageBreak/>
          <w:t xml:space="preserve">If the Evaluator verifies that a qualifying measure was installed and operational </w:t>
        </w:r>
        <w:r>
          <w:t xml:space="preserve">at any time during the program year </w:t>
        </w:r>
        <w:r w:rsidRPr="00B854E8">
          <w:t xml:space="preserve">or delivered according to the definition of its In-Service Rate, then the evaluation applies the TRM Version in effect for that year to credit the program </w:t>
        </w:r>
        <w:r>
          <w:t xml:space="preserve">administrator </w:t>
        </w:r>
        <w:r w:rsidRPr="00B854E8">
          <w:t xml:space="preserve">with the full first year savings, regardless of whether the measure was installed on June 1 or the following May. </w:t>
        </w:r>
      </w:ins>
    </w:p>
    <w:p w:rsidR="0037056B" w:rsidRPr="00B854E8" w:rsidRDefault="0037056B" w:rsidP="0037056B">
      <w:pPr>
        <w:pStyle w:val="ListParagraph"/>
        <w:rPr>
          <w:ins w:id="90" w:author="Samuel Dent" w:date="2015-10-23T05:52:00Z"/>
        </w:rPr>
      </w:pPr>
    </w:p>
    <w:p w:rsidR="0037056B" w:rsidRDefault="0037056B" w:rsidP="0037056B">
      <w:pPr>
        <w:pStyle w:val="ListParagraph"/>
        <w:widowControl/>
        <w:numPr>
          <w:ilvl w:val="0"/>
          <w:numId w:val="3"/>
        </w:numPr>
        <w:rPr>
          <w:ins w:id="91" w:author="Samuel Dent" w:date="2015-10-23T05:52:00Z"/>
        </w:rPr>
      </w:pPr>
      <w:ins w:id="92" w:author="Samuel Dent" w:date="2015-10-23T05:52:00Z">
        <w:r>
          <w:t xml:space="preserve">A measure becomes verifiable when the program administrator completes its obligations on the project. </w:t>
        </w:r>
        <w:r w:rsidRPr="00B854E8">
          <w:t xml:space="preserve">For evaluation savings verification, business closure is treated as a persistence issue and will not be factored in to the calculation of first year savings. Once verified, the first year of savings is deemed by the TRM, even if business closure occurs during the program year. </w:t>
        </w:r>
      </w:ins>
    </w:p>
    <w:p w:rsidR="0037056B" w:rsidRDefault="0037056B" w:rsidP="0037056B">
      <w:pPr>
        <w:pStyle w:val="ListParagraph"/>
        <w:rPr>
          <w:ins w:id="93" w:author="Samuel Dent" w:date="2015-10-23T05:52:00Z"/>
        </w:rPr>
      </w:pPr>
    </w:p>
    <w:p w:rsidR="0037056B" w:rsidRPr="00B854E8" w:rsidRDefault="0037056B" w:rsidP="0037056B">
      <w:pPr>
        <w:pStyle w:val="ListParagraph"/>
        <w:widowControl/>
        <w:numPr>
          <w:ilvl w:val="0"/>
          <w:numId w:val="3"/>
        </w:numPr>
        <w:rPr>
          <w:ins w:id="94" w:author="Samuel Dent" w:date="2015-10-23T05:52:00Z"/>
        </w:rPr>
      </w:pPr>
      <w:ins w:id="95" w:author="Samuel Dent" w:date="2015-10-23T05:52:00Z">
        <w:r w:rsidRPr="00B854E8">
          <w:t>Operating rules for savings verification in the case of business closures are as follows:</w:t>
        </w:r>
      </w:ins>
    </w:p>
    <w:p w:rsidR="0037056B" w:rsidRDefault="0037056B" w:rsidP="0037056B">
      <w:pPr>
        <w:pStyle w:val="ListParagraph"/>
        <w:widowControl/>
        <w:numPr>
          <w:ilvl w:val="1"/>
          <w:numId w:val="3"/>
        </w:numPr>
        <w:spacing w:before="200" w:after="200"/>
        <w:contextualSpacing w:val="0"/>
        <w:jc w:val="left"/>
        <w:rPr>
          <w:ins w:id="96" w:author="Samuel Dent" w:date="2015-10-23T05:52:00Z"/>
        </w:rPr>
      </w:pPr>
      <w:ins w:id="97" w:author="Samuel Dent" w:date="2015-10-23T05:52:00Z">
        <w:r w:rsidRPr="00B854E8">
          <w:t xml:space="preserve">If the Evaluator verifies that the qualifying measures were installed and operational </w:t>
        </w:r>
        <w:r>
          <w:t xml:space="preserve">at any time during the program year </w:t>
        </w:r>
        <w:r w:rsidRPr="00B854E8">
          <w:t>or delivered into service according to the TRM, the Evaluator will estimate full first year savings and credit the program for those savings for measures that are in the TRM. For programs with custom measure calculations (i.e., not in the TRM), evaluators will remove the site from the sample but include savings documented</w:t>
        </w:r>
        <w:r>
          <w:t xml:space="preserve"> by the program administrator that were eligible for the program in the population gross savings.</w:t>
        </w:r>
      </w:ins>
    </w:p>
    <w:p w:rsidR="0037056B" w:rsidRDefault="0037056B" w:rsidP="0037056B">
      <w:pPr>
        <w:pStyle w:val="ListParagraph"/>
        <w:widowControl/>
        <w:numPr>
          <w:ilvl w:val="1"/>
          <w:numId w:val="3"/>
        </w:numPr>
        <w:spacing w:before="200" w:after="200"/>
        <w:contextualSpacing w:val="0"/>
        <w:jc w:val="left"/>
        <w:rPr>
          <w:ins w:id="98" w:author="Samuel Dent" w:date="2015-10-23T05:52:00Z"/>
        </w:rPr>
      </w:pPr>
      <w:ins w:id="99" w:author="Samuel Dent" w:date="2015-10-23T05:52:00Z">
        <w:r>
          <w:t>If the Evaluator verifies that the measures were never installed, they will include the site in the sample and give it zero savings, just as they would for any other participant.</w:t>
        </w:r>
      </w:ins>
    </w:p>
    <w:p w:rsidR="0037056B" w:rsidRDefault="0037056B" w:rsidP="0037056B">
      <w:pPr>
        <w:pStyle w:val="ListParagraph"/>
        <w:widowControl/>
        <w:numPr>
          <w:ilvl w:val="1"/>
          <w:numId w:val="3"/>
        </w:numPr>
        <w:spacing w:before="200" w:after="200"/>
        <w:contextualSpacing w:val="0"/>
        <w:jc w:val="left"/>
        <w:rPr>
          <w:ins w:id="100" w:author="Samuel Dent" w:date="2015-10-23T05:52:00Z"/>
        </w:rPr>
      </w:pPr>
      <w:ins w:id="101" w:author="Samuel Dent" w:date="2015-10-23T05:52:00Z">
        <w:r>
          <w:t>If the Evaluator cannot inspect a site to verify that the measures were installed and operational during the program year, they will drop the site from the sample but include in the population gross savings the savings adequately documented by the program administrator at the completion of the program’s obligated involvement in the project. Adequate documentation will vary by measure and deemed in-service rate definitions.</w:t>
        </w:r>
      </w:ins>
    </w:p>
    <w:p w:rsidR="00324058" w:rsidRDefault="00324058" w:rsidP="00324058">
      <w:pPr>
        <w:widowControl/>
      </w:pPr>
    </w:p>
    <w:p w:rsidR="00324058" w:rsidRDefault="00324058" w:rsidP="00324058">
      <w:pPr>
        <w:pStyle w:val="Heading2"/>
      </w:pPr>
      <w:bookmarkStart w:id="102" w:name="_Toc319585407"/>
      <w:bookmarkStart w:id="103" w:name="_Toc333218993"/>
      <w:bookmarkStart w:id="104" w:name="_Toc411593400"/>
      <w:r>
        <w:t>Shifting Baseline Assumptions</w:t>
      </w:r>
      <w:bookmarkEnd w:id="102"/>
      <w:bookmarkEnd w:id="103"/>
      <w:bookmarkEnd w:id="104"/>
    </w:p>
    <w:p w:rsidR="00324058" w:rsidRDefault="00324058" w:rsidP="00324058">
      <w:bookmarkStart w:id="105" w:name="_Toc319585408"/>
      <w:bookmarkStart w:id="106" w:name="_Toc315354083"/>
      <w:r w:rsidRPr="00F117B2">
        <w:t xml:space="preserve">The TRM anticipates the effects of changes in efficiency </w:t>
      </w:r>
      <w:r>
        <w:t xml:space="preserve">codes and </w:t>
      </w:r>
      <w:r w:rsidRPr="00F117B2">
        <w:t xml:space="preserve">standards </w:t>
      </w:r>
      <w:r>
        <w:t>on affected measures.  When these changes take effect, a shift in the baseline is usually required.  This complicates the measure savings estimation somewhat, and will be handled in future versions of the TRM by describing the choice of and reasoning behind a shifting baseline assumption.  In this version of the TRM, this applies to CFLs and T5/T8 Linear Fluorescents, Furnaces and Early Replacement Measures.</w:t>
      </w:r>
    </w:p>
    <w:p w:rsidR="00324058" w:rsidRDefault="00324058" w:rsidP="00324058"/>
    <w:p w:rsidR="00324058" w:rsidRDefault="00324058" w:rsidP="00324058">
      <w:pPr>
        <w:pStyle w:val="Heading3"/>
      </w:pPr>
      <w:bookmarkStart w:id="107" w:name="_Toc333218994"/>
      <w:bookmarkStart w:id="108" w:name="_Toc411593401"/>
      <w:r>
        <w:t>CFL and T5/T8 Linear Fluorescents</w:t>
      </w:r>
      <w:bookmarkEnd w:id="107"/>
      <w:r>
        <w:t xml:space="preserve"> Baseline Assumptions</w:t>
      </w:r>
      <w:bookmarkEnd w:id="108"/>
    </w:p>
    <w:p w:rsidR="00324058" w:rsidRDefault="00324058" w:rsidP="00324058">
      <w:r>
        <w:t>Specific reductions in savings</w:t>
      </w:r>
      <w:r w:rsidRPr="00F12DA6">
        <w:t xml:space="preserve"> have</w:t>
      </w:r>
      <w:r>
        <w:t xml:space="preserve"> been</w:t>
      </w:r>
      <w:r w:rsidRPr="00F12DA6">
        <w:t xml:space="preserve"> incorporated for CFL measures that relate to the shift in appropriate baseline due to changes in Federal Standards for lighting products. Federal legislation (stemming from the </w:t>
      </w:r>
      <w:r w:rsidRPr="0035028A">
        <w:t xml:space="preserve">Energy Independence and Security Act of 2007) </w:t>
      </w:r>
      <w:r>
        <w:t xml:space="preserve">mandates a phase-in process beginning in 2012 for </w:t>
      </w:r>
      <w:r w:rsidRPr="0035028A">
        <w:t>all general-purpose light bulbs between 40</w:t>
      </w:r>
      <w:r>
        <w:t>W</w:t>
      </w:r>
      <w:r w:rsidRPr="0035028A">
        <w:t xml:space="preserve"> and 100W to be approximately 30% more energy efficient than current incandescent bulbs, in essence beginning the phase-out of the current style, or “standard”, incandescent bulbs. In 2012, standard 100W incandescent bulbs will no longer be manufactured, followed by restrictions on standard 75W bulbs in 2013 and 60W </w:t>
      </w:r>
      <w:r>
        <w:t xml:space="preserve">and 40W </w:t>
      </w:r>
      <w:r w:rsidRPr="0035028A">
        <w:t>bulbs in 2014. The baseline for the CFL measure in th</w:t>
      </w:r>
      <w:r>
        <w:t>e</w:t>
      </w:r>
      <w:r w:rsidRPr="0035028A">
        <w:t xml:space="preserve"> </w:t>
      </w:r>
      <w:r>
        <w:t xml:space="preserve">corresponding program </w:t>
      </w:r>
      <w:r w:rsidRPr="0035028A">
        <w:t>years</w:t>
      </w:r>
      <w:r>
        <w:t xml:space="preserve"> starting June 1</w:t>
      </w:r>
      <w:r w:rsidRPr="0035028A">
        <w:t xml:space="preserve"> </w:t>
      </w:r>
      <w:r>
        <w:t xml:space="preserve">each year </w:t>
      </w:r>
      <w:r w:rsidRPr="0035028A">
        <w:t>will therefore become bulbs (improved or “efficient” incandescent, or halogen) that meet the new standard</w:t>
      </w:r>
      <w:r>
        <w:t xml:space="preserve"> and have the same lumen equivalency. </w:t>
      </w:r>
      <w:r w:rsidRPr="00F12DA6">
        <w:t>Those products can take several different forms we can envision now and perhaps others we do not yet know about</w:t>
      </w:r>
      <w:r>
        <w:t>.</w:t>
      </w:r>
      <w:r w:rsidRPr="00F12DA6">
        <w:t xml:space="preserve"> </w:t>
      </w:r>
      <w:r>
        <w:t>H</w:t>
      </w:r>
      <w:r w:rsidRPr="00F12DA6">
        <w:t>alogens are one of those possibilities and have been chosen to represent a baseline at that time.</w:t>
      </w:r>
      <w:r>
        <w:t xml:space="preserve"> To account for this shifting baseline, annual savings are reduced within the lifetime of the measure. </w:t>
      </w:r>
      <w:r w:rsidRPr="00F12DA6">
        <w:t>Other lighting measures will also have baseline shifts</w:t>
      </w:r>
      <w:r>
        <w:t xml:space="preserve"> (for example screw based LED and CFL fixtures)</w:t>
      </w:r>
      <w:r w:rsidRPr="00F12DA6">
        <w:t xml:space="preserve"> that </w:t>
      </w:r>
      <w:r>
        <w:t>will</w:t>
      </w:r>
      <w:r w:rsidRPr="00F12DA6">
        <w:t xml:space="preserve"> result in significant impacts to </w:t>
      </w:r>
      <w:r>
        <w:t xml:space="preserve">annual </w:t>
      </w:r>
      <w:r w:rsidRPr="00F12DA6">
        <w:t>estimated savings</w:t>
      </w:r>
      <w:r>
        <w:t xml:space="preserve"> in later years.  </w:t>
      </w:r>
    </w:p>
    <w:p w:rsidR="00324058" w:rsidRDefault="00324058" w:rsidP="00324058">
      <w:r>
        <w:lastRenderedPageBreak/>
        <w:t>In</w:t>
      </w:r>
      <w:r w:rsidRPr="00F12DA6">
        <w:t xml:space="preserve"> July 14, 2012, Federal </w:t>
      </w:r>
      <w:r>
        <w:t>S</w:t>
      </w:r>
      <w:r w:rsidRPr="00F12DA6">
        <w:t>tandards w</w:t>
      </w:r>
      <w:r>
        <w:t>ere enacted that</w:t>
      </w:r>
      <w:r w:rsidRPr="00F12DA6">
        <w:t xml:space="preserve"> </w:t>
      </w:r>
      <w:r>
        <w:t xml:space="preserve">were expected to eliminate T-12s as an option for linear fluorescent fixtures. Through v3.0 of the TRM, it was assumed that the T-12 would no longer be baseline for retrofits from 1/1/2016. However, due to significant loopholes in the legislation, T-12 compliant </w:t>
      </w:r>
      <w:proofErr w:type="gramStart"/>
      <w:r>
        <w:t>product is still freely available and in Illinois T-12s continue</w:t>
      </w:r>
      <w:proofErr w:type="gramEnd"/>
      <w:r>
        <w:t xml:space="preserve"> to hold a significant share of the existing and replacement lamp market. Therefore the timing of the </w:t>
      </w:r>
      <w:proofErr w:type="spellStart"/>
      <w:r>
        <w:t>sunsetting</w:t>
      </w:r>
      <w:proofErr w:type="spellEnd"/>
      <w:r>
        <w:t xml:space="preserve"> of T-12s as a viable baseline has been pushed back in v4.0 until 6/1/2016 and will be revisited in future update sessions. </w:t>
      </w:r>
    </w:p>
    <w:p w:rsidR="00324058" w:rsidRDefault="00324058" w:rsidP="00324058"/>
    <w:p w:rsidR="00324058" w:rsidRDefault="00324058" w:rsidP="00324058">
      <w:pPr>
        <w:pStyle w:val="Heading3"/>
      </w:pPr>
      <w:bookmarkStart w:id="109" w:name="_Toc411593402"/>
      <w:r>
        <w:t>Early Replacement Baseline Assumptions</w:t>
      </w:r>
      <w:bookmarkEnd w:id="109"/>
    </w:p>
    <w:p w:rsidR="00324058" w:rsidRDefault="00324058" w:rsidP="00324058">
      <w:pPr>
        <w:rPr>
          <w:rFonts w:cstheme="minorHAnsi"/>
          <w:b/>
          <w:sz w:val="22"/>
          <w:szCs w:val="24"/>
        </w:rPr>
      </w:pPr>
      <w:r>
        <w:t>A series of measures have an option to choose an Early Replacement Baseline.  For these measures, t</w:t>
      </w:r>
      <w:r w:rsidRPr="00FF2648">
        <w:t xml:space="preserve">he </w:t>
      </w:r>
      <w:r>
        <w:t xml:space="preserve">baseline </w:t>
      </w:r>
      <w:r w:rsidRPr="00FF2648">
        <w:t xml:space="preserve">assumption of the existing unit efficiency is based upon the average efficiency of units that were classified in Ameren’s PY3-PY4 as functioning and </w:t>
      </w:r>
      <w:r>
        <w:t xml:space="preserve">that meet efficiency and cost of replacement criteria in the following table.  </w:t>
      </w:r>
    </w:p>
    <w:p w:rsidR="00324058" w:rsidRDefault="00324058" w:rsidP="00324058">
      <w:pPr>
        <w:pStyle w:val="Caption"/>
      </w:pPr>
      <w:bookmarkStart w:id="110" w:name="_Toc411599459"/>
      <w:proofErr w:type="gramStart"/>
      <w:r>
        <w:t xml:space="preserve">Table </w:t>
      </w:r>
      <w:fldSimple w:instr=" STYLEREF 1 \s ">
        <w:r>
          <w:rPr>
            <w:noProof/>
          </w:rPr>
          <w:t>3</w:t>
        </w:r>
      </w:fldSimple>
      <w:r>
        <w:t>.</w:t>
      </w:r>
      <w:proofErr w:type="gramEnd"/>
      <w:r>
        <w:fldChar w:fldCharType="begin"/>
      </w:r>
      <w:r>
        <w:instrText xml:space="preserve"> SEQ Table \* ARABIC \s 1 </w:instrText>
      </w:r>
      <w:r>
        <w:fldChar w:fldCharType="separate"/>
      </w:r>
      <w:r>
        <w:rPr>
          <w:noProof/>
        </w:rPr>
        <w:t>1</w:t>
      </w:r>
      <w:r>
        <w:rPr>
          <w:noProof/>
        </w:rPr>
        <w:fldChar w:fldCharType="end"/>
      </w:r>
      <w:r w:rsidRPr="00BB28F1">
        <w:t>: Early Replacement Baseline Criteria</w:t>
      </w:r>
      <w:r>
        <w:rPr>
          <w:rStyle w:val="FootnoteReference"/>
        </w:rPr>
        <w:footnoteReference w:id="21"/>
      </w:r>
      <w:bookmarkEnd w:id="110"/>
    </w:p>
    <w:tbl>
      <w:tblPr>
        <w:tblStyle w:val="TableGrid"/>
        <w:tblW w:w="9108" w:type="dxa"/>
        <w:jc w:val="center"/>
        <w:tblInd w:w="1440" w:type="dxa"/>
        <w:tblLook w:val="04A0" w:firstRow="1" w:lastRow="0" w:firstColumn="1" w:lastColumn="0" w:noHBand="0" w:noVBand="1"/>
      </w:tblPr>
      <w:tblGrid>
        <w:gridCol w:w="2754"/>
        <w:gridCol w:w="1440"/>
        <w:gridCol w:w="4914"/>
      </w:tblGrid>
      <w:tr w:rsidR="00324058" w:rsidRPr="00AA7271" w:rsidTr="0037056B">
        <w:trPr>
          <w:trHeight w:hRule="exact" w:val="288"/>
          <w:tblHeader/>
          <w:jc w:val="center"/>
        </w:trPr>
        <w:tc>
          <w:tcPr>
            <w:tcW w:w="2754" w:type="dxa"/>
            <w:shd w:val="clear" w:color="auto" w:fill="A6A6A6" w:themeFill="background1" w:themeFillShade="A6"/>
            <w:vAlign w:val="center"/>
          </w:tcPr>
          <w:p w:rsidR="00324058" w:rsidRPr="00AA7271" w:rsidRDefault="00324058" w:rsidP="0037056B">
            <w:pPr>
              <w:spacing w:after="0"/>
              <w:jc w:val="center"/>
              <w:rPr>
                <w:rFonts w:asciiTheme="minorHAnsi" w:hAnsiTheme="minorHAnsi"/>
                <w:b/>
                <w:color w:val="FFFFFF" w:themeColor="background1"/>
              </w:rPr>
            </w:pPr>
            <w:r w:rsidRPr="00AA7271">
              <w:rPr>
                <w:rFonts w:asciiTheme="minorHAnsi" w:hAnsiTheme="minorHAnsi"/>
                <w:b/>
                <w:color w:val="FFFFFF" w:themeColor="background1"/>
              </w:rPr>
              <w:t>Measure</w:t>
            </w:r>
          </w:p>
        </w:tc>
        <w:tc>
          <w:tcPr>
            <w:tcW w:w="1440" w:type="dxa"/>
            <w:shd w:val="clear" w:color="auto" w:fill="A6A6A6" w:themeFill="background1" w:themeFillShade="A6"/>
            <w:vAlign w:val="center"/>
          </w:tcPr>
          <w:p w:rsidR="00324058" w:rsidRPr="00AA7271" w:rsidRDefault="00324058" w:rsidP="0037056B">
            <w:pPr>
              <w:spacing w:after="0"/>
              <w:jc w:val="center"/>
              <w:rPr>
                <w:rFonts w:asciiTheme="minorHAnsi" w:hAnsiTheme="minorHAnsi"/>
                <w:b/>
                <w:color w:val="FFFFFF" w:themeColor="background1"/>
              </w:rPr>
            </w:pPr>
            <w:r w:rsidRPr="00AA7271">
              <w:rPr>
                <w:rFonts w:asciiTheme="minorHAnsi" w:hAnsiTheme="minorHAnsi"/>
                <w:b/>
                <w:color w:val="FFFFFF" w:themeColor="background1"/>
              </w:rPr>
              <w:t>Section</w:t>
            </w:r>
          </w:p>
        </w:tc>
        <w:tc>
          <w:tcPr>
            <w:tcW w:w="4914" w:type="dxa"/>
            <w:shd w:val="clear" w:color="auto" w:fill="A6A6A6" w:themeFill="background1" w:themeFillShade="A6"/>
            <w:vAlign w:val="center"/>
          </w:tcPr>
          <w:p w:rsidR="00324058" w:rsidRPr="00AA7271" w:rsidRDefault="00324058" w:rsidP="0037056B">
            <w:pPr>
              <w:spacing w:after="0"/>
              <w:jc w:val="center"/>
              <w:rPr>
                <w:rFonts w:asciiTheme="minorHAnsi" w:hAnsiTheme="minorHAnsi"/>
                <w:b/>
                <w:color w:val="FFFFFF" w:themeColor="background1"/>
              </w:rPr>
            </w:pPr>
            <w:r w:rsidRPr="00AA7271">
              <w:rPr>
                <w:rFonts w:asciiTheme="minorHAnsi" w:hAnsiTheme="minorHAnsi"/>
                <w:b/>
                <w:color w:val="FFFFFF" w:themeColor="background1"/>
              </w:rPr>
              <w:t>Criteria</w:t>
            </w:r>
          </w:p>
        </w:tc>
      </w:tr>
      <w:tr w:rsidR="00324058" w:rsidRPr="00AA7271" w:rsidTr="0037056B">
        <w:trPr>
          <w:trHeight w:hRule="exact" w:val="288"/>
          <w:jc w:val="center"/>
        </w:trPr>
        <w:tc>
          <w:tcPr>
            <w:tcW w:w="2754" w:type="dxa"/>
          </w:tcPr>
          <w:p w:rsidR="00324058" w:rsidRPr="00AA7271" w:rsidRDefault="00324058" w:rsidP="0037056B">
            <w:pPr>
              <w:spacing w:after="0"/>
              <w:rPr>
                <w:rFonts w:asciiTheme="minorHAnsi" w:hAnsiTheme="minorHAnsi"/>
              </w:rPr>
            </w:pPr>
            <w:r w:rsidRPr="00AA7271">
              <w:rPr>
                <w:rFonts w:asciiTheme="minorHAnsi" w:hAnsiTheme="minorHAnsi"/>
              </w:rPr>
              <w:t xml:space="preserve">Air Source Heap Pump </w:t>
            </w:r>
          </w:p>
        </w:tc>
        <w:tc>
          <w:tcPr>
            <w:tcW w:w="1440" w:type="dxa"/>
          </w:tcPr>
          <w:p w:rsidR="00324058" w:rsidRPr="00AA7271" w:rsidRDefault="00324058" w:rsidP="0037056B">
            <w:pPr>
              <w:spacing w:after="0"/>
              <w:rPr>
                <w:rFonts w:asciiTheme="minorHAnsi" w:hAnsiTheme="minorHAnsi"/>
              </w:rPr>
            </w:pPr>
            <w:r w:rsidRPr="00AA7271">
              <w:rPr>
                <w:rFonts w:asciiTheme="minorHAnsi" w:hAnsiTheme="minorHAnsi"/>
              </w:rPr>
              <w:t>5.3.1</w:t>
            </w:r>
          </w:p>
        </w:tc>
        <w:tc>
          <w:tcPr>
            <w:tcW w:w="4914" w:type="dxa"/>
          </w:tcPr>
          <w:p w:rsidR="00324058" w:rsidRPr="00AA7271" w:rsidRDefault="00324058" w:rsidP="0037056B">
            <w:pPr>
              <w:spacing w:after="0"/>
              <w:rPr>
                <w:rFonts w:asciiTheme="minorHAnsi" w:hAnsiTheme="minorHAnsi"/>
              </w:rPr>
            </w:pPr>
            <w:r w:rsidRPr="00AA7271">
              <w:rPr>
                <w:rFonts w:asciiTheme="minorHAnsi" w:hAnsiTheme="minorHAnsi"/>
              </w:rPr>
              <w:t>SEER &lt;=10 and cost of any repairs &lt;$249 per ton</w:t>
            </w:r>
          </w:p>
        </w:tc>
      </w:tr>
      <w:tr w:rsidR="00324058" w:rsidRPr="00AA7271" w:rsidTr="0037056B">
        <w:trPr>
          <w:trHeight w:hRule="exact" w:val="288"/>
          <w:jc w:val="center"/>
        </w:trPr>
        <w:tc>
          <w:tcPr>
            <w:tcW w:w="2754" w:type="dxa"/>
          </w:tcPr>
          <w:p w:rsidR="00324058" w:rsidRPr="00AA7271" w:rsidRDefault="00324058" w:rsidP="0037056B">
            <w:pPr>
              <w:spacing w:after="0"/>
              <w:rPr>
                <w:rFonts w:asciiTheme="minorHAnsi" w:hAnsiTheme="minorHAnsi"/>
              </w:rPr>
            </w:pPr>
            <w:r w:rsidRPr="00AA7271">
              <w:rPr>
                <w:rFonts w:asciiTheme="minorHAnsi" w:hAnsiTheme="minorHAnsi"/>
              </w:rPr>
              <w:t xml:space="preserve">Central Air Conditioner              </w:t>
            </w:r>
          </w:p>
        </w:tc>
        <w:tc>
          <w:tcPr>
            <w:tcW w:w="1440" w:type="dxa"/>
          </w:tcPr>
          <w:p w:rsidR="00324058" w:rsidRPr="00AA7271" w:rsidRDefault="00324058" w:rsidP="0037056B">
            <w:pPr>
              <w:spacing w:after="0"/>
              <w:rPr>
                <w:rFonts w:asciiTheme="minorHAnsi" w:hAnsiTheme="minorHAnsi"/>
              </w:rPr>
            </w:pPr>
            <w:r w:rsidRPr="00AA7271">
              <w:rPr>
                <w:rFonts w:asciiTheme="minorHAnsi" w:hAnsiTheme="minorHAnsi"/>
              </w:rPr>
              <w:t>5.3.3</w:t>
            </w:r>
          </w:p>
        </w:tc>
        <w:tc>
          <w:tcPr>
            <w:tcW w:w="4914" w:type="dxa"/>
          </w:tcPr>
          <w:p w:rsidR="00324058" w:rsidRPr="00AA7271" w:rsidRDefault="00324058" w:rsidP="0037056B">
            <w:pPr>
              <w:spacing w:after="0"/>
              <w:rPr>
                <w:rFonts w:asciiTheme="minorHAnsi" w:hAnsiTheme="minorHAnsi"/>
              </w:rPr>
            </w:pPr>
            <w:r w:rsidRPr="00AA7271">
              <w:rPr>
                <w:rFonts w:asciiTheme="minorHAnsi" w:hAnsiTheme="minorHAnsi"/>
              </w:rPr>
              <w:t>SEER &lt;=10 and cost of any repairs &lt;$190 per ton</w:t>
            </w:r>
          </w:p>
        </w:tc>
      </w:tr>
      <w:tr w:rsidR="00324058" w:rsidRPr="00AA7271" w:rsidTr="0037056B">
        <w:trPr>
          <w:trHeight w:hRule="exact" w:val="288"/>
          <w:jc w:val="center"/>
        </w:trPr>
        <w:tc>
          <w:tcPr>
            <w:tcW w:w="2754" w:type="dxa"/>
          </w:tcPr>
          <w:p w:rsidR="00324058" w:rsidRPr="00AA7271" w:rsidRDefault="00324058" w:rsidP="0037056B">
            <w:pPr>
              <w:spacing w:after="0"/>
              <w:rPr>
                <w:rFonts w:asciiTheme="minorHAnsi" w:hAnsiTheme="minorHAnsi"/>
              </w:rPr>
            </w:pPr>
            <w:r w:rsidRPr="00AA7271">
              <w:rPr>
                <w:rFonts w:asciiTheme="minorHAnsi" w:hAnsiTheme="minorHAnsi"/>
              </w:rPr>
              <w:t xml:space="preserve">Boiler </w:t>
            </w:r>
          </w:p>
        </w:tc>
        <w:tc>
          <w:tcPr>
            <w:tcW w:w="1440" w:type="dxa"/>
          </w:tcPr>
          <w:p w:rsidR="00324058" w:rsidRPr="00AA7271" w:rsidRDefault="00324058" w:rsidP="0037056B">
            <w:pPr>
              <w:spacing w:after="0"/>
              <w:rPr>
                <w:rFonts w:asciiTheme="minorHAnsi" w:hAnsiTheme="minorHAnsi"/>
              </w:rPr>
            </w:pPr>
            <w:r w:rsidRPr="00AA7271">
              <w:rPr>
                <w:rFonts w:asciiTheme="minorHAnsi" w:hAnsiTheme="minorHAnsi"/>
              </w:rPr>
              <w:t>5.3.6</w:t>
            </w:r>
          </w:p>
        </w:tc>
        <w:tc>
          <w:tcPr>
            <w:tcW w:w="4914" w:type="dxa"/>
          </w:tcPr>
          <w:p w:rsidR="00324058" w:rsidRPr="00AA7271" w:rsidRDefault="00324058" w:rsidP="0037056B">
            <w:pPr>
              <w:spacing w:after="0"/>
              <w:rPr>
                <w:rFonts w:asciiTheme="minorHAnsi" w:hAnsiTheme="minorHAnsi"/>
              </w:rPr>
            </w:pPr>
            <w:r w:rsidRPr="00AA7271">
              <w:rPr>
                <w:rFonts w:asciiTheme="minorHAnsi" w:hAnsiTheme="minorHAnsi"/>
              </w:rPr>
              <w:t>AFUE &lt;= 75% and cost of any repairs &lt;$709</w:t>
            </w:r>
          </w:p>
        </w:tc>
      </w:tr>
      <w:tr w:rsidR="00324058" w:rsidRPr="00AA7271" w:rsidTr="0037056B">
        <w:trPr>
          <w:trHeight w:hRule="exact" w:val="288"/>
          <w:jc w:val="center"/>
        </w:trPr>
        <w:tc>
          <w:tcPr>
            <w:tcW w:w="2754" w:type="dxa"/>
          </w:tcPr>
          <w:p w:rsidR="00324058" w:rsidRPr="00AA7271" w:rsidRDefault="00324058" w:rsidP="0037056B">
            <w:pPr>
              <w:spacing w:after="0"/>
              <w:rPr>
                <w:rFonts w:asciiTheme="minorHAnsi" w:hAnsiTheme="minorHAnsi"/>
              </w:rPr>
            </w:pPr>
            <w:r w:rsidRPr="00AA7271">
              <w:rPr>
                <w:rFonts w:asciiTheme="minorHAnsi" w:hAnsiTheme="minorHAnsi"/>
              </w:rPr>
              <w:t>Furnace</w:t>
            </w:r>
          </w:p>
        </w:tc>
        <w:tc>
          <w:tcPr>
            <w:tcW w:w="1440" w:type="dxa"/>
          </w:tcPr>
          <w:p w:rsidR="00324058" w:rsidRPr="00AA7271" w:rsidRDefault="00324058" w:rsidP="0037056B">
            <w:pPr>
              <w:spacing w:after="0"/>
              <w:rPr>
                <w:rFonts w:asciiTheme="minorHAnsi" w:hAnsiTheme="minorHAnsi"/>
              </w:rPr>
            </w:pPr>
            <w:r w:rsidRPr="00AA7271">
              <w:rPr>
                <w:rFonts w:asciiTheme="minorHAnsi" w:hAnsiTheme="minorHAnsi"/>
              </w:rPr>
              <w:t>4.4.11, 5.3.7</w:t>
            </w:r>
          </w:p>
        </w:tc>
        <w:tc>
          <w:tcPr>
            <w:tcW w:w="4914" w:type="dxa"/>
          </w:tcPr>
          <w:p w:rsidR="00324058" w:rsidRPr="00AA7271" w:rsidRDefault="00324058" w:rsidP="0037056B">
            <w:pPr>
              <w:spacing w:after="0"/>
              <w:rPr>
                <w:rFonts w:asciiTheme="minorHAnsi" w:hAnsiTheme="minorHAnsi"/>
              </w:rPr>
            </w:pPr>
            <w:r w:rsidRPr="00AA7271">
              <w:rPr>
                <w:rFonts w:asciiTheme="minorHAnsi" w:hAnsiTheme="minorHAnsi"/>
              </w:rPr>
              <w:t>AFUE &lt;= 75% and cost of any repairs &lt;$528</w:t>
            </w:r>
          </w:p>
        </w:tc>
      </w:tr>
      <w:tr w:rsidR="00324058" w:rsidRPr="00AA7271" w:rsidTr="0037056B">
        <w:trPr>
          <w:trHeight w:hRule="exact" w:val="288"/>
          <w:jc w:val="center"/>
        </w:trPr>
        <w:tc>
          <w:tcPr>
            <w:tcW w:w="2754" w:type="dxa"/>
          </w:tcPr>
          <w:p w:rsidR="00324058" w:rsidRPr="00AA7271" w:rsidRDefault="00324058" w:rsidP="0037056B">
            <w:pPr>
              <w:spacing w:after="0"/>
              <w:rPr>
                <w:rFonts w:asciiTheme="minorHAnsi" w:hAnsiTheme="minorHAnsi"/>
              </w:rPr>
            </w:pPr>
            <w:r w:rsidRPr="00AA7271">
              <w:rPr>
                <w:rFonts w:asciiTheme="minorHAnsi" w:hAnsiTheme="minorHAnsi"/>
              </w:rPr>
              <w:t>Ground Source Heat Pump</w:t>
            </w:r>
          </w:p>
        </w:tc>
        <w:tc>
          <w:tcPr>
            <w:tcW w:w="1440" w:type="dxa"/>
          </w:tcPr>
          <w:p w:rsidR="00324058" w:rsidRPr="00AA7271" w:rsidRDefault="00324058" w:rsidP="0037056B">
            <w:pPr>
              <w:spacing w:after="0"/>
              <w:rPr>
                <w:rFonts w:asciiTheme="minorHAnsi" w:hAnsiTheme="minorHAnsi"/>
              </w:rPr>
            </w:pPr>
            <w:r w:rsidRPr="00AA7271">
              <w:rPr>
                <w:rFonts w:asciiTheme="minorHAnsi" w:hAnsiTheme="minorHAnsi"/>
              </w:rPr>
              <w:t>5.3.8</w:t>
            </w:r>
          </w:p>
        </w:tc>
        <w:tc>
          <w:tcPr>
            <w:tcW w:w="4914" w:type="dxa"/>
          </w:tcPr>
          <w:p w:rsidR="00324058" w:rsidRPr="00AA7271" w:rsidRDefault="00324058" w:rsidP="0037056B">
            <w:pPr>
              <w:spacing w:after="0"/>
              <w:rPr>
                <w:rFonts w:asciiTheme="minorHAnsi" w:hAnsiTheme="minorHAnsi"/>
              </w:rPr>
            </w:pPr>
            <w:r w:rsidRPr="00AA7271">
              <w:rPr>
                <w:rFonts w:asciiTheme="minorHAnsi" w:hAnsiTheme="minorHAnsi"/>
              </w:rPr>
              <w:t>SEER &lt;=10 and cost of any repairs &lt;$249 per ton</w:t>
            </w:r>
          </w:p>
        </w:tc>
      </w:tr>
    </w:tbl>
    <w:p w:rsidR="00324058" w:rsidRDefault="00324058" w:rsidP="00324058"/>
    <w:p w:rsidR="00324058" w:rsidRDefault="00324058" w:rsidP="00324058">
      <w:r>
        <w:t>I</w:t>
      </w:r>
      <w:r w:rsidRPr="00FF2648">
        <w:t>t is only appropriate to use these Early Replacement assumptions where th</w:t>
      </w:r>
      <w:r>
        <w:t>ese</w:t>
      </w:r>
      <w:r w:rsidRPr="00FF2648">
        <w:t xml:space="preserv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for the existing heating or cooling system in the home:</w:t>
      </w:r>
    </w:p>
    <w:p w:rsidR="00324058" w:rsidRPr="00FF2648" w:rsidRDefault="00324058" w:rsidP="00324058">
      <w:pPr>
        <w:rPr>
          <w:rFonts w:ascii="Garamond" w:hAnsi="Garamond" w:cs="Calibri"/>
          <w:bCs/>
          <w:sz w:val="24"/>
          <w:szCs w:val="24"/>
        </w:rPr>
      </w:pPr>
    </w:p>
    <w:p w:rsidR="00324058" w:rsidRPr="00931B9F" w:rsidRDefault="00324058" w:rsidP="00324058">
      <w:pPr>
        <w:pStyle w:val="Heading3"/>
      </w:pPr>
      <w:bookmarkStart w:id="111" w:name="_Toc411593403"/>
      <w:r>
        <w:t>Furnace Baseline</w:t>
      </w:r>
      <w:bookmarkEnd w:id="111"/>
    </w:p>
    <w:p w:rsidR="00324058" w:rsidRPr="009D4A5F" w:rsidRDefault="00324058" w:rsidP="00324058">
      <w:pPr>
        <w:widowControl/>
        <w:shd w:val="clear" w:color="auto" w:fill="FFFFFF"/>
        <w:spacing w:before="240" w:line="270" w:lineRule="atLeast"/>
        <w:rPr>
          <w:rFonts w:cstheme="minorHAnsi"/>
          <w:color w:val="000000"/>
          <w:szCs w:val="20"/>
        </w:rPr>
      </w:pPr>
      <w:r>
        <w:rPr>
          <w:rFonts w:cstheme="minorHAnsi"/>
          <w:color w:val="000000"/>
          <w:szCs w:val="20"/>
        </w:rPr>
        <w:t>“</w:t>
      </w:r>
      <w:r w:rsidRPr="009D4A5F">
        <w:rPr>
          <w:rFonts w:cstheme="minorHAnsi"/>
          <w:color w:val="000000"/>
          <w:szCs w:val="20"/>
        </w:rPr>
        <w:t>The prior national standard for residential oil and gas furnaces was 78% AFUE. DOE raised the standard in 2007 to 80% AFUE, effective 2015. However, virtually all furnaces on the market have an AFUE of 80% or better, which prompted states and environmental and consumer groups to sue DOE over its 2007 decision. In April 2009, DOE accepted a “voluntary remand” in that litigation. In October 2009, manufacturers and efficiency advocates negotiated an agreement that, for the first time, included different standard levels in three climate regions: the North, South, and Southwest. DOE issued a direct final rule (DFR) in June 2011 reflecting the standard levels in the consensus agreement. The DFR became effective on October 25, 2011 establishing new standards: In the North, most furnaces will be required to have an AFUE of 90%.The 80% AFUE standard for the South and Southwest will remain unchanged at 80%. Oil furnaces will be required to have an AFUE of 83% in all three regions. The amended standards will become effective in May 2013 for non-weatherized furnaces and in January 2015 for weatherized furnaces. DOE estimates that the standards will save about 3.3 quads (quadrillion Btu) of energy over 30 years and yield a net present value of about $14 billion at a 3 percent discount rate.</w:t>
      </w:r>
    </w:p>
    <w:p w:rsidR="00324058" w:rsidRDefault="00324058" w:rsidP="00324058">
      <w:pPr>
        <w:widowControl/>
        <w:shd w:val="clear" w:color="auto" w:fill="FFFFFF"/>
        <w:spacing w:before="240" w:line="270" w:lineRule="atLeast"/>
        <w:rPr>
          <w:rFonts w:cstheme="minorHAnsi"/>
          <w:color w:val="000000"/>
          <w:szCs w:val="20"/>
        </w:rPr>
      </w:pPr>
      <w:r w:rsidRPr="009D4A5F">
        <w:rPr>
          <w:rFonts w:cstheme="minorHAnsi"/>
          <w:color w:val="000000"/>
          <w:szCs w:val="20"/>
          <w:u w:val="single"/>
        </w:rPr>
        <w:t>Updat</w:t>
      </w:r>
      <w:r w:rsidRPr="009D4A5F">
        <w:rPr>
          <w:rFonts w:cstheme="minorHAnsi"/>
          <w:i/>
          <w:iCs/>
          <w:color w:val="000000"/>
          <w:szCs w:val="20"/>
          <w:u w:val="single"/>
        </w:rPr>
        <w:t>e</w:t>
      </w:r>
      <w:r w:rsidRPr="009D4A5F">
        <w:rPr>
          <w:rFonts w:cstheme="minorHAnsi"/>
          <w:i/>
          <w:iCs/>
          <w:color w:val="000000"/>
          <w:szCs w:val="20"/>
        </w:rPr>
        <w:t>: </w:t>
      </w:r>
      <w:r w:rsidRPr="009D4A5F">
        <w:rPr>
          <w:rFonts w:cstheme="minorHAnsi"/>
          <w:color w:val="000000"/>
          <w:szCs w:val="20"/>
        </w:rPr>
        <w:t>On January 14</w:t>
      </w:r>
      <w:r w:rsidRPr="009C362B">
        <w:rPr>
          <w:rFonts w:cstheme="minorHAnsi"/>
          <w:color w:val="000000"/>
          <w:szCs w:val="20"/>
          <w:vertAlign w:val="superscript"/>
        </w:rPr>
        <w:t>th</w:t>
      </w:r>
      <w:r>
        <w:rPr>
          <w:rFonts w:cstheme="minorHAnsi"/>
          <w:color w:val="000000"/>
          <w:szCs w:val="20"/>
        </w:rPr>
        <w:t xml:space="preserve"> 2013</w:t>
      </w:r>
      <w:r w:rsidRPr="009D4A5F">
        <w:rPr>
          <w:rFonts w:cstheme="minorHAnsi"/>
          <w:color w:val="000000"/>
          <w:szCs w:val="20"/>
        </w:rPr>
        <w:t xml:space="preserve">, the U.S. Department of Energy (DOE) proposed to settle a lawsuit brought by the American Public Gas Association (APGA) that seeks to roll back gas furnace efficiency standards. As a result, the new standards, completed in 2011 and slated to take effect in May 2013, would be eliminated in favor of yet </w:t>
      </w:r>
      <w:r w:rsidRPr="009D4A5F">
        <w:rPr>
          <w:rFonts w:cstheme="minorHAnsi"/>
          <w:color w:val="000000"/>
          <w:szCs w:val="20"/>
        </w:rPr>
        <w:lastRenderedPageBreak/>
        <w:t>another round of DOE hearings and studies. Even if DOE completes a new rulemaking in two years, it's unlikely to take effect before 2020.</w:t>
      </w:r>
      <w:r>
        <w:rPr>
          <w:rFonts w:cstheme="minorHAnsi"/>
          <w:color w:val="000000"/>
          <w:szCs w:val="20"/>
        </w:rPr>
        <w:t>”</w:t>
      </w:r>
      <w:r>
        <w:rPr>
          <w:rStyle w:val="FootnoteReference"/>
          <w:color w:val="000000"/>
          <w:szCs w:val="20"/>
        </w:rPr>
        <w:footnoteReference w:id="22"/>
      </w:r>
    </w:p>
    <w:p w:rsidR="00324058" w:rsidRPr="00713628" w:rsidRDefault="00324058" w:rsidP="00324058">
      <w:pPr>
        <w:tabs>
          <w:tab w:val="left" w:pos="2330"/>
        </w:tabs>
        <w:rPr>
          <w:rFonts w:cstheme="minorHAnsi"/>
          <w:szCs w:val="20"/>
        </w:rPr>
      </w:pPr>
      <w:r>
        <w:rPr>
          <w:rFonts w:cstheme="minorHAnsi"/>
          <w:szCs w:val="20"/>
        </w:rPr>
        <w:t>As a result, each of the furnace measures contains the following language describing the baseline assumption:</w:t>
      </w:r>
      <w:r w:rsidRPr="00713628">
        <w:rPr>
          <w:rFonts w:cstheme="minorHAnsi"/>
          <w:szCs w:val="20"/>
        </w:rPr>
        <w:tab/>
      </w:r>
    </w:p>
    <w:p w:rsidR="00324058" w:rsidRDefault="00324058" w:rsidP="00324058">
      <w:pPr>
        <w:rPr>
          <w:rFonts w:cstheme="minorHAnsi"/>
          <w:szCs w:val="20"/>
        </w:rPr>
      </w:pPr>
      <w:r>
        <w:rPr>
          <w:rFonts w:cstheme="minorHAnsi"/>
          <w:szCs w:val="20"/>
        </w:rPr>
        <w:t>“</w:t>
      </w:r>
      <w:r w:rsidRPr="00A05FC2">
        <w:rPr>
          <w:rFonts w:cstheme="minorHAnsi"/>
          <w:szCs w:val="20"/>
        </w:rPr>
        <w:t>Although the current Federal Standard for gas furnaces is an AFUE rating of 78%, based upon review of available product in the AHRI database, the baseline efficiency for this characterization is assumed to be 80%</w:t>
      </w:r>
      <w:r>
        <w:rPr>
          <w:rFonts w:cstheme="minorHAnsi"/>
          <w:szCs w:val="20"/>
        </w:rPr>
        <w:t>.</w:t>
      </w:r>
      <w:r w:rsidRPr="00C770B7">
        <w:rPr>
          <w:rFonts w:cstheme="minorHAnsi"/>
          <w:szCs w:val="20"/>
        </w:rPr>
        <w:t xml:space="preserve"> </w:t>
      </w:r>
      <w:r>
        <w:rPr>
          <w:rFonts w:cstheme="minorHAnsi"/>
          <w:szCs w:val="20"/>
        </w:rPr>
        <w:t>The baseline will be adjusted when the Federal Standard is updated.”</w:t>
      </w:r>
    </w:p>
    <w:p w:rsidR="00324058" w:rsidRDefault="00324058" w:rsidP="00324058">
      <w:pPr>
        <w:widowControl/>
        <w:rPr>
          <w:rFonts w:ascii="Calibri" w:hAnsi="Calibri" w:cs="Arial"/>
          <w:bCs/>
          <w:iCs/>
          <w:sz w:val="28"/>
          <w:szCs w:val="28"/>
        </w:rPr>
      </w:pPr>
      <w:r>
        <w:br w:type="page"/>
      </w:r>
    </w:p>
    <w:p w:rsidR="00324058" w:rsidRDefault="00324058" w:rsidP="00324058">
      <w:pPr>
        <w:pStyle w:val="Heading2"/>
      </w:pPr>
      <w:bookmarkStart w:id="112" w:name="_Toc333218995"/>
      <w:bookmarkStart w:id="113" w:name="_Toc411593404"/>
      <w:bookmarkEnd w:id="105"/>
      <w:bookmarkEnd w:id="106"/>
      <w:r>
        <w:lastRenderedPageBreak/>
        <w:t>Glossary</w:t>
      </w:r>
      <w:bookmarkEnd w:id="112"/>
      <w:bookmarkEnd w:id="113"/>
    </w:p>
    <w:p w:rsidR="00324058" w:rsidRDefault="00324058" w:rsidP="00324058">
      <w:pPr>
        <w:spacing w:after="240"/>
        <w:rPr>
          <w:b/>
          <w:szCs w:val="20"/>
        </w:rPr>
      </w:pPr>
    </w:p>
    <w:p w:rsidR="00324058" w:rsidRPr="00AA7271" w:rsidRDefault="00324058" w:rsidP="00324058">
      <w:pPr>
        <w:spacing w:after="240"/>
        <w:rPr>
          <w:szCs w:val="20"/>
        </w:rPr>
      </w:pPr>
      <w:r w:rsidRPr="00AA7271">
        <w:rPr>
          <w:b/>
          <w:szCs w:val="20"/>
        </w:rPr>
        <w:t xml:space="preserve">Baseline Efficiency: </w:t>
      </w:r>
      <w:r w:rsidRPr="00AA7271">
        <w:rPr>
          <w:szCs w:val="20"/>
        </w:rPr>
        <w:t>The assumed standard efficiency of equipment, absent an efficiency program.</w:t>
      </w:r>
    </w:p>
    <w:p w:rsidR="00324058" w:rsidRPr="00AA7271" w:rsidRDefault="00324058" w:rsidP="00324058">
      <w:pPr>
        <w:spacing w:after="240"/>
        <w:rPr>
          <w:b/>
          <w:szCs w:val="20"/>
        </w:rPr>
      </w:pPr>
      <w:r w:rsidRPr="00AA7271">
        <w:rPr>
          <w:b/>
          <w:szCs w:val="20"/>
        </w:rPr>
        <w:t>Building Types</w:t>
      </w:r>
      <w:r w:rsidRPr="00AA7271">
        <w:rPr>
          <w:rFonts w:ascii="Arial" w:hAnsi="Arial"/>
          <w:b/>
          <w:vertAlign w:val="superscript"/>
        </w:rPr>
        <w:footnoteReference w:id="23"/>
      </w:r>
      <w:r w:rsidRPr="00AA7271">
        <w:rPr>
          <w:b/>
          <w:szCs w:val="20"/>
        </w:rPr>
        <w:t>:</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1"/>
        <w:gridCol w:w="7359"/>
      </w:tblGrid>
      <w:tr w:rsidR="00324058" w:rsidRPr="00AA7271" w:rsidTr="0037056B">
        <w:trPr>
          <w:trHeight w:val="377"/>
          <w:tblHeader/>
          <w:jc w:val="center"/>
        </w:trPr>
        <w:tc>
          <w:tcPr>
            <w:tcW w:w="199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324058" w:rsidRPr="00AA7271" w:rsidRDefault="00324058" w:rsidP="0037056B">
            <w:pPr>
              <w:spacing w:after="0" w:line="276" w:lineRule="auto"/>
              <w:jc w:val="center"/>
              <w:rPr>
                <w:b/>
                <w:color w:val="FFFFFF" w:themeColor="background1"/>
              </w:rPr>
            </w:pPr>
            <w:r w:rsidRPr="00AA7271">
              <w:rPr>
                <w:b/>
                <w:color w:val="FFFFFF" w:themeColor="background1"/>
              </w:rPr>
              <w:t>Building Type</w:t>
            </w:r>
          </w:p>
        </w:tc>
        <w:tc>
          <w:tcPr>
            <w:tcW w:w="73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324058" w:rsidRPr="00AA7271" w:rsidRDefault="00324058" w:rsidP="0037056B">
            <w:pPr>
              <w:spacing w:after="0" w:line="276" w:lineRule="auto"/>
              <w:jc w:val="center"/>
              <w:rPr>
                <w:b/>
                <w:color w:val="FFFFFF" w:themeColor="background1"/>
              </w:rPr>
            </w:pPr>
            <w:r w:rsidRPr="00AA7271">
              <w:rPr>
                <w:b/>
                <w:color w:val="FFFFFF" w:themeColor="background1"/>
              </w:rPr>
              <w:t>Definition</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pPr>
            <w:r w:rsidRPr="00AA7271">
              <w:t xml:space="preserve">Assisted Living </w:t>
            </w:r>
            <w:proofErr w:type="spellStart"/>
            <w:r w:rsidRPr="00AA7271">
              <w:t>MultiFamily</w:t>
            </w:r>
            <w:proofErr w:type="spellEnd"/>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rFonts w:cstheme="minorHAnsi"/>
                <w:szCs w:val="16"/>
              </w:rPr>
            </w:pPr>
            <w:r w:rsidRPr="00AA7271">
              <w:rPr>
                <w:rFonts w:cstheme="minorHAnsi"/>
              </w:rPr>
              <w:t xml:space="preserve">Applies to residential buildings of three of more units with staff to assist the occupants. </w:t>
            </w:r>
            <w:r w:rsidRPr="00AA7271">
              <w:t>Gross Floor Area should include all fully-enclosed space within the exterior walls of the building(s) including individual rooms or units, wellness centers, exam rooms, community rooms, small shops or service areas for residents and visitors (e.g. hair salons, convenience stores), staff offices, lobbies, atriums, cafeterias, kitchens, storage areas, hallways, basements, stairways, corridors between buildings, and elevator shafts.</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rPr>
                <w:szCs w:val="16"/>
              </w:rPr>
            </w:pPr>
            <w:r w:rsidRPr="00AA7271">
              <w:t>Auditorium/Assembly</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rFonts w:cstheme="minorHAnsi"/>
                <w:szCs w:val="16"/>
              </w:rPr>
            </w:pPr>
            <w:r w:rsidRPr="00AA7271">
              <w:rPr>
                <w:rFonts w:cstheme="minorHAnsi"/>
              </w:rPr>
              <w:t xml:space="preserve">Applies to any performance space such as a theater, arena, or hall. </w:t>
            </w:r>
            <w:r w:rsidRPr="00AA7271">
              <w:t>Gross Floor Area should include all space within the building(s), including seating, stage and backstage areas, food service areas, retail areas, rehearsal studios, administrative/office space, mechanical rooms, storage areas, elevator shafts, and stairwells.</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pPr>
            <w:r w:rsidRPr="00AA7271">
              <w:t>College/University</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 xml:space="preserve">Applies to facility space used for higher education. Relevant buildings include administrative headquarters, residence halls, athletic and recreation facilities, laboratories, etc. The total gross floor area should include all supporting functions such as kitchens used by staff, lobbies, atria, conference rooms and auditoria, fitness areas for staff, storage areas, stairways, elevator shafts, etc. </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rPr>
                <w:szCs w:val="16"/>
              </w:rPr>
            </w:pPr>
            <w:r w:rsidRPr="00AA7271">
              <w:t>Convenience Store</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Applies to facility space used for the retail sale of a limited selection of food and beverage products. The total gross floor area should include all supporting functions such as kitchens and break rooms used by staff, storage areas (refrigerated and non-refrigerated), and administrative areas.</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pPr>
            <w:r w:rsidRPr="00AA7271">
              <w:t>Elementary School</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Applies to a school serving children In any grades from Kindergarten through sixth grade.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pPr>
            <w:r w:rsidRPr="00AA7271">
              <w:t>Exterior</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Applies to unconditioned spaces that are outside of the building envelope.</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pPr>
            <w:r w:rsidRPr="00AA7271">
              <w:t>Garage</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Applies to unconditioned spaces either attached or detached from the primary building envelope that are not used for living space.</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pPr>
            <w:r w:rsidRPr="00AA7271">
              <w:t>Grocery</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Applies to facility space used for the retail sale of food and beverage products. It should not be used by restaurants. The total gross floor area should include all supporting functions such as kitchens and break rooms used by staff, storage areas (refrigerated and non-refrigerated), administrative areas, stairwells, atria, lobbies, etc.</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pPr>
            <w:r w:rsidRPr="00AA7271">
              <w:t>Healthcare Clinic</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rFonts w:cstheme="minorHAnsi"/>
                <w:szCs w:val="16"/>
              </w:rPr>
            </w:pPr>
            <w:r w:rsidRPr="00AA7271">
              <w:rPr>
                <w:rFonts w:cstheme="minorHAnsi"/>
              </w:rPr>
              <w:t xml:space="preserve">Applies to a facility space </w:t>
            </w:r>
            <w:r w:rsidRPr="00AA7271">
              <w:t>used to provide diagnosis and treatment for medical, dental, or psychiatric outpatient care. Gross Floor Area should include all space within the building(s) including offices, exam rooms, laboratories, lobbies, atriums, conference rooms and auditoriums, employee break rooms and kitchens, rest rooms, elevator shafts, stairways, mechanical rooms, and storage areas.</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pPr>
            <w:r w:rsidRPr="00AA7271">
              <w:t>Heavy Industry</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rFonts w:cstheme="minorHAnsi"/>
                <w:szCs w:val="16"/>
              </w:rPr>
            </w:pPr>
            <w:r w:rsidRPr="00AA7271">
              <w:rPr>
                <w:rFonts w:cstheme="minorHAnsi"/>
              </w:rPr>
              <w:t xml:space="preserve">Heavy industry buildings are typically characterized by a </w:t>
            </w:r>
            <w:r w:rsidRPr="00AA7271">
              <w:t>plant that includes a main production area that has high-ceilings and contains heavy equipment used for assembly line production</w:t>
            </w:r>
            <w:r w:rsidRPr="00AA7271">
              <w:rPr>
                <w:rFonts w:cstheme="minorHAnsi"/>
              </w:rPr>
              <w:t xml:space="preserve">.  These building types may be distinguished by categorizing NIACS (SIC) </w:t>
            </w:r>
            <w:r w:rsidRPr="00AA7271">
              <w:rPr>
                <w:rFonts w:cstheme="minorHAnsi"/>
              </w:rPr>
              <w:lastRenderedPageBreak/>
              <w:t>codes according to the needs of the Program Administrator.</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pPr>
            <w:r w:rsidRPr="00AA7271">
              <w:lastRenderedPageBreak/>
              <w:t>High School/Middle School</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 xml:space="preserve">Applies to facility space used as a school building for 7th through 12th grade students. This does not include college or university classroom facilities and laboratories, vocational, technical, or trade schools.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   </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pPr>
            <w:r w:rsidRPr="00AA7271">
              <w:t>Hospital</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Applies to a general medical and surgical hospital (including critical access hospitals and children’s hospitals) that is either a stand-alone building or a campus of buildings. Spaces more accurately characterized as a Healthcare Clinic should use that definition.</w:t>
            </w:r>
          </w:p>
          <w:p w:rsidR="00324058" w:rsidRPr="00AA7271" w:rsidRDefault="00324058" w:rsidP="0037056B">
            <w:pPr>
              <w:spacing w:after="0"/>
              <w:rPr>
                <w:szCs w:val="16"/>
              </w:rPr>
            </w:pPr>
            <w:r w:rsidRPr="00AA7271">
              <w:t>The definition of Hospital accounts for all space types that are located within the Hospital building/campus, such as medical offices, administrative offices, and skilled nursing.  The total floor area should include the aggregate floor area of all buildings on the campus as well as all supporting functions such as: stairways, connecting corridors between buildings, medical offices, exam rooms, laboratories, lobbies, atria, cafeterias, storage areas, elevator shafts, and any space affiliated with emergency medical care, or diagnostic care.  </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rPr>
                <w:szCs w:val="16"/>
              </w:rPr>
            </w:pPr>
            <w:r w:rsidRPr="00AA7271">
              <w:t xml:space="preserve">Hotel/Motel Combined </w:t>
            </w:r>
          </w:p>
          <w:p w:rsidR="00324058" w:rsidRPr="00AA7271" w:rsidRDefault="00324058" w:rsidP="0037056B">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rsidR="00324058" w:rsidRDefault="00324058" w:rsidP="0037056B">
            <w:pPr>
              <w:spacing w:after="0"/>
              <w:rPr>
                <w:ins w:id="118" w:author="Samuel Dent" w:date="2015-09-25T06:28:00Z"/>
              </w:rPr>
            </w:pPr>
            <w:r w:rsidRPr="00AA7271">
              <w:t>Applies to buildings that rent overnight accommodations on a room/suite basis, typically including a bath/shower and other facilities in guest rooms.  The total gross floor area should include all interior space, including guestrooms, halls, lobbies, atria, food preparation and restaurant space, conference and banquet space, health clubs/spas, indoor pool areas, and laundry facilities, as well as all space used for supporting functions such as elevator shafts, stairways, mechanical rooms, storage areas, employee break rooms, back-of-house offices, etc.  Hotel does not apply to fractional ownership properties such as condominiums or vacation timeshares.  Hotel properties should be owned by a single entity and have rooms available on a nightly basis.</w:t>
            </w:r>
          </w:p>
          <w:p w:rsidR="003A7007" w:rsidRDefault="003A7007" w:rsidP="0037056B">
            <w:pPr>
              <w:spacing w:after="0"/>
              <w:rPr>
                <w:ins w:id="119" w:author="Samuel Dent" w:date="2015-09-25T06:28:00Z"/>
              </w:rPr>
            </w:pPr>
            <w:ins w:id="120" w:author="Samuel Dent" w:date="2015-09-25T06:28:00Z">
              <w:r>
                <w:t>Where distinction between Hotel and Motel is necessary:</w:t>
              </w:r>
            </w:ins>
          </w:p>
          <w:p w:rsidR="003A7007" w:rsidRDefault="003A7007" w:rsidP="0037056B">
            <w:pPr>
              <w:spacing w:after="0"/>
              <w:rPr>
                <w:ins w:id="121" w:author="Samuel Dent" w:date="2015-09-25T06:28:00Z"/>
              </w:rPr>
            </w:pPr>
            <w:ins w:id="122" w:author="Samuel Dent" w:date="2015-09-25T06:28:00Z">
              <w:r>
                <w:t xml:space="preserve">Hotel: Room entrances and Corridors are </w:t>
              </w:r>
              <w:r w:rsidRPr="003A7007">
                <w:rPr>
                  <w:iCs/>
                  <w:rPrChange w:id="123" w:author="Samuel Dent" w:date="2015-09-25T06:29:00Z">
                    <w:rPr>
                      <w:i/>
                      <w:iCs/>
                      <w:u w:val="single"/>
                    </w:rPr>
                  </w:rPrChange>
                </w:rPr>
                <w:t>located in the</w:t>
              </w:r>
              <w:r w:rsidRPr="003A7007">
                <w:rPr>
                  <w:i/>
                  <w:iCs/>
                  <w:rPrChange w:id="124" w:author="Samuel Dent" w:date="2015-09-25T06:29:00Z">
                    <w:rPr>
                      <w:i/>
                      <w:iCs/>
                      <w:u w:val="single"/>
                    </w:rPr>
                  </w:rPrChange>
                </w:rPr>
                <w:t xml:space="preserve"> interior</w:t>
              </w:r>
              <w:r w:rsidRPr="003A7007">
                <w:t xml:space="preserve"> of</w:t>
              </w:r>
              <w:r>
                <w:t xml:space="preserve"> the building. Corridors are conditioned spaces. Building can be significantly larger in size/height. </w:t>
              </w:r>
            </w:ins>
          </w:p>
          <w:p w:rsidR="003A7007" w:rsidRPr="003A7007" w:rsidRDefault="003A7007">
            <w:pPr>
              <w:pPrChange w:id="125" w:author="Samuel Dent" w:date="2015-09-25T06:28:00Z">
                <w:pPr>
                  <w:spacing w:after="0"/>
                </w:pPr>
              </w:pPrChange>
            </w:pPr>
            <w:ins w:id="126" w:author="Samuel Dent" w:date="2015-09-25T06:28:00Z">
              <w:r>
                <w:t xml:space="preserve">Motel: Room entrances and Corridors are </w:t>
              </w:r>
              <w:r w:rsidRPr="003A7007">
                <w:rPr>
                  <w:iCs/>
                  <w:rPrChange w:id="127" w:author="Samuel Dent" w:date="2015-09-25T06:29:00Z">
                    <w:rPr>
                      <w:i/>
                      <w:iCs/>
                      <w:u w:val="single"/>
                    </w:rPr>
                  </w:rPrChange>
                </w:rPr>
                <w:t>located on the</w:t>
              </w:r>
              <w:r w:rsidRPr="003A7007">
                <w:rPr>
                  <w:i/>
                  <w:iCs/>
                  <w:rPrChange w:id="128" w:author="Samuel Dent" w:date="2015-09-25T06:29:00Z">
                    <w:rPr>
                      <w:i/>
                      <w:iCs/>
                      <w:u w:val="single"/>
                    </w:rPr>
                  </w:rPrChange>
                </w:rPr>
                <w:t xml:space="preserve"> exterior</w:t>
              </w:r>
              <w:r>
                <w:t xml:space="preserve"> of the building. Corridors are not conditioned spaces. Buildings tend to be two to three stories in height. </w:t>
              </w:r>
            </w:ins>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rPr>
                <w:szCs w:val="16"/>
              </w:rPr>
            </w:pPr>
            <w:r w:rsidRPr="00AA7271">
              <w:t>Hotel/Motel Common Areas</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All the common areas open to guests of the hotel such as the lobby, corridors and stairways, and other spaces that may have continuous or large lighting and HVAC hours.</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rPr>
                <w:szCs w:val="16"/>
              </w:rPr>
            </w:pPr>
            <w:r w:rsidRPr="00AA7271">
              <w:t>Hotel/Motel Guest Room</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 xml:space="preserve">Applies to the guest rooms of the hotel or motel. These spaces are occupied </w:t>
            </w:r>
            <w:proofErr w:type="spellStart"/>
            <w:r w:rsidRPr="00AA7271">
              <w:t>intermittantly</w:t>
            </w:r>
            <w:proofErr w:type="spellEnd"/>
            <w:r w:rsidRPr="00AA7271">
              <w:t xml:space="preserve">. </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rPr>
                <w:szCs w:val="16"/>
              </w:rPr>
            </w:pPr>
            <w:r w:rsidRPr="00AA7271">
              <w:t>Light  Industry</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Applies to buildings that are dedicated to manufacturing activities.  Light industry buildings are characterized by consumer product and component manufacturing .These building types may be distinguished by categorizing NIACS (SIC) codes according to the needs of the Program Administrator.</w:t>
            </w:r>
          </w:p>
        </w:tc>
      </w:tr>
      <w:tr w:rsidR="00B11E17" w:rsidRPr="00AA7271" w:rsidTr="0037056B">
        <w:trPr>
          <w:trHeight w:val="285"/>
          <w:jc w:val="center"/>
          <w:ins w:id="129" w:author="Samuel Dent" w:date="2015-10-14T11:51:00Z"/>
        </w:trPr>
        <w:tc>
          <w:tcPr>
            <w:tcW w:w="1991" w:type="dxa"/>
            <w:tcBorders>
              <w:top w:val="single" w:sz="4" w:space="0" w:color="auto"/>
              <w:left w:val="single" w:sz="4" w:space="0" w:color="auto"/>
              <w:bottom w:val="single" w:sz="4" w:space="0" w:color="auto"/>
              <w:right w:val="single" w:sz="4" w:space="0" w:color="auto"/>
            </w:tcBorders>
            <w:noWrap/>
          </w:tcPr>
          <w:p w:rsidR="00B11E17" w:rsidRPr="00AA7271" w:rsidRDefault="00B11E17" w:rsidP="0037056B">
            <w:pPr>
              <w:spacing w:after="0"/>
              <w:jc w:val="left"/>
              <w:rPr>
                <w:ins w:id="130" w:author="Samuel Dent" w:date="2015-10-14T11:51:00Z"/>
              </w:rPr>
            </w:pPr>
            <w:ins w:id="131" w:author="Samuel Dent" w:date="2015-10-14T11:51:00Z">
              <w:r>
                <w:t>Low-use Small Business</w:t>
              </w:r>
            </w:ins>
          </w:p>
        </w:tc>
        <w:tc>
          <w:tcPr>
            <w:tcW w:w="7359" w:type="dxa"/>
            <w:tcBorders>
              <w:top w:val="single" w:sz="4" w:space="0" w:color="auto"/>
              <w:left w:val="single" w:sz="4" w:space="0" w:color="auto"/>
              <w:bottom w:val="single" w:sz="4" w:space="0" w:color="auto"/>
              <w:right w:val="single" w:sz="4" w:space="0" w:color="auto"/>
            </w:tcBorders>
          </w:tcPr>
          <w:p w:rsidR="00B11E17" w:rsidRPr="00AA7271" w:rsidRDefault="00B11E17" w:rsidP="0037056B">
            <w:pPr>
              <w:spacing w:after="0"/>
              <w:rPr>
                <w:ins w:id="132" w:author="Samuel Dent" w:date="2015-10-14T11:51:00Z"/>
              </w:rPr>
            </w:pPr>
            <w:ins w:id="133" w:author="Samuel Dent" w:date="2015-10-14T11:51:00Z">
              <w:r>
                <w:t xml:space="preserve">Any business type with low </w:t>
              </w:r>
            </w:ins>
            <w:ins w:id="134" w:author="Samuel Dent" w:date="2015-10-14T11:54:00Z">
              <w:r w:rsidR="00A60094">
                <w:t xml:space="preserve">(&lt;3000) </w:t>
              </w:r>
            </w:ins>
            <w:ins w:id="135" w:author="Samuel Dent" w:date="2015-10-14T11:51:00Z">
              <w:r>
                <w:t>operating hours (provided as option in lighting measures)</w:t>
              </w:r>
            </w:ins>
            <w:ins w:id="136" w:author="Samuel Dent" w:date="2015-10-14T11:53:00Z">
              <w:r>
                <w:t>.</w:t>
              </w:r>
            </w:ins>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rPr>
                <w:szCs w:val="16"/>
              </w:rPr>
            </w:pPr>
            <w:r w:rsidRPr="00AA7271">
              <w:t>Miscellaneous</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Applies to spaces that do not fit clearly within any available categories should be designated as “miscellaneous”.</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rPr>
                <w:szCs w:val="16"/>
              </w:rPr>
            </w:pPr>
            <w:r w:rsidRPr="00AA7271">
              <w:t>Multifamily-Mid Rise</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t>Applies to residential buildings with up to four floors, including all public and multiuse spaces within the building envelope. Small Multifamily buildings best described as a house should use the residential measure characterizations.</w:t>
            </w:r>
          </w:p>
        </w:tc>
      </w:tr>
      <w:tr w:rsidR="00324058" w:rsidRPr="00AA7271" w:rsidTr="0037056B">
        <w:trPr>
          <w:trHeight w:val="300"/>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rPr>
                <w:szCs w:val="16"/>
              </w:rPr>
            </w:pPr>
            <w:r w:rsidRPr="00AA7271">
              <w:lastRenderedPageBreak/>
              <w:t xml:space="preserve">Multifamily-High Rise Combined </w:t>
            </w:r>
          </w:p>
          <w:p w:rsidR="00324058" w:rsidRPr="00AA7271" w:rsidRDefault="00324058" w:rsidP="0037056B">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Applies to residential buildings with five or more floors, including all public and multiuse spaces within the building envelope. Gross Floor Area should include all fully-enclosed space within the exterior walls of the building(s) including living space in each unit (including occupied and unoccupied units), interior common areas (e.g. lobbies, offices, community rooms, common kitchens, fitness rooms, indoor pools), hallways, stairwells, elevator shafts, connecting corridors between buildings, storage areas, and mechanical space such as a boiler room. Open air stairwells, breezeways, and other similar areas that are not fully-enclosed should not be included in the Gross Floor Area.</w:t>
            </w:r>
          </w:p>
        </w:tc>
      </w:tr>
      <w:tr w:rsidR="00324058" w:rsidRPr="00AA7271" w:rsidTr="0037056B">
        <w:trPr>
          <w:trHeight w:val="300"/>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pPr>
            <w:r w:rsidRPr="00AA7271">
              <w:t>Multifamily-High Rise</w:t>
            </w:r>
          </w:p>
          <w:p w:rsidR="00324058" w:rsidRPr="00AA7271" w:rsidRDefault="00324058" w:rsidP="0037056B">
            <w:pPr>
              <w:spacing w:after="0"/>
              <w:jc w:val="left"/>
            </w:pPr>
            <w:r w:rsidRPr="00AA7271">
              <w:t>Common Areas</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All the common areas open to occupants of the building such as the lobby, corridors and stairways, and other spaces that may have continuous or high lighting and HVAC hours.</w:t>
            </w:r>
          </w:p>
        </w:tc>
      </w:tr>
      <w:tr w:rsidR="00324058" w:rsidRPr="00AA7271" w:rsidTr="0037056B">
        <w:trPr>
          <w:trHeight w:val="300"/>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pPr>
            <w:r w:rsidRPr="00AA7271">
              <w:t>Multifamily-High Rise</w:t>
            </w:r>
          </w:p>
          <w:p w:rsidR="00324058" w:rsidRPr="00AA7271" w:rsidRDefault="00324058" w:rsidP="0037056B">
            <w:pPr>
              <w:spacing w:after="0"/>
              <w:jc w:val="left"/>
            </w:pPr>
            <w:r w:rsidRPr="00AA7271">
              <w:t>Residential Units</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Applies to the residential units in the building only.</w:t>
            </w:r>
          </w:p>
        </w:tc>
      </w:tr>
      <w:tr w:rsidR="00324058" w:rsidRPr="00AA7271" w:rsidTr="0037056B">
        <w:trPr>
          <w:trHeight w:val="300"/>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pPr>
            <w:r w:rsidRPr="00AA7271">
              <w:t>Movie Theater</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rFonts w:cstheme="minorHAnsi"/>
                <w:szCs w:val="16"/>
              </w:rPr>
            </w:pPr>
            <w:r w:rsidRPr="00AA7271">
              <w:rPr>
                <w:rFonts w:cstheme="minorHAnsi"/>
              </w:rPr>
              <w:t xml:space="preserve">Applies </w:t>
            </w:r>
            <w:r w:rsidRPr="00AA7271">
              <w:t>to buildings used for public or private film screenings</w:t>
            </w:r>
            <w:r w:rsidRPr="00AA7271">
              <w:rPr>
                <w:rFonts w:cstheme="minorHAnsi"/>
              </w:rPr>
              <w:t xml:space="preserve">. </w:t>
            </w:r>
            <w:r w:rsidRPr="00AA7271">
              <w:t>Gross Floor Area should include all space within the building(s), including seating areas, lobbies, concession stands, bathrooms, administrative/office space, mechanical rooms, storage areas, elevator shafts, and stairwells.</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pPr>
            <w:r w:rsidRPr="00AA7271">
              <w:t>Office-Low Rise</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pPr>
            <w:r w:rsidRPr="00AA7271">
              <w:t>Applies to facility spaces in buildings with four floors or fewer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pPr>
            <w:r w:rsidRPr="00AA7271">
              <w:t>Office-Mid Rise</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 xml:space="preserve">Applies to facility spaces in buildings with </w:t>
            </w:r>
            <w:proofErr w:type="spellStart"/>
            <w:r w:rsidRPr="00AA7271">
              <w:t>ffive</w:t>
            </w:r>
            <w:proofErr w:type="spellEnd"/>
            <w:r w:rsidRPr="00AA7271">
              <w:t xml:space="preserve"> to nine floors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rPr>
                <w:szCs w:val="16"/>
              </w:rPr>
            </w:pPr>
            <w:r w:rsidRPr="00AA7271">
              <w:t>Office-High Rise</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Applies to facility spaces in buildings with ten floors or more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rPr>
                <w:szCs w:val="16"/>
              </w:rPr>
            </w:pPr>
            <w:r w:rsidRPr="00AA7271">
              <w:t>Religious Wor</w:t>
            </w:r>
            <w:r>
              <w:t>s</w:t>
            </w:r>
            <w:r w:rsidRPr="00AA7271">
              <w:t>hip/Church</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rFonts w:cstheme="minorHAnsi"/>
                <w:szCs w:val="16"/>
              </w:rPr>
            </w:pPr>
            <w:r w:rsidRPr="00AA7271">
              <w:t>Applies to buildings that are used as places of worship. This includes churches, temples, mosques, synagogues, meetinghouses, or any other buildings that primarily function as a place of religious worship. Gross Floor Area should include all areas inside the building that includes the primary worship area, including food preparation, community rooms, classrooms, and supporting areas such as restrooms, storage areas, hallways, and elevator shafts.</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rPr>
                <w:szCs w:val="16"/>
              </w:rPr>
            </w:pPr>
            <w:r w:rsidRPr="00AA7271">
              <w:t>Restaurant</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Applies to a subcategory of Retail/Service space that is used to provide commercial food services to individual customers, and includes kitchen, dining, and common areas.</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rPr>
                <w:szCs w:val="16"/>
              </w:rPr>
            </w:pPr>
            <w:r w:rsidRPr="00AA7271">
              <w:t>Retail/Service-</w:t>
            </w:r>
          </w:p>
          <w:p w:rsidR="00324058" w:rsidRPr="00AA7271" w:rsidRDefault="00324058" w:rsidP="0037056B">
            <w:pPr>
              <w:spacing w:after="0"/>
              <w:jc w:val="left"/>
              <w:rPr>
                <w:szCs w:val="16"/>
              </w:rPr>
            </w:pPr>
            <w:r w:rsidRPr="00AA7271">
              <w:t>Department store</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 xml:space="preserve">Applies to facility space used to conduct the retail sale of consumer product goods.  Stores must be at least 30,000 square feet and have an exterior entrance to the public. The total gross floor area should include all supporting functions such as kitchens and break rooms used by staff, storage areas, administrative areas, elevators, stairwells, etc. Retail segments typically included under this definition are: Department Stores, Discount Stores, Supercenters, Warehouse Clubs, Drug Stores, Dollar Stores, Home Center/Hardware Stores, and Apparel/Hard Line Specialty Stores (e.g., books, clothing, office products, toys, home goods, </w:t>
            </w:r>
            <w:proofErr w:type="gramStart"/>
            <w:r w:rsidRPr="00AA7271">
              <w:t>electronics</w:t>
            </w:r>
            <w:proofErr w:type="gramEnd"/>
            <w:r w:rsidRPr="00AA7271">
              <w:t>). Retail segments excluded under this definition are: Grocery, Convenience Stores, Automobile Dealerships, and Restaurants.</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tcPr>
          <w:p w:rsidR="00324058" w:rsidRPr="00AA7271" w:rsidRDefault="00324058" w:rsidP="0037056B">
            <w:pPr>
              <w:spacing w:after="0"/>
              <w:jc w:val="left"/>
              <w:rPr>
                <w:szCs w:val="16"/>
              </w:rPr>
            </w:pPr>
            <w:r w:rsidRPr="00AA7271">
              <w:t>Retail/Service- Strip Mall</w:t>
            </w:r>
          </w:p>
          <w:p w:rsidR="00324058" w:rsidRPr="00AA7271" w:rsidRDefault="00324058" w:rsidP="0037056B">
            <w:pPr>
              <w:spacing w:after="0"/>
              <w:jc w:val="left"/>
            </w:pP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 xml:space="preserve">Applies to facility space used to conduct the retail sale of consumer product goods.  Stores must less than 30,000 square feet and have an exterior entrance to the public. The total gross floor area should include all supporting functions such as </w:t>
            </w:r>
            <w:r w:rsidRPr="00AA7271">
              <w:lastRenderedPageBreak/>
              <w:t>kitchens and break rooms used by staff, storage areas, administrative areas, elevators, stairwells, etc. Retail segments excluded under this definition are: Grocery, Convenience Stores, Automobile Dealerships, and Restaurants.</w:t>
            </w:r>
          </w:p>
        </w:tc>
      </w:tr>
      <w:tr w:rsidR="00324058" w:rsidRPr="00AA7271"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rsidR="00324058" w:rsidRPr="00AA7271" w:rsidRDefault="00324058" w:rsidP="0037056B">
            <w:pPr>
              <w:spacing w:after="0"/>
              <w:jc w:val="left"/>
              <w:rPr>
                <w:szCs w:val="16"/>
              </w:rPr>
            </w:pPr>
            <w:r w:rsidRPr="00AA7271">
              <w:lastRenderedPageBreak/>
              <w:t>Warehouse</w:t>
            </w:r>
          </w:p>
        </w:tc>
        <w:tc>
          <w:tcPr>
            <w:tcW w:w="7359" w:type="dxa"/>
            <w:tcBorders>
              <w:top w:val="single" w:sz="4" w:space="0" w:color="auto"/>
              <w:left w:val="single" w:sz="4" w:space="0" w:color="auto"/>
              <w:bottom w:val="single" w:sz="4" w:space="0" w:color="auto"/>
              <w:right w:val="single" w:sz="4" w:space="0" w:color="auto"/>
            </w:tcBorders>
            <w:hideMark/>
          </w:tcPr>
          <w:p w:rsidR="00324058" w:rsidRPr="00AA7271" w:rsidRDefault="00324058" w:rsidP="0037056B">
            <w:pPr>
              <w:spacing w:after="0"/>
              <w:rPr>
                <w:szCs w:val="16"/>
              </w:rPr>
            </w:pPr>
            <w:r w:rsidRPr="00AA7271">
              <w:t>Applies to unrefrigerated or refrigerated buildings that are used to store goods, manufactured products, merchandise or raw materials. The total gross floor area of Refrigerated Warehouses should include all temperature controlled area designed to store perishable goods or merchandise under refrigeration at temperatures below 50 degrees Fahrenheit. The total gross floor area of Unrefrigerated Warehouses should include space designed to store non-perishable goods and merchandise. Unrefrigerated warehouses also include distribution centers. The total gross floor area of refrigerated and unrefrigerated warehouses should include all supporting functions such as offices, lobbies, stairways, rest rooms, equipment storage areas, elevator shafts, etc. Existing atriums or areas with high ceilings should only include the base floor area that they occupy. The total gross floor area of refrigerated or unrefrigerated warehouse should not include outside loading bays or docks. Self-storage facilities, or facilities that rent individual storage units, are not eligible for a rating using the warehouse model.</w:t>
            </w:r>
          </w:p>
        </w:tc>
      </w:tr>
    </w:tbl>
    <w:p w:rsidR="00324058" w:rsidRPr="00AA7271" w:rsidRDefault="00324058" w:rsidP="00324058">
      <w:pPr>
        <w:spacing w:after="240"/>
        <w:rPr>
          <w:b/>
          <w:szCs w:val="20"/>
        </w:rPr>
      </w:pPr>
    </w:p>
    <w:p w:rsidR="00324058" w:rsidRPr="00AA7271" w:rsidRDefault="00324058" w:rsidP="00324058">
      <w:pPr>
        <w:spacing w:after="240"/>
        <w:rPr>
          <w:szCs w:val="20"/>
        </w:rPr>
      </w:pPr>
      <w:r w:rsidRPr="00AA7271">
        <w:rPr>
          <w:b/>
          <w:szCs w:val="20"/>
        </w:rPr>
        <w:t>Coincidence</w:t>
      </w:r>
      <w:r w:rsidRPr="00AA7271">
        <w:rPr>
          <w:szCs w:val="20"/>
        </w:rPr>
        <w:t xml:space="preserve"> </w:t>
      </w:r>
      <w:r w:rsidRPr="00AA7271">
        <w:rPr>
          <w:b/>
          <w:szCs w:val="20"/>
        </w:rPr>
        <w:t>Factor</w:t>
      </w:r>
      <w:r w:rsidRPr="00AA7271">
        <w:rPr>
          <w:szCs w:val="20"/>
        </w:rPr>
        <w:t xml:space="preserve"> (CF): Coincidence factors represent the fraction of connected load expected to be coincident with a particular system peak period, on a diversified basis. Coincidence factors are provided for summer peak periods.</w:t>
      </w:r>
    </w:p>
    <w:p w:rsidR="00324058" w:rsidRPr="00AA7271" w:rsidRDefault="00324058" w:rsidP="00324058">
      <w:pPr>
        <w:spacing w:after="240"/>
        <w:rPr>
          <w:szCs w:val="20"/>
        </w:rPr>
      </w:pPr>
      <w:r w:rsidRPr="00AA7271">
        <w:rPr>
          <w:b/>
          <w:szCs w:val="20"/>
        </w:rPr>
        <w:t xml:space="preserve">Commercial &amp; Industrial: </w:t>
      </w:r>
      <w:r w:rsidRPr="00AA7271">
        <w:rPr>
          <w:szCs w:val="20"/>
        </w:rPr>
        <w:t>The market sector that includes measures that apply to any of the building types defined in this TRM, which includes multifamily common areas and public housing</w:t>
      </w:r>
      <w:r w:rsidRPr="00AA7271">
        <w:rPr>
          <w:rFonts w:ascii="Arial" w:hAnsi="Arial"/>
          <w:vertAlign w:val="superscript"/>
        </w:rPr>
        <w:footnoteReference w:id="24"/>
      </w:r>
      <w:r w:rsidRPr="00AA7271">
        <w:rPr>
          <w:szCs w:val="20"/>
        </w:rPr>
        <w:t xml:space="preserve">.   </w:t>
      </w:r>
    </w:p>
    <w:p w:rsidR="00324058" w:rsidRPr="00AA7271" w:rsidRDefault="00324058" w:rsidP="00324058">
      <w:pPr>
        <w:spacing w:after="240"/>
        <w:rPr>
          <w:szCs w:val="20"/>
        </w:rPr>
      </w:pPr>
      <w:proofErr w:type="gramStart"/>
      <w:r w:rsidRPr="00AA7271">
        <w:rPr>
          <w:b/>
          <w:szCs w:val="20"/>
        </w:rPr>
        <w:t>Connected Load</w:t>
      </w:r>
      <w:r w:rsidRPr="00AA7271">
        <w:rPr>
          <w:szCs w:val="20"/>
        </w:rPr>
        <w:t>: The maximum wattage of the equipment, under normal operating conditions.</w:t>
      </w:r>
      <w:proofErr w:type="gramEnd"/>
    </w:p>
    <w:p w:rsidR="00324058" w:rsidRPr="00AA7271" w:rsidRDefault="00324058" w:rsidP="00324058">
      <w:pPr>
        <w:spacing w:after="240"/>
        <w:rPr>
          <w:szCs w:val="20"/>
        </w:rPr>
      </w:pPr>
      <w:proofErr w:type="gramStart"/>
      <w:r w:rsidRPr="00AA7271">
        <w:rPr>
          <w:b/>
          <w:szCs w:val="20"/>
        </w:rPr>
        <w:t xml:space="preserve">Deemed Value: </w:t>
      </w:r>
      <w:r w:rsidRPr="00AA7271">
        <w:rPr>
          <w:szCs w:val="20"/>
        </w:rPr>
        <w:t>A value that has been assumed to be representative of the average condition of an input parameter.</w:t>
      </w:r>
      <w:proofErr w:type="gramEnd"/>
      <w:r w:rsidRPr="00AA7271">
        <w:rPr>
          <w:szCs w:val="20"/>
        </w:rPr>
        <w:t xml:space="preserve">  </w:t>
      </w:r>
    </w:p>
    <w:p w:rsidR="00324058" w:rsidRPr="00AA7271" w:rsidRDefault="00324058" w:rsidP="00324058">
      <w:pPr>
        <w:spacing w:after="240"/>
        <w:rPr>
          <w:szCs w:val="20"/>
        </w:rPr>
      </w:pPr>
      <w:r w:rsidRPr="00AA7271">
        <w:rPr>
          <w:b/>
          <w:szCs w:val="20"/>
        </w:rPr>
        <w:t>Default Value</w:t>
      </w:r>
      <w:r w:rsidRPr="00AA7271">
        <w:rPr>
          <w:szCs w:val="20"/>
        </w:rPr>
        <w:t>: When a measure indicates that an input to a prescriptive saving algorithm may take on a range of values, an average value is also provided in many cases.  This value is considered the default input to the algorithm, and should be used when the other alternatives listed in the measure are not applicable.</w:t>
      </w:r>
    </w:p>
    <w:p w:rsidR="00324058" w:rsidRPr="00AA7271" w:rsidRDefault="00324058" w:rsidP="00324058">
      <w:pPr>
        <w:spacing w:after="240"/>
        <w:rPr>
          <w:szCs w:val="20"/>
        </w:rPr>
      </w:pPr>
      <w:r w:rsidRPr="00AA7271">
        <w:rPr>
          <w:b/>
          <w:szCs w:val="20"/>
        </w:rPr>
        <w:t xml:space="preserve">End-use Category: </w:t>
      </w:r>
      <w:r w:rsidRPr="00AA7271">
        <w:rPr>
          <w:szCs w:val="20"/>
        </w:rPr>
        <w:t>A general term used to describe the categories of equipment that provide a service to an individual or building.  See Table 2.1.1 for a list of the end-use categories that are incorporated in this TRM.</w:t>
      </w:r>
    </w:p>
    <w:p w:rsidR="00324058" w:rsidRPr="00AA7271" w:rsidRDefault="00324058" w:rsidP="00324058">
      <w:pPr>
        <w:spacing w:after="240"/>
        <w:rPr>
          <w:szCs w:val="20"/>
        </w:rPr>
      </w:pPr>
      <w:r w:rsidRPr="00AA7271">
        <w:rPr>
          <w:b/>
          <w:szCs w:val="20"/>
        </w:rPr>
        <w:t>Energy Efficiency:</w:t>
      </w:r>
      <w:r w:rsidRPr="00AA7271">
        <w:rPr>
          <w:szCs w:val="20"/>
        </w:rPr>
        <w:t xml:space="preserve"> "Energy efficiency" means measures that reduce the amount of electricity or natural gas required to achieve a given end use. "Energy efficiency" also includes measures that reduce the total </w:t>
      </w:r>
      <w:proofErr w:type="spellStart"/>
      <w:r w:rsidRPr="00AA7271">
        <w:rPr>
          <w:szCs w:val="20"/>
        </w:rPr>
        <w:t>Btus</w:t>
      </w:r>
      <w:proofErr w:type="spellEnd"/>
      <w:r w:rsidRPr="00AA7271">
        <w:rPr>
          <w:szCs w:val="20"/>
        </w:rPr>
        <w:t xml:space="preserve"> of electricity and natural gas needed to meet the end use or uses (20 ILCS 3855/1-10).  For purposes of this Section, "energy efficiency" means measures that reduce the amount of energy required to achieve a given end use. "Energy efficiency" also includes measures that reduce the total </w:t>
      </w:r>
      <w:proofErr w:type="spellStart"/>
      <w:r w:rsidRPr="00AA7271">
        <w:rPr>
          <w:szCs w:val="20"/>
        </w:rPr>
        <w:t>Btus</w:t>
      </w:r>
      <w:proofErr w:type="spellEnd"/>
      <w:r w:rsidRPr="00AA7271">
        <w:rPr>
          <w:szCs w:val="20"/>
        </w:rPr>
        <w:t xml:space="preserve"> of electricity and natural gas needed to meet the end use or uses (220 ILCS 5/8-104(b)).</w:t>
      </w:r>
    </w:p>
    <w:p w:rsidR="00324058" w:rsidRPr="00AA7271" w:rsidRDefault="00324058" w:rsidP="00324058">
      <w:pPr>
        <w:spacing w:after="240"/>
        <w:rPr>
          <w:szCs w:val="20"/>
        </w:rPr>
      </w:pPr>
      <w:r w:rsidRPr="00AA7271">
        <w:rPr>
          <w:b/>
          <w:szCs w:val="20"/>
        </w:rPr>
        <w:t>Equivalent Full Load Hours</w:t>
      </w:r>
      <w:r w:rsidRPr="00AA7271">
        <w:rPr>
          <w:szCs w:val="20"/>
        </w:rPr>
        <w:t xml:space="preserve"> (EFLH): The equivalent hours that equipment would need to operate at its peak capacity in order to consume its estimated annual kWh consumption (annual kWh/connected kW) or therms.</w:t>
      </w:r>
    </w:p>
    <w:p w:rsidR="00324058" w:rsidRPr="00AA7271" w:rsidRDefault="00324058" w:rsidP="00324058">
      <w:pPr>
        <w:spacing w:after="240"/>
        <w:rPr>
          <w:szCs w:val="20"/>
        </w:rPr>
      </w:pPr>
      <w:r w:rsidRPr="00AA7271">
        <w:rPr>
          <w:b/>
          <w:szCs w:val="20"/>
        </w:rPr>
        <w:t>High Efficiency</w:t>
      </w:r>
      <w:r w:rsidRPr="00AA7271">
        <w:rPr>
          <w:szCs w:val="20"/>
        </w:rPr>
        <w:t xml:space="preserve">: </w:t>
      </w:r>
      <w:r w:rsidRPr="00AA7271">
        <w:t xml:space="preserve">General term for technologies and processes that require less energy, water, or other inputs to </w:t>
      </w:r>
      <w:r w:rsidRPr="00AA7271">
        <w:lastRenderedPageBreak/>
        <w:t xml:space="preserve">operate. </w:t>
      </w:r>
    </w:p>
    <w:p w:rsidR="00324058" w:rsidRPr="00AA7271" w:rsidRDefault="00324058" w:rsidP="00324058">
      <w:pPr>
        <w:spacing w:after="240"/>
      </w:pPr>
      <w:r w:rsidRPr="00AA7271">
        <w:rPr>
          <w:b/>
          <w:szCs w:val="20"/>
        </w:rPr>
        <w:t>Lifetime</w:t>
      </w:r>
      <w:r w:rsidRPr="00AA7271">
        <w:rPr>
          <w:szCs w:val="20"/>
        </w:rPr>
        <w:t xml:space="preserve">:  The number of years (or hours) that the new high efficiency equipment is expected to function. These are generally based on engineering lives, but sometimes adjusted based on expectations about frequency of removal, remodeling or demolition.  Two important distinctions fall under this definition; </w:t>
      </w:r>
      <w:r w:rsidRPr="00AA7271">
        <w:t>Effective Useful Life (EUL) and Remaining Useful Life (RUL).</w:t>
      </w:r>
    </w:p>
    <w:p w:rsidR="00324058" w:rsidRPr="00AA7271" w:rsidRDefault="00324058" w:rsidP="00324058">
      <w:pPr>
        <w:spacing w:after="240"/>
        <w:ind w:left="720"/>
      </w:pPr>
      <w:r w:rsidRPr="00AA7271">
        <w:rPr>
          <w:b/>
        </w:rPr>
        <w:t>EUL</w:t>
      </w:r>
      <w:r w:rsidRPr="00AA7271">
        <w:t xml:space="preserve"> – EUL is based on the manufacturers rating of the effective useful life; how long the equipment will last.  For example, a CFL that operates x hours per year will typically have </w:t>
      </w:r>
      <w:proofErr w:type="gramStart"/>
      <w:r w:rsidRPr="00AA7271">
        <w:t>an</w:t>
      </w:r>
      <w:proofErr w:type="gramEnd"/>
      <w:r w:rsidRPr="00AA7271">
        <w:t xml:space="preserve"> EUL of y.  A house boiler may have a lifetime of 20 years but the EUL is only 15 years since after that time it may be operating at a non-efficient point. </w:t>
      </w:r>
      <w:proofErr w:type="gramStart"/>
      <w:r w:rsidRPr="00AA7271">
        <w:t>An estimate of the median number of years that the measures installed under a program are still in place and operable.</w:t>
      </w:r>
      <w:proofErr w:type="gramEnd"/>
    </w:p>
    <w:p w:rsidR="00324058" w:rsidRPr="00AA7271" w:rsidRDefault="00324058" w:rsidP="00324058">
      <w:pPr>
        <w:spacing w:after="240"/>
        <w:ind w:left="720"/>
      </w:pPr>
      <w:r w:rsidRPr="00AA7271">
        <w:rPr>
          <w:b/>
        </w:rPr>
        <w:t>RUL</w:t>
      </w:r>
      <w:r w:rsidRPr="00AA7271">
        <w:t xml:space="preserve"> – Applies to retrofit or replacement measures.  For example, if an existing working refrigerator is replaced with a high efficiency unit, the RUL is an assumption of how many more years the existing unit would have lasted. As a general rule the RUL is usually assumed to be 1/3 of the EUL.</w:t>
      </w:r>
    </w:p>
    <w:p w:rsidR="00324058" w:rsidRPr="00AA7271" w:rsidRDefault="00324058" w:rsidP="00324058">
      <w:pPr>
        <w:spacing w:after="240"/>
        <w:rPr>
          <w:szCs w:val="20"/>
        </w:rPr>
      </w:pPr>
      <w:r w:rsidRPr="00AA7271">
        <w:rPr>
          <w:b/>
          <w:szCs w:val="20"/>
        </w:rPr>
        <w:t>Load Factor</w:t>
      </w:r>
      <w:r w:rsidRPr="00AA7271">
        <w:rPr>
          <w:szCs w:val="20"/>
        </w:rPr>
        <w:t xml:space="preserve"> (LF): The fraction of full load (wattage) for which the equipment is typically run.</w:t>
      </w:r>
    </w:p>
    <w:p w:rsidR="00324058" w:rsidRPr="00AA7271" w:rsidRDefault="00324058" w:rsidP="00324058">
      <w:pPr>
        <w:spacing w:after="240"/>
      </w:pPr>
      <w:r w:rsidRPr="00AA7271">
        <w:rPr>
          <w:b/>
        </w:rPr>
        <w:t>Measure Cost</w:t>
      </w:r>
      <w:r w:rsidRPr="00AA7271">
        <w:t>: The incremental (for time of sale measures) or full cost (both capital and labor for retrofit measures) of implementing the High Efficiency equipment.</w:t>
      </w:r>
    </w:p>
    <w:p w:rsidR="00324058" w:rsidRPr="00AA7271" w:rsidRDefault="00324058" w:rsidP="00324058">
      <w:pPr>
        <w:spacing w:after="240"/>
      </w:pPr>
      <w:r w:rsidRPr="00AA7271">
        <w:rPr>
          <w:b/>
        </w:rPr>
        <w:t>Measure Description</w:t>
      </w:r>
      <w:r w:rsidRPr="00AA7271">
        <w:t>: A detailed description of the technology and the criteria it must meet to be eligible as an energy efficient measure.</w:t>
      </w:r>
    </w:p>
    <w:p w:rsidR="00324058" w:rsidRPr="00AA7271" w:rsidRDefault="00324058" w:rsidP="00324058">
      <w:pPr>
        <w:spacing w:after="240"/>
      </w:pPr>
      <w:r w:rsidRPr="00AA7271">
        <w:rPr>
          <w:b/>
        </w:rPr>
        <w:t xml:space="preserve">Measure: </w:t>
      </w:r>
      <w:r w:rsidRPr="00AA7271">
        <w:t>An efficient technology or procedure that results in energy savings as compared to the baseline efficiency.</w:t>
      </w:r>
    </w:p>
    <w:p w:rsidR="00324058" w:rsidRPr="00AA7271" w:rsidRDefault="00324058" w:rsidP="00324058">
      <w:pPr>
        <w:spacing w:after="240"/>
        <w:rPr>
          <w:b/>
          <w:szCs w:val="20"/>
        </w:rPr>
      </w:pPr>
      <w:r w:rsidRPr="00AA7271">
        <w:rPr>
          <w:b/>
          <w:szCs w:val="20"/>
        </w:rPr>
        <w:t xml:space="preserve">Residential: </w:t>
      </w:r>
      <w:r w:rsidRPr="00AA7271">
        <w:rPr>
          <w:szCs w:val="20"/>
        </w:rPr>
        <w:t xml:space="preserve">The market sector that includes measures </w:t>
      </w:r>
      <w:proofErr w:type="gramStart"/>
      <w:r w:rsidRPr="00AA7271">
        <w:rPr>
          <w:szCs w:val="20"/>
        </w:rPr>
        <w:t>that apply</w:t>
      </w:r>
      <w:proofErr w:type="gramEnd"/>
      <w:r w:rsidRPr="00AA7271">
        <w:rPr>
          <w:szCs w:val="20"/>
        </w:rPr>
        <w:t xml:space="preserve"> only to detached, residential buildings or duplexes.  </w:t>
      </w:r>
    </w:p>
    <w:p w:rsidR="00324058" w:rsidRPr="00AA7271" w:rsidRDefault="00324058" w:rsidP="00324058">
      <w:pPr>
        <w:spacing w:after="240"/>
      </w:pPr>
      <w:r w:rsidRPr="00AA7271">
        <w:rPr>
          <w:b/>
          <w:szCs w:val="20"/>
        </w:rPr>
        <w:t xml:space="preserve">Operation and Maintenance (O&amp;M) Cost Adjustments:  </w:t>
      </w:r>
      <w:r w:rsidRPr="00AA7271">
        <w:rPr>
          <w:szCs w:val="20"/>
        </w:rPr>
        <w:t>The dollar impact resulting from differences between baseline and efficient case Operation and Maintenance costs.</w:t>
      </w:r>
    </w:p>
    <w:p w:rsidR="00324058" w:rsidRPr="00AA7271" w:rsidRDefault="00324058" w:rsidP="00324058">
      <w:pPr>
        <w:spacing w:after="240"/>
        <w:rPr>
          <w:szCs w:val="20"/>
        </w:rPr>
      </w:pPr>
      <w:r w:rsidRPr="00AA7271">
        <w:rPr>
          <w:b/>
          <w:szCs w:val="20"/>
        </w:rPr>
        <w:t>Operating Hours</w:t>
      </w:r>
      <w:r w:rsidRPr="00AA7271">
        <w:rPr>
          <w:szCs w:val="20"/>
        </w:rPr>
        <w:t xml:space="preserve"> (HOURS): The annual hours that equipment is expected to operate.</w:t>
      </w:r>
    </w:p>
    <w:p w:rsidR="00324058" w:rsidRPr="00AA7271" w:rsidRDefault="00324058" w:rsidP="00324058">
      <w:pPr>
        <w:spacing w:after="240"/>
        <w:rPr>
          <w:szCs w:val="20"/>
        </w:rPr>
      </w:pPr>
      <w:r w:rsidRPr="00AA7271">
        <w:rPr>
          <w:b/>
          <w:szCs w:val="20"/>
        </w:rPr>
        <w:t xml:space="preserve">Program: </w:t>
      </w:r>
      <w:r w:rsidRPr="00AA7271">
        <w:rPr>
          <w:szCs w:val="20"/>
        </w:rPr>
        <w:t>The mode of delivering a particular measure or set of measures to customers.  See Table 2.4 for a list of program descriptions that are presently operating in Illinois.</w:t>
      </w:r>
    </w:p>
    <w:p w:rsidR="00324058" w:rsidRPr="00AA7271" w:rsidRDefault="00324058" w:rsidP="00324058">
      <w:pPr>
        <w:spacing w:after="240"/>
        <w:rPr>
          <w:szCs w:val="20"/>
        </w:rPr>
      </w:pPr>
      <w:r w:rsidRPr="00AA7271">
        <w:rPr>
          <w:b/>
          <w:szCs w:val="20"/>
        </w:rPr>
        <w:t>Rating Period Factor</w:t>
      </w:r>
      <w:r w:rsidRPr="00AA7271">
        <w:rPr>
          <w:szCs w:val="20"/>
        </w:rPr>
        <w:t xml:space="preserve"> (RPF): Percentages for defined times of the year that describe when energy savings will be realized for a specific measure.</w:t>
      </w:r>
    </w:p>
    <w:p w:rsidR="00324058" w:rsidRDefault="00324058" w:rsidP="00324058">
      <w:pPr>
        <w:spacing w:after="240"/>
        <w:rPr>
          <w:szCs w:val="20"/>
        </w:rPr>
      </w:pPr>
      <w:r w:rsidRPr="00AA7271">
        <w:rPr>
          <w:b/>
          <w:szCs w:val="20"/>
        </w:rPr>
        <w:t xml:space="preserve">Stakeholder Advisory Group (SAG): </w:t>
      </w:r>
      <w:r w:rsidRPr="00AA7271">
        <w:rPr>
          <w:rFonts w:cstheme="minorHAnsi"/>
        </w:rPr>
        <w:t>The</w:t>
      </w:r>
      <w:r w:rsidRPr="00AA7271">
        <w:rPr>
          <w:rFonts w:cstheme="minorHAnsi"/>
          <w:szCs w:val="20"/>
        </w:rPr>
        <w:t xml:space="preserve"> Illinois </w:t>
      </w:r>
      <w:r w:rsidRPr="00AA7271">
        <w:t xml:space="preserve">Energy Efficiency </w:t>
      </w:r>
      <w:r w:rsidRPr="00AA7271">
        <w:rPr>
          <w:rFonts w:cstheme="minorHAnsi"/>
          <w:szCs w:val="20"/>
        </w:rPr>
        <w:t xml:space="preserve">Stakeholder Advisory Group </w:t>
      </w:r>
      <w:r w:rsidRPr="00AA7271">
        <w:t xml:space="preserve">(SAG) </w:t>
      </w:r>
      <w:r w:rsidRPr="00AA7271">
        <w:rPr>
          <w:rFonts w:cstheme="minorHAnsi"/>
          <w:szCs w:val="20"/>
        </w:rPr>
        <w:t xml:space="preserve">was first defined in the </w:t>
      </w:r>
      <w:r w:rsidRPr="00AA7271">
        <w:t xml:space="preserve">electric </w:t>
      </w:r>
      <w:r>
        <w:t>utilities’</w:t>
      </w:r>
      <w:r w:rsidRPr="00AA7271">
        <w:t xml:space="preserve"> first energy efficiency Plan Orders to include </w:t>
      </w:r>
      <w:r w:rsidRPr="00AA7271">
        <w:rPr>
          <w:rFonts w:cstheme="minorHAnsi"/>
          <w:szCs w:val="20"/>
        </w:rPr>
        <w:t>“…</w:t>
      </w:r>
      <w:r w:rsidRPr="00AA7271">
        <w:rPr>
          <w:rFonts w:cstheme="minorHAnsi"/>
        </w:rPr>
        <w:t xml:space="preserve"> </w:t>
      </w:r>
      <w:r w:rsidRPr="00AA7271">
        <w:t>the Utility, DCEO, Staff, the Attorney General, BOMA and CUB and representation from a variety of interests, including residential consumers, business consumers, environmental and energy advocacy organizations, trades and local government... [</w:t>
      </w:r>
      <w:proofErr w:type="gramStart"/>
      <w:r w:rsidRPr="00AA7271">
        <w:t>and</w:t>
      </w:r>
      <w:proofErr w:type="gramEnd"/>
      <w:r w:rsidRPr="00AA7271">
        <w:t>] a representative from the ARES (alternative retail electric supplier) community should be included.”</w:t>
      </w:r>
      <w:r w:rsidRPr="00AA7271">
        <w:rPr>
          <w:rFonts w:ascii="Arial" w:hAnsi="Arial"/>
          <w:vertAlign w:val="superscript"/>
        </w:rPr>
        <w:footnoteReference w:id="25"/>
      </w:r>
      <w:r w:rsidRPr="00AA7271">
        <w:t xml:space="preserve">  </w:t>
      </w:r>
      <w:r w:rsidRPr="00AA7271">
        <w:rPr>
          <w:szCs w:val="20"/>
        </w:rPr>
        <w:t xml:space="preserve">A group of stakeholders who have an interest in Illinois’ energy efficiency programs and who meet regularly to share information and work toward consensus on various energy efficiency issues.  The </w:t>
      </w:r>
      <w:r>
        <w:rPr>
          <w:szCs w:val="20"/>
        </w:rPr>
        <w:t>Utilities</w:t>
      </w:r>
      <w:r w:rsidRPr="00AA7271">
        <w:rPr>
          <w:szCs w:val="20"/>
        </w:rPr>
        <w:t xml:space="preserve"> in Illinois have been directed by the ICC to work with the SAG on the development of a statewide TRM.  </w:t>
      </w:r>
      <w:r>
        <w:rPr>
          <w:szCs w:val="20"/>
        </w:rPr>
        <w:br w:type="page"/>
      </w:r>
    </w:p>
    <w:p w:rsidR="00324058" w:rsidRPr="00AA7271" w:rsidRDefault="00324058" w:rsidP="00324058">
      <w:pPr>
        <w:spacing w:after="240"/>
        <w:rPr>
          <w:rFonts w:ascii="Calibri" w:hAnsi="Calibri" w:cs="Calibri"/>
          <w:b/>
          <w:color w:val="000000"/>
          <w:spacing w:val="5"/>
          <w:kern w:val="28"/>
          <w:sz w:val="22"/>
        </w:rPr>
      </w:pPr>
    </w:p>
    <w:p w:rsidR="00324058" w:rsidRPr="00AA7271" w:rsidRDefault="00324058" w:rsidP="00324058">
      <w:pPr>
        <w:pStyle w:val="Caption"/>
        <w:rPr>
          <w:rFonts w:ascii="Calibri" w:hAnsi="Calibri" w:cs="Arial"/>
          <w:bCs/>
          <w:vanish/>
          <w:kern w:val="32"/>
          <w:sz w:val="32"/>
          <w:szCs w:val="32"/>
        </w:rPr>
      </w:pPr>
      <w:bookmarkStart w:id="137" w:name="_Toc411599460"/>
      <w:proofErr w:type="gramStart"/>
      <w:r>
        <w:t xml:space="preserve">Table </w:t>
      </w:r>
      <w:fldSimple w:instr=" STYLEREF 1 \s ">
        <w:r>
          <w:rPr>
            <w:noProof/>
          </w:rPr>
          <w:t>3</w:t>
        </w:r>
      </w:fldSimple>
      <w:r>
        <w:t>.</w:t>
      </w:r>
      <w:proofErr w:type="gramEnd"/>
      <w:r>
        <w:fldChar w:fldCharType="begin"/>
      </w:r>
      <w:r>
        <w:instrText xml:space="preserve"> SEQ Table \* ARABIC \s 1 </w:instrText>
      </w:r>
      <w:r>
        <w:fldChar w:fldCharType="separate"/>
      </w:r>
      <w:r>
        <w:rPr>
          <w:noProof/>
        </w:rPr>
        <w:t>2</w:t>
      </w:r>
      <w:bookmarkEnd w:id="137"/>
      <w:r>
        <w:rPr>
          <w:noProof/>
        </w:rPr>
        <w:fldChar w:fldCharType="end"/>
      </w:r>
    </w:p>
    <w:p w:rsidR="00324058" w:rsidRPr="00AA7271" w:rsidRDefault="00324058" w:rsidP="00324058">
      <w:pPr>
        <w:jc w:val="center"/>
        <w:outlineLvl w:val="2"/>
        <w:rPr>
          <w:rFonts w:ascii="Calibri" w:hAnsi="Calibri" w:cs="Calibri"/>
          <w:b/>
          <w:color w:val="000000"/>
          <w:spacing w:val="5"/>
          <w:kern w:val="28"/>
          <w:szCs w:val="20"/>
        </w:rPr>
      </w:pPr>
      <w:r w:rsidRPr="00AA7271">
        <w:rPr>
          <w:rFonts w:ascii="Calibri" w:hAnsi="Calibri" w:cs="Calibri"/>
          <w:b/>
          <w:color w:val="000000"/>
          <w:spacing w:val="5"/>
          <w:kern w:val="28"/>
          <w:szCs w:val="20"/>
        </w:rPr>
        <w:t>: Degree-Day Zones and Values by Market Sector</w:t>
      </w:r>
    </w:p>
    <w:tbl>
      <w:tblPr>
        <w:tblW w:w="4350" w:type="pct"/>
        <w:jc w:val="center"/>
        <w:tblInd w:w="-454" w:type="dxa"/>
        <w:tblLayout w:type="fixed"/>
        <w:tblLook w:val="04A0" w:firstRow="1" w:lastRow="0" w:firstColumn="1" w:lastColumn="0" w:noHBand="0" w:noVBand="1"/>
      </w:tblPr>
      <w:tblGrid>
        <w:gridCol w:w="1349"/>
        <w:gridCol w:w="934"/>
        <w:gridCol w:w="934"/>
        <w:gridCol w:w="934"/>
        <w:gridCol w:w="934"/>
        <w:gridCol w:w="3246"/>
      </w:tblGrid>
      <w:tr w:rsidR="00324058" w:rsidRPr="00AA7271" w:rsidTr="0037056B">
        <w:trPr>
          <w:trHeight w:hRule="exact" w:val="360"/>
          <w:jc w:val="center"/>
        </w:trPr>
        <w:tc>
          <w:tcPr>
            <w:tcW w:w="1354" w:type="dxa"/>
            <w:tcBorders>
              <w:top w:val="nil"/>
              <w:left w:val="nil"/>
              <w:bottom w:val="single" w:sz="4" w:space="0" w:color="auto"/>
              <w:right w:val="single" w:sz="4" w:space="0" w:color="auto"/>
            </w:tcBorders>
            <w:vAlign w:val="center"/>
          </w:tcPr>
          <w:p w:rsidR="00324058" w:rsidRPr="00AA7271" w:rsidRDefault="00324058" w:rsidP="0037056B">
            <w:pPr>
              <w:spacing w:after="0"/>
              <w:jc w:val="center"/>
              <w:rPr>
                <w:b/>
                <w:color w:val="FFFFFF" w:themeColor="background1"/>
              </w:rPr>
            </w:pPr>
          </w:p>
        </w:tc>
        <w:tc>
          <w:tcPr>
            <w:tcW w:w="1876" w:type="dxa"/>
            <w:gridSpan w:val="2"/>
            <w:tcBorders>
              <w:top w:val="single" w:sz="8" w:space="0" w:color="auto"/>
              <w:left w:val="single" w:sz="4" w:space="0" w:color="auto"/>
              <w:bottom w:val="single" w:sz="8" w:space="0" w:color="auto"/>
              <w:right w:val="single" w:sz="8" w:space="0" w:color="auto"/>
            </w:tcBorders>
            <w:shd w:val="clear" w:color="auto" w:fill="808080" w:themeFill="background1" w:themeFillShade="80"/>
            <w:noWrap/>
            <w:vAlign w:val="center"/>
            <w:hideMark/>
          </w:tcPr>
          <w:p w:rsidR="00324058" w:rsidRPr="00AA7271" w:rsidRDefault="00324058" w:rsidP="0037056B">
            <w:pPr>
              <w:spacing w:after="0"/>
              <w:jc w:val="center"/>
              <w:rPr>
                <w:b/>
                <w:color w:val="FFFFFF" w:themeColor="background1"/>
              </w:rPr>
            </w:pPr>
            <w:r w:rsidRPr="00AA7271">
              <w:rPr>
                <w:b/>
                <w:color w:val="FFFFFF" w:themeColor="background1"/>
              </w:rPr>
              <w:t>Residential</w:t>
            </w:r>
          </w:p>
        </w:tc>
        <w:tc>
          <w:tcPr>
            <w:tcW w:w="1876" w:type="dxa"/>
            <w:gridSpan w:val="2"/>
            <w:tcBorders>
              <w:top w:val="single" w:sz="8" w:space="0" w:color="auto"/>
              <w:left w:val="nil"/>
              <w:bottom w:val="single" w:sz="8" w:space="0" w:color="auto"/>
              <w:right w:val="single" w:sz="4" w:space="0" w:color="auto"/>
            </w:tcBorders>
            <w:shd w:val="clear" w:color="auto" w:fill="808080" w:themeFill="background1" w:themeFillShade="80"/>
            <w:vAlign w:val="center"/>
            <w:hideMark/>
          </w:tcPr>
          <w:p w:rsidR="00324058" w:rsidRPr="00AA7271" w:rsidRDefault="00324058" w:rsidP="0037056B">
            <w:pPr>
              <w:spacing w:after="0"/>
              <w:jc w:val="center"/>
              <w:rPr>
                <w:b/>
                <w:color w:val="FFFFFF" w:themeColor="background1"/>
              </w:rPr>
            </w:pPr>
            <w:r w:rsidRPr="00AA7271">
              <w:rPr>
                <w:b/>
                <w:color w:val="FFFFFF" w:themeColor="background1"/>
              </w:rPr>
              <w:t>C&amp;I</w:t>
            </w:r>
          </w:p>
        </w:tc>
        <w:tc>
          <w:tcPr>
            <w:tcW w:w="3262" w:type="dxa"/>
            <w:tcBorders>
              <w:top w:val="nil"/>
              <w:left w:val="single" w:sz="4" w:space="0" w:color="auto"/>
              <w:bottom w:val="single" w:sz="8" w:space="0" w:color="auto"/>
              <w:right w:val="nil"/>
            </w:tcBorders>
            <w:noWrap/>
            <w:vAlign w:val="center"/>
          </w:tcPr>
          <w:p w:rsidR="00324058" w:rsidRPr="00AA7271" w:rsidRDefault="00324058" w:rsidP="0037056B">
            <w:pPr>
              <w:spacing w:after="0"/>
              <w:jc w:val="center"/>
              <w:rPr>
                <w:b/>
                <w:color w:val="FFFFFF" w:themeColor="background1"/>
              </w:rPr>
            </w:pPr>
          </w:p>
        </w:tc>
      </w:tr>
      <w:tr w:rsidR="00324058" w:rsidRPr="00AA7271"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324058" w:rsidRPr="00AA7271" w:rsidRDefault="00324058" w:rsidP="0037056B">
            <w:pPr>
              <w:spacing w:after="0"/>
              <w:jc w:val="center"/>
              <w:rPr>
                <w:b/>
                <w:color w:val="FFFFFF" w:themeColor="background1"/>
              </w:rPr>
            </w:pPr>
            <w:r w:rsidRPr="00AA7271">
              <w:rPr>
                <w:b/>
                <w:color w:val="FFFFFF" w:themeColor="background1"/>
              </w:rPr>
              <w:t>Zone</w:t>
            </w:r>
          </w:p>
        </w:tc>
        <w:tc>
          <w:tcPr>
            <w:tcW w:w="938"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rsidR="00324058" w:rsidRPr="00AA7271" w:rsidRDefault="00324058" w:rsidP="0037056B">
            <w:pPr>
              <w:spacing w:after="0"/>
              <w:jc w:val="center"/>
              <w:rPr>
                <w:b/>
                <w:color w:val="FFFFFF" w:themeColor="background1"/>
              </w:rPr>
            </w:pPr>
            <w:r w:rsidRPr="00AA7271">
              <w:rPr>
                <w:b/>
                <w:color w:val="FFFFFF" w:themeColor="background1"/>
              </w:rPr>
              <w:t>HDD</w:t>
            </w:r>
          </w:p>
        </w:tc>
        <w:tc>
          <w:tcPr>
            <w:tcW w:w="938" w:type="dxa"/>
            <w:tcBorders>
              <w:top w:val="single" w:sz="8" w:space="0" w:color="auto"/>
              <w:left w:val="nil"/>
              <w:bottom w:val="single" w:sz="4" w:space="0" w:color="auto"/>
              <w:right w:val="single" w:sz="8" w:space="0" w:color="auto"/>
            </w:tcBorders>
            <w:shd w:val="clear" w:color="auto" w:fill="808080" w:themeFill="background1" w:themeFillShade="80"/>
            <w:noWrap/>
            <w:vAlign w:val="center"/>
            <w:hideMark/>
          </w:tcPr>
          <w:p w:rsidR="00324058" w:rsidRPr="00AA7271" w:rsidRDefault="00324058" w:rsidP="0037056B">
            <w:pPr>
              <w:spacing w:after="0"/>
              <w:jc w:val="center"/>
              <w:rPr>
                <w:b/>
                <w:color w:val="FFFFFF" w:themeColor="background1"/>
              </w:rPr>
            </w:pPr>
            <w:r w:rsidRPr="00AA7271">
              <w:rPr>
                <w:b/>
                <w:color w:val="FFFFFF" w:themeColor="background1"/>
              </w:rPr>
              <w:t>CDD</w:t>
            </w:r>
          </w:p>
        </w:tc>
        <w:tc>
          <w:tcPr>
            <w:tcW w:w="938" w:type="dxa"/>
            <w:tcBorders>
              <w:top w:val="single" w:sz="8" w:space="0" w:color="auto"/>
              <w:left w:val="nil"/>
              <w:bottom w:val="single" w:sz="4" w:space="0" w:color="auto"/>
              <w:right w:val="single" w:sz="4" w:space="0" w:color="auto"/>
            </w:tcBorders>
            <w:shd w:val="clear" w:color="auto" w:fill="808080" w:themeFill="background1" w:themeFillShade="80"/>
            <w:vAlign w:val="center"/>
            <w:hideMark/>
          </w:tcPr>
          <w:p w:rsidR="00324058" w:rsidRPr="00AA7271" w:rsidRDefault="00324058" w:rsidP="0037056B">
            <w:pPr>
              <w:spacing w:after="0"/>
              <w:jc w:val="center"/>
              <w:rPr>
                <w:b/>
                <w:color w:val="FFFFFF" w:themeColor="background1"/>
              </w:rPr>
            </w:pPr>
            <w:r w:rsidRPr="00AA7271">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324058" w:rsidRPr="00AA7271" w:rsidRDefault="00324058" w:rsidP="0037056B">
            <w:pPr>
              <w:spacing w:after="0"/>
              <w:jc w:val="center"/>
              <w:rPr>
                <w:b/>
                <w:color w:val="FFFFFF" w:themeColor="background1"/>
              </w:rPr>
            </w:pPr>
            <w:r w:rsidRPr="00AA7271">
              <w:rPr>
                <w:b/>
                <w:color w:val="FFFFFF" w:themeColor="background1"/>
              </w:rPr>
              <w:t>CDD</w:t>
            </w:r>
          </w:p>
        </w:tc>
        <w:tc>
          <w:tcPr>
            <w:tcW w:w="3262"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rsidR="00324058" w:rsidRPr="00AA7271" w:rsidRDefault="00324058" w:rsidP="0037056B">
            <w:pPr>
              <w:spacing w:after="0"/>
              <w:jc w:val="center"/>
              <w:rPr>
                <w:b/>
                <w:color w:val="FFFFFF" w:themeColor="background1"/>
              </w:rPr>
            </w:pPr>
            <w:r w:rsidRPr="00AA7271">
              <w:rPr>
                <w:b/>
                <w:color w:val="FFFFFF" w:themeColor="background1"/>
              </w:rPr>
              <w:t>Weather Station / City</w:t>
            </w:r>
          </w:p>
        </w:tc>
      </w:tr>
      <w:tr w:rsidR="00324058" w:rsidRPr="00AA7271"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rsidR="00324058" w:rsidRPr="00AA7271" w:rsidRDefault="00324058" w:rsidP="0037056B">
            <w:pPr>
              <w:spacing w:after="0"/>
              <w:jc w:val="center"/>
            </w:pPr>
            <w:r w:rsidRPr="00AA7271">
              <w:t>1</w:t>
            </w:r>
          </w:p>
        </w:tc>
        <w:tc>
          <w:tcPr>
            <w:tcW w:w="938" w:type="dxa"/>
            <w:tcBorders>
              <w:top w:val="single" w:sz="4" w:space="0" w:color="auto"/>
              <w:left w:val="single" w:sz="4" w:space="0" w:color="auto"/>
              <w:bottom w:val="single" w:sz="4" w:space="0" w:color="auto"/>
              <w:right w:val="single" w:sz="4" w:space="0" w:color="auto"/>
            </w:tcBorders>
            <w:noWrap/>
            <w:vAlign w:val="center"/>
            <w:hideMark/>
          </w:tcPr>
          <w:p w:rsidR="00324058" w:rsidRPr="00AA7271" w:rsidRDefault="00324058" w:rsidP="0037056B">
            <w:pPr>
              <w:spacing w:after="0"/>
              <w:jc w:val="center"/>
            </w:pPr>
            <w:r w:rsidRPr="00AA7271">
              <w:t>5,352</w:t>
            </w:r>
          </w:p>
        </w:tc>
        <w:tc>
          <w:tcPr>
            <w:tcW w:w="938" w:type="dxa"/>
            <w:tcBorders>
              <w:top w:val="single" w:sz="4" w:space="0" w:color="auto"/>
              <w:left w:val="nil"/>
              <w:bottom w:val="single" w:sz="4" w:space="0" w:color="auto"/>
              <w:right w:val="single" w:sz="4" w:space="0" w:color="auto"/>
            </w:tcBorders>
            <w:noWrap/>
            <w:vAlign w:val="center"/>
            <w:hideMark/>
          </w:tcPr>
          <w:p w:rsidR="00324058" w:rsidRPr="00AA7271" w:rsidRDefault="00324058" w:rsidP="0037056B">
            <w:pPr>
              <w:spacing w:after="0"/>
              <w:jc w:val="center"/>
            </w:pPr>
            <w:r w:rsidRPr="00AA7271">
              <w:t>820</w:t>
            </w:r>
          </w:p>
        </w:tc>
        <w:tc>
          <w:tcPr>
            <w:tcW w:w="938" w:type="dxa"/>
            <w:tcBorders>
              <w:top w:val="single" w:sz="4" w:space="0" w:color="auto"/>
              <w:left w:val="nil"/>
              <w:bottom w:val="single" w:sz="4" w:space="0" w:color="auto"/>
              <w:right w:val="single" w:sz="4" w:space="0" w:color="auto"/>
            </w:tcBorders>
            <w:vAlign w:val="center"/>
            <w:hideMark/>
          </w:tcPr>
          <w:p w:rsidR="00324058" w:rsidRPr="00AA7271" w:rsidRDefault="00324058" w:rsidP="0037056B">
            <w:pPr>
              <w:spacing w:after="0"/>
              <w:jc w:val="center"/>
            </w:pPr>
            <w:r w:rsidRPr="00AA7271">
              <w:t>4,272</w:t>
            </w:r>
          </w:p>
        </w:tc>
        <w:tc>
          <w:tcPr>
            <w:tcW w:w="938" w:type="dxa"/>
            <w:tcBorders>
              <w:top w:val="single" w:sz="4" w:space="0" w:color="auto"/>
              <w:left w:val="nil"/>
              <w:bottom w:val="single" w:sz="4" w:space="0" w:color="auto"/>
              <w:right w:val="single" w:sz="4" w:space="0" w:color="auto"/>
            </w:tcBorders>
            <w:vAlign w:val="center"/>
            <w:hideMark/>
          </w:tcPr>
          <w:p w:rsidR="00324058" w:rsidRPr="00AA7271" w:rsidRDefault="00324058" w:rsidP="0037056B">
            <w:pPr>
              <w:spacing w:after="0"/>
              <w:jc w:val="center"/>
            </w:pPr>
            <w:r w:rsidRPr="00AA7271">
              <w:t>2,173</w:t>
            </w:r>
          </w:p>
        </w:tc>
        <w:tc>
          <w:tcPr>
            <w:tcW w:w="3262" w:type="dxa"/>
            <w:tcBorders>
              <w:top w:val="single" w:sz="4" w:space="0" w:color="auto"/>
              <w:left w:val="single" w:sz="4" w:space="0" w:color="auto"/>
              <w:bottom w:val="single" w:sz="4" w:space="0" w:color="auto"/>
              <w:right w:val="single" w:sz="4" w:space="0" w:color="auto"/>
            </w:tcBorders>
            <w:noWrap/>
            <w:vAlign w:val="center"/>
            <w:hideMark/>
          </w:tcPr>
          <w:p w:rsidR="00324058" w:rsidRPr="00AA7271" w:rsidRDefault="00324058" w:rsidP="0037056B">
            <w:pPr>
              <w:spacing w:after="0"/>
              <w:jc w:val="center"/>
            </w:pPr>
            <w:r w:rsidRPr="00AA7271">
              <w:t>Rockford AP / Rockford</w:t>
            </w:r>
          </w:p>
        </w:tc>
      </w:tr>
      <w:tr w:rsidR="00324058" w:rsidRPr="00AA7271"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rsidR="00324058" w:rsidRPr="00AA7271" w:rsidRDefault="00324058" w:rsidP="0037056B">
            <w:pPr>
              <w:spacing w:after="0"/>
              <w:jc w:val="center"/>
            </w:pPr>
            <w:r w:rsidRPr="00AA7271">
              <w:t>2</w:t>
            </w:r>
          </w:p>
        </w:tc>
        <w:tc>
          <w:tcPr>
            <w:tcW w:w="938" w:type="dxa"/>
            <w:tcBorders>
              <w:top w:val="single" w:sz="4" w:space="0" w:color="auto"/>
              <w:left w:val="single" w:sz="4" w:space="0" w:color="auto"/>
              <w:bottom w:val="single" w:sz="4" w:space="0" w:color="auto"/>
              <w:right w:val="single" w:sz="4" w:space="0" w:color="auto"/>
            </w:tcBorders>
            <w:noWrap/>
            <w:vAlign w:val="center"/>
            <w:hideMark/>
          </w:tcPr>
          <w:p w:rsidR="00324058" w:rsidRPr="00AA7271" w:rsidRDefault="00324058" w:rsidP="0037056B">
            <w:pPr>
              <w:spacing w:after="0"/>
              <w:jc w:val="center"/>
            </w:pPr>
            <w:r w:rsidRPr="00AA7271">
              <w:t>5,113</w:t>
            </w:r>
          </w:p>
        </w:tc>
        <w:tc>
          <w:tcPr>
            <w:tcW w:w="938" w:type="dxa"/>
            <w:tcBorders>
              <w:top w:val="single" w:sz="4" w:space="0" w:color="auto"/>
              <w:left w:val="nil"/>
              <w:bottom w:val="single" w:sz="4" w:space="0" w:color="auto"/>
              <w:right w:val="single" w:sz="4" w:space="0" w:color="auto"/>
            </w:tcBorders>
            <w:noWrap/>
            <w:vAlign w:val="center"/>
            <w:hideMark/>
          </w:tcPr>
          <w:p w:rsidR="00324058" w:rsidRPr="00AA7271" w:rsidRDefault="00324058" w:rsidP="0037056B">
            <w:pPr>
              <w:spacing w:after="0"/>
              <w:jc w:val="center"/>
            </w:pPr>
            <w:r w:rsidRPr="00AA7271">
              <w:t>842</w:t>
            </w:r>
          </w:p>
        </w:tc>
        <w:tc>
          <w:tcPr>
            <w:tcW w:w="938" w:type="dxa"/>
            <w:tcBorders>
              <w:top w:val="single" w:sz="4" w:space="0" w:color="auto"/>
              <w:left w:val="nil"/>
              <w:bottom w:val="single" w:sz="4" w:space="0" w:color="auto"/>
              <w:right w:val="single" w:sz="4" w:space="0" w:color="auto"/>
            </w:tcBorders>
            <w:vAlign w:val="center"/>
            <w:hideMark/>
          </w:tcPr>
          <w:p w:rsidR="00324058" w:rsidRPr="00AA7271" w:rsidRDefault="00324058" w:rsidP="0037056B">
            <w:pPr>
              <w:spacing w:after="0"/>
              <w:jc w:val="center"/>
            </w:pPr>
            <w:r w:rsidRPr="00AA7271">
              <w:t>4,029</w:t>
            </w:r>
          </w:p>
        </w:tc>
        <w:tc>
          <w:tcPr>
            <w:tcW w:w="938" w:type="dxa"/>
            <w:tcBorders>
              <w:top w:val="single" w:sz="4" w:space="0" w:color="auto"/>
              <w:left w:val="nil"/>
              <w:bottom w:val="single" w:sz="4" w:space="0" w:color="auto"/>
              <w:right w:val="single" w:sz="4" w:space="0" w:color="auto"/>
            </w:tcBorders>
            <w:vAlign w:val="center"/>
            <w:hideMark/>
          </w:tcPr>
          <w:p w:rsidR="00324058" w:rsidRPr="00AA7271" w:rsidRDefault="00324058" w:rsidP="0037056B">
            <w:pPr>
              <w:spacing w:after="0"/>
              <w:jc w:val="center"/>
            </w:pPr>
            <w:r w:rsidRPr="00AA7271">
              <w:t>2,181</w:t>
            </w:r>
          </w:p>
        </w:tc>
        <w:tc>
          <w:tcPr>
            <w:tcW w:w="3262" w:type="dxa"/>
            <w:tcBorders>
              <w:top w:val="single" w:sz="4" w:space="0" w:color="auto"/>
              <w:left w:val="single" w:sz="4" w:space="0" w:color="auto"/>
              <w:bottom w:val="single" w:sz="4" w:space="0" w:color="auto"/>
              <w:right w:val="single" w:sz="4" w:space="0" w:color="auto"/>
            </w:tcBorders>
            <w:noWrap/>
            <w:vAlign w:val="center"/>
            <w:hideMark/>
          </w:tcPr>
          <w:p w:rsidR="00324058" w:rsidRPr="00AA7271" w:rsidRDefault="00324058" w:rsidP="0037056B">
            <w:pPr>
              <w:spacing w:after="0"/>
              <w:jc w:val="center"/>
            </w:pPr>
            <w:r w:rsidRPr="00AA7271">
              <w:t>Chicago O'Hare AP / Chicago</w:t>
            </w:r>
          </w:p>
        </w:tc>
      </w:tr>
      <w:tr w:rsidR="00324058" w:rsidRPr="00AA7271"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rsidR="00324058" w:rsidRPr="00AA7271" w:rsidRDefault="00324058" w:rsidP="0037056B">
            <w:pPr>
              <w:spacing w:after="0"/>
              <w:jc w:val="center"/>
            </w:pPr>
            <w:r w:rsidRPr="00AA7271">
              <w:t>3</w:t>
            </w:r>
          </w:p>
        </w:tc>
        <w:tc>
          <w:tcPr>
            <w:tcW w:w="938" w:type="dxa"/>
            <w:tcBorders>
              <w:top w:val="single" w:sz="4" w:space="0" w:color="auto"/>
              <w:left w:val="single" w:sz="4" w:space="0" w:color="auto"/>
              <w:bottom w:val="single" w:sz="4" w:space="0" w:color="auto"/>
              <w:right w:val="single" w:sz="4" w:space="0" w:color="auto"/>
            </w:tcBorders>
            <w:noWrap/>
            <w:vAlign w:val="center"/>
            <w:hideMark/>
          </w:tcPr>
          <w:p w:rsidR="00324058" w:rsidRPr="00AA7271" w:rsidRDefault="00324058" w:rsidP="0037056B">
            <w:pPr>
              <w:spacing w:after="0"/>
              <w:jc w:val="center"/>
            </w:pPr>
            <w:r w:rsidRPr="00AA7271">
              <w:t>4,379</w:t>
            </w:r>
          </w:p>
        </w:tc>
        <w:tc>
          <w:tcPr>
            <w:tcW w:w="938" w:type="dxa"/>
            <w:tcBorders>
              <w:top w:val="single" w:sz="4" w:space="0" w:color="auto"/>
              <w:left w:val="nil"/>
              <w:bottom w:val="single" w:sz="4" w:space="0" w:color="auto"/>
              <w:right w:val="single" w:sz="4" w:space="0" w:color="auto"/>
            </w:tcBorders>
            <w:noWrap/>
            <w:vAlign w:val="center"/>
            <w:hideMark/>
          </w:tcPr>
          <w:p w:rsidR="00324058" w:rsidRPr="00AA7271" w:rsidRDefault="00324058" w:rsidP="0037056B">
            <w:pPr>
              <w:spacing w:after="0"/>
              <w:jc w:val="center"/>
            </w:pPr>
            <w:r w:rsidRPr="00AA7271">
              <w:t>1,108</w:t>
            </w:r>
          </w:p>
        </w:tc>
        <w:tc>
          <w:tcPr>
            <w:tcW w:w="938" w:type="dxa"/>
            <w:tcBorders>
              <w:top w:val="single" w:sz="4" w:space="0" w:color="auto"/>
              <w:left w:val="nil"/>
              <w:bottom w:val="single" w:sz="4" w:space="0" w:color="auto"/>
              <w:right w:val="single" w:sz="4" w:space="0" w:color="auto"/>
            </w:tcBorders>
            <w:vAlign w:val="center"/>
            <w:hideMark/>
          </w:tcPr>
          <w:p w:rsidR="00324058" w:rsidRPr="00AA7271" w:rsidRDefault="00324058" w:rsidP="0037056B">
            <w:pPr>
              <w:spacing w:after="0"/>
              <w:jc w:val="center"/>
            </w:pPr>
            <w:r w:rsidRPr="00AA7271">
              <w:t>3,406</w:t>
            </w:r>
          </w:p>
        </w:tc>
        <w:tc>
          <w:tcPr>
            <w:tcW w:w="938" w:type="dxa"/>
            <w:tcBorders>
              <w:top w:val="single" w:sz="4" w:space="0" w:color="auto"/>
              <w:left w:val="nil"/>
              <w:bottom w:val="single" w:sz="4" w:space="0" w:color="auto"/>
              <w:right w:val="single" w:sz="4" w:space="0" w:color="auto"/>
            </w:tcBorders>
            <w:vAlign w:val="center"/>
            <w:hideMark/>
          </w:tcPr>
          <w:p w:rsidR="00324058" w:rsidRPr="00AA7271" w:rsidRDefault="00324058" w:rsidP="0037056B">
            <w:pPr>
              <w:spacing w:after="0"/>
              <w:jc w:val="center"/>
            </w:pPr>
            <w:r w:rsidRPr="00AA7271">
              <w:t>2,666</w:t>
            </w:r>
          </w:p>
        </w:tc>
        <w:tc>
          <w:tcPr>
            <w:tcW w:w="3262" w:type="dxa"/>
            <w:tcBorders>
              <w:top w:val="single" w:sz="4" w:space="0" w:color="auto"/>
              <w:left w:val="single" w:sz="4" w:space="0" w:color="auto"/>
              <w:bottom w:val="single" w:sz="4" w:space="0" w:color="auto"/>
              <w:right w:val="single" w:sz="4" w:space="0" w:color="auto"/>
            </w:tcBorders>
            <w:noWrap/>
            <w:vAlign w:val="center"/>
            <w:hideMark/>
          </w:tcPr>
          <w:p w:rsidR="00324058" w:rsidRPr="00AA7271" w:rsidRDefault="00324058" w:rsidP="0037056B">
            <w:pPr>
              <w:spacing w:after="0"/>
              <w:jc w:val="center"/>
            </w:pPr>
            <w:r w:rsidRPr="00AA7271">
              <w:t>Springfield #2 / Springfield</w:t>
            </w:r>
          </w:p>
        </w:tc>
      </w:tr>
      <w:tr w:rsidR="00324058" w:rsidRPr="00AA7271"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rsidR="00324058" w:rsidRPr="00AA7271" w:rsidRDefault="00324058" w:rsidP="0037056B">
            <w:pPr>
              <w:spacing w:after="0"/>
              <w:jc w:val="center"/>
            </w:pPr>
            <w:r w:rsidRPr="00AA7271">
              <w:t>4</w:t>
            </w:r>
          </w:p>
        </w:tc>
        <w:tc>
          <w:tcPr>
            <w:tcW w:w="938" w:type="dxa"/>
            <w:tcBorders>
              <w:top w:val="single" w:sz="4" w:space="0" w:color="auto"/>
              <w:left w:val="single" w:sz="4" w:space="0" w:color="auto"/>
              <w:bottom w:val="single" w:sz="4" w:space="0" w:color="auto"/>
              <w:right w:val="single" w:sz="4" w:space="0" w:color="auto"/>
            </w:tcBorders>
            <w:noWrap/>
            <w:vAlign w:val="center"/>
            <w:hideMark/>
          </w:tcPr>
          <w:p w:rsidR="00324058" w:rsidRPr="00AA7271" w:rsidRDefault="00324058" w:rsidP="0037056B">
            <w:pPr>
              <w:spacing w:after="0"/>
              <w:jc w:val="center"/>
            </w:pPr>
            <w:r w:rsidRPr="00AA7271">
              <w:t>3,378</w:t>
            </w:r>
          </w:p>
        </w:tc>
        <w:tc>
          <w:tcPr>
            <w:tcW w:w="938" w:type="dxa"/>
            <w:tcBorders>
              <w:top w:val="single" w:sz="4" w:space="0" w:color="auto"/>
              <w:left w:val="nil"/>
              <w:bottom w:val="single" w:sz="4" w:space="0" w:color="auto"/>
              <w:right w:val="single" w:sz="4" w:space="0" w:color="auto"/>
            </w:tcBorders>
            <w:noWrap/>
            <w:vAlign w:val="center"/>
            <w:hideMark/>
          </w:tcPr>
          <w:p w:rsidR="00324058" w:rsidRPr="00AA7271" w:rsidRDefault="00324058" w:rsidP="0037056B">
            <w:pPr>
              <w:spacing w:after="0"/>
              <w:jc w:val="center"/>
            </w:pPr>
            <w:r w:rsidRPr="00AA7271">
              <w:t>1,570</w:t>
            </w:r>
          </w:p>
        </w:tc>
        <w:tc>
          <w:tcPr>
            <w:tcW w:w="938" w:type="dxa"/>
            <w:tcBorders>
              <w:top w:val="single" w:sz="4" w:space="0" w:color="auto"/>
              <w:left w:val="nil"/>
              <w:bottom w:val="single" w:sz="4" w:space="0" w:color="auto"/>
              <w:right w:val="single" w:sz="4" w:space="0" w:color="auto"/>
            </w:tcBorders>
            <w:vAlign w:val="center"/>
            <w:hideMark/>
          </w:tcPr>
          <w:p w:rsidR="00324058" w:rsidRPr="00AA7271" w:rsidRDefault="00324058" w:rsidP="0037056B">
            <w:pPr>
              <w:spacing w:after="0"/>
              <w:jc w:val="center"/>
            </w:pPr>
            <w:r w:rsidRPr="00AA7271">
              <w:t>2,515</w:t>
            </w:r>
          </w:p>
        </w:tc>
        <w:tc>
          <w:tcPr>
            <w:tcW w:w="938" w:type="dxa"/>
            <w:tcBorders>
              <w:top w:val="single" w:sz="4" w:space="0" w:color="auto"/>
              <w:left w:val="nil"/>
              <w:bottom w:val="single" w:sz="4" w:space="0" w:color="auto"/>
              <w:right w:val="single" w:sz="4" w:space="0" w:color="auto"/>
            </w:tcBorders>
            <w:vAlign w:val="center"/>
            <w:hideMark/>
          </w:tcPr>
          <w:p w:rsidR="00324058" w:rsidRPr="00AA7271" w:rsidRDefault="00324058" w:rsidP="0037056B">
            <w:pPr>
              <w:spacing w:after="0"/>
              <w:jc w:val="center"/>
            </w:pPr>
            <w:r w:rsidRPr="00AA7271">
              <w:t>3,358</w:t>
            </w:r>
          </w:p>
        </w:tc>
        <w:tc>
          <w:tcPr>
            <w:tcW w:w="3262" w:type="dxa"/>
            <w:tcBorders>
              <w:top w:val="single" w:sz="4" w:space="0" w:color="auto"/>
              <w:left w:val="single" w:sz="4" w:space="0" w:color="auto"/>
              <w:bottom w:val="single" w:sz="4" w:space="0" w:color="auto"/>
              <w:right w:val="single" w:sz="4" w:space="0" w:color="auto"/>
            </w:tcBorders>
            <w:noWrap/>
            <w:vAlign w:val="center"/>
            <w:hideMark/>
          </w:tcPr>
          <w:p w:rsidR="00324058" w:rsidRPr="00AA7271" w:rsidRDefault="00324058" w:rsidP="0037056B">
            <w:pPr>
              <w:spacing w:after="0"/>
              <w:jc w:val="center"/>
            </w:pPr>
            <w:r w:rsidRPr="00AA7271">
              <w:t>Belleville SIU RSCH / Belleville</w:t>
            </w:r>
          </w:p>
        </w:tc>
      </w:tr>
      <w:tr w:rsidR="00324058" w:rsidRPr="00AA7271"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rsidR="00324058" w:rsidRPr="00AA7271" w:rsidRDefault="00324058" w:rsidP="0037056B">
            <w:pPr>
              <w:spacing w:after="0"/>
              <w:jc w:val="center"/>
            </w:pPr>
            <w:r w:rsidRPr="00AA7271">
              <w:t>5</w:t>
            </w:r>
          </w:p>
        </w:tc>
        <w:tc>
          <w:tcPr>
            <w:tcW w:w="938" w:type="dxa"/>
            <w:tcBorders>
              <w:top w:val="single" w:sz="4" w:space="0" w:color="auto"/>
              <w:left w:val="single" w:sz="4" w:space="0" w:color="auto"/>
              <w:bottom w:val="single" w:sz="4" w:space="0" w:color="auto"/>
              <w:right w:val="single" w:sz="4" w:space="0" w:color="auto"/>
            </w:tcBorders>
            <w:noWrap/>
            <w:vAlign w:val="center"/>
            <w:hideMark/>
          </w:tcPr>
          <w:p w:rsidR="00324058" w:rsidRPr="00AA7271" w:rsidRDefault="00324058" w:rsidP="0037056B">
            <w:pPr>
              <w:spacing w:after="0"/>
              <w:jc w:val="center"/>
            </w:pPr>
            <w:r w:rsidRPr="00AA7271">
              <w:t>3,438</w:t>
            </w:r>
          </w:p>
        </w:tc>
        <w:tc>
          <w:tcPr>
            <w:tcW w:w="938" w:type="dxa"/>
            <w:tcBorders>
              <w:top w:val="single" w:sz="4" w:space="0" w:color="auto"/>
              <w:left w:val="nil"/>
              <w:bottom w:val="single" w:sz="4" w:space="0" w:color="auto"/>
              <w:right w:val="single" w:sz="4" w:space="0" w:color="auto"/>
            </w:tcBorders>
            <w:vAlign w:val="center"/>
            <w:hideMark/>
          </w:tcPr>
          <w:p w:rsidR="00324058" w:rsidRPr="00AA7271" w:rsidRDefault="00324058" w:rsidP="0037056B">
            <w:pPr>
              <w:spacing w:after="0"/>
              <w:jc w:val="center"/>
            </w:pPr>
            <w:r w:rsidRPr="00AA7271">
              <w:t>1,370</w:t>
            </w:r>
          </w:p>
        </w:tc>
        <w:tc>
          <w:tcPr>
            <w:tcW w:w="938" w:type="dxa"/>
            <w:tcBorders>
              <w:top w:val="single" w:sz="4" w:space="0" w:color="auto"/>
              <w:left w:val="nil"/>
              <w:bottom w:val="single" w:sz="4" w:space="0" w:color="auto"/>
              <w:right w:val="single" w:sz="4" w:space="0" w:color="auto"/>
            </w:tcBorders>
            <w:vAlign w:val="center"/>
            <w:hideMark/>
          </w:tcPr>
          <w:p w:rsidR="00324058" w:rsidRPr="00AA7271" w:rsidRDefault="00324058" w:rsidP="0037056B">
            <w:pPr>
              <w:spacing w:after="0"/>
              <w:jc w:val="center"/>
            </w:pPr>
            <w:r w:rsidRPr="00AA7271">
              <w:t>2,546</w:t>
            </w:r>
          </w:p>
        </w:tc>
        <w:tc>
          <w:tcPr>
            <w:tcW w:w="938" w:type="dxa"/>
            <w:tcBorders>
              <w:top w:val="single" w:sz="4" w:space="0" w:color="auto"/>
              <w:left w:val="nil"/>
              <w:bottom w:val="single" w:sz="4" w:space="0" w:color="auto"/>
              <w:right w:val="single" w:sz="4" w:space="0" w:color="auto"/>
            </w:tcBorders>
            <w:vAlign w:val="center"/>
            <w:hideMark/>
          </w:tcPr>
          <w:p w:rsidR="00324058" w:rsidRPr="00AA7271" w:rsidRDefault="00324058" w:rsidP="0037056B">
            <w:pPr>
              <w:spacing w:after="0"/>
              <w:jc w:val="center"/>
            </w:pPr>
            <w:r w:rsidRPr="00AA7271">
              <w:t>3,090</w:t>
            </w:r>
          </w:p>
        </w:tc>
        <w:tc>
          <w:tcPr>
            <w:tcW w:w="3262" w:type="dxa"/>
            <w:tcBorders>
              <w:top w:val="single" w:sz="4" w:space="0" w:color="auto"/>
              <w:left w:val="single" w:sz="4" w:space="0" w:color="auto"/>
              <w:bottom w:val="single" w:sz="4" w:space="0" w:color="auto"/>
              <w:right w:val="single" w:sz="4" w:space="0" w:color="auto"/>
            </w:tcBorders>
            <w:noWrap/>
            <w:vAlign w:val="center"/>
            <w:hideMark/>
          </w:tcPr>
          <w:p w:rsidR="00324058" w:rsidRPr="00AA7271" w:rsidRDefault="00324058" w:rsidP="0037056B">
            <w:pPr>
              <w:spacing w:after="0"/>
              <w:jc w:val="center"/>
            </w:pPr>
            <w:r w:rsidRPr="00AA7271">
              <w:t>Carbondale Southern IL AP / Marion</w:t>
            </w:r>
          </w:p>
        </w:tc>
      </w:tr>
      <w:tr w:rsidR="00324058" w:rsidRPr="00AA7271"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rsidR="00324058" w:rsidRPr="00AA7271" w:rsidRDefault="00324058" w:rsidP="0037056B">
            <w:pPr>
              <w:spacing w:after="0"/>
              <w:jc w:val="center"/>
            </w:pPr>
            <w:r w:rsidRPr="00AA7271">
              <w:t>Average</w:t>
            </w:r>
          </w:p>
        </w:tc>
        <w:tc>
          <w:tcPr>
            <w:tcW w:w="938" w:type="dxa"/>
            <w:tcBorders>
              <w:top w:val="single" w:sz="4" w:space="0" w:color="auto"/>
              <w:left w:val="single" w:sz="4" w:space="0" w:color="auto"/>
              <w:bottom w:val="single" w:sz="4" w:space="0" w:color="auto"/>
              <w:right w:val="single" w:sz="4" w:space="0" w:color="auto"/>
            </w:tcBorders>
            <w:noWrap/>
            <w:vAlign w:val="center"/>
            <w:hideMark/>
          </w:tcPr>
          <w:p w:rsidR="00324058" w:rsidRPr="00AA7271" w:rsidRDefault="00324058" w:rsidP="0037056B">
            <w:pPr>
              <w:spacing w:after="0"/>
              <w:jc w:val="center"/>
            </w:pPr>
            <w:r w:rsidRPr="00AA7271">
              <w:t>4,860</w:t>
            </w:r>
          </w:p>
        </w:tc>
        <w:tc>
          <w:tcPr>
            <w:tcW w:w="938" w:type="dxa"/>
            <w:tcBorders>
              <w:top w:val="single" w:sz="4" w:space="0" w:color="auto"/>
              <w:left w:val="nil"/>
              <w:bottom w:val="single" w:sz="4" w:space="0" w:color="auto"/>
              <w:right w:val="single" w:sz="4" w:space="0" w:color="auto"/>
            </w:tcBorders>
            <w:noWrap/>
            <w:vAlign w:val="center"/>
            <w:hideMark/>
          </w:tcPr>
          <w:p w:rsidR="00324058" w:rsidRPr="00AA7271" w:rsidRDefault="00324058" w:rsidP="0037056B">
            <w:pPr>
              <w:spacing w:after="0"/>
              <w:jc w:val="center"/>
            </w:pPr>
            <w:r w:rsidRPr="00AA7271">
              <w:t>947</w:t>
            </w:r>
          </w:p>
        </w:tc>
        <w:tc>
          <w:tcPr>
            <w:tcW w:w="938" w:type="dxa"/>
            <w:tcBorders>
              <w:top w:val="single" w:sz="4" w:space="0" w:color="auto"/>
              <w:left w:val="nil"/>
              <w:bottom w:val="single" w:sz="4" w:space="0" w:color="auto"/>
              <w:right w:val="single" w:sz="4" w:space="0" w:color="auto"/>
            </w:tcBorders>
            <w:vAlign w:val="center"/>
            <w:hideMark/>
          </w:tcPr>
          <w:p w:rsidR="00324058" w:rsidRPr="00AA7271" w:rsidRDefault="00324058" w:rsidP="0037056B">
            <w:pPr>
              <w:spacing w:after="0"/>
              <w:jc w:val="center"/>
            </w:pPr>
            <w:r w:rsidRPr="00AA7271">
              <w:t>3,812</w:t>
            </w:r>
          </w:p>
        </w:tc>
        <w:tc>
          <w:tcPr>
            <w:tcW w:w="938" w:type="dxa"/>
            <w:tcBorders>
              <w:top w:val="single" w:sz="4" w:space="0" w:color="auto"/>
              <w:left w:val="single" w:sz="4" w:space="0" w:color="auto"/>
              <w:bottom w:val="single" w:sz="4" w:space="0" w:color="auto"/>
              <w:right w:val="single" w:sz="4" w:space="0" w:color="auto"/>
            </w:tcBorders>
            <w:vAlign w:val="center"/>
            <w:hideMark/>
          </w:tcPr>
          <w:p w:rsidR="00324058" w:rsidRPr="00AA7271" w:rsidRDefault="00324058" w:rsidP="0037056B">
            <w:pPr>
              <w:spacing w:after="0"/>
              <w:jc w:val="center"/>
            </w:pPr>
            <w:r w:rsidRPr="00AA7271">
              <w:t>2,362</w:t>
            </w:r>
          </w:p>
        </w:tc>
        <w:tc>
          <w:tcPr>
            <w:tcW w:w="3262" w:type="dxa"/>
            <w:tcBorders>
              <w:top w:val="single" w:sz="4" w:space="0" w:color="auto"/>
              <w:left w:val="single" w:sz="4" w:space="0" w:color="auto"/>
              <w:bottom w:val="single" w:sz="4" w:space="0" w:color="auto"/>
              <w:right w:val="single" w:sz="4" w:space="0" w:color="auto"/>
            </w:tcBorders>
            <w:noWrap/>
            <w:vAlign w:val="center"/>
            <w:hideMark/>
          </w:tcPr>
          <w:p w:rsidR="00324058" w:rsidRPr="00AA7271" w:rsidRDefault="00324058" w:rsidP="0037056B">
            <w:pPr>
              <w:spacing w:after="0"/>
              <w:jc w:val="center"/>
            </w:pPr>
            <w:r w:rsidRPr="00AA7271">
              <w:t>Weighted by occupied housing units</w:t>
            </w:r>
          </w:p>
        </w:tc>
      </w:tr>
      <w:tr w:rsidR="00324058" w:rsidRPr="00AA7271"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rsidR="00324058" w:rsidRPr="00AA7271" w:rsidRDefault="00324058" w:rsidP="0037056B">
            <w:pPr>
              <w:spacing w:after="0"/>
              <w:jc w:val="center"/>
            </w:pPr>
            <w:r w:rsidRPr="00AA7271">
              <w:t>Base Temp</w:t>
            </w:r>
          </w:p>
        </w:tc>
        <w:tc>
          <w:tcPr>
            <w:tcW w:w="938" w:type="dxa"/>
            <w:tcBorders>
              <w:top w:val="single" w:sz="4" w:space="0" w:color="auto"/>
              <w:left w:val="single" w:sz="4" w:space="0" w:color="auto"/>
              <w:bottom w:val="single" w:sz="4" w:space="0" w:color="auto"/>
              <w:right w:val="single" w:sz="4" w:space="0" w:color="auto"/>
            </w:tcBorders>
            <w:noWrap/>
            <w:vAlign w:val="center"/>
            <w:hideMark/>
          </w:tcPr>
          <w:p w:rsidR="00324058" w:rsidRPr="00AA7271" w:rsidRDefault="00324058" w:rsidP="0037056B">
            <w:pPr>
              <w:spacing w:after="0"/>
              <w:jc w:val="center"/>
            </w:pPr>
            <w:r w:rsidRPr="00AA7271">
              <w:t>60F</w:t>
            </w:r>
          </w:p>
        </w:tc>
        <w:tc>
          <w:tcPr>
            <w:tcW w:w="938" w:type="dxa"/>
            <w:tcBorders>
              <w:top w:val="single" w:sz="4" w:space="0" w:color="auto"/>
              <w:left w:val="nil"/>
              <w:bottom w:val="single" w:sz="4" w:space="0" w:color="auto"/>
              <w:right w:val="single" w:sz="4" w:space="0" w:color="auto"/>
            </w:tcBorders>
            <w:noWrap/>
            <w:vAlign w:val="center"/>
            <w:hideMark/>
          </w:tcPr>
          <w:p w:rsidR="00324058" w:rsidRPr="00AA7271" w:rsidRDefault="00324058" w:rsidP="0037056B">
            <w:pPr>
              <w:spacing w:after="0"/>
              <w:jc w:val="center"/>
            </w:pPr>
            <w:r w:rsidRPr="00AA7271">
              <w:t>65F</w:t>
            </w:r>
          </w:p>
        </w:tc>
        <w:tc>
          <w:tcPr>
            <w:tcW w:w="938" w:type="dxa"/>
            <w:tcBorders>
              <w:top w:val="single" w:sz="4" w:space="0" w:color="auto"/>
              <w:left w:val="nil"/>
              <w:bottom w:val="single" w:sz="4" w:space="0" w:color="auto"/>
              <w:right w:val="single" w:sz="4" w:space="0" w:color="auto"/>
            </w:tcBorders>
            <w:vAlign w:val="center"/>
            <w:hideMark/>
          </w:tcPr>
          <w:p w:rsidR="00324058" w:rsidRPr="00AA7271" w:rsidRDefault="00324058" w:rsidP="0037056B">
            <w:pPr>
              <w:spacing w:after="0"/>
              <w:jc w:val="center"/>
            </w:pPr>
            <w:r w:rsidRPr="00AA7271">
              <w:t>55F</w:t>
            </w:r>
          </w:p>
        </w:tc>
        <w:tc>
          <w:tcPr>
            <w:tcW w:w="938" w:type="dxa"/>
            <w:tcBorders>
              <w:top w:val="single" w:sz="4" w:space="0" w:color="auto"/>
              <w:left w:val="nil"/>
              <w:bottom w:val="single" w:sz="4" w:space="0" w:color="auto"/>
              <w:right w:val="single" w:sz="4" w:space="0" w:color="auto"/>
            </w:tcBorders>
            <w:vAlign w:val="center"/>
            <w:hideMark/>
          </w:tcPr>
          <w:p w:rsidR="00324058" w:rsidRPr="00AA7271" w:rsidRDefault="00324058" w:rsidP="0037056B">
            <w:pPr>
              <w:spacing w:after="0"/>
              <w:jc w:val="center"/>
            </w:pPr>
            <w:r w:rsidRPr="00AA7271">
              <w:t>55F</w:t>
            </w:r>
          </w:p>
        </w:tc>
        <w:tc>
          <w:tcPr>
            <w:tcW w:w="3262" w:type="dxa"/>
            <w:tcBorders>
              <w:top w:val="single" w:sz="4" w:space="0" w:color="auto"/>
              <w:left w:val="single" w:sz="4" w:space="0" w:color="auto"/>
              <w:bottom w:val="single" w:sz="4" w:space="0" w:color="auto"/>
              <w:right w:val="single" w:sz="4" w:space="0" w:color="auto"/>
            </w:tcBorders>
            <w:noWrap/>
            <w:vAlign w:val="center"/>
            <w:hideMark/>
          </w:tcPr>
          <w:p w:rsidR="00324058" w:rsidRPr="00AA7271" w:rsidRDefault="00324058" w:rsidP="0037056B">
            <w:pPr>
              <w:spacing w:after="0"/>
              <w:jc w:val="center"/>
            </w:pPr>
            <w:r>
              <w:t>Y</w:t>
            </w:r>
            <w:r w:rsidRPr="00AA7271">
              <w:t xml:space="preserve">ear climate </w:t>
            </w:r>
            <w:proofErr w:type="spellStart"/>
            <w:r w:rsidRPr="00AA7271">
              <w:t>normals</w:t>
            </w:r>
            <w:proofErr w:type="spellEnd"/>
            <w:r w:rsidRPr="00AA7271">
              <w:t>, 1981-2010</w:t>
            </w:r>
          </w:p>
        </w:tc>
      </w:tr>
    </w:tbl>
    <w:p w:rsidR="00324058" w:rsidRDefault="00324058" w:rsidP="00324058">
      <w:pPr>
        <w:widowControl/>
        <w:jc w:val="left"/>
        <w:rPr>
          <w:rFonts w:ascii="Calibri" w:hAnsi="Calibri" w:cs="Arial"/>
          <w:bCs/>
          <w:iCs/>
          <w:sz w:val="28"/>
          <w:szCs w:val="28"/>
        </w:rPr>
      </w:pPr>
      <w:r>
        <w:br w:type="page"/>
      </w:r>
    </w:p>
    <w:p w:rsidR="00324058" w:rsidRDefault="00324058" w:rsidP="00324058">
      <w:pPr>
        <w:pStyle w:val="Heading2"/>
      </w:pPr>
      <w:bookmarkStart w:id="138" w:name="_Toc333218996"/>
      <w:bookmarkStart w:id="139" w:name="_Toc411593405"/>
      <w:r w:rsidRPr="007334E1">
        <w:lastRenderedPageBreak/>
        <w:t xml:space="preserve">Electrical </w:t>
      </w:r>
      <w:proofErr w:type="spellStart"/>
      <w:r w:rsidRPr="007334E1">
        <w:t>Loadshapes</w:t>
      </w:r>
      <w:proofErr w:type="spellEnd"/>
      <w:r w:rsidRPr="007334E1">
        <w:t xml:space="preserve"> (kWh)</w:t>
      </w:r>
      <w:bookmarkEnd w:id="43"/>
      <w:bookmarkEnd w:id="138"/>
      <w:bookmarkEnd w:id="139"/>
      <w:r w:rsidRPr="007334E1">
        <w:t xml:space="preserve"> </w:t>
      </w:r>
      <w:bookmarkEnd w:id="44"/>
    </w:p>
    <w:p w:rsidR="00324058" w:rsidRPr="00AA7271" w:rsidRDefault="00324058" w:rsidP="00324058"/>
    <w:p w:rsidR="00324058" w:rsidRPr="007334E1" w:rsidRDefault="00324058" w:rsidP="00324058">
      <w:pPr>
        <w:rPr>
          <w:rFonts w:cstheme="minorHAnsi"/>
          <w:szCs w:val="20"/>
        </w:rPr>
      </w:pPr>
      <w:bookmarkStart w:id="140" w:name="_Toc316461820"/>
      <w:bookmarkEnd w:id="140"/>
      <w:proofErr w:type="spellStart"/>
      <w:r w:rsidRPr="007334E1">
        <w:rPr>
          <w:rFonts w:cstheme="minorHAnsi"/>
          <w:szCs w:val="20"/>
        </w:rPr>
        <w:t>Loadshapes</w:t>
      </w:r>
      <w:proofErr w:type="spellEnd"/>
      <w:r w:rsidRPr="007334E1">
        <w:rPr>
          <w:rFonts w:cstheme="minorHAnsi"/>
          <w:szCs w:val="20"/>
        </w:rPr>
        <w:t xml:space="preserve"> are an integral </w:t>
      </w:r>
      <w:r w:rsidRPr="009E1B37">
        <w:rPr>
          <w:rFonts w:cstheme="minorHAnsi"/>
          <w:szCs w:val="20"/>
        </w:rPr>
        <w:t xml:space="preserve">part of the measure </w:t>
      </w:r>
      <w:r w:rsidRPr="007334E1">
        <w:rPr>
          <w:rFonts w:cstheme="minorHAnsi"/>
          <w:szCs w:val="20"/>
        </w:rPr>
        <w:t xml:space="preserve">characterization and are used to divide energy savings into appropriate periods </w:t>
      </w:r>
      <w:r>
        <w:rPr>
          <w:rFonts w:cstheme="minorHAnsi"/>
          <w:szCs w:val="20"/>
        </w:rPr>
        <w:t xml:space="preserve">using Rating Period Factors (RPFs) such </w:t>
      </w:r>
      <w:r w:rsidRPr="007334E1">
        <w:rPr>
          <w:rFonts w:cstheme="minorHAnsi"/>
          <w:szCs w:val="20"/>
        </w:rPr>
        <w:t>that</w:t>
      </w:r>
      <w:r>
        <w:rPr>
          <w:rFonts w:cstheme="minorHAnsi"/>
          <w:szCs w:val="20"/>
        </w:rPr>
        <w:t xml:space="preserve"> each</w:t>
      </w:r>
      <w:r w:rsidRPr="007334E1">
        <w:rPr>
          <w:rFonts w:cstheme="minorHAnsi"/>
          <w:szCs w:val="20"/>
        </w:rPr>
        <w:t xml:space="preserve"> have variable avoided cost values allocated to them</w:t>
      </w:r>
      <w:r>
        <w:rPr>
          <w:rFonts w:cstheme="minorHAnsi"/>
          <w:szCs w:val="20"/>
        </w:rPr>
        <w:t xml:space="preserve"> for the purpose of estimating cost effectiveness</w:t>
      </w:r>
      <w:r w:rsidRPr="007334E1">
        <w:rPr>
          <w:rFonts w:cstheme="minorHAnsi"/>
          <w:szCs w:val="20"/>
        </w:rPr>
        <w:t>.</w:t>
      </w:r>
    </w:p>
    <w:p w:rsidR="00324058" w:rsidRDefault="00324058" w:rsidP="00324058">
      <w:pPr>
        <w:rPr>
          <w:rFonts w:cstheme="minorHAnsi"/>
          <w:szCs w:val="20"/>
        </w:rPr>
      </w:pPr>
      <w:r w:rsidRPr="007334E1">
        <w:rPr>
          <w:rFonts w:cstheme="minorHAnsi"/>
          <w:szCs w:val="20"/>
        </w:rPr>
        <w:t xml:space="preserve">For the purposes of </w:t>
      </w:r>
      <w:r>
        <w:rPr>
          <w:rFonts w:cstheme="minorHAnsi"/>
          <w:szCs w:val="20"/>
        </w:rPr>
        <w:t>assigning</w:t>
      </w:r>
      <w:r w:rsidRPr="007334E1">
        <w:rPr>
          <w:rFonts w:cstheme="minorHAnsi"/>
          <w:szCs w:val="20"/>
        </w:rPr>
        <w:t xml:space="preserve"> energy savings (kWh)</w:t>
      </w:r>
      <w:r>
        <w:rPr>
          <w:rFonts w:cstheme="minorHAnsi"/>
          <w:szCs w:val="20"/>
        </w:rPr>
        <w:t xml:space="preserve"> periods</w:t>
      </w:r>
      <w:r w:rsidRPr="007334E1">
        <w:rPr>
          <w:rFonts w:cstheme="minorHAnsi"/>
          <w:szCs w:val="20"/>
        </w:rPr>
        <w:t xml:space="preserve">, the </w:t>
      </w:r>
      <w:r>
        <w:rPr>
          <w:rFonts w:cstheme="minorHAnsi"/>
          <w:szCs w:val="20"/>
        </w:rPr>
        <w:t>TRM TAC</w:t>
      </w:r>
      <w:r w:rsidRPr="007334E1">
        <w:rPr>
          <w:rFonts w:cstheme="minorHAnsi"/>
          <w:szCs w:val="20"/>
        </w:rPr>
        <w:t xml:space="preserve"> has agreed to use the industry standards for wholesale power market transactions as shown in the following table.</w:t>
      </w:r>
    </w:p>
    <w:p w:rsidR="00324058" w:rsidRPr="007334E1" w:rsidRDefault="00324058" w:rsidP="00324058">
      <w:pPr>
        <w:rPr>
          <w:rFonts w:cstheme="minorHAnsi"/>
          <w:szCs w:val="20"/>
        </w:rPr>
      </w:pPr>
    </w:p>
    <w:p w:rsidR="00324058" w:rsidRPr="007334E1" w:rsidRDefault="00324058" w:rsidP="00324058">
      <w:pPr>
        <w:pStyle w:val="Caption"/>
      </w:pPr>
      <w:bookmarkStart w:id="141" w:name="_Toc335377230"/>
      <w:bookmarkStart w:id="142" w:name="_Toc411514772"/>
      <w:bookmarkStart w:id="143" w:name="_Toc411515472"/>
      <w:bookmarkStart w:id="144" w:name="_Toc411599461"/>
      <w:proofErr w:type="gramStart"/>
      <w:r>
        <w:t xml:space="preserve">Table </w:t>
      </w:r>
      <w:fldSimple w:instr=" STYLEREF 1 \s ">
        <w:r>
          <w:rPr>
            <w:noProof/>
          </w:rPr>
          <w:t>3</w:t>
        </w:r>
      </w:fldSimple>
      <w:r>
        <w:t>.</w:t>
      </w:r>
      <w:proofErr w:type="gramEnd"/>
      <w:r>
        <w:fldChar w:fldCharType="begin"/>
      </w:r>
      <w:r>
        <w:instrText xml:space="preserve"> SEQ Table \* ARABIC \s 1 </w:instrText>
      </w:r>
      <w:r>
        <w:fldChar w:fldCharType="separate"/>
      </w:r>
      <w:r>
        <w:rPr>
          <w:noProof/>
        </w:rPr>
        <w:t>3</w:t>
      </w:r>
      <w:r>
        <w:rPr>
          <w:noProof/>
        </w:rPr>
        <w:fldChar w:fldCharType="end"/>
      </w:r>
      <w:r w:rsidRPr="007334E1">
        <w:t>: On and Off Peak Energy Definitions</w:t>
      </w:r>
      <w:bookmarkEnd w:id="141"/>
      <w:bookmarkEnd w:id="142"/>
      <w:bookmarkEnd w:id="143"/>
      <w:bookmarkEnd w:id="144"/>
    </w:p>
    <w:tbl>
      <w:tblPr>
        <w:tblW w:w="9468" w:type="dxa"/>
        <w:tblInd w:w="108" w:type="dxa"/>
        <w:tblCellMar>
          <w:left w:w="0" w:type="dxa"/>
          <w:right w:w="0" w:type="dxa"/>
        </w:tblCellMar>
        <w:tblLook w:val="04A0" w:firstRow="1" w:lastRow="0" w:firstColumn="1" w:lastColumn="0" w:noHBand="0" w:noVBand="1"/>
      </w:tblPr>
      <w:tblGrid>
        <w:gridCol w:w="3725"/>
        <w:gridCol w:w="5743"/>
      </w:tblGrid>
      <w:tr w:rsidR="00324058" w:rsidRPr="00AA7271" w:rsidTr="0037056B">
        <w:trPr>
          <w:trHeight w:hRule="exact" w:val="317"/>
        </w:trPr>
        <w:tc>
          <w:tcPr>
            <w:tcW w:w="3725" w:type="dxa"/>
            <w:tcBorders>
              <w:top w:val="single" w:sz="8" w:space="0" w:color="auto"/>
              <w:left w:val="single" w:sz="8" w:space="0" w:color="auto"/>
              <w:bottom w:val="single" w:sz="8" w:space="0" w:color="auto"/>
              <w:right w:val="single" w:sz="8" w:space="0" w:color="auto"/>
            </w:tcBorders>
            <w:shd w:val="clear" w:color="auto" w:fill="808080"/>
            <w:noWrap/>
            <w:tcMar>
              <w:top w:w="0" w:type="dxa"/>
              <w:left w:w="108" w:type="dxa"/>
              <w:bottom w:w="0" w:type="dxa"/>
              <w:right w:w="108" w:type="dxa"/>
            </w:tcMar>
            <w:vAlign w:val="bottom"/>
            <w:hideMark/>
          </w:tcPr>
          <w:p w:rsidR="00324058" w:rsidRPr="00AA7271" w:rsidRDefault="00324058" w:rsidP="0037056B">
            <w:pPr>
              <w:jc w:val="center"/>
              <w:rPr>
                <w:b/>
                <w:color w:val="FFFFFF" w:themeColor="background1"/>
              </w:rPr>
            </w:pPr>
            <w:r w:rsidRPr="00AA7271">
              <w:rPr>
                <w:b/>
                <w:color w:val="FFFFFF" w:themeColor="background1"/>
              </w:rPr>
              <w:t>Period Category</w:t>
            </w:r>
          </w:p>
        </w:tc>
        <w:tc>
          <w:tcPr>
            <w:tcW w:w="5743" w:type="dxa"/>
            <w:tcBorders>
              <w:top w:val="single" w:sz="8" w:space="0" w:color="auto"/>
              <w:left w:val="nil"/>
              <w:bottom w:val="single" w:sz="8" w:space="0" w:color="auto"/>
              <w:right w:val="single" w:sz="8" w:space="0" w:color="auto"/>
            </w:tcBorders>
            <w:shd w:val="clear" w:color="auto" w:fill="808080"/>
            <w:noWrap/>
            <w:tcMar>
              <w:top w:w="0" w:type="dxa"/>
              <w:left w:w="108" w:type="dxa"/>
              <w:bottom w:w="0" w:type="dxa"/>
              <w:right w:w="108" w:type="dxa"/>
            </w:tcMar>
            <w:vAlign w:val="bottom"/>
            <w:hideMark/>
          </w:tcPr>
          <w:p w:rsidR="00324058" w:rsidRPr="00AA7271" w:rsidRDefault="00324058" w:rsidP="0037056B">
            <w:pPr>
              <w:jc w:val="center"/>
              <w:rPr>
                <w:b/>
                <w:color w:val="FFFFFF" w:themeColor="background1"/>
              </w:rPr>
            </w:pPr>
            <w:r w:rsidRPr="00AA7271">
              <w:rPr>
                <w:b/>
                <w:color w:val="FFFFFF" w:themeColor="background1"/>
              </w:rPr>
              <w:t>Period Definition (Central Prevailing Time)</w:t>
            </w:r>
          </w:p>
        </w:tc>
      </w:tr>
      <w:tr w:rsidR="00324058" w:rsidRPr="00AA7271" w:rsidTr="0037056B">
        <w:trPr>
          <w:trHeight w:hRule="exact" w:val="317"/>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24058" w:rsidRPr="00AA7271" w:rsidRDefault="00324058" w:rsidP="0037056B">
            <w:r w:rsidRPr="00AA7271">
              <w:t>Winter On-Peak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24058" w:rsidRPr="00AA7271" w:rsidRDefault="00324058" w:rsidP="0037056B">
            <w:r w:rsidRPr="00AA7271">
              <w:t>8AM - 11PM, weekdays, Oct – Apr, No NERC holidays</w:t>
            </w:r>
          </w:p>
        </w:tc>
      </w:tr>
      <w:tr w:rsidR="00324058" w:rsidRPr="00AA7271" w:rsidTr="0037056B">
        <w:trPr>
          <w:trHeight w:hRule="exact" w:val="317"/>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24058" w:rsidRPr="00AA7271" w:rsidRDefault="00324058" w:rsidP="0037056B">
            <w:r w:rsidRPr="00AA7271">
              <w:t>Winter Off-Peak Energy</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24058" w:rsidRPr="00AA7271" w:rsidRDefault="00324058" w:rsidP="0037056B">
            <w:r w:rsidRPr="00AA7271">
              <w:t>All other hours</w:t>
            </w:r>
          </w:p>
        </w:tc>
      </w:tr>
      <w:tr w:rsidR="00324058" w:rsidRPr="00AA7271" w:rsidTr="0037056B">
        <w:trPr>
          <w:trHeight w:hRule="exact" w:val="317"/>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24058" w:rsidRPr="00AA7271" w:rsidRDefault="00324058" w:rsidP="0037056B">
            <w:r w:rsidRPr="00AA7271">
              <w:t xml:space="preserve">Summer On-Peak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24058" w:rsidRPr="00AA7271" w:rsidRDefault="00324058" w:rsidP="0037056B">
            <w:r w:rsidRPr="00AA7271">
              <w:t>8AM - 11PM, weekdays, May – Sept, No NERC holidays</w:t>
            </w:r>
          </w:p>
        </w:tc>
      </w:tr>
      <w:tr w:rsidR="00324058" w:rsidRPr="00AA7271" w:rsidTr="0037056B">
        <w:trPr>
          <w:trHeight w:hRule="exact" w:val="317"/>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24058" w:rsidRPr="00AA7271" w:rsidRDefault="00324058" w:rsidP="0037056B">
            <w:r w:rsidRPr="00AA7271">
              <w:t>Summer Off-Peak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24058" w:rsidRPr="00AA7271" w:rsidRDefault="00324058" w:rsidP="0037056B">
            <w:r w:rsidRPr="00AA7271">
              <w:t>All other hours</w:t>
            </w:r>
          </w:p>
        </w:tc>
      </w:tr>
    </w:tbl>
    <w:p w:rsidR="00324058" w:rsidRDefault="00324058" w:rsidP="00324058">
      <w:pPr>
        <w:rPr>
          <w:rFonts w:cstheme="minorHAnsi"/>
          <w:szCs w:val="20"/>
        </w:rPr>
      </w:pPr>
    </w:p>
    <w:p w:rsidR="00324058" w:rsidRDefault="00324058" w:rsidP="00324058">
      <w:pPr>
        <w:rPr>
          <w:rFonts w:cstheme="minorHAnsi"/>
          <w:szCs w:val="20"/>
        </w:rPr>
      </w:pPr>
      <w:proofErr w:type="spellStart"/>
      <w:r w:rsidRPr="007334E1">
        <w:rPr>
          <w:rFonts w:cstheme="minorHAnsi"/>
          <w:szCs w:val="20"/>
        </w:rPr>
        <w:t>Loadshapes</w:t>
      </w:r>
      <w:proofErr w:type="spellEnd"/>
      <w:r w:rsidRPr="007334E1">
        <w:rPr>
          <w:rFonts w:cstheme="minorHAnsi"/>
          <w:szCs w:val="20"/>
        </w:rPr>
        <w:t xml:space="preserve"> have been developed </w:t>
      </w:r>
      <w:r>
        <w:rPr>
          <w:rFonts w:cstheme="minorHAnsi"/>
          <w:szCs w:val="20"/>
        </w:rPr>
        <w:t xml:space="preserve">for each end-use </w:t>
      </w:r>
      <w:r w:rsidRPr="007334E1">
        <w:rPr>
          <w:rFonts w:cstheme="minorHAnsi"/>
          <w:szCs w:val="20"/>
        </w:rPr>
        <w:t xml:space="preserve">by assigning </w:t>
      </w:r>
      <w:r>
        <w:rPr>
          <w:rFonts w:cstheme="minorHAnsi"/>
          <w:szCs w:val="20"/>
        </w:rPr>
        <w:t xml:space="preserve">Rating Period Factor </w:t>
      </w:r>
      <w:r w:rsidRPr="007334E1">
        <w:rPr>
          <w:rFonts w:cstheme="minorHAnsi"/>
          <w:szCs w:val="20"/>
        </w:rPr>
        <w:t>percentages to each of the four periods above. Two methodologies were used:</w:t>
      </w:r>
    </w:p>
    <w:p w:rsidR="00324058" w:rsidRPr="007334E1" w:rsidRDefault="00324058" w:rsidP="00324058">
      <w:pPr>
        <w:pStyle w:val="ListParagraph"/>
        <w:widowControl/>
        <w:numPr>
          <w:ilvl w:val="0"/>
          <w:numId w:val="17"/>
        </w:numPr>
        <w:rPr>
          <w:rFonts w:cstheme="minorHAnsi"/>
          <w:szCs w:val="20"/>
        </w:rPr>
      </w:pPr>
      <w:proofErr w:type="spellStart"/>
      <w:r w:rsidRPr="007334E1">
        <w:rPr>
          <w:rFonts w:cstheme="minorHAnsi"/>
          <w:szCs w:val="20"/>
        </w:rPr>
        <w:t>Itron</w:t>
      </w:r>
      <w:proofErr w:type="spellEnd"/>
      <w:r w:rsidRPr="007334E1">
        <w:rPr>
          <w:rFonts w:cstheme="minorHAnsi"/>
          <w:szCs w:val="20"/>
        </w:rPr>
        <w:t xml:space="preserve"> </w:t>
      </w:r>
      <w:proofErr w:type="spellStart"/>
      <w:r w:rsidRPr="007334E1">
        <w:rPr>
          <w:rFonts w:cstheme="minorHAnsi"/>
          <w:szCs w:val="20"/>
        </w:rPr>
        <w:t>eShapes</w:t>
      </w:r>
      <w:proofErr w:type="spellEnd"/>
      <w:r w:rsidRPr="007334E1">
        <w:rPr>
          <w:rFonts w:cstheme="minorHAnsi"/>
          <w:szCs w:val="20"/>
        </w:rPr>
        <w:t xml:space="preserve"> data for Missouri, reconciled to Illinois loads and provided by Ameren, were used to </w:t>
      </w:r>
      <w:r>
        <w:rPr>
          <w:rFonts w:cstheme="minorHAnsi"/>
          <w:szCs w:val="20"/>
        </w:rPr>
        <w:t>calculate</w:t>
      </w:r>
      <w:r w:rsidRPr="007334E1">
        <w:rPr>
          <w:rFonts w:cstheme="minorHAnsi"/>
          <w:szCs w:val="20"/>
        </w:rPr>
        <w:t xml:space="preserve"> the percentage of load in to the four categories above.</w:t>
      </w:r>
    </w:p>
    <w:p w:rsidR="00324058" w:rsidRPr="007334E1" w:rsidRDefault="00324058" w:rsidP="00324058">
      <w:pPr>
        <w:pStyle w:val="ListParagraph"/>
        <w:ind w:left="1080"/>
        <w:rPr>
          <w:rFonts w:cstheme="minorHAnsi"/>
          <w:szCs w:val="20"/>
        </w:rPr>
      </w:pPr>
    </w:p>
    <w:p w:rsidR="00324058" w:rsidRDefault="00324058" w:rsidP="00324058">
      <w:pPr>
        <w:pStyle w:val="ListParagraph"/>
        <w:widowControl/>
        <w:numPr>
          <w:ilvl w:val="0"/>
          <w:numId w:val="17"/>
        </w:numPr>
        <w:rPr>
          <w:rFonts w:cstheme="minorHAnsi"/>
          <w:szCs w:val="20"/>
        </w:rPr>
      </w:pPr>
      <w:r w:rsidRPr="007334E1">
        <w:rPr>
          <w:rFonts w:cstheme="minorHAnsi"/>
          <w:szCs w:val="20"/>
        </w:rPr>
        <w:t xml:space="preserve">Where the </w:t>
      </w:r>
      <w:proofErr w:type="spellStart"/>
      <w:r w:rsidRPr="007334E1">
        <w:rPr>
          <w:rFonts w:cstheme="minorHAnsi"/>
          <w:szCs w:val="20"/>
        </w:rPr>
        <w:t>Itron</w:t>
      </w:r>
      <w:proofErr w:type="spellEnd"/>
      <w:r w:rsidRPr="007334E1">
        <w:rPr>
          <w:rFonts w:cstheme="minorHAnsi"/>
          <w:szCs w:val="20"/>
        </w:rPr>
        <w:t xml:space="preserve"> </w:t>
      </w:r>
      <w:proofErr w:type="spellStart"/>
      <w:r w:rsidRPr="007334E1">
        <w:rPr>
          <w:rFonts w:cstheme="minorHAnsi"/>
          <w:szCs w:val="20"/>
        </w:rPr>
        <w:t>eShapes</w:t>
      </w:r>
      <w:proofErr w:type="spellEnd"/>
      <w:r w:rsidRPr="007334E1">
        <w:rPr>
          <w:rFonts w:cstheme="minorHAnsi"/>
          <w:szCs w:val="20"/>
        </w:rPr>
        <w:t xml:space="preserve"> data did not provide a particular </w:t>
      </w:r>
      <w:r>
        <w:rPr>
          <w:rFonts w:cstheme="minorHAnsi"/>
          <w:szCs w:val="20"/>
        </w:rPr>
        <w:t>end-use</w:t>
      </w:r>
      <w:r w:rsidRPr="007334E1">
        <w:rPr>
          <w:rFonts w:cstheme="minorHAnsi"/>
          <w:szCs w:val="20"/>
        </w:rPr>
        <w:t xml:space="preserve"> or specific measure load</w:t>
      </w:r>
      <w:r>
        <w:rPr>
          <w:rFonts w:cstheme="minorHAnsi"/>
          <w:szCs w:val="20"/>
        </w:rPr>
        <w:t xml:space="preserve"> profile</w:t>
      </w:r>
      <w:r w:rsidRPr="007334E1">
        <w:rPr>
          <w:rFonts w:cstheme="minorHAnsi"/>
          <w:szCs w:val="20"/>
        </w:rPr>
        <w:t xml:space="preserve">, </w:t>
      </w:r>
      <w:proofErr w:type="spellStart"/>
      <w:r w:rsidRPr="007334E1">
        <w:rPr>
          <w:rFonts w:cstheme="minorHAnsi"/>
          <w:szCs w:val="20"/>
        </w:rPr>
        <w:t>loadshapes</w:t>
      </w:r>
      <w:proofErr w:type="spellEnd"/>
      <w:r w:rsidRPr="007334E1">
        <w:rPr>
          <w:rFonts w:cstheme="minorHAnsi"/>
          <w:szCs w:val="20"/>
        </w:rPr>
        <w:t xml:space="preserve"> that have been developed over many years by Efficiency Vermont and that have </w:t>
      </w:r>
      <w:r>
        <w:rPr>
          <w:rFonts w:cstheme="minorHAnsi"/>
          <w:szCs w:val="20"/>
        </w:rPr>
        <w:t>been reviewed</w:t>
      </w:r>
      <w:r w:rsidRPr="007334E1">
        <w:rPr>
          <w:rFonts w:cstheme="minorHAnsi"/>
          <w:szCs w:val="20"/>
        </w:rPr>
        <w:t xml:space="preserve"> by the Vermont Department of Public Service, were </w:t>
      </w:r>
      <w:r>
        <w:rPr>
          <w:rFonts w:cstheme="minorHAnsi"/>
          <w:szCs w:val="20"/>
        </w:rPr>
        <w:t>adjusted</w:t>
      </w:r>
      <w:r w:rsidRPr="007334E1">
        <w:rPr>
          <w:rFonts w:cstheme="minorHAnsi"/>
          <w:szCs w:val="20"/>
        </w:rPr>
        <w:t xml:space="preserve"> to</w:t>
      </w:r>
      <w:r>
        <w:rPr>
          <w:rFonts w:cstheme="minorHAnsi"/>
          <w:szCs w:val="20"/>
        </w:rPr>
        <w:t xml:space="preserve"> match</w:t>
      </w:r>
      <w:r w:rsidRPr="007334E1">
        <w:rPr>
          <w:rFonts w:cstheme="minorHAnsi"/>
          <w:szCs w:val="20"/>
        </w:rPr>
        <w:t xml:space="preserve"> Illinois period definitions. Note – no weather sensitive </w:t>
      </w:r>
      <w:proofErr w:type="spellStart"/>
      <w:r w:rsidRPr="007334E1">
        <w:rPr>
          <w:rFonts w:cstheme="minorHAnsi"/>
          <w:szCs w:val="20"/>
        </w:rPr>
        <w:t>loadshapes</w:t>
      </w:r>
      <w:proofErr w:type="spellEnd"/>
      <w:r w:rsidRPr="007334E1">
        <w:rPr>
          <w:rFonts w:cstheme="minorHAnsi"/>
          <w:szCs w:val="20"/>
        </w:rPr>
        <w:t xml:space="preserve"> were based on this method. Any of these load profiles that relate to High Impact Measures should be an area of future evaluation.</w:t>
      </w:r>
    </w:p>
    <w:p w:rsidR="00324058" w:rsidRDefault="00324058" w:rsidP="00324058">
      <w:pPr>
        <w:rPr>
          <w:rFonts w:cstheme="minorHAnsi"/>
          <w:szCs w:val="20"/>
        </w:rPr>
      </w:pPr>
      <w:r>
        <w:rPr>
          <w:rFonts w:cstheme="minorHAnsi"/>
          <w:szCs w:val="20"/>
        </w:rPr>
        <w:t>T</w:t>
      </w:r>
      <w:r w:rsidRPr="007334E1">
        <w:rPr>
          <w:rFonts w:cstheme="minorHAnsi"/>
          <w:szCs w:val="20"/>
        </w:rPr>
        <w:t xml:space="preserve">he following pages provide the </w:t>
      </w:r>
      <w:proofErr w:type="spellStart"/>
      <w:r w:rsidRPr="007334E1">
        <w:rPr>
          <w:rFonts w:cstheme="minorHAnsi"/>
          <w:szCs w:val="20"/>
        </w:rPr>
        <w:t>loadshape</w:t>
      </w:r>
      <w:proofErr w:type="spellEnd"/>
      <w:r w:rsidRPr="007334E1">
        <w:rPr>
          <w:rFonts w:cstheme="minorHAnsi"/>
          <w:szCs w:val="20"/>
        </w:rPr>
        <w:t xml:space="preserve"> values for </w:t>
      </w:r>
      <w:r>
        <w:rPr>
          <w:rFonts w:cstheme="minorHAnsi"/>
          <w:szCs w:val="20"/>
        </w:rPr>
        <w:t>most</w:t>
      </w:r>
      <w:r w:rsidRPr="007334E1">
        <w:rPr>
          <w:rFonts w:cstheme="minorHAnsi"/>
          <w:szCs w:val="20"/>
        </w:rPr>
        <w:t xml:space="preserve"> measures provided in the T</w:t>
      </w:r>
      <w:r>
        <w:rPr>
          <w:rFonts w:cstheme="minorHAnsi"/>
          <w:szCs w:val="20"/>
        </w:rPr>
        <w:t>RM</w:t>
      </w:r>
      <w:r>
        <w:rPr>
          <w:rStyle w:val="FootnoteReference"/>
          <w:szCs w:val="20"/>
        </w:rPr>
        <w:footnoteReference w:id="26"/>
      </w:r>
      <w:r w:rsidRPr="007334E1">
        <w:rPr>
          <w:rFonts w:cstheme="minorHAnsi"/>
          <w:szCs w:val="20"/>
        </w:rPr>
        <w:t xml:space="preserve">. To distinguish the source of the </w:t>
      </w:r>
      <w:proofErr w:type="spellStart"/>
      <w:r w:rsidRPr="007334E1">
        <w:rPr>
          <w:rFonts w:cstheme="minorHAnsi"/>
          <w:szCs w:val="20"/>
        </w:rPr>
        <w:t>loadshape</w:t>
      </w:r>
      <w:proofErr w:type="spellEnd"/>
      <w:r w:rsidRPr="007334E1">
        <w:rPr>
          <w:rFonts w:cstheme="minorHAnsi"/>
          <w:szCs w:val="20"/>
        </w:rPr>
        <w:t xml:space="preserve">, </w:t>
      </w:r>
      <w:r>
        <w:rPr>
          <w:rFonts w:cstheme="minorHAnsi"/>
          <w:szCs w:val="20"/>
        </w:rPr>
        <w:t xml:space="preserve">they are color coded.  Rows that are shaded in green are </w:t>
      </w:r>
      <w:r w:rsidRPr="007334E1">
        <w:rPr>
          <w:rFonts w:cstheme="minorHAnsi"/>
          <w:color w:val="000000"/>
          <w:szCs w:val="20"/>
        </w:rPr>
        <w:t xml:space="preserve">Efficiency Vermont </w:t>
      </w:r>
      <w:proofErr w:type="spellStart"/>
      <w:r w:rsidRPr="007334E1">
        <w:rPr>
          <w:rFonts w:cstheme="minorHAnsi"/>
          <w:color w:val="000000"/>
          <w:szCs w:val="20"/>
        </w:rPr>
        <w:t>loadshapes</w:t>
      </w:r>
      <w:proofErr w:type="spellEnd"/>
      <w:r w:rsidRPr="007334E1">
        <w:rPr>
          <w:rFonts w:cstheme="minorHAnsi"/>
          <w:color w:val="000000"/>
          <w:szCs w:val="20"/>
        </w:rPr>
        <w:t xml:space="preserve"> adjusted for Illinois periods</w:t>
      </w:r>
      <w:r>
        <w:rPr>
          <w:rFonts w:cstheme="minorHAnsi"/>
          <w:color w:val="000000"/>
          <w:szCs w:val="20"/>
        </w:rPr>
        <w:t xml:space="preserve">.  Rows that are </w:t>
      </w:r>
      <w:proofErr w:type="spellStart"/>
      <w:r>
        <w:rPr>
          <w:rFonts w:cstheme="minorHAnsi"/>
          <w:color w:val="000000"/>
          <w:szCs w:val="20"/>
        </w:rPr>
        <w:t>unshaded</w:t>
      </w:r>
      <w:proofErr w:type="spellEnd"/>
      <w:r>
        <w:rPr>
          <w:rFonts w:cstheme="minorHAnsi"/>
          <w:color w:val="000000"/>
          <w:szCs w:val="20"/>
        </w:rPr>
        <w:t xml:space="preserve"> and are left in white are </w:t>
      </w:r>
      <w:proofErr w:type="spellStart"/>
      <w:r w:rsidRPr="007334E1">
        <w:rPr>
          <w:rFonts w:cstheme="minorHAnsi"/>
          <w:color w:val="000000"/>
          <w:szCs w:val="20"/>
        </w:rPr>
        <w:t>Itron</w:t>
      </w:r>
      <w:proofErr w:type="spellEnd"/>
      <w:r w:rsidRPr="007334E1">
        <w:rPr>
          <w:rFonts w:cstheme="minorHAnsi"/>
          <w:color w:val="000000"/>
          <w:szCs w:val="20"/>
        </w:rPr>
        <w:t xml:space="preserve"> </w:t>
      </w:r>
      <w:proofErr w:type="spellStart"/>
      <w:r w:rsidRPr="007334E1">
        <w:rPr>
          <w:rFonts w:cstheme="minorHAnsi"/>
          <w:color w:val="000000"/>
          <w:szCs w:val="20"/>
        </w:rPr>
        <w:t>eShapes</w:t>
      </w:r>
      <w:proofErr w:type="spellEnd"/>
      <w:r w:rsidRPr="007334E1">
        <w:rPr>
          <w:rFonts w:cstheme="minorHAnsi"/>
          <w:color w:val="000000"/>
          <w:szCs w:val="20"/>
        </w:rPr>
        <w:t xml:space="preserve"> data provided by Ameren</w:t>
      </w:r>
      <w:r>
        <w:rPr>
          <w:rFonts w:cstheme="minorHAnsi"/>
          <w:color w:val="000000"/>
          <w:szCs w:val="20"/>
        </w:rPr>
        <w:t>.</w:t>
      </w:r>
    </w:p>
    <w:p w:rsidR="00324058" w:rsidRDefault="00324058" w:rsidP="00324058">
      <w:pPr>
        <w:rPr>
          <w:szCs w:val="20"/>
        </w:rPr>
      </w:pPr>
      <w:r>
        <w:rPr>
          <w:rFonts w:cstheme="minorHAnsi"/>
          <w:szCs w:val="20"/>
        </w:rPr>
        <w:t>ComEd</w:t>
      </w:r>
      <w:r w:rsidRPr="007334E1">
        <w:rPr>
          <w:szCs w:val="20"/>
        </w:rPr>
        <w:t xml:space="preserve"> use</w:t>
      </w:r>
      <w:r>
        <w:rPr>
          <w:szCs w:val="20"/>
        </w:rPr>
        <w:t>s</w:t>
      </w:r>
      <w:r w:rsidRPr="007334E1">
        <w:rPr>
          <w:szCs w:val="20"/>
        </w:rPr>
        <w:t xml:space="preserve"> the </w:t>
      </w:r>
      <w:proofErr w:type="spellStart"/>
      <w:r w:rsidRPr="002F5D35">
        <w:rPr>
          <w:szCs w:val="20"/>
        </w:rPr>
        <w:t>DSMore</w:t>
      </w:r>
      <w:proofErr w:type="spellEnd"/>
      <w:r w:rsidRPr="002F5D35">
        <w:rPr>
          <w:szCs w:val="20"/>
        </w:rPr>
        <w:t xml:space="preserve">™ (Integral Analytics </w:t>
      </w:r>
      <w:proofErr w:type="spellStart"/>
      <w:r w:rsidRPr="002F5D35">
        <w:rPr>
          <w:szCs w:val="20"/>
        </w:rPr>
        <w:t>DSMore</w:t>
      </w:r>
      <w:proofErr w:type="spellEnd"/>
      <w:r w:rsidRPr="002F5D35">
        <w:rPr>
          <w:szCs w:val="20"/>
        </w:rPr>
        <w:t xml:space="preserve">™ Demand Side Management Option/Risk Evaluator) software </w:t>
      </w:r>
      <w:r w:rsidRPr="007334E1">
        <w:rPr>
          <w:szCs w:val="20"/>
        </w:rPr>
        <w:t xml:space="preserve">to screen the efficiency measures </w:t>
      </w:r>
      <w:r>
        <w:rPr>
          <w:szCs w:val="20"/>
        </w:rPr>
        <w:t>for cost effectiveness. S</w:t>
      </w:r>
      <w:r w:rsidRPr="007334E1">
        <w:rPr>
          <w:szCs w:val="20"/>
        </w:rPr>
        <w:t xml:space="preserve">ince this tool requires a </w:t>
      </w:r>
      <w:proofErr w:type="spellStart"/>
      <w:r w:rsidRPr="007334E1">
        <w:rPr>
          <w:szCs w:val="20"/>
        </w:rPr>
        <w:t>loadshape</w:t>
      </w:r>
      <w:proofErr w:type="spellEnd"/>
      <w:r w:rsidRPr="007334E1">
        <w:rPr>
          <w:szCs w:val="20"/>
        </w:rPr>
        <w:t xml:space="preserve"> value for weekdays and weekends in each month (i.e.</w:t>
      </w:r>
      <w:r>
        <w:rPr>
          <w:szCs w:val="20"/>
        </w:rPr>
        <w:t>,</w:t>
      </w:r>
      <w:r w:rsidRPr="007334E1">
        <w:rPr>
          <w:szCs w:val="20"/>
        </w:rPr>
        <w:t xml:space="preserve"> 24 inputs), the percentages for the four perio</w:t>
      </w:r>
      <w:r>
        <w:rPr>
          <w:szCs w:val="20"/>
        </w:rPr>
        <w:t>d categories above were calculated by</w:t>
      </w:r>
      <w:r w:rsidRPr="007334E1">
        <w:rPr>
          <w:szCs w:val="20"/>
        </w:rPr>
        <w:t xml:space="preserve"> weight</w:t>
      </w:r>
      <w:r>
        <w:rPr>
          <w:szCs w:val="20"/>
        </w:rPr>
        <w:t>ing</w:t>
      </w:r>
      <w:r w:rsidRPr="007334E1">
        <w:rPr>
          <w:szCs w:val="20"/>
        </w:rPr>
        <w:t xml:space="preserve"> the proportion of weekdays/weekends in each month</w:t>
      </w:r>
      <w:r>
        <w:rPr>
          <w:szCs w:val="20"/>
        </w:rPr>
        <w:t xml:space="preserve"> to the total within each period</w:t>
      </w:r>
      <w:r w:rsidRPr="007334E1">
        <w:rPr>
          <w:szCs w:val="20"/>
        </w:rPr>
        <w:t xml:space="preserve">. The results of </w:t>
      </w:r>
      <w:r>
        <w:rPr>
          <w:szCs w:val="20"/>
        </w:rPr>
        <w:t>these</w:t>
      </w:r>
      <w:r w:rsidRPr="007334E1">
        <w:rPr>
          <w:szCs w:val="20"/>
        </w:rPr>
        <w:t xml:space="preserve"> calculation</w:t>
      </w:r>
      <w:r>
        <w:rPr>
          <w:szCs w:val="20"/>
        </w:rPr>
        <w:t>s</w:t>
      </w:r>
      <w:r w:rsidRPr="007334E1">
        <w:rPr>
          <w:szCs w:val="20"/>
        </w:rPr>
        <w:t xml:space="preserve"> are </w:t>
      </w:r>
      <w:r>
        <w:rPr>
          <w:szCs w:val="20"/>
        </w:rPr>
        <w:t xml:space="preserve">also </w:t>
      </w:r>
      <w:r w:rsidRPr="007334E1">
        <w:rPr>
          <w:szCs w:val="20"/>
        </w:rPr>
        <w:t>provided below.</w:t>
      </w:r>
    </w:p>
    <w:p w:rsidR="00324058" w:rsidRDefault="00324058" w:rsidP="00324058">
      <w:pPr>
        <w:rPr>
          <w:szCs w:val="20"/>
        </w:rPr>
      </w:pPr>
    </w:p>
    <w:p w:rsidR="00324058" w:rsidRDefault="00324058" w:rsidP="00324058">
      <w:pPr>
        <w:sectPr w:rsidR="00324058" w:rsidSect="0037056B">
          <w:headerReference w:type="default" r:id="rId21"/>
          <w:type w:val="continuous"/>
          <w:pgSz w:w="12240" w:h="15840" w:code="1"/>
          <w:pgMar w:top="1440" w:right="1440" w:bottom="1440" w:left="1440" w:header="720" w:footer="720" w:gutter="0"/>
          <w:cols w:space="720"/>
          <w:docGrid w:linePitch="360"/>
        </w:sectPr>
      </w:pPr>
    </w:p>
    <w:p w:rsidR="00324058" w:rsidRPr="00716A5A" w:rsidRDefault="00324058" w:rsidP="00324058">
      <w:pPr>
        <w:pStyle w:val="Caption"/>
      </w:pPr>
      <w:bookmarkStart w:id="145" w:name="_Toc335377231"/>
      <w:bookmarkStart w:id="146" w:name="_Toc411514773"/>
      <w:bookmarkStart w:id="147" w:name="_Toc411515473"/>
      <w:bookmarkStart w:id="148" w:name="_Toc411599462"/>
      <w:proofErr w:type="gramStart"/>
      <w:r>
        <w:lastRenderedPageBreak/>
        <w:t xml:space="preserve">Table </w:t>
      </w:r>
      <w:fldSimple w:instr=" STYLEREF 1 \s ">
        <w:r>
          <w:rPr>
            <w:noProof/>
          </w:rPr>
          <w:t>3</w:t>
        </w:r>
      </w:fldSimple>
      <w:r>
        <w:t>.</w:t>
      </w:r>
      <w:proofErr w:type="gramEnd"/>
      <w:r>
        <w:fldChar w:fldCharType="begin"/>
      </w:r>
      <w:r>
        <w:instrText xml:space="preserve"> SEQ Table \* ARABIC \s 1 </w:instrText>
      </w:r>
      <w:r>
        <w:fldChar w:fldCharType="separate"/>
      </w:r>
      <w:r>
        <w:rPr>
          <w:noProof/>
        </w:rPr>
        <w:t>4</w:t>
      </w:r>
      <w:r>
        <w:rPr>
          <w:noProof/>
        </w:rPr>
        <w:fldChar w:fldCharType="end"/>
      </w:r>
      <w:r w:rsidRPr="00716A5A">
        <w:t xml:space="preserve">: </w:t>
      </w:r>
      <w:proofErr w:type="spellStart"/>
      <w:r w:rsidRPr="00716A5A">
        <w:t>Loadshapes</w:t>
      </w:r>
      <w:proofErr w:type="spellEnd"/>
      <w:r w:rsidRPr="00716A5A">
        <w:t xml:space="preserve"> by Season</w:t>
      </w:r>
      <w:bookmarkEnd w:id="145"/>
      <w:bookmarkEnd w:id="146"/>
      <w:bookmarkEnd w:id="147"/>
      <w:bookmarkEnd w:id="148"/>
    </w:p>
    <w:tbl>
      <w:tblPr>
        <w:tblW w:w="11970" w:type="dxa"/>
        <w:jc w:val="center"/>
        <w:tblInd w:w="-510" w:type="dxa"/>
        <w:tblLayout w:type="fixed"/>
        <w:tblCellMar>
          <w:left w:w="30" w:type="dxa"/>
          <w:right w:w="30" w:type="dxa"/>
        </w:tblCellMar>
        <w:tblLook w:val="0000" w:firstRow="0" w:lastRow="0" w:firstColumn="0" w:lastColumn="0" w:noHBand="0" w:noVBand="0"/>
      </w:tblPr>
      <w:tblGrid>
        <w:gridCol w:w="4590"/>
        <w:gridCol w:w="1080"/>
        <w:gridCol w:w="1575"/>
        <w:gridCol w:w="1575"/>
        <w:gridCol w:w="1575"/>
        <w:gridCol w:w="1575"/>
      </w:tblGrid>
      <w:tr w:rsidR="00324058" w:rsidRPr="007334E1" w:rsidTr="0037056B">
        <w:trPr>
          <w:trHeight w:val="557"/>
          <w:tblHeader/>
          <w:jc w:val="center"/>
        </w:trPr>
        <w:tc>
          <w:tcPr>
            <w:tcW w:w="4590" w:type="dxa"/>
            <w:tcBorders>
              <w:top w:val="nil"/>
              <w:left w:val="nil"/>
              <w:bottom w:val="nil"/>
            </w:tcBorders>
            <w:vAlign w:val="center"/>
          </w:tcPr>
          <w:p w:rsidR="00324058" w:rsidRPr="007334E1" w:rsidRDefault="00324058" w:rsidP="0037056B">
            <w:pPr>
              <w:pStyle w:val="TableText"/>
            </w:pPr>
          </w:p>
        </w:tc>
        <w:tc>
          <w:tcPr>
            <w:tcW w:w="1080" w:type="dxa"/>
            <w:tcBorders>
              <w:bottom w:val="single" w:sz="4" w:space="0" w:color="auto"/>
              <w:right w:val="single" w:sz="4" w:space="0" w:color="auto"/>
            </w:tcBorders>
            <w:shd w:val="clear" w:color="auto" w:fill="auto"/>
            <w:vAlign w:val="center"/>
          </w:tcPr>
          <w:p w:rsidR="00324058" w:rsidRPr="007334E1" w:rsidRDefault="00324058" w:rsidP="0037056B">
            <w:pPr>
              <w:pStyle w:val="TableText"/>
            </w:pPr>
          </w:p>
        </w:tc>
        <w:tc>
          <w:tcPr>
            <w:tcW w:w="157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324058" w:rsidRPr="007334E1" w:rsidRDefault="00324058" w:rsidP="0037056B">
            <w:pPr>
              <w:pStyle w:val="TableHeading"/>
            </w:pPr>
            <w:r w:rsidRPr="007334E1">
              <w:t>Winter Peak</w:t>
            </w:r>
          </w:p>
        </w:tc>
        <w:tc>
          <w:tcPr>
            <w:tcW w:w="1575" w:type="dxa"/>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rsidR="00324058" w:rsidRPr="007334E1" w:rsidRDefault="00324058" w:rsidP="0037056B">
            <w:pPr>
              <w:pStyle w:val="TableHeading"/>
            </w:pPr>
            <w:r w:rsidRPr="007334E1">
              <w:t>Winter</w:t>
            </w:r>
          </w:p>
          <w:p w:rsidR="00324058" w:rsidRPr="007334E1" w:rsidRDefault="00324058" w:rsidP="0037056B">
            <w:pPr>
              <w:pStyle w:val="TableHeading"/>
            </w:pPr>
            <w:r w:rsidRPr="007334E1">
              <w:t>Off-peak</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7334E1" w:rsidRDefault="00324058" w:rsidP="0037056B">
            <w:pPr>
              <w:pStyle w:val="TableHeading"/>
            </w:pPr>
            <w:r w:rsidRPr="007334E1">
              <w:t>Summer</w:t>
            </w:r>
          </w:p>
          <w:p w:rsidR="00324058" w:rsidRPr="007334E1" w:rsidRDefault="00324058" w:rsidP="0037056B">
            <w:pPr>
              <w:pStyle w:val="TableHeading"/>
            </w:pPr>
            <w:r w:rsidRPr="007334E1">
              <w:t>Peak</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7334E1" w:rsidRDefault="00324058" w:rsidP="0037056B">
            <w:pPr>
              <w:pStyle w:val="TableHeading"/>
            </w:pPr>
            <w:r w:rsidRPr="007334E1">
              <w:t>Summer</w:t>
            </w:r>
          </w:p>
          <w:p w:rsidR="00324058" w:rsidRPr="007334E1" w:rsidRDefault="00324058" w:rsidP="0037056B">
            <w:pPr>
              <w:pStyle w:val="TableHeading"/>
            </w:pPr>
            <w:r w:rsidRPr="007334E1">
              <w:t>Off-peak</w:t>
            </w:r>
          </w:p>
        </w:tc>
      </w:tr>
      <w:tr w:rsidR="00324058" w:rsidRPr="007334E1" w:rsidTr="0037056B">
        <w:trPr>
          <w:trHeight w:val="835"/>
          <w:tblHeader/>
          <w:jc w:val="center"/>
        </w:trPr>
        <w:tc>
          <w:tcPr>
            <w:tcW w:w="4590" w:type="dxa"/>
            <w:tcBorders>
              <w:top w:val="nil"/>
              <w:left w:val="nil"/>
              <w:bottom w:val="nil"/>
              <w:right w:val="single" w:sz="4" w:space="0" w:color="auto"/>
            </w:tcBorders>
            <w:vAlign w:val="center"/>
          </w:tcPr>
          <w:p w:rsidR="00324058" w:rsidRPr="007334E1" w:rsidRDefault="00324058" w:rsidP="0037056B">
            <w:pPr>
              <w:pStyle w:val="TableText"/>
            </w:pPr>
          </w:p>
        </w:tc>
        <w:tc>
          <w:tcPr>
            <w:tcW w:w="108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324058" w:rsidRPr="007334E1" w:rsidRDefault="00324058" w:rsidP="0037056B">
            <w:pPr>
              <w:pStyle w:val="TableHeading"/>
            </w:pPr>
            <w:r>
              <w:t>Loadshape Reference Number</w:t>
            </w:r>
          </w:p>
        </w:tc>
        <w:tc>
          <w:tcPr>
            <w:tcW w:w="1575" w:type="dxa"/>
            <w:tcBorders>
              <w:top w:val="single" w:sz="4" w:space="0" w:color="auto"/>
              <w:left w:val="single" w:sz="4" w:space="0" w:color="auto"/>
              <w:bottom w:val="single" w:sz="6" w:space="0" w:color="auto"/>
              <w:right w:val="single" w:sz="6" w:space="0" w:color="auto"/>
            </w:tcBorders>
            <w:shd w:val="clear" w:color="auto" w:fill="7F7F7F" w:themeFill="text1" w:themeFillTint="80"/>
            <w:vAlign w:val="center"/>
          </w:tcPr>
          <w:p w:rsidR="00324058" w:rsidRPr="007334E1" w:rsidRDefault="00324058" w:rsidP="0037056B">
            <w:pPr>
              <w:pStyle w:val="TableHeading"/>
            </w:pPr>
            <w:r w:rsidRPr="007334E1">
              <w:t>Oct-Apr, M-F, non-holiday, 8AM - 11PM</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7334E1" w:rsidRDefault="00324058" w:rsidP="0037056B">
            <w:pPr>
              <w:pStyle w:val="TableHeading"/>
            </w:pPr>
            <w:r w:rsidRPr="007334E1">
              <w:t>Oct-Apr, All other time</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7334E1" w:rsidRDefault="00324058" w:rsidP="0037056B">
            <w:pPr>
              <w:pStyle w:val="TableHeading"/>
            </w:pPr>
            <w:r w:rsidRPr="007334E1">
              <w:t>May-Sept, M-F, non-holiday, 8AM - 11PM</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7334E1" w:rsidRDefault="00324058" w:rsidP="0037056B">
            <w:pPr>
              <w:pStyle w:val="TableHeading"/>
            </w:pPr>
            <w:r w:rsidRPr="007334E1">
              <w:t>May- Sept, All other time</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Residential Clothes Washer</w:t>
            </w:r>
          </w:p>
        </w:tc>
        <w:tc>
          <w:tcPr>
            <w:tcW w:w="1080" w:type="dxa"/>
            <w:tcBorders>
              <w:top w:val="single" w:sz="4"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R01</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47.0%</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11.1%</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34.0%</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8.0%</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Residential Dish Washer</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R</w:t>
            </w:r>
            <w:r w:rsidRPr="00131549">
              <w:t>0</w:t>
            </w:r>
            <w:r>
              <w:t>2</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49.3%</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8.7%</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35.7%</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6.3%</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Residential Electric DHW</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R</w:t>
            </w:r>
            <w:r w:rsidRPr="00131549">
              <w:t>0</w:t>
            </w:r>
            <w:r>
              <w:t>3</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43.2%</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20.6%</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24.5%</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11.7%</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Residential Freezer</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R</w:t>
            </w:r>
            <w:r w:rsidRPr="00131549">
              <w:t>0</w:t>
            </w:r>
            <w:r>
              <w:t>4</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38.9%</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16.4%</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31.5%</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13.2%</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Residential Refrigerator</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R05</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37.0%</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18.1%</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30.1%</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14.7%</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Residential Indoor Lighting</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R06</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48.1%</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15.5%</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26.0%</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10.5%</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Residential Outdoor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R07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18.0%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44.1%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9.4%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28.4%</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Residential Cooling</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R08</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4.1%</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0.7%</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71.3%</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23.9%</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Residential Electric Space Heat</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R09</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57.8%</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38.8%</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1.7%</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1.7%</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 xml:space="preserve">Residential Electric Heating and Cooling </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R10</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35.2%</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22.8%</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31.0%</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11.0%</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Residential Ventilation</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R11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23.0%</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Residential - Dehumidifier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R12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12.9%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16.2%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31.7%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39.2%</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Residential Standby Losses - Entertainment Center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R13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26.0%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32.5%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22.6%</w:t>
            </w:r>
          </w:p>
        </w:tc>
      </w:tr>
      <w:tr w:rsidR="00324058" w:rsidRPr="007334E1" w:rsidTr="0037056B">
        <w:trPr>
          <w:trHeight w:val="278"/>
          <w:jc w:val="center"/>
        </w:trPr>
        <w:tc>
          <w:tcPr>
            <w:tcW w:w="4590"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7334E1" w:rsidRDefault="00324058" w:rsidP="0037056B">
            <w:pPr>
              <w:pStyle w:val="TableText"/>
            </w:pPr>
            <w:r w:rsidRPr="007334E1">
              <w:t>Residential Standby Losses - Home Office</w:t>
            </w:r>
          </w:p>
        </w:tc>
        <w:tc>
          <w:tcPr>
            <w:tcW w:w="1080"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7334E1" w:rsidRDefault="00324058" w:rsidP="0037056B">
            <w:pPr>
              <w:pStyle w:val="TableText"/>
            </w:pPr>
            <w:r>
              <w:t>R14</w:t>
            </w:r>
          </w:p>
        </w:tc>
        <w:tc>
          <w:tcPr>
            <w:tcW w:w="1575"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7334E1" w:rsidRDefault="00324058" w:rsidP="0037056B">
            <w:pPr>
              <w:pStyle w:val="TableText"/>
            </w:pPr>
            <w:r w:rsidRPr="007334E1">
              <w:t>23.9%</w:t>
            </w:r>
          </w:p>
        </w:tc>
        <w:tc>
          <w:tcPr>
            <w:tcW w:w="1575"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7334E1" w:rsidRDefault="00324058" w:rsidP="0037056B">
            <w:pPr>
              <w:pStyle w:val="TableText"/>
            </w:pPr>
            <w:r w:rsidRPr="007334E1">
              <w:t>34.6%</w:t>
            </w:r>
          </w:p>
        </w:tc>
        <w:tc>
          <w:tcPr>
            <w:tcW w:w="1575"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7334E1" w:rsidRDefault="00324058" w:rsidP="0037056B">
            <w:pPr>
              <w:pStyle w:val="TableText"/>
            </w:pPr>
            <w:r w:rsidRPr="007334E1">
              <w:t>17.0%</w:t>
            </w:r>
          </w:p>
        </w:tc>
        <w:tc>
          <w:tcPr>
            <w:tcW w:w="1575"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7334E1" w:rsidRDefault="00324058" w:rsidP="0037056B">
            <w:pPr>
              <w:pStyle w:val="TableText"/>
            </w:pPr>
            <w:r w:rsidRPr="007334E1">
              <w:t>24.5%</w:t>
            </w:r>
          </w:p>
        </w:tc>
      </w:tr>
      <w:tr w:rsidR="00324058" w:rsidRPr="007334E1" w:rsidTr="0037056B">
        <w:trPr>
          <w:trHeight w:val="278"/>
          <w:jc w:val="center"/>
        </w:trPr>
        <w:tc>
          <w:tcPr>
            <w:tcW w:w="4590" w:type="dxa"/>
            <w:tcBorders>
              <w:top w:val="single" w:sz="4" w:space="0" w:color="auto"/>
              <w:left w:val="single" w:sz="4" w:space="0" w:color="auto"/>
              <w:bottom w:val="single" w:sz="4" w:space="0" w:color="auto"/>
              <w:right w:val="nil"/>
            </w:tcBorders>
            <w:shd w:val="clear" w:color="auto" w:fill="D9D9D9" w:themeFill="background1" w:themeFillShade="D9"/>
            <w:vAlign w:val="center"/>
          </w:tcPr>
          <w:p w:rsidR="00324058" w:rsidRPr="007334E1" w:rsidRDefault="00324058" w:rsidP="0037056B">
            <w:pPr>
              <w:pStyle w:val="TableText"/>
            </w:pPr>
          </w:p>
        </w:tc>
        <w:tc>
          <w:tcPr>
            <w:tcW w:w="1080" w:type="dxa"/>
            <w:tcBorders>
              <w:top w:val="single" w:sz="4" w:space="0" w:color="auto"/>
              <w:left w:val="nil"/>
              <w:bottom w:val="single" w:sz="4" w:space="0" w:color="auto"/>
              <w:right w:val="nil"/>
            </w:tcBorders>
            <w:shd w:val="clear" w:color="auto" w:fill="D9D9D9" w:themeFill="background1" w:themeFillShade="D9"/>
            <w:vAlign w:val="center"/>
          </w:tcPr>
          <w:p w:rsidR="00324058" w:rsidRPr="007334E1" w:rsidRDefault="00324058" w:rsidP="0037056B">
            <w:pPr>
              <w:pStyle w:val="TableText"/>
            </w:pPr>
          </w:p>
        </w:tc>
        <w:tc>
          <w:tcPr>
            <w:tcW w:w="1575" w:type="dxa"/>
            <w:tcBorders>
              <w:top w:val="single" w:sz="4" w:space="0" w:color="auto"/>
              <w:left w:val="nil"/>
              <w:bottom w:val="single" w:sz="4" w:space="0" w:color="auto"/>
              <w:right w:val="nil"/>
            </w:tcBorders>
            <w:shd w:val="clear" w:color="auto" w:fill="D9D9D9" w:themeFill="background1" w:themeFillShade="D9"/>
            <w:vAlign w:val="center"/>
          </w:tcPr>
          <w:p w:rsidR="00324058" w:rsidRPr="007334E1" w:rsidRDefault="00324058" w:rsidP="0037056B">
            <w:pPr>
              <w:pStyle w:val="TableText"/>
            </w:pPr>
          </w:p>
        </w:tc>
        <w:tc>
          <w:tcPr>
            <w:tcW w:w="1575" w:type="dxa"/>
            <w:tcBorders>
              <w:top w:val="single" w:sz="4" w:space="0" w:color="auto"/>
              <w:left w:val="nil"/>
              <w:bottom w:val="single" w:sz="4" w:space="0" w:color="auto"/>
              <w:right w:val="nil"/>
            </w:tcBorders>
            <w:shd w:val="clear" w:color="auto" w:fill="D9D9D9" w:themeFill="background1" w:themeFillShade="D9"/>
            <w:vAlign w:val="center"/>
          </w:tcPr>
          <w:p w:rsidR="00324058" w:rsidRPr="007334E1" w:rsidRDefault="00324058" w:rsidP="0037056B">
            <w:pPr>
              <w:pStyle w:val="TableText"/>
            </w:pPr>
          </w:p>
        </w:tc>
        <w:tc>
          <w:tcPr>
            <w:tcW w:w="1575" w:type="dxa"/>
            <w:tcBorders>
              <w:top w:val="single" w:sz="4" w:space="0" w:color="auto"/>
              <w:left w:val="nil"/>
              <w:bottom w:val="single" w:sz="4" w:space="0" w:color="auto"/>
              <w:right w:val="nil"/>
            </w:tcBorders>
            <w:shd w:val="clear" w:color="auto" w:fill="D9D9D9" w:themeFill="background1" w:themeFillShade="D9"/>
            <w:vAlign w:val="center"/>
          </w:tcPr>
          <w:p w:rsidR="00324058" w:rsidRPr="007334E1" w:rsidRDefault="00324058" w:rsidP="0037056B">
            <w:pPr>
              <w:pStyle w:val="TableText"/>
            </w:pPr>
          </w:p>
        </w:tc>
        <w:tc>
          <w:tcPr>
            <w:tcW w:w="1575"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24058" w:rsidRPr="007334E1" w:rsidRDefault="00324058" w:rsidP="0037056B">
            <w:pPr>
              <w:pStyle w:val="TableText"/>
            </w:pPr>
          </w:p>
        </w:tc>
      </w:tr>
      <w:tr w:rsidR="00324058" w:rsidRPr="007334E1" w:rsidTr="0037056B">
        <w:trPr>
          <w:trHeight w:val="278"/>
          <w:jc w:val="center"/>
        </w:trPr>
        <w:tc>
          <w:tcPr>
            <w:tcW w:w="4590" w:type="dxa"/>
            <w:tcBorders>
              <w:top w:val="single" w:sz="4"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Commercial</w:t>
            </w:r>
            <w:r w:rsidRPr="007334E1">
              <w:t xml:space="preserve"> Electric Cooking</w:t>
            </w:r>
          </w:p>
        </w:tc>
        <w:tc>
          <w:tcPr>
            <w:tcW w:w="1080" w:type="dxa"/>
            <w:tcBorders>
              <w:top w:val="single" w:sz="4"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C01</w:t>
            </w:r>
          </w:p>
        </w:tc>
        <w:tc>
          <w:tcPr>
            <w:tcW w:w="1575" w:type="dxa"/>
            <w:tcBorders>
              <w:top w:val="single" w:sz="4"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40.6%</w:t>
            </w:r>
          </w:p>
        </w:tc>
        <w:tc>
          <w:tcPr>
            <w:tcW w:w="1575" w:type="dxa"/>
            <w:tcBorders>
              <w:top w:val="single" w:sz="4"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18.2%</w:t>
            </w:r>
          </w:p>
        </w:tc>
        <w:tc>
          <w:tcPr>
            <w:tcW w:w="1575" w:type="dxa"/>
            <w:tcBorders>
              <w:top w:val="single" w:sz="4"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28.7%</w:t>
            </w:r>
          </w:p>
        </w:tc>
        <w:tc>
          <w:tcPr>
            <w:tcW w:w="1575" w:type="dxa"/>
            <w:tcBorders>
              <w:top w:val="single" w:sz="4"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12.6%</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Commercial</w:t>
            </w:r>
            <w:r w:rsidRPr="007334E1">
              <w:t xml:space="preserve"> Electric DHW</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C02</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40.5%</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18.2%</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28.5%</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12.8%</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Commercial</w:t>
            </w:r>
            <w:r w:rsidRPr="007334E1">
              <w:t xml:space="preserve"> Cooling</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C03</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4.9%</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0.8%</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66.4%</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27.9%</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Commercial</w:t>
            </w:r>
            <w:r w:rsidRPr="007334E1">
              <w:t xml:space="preserve"> Electric Heating</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C04</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53.5%</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43.2%</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1.9%</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1.4%</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Commercial</w:t>
            </w:r>
            <w:r w:rsidRPr="007334E1">
              <w:t xml:space="preserve"> Electric Heating and Cooling </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C05</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19.4%</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13.5%</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47.1%</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19.9%</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lastRenderedPageBreak/>
              <w:t>Commercial</w:t>
            </w:r>
            <w:r w:rsidRPr="007334E1">
              <w:t xml:space="preserve"> Indoor Lighting</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C06</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40.1%</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18.6%</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28.4%</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12.9%</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Grocery/Conv. Store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C07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31.4%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26.4%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22.8%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19.3%</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Hospital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C08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29.1%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29.0%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21.0%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20.9%</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Office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C09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42.1%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16.0%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30.4%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11.5%</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Restaurant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C10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32.1%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25.7%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23.4%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18.8%</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Retail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C11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35.5%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16.3%</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Warehouse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C12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39.4%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18.5%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28.6%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13.5%</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K-12 School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C13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22.6%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20.2%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11.4%</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Indust. 1-shift (8/5) (e.g., comp. air, lights)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C14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50.5%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7.2%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37.0%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5.3%</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Indust. 2-shift (16/5) (e.g., comp. air, lights)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C15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47.5%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10.2%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7.4%</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Indust. 3-shift (24/5) (e.g., comp. air, lights)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C16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23.2%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25.5%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16.6%</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Indust. 4-shift (24/7) (e.g., comp. air, lights)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C17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23.0%</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Industrial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C18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44.3%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13.6%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32.4%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9.8%</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Industrial Outdoor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C19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18.0%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44.1%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9.4%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28.4%</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324058" w:rsidRPr="00B57AE6" w:rsidRDefault="00324058" w:rsidP="0037056B">
            <w:pPr>
              <w:pStyle w:val="TableText"/>
            </w:pPr>
            <w:r>
              <w:t>Commercial</w:t>
            </w:r>
            <w:r w:rsidRPr="007334E1">
              <w:t xml:space="preserve"> </w:t>
            </w:r>
            <w:r w:rsidRPr="00B57AE6">
              <w:t>Outdoor Lighting</w:t>
            </w:r>
          </w:p>
        </w:tc>
        <w:tc>
          <w:tcPr>
            <w:tcW w:w="108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324058" w:rsidRPr="00B57AE6" w:rsidRDefault="00324058" w:rsidP="0037056B">
            <w:pPr>
              <w:pStyle w:val="TableText"/>
            </w:pPr>
            <w:r w:rsidRPr="00B57AE6">
              <w:t>C2</w:t>
            </w:r>
            <w:r>
              <w:t>0</w:t>
            </w:r>
          </w:p>
        </w:tc>
        <w:tc>
          <w:tcPr>
            <w:tcW w:w="15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324058" w:rsidRPr="00B57AE6" w:rsidRDefault="00324058" w:rsidP="0037056B">
            <w:pPr>
              <w:pStyle w:val="TableText"/>
            </w:pPr>
            <w:r w:rsidRPr="00B57AE6">
              <w:t>23.4%</w:t>
            </w:r>
          </w:p>
        </w:tc>
        <w:tc>
          <w:tcPr>
            <w:tcW w:w="15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324058" w:rsidRPr="00B57AE6" w:rsidRDefault="00324058" w:rsidP="0037056B">
            <w:pPr>
              <w:pStyle w:val="TableText"/>
            </w:pPr>
            <w:r w:rsidRPr="00B57AE6">
              <w:t>35.3%</w:t>
            </w:r>
          </w:p>
        </w:tc>
        <w:tc>
          <w:tcPr>
            <w:tcW w:w="15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324058" w:rsidRPr="00B57AE6" w:rsidRDefault="00324058" w:rsidP="0037056B">
            <w:pPr>
              <w:pStyle w:val="TableText"/>
            </w:pPr>
            <w:r w:rsidRPr="00B57AE6">
              <w:t>13.0%</w:t>
            </w:r>
          </w:p>
        </w:tc>
        <w:tc>
          <w:tcPr>
            <w:tcW w:w="15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324058" w:rsidRPr="00B57AE6" w:rsidRDefault="00324058" w:rsidP="0037056B">
            <w:pPr>
              <w:pStyle w:val="TableText"/>
            </w:pPr>
            <w:r w:rsidRPr="00B57AE6">
              <w:t>28.3%</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Commercial</w:t>
            </w:r>
            <w:r w:rsidRPr="007334E1">
              <w:t xml:space="preserve"> Office Equipment</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B57AE6">
              <w:t>C21</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37.7%</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20.9%</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26.7%</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14.7%</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Commercial</w:t>
            </w:r>
            <w:r w:rsidRPr="007334E1">
              <w:t xml:space="preserve"> Refrigeration</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C22</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38.5%</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20.6%</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26.7%</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14.2%</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Commercial</w:t>
            </w:r>
            <w:r w:rsidRPr="007334E1">
              <w:t xml:space="preserve"> Ventilation</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C23</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38.1%</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20.6%</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29.7%</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11.6%</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Traffic Signal - Red Balls, always changing or flashing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C24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23.0%</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Traffic Signal - Red Balls, changing day, off night</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C25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37.0%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20.9%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27.1%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14.9%</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Traffic Signal - Green Balls, always changing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C26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23.0%</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lastRenderedPageBreak/>
              <w:t>Traffic Signal - Green Balls, changing day, off night</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C27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37.0%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20.9%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27.1%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14.9%</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Traffic Signal - Red Arrows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C28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23.0%</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Traffic Signal - Green Arrows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C29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23.0%</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Traffic Signal - Flashing Yellows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C30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23.0%</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Traffic Signal - “Hand” Don’t Walk Signal</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C31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23.0%</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Traffic Signal - “Man” Walk Signal</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C32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23.0%</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Traffic Signal - Bi-Modal Walk/Don’t Walk</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C33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23.0%</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Industrial Motor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C34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47.5%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10.2%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7.4%</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Industrial Process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C35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47.5%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10.2%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7.4%</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HVAC Pump Motor (heating)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C36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38.7%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48.6%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5.9%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6.8%</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HVAC Pump Motor (cooling)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C37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7.8%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9.8%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36.8%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45.6%</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HVAC Pump Motor (unknown use)</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C38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23.2%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29.2%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21.4%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26.2%</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VFD - Supply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C39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38.8%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16.1%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28.4%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16.7%</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VFD - Return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C40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38.8%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16.1%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28.4%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16.7%</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VFD - Exhaust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C41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23.2%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20.3%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21.7%</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VFD - Boiler feedwater pumps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C42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42.9%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44.2%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6.6%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6.3%</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VFD - Chilled water pumps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C43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11.2%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5.5%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40.7%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42.6%</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VFD Boiler circulation pumps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C44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42.9%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44.2%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6.6%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6.3%</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Refrigeration Economizer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C45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36.3%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50.8%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5.6%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7.3%</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Evaporator Fan Control</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C46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24.0%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35.9%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16.7%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23.4%</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Standby Losses - Commercial Office</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C47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8.2%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50.5%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5.6%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35.7%</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lastRenderedPageBreak/>
              <w:t>VFD Boiler draft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37.3%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6.4%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7.3%</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VFD Cooling Tower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C49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7.9%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5.2%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54.0%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32.9%</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Engine Block Heater Timer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C50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26.5%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61.0%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4.1%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8.5%</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Door Heater Control</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C51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30.4%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69.6%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0.0%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rsidRPr="007334E1">
              <w:t>0.0%</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bottom"/>
          </w:tcPr>
          <w:p w:rsidR="00324058" w:rsidRPr="007334E1" w:rsidRDefault="00324058" w:rsidP="0037056B">
            <w:pPr>
              <w:pStyle w:val="TableText"/>
            </w:pPr>
            <w:r w:rsidRPr="005410A5">
              <w:t>Beverage and Snack Machine Controls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7334E1" w:rsidRDefault="00324058" w:rsidP="0037056B">
            <w:pPr>
              <w:pStyle w:val="TableText"/>
            </w:pPr>
            <w:r>
              <w:t>C52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bottom"/>
          </w:tcPr>
          <w:p w:rsidR="00324058" w:rsidRPr="007334E1" w:rsidRDefault="00324058" w:rsidP="0037056B">
            <w:pPr>
              <w:pStyle w:val="TableText"/>
            </w:pPr>
            <w:r w:rsidRPr="005410A5">
              <w:t>10.0%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bottom"/>
          </w:tcPr>
          <w:p w:rsidR="00324058" w:rsidRPr="007334E1" w:rsidRDefault="00324058" w:rsidP="0037056B">
            <w:pPr>
              <w:pStyle w:val="TableText"/>
            </w:pPr>
            <w:r w:rsidRPr="005410A5">
              <w:t>48.3%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bottom"/>
          </w:tcPr>
          <w:p w:rsidR="00324058" w:rsidRPr="007334E1" w:rsidRDefault="00324058" w:rsidP="0037056B">
            <w:pPr>
              <w:pStyle w:val="TableText"/>
            </w:pPr>
            <w:r w:rsidRPr="005410A5">
              <w:t>7.4%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bottom"/>
          </w:tcPr>
          <w:p w:rsidR="00324058" w:rsidRPr="007334E1" w:rsidRDefault="00324058" w:rsidP="0037056B">
            <w:pPr>
              <w:pStyle w:val="TableText"/>
            </w:pPr>
            <w:r w:rsidRPr="005410A5">
              <w:t>34.3%</w:t>
            </w:r>
          </w:p>
        </w:tc>
      </w:tr>
      <w:tr w:rsidR="00324058" w:rsidRPr="007334E1"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Flat</w:t>
            </w:r>
          </w:p>
        </w:tc>
        <w:tc>
          <w:tcPr>
            <w:tcW w:w="1080"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t>C53</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36.3%</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21.8%</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26.2%</w:t>
            </w:r>
          </w:p>
        </w:tc>
        <w:tc>
          <w:tcPr>
            <w:tcW w:w="1575" w:type="dxa"/>
            <w:tcBorders>
              <w:top w:val="single" w:sz="6" w:space="0" w:color="auto"/>
              <w:left w:val="single" w:sz="6" w:space="0" w:color="auto"/>
              <w:bottom w:val="single" w:sz="6" w:space="0" w:color="auto"/>
              <w:right w:val="single" w:sz="6" w:space="0" w:color="auto"/>
            </w:tcBorders>
            <w:vAlign w:val="center"/>
          </w:tcPr>
          <w:p w:rsidR="00324058" w:rsidRPr="007334E1" w:rsidRDefault="00324058" w:rsidP="0037056B">
            <w:pPr>
              <w:pStyle w:val="TableText"/>
            </w:pPr>
            <w:r w:rsidRPr="007334E1">
              <w:t>15.7%</w:t>
            </w:r>
          </w:p>
        </w:tc>
      </w:tr>
      <w:tr w:rsidR="00324058" w:rsidRPr="00C62A3F"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clear" w:color="000000" w:fill="CCFFCC"/>
            <w:vAlign w:val="center"/>
          </w:tcPr>
          <w:p w:rsidR="00324058" w:rsidRPr="00C62A3F" w:rsidRDefault="00324058" w:rsidP="0037056B">
            <w:pPr>
              <w:pStyle w:val="TableText"/>
            </w:pPr>
            <w:r w:rsidRPr="00C62A3F">
              <w:t>Religious Indoor Lighting</w:t>
            </w:r>
          </w:p>
        </w:tc>
        <w:tc>
          <w:tcPr>
            <w:tcW w:w="1080" w:type="dxa"/>
            <w:tcBorders>
              <w:top w:val="single" w:sz="6" w:space="0" w:color="auto"/>
              <w:left w:val="single" w:sz="6" w:space="0" w:color="auto"/>
              <w:bottom w:val="single" w:sz="6" w:space="0" w:color="auto"/>
              <w:right w:val="single" w:sz="6" w:space="0" w:color="auto"/>
            </w:tcBorders>
            <w:shd w:val="clear" w:color="000000" w:fill="CCFFCC"/>
            <w:vAlign w:val="center"/>
          </w:tcPr>
          <w:p w:rsidR="00324058" w:rsidRPr="00C62A3F" w:rsidRDefault="00324058" w:rsidP="0037056B">
            <w:pPr>
              <w:pStyle w:val="TableText"/>
            </w:pPr>
            <w:r w:rsidRPr="00C62A3F">
              <w:t>C54</w:t>
            </w:r>
          </w:p>
        </w:tc>
        <w:tc>
          <w:tcPr>
            <w:tcW w:w="1575" w:type="dxa"/>
            <w:tcBorders>
              <w:top w:val="single" w:sz="6" w:space="0" w:color="auto"/>
              <w:left w:val="single" w:sz="6" w:space="0" w:color="auto"/>
              <w:bottom w:val="single" w:sz="6" w:space="0" w:color="auto"/>
              <w:right w:val="single" w:sz="6" w:space="0" w:color="auto"/>
            </w:tcBorders>
            <w:shd w:val="clear" w:color="000000" w:fill="CCFFCC"/>
            <w:vAlign w:val="center"/>
          </w:tcPr>
          <w:p w:rsidR="00324058" w:rsidRPr="00C62A3F" w:rsidRDefault="00324058" w:rsidP="0037056B">
            <w:pPr>
              <w:pStyle w:val="TableText"/>
            </w:pPr>
            <w:r w:rsidRPr="00C62A3F">
              <w:t>26.8%</w:t>
            </w:r>
          </w:p>
        </w:tc>
        <w:tc>
          <w:tcPr>
            <w:tcW w:w="1575" w:type="dxa"/>
            <w:tcBorders>
              <w:top w:val="single" w:sz="6" w:space="0" w:color="auto"/>
              <w:left w:val="single" w:sz="6" w:space="0" w:color="auto"/>
              <w:bottom w:val="single" w:sz="6" w:space="0" w:color="auto"/>
              <w:right w:val="single" w:sz="6" w:space="0" w:color="auto"/>
            </w:tcBorders>
            <w:shd w:val="clear" w:color="000000" w:fill="CCFFCC"/>
            <w:vAlign w:val="center"/>
          </w:tcPr>
          <w:p w:rsidR="00324058" w:rsidRPr="00C62A3F" w:rsidRDefault="00324058" w:rsidP="0037056B">
            <w:pPr>
              <w:pStyle w:val="TableText"/>
            </w:pPr>
            <w:r w:rsidRPr="00C62A3F">
              <w:t>31.4%</w:t>
            </w:r>
          </w:p>
        </w:tc>
        <w:tc>
          <w:tcPr>
            <w:tcW w:w="1575" w:type="dxa"/>
            <w:tcBorders>
              <w:top w:val="single" w:sz="6" w:space="0" w:color="auto"/>
              <w:left w:val="single" w:sz="6" w:space="0" w:color="auto"/>
              <w:bottom w:val="single" w:sz="6" w:space="0" w:color="auto"/>
              <w:right w:val="single" w:sz="6" w:space="0" w:color="auto"/>
            </w:tcBorders>
            <w:shd w:val="clear" w:color="000000" w:fill="CCFFCC"/>
            <w:vAlign w:val="center"/>
          </w:tcPr>
          <w:p w:rsidR="00324058" w:rsidRPr="00C62A3F" w:rsidRDefault="00324058" w:rsidP="0037056B">
            <w:pPr>
              <w:pStyle w:val="TableText"/>
            </w:pPr>
            <w:r w:rsidRPr="00C62A3F">
              <w:t>18.9%</w:t>
            </w:r>
          </w:p>
        </w:tc>
        <w:tc>
          <w:tcPr>
            <w:tcW w:w="1575" w:type="dxa"/>
            <w:tcBorders>
              <w:top w:val="single" w:sz="6" w:space="0" w:color="auto"/>
              <w:left w:val="single" w:sz="6" w:space="0" w:color="auto"/>
              <w:bottom w:val="single" w:sz="6" w:space="0" w:color="auto"/>
              <w:right w:val="single" w:sz="6" w:space="0" w:color="auto"/>
            </w:tcBorders>
            <w:shd w:val="clear" w:color="000000" w:fill="CCFFCC"/>
            <w:vAlign w:val="center"/>
          </w:tcPr>
          <w:p w:rsidR="00324058" w:rsidRPr="00C62A3F" w:rsidRDefault="00324058" w:rsidP="0037056B">
            <w:pPr>
              <w:pStyle w:val="TableText"/>
            </w:pPr>
            <w:r w:rsidRPr="00C62A3F">
              <w:t>22.8%</w:t>
            </w:r>
          </w:p>
        </w:tc>
      </w:tr>
    </w:tbl>
    <w:p w:rsidR="00324058" w:rsidRDefault="00324058" w:rsidP="00324058"/>
    <w:p w:rsidR="00324058" w:rsidRDefault="00324058" w:rsidP="00324058">
      <w:pPr>
        <w:widowControl/>
        <w:spacing w:after="200" w:line="276" w:lineRule="auto"/>
        <w:jc w:val="left"/>
        <w:rPr>
          <w:rFonts w:ascii="Calibri" w:hAnsi="Calibri" w:cs="Calibri"/>
          <w:b/>
          <w:color w:val="000000"/>
          <w:spacing w:val="5"/>
          <w:kern w:val="28"/>
          <w:szCs w:val="20"/>
        </w:rPr>
      </w:pPr>
      <w:r>
        <w:br w:type="page"/>
      </w:r>
    </w:p>
    <w:p w:rsidR="00324058" w:rsidRDefault="00324058" w:rsidP="00324058">
      <w:pPr>
        <w:pStyle w:val="Caption"/>
      </w:pPr>
      <w:bookmarkStart w:id="149" w:name="_Toc335377232"/>
      <w:bookmarkStart w:id="150" w:name="_Toc411514774"/>
      <w:bookmarkStart w:id="151" w:name="_Toc411515474"/>
      <w:bookmarkStart w:id="152" w:name="_Toc411599463"/>
      <w:proofErr w:type="gramStart"/>
      <w:r>
        <w:lastRenderedPageBreak/>
        <w:t xml:space="preserve">Table </w:t>
      </w:r>
      <w:fldSimple w:instr=" STYLEREF 1 \s ">
        <w:r>
          <w:rPr>
            <w:noProof/>
          </w:rPr>
          <w:t>3</w:t>
        </w:r>
      </w:fldSimple>
      <w:r>
        <w:t>.</w:t>
      </w:r>
      <w:proofErr w:type="gramEnd"/>
      <w:r>
        <w:fldChar w:fldCharType="begin"/>
      </w:r>
      <w:r>
        <w:instrText xml:space="preserve"> SEQ Table \* ARABIC \s 1 </w:instrText>
      </w:r>
      <w:r>
        <w:fldChar w:fldCharType="separate"/>
      </w:r>
      <w:r>
        <w:rPr>
          <w:noProof/>
        </w:rPr>
        <w:t>5</w:t>
      </w:r>
      <w:r>
        <w:rPr>
          <w:noProof/>
        </w:rPr>
        <w:fldChar w:fldCharType="end"/>
      </w:r>
      <w:r>
        <w:t xml:space="preserve">: </w:t>
      </w:r>
      <w:proofErr w:type="spellStart"/>
      <w:r>
        <w:t>Loadshapes</w:t>
      </w:r>
      <w:proofErr w:type="spellEnd"/>
      <w:r>
        <w:t xml:space="preserve"> by Month and Day of Week</w:t>
      </w:r>
      <w:bookmarkEnd w:id="149"/>
      <w:bookmarkEnd w:id="150"/>
      <w:bookmarkEnd w:id="151"/>
      <w:bookmarkEnd w:id="152"/>
    </w:p>
    <w:tbl>
      <w:tblPr>
        <w:tblW w:w="14851" w:type="dxa"/>
        <w:jc w:val="center"/>
        <w:tblLayout w:type="fixed"/>
        <w:tblCellMar>
          <w:left w:w="30" w:type="dxa"/>
          <w:right w:w="30" w:type="dxa"/>
        </w:tblCellMar>
        <w:tblLook w:val="0000" w:firstRow="0" w:lastRow="0" w:firstColumn="0" w:lastColumn="0" w:noHBand="0" w:noVBand="0"/>
      </w:tblPr>
      <w:tblGrid>
        <w:gridCol w:w="1104"/>
        <w:gridCol w:w="530"/>
        <w:gridCol w:w="530"/>
        <w:gridCol w:w="530"/>
        <w:gridCol w:w="530"/>
        <w:gridCol w:w="531"/>
        <w:gridCol w:w="531"/>
        <w:gridCol w:w="531"/>
        <w:gridCol w:w="619"/>
        <w:gridCol w:w="442"/>
        <w:gridCol w:w="531"/>
        <w:gridCol w:w="619"/>
        <w:gridCol w:w="619"/>
        <w:gridCol w:w="619"/>
        <w:gridCol w:w="619"/>
        <w:gridCol w:w="531"/>
        <w:gridCol w:w="619"/>
        <w:gridCol w:w="619"/>
        <w:gridCol w:w="619"/>
        <w:gridCol w:w="442"/>
        <w:gridCol w:w="531"/>
        <w:gridCol w:w="531"/>
        <w:gridCol w:w="531"/>
        <w:gridCol w:w="531"/>
        <w:gridCol w:w="531"/>
        <w:gridCol w:w="475"/>
        <w:gridCol w:w="6"/>
      </w:tblGrid>
      <w:tr w:rsidR="00324058" w:rsidRPr="00DE1F38" w:rsidTr="0037056B">
        <w:trPr>
          <w:gridAfter w:val="1"/>
          <w:wAfter w:w="6" w:type="dxa"/>
          <w:trHeight w:val="277"/>
          <w:tblHeader/>
          <w:jc w:val="center"/>
        </w:trPr>
        <w:tc>
          <w:tcPr>
            <w:tcW w:w="1104" w:type="dxa"/>
            <w:tcBorders>
              <w:left w:val="nil"/>
              <w:bottom w:val="nil"/>
            </w:tcBorders>
            <w:vAlign w:val="center"/>
          </w:tcPr>
          <w:p w:rsidR="00324058" w:rsidRPr="00DE1F38" w:rsidRDefault="00324058" w:rsidP="0037056B">
            <w:pPr>
              <w:spacing w:after="0"/>
              <w:jc w:val="left"/>
              <w:rPr>
                <w:rFonts w:cstheme="minorHAnsi"/>
                <w:sz w:val="18"/>
                <w:szCs w:val="18"/>
              </w:rPr>
            </w:pPr>
          </w:p>
        </w:tc>
        <w:tc>
          <w:tcPr>
            <w:tcW w:w="530" w:type="dxa"/>
            <w:vMerge w:val="restart"/>
            <w:tcBorders>
              <w:right w:val="single" w:sz="4" w:space="0" w:color="auto"/>
            </w:tcBorders>
            <w:shd w:val="clear" w:color="auto" w:fill="auto"/>
            <w:vAlign w:val="center"/>
          </w:tcPr>
          <w:p w:rsidR="00324058" w:rsidRPr="00DE1F38" w:rsidRDefault="00324058" w:rsidP="0037056B">
            <w:pPr>
              <w:spacing w:after="0"/>
              <w:jc w:val="center"/>
              <w:rPr>
                <w:rFonts w:cstheme="minorHAnsi"/>
                <w:sz w:val="18"/>
                <w:szCs w:val="18"/>
              </w:rPr>
            </w:pPr>
          </w:p>
        </w:tc>
        <w:tc>
          <w:tcPr>
            <w:tcW w:w="1060"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324058" w:rsidRPr="00DE1F38" w:rsidRDefault="00324058" w:rsidP="0037056B">
            <w:pPr>
              <w:pStyle w:val="TableHeading"/>
            </w:pPr>
            <w:r w:rsidRPr="00DE1F38">
              <w:t>Jan</w:t>
            </w:r>
          </w:p>
        </w:tc>
        <w:tc>
          <w:tcPr>
            <w:tcW w:w="1061" w:type="dxa"/>
            <w:gridSpan w:val="2"/>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Feb</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Mar</w:t>
            </w:r>
          </w:p>
        </w:tc>
        <w:tc>
          <w:tcPr>
            <w:tcW w:w="106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Apr</w:t>
            </w:r>
          </w:p>
        </w:tc>
        <w:tc>
          <w:tcPr>
            <w:tcW w:w="1150"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May</w:t>
            </w:r>
          </w:p>
        </w:tc>
        <w:tc>
          <w:tcPr>
            <w:tcW w:w="1238"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Jun</w:t>
            </w:r>
          </w:p>
        </w:tc>
        <w:tc>
          <w:tcPr>
            <w:tcW w:w="1150"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Jul</w:t>
            </w:r>
          </w:p>
        </w:tc>
        <w:tc>
          <w:tcPr>
            <w:tcW w:w="1238"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Aug</w:t>
            </w:r>
          </w:p>
        </w:tc>
        <w:tc>
          <w:tcPr>
            <w:tcW w:w="106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Sep</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Oct</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Nov</w:t>
            </w:r>
          </w:p>
        </w:tc>
        <w:tc>
          <w:tcPr>
            <w:tcW w:w="1006"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Dec</w:t>
            </w:r>
          </w:p>
        </w:tc>
      </w:tr>
      <w:tr w:rsidR="00324058" w:rsidRPr="00DE1F38" w:rsidTr="0037056B">
        <w:trPr>
          <w:trHeight w:val="277"/>
          <w:tblHeader/>
          <w:jc w:val="center"/>
        </w:trPr>
        <w:tc>
          <w:tcPr>
            <w:tcW w:w="1104" w:type="dxa"/>
            <w:tcBorders>
              <w:top w:val="nil"/>
              <w:left w:val="nil"/>
              <w:bottom w:val="single" w:sz="4" w:space="0" w:color="auto"/>
            </w:tcBorders>
            <w:vAlign w:val="center"/>
          </w:tcPr>
          <w:p w:rsidR="00324058" w:rsidRPr="00DE1F38" w:rsidRDefault="00324058" w:rsidP="0037056B">
            <w:pPr>
              <w:spacing w:after="0"/>
              <w:ind w:left="245"/>
              <w:jc w:val="left"/>
              <w:rPr>
                <w:rFonts w:cstheme="minorHAnsi"/>
                <w:sz w:val="18"/>
                <w:szCs w:val="18"/>
              </w:rPr>
            </w:pPr>
          </w:p>
        </w:tc>
        <w:tc>
          <w:tcPr>
            <w:tcW w:w="530" w:type="dxa"/>
            <w:vMerge/>
            <w:tcBorders>
              <w:bottom w:val="single" w:sz="4" w:space="0" w:color="auto"/>
              <w:right w:val="single" w:sz="4" w:space="0" w:color="auto"/>
            </w:tcBorders>
            <w:shd w:val="clear" w:color="auto" w:fill="auto"/>
            <w:vAlign w:val="center"/>
          </w:tcPr>
          <w:p w:rsidR="00324058" w:rsidRPr="00DE1F38" w:rsidRDefault="00324058" w:rsidP="0037056B">
            <w:pPr>
              <w:spacing w:after="0"/>
              <w:jc w:val="center"/>
              <w:rPr>
                <w:rFonts w:cstheme="minorHAnsi"/>
                <w:sz w:val="18"/>
                <w:szCs w:val="18"/>
              </w:rPr>
            </w:pPr>
          </w:p>
        </w:tc>
        <w:tc>
          <w:tcPr>
            <w:tcW w:w="5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324058" w:rsidRPr="00DE1F38" w:rsidRDefault="00324058" w:rsidP="0037056B">
            <w:pPr>
              <w:pStyle w:val="TableHeading"/>
            </w:pPr>
            <w:r w:rsidRPr="00DE1F38">
              <w:t>M-F</w:t>
            </w:r>
          </w:p>
        </w:tc>
        <w:tc>
          <w:tcPr>
            <w:tcW w:w="530" w:type="dxa"/>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S-S</w:t>
            </w:r>
          </w:p>
        </w:tc>
        <w:tc>
          <w:tcPr>
            <w:tcW w:w="53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M-F</w:t>
            </w:r>
          </w:p>
        </w:tc>
        <w:tc>
          <w:tcPr>
            <w:tcW w:w="442"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M-F</w:t>
            </w:r>
          </w:p>
        </w:tc>
        <w:tc>
          <w:tcPr>
            <w:tcW w:w="442"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M-F</w:t>
            </w:r>
          </w:p>
        </w:tc>
        <w:tc>
          <w:tcPr>
            <w:tcW w:w="48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rsidR="00324058" w:rsidRPr="00DE1F38" w:rsidRDefault="00324058" w:rsidP="0037056B">
            <w:pPr>
              <w:pStyle w:val="TableHeading"/>
            </w:pPr>
            <w:r w:rsidRPr="00DE1F38">
              <w:t>S-S</w:t>
            </w:r>
          </w:p>
        </w:tc>
      </w:tr>
      <w:tr w:rsidR="00324058" w:rsidRPr="00DE1F38" w:rsidTr="0037056B">
        <w:trPr>
          <w:trHeight w:val="569"/>
          <w:jc w:val="center"/>
        </w:trPr>
        <w:tc>
          <w:tcPr>
            <w:tcW w:w="1104" w:type="dxa"/>
            <w:tcBorders>
              <w:top w:val="single" w:sz="4" w:space="0" w:color="auto"/>
              <w:left w:val="single" w:sz="4" w:space="0" w:color="auto"/>
              <w:bottom w:val="single" w:sz="4" w:space="0" w:color="auto"/>
              <w:right w:val="single" w:sz="4"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Residential Clothes Washer</w:t>
            </w:r>
          </w:p>
        </w:tc>
        <w:tc>
          <w:tcPr>
            <w:tcW w:w="530" w:type="dxa"/>
            <w:tcBorders>
              <w:top w:val="single" w:sz="4" w:space="0" w:color="auto"/>
              <w:left w:val="single" w:sz="4" w:space="0" w:color="auto"/>
              <w:bottom w:val="single" w:sz="4" w:space="0" w:color="auto"/>
              <w:right w:val="single" w:sz="4"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R01</w:t>
            </w:r>
          </w:p>
        </w:tc>
        <w:tc>
          <w:tcPr>
            <w:tcW w:w="530" w:type="dxa"/>
            <w:tcBorders>
              <w:top w:val="single" w:sz="4" w:space="0" w:color="auto"/>
              <w:left w:val="single" w:sz="4"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r>
      <w:tr w:rsidR="00324058" w:rsidRPr="00DE1F38" w:rsidTr="0037056B">
        <w:trPr>
          <w:trHeight w:val="277"/>
          <w:jc w:val="center"/>
        </w:trPr>
        <w:tc>
          <w:tcPr>
            <w:tcW w:w="1104"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Residential Dish Washer</w:t>
            </w:r>
          </w:p>
        </w:tc>
        <w:tc>
          <w:tcPr>
            <w:tcW w:w="530"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R02</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7.2%</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Residential Electric DHW</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R03</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Residential Freezer</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R04</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Residential Refrigerator</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R05</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Residential Indoor Lighting</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R06</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7.2%</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Residential Outdoor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R07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Residential Cooling</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R08</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0.6%</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0.6%</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14.6%</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13.7%</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14.9%</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14.2%</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13.9%</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0.6%</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Residential Electric Space Heat</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R09</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8.6%</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8.2%</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8.3%</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0.4%</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8.0%</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8.5%</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Residential Electric Heating and Cooling</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R10</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Residential Ventilation</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R11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Residential - Dehumidifier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R12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Residential Standby Losses - Entertainment Center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R13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324058" w:rsidRPr="00DE1F38" w:rsidTr="0037056B">
        <w:trPr>
          <w:trHeight w:val="277"/>
          <w:jc w:val="center"/>
        </w:trPr>
        <w:tc>
          <w:tcPr>
            <w:tcW w:w="1104"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 xml:space="preserve">Residential Standby </w:t>
            </w:r>
            <w:r w:rsidRPr="00DE1F38">
              <w:rPr>
                <w:rFonts w:cstheme="minorHAnsi"/>
                <w:sz w:val="18"/>
                <w:szCs w:val="18"/>
              </w:rPr>
              <w:lastRenderedPageBreak/>
              <w:t>Losses - Home Office</w:t>
            </w:r>
          </w:p>
        </w:tc>
        <w:tc>
          <w:tcPr>
            <w:tcW w:w="530"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lastRenderedPageBreak/>
              <w:t>R14</w:t>
            </w:r>
          </w:p>
        </w:tc>
        <w:tc>
          <w:tcPr>
            <w:tcW w:w="530"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0"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0"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442"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442"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481" w:type="dxa"/>
            <w:gridSpan w:val="2"/>
            <w:tcBorders>
              <w:top w:val="single" w:sz="6" w:space="0" w:color="auto"/>
              <w:left w:val="single" w:sz="6" w:space="0" w:color="auto"/>
              <w:bottom w:val="single" w:sz="4"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r>
      <w:tr w:rsidR="00324058" w:rsidRPr="00DE1F38" w:rsidTr="0037056B">
        <w:trPr>
          <w:trHeight w:val="277"/>
          <w:jc w:val="center"/>
        </w:trPr>
        <w:tc>
          <w:tcPr>
            <w:tcW w:w="1104" w:type="dxa"/>
            <w:tcBorders>
              <w:top w:val="single" w:sz="4" w:space="0" w:color="auto"/>
              <w:left w:val="single" w:sz="4" w:space="0" w:color="auto"/>
              <w:bottom w:val="single" w:sz="4" w:space="0" w:color="auto"/>
              <w:right w:val="nil"/>
            </w:tcBorders>
            <w:shd w:val="clear" w:color="auto" w:fill="D9D9D9" w:themeFill="background1" w:themeFillShade="D9"/>
            <w:vAlign w:val="center"/>
          </w:tcPr>
          <w:p w:rsidR="00324058" w:rsidRPr="00DE1F38" w:rsidRDefault="00324058" w:rsidP="0037056B">
            <w:pPr>
              <w:spacing w:after="0"/>
              <w:jc w:val="left"/>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442"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442"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c>
          <w:tcPr>
            <w:tcW w:w="48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324058" w:rsidRPr="00DE1F38" w:rsidRDefault="00324058" w:rsidP="0037056B">
            <w:pPr>
              <w:spacing w:after="0"/>
              <w:jc w:val="center"/>
              <w:rPr>
                <w:rFonts w:cstheme="minorHAnsi"/>
                <w:sz w:val="18"/>
                <w:szCs w:val="18"/>
              </w:rPr>
            </w:pPr>
          </w:p>
        </w:tc>
      </w:tr>
      <w:tr w:rsidR="00324058" w:rsidRPr="00DE1F38" w:rsidTr="0037056B">
        <w:trPr>
          <w:trHeight w:val="277"/>
          <w:jc w:val="center"/>
        </w:trPr>
        <w:tc>
          <w:tcPr>
            <w:tcW w:w="1104"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Commercial Electric Cooking</w:t>
            </w:r>
          </w:p>
        </w:tc>
        <w:tc>
          <w:tcPr>
            <w:tcW w:w="530"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C01</w:t>
            </w:r>
          </w:p>
        </w:tc>
        <w:tc>
          <w:tcPr>
            <w:tcW w:w="530"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0"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442"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481" w:type="dxa"/>
            <w:gridSpan w:val="2"/>
            <w:tcBorders>
              <w:top w:val="single" w:sz="4"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Commercial Electric DHW</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C02</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Commercial Cooling</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C03</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13.6%</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12.8%</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13.9%</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13.0%</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Commercial Electric Heating</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C04</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7.9%</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7.7%</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0.4%</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0.4%</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8.0%</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7.8%</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Commercial Electric Heating and Cooling</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C05</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9.1%</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9.8%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9.4%</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9.2%</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Commercial Indoor Lighting</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C06</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Grocery/Conv. Store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C07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Hospital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C08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Office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C09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Restaurant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C10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Retail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C11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Warehouse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K-12 School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C13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proofErr w:type="spellStart"/>
            <w:r w:rsidRPr="00DE1F38">
              <w:rPr>
                <w:rFonts w:cstheme="minorHAnsi"/>
                <w:sz w:val="18"/>
                <w:szCs w:val="18"/>
              </w:rPr>
              <w:lastRenderedPageBreak/>
              <w:t>Indust</w:t>
            </w:r>
            <w:proofErr w:type="spellEnd"/>
            <w:r w:rsidRPr="00DE1F38">
              <w:rPr>
                <w:rFonts w:cstheme="minorHAnsi"/>
                <w:sz w:val="18"/>
                <w:szCs w:val="18"/>
              </w:rPr>
              <w:t>. 1-shift (8/5) (e.g., comp. air, lights)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1.0%</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proofErr w:type="spellStart"/>
            <w:r w:rsidRPr="00DE1F38">
              <w:rPr>
                <w:rFonts w:cstheme="minorHAnsi"/>
                <w:sz w:val="18"/>
                <w:szCs w:val="18"/>
              </w:rPr>
              <w:t>Indust</w:t>
            </w:r>
            <w:proofErr w:type="spellEnd"/>
            <w:r w:rsidRPr="00DE1F38">
              <w:rPr>
                <w:rFonts w:cstheme="minorHAnsi"/>
                <w:sz w:val="18"/>
                <w:szCs w:val="18"/>
              </w:rPr>
              <w:t>. 2-shift (16/5) (e.g., comp. air, lights)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C15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proofErr w:type="spellStart"/>
            <w:r w:rsidRPr="00DE1F38">
              <w:rPr>
                <w:rFonts w:cstheme="minorHAnsi"/>
                <w:sz w:val="18"/>
                <w:szCs w:val="18"/>
              </w:rPr>
              <w:t>Indust</w:t>
            </w:r>
            <w:proofErr w:type="spellEnd"/>
            <w:r w:rsidRPr="00DE1F38">
              <w:rPr>
                <w:rFonts w:cstheme="minorHAnsi"/>
                <w:sz w:val="18"/>
                <w:szCs w:val="18"/>
              </w:rPr>
              <w:t>. 3-shift (24/5) (e.g., comp. air, lights)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C16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proofErr w:type="spellStart"/>
            <w:r w:rsidRPr="00DE1F38">
              <w:rPr>
                <w:rFonts w:cstheme="minorHAnsi"/>
                <w:sz w:val="18"/>
                <w:szCs w:val="18"/>
              </w:rPr>
              <w:t>Indust</w:t>
            </w:r>
            <w:proofErr w:type="spellEnd"/>
            <w:r w:rsidRPr="00DE1F38">
              <w:rPr>
                <w:rFonts w:cstheme="minorHAnsi"/>
                <w:sz w:val="18"/>
                <w:szCs w:val="18"/>
              </w:rPr>
              <w:t>. 4-shift (24/7) (e.g., comp. air, lights)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C17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Industrial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C18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Industrial Outdoor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C19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Commercial Outdoor Lighting</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C20</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Commercial Office Equipment</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C21</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Commercial Refrigeration</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C22</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Commercial Ventilation</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C23</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Traffic Signal - Red Balls, always changing or flashing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C24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 xml:space="preserve">Traffic Signal - Red Balls, </w:t>
            </w:r>
            <w:r w:rsidRPr="00DE1F38">
              <w:rPr>
                <w:rFonts w:cstheme="minorHAnsi"/>
                <w:sz w:val="18"/>
                <w:szCs w:val="18"/>
              </w:rPr>
              <w:lastRenderedPageBreak/>
              <w:t>changing day, off night</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lastRenderedPageBreak/>
              <w:t>C25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lastRenderedPageBreak/>
              <w:t>Traffic Signal - Green Balls, always changing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C26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4.7%</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Traffic Signal - Green Balls, changing day, off night</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C27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Traffic Signal - Red Arrows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C28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Traffic Signal - Green Arrows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C29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Traffic Signal - Flashing Yellows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C30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Traffic Signal - “Hand” Don’t Walk Signal</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C31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Traffic Signal - “Man” Walk Signal</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C32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Traffic Signal - Bi-Modal Walk/Don’t Walk</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C33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Industrial Motor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C34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Industrial Process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C35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HVAC Pump Motor (heating)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C36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HVAC Pump Motor (cooling)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C37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9.1%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9.3%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9.1%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 xml:space="preserve">HVAC Pump Motor </w:t>
            </w:r>
            <w:r w:rsidRPr="00DE1F38">
              <w:rPr>
                <w:rFonts w:cstheme="minorHAnsi"/>
                <w:sz w:val="18"/>
                <w:szCs w:val="18"/>
              </w:rPr>
              <w:lastRenderedPageBreak/>
              <w:t>(unknown use)</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lastRenderedPageBreak/>
              <w:t>C38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lastRenderedPageBreak/>
              <w:t>VFD - Supply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C39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VFD - Return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C40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VFD - Exhaust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C41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 xml:space="preserve">VFD - Boiler </w:t>
            </w:r>
            <w:proofErr w:type="spellStart"/>
            <w:r w:rsidRPr="00DE1F38">
              <w:rPr>
                <w:rFonts w:cstheme="minorHAnsi"/>
                <w:sz w:val="18"/>
                <w:szCs w:val="18"/>
              </w:rPr>
              <w:t>feedwater</w:t>
            </w:r>
            <w:proofErr w:type="spellEnd"/>
            <w:r w:rsidRPr="00DE1F38">
              <w:rPr>
                <w:rFonts w:cstheme="minorHAnsi"/>
                <w:sz w:val="18"/>
                <w:szCs w:val="18"/>
              </w:rPr>
              <w:t xml:space="preserve"> pumps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C42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VFD - Chilled water pumps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C43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7.9%</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VFD Boiler circulation pumps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C44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Refrigeration Economizer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C45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7.4%</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Evaporator Fan Control</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Standby Losses - Commercial Office</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C47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VFD Boiler draft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C48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VFD Cooling Tower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C49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10.4%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10.5%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Engine Block Heater Timer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C50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9.1%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8.9%</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Door Heater Control</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C51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9.8%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9.2%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11.0%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9.5%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9.5%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10.4%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10.1%</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t xml:space="preserve">Beverage and Snack </w:t>
            </w:r>
            <w:r w:rsidRPr="00DE1F38">
              <w:rPr>
                <w:rFonts w:cstheme="minorHAnsi"/>
                <w:sz w:val="18"/>
                <w:szCs w:val="18"/>
              </w:rPr>
              <w:lastRenderedPageBreak/>
              <w:t>Machine Controls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lastRenderedPageBreak/>
              <w:t>C52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left"/>
              <w:rPr>
                <w:rFonts w:cstheme="minorHAnsi"/>
                <w:sz w:val="18"/>
                <w:szCs w:val="18"/>
              </w:rPr>
            </w:pPr>
            <w:r w:rsidRPr="00DE1F38">
              <w:rPr>
                <w:rFonts w:cstheme="minorHAnsi"/>
                <w:sz w:val="18"/>
                <w:szCs w:val="18"/>
              </w:rPr>
              <w:lastRenderedPageBreak/>
              <w:t>Flat</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sz w:val="18"/>
                <w:szCs w:val="18"/>
              </w:rPr>
              <w:t>C53</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0"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481" w:type="dxa"/>
            <w:gridSpan w:val="2"/>
            <w:tcBorders>
              <w:top w:val="single" w:sz="6" w:space="0" w:color="auto"/>
              <w:left w:val="single" w:sz="6" w:space="0" w:color="auto"/>
              <w:bottom w:val="single" w:sz="6" w:space="0" w:color="auto"/>
              <w:right w:val="single" w:sz="6" w:space="0" w:color="auto"/>
            </w:tcBorders>
            <w:vAlign w:val="center"/>
          </w:tcPr>
          <w:p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r>
      <w:tr w:rsidR="00324058" w:rsidRPr="00DE1F38"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DE1F38" w:rsidRDefault="00324058" w:rsidP="0037056B">
            <w:pPr>
              <w:spacing w:after="0"/>
              <w:jc w:val="left"/>
              <w:rPr>
                <w:rFonts w:cstheme="minorHAnsi"/>
                <w:sz w:val="18"/>
                <w:szCs w:val="18"/>
              </w:rPr>
            </w:pPr>
            <w:r w:rsidRPr="003936FB">
              <w:rPr>
                <w:rFonts w:cstheme="minorHAnsi"/>
                <w:sz w:val="18"/>
                <w:szCs w:val="18"/>
              </w:rPr>
              <w:t>Religious Indoor Lighting</w:t>
            </w:r>
          </w:p>
        </w:tc>
        <w:tc>
          <w:tcPr>
            <w:tcW w:w="530"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DE1F38" w:rsidRDefault="00324058" w:rsidP="0037056B">
            <w:pPr>
              <w:spacing w:after="0"/>
              <w:jc w:val="center"/>
              <w:rPr>
                <w:rFonts w:cstheme="minorHAnsi"/>
                <w:sz w:val="18"/>
                <w:szCs w:val="18"/>
              </w:rPr>
            </w:pPr>
            <w:r w:rsidRPr="003936FB">
              <w:rPr>
                <w:rFonts w:cstheme="minorHAnsi"/>
                <w:sz w:val="18"/>
                <w:szCs w:val="18"/>
              </w:rPr>
              <w:t>C54</w:t>
            </w:r>
          </w:p>
        </w:tc>
        <w:tc>
          <w:tcPr>
            <w:tcW w:w="530"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4.0%</w:t>
            </w:r>
          </w:p>
        </w:tc>
        <w:tc>
          <w:tcPr>
            <w:tcW w:w="530"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4.4%</w:t>
            </w:r>
          </w:p>
        </w:tc>
        <w:tc>
          <w:tcPr>
            <w:tcW w:w="530"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4.2%</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3.8%</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3.8%</w:t>
            </w:r>
          </w:p>
        </w:tc>
        <w:tc>
          <w:tcPr>
            <w:tcW w:w="442"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3.9%</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3.9%</w:t>
            </w:r>
          </w:p>
        </w:tc>
        <w:tc>
          <w:tcPr>
            <w:tcW w:w="481" w:type="dxa"/>
            <w:gridSpan w:val="2"/>
            <w:tcBorders>
              <w:top w:val="single" w:sz="6" w:space="0" w:color="auto"/>
              <w:left w:val="single" w:sz="6" w:space="0" w:color="auto"/>
              <w:bottom w:val="single" w:sz="6" w:space="0" w:color="auto"/>
              <w:right w:val="single" w:sz="6" w:space="0" w:color="auto"/>
            </w:tcBorders>
            <w:shd w:val="clear" w:color="auto" w:fill="CCFFCC"/>
            <w:vAlign w:val="center"/>
          </w:tcPr>
          <w:p w:rsidR="00324058" w:rsidRPr="003936FB" w:rsidRDefault="00324058" w:rsidP="0037056B">
            <w:pPr>
              <w:spacing w:after="0"/>
              <w:jc w:val="center"/>
              <w:rPr>
                <w:rFonts w:cstheme="minorHAnsi"/>
                <w:sz w:val="18"/>
                <w:szCs w:val="18"/>
              </w:rPr>
            </w:pPr>
            <w:r w:rsidRPr="003936FB">
              <w:rPr>
                <w:rFonts w:cstheme="minorHAnsi"/>
                <w:sz w:val="18"/>
                <w:szCs w:val="18"/>
              </w:rPr>
              <w:t>4.6%</w:t>
            </w:r>
          </w:p>
        </w:tc>
      </w:tr>
    </w:tbl>
    <w:p w:rsidR="00324058" w:rsidRDefault="00324058" w:rsidP="00324058">
      <w:pPr>
        <w:sectPr w:rsidR="00324058" w:rsidSect="0037056B">
          <w:headerReference w:type="default" r:id="rId22"/>
          <w:pgSz w:w="15840" w:h="12240" w:orient="landscape" w:code="1"/>
          <w:pgMar w:top="720" w:right="720" w:bottom="720" w:left="720" w:header="720" w:footer="720" w:gutter="0"/>
          <w:cols w:space="720"/>
          <w:docGrid w:linePitch="360"/>
        </w:sectPr>
      </w:pPr>
    </w:p>
    <w:p w:rsidR="00324058" w:rsidRDefault="00324058" w:rsidP="00324058">
      <w:pPr>
        <w:pStyle w:val="Heading2"/>
      </w:pPr>
      <w:bookmarkStart w:id="153" w:name="_Toc315354084"/>
      <w:bookmarkStart w:id="154" w:name="_Toc315447615"/>
      <w:bookmarkStart w:id="155" w:name="_Toc319585410"/>
      <w:bookmarkStart w:id="156" w:name="_Toc333218997"/>
      <w:bookmarkStart w:id="157" w:name="_Toc411593406"/>
      <w:r>
        <w:lastRenderedPageBreak/>
        <w:t>Summer Peak Period Definition (kW)</w:t>
      </w:r>
      <w:bookmarkEnd w:id="153"/>
      <w:bookmarkEnd w:id="154"/>
      <w:bookmarkEnd w:id="155"/>
      <w:bookmarkEnd w:id="156"/>
      <w:bookmarkEnd w:id="157"/>
    </w:p>
    <w:p w:rsidR="00324058" w:rsidRPr="00AA7271" w:rsidRDefault="00324058" w:rsidP="00324058"/>
    <w:p w:rsidR="00324058" w:rsidRDefault="00324058" w:rsidP="00324058">
      <w:pPr>
        <w:spacing w:after="240"/>
        <w:rPr>
          <w:rFonts w:cstheme="minorHAnsi"/>
          <w:szCs w:val="20"/>
        </w:rPr>
      </w:pPr>
      <w:r w:rsidRPr="007334E1">
        <w:rPr>
          <w:rFonts w:cstheme="minorHAnsi"/>
          <w:szCs w:val="20"/>
        </w:rPr>
        <w:t xml:space="preserve">To estimate the impact that an efficiency measure has on a </w:t>
      </w:r>
      <w:r>
        <w:rPr>
          <w:rFonts w:cstheme="minorHAnsi"/>
          <w:szCs w:val="20"/>
        </w:rPr>
        <w:t>utility</w:t>
      </w:r>
      <w:r w:rsidRPr="007334E1">
        <w:rPr>
          <w:rFonts w:cstheme="minorHAnsi"/>
          <w:szCs w:val="20"/>
        </w:rPr>
        <w:t xml:space="preserve">’s system peak, the peak itself needs to be defined.  Illinois spans two different electrical control areas, the Pennsylvania – Jersey – Maryland (PJM) and the Midwest Independent System Operators (MISO).  As a result, there is some disparity in the peak definition across the state.  However, only PJM has a </w:t>
      </w:r>
      <w:r>
        <w:rPr>
          <w:rFonts w:cstheme="minorHAnsi"/>
          <w:szCs w:val="20"/>
        </w:rPr>
        <w:t xml:space="preserve">forward </w:t>
      </w:r>
      <w:r w:rsidRPr="007334E1">
        <w:rPr>
          <w:rFonts w:cstheme="minorHAnsi"/>
          <w:szCs w:val="20"/>
        </w:rPr>
        <w:t>capacity market where an efficiency program can potentially participate.  Because ComEd is part of the PJM control area, their definition of summer peak is being applied statewide in this TRM.</w:t>
      </w:r>
    </w:p>
    <w:p w:rsidR="00324058" w:rsidRPr="007334E1" w:rsidRDefault="00324058" w:rsidP="00324058">
      <w:pPr>
        <w:spacing w:after="240"/>
        <w:rPr>
          <w:rFonts w:cstheme="minorHAnsi"/>
          <w:szCs w:val="20"/>
        </w:rPr>
      </w:pPr>
      <w:r>
        <w:rPr>
          <w:rFonts w:cstheme="minorHAnsi"/>
          <w:szCs w:val="20"/>
        </w:rPr>
        <w:t>Because Illinois is a</w:t>
      </w:r>
      <w:r w:rsidRPr="007334E1">
        <w:rPr>
          <w:rFonts w:cstheme="minorHAnsi"/>
          <w:szCs w:val="20"/>
        </w:rPr>
        <w:t xml:space="preserve"> summer peaking state, only the summer peak period is defined for the purpose of this TRM.  The coincident summer peak period is defined as </w:t>
      </w:r>
      <w:r w:rsidRPr="005C0E41">
        <w:rPr>
          <w:rFonts w:cstheme="minorHAnsi"/>
          <w:szCs w:val="20"/>
        </w:rPr>
        <w:t xml:space="preserve">1:00-5:00 </w:t>
      </w:r>
      <w:r w:rsidRPr="005C0E41">
        <w:rPr>
          <w:rFonts w:cstheme="minorHAnsi"/>
          <w:smallCaps/>
          <w:szCs w:val="20"/>
        </w:rPr>
        <w:t>pm</w:t>
      </w:r>
      <w:r w:rsidRPr="005C0E41">
        <w:rPr>
          <w:rFonts w:cstheme="minorHAnsi"/>
          <w:szCs w:val="20"/>
        </w:rPr>
        <w:t xml:space="preserve"> Central Prevailing Time on non-holiday weekdays, June through August</w:t>
      </w:r>
      <w:r w:rsidRPr="00945CE1">
        <w:rPr>
          <w:rFonts w:cstheme="minorHAnsi"/>
          <w:szCs w:val="20"/>
        </w:rPr>
        <w:t>.</w:t>
      </w:r>
    </w:p>
    <w:p w:rsidR="00324058" w:rsidRDefault="00324058" w:rsidP="00324058">
      <w:pPr>
        <w:spacing w:after="240"/>
        <w:rPr>
          <w:rFonts w:cstheme="minorHAnsi"/>
          <w:szCs w:val="20"/>
        </w:rPr>
      </w:pPr>
      <w:r w:rsidRPr="007334E1">
        <w:rPr>
          <w:rFonts w:cstheme="minorHAnsi"/>
          <w:szCs w:val="20"/>
        </w:rPr>
        <w:t xml:space="preserve">Summer peak coincidence factors can be found within each measure characterization. </w:t>
      </w:r>
      <w:r>
        <w:rPr>
          <w:rFonts w:cstheme="minorHAnsi"/>
          <w:szCs w:val="20"/>
        </w:rPr>
        <w:t xml:space="preserve">The source is provided and is based upon evaluation results, analysis of load shape data (e.g., the </w:t>
      </w:r>
      <w:proofErr w:type="spellStart"/>
      <w:r>
        <w:rPr>
          <w:rFonts w:cstheme="minorHAnsi"/>
          <w:szCs w:val="20"/>
        </w:rPr>
        <w:t>Itron</w:t>
      </w:r>
      <w:proofErr w:type="spellEnd"/>
      <w:r>
        <w:rPr>
          <w:rFonts w:cstheme="minorHAnsi"/>
          <w:szCs w:val="20"/>
        </w:rPr>
        <w:t xml:space="preserve"> </w:t>
      </w:r>
      <w:proofErr w:type="spellStart"/>
      <w:r>
        <w:rPr>
          <w:rFonts w:cstheme="minorHAnsi"/>
          <w:szCs w:val="20"/>
        </w:rPr>
        <w:t>eShapes</w:t>
      </w:r>
      <w:proofErr w:type="spellEnd"/>
      <w:r>
        <w:rPr>
          <w:rFonts w:cstheme="minorHAnsi"/>
          <w:szCs w:val="20"/>
        </w:rPr>
        <w:t xml:space="preserve"> data provided by Ameren), or through a calculation using stated assumptions. </w:t>
      </w:r>
    </w:p>
    <w:p w:rsidR="00324058" w:rsidRDefault="00324058" w:rsidP="00324058">
      <w:pPr>
        <w:spacing w:after="240"/>
        <w:rPr>
          <w:rFonts w:cstheme="minorHAnsi"/>
          <w:szCs w:val="20"/>
        </w:rPr>
      </w:pPr>
      <w:r w:rsidRPr="007334E1">
        <w:rPr>
          <w:rFonts w:cstheme="minorHAnsi"/>
          <w:szCs w:val="20"/>
        </w:rPr>
        <w:t xml:space="preserve">For measures that are not weather-sensitive, </w:t>
      </w:r>
      <w:r>
        <w:rPr>
          <w:rFonts w:cstheme="minorHAnsi"/>
          <w:szCs w:val="20"/>
        </w:rPr>
        <w:t>the summer peak coincidence factor is</w:t>
      </w:r>
      <w:r w:rsidRPr="007334E1">
        <w:rPr>
          <w:rFonts w:cstheme="minorHAnsi"/>
          <w:szCs w:val="20"/>
        </w:rPr>
        <w:t xml:space="preserve"> estimated whenever possible as the </w:t>
      </w:r>
      <w:r w:rsidRPr="007A79A4">
        <w:rPr>
          <w:rFonts w:cstheme="minorHAnsi"/>
          <w:szCs w:val="20"/>
        </w:rPr>
        <w:t>average</w:t>
      </w:r>
      <w:r w:rsidRPr="007334E1">
        <w:rPr>
          <w:rFonts w:cstheme="minorHAnsi"/>
          <w:szCs w:val="20"/>
        </w:rPr>
        <w:t xml:space="preserve"> of savings within the peak period defined above.  For weather sensitive </w:t>
      </w:r>
      <w:r>
        <w:rPr>
          <w:rFonts w:cstheme="minorHAnsi"/>
          <w:szCs w:val="20"/>
        </w:rPr>
        <w:t>measures such as cooling,</w:t>
      </w:r>
      <w:r w:rsidRPr="007334E1">
        <w:rPr>
          <w:rFonts w:cstheme="minorHAnsi"/>
          <w:szCs w:val="20"/>
        </w:rPr>
        <w:t xml:space="preserve"> </w:t>
      </w:r>
      <w:r>
        <w:rPr>
          <w:rFonts w:cstheme="minorHAnsi"/>
          <w:szCs w:val="20"/>
        </w:rPr>
        <w:t xml:space="preserve">the summer peak coincidence factor is provided </w:t>
      </w:r>
      <w:r w:rsidRPr="007334E1">
        <w:rPr>
          <w:rFonts w:cstheme="minorHAnsi"/>
          <w:szCs w:val="20"/>
        </w:rPr>
        <w:t xml:space="preserve">in two different ways.  The </w:t>
      </w:r>
      <w:r>
        <w:rPr>
          <w:rFonts w:cstheme="minorHAnsi"/>
          <w:szCs w:val="20"/>
        </w:rPr>
        <w:t>first</w:t>
      </w:r>
      <w:r w:rsidRPr="007334E1">
        <w:rPr>
          <w:rFonts w:cstheme="minorHAnsi"/>
          <w:szCs w:val="20"/>
        </w:rPr>
        <w:t xml:space="preserve"> </w:t>
      </w:r>
      <w:r>
        <w:rPr>
          <w:rFonts w:cstheme="minorHAnsi"/>
          <w:szCs w:val="20"/>
        </w:rPr>
        <w:t>method</w:t>
      </w:r>
      <w:r w:rsidRPr="007334E1">
        <w:rPr>
          <w:rFonts w:cstheme="minorHAnsi"/>
          <w:szCs w:val="20"/>
        </w:rPr>
        <w:t xml:space="preserve"> is to estimate </w:t>
      </w:r>
      <w:r>
        <w:rPr>
          <w:rFonts w:cstheme="minorHAnsi"/>
          <w:szCs w:val="20"/>
        </w:rPr>
        <w:t>demand</w:t>
      </w:r>
      <w:r w:rsidRPr="007334E1">
        <w:rPr>
          <w:rFonts w:cstheme="minorHAnsi"/>
          <w:szCs w:val="20"/>
        </w:rPr>
        <w:t xml:space="preserve"> savings during the </w:t>
      </w:r>
      <w:r>
        <w:rPr>
          <w:rFonts w:cstheme="minorHAnsi"/>
          <w:szCs w:val="20"/>
        </w:rPr>
        <w:t>utility’s</w:t>
      </w:r>
      <w:r w:rsidRPr="007A79A4">
        <w:rPr>
          <w:rFonts w:cstheme="minorHAnsi"/>
          <w:szCs w:val="20"/>
        </w:rPr>
        <w:t xml:space="preserve"> peak hour (as provided by Ameren)</w:t>
      </w:r>
      <w:r w:rsidRPr="007334E1">
        <w:rPr>
          <w:rFonts w:cstheme="minorHAnsi"/>
          <w:szCs w:val="20"/>
        </w:rPr>
        <w:t xml:space="preserve">.  This is </w:t>
      </w:r>
      <w:r>
        <w:rPr>
          <w:rFonts w:cstheme="minorHAnsi"/>
          <w:szCs w:val="20"/>
        </w:rPr>
        <w:t xml:space="preserve">likely to be the </w:t>
      </w:r>
      <w:r w:rsidRPr="007334E1">
        <w:rPr>
          <w:rFonts w:cstheme="minorHAnsi"/>
          <w:szCs w:val="20"/>
        </w:rPr>
        <w:t xml:space="preserve">most indicative of actual peak benefits.  The second way </w:t>
      </w:r>
      <w:r w:rsidRPr="007A79A4">
        <w:rPr>
          <w:rFonts w:cstheme="minorHAnsi"/>
          <w:szCs w:val="20"/>
        </w:rPr>
        <w:t>represents the average savings over the summer peak period, consistent with the non-weather sensitive end uses</w:t>
      </w:r>
      <w:r>
        <w:rPr>
          <w:rFonts w:cstheme="minorHAnsi"/>
          <w:szCs w:val="20"/>
        </w:rPr>
        <w:t>,</w:t>
      </w:r>
      <w:r w:rsidRPr="007A79A4">
        <w:rPr>
          <w:rFonts w:cstheme="minorHAnsi"/>
          <w:szCs w:val="20"/>
        </w:rPr>
        <w:t xml:space="preserve"> and is presented so that savings can be bid into PJM’s Forward Capacity Market.  </w:t>
      </w:r>
    </w:p>
    <w:p w:rsidR="00324058" w:rsidRPr="007A79A4" w:rsidRDefault="00324058" w:rsidP="00324058">
      <w:pPr>
        <w:rPr>
          <w:rFonts w:cstheme="minorHAnsi"/>
          <w:szCs w:val="20"/>
        </w:rPr>
      </w:pPr>
    </w:p>
    <w:p w:rsidR="00324058" w:rsidRDefault="00324058" w:rsidP="00324058">
      <w:pPr>
        <w:pStyle w:val="Heading2"/>
      </w:pPr>
      <w:bookmarkStart w:id="158" w:name="_Toc319585411"/>
      <w:bookmarkStart w:id="159" w:name="_Toc333218998"/>
      <w:bookmarkStart w:id="160" w:name="_Toc411593407"/>
      <w:r>
        <w:t>Heating and Cooling Degree-Day Data</w:t>
      </w:r>
      <w:bookmarkEnd w:id="45"/>
      <w:bookmarkEnd w:id="158"/>
      <w:bookmarkEnd w:id="159"/>
      <w:bookmarkEnd w:id="160"/>
      <w:r>
        <w:t xml:space="preserve"> </w:t>
      </w:r>
    </w:p>
    <w:p w:rsidR="00324058" w:rsidRDefault="00324058" w:rsidP="00324058">
      <w:pPr>
        <w:spacing w:after="240"/>
      </w:pPr>
      <w:r>
        <w:t xml:space="preserve">Many measures are weather sensitive. Because there is a range of climactic conditions across the state, VEIC engaged the Utilities to provide their preferences for what airports and cities are the best proxies for the weather in their service territories.  The result of this engagement is in the table below.  All of the data represents 30-year </w:t>
      </w:r>
      <w:proofErr w:type="spellStart"/>
      <w:r>
        <w:t>normals</w:t>
      </w:r>
      <w:proofErr w:type="spellEnd"/>
      <w:r>
        <w:rPr>
          <w:rStyle w:val="FootnoteReference"/>
        </w:rPr>
        <w:footnoteReference w:id="27"/>
      </w:r>
      <w:r>
        <w:t xml:space="preserve"> from the National Climactic Data Center (NCDC).  Note that the base temperature for the calculation of heating degree-days in this document does not follow the historical 65F degree base temperature convention.  Instead VEIC used several different temperatures in this TRM to more accurately reflect the outdoor temperature when a heating or cooling system turns on.  </w:t>
      </w:r>
    </w:p>
    <w:p w:rsidR="00324058" w:rsidRPr="00090CB4" w:rsidRDefault="00324058" w:rsidP="00324058">
      <w:pPr>
        <w:spacing w:after="240"/>
      </w:pPr>
      <w:r>
        <w:t xml:space="preserve">Residential heating is based on 60F, in accordance with regression analysis of heating fuel use and weather by state by the Pacific Northwest National </w:t>
      </w:r>
      <w:r w:rsidRPr="003F5ED9">
        <w:t>Laboratory</w:t>
      </w:r>
      <w:r w:rsidRPr="003F5ED9">
        <w:rPr>
          <w:rStyle w:val="FootnoteReference"/>
        </w:rPr>
        <w:footnoteReference w:id="28"/>
      </w:r>
      <w:r>
        <w:t>.  Residential cooling is based on 65F in agreement with a field study in Wisconsin</w:t>
      </w:r>
      <w:r>
        <w:rPr>
          <w:rStyle w:val="FootnoteReference"/>
        </w:rPr>
        <w:footnoteReference w:id="29"/>
      </w:r>
      <w:r>
        <w:t>.  These are lower than typical thermostat set points because internal gains such as appliances, lighting, and people provide some heating. In C&amp;I settings, internal gains are often much higher; the base temperatures for both heating and cooling is 55F</w:t>
      </w:r>
      <w:r>
        <w:rPr>
          <w:rStyle w:val="FootnoteReference"/>
        </w:rPr>
        <w:footnoteReference w:id="30"/>
      </w:r>
      <w:r>
        <w:t>.  Custom degree-days with building specific base temperatures are recommended for large C&amp;I projects.</w:t>
      </w:r>
    </w:p>
    <w:p w:rsidR="00324058" w:rsidRDefault="00324058" w:rsidP="00324058">
      <w:pPr>
        <w:widowControl/>
        <w:spacing w:after="200" w:line="276" w:lineRule="auto"/>
        <w:jc w:val="left"/>
        <w:rPr>
          <w:rFonts w:ascii="Calibri" w:hAnsi="Calibri" w:cs="Calibri"/>
          <w:b/>
          <w:color w:val="000000"/>
          <w:spacing w:val="5"/>
          <w:kern w:val="28"/>
          <w:szCs w:val="20"/>
        </w:rPr>
      </w:pPr>
      <w:bookmarkStart w:id="161" w:name="_Toc335377233"/>
    </w:p>
    <w:p w:rsidR="00324058" w:rsidRDefault="00324058" w:rsidP="00324058">
      <w:pPr>
        <w:pStyle w:val="Caption"/>
      </w:pPr>
      <w:bookmarkStart w:id="162" w:name="_Toc411514775"/>
      <w:bookmarkStart w:id="163" w:name="_Toc411515475"/>
      <w:bookmarkStart w:id="164" w:name="_Toc411599464"/>
      <w:proofErr w:type="gramStart"/>
      <w:r>
        <w:lastRenderedPageBreak/>
        <w:t xml:space="preserve">Table </w:t>
      </w:r>
      <w:fldSimple w:instr=" STYLEREF 1 \s ">
        <w:r>
          <w:rPr>
            <w:noProof/>
          </w:rPr>
          <w:t>3</w:t>
        </w:r>
      </w:fldSimple>
      <w:r>
        <w:t>.</w:t>
      </w:r>
      <w:proofErr w:type="gramEnd"/>
      <w:r>
        <w:fldChar w:fldCharType="begin"/>
      </w:r>
      <w:r>
        <w:instrText xml:space="preserve"> SEQ Table \* ARABIC \s 1 </w:instrText>
      </w:r>
      <w:r>
        <w:fldChar w:fldCharType="separate"/>
      </w:r>
      <w:r>
        <w:rPr>
          <w:noProof/>
        </w:rPr>
        <w:t>6</w:t>
      </w:r>
      <w:r>
        <w:rPr>
          <w:noProof/>
        </w:rPr>
        <w:fldChar w:fldCharType="end"/>
      </w:r>
      <w:r>
        <w:t>: Degree-Day Zones and Values by Market Sector</w:t>
      </w:r>
      <w:bookmarkEnd w:id="161"/>
      <w:bookmarkEnd w:id="162"/>
      <w:bookmarkEnd w:id="163"/>
      <w:bookmarkEnd w:id="164"/>
    </w:p>
    <w:tbl>
      <w:tblPr>
        <w:tblW w:w="4369" w:type="pct"/>
        <w:jc w:val="center"/>
        <w:tblInd w:w="-454" w:type="dxa"/>
        <w:tblLayout w:type="fixed"/>
        <w:tblLook w:val="04A0" w:firstRow="1" w:lastRow="0" w:firstColumn="1" w:lastColumn="0" w:noHBand="0" w:noVBand="1"/>
      </w:tblPr>
      <w:tblGrid>
        <w:gridCol w:w="1354"/>
        <w:gridCol w:w="938"/>
        <w:gridCol w:w="938"/>
        <w:gridCol w:w="938"/>
        <w:gridCol w:w="938"/>
        <w:gridCol w:w="3262"/>
      </w:tblGrid>
      <w:tr w:rsidR="00324058" w:rsidRPr="00090CB4" w:rsidTr="0037056B">
        <w:trPr>
          <w:trHeight w:hRule="exact" w:val="360"/>
          <w:jc w:val="center"/>
        </w:trPr>
        <w:tc>
          <w:tcPr>
            <w:tcW w:w="1354" w:type="dxa"/>
            <w:tcBorders>
              <w:bottom w:val="single" w:sz="4" w:space="0" w:color="auto"/>
              <w:right w:val="single" w:sz="4" w:space="0" w:color="auto"/>
            </w:tcBorders>
            <w:shd w:val="clear" w:color="auto" w:fill="auto"/>
            <w:vAlign w:val="center"/>
          </w:tcPr>
          <w:p w:rsidR="00324058" w:rsidRPr="004B2377" w:rsidRDefault="00324058" w:rsidP="0037056B">
            <w:pPr>
              <w:jc w:val="center"/>
              <w:rPr>
                <w:b/>
                <w:color w:val="FFFFFF" w:themeColor="background1"/>
              </w:rPr>
            </w:pPr>
          </w:p>
        </w:tc>
        <w:tc>
          <w:tcPr>
            <w:tcW w:w="1876" w:type="dxa"/>
            <w:gridSpan w:val="2"/>
            <w:tcBorders>
              <w:top w:val="single" w:sz="8" w:space="0" w:color="auto"/>
              <w:left w:val="single" w:sz="4" w:space="0" w:color="auto"/>
              <w:bottom w:val="single" w:sz="8" w:space="0" w:color="auto"/>
              <w:right w:val="single" w:sz="8" w:space="0" w:color="auto"/>
            </w:tcBorders>
            <w:shd w:val="clear" w:color="auto" w:fill="808080" w:themeFill="background1" w:themeFillShade="80"/>
            <w:noWrap/>
            <w:vAlign w:val="center"/>
          </w:tcPr>
          <w:p w:rsidR="00324058" w:rsidRPr="004B2377" w:rsidRDefault="00324058" w:rsidP="0037056B">
            <w:pPr>
              <w:jc w:val="center"/>
              <w:rPr>
                <w:b/>
                <w:color w:val="FFFFFF" w:themeColor="background1"/>
              </w:rPr>
            </w:pPr>
            <w:r>
              <w:rPr>
                <w:b/>
                <w:color w:val="FFFFFF" w:themeColor="background1"/>
              </w:rPr>
              <w:t>Residential</w:t>
            </w:r>
          </w:p>
        </w:tc>
        <w:tc>
          <w:tcPr>
            <w:tcW w:w="1876" w:type="dxa"/>
            <w:gridSpan w:val="2"/>
            <w:tcBorders>
              <w:top w:val="single" w:sz="8" w:space="0" w:color="auto"/>
              <w:left w:val="nil"/>
              <w:bottom w:val="single" w:sz="8" w:space="0" w:color="auto"/>
              <w:right w:val="single" w:sz="4" w:space="0" w:color="auto"/>
            </w:tcBorders>
            <w:shd w:val="clear" w:color="auto" w:fill="808080" w:themeFill="background1" w:themeFillShade="80"/>
            <w:vAlign w:val="center"/>
          </w:tcPr>
          <w:p w:rsidR="00324058" w:rsidRDefault="00324058" w:rsidP="0037056B">
            <w:pPr>
              <w:jc w:val="center"/>
              <w:rPr>
                <w:b/>
                <w:color w:val="FFFFFF" w:themeColor="background1"/>
              </w:rPr>
            </w:pPr>
            <w:r>
              <w:rPr>
                <w:b/>
                <w:color w:val="FFFFFF" w:themeColor="background1"/>
              </w:rPr>
              <w:t>C&amp;I</w:t>
            </w:r>
          </w:p>
        </w:tc>
        <w:tc>
          <w:tcPr>
            <w:tcW w:w="3262" w:type="dxa"/>
            <w:tcBorders>
              <w:left w:val="single" w:sz="4" w:space="0" w:color="auto"/>
              <w:bottom w:val="single" w:sz="8" w:space="0" w:color="auto"/>
            </w:tcBorders>
            <w:shd w:val="clear" w:color="auto" w:fill="auto"/>
            <w:noWrap/>
            <w:vAlign w:val="center"/>
          </w:tcPr>
          <w:p w:rsidR="00324058" w:rsidRDefault="00324058" w:rsidP="0037056B">
            <w:pPr>
              <w:jc w:val="center"/>
              <w:rPr>
                <w:b/>
                <w:color w:val="FFFFFF" w:themeColor="background1"/>
              </w:rPr>
            </w:pPr>
          </w:p>
        </w:tc>
      </w:tr>
      <w:tr w:rsidR="00324058" w:rsidRPr="00090CB4"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324058" w:rsidRPr="004B2377" w:rsidRDefault="00324058" w:rsidP="0037056B">
            <w:pPr>
              <w:jc w:val="center"/>
              <w:rPr>
                <w:b/>
                <w:color w:val="FFFFFF" w:themeColor="background1"/>
              </w:rPr>
            </w:pPr>
            <w:r w:rsidRPr="004B2377">
              <w:rPr>
                <w:b/>
                <w:color w:val="FFFFFF" w:themeColor="background1"/>
              </w:rPr>
              <w:t>Zone</w:t>
            </w:r>
          </w:p>
        </w:tc>
        <w:tc>
          <w:tcPr>
            <w:tcW w:w="938"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rsidR="00324058" w:rsidRPr="004B2377" w:rsidRDefault="00324058" w:rsidP="0037056B">
            <w:pPr>
              <w:jc w:val="center"/>
              <w:rPr>
                <w:b/>
                <w:color w:val="FFFFFF" w:themeColor="background1"/>
              </w:rPr>
            </w:pPr>
            <w:r w:rsidRPr="004B2377">
              <w:rPr>
                <w:b/>
                <w:color w:val="FFFFFF" w:themeColor="background1"/>
              </w:rPr>
              <w:t>HDD</w:t>
            </w:r>
          </w:p>
        </w:tc>
        <w:tc>
          <w:tcPr>
            <w:tcW w:w="938" w:type="dxa"/>
            <w:tcBorders>
              <w:top w:val="single" w:sz="8" w:space="0" w:color="auto"/>
              <w:left w:val="nil"/>
              <w:bottom w:val="single" w:sz="4" w:space="0" w:color="auto"/>
              <w:right w:val="single" w:sz="8" w:space="0" w:color="auto"/>
            </w:tcBorders>
            <w:shd w:val="clear" w:color="auto" w:fill="808080" w:themeFill="background1" w:themeFillShade="80"/>
            <w:noWrap/>
            <w:vAlign w:val="center"/>
            <w:hideMark/>
          </w:tcPr>
          <w:p w:rsidR="00324058" w:rsidRPr="004B2377" w:rsidRDefault="00324058" w:rsidP="0037056B">
            <w:pPr>
              <w:jc w:val="center"/>
              <w:rPr>
                <w:b/>
                <w:color w:val="FFFFFF" w:themeColor="background1"/>
              </w:rPr>
            </w:pPr>
            <w:r w:rsidRPr="004B2377">
              <w:rPr>
                <w:b/>
                <w:color w:val="FFFFFF" w:themeColor="background1"/>
              </w:rPr>
              <w:t>CDD</w:t>
            </w:r>
          </w:p>
        </w:tc>
        <w:tc>
          <w:tcPr>
            <w:tcW w:w="938" w:type="dxa"/>
            <w:tcBorders>
              <w:top w:val="single" w:sz="8" w:space="0" w:color="auto"/>
              <w:left w:val="nil"/>
              <w:bottom w:val="single" w:sz="4" w:space="0" w:color="auto"/>
              <w:right w:val="single" w:sz="4" w:space="0" w:color="auto"/>
            </w:tcBorders>
            <w:shd w:val="clear" w:color="auto" w:fill="808080" w:themeFill="background1" w:themeFillShade="80"/>
            <w:vAlign w:val="center"/>
          </w:tcPr>
          <w:p w:rsidR="00324058" w:rsidRDefault="00324058" w:rsidP="0037056B">
            <w:pPr>
              <w:jc w:val="center"/>
              <w:rPr>
                <w:b/>
                <w:color w:val="FFFFFF" w:themeColor="background1"/>
              </w:rPr>
            </w:pPr>
            <w:r>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324058" w:rsidRDefault="00324058" w:rsidP="0037056B">
            <w:pPr>
              <w:jc w:val="center"/>
              <w:rPr>
                <w:b/>
                <w:color w:val="FFFFFF" w:themeColor="background1"/>
              </w:rPr>
            </w:pPr>
            <w:r>
              <w:rPr>
                <w:b/>
                <w:color w:val="FFFFFF" w:themeColor="background1"/>
              </w:rPr>
              <w:t>CDD</w:t>
            </w:r>
          </w:p>
        </w:tc>
        <w:tc>
          <w:tcPr>
            <w:tcW w:w="3262"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rsidR="00324058" w:rsidRPr="004B2377" w:rsidRDefault="00324058" w:rsidP="0037056B">
            <w:pPr>
              <w:jc w:val="left"/>
              <w:rPr>
                <w:b/>
                <w:color w:val="FFFFFF" w:themeColor="background1"/>
              </w:rPr>
            </w:pPr>
            <w:r>
              <w:rPr>
                <w:b/>
                <w:color w:val="FFFFFF" w:themeColor="background1"/>
              </w:rPr>
              <w:t>Weather Station / City</w:t>
            </w:r>
          </w:p>
        </w:tc>
      </w:tr>
      <w:tr w:rsidR="00324058" w:rsidRPr="00090CB4"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rsidR="00324058" w:rsidRPr="00090CB4" w:rsidRDefault="00324058" w:rsidP="0037056B">
            <w:pPr>
              <w:jc w:val="center"/>
            </w:pPr>
            <w:r>
              <w:t>1</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090CB4" w:rsidRDefault="00324058" w:rsidP="0037056B">
            <w:pPr>
              <w:jc w:val="center"/>
            </w:pPr>
            <w:r w:rsidRPr="00090CB4">
              <w:t>5</w:t>
            </w:r>
            <w:r>
              <w:t>,</w:t>
            </w:r>
            <w:r w:rsidRPr="00090CB4">
              <w:t>352</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rsidR="00324058" w:rsidRPr="00090CB4" w:rsidRDefault="00324058" w:rsidP="0037056B">
            <w:pPr>
              <w:jc w:val="center"/>
            </w:pPr>
            <w:r w:rsidRPr="00090CB4">
              <w:t>820</w:t>
            </w:r>
          </w:p>
        </w:tc>
        <w:tc>
          <w:tcPr>
            <w:tcW w:w="938" w:type="dxa"/>
            <w:tcBorders>
              <w:top w:val="single" w:sz="4" w:space="0" w:color="auto"/>
              <w:left w:val="nil"/>
              <w:bottom w:val="single" w:sz="4" w:space="0" w:color="auto"/>
              <w:right w:val="single" w:sz="4" w:space="0" w:color="auto"/>
            </w:tcBorders>
            <w:vAlign w:val="center"/>
          </w:tcPr>
          <w:p w:rsidR="00324058" w:rsidRPr="00090CB4" w:rsidDel="00E6786B" w:rsidRDefault="00324058" w:rsidP="0037056B">
            <w:pPr>
              <w:jc w:val="center"/>
            </w:pPr>
            <w:r w:rsidRPr="00EA6CD5">
              <w:t>4,272</w:t>
            </w:r>
          </w:p>
        </w:tc>
        <w:tc>
          <w:tcPr>
            <w:tcW w:w="938" w:type="dxa"/>
            <w:tcBorders>
              <w:top w:val="single" w:sz="4" w:space="0" w:color="auto"/>
              <w:left w:val="nil"/>
              <w:bottom w:val="single" w:sz="4" w:space="0" w:color="auto"/>
              <w:right w:val="single" w:sz="4" w:space="0" w:color="auto"/>
            </w:tcBorders>
            <w:vAlign w:val="center"/>
          </w:tcPr>
          <w:p w:rsidR="00324058" w:rsidRPr="00090CB4" w:rsidDel="00E6786B" w:rsidRDefault="00324058" w:rsidP="0037056B">
            <w:pPr>
              <w:jc w:val="center"/>
            </w:pPr>
            <w:r w:rsidRPr="00FA6C47">
              <w:t>2,173</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090CB4" w:rsidRDefault="00324058" w:rsidP="0037056B">
            <w:pPr>
              <w:jc w:val="left"/>
            </w:pPr>
            <w:r w:rsidRPr="00090CB4">
              <w:t>Rockford AP</w:t>
            </w:r>
            <w:r>
              <w:t xml:space="preserve"> / Rockford</w:t>
            </w:r>
          </w:p>
        </w:tc>
      </w:tr>
      <w:tr w:rsidR="00324058" w:rsidRPr="00090CB4"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rsidR="00324058" w:rsidRPr="00090CB4" w:rsidRDefault="00324058" w:rsidP="0037056B">
            <w:pPr>
              <w:jc w:val="center"/>
            </w:pPr>
            <w:r>
              <w:t>2</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090CB4" w:rsidRDefault="00324058" w:rsidP="0037056B">
            <w:pPr>
              <w:jc w:val="center"/>
            </w:pPr>
            <w:r w:rsidRPr="00090CB4">
              <w:t>5</w:t>
            </w:r>
            <w:r>
              <w:t>,</w:t>
            </w:r>
            <w:r w:rsidRPr="00090CB4">
              <w:t>113</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rsidR="00324058" w:rsidRPr="00090CB4" w:rsidRDefault="00324058" w:rsidP="0037056B">
            <w:pPr>
              <w:jc w:val="center"/>
            </w:pPr>
            <w:r w:rsidRPr="00090CB4">
              <w:t>842</w:t>
            </w:r>
          </w:p>
        </w:tc>
        <w:tc>
          <w:tcPr>
            <w:tcW w:w="938" w:type="dxa"/>
            <w:tcBorders>
              <w:top w:val="single" w:sz="4" w:space="0" w:color="auto"/>
              <w:left w:val="nil"/>
              <w:bottom w:val="single" w:sz="4" w:space="0" w:color="auto"/>
              <w:right w:val="single" w:sz="4" w:space="0" w:color="auto"/>
            </w:tcBorders>
            <w:vAlign w:val="center"/>
          </w:tcPr>
          <w:p w:rsidR="00324058" w:rsidRPr="00090CB4" w:rsidDel="00E6786B" w:rsidRDefault="00324058" w:rsidP="0037056B">
            <w:pPr>
              <w:jc w:val="center"/>
            </w:pPr>
            <w:r w:rsidRPr="00EA6CD5">
              <w:t>4,029</w:t>
            </w:r>
          </w:p>
        </w:tc>
        <w:tc>
          <w:tcPr>
            <w:tcW w:w="938" w:type="dxa"/>
            <w:tcBorders>
              <w:top w:val="single" w:sz="4" w:space="0" w:color="auto"/>
              <w:left w:val="nil"/>
              <w:bottom w:val="single" w:sz="4" w:space="0" w:color="auto"/>
              <w:right w:val="single" w:sz="4" w:space="0" w:color="auto"/>
            </w:tcBorders>
            <w:vAlign w:val="center"/>
          </w:tcPr>
          <w:p w:rsidR="00324058" w:rsidRPr="00090CB4" w:rsidDel="00E6786B" w:rsidRDefault="00324058" w:rsidP="0037056B">
            <w:pPr>
              <w:jc w:val="center"/>
            </w:pPr>
            <w:r w:rsidRPr="00FA6C47">
              <w:t>3,357</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090CB4" w:rsidRDefault="00324058" w:rsidP="0037056B">
            <w:pPr>
              <w:jc w:val="left"/>
            </w:pPr>
            <w:r w:rsidRPr="00090CB4">
              <w:t>Chicago O'Hare AP</w:t>
            </w:r>
            <w:r>
              <w:t xml:space="preserve"> / Chicago</w:t>
            </w:r>
          </w:p>
        </w:tc>
      </w:tr>
      <w:tr w:rsidR="00324058" w:rsidRPr="00090CB4"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rsidR="00324058" w:rsidRPr="00090CB4" w:rsidRDefault="00324058" w:rsidP="0037056B">
            <w:pPr>
              <w:jc w:val="center"/>
            </w:pPr>
            <w:r>
              <w:t>3</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090CB4" w:rsidRDefault="00324058" w:rsidP="0037056B">
            <w:pPr>
              <w:jc w:val="center"/>
            </w:pPr>
            <w:r w:rsidRPr="00090CB4">
              <w:t>4</w:t>
            </w:r>
            <w:r>
              <w:t>,</w:t>
            </w:r>
            <w:r w:rsidRPr="00090CB4">
              <w:t>379</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rsidR="00324058" w:rsidRPr="00090CB4" w:rsidRDefault="00324058" w:rsidP="0037056B">
            <w:pPr>
              <w:jc w:val="center"/>
            </w:pPr>
            <w:r w:rsidRPr="00090CB4">
              <w:t>1</w:t>
            </w:r>
            <w:r>
              <w:t>,</w:t>
            </w:r>
            <w:r w:rsidRPr="00090CB4">
              <w:t>108</w:t>
            </w:r>
          </w:p>
        </w:tc>
        <w:tc>
          <w:tcPr>
            <w:tcW w:w="938" w:type="dxa"/>
            <w:tcBorders>
              <w:top w:val="single" w:sz="4" w:space="0" w:color="auto"/>
              <w:left w:val="nil"/>
              <w:bottom w:val="single" w:sz="4" w:space="0" w:color="auto"/>
              <w:right w:val="single" w:sz="4" w:space="0" w:color="auto"/>
            </w:tcBorders>
            <w:vAlign w:val="center"/>
          </w:tcPr>
          <w:p w:rsidR="00324058" w:rsidRPr="00090CB4" w:rsidDel="00E6786B" w:rsidRDefault="00324058" w:rsidP="0037056B">
            <w:pPr>
              <w:jc w:val="center"/>
            </w:pPr>
            <w:r w:rsidRPr="00EA6CD5">
              <w:t>3,406</w:t>
            </w:r>
          </w:p>
        </w:tc>
        <w:tc>
          <w:tcPr>
            <w:tcW w:w="938" w:type="dxa"/>
            <w:tcBorders>
              <w:top w:val="single" w:sz="4" w:space="0" w:color="auto"/>
              <w:left w:val="nil"/>
              <w:bottom w:val="single" w:sz="4" w:space="0" w:color="auto"/>
              <w:right w:val="single" w:sz="4" w:space="0" w:color="auto"/>
            </w:tcBorders>
            <w:vAlign w:val="center"/>
          </w:tcPr>
          <w:p w:rsidR="00324058" w:rsidRPr="00090CB4" w:rsidDel="00E6786B" w:rsidRDefault="00324058" w:rsidP="0037056B">
            <w:pPr>
              <w:jc w:val="center"/>
            </w:pPr>
            <w:r w:rsidRPr="00FA6C47">
              <w:t>2,666</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090CB4" w:rsidRDefault="00324058" w:rsidP="0037056B">
            <w:pPr>
              <w:jc w:val="left"/>
            </w:pPr>
            <w:r w:rsidRPr="00090CB4">
              <w:t>Springfield #2</w:t>
            </w:r>
            <w:r>
              <w:t xml:space="preserve"> / Springfield</w:t>
            </w:r>
          </w:p>
        </w:tc>
      </w:tr>
      <w:tr w:rsidR="00324058" w:rsidRPr="00090CB4"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rsidR="00324058" w:rsidRPr="00090CB4" w:rsidRDefault="00324058" w:rsidP="0037056B">
            <w:pPr>
              <w:jc w:val="center"/>
            </w:pPr>
            <w:r>
              <w:t>4</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090CB4" w:rsidRDefault="00324058" w:rsidP="0037056B">
            <w:pPr>
              <w:jc w:val="center"/>
            </w:pPr>
            <w:r w:rsidRPr="00090CB4">
              <w:t>3</w:t>
            </w:r>
            <w:r>
              <w:t>,</w:t>
            </w:r>
            <w:r w:rsidRPr="00090CB4">
              <w:t>378</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rsidR="00324058" w:rsidRPr="00090CB4" w:rsidRDefault="00324058" w:rsidP="0037056B">
            <w:pPr>
              <w:jc w:val="center"/>
            </w:pPr>
            <w:r w:rsidRPr="00090CB4">
              <w:t>1</w:t>
            </w:r>
            <w:r>
              <w:t>,</w:t>
            </w:r>
            <w:r w:rsidRPr="00090CB4">
              <w:t>570</w:t>
            </w:r>
          </w:p>
        </w:tc>
        <w:tc>
          <w:tcPr>
            <w:tcW w:w="938" w:type="dxa"/>
            <w:tcBorders>
              <w:top w:val="single" w:sz="4" w:space="0" w:color="auto"/>
              <w:left w:val="nil"/>
              <w:bottom w:val="single" w:sz="4" w:space="0" w:color="auto"/>
              <w:right w:val="single" w:sz="4" w:space="0" w:color="auto"/>
            </w:tcBorders>
            <w:vAlign w:val="center"/>
          </w:tcPr>
          <w:p w:rsidR="00324058" w:rsidRPr="00090CB4" w:rsidDel="00E6786B" w:rsidRDefault="00324058" w:rsidP="0037056B">
            <w:pPr>
              <w:jc w:val="center"/>
            </w:pPr>
            <w:r w:rsidRPr="00EA6CD5">
              <w:t>2,515</w:t>
            </w:r>
          </w:p>
        </w:tc>
        <w:tc>
          <w:tcPr>
            <w:tcW w:w="938" w:type="dxa"/>
            <w:tcBorders>
              <w:top w:val="single" w:sz="4" w:space="0" w:color="auto"/>
              <w:left w:val="nil"/>
              <w:bottom w:val="single" w:sz="4" w:space="0" w:color="auto"/>
              <w:right w:val="single" w:sz="4" w:space="0" w:color="auto"/>
            </w:tcBorders>
            <w:vAlign w:val="center"/>
          </w:tcPr>
          <w:p w:rsidR="00324058" w:rsidRPr="00090CB4" w:rsidDel="00E6786B" w:rsidRDefault="00324058" w:rsidP="0037056B">
            <w:pPr>
              <w:jc w:val="center"/>
            </w:pPr>
            <w:r w:rsidRPr="00FA6C47">
              <w:t>3,090</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090CB4" w:rsidRDefault="00324058" w:rsidP="0037056B">
            <w:pPr>
              <w:jc w:val="left"/>
            </w:pPr>
            <w:r w:rsidRPr="00090CB4">
              <w:t>Belleville SIU RSCH</w:t>
            </w:r>
            <w:r>
              <w:t xml:space="preserve"> / Belleville</w:t>
            </w:r>
          </w:p>
        </w:tc>
      </w:tr>
      <w:tr w:rsidR="00324058" w:rsidRPr="00090CB4"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rsidR="00324058" w:rsidRPr="00090CB4" w:rsidRDefault="00324058" w:rsidP="0037056B">
            <w:pPr>
              <w:jc w:val="center"/>
            </w:pPr>
            <w:r>
              <w:t>5</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090CB4" w:rsidRDefault="00324058" w:rsidP="0037056B">
            <w:pPr>
              <w:jc w:val="center"/>
            </w:pPr>
            <w:r w:rsidRPr="00090CB4">
              <w:t>3</w:t>
            </w:r>
            <w:r>
              <w:t>,</w:t>
            </w:r>
            <w:r w:rsidRPr="00090CB4">
              <w:t>438</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324058" w:rsidRPr="00090CB4" w:rsidRDefault="00324058" w:rsidP="0037056B">
            <w:pPr>
              <w:jc w:val="center"/>
            </w:pPr>
            <w:r w:rsidRPr="00090CB4">
              <w:t>1</w:t>
            </w:r>
            <w:r>
              <w:t>,</w:t>
            </w:r>
            <w:r w:rsidRPr="00090CB4">
              <w:t>370</w:t>
            </w:r>
          </w:p>
        </w:tc>
        <w:tc>
          <w:tcPr>
            <w:tcW w:w="938" w:type="dxa"/>
            <w:tcBorders>
              <w:top w:val="single" w:sz="4" w:space="0" w:color="auto"/>
              <w:left w:val="nil"/>
              <w:bottom w:val="single" w:sz="4" w:space="0" w:color="auto"/>
              <w:right w:val="single" w:sz="4" w:space="0" w:color="auto"/>
            </w:tcBorders>
            <w:vAlign w:val="center"/>
          </w:tcPr>
          <w:p w:rsidR="00324058" w:rsidRPr="00090CB4" w:rsidDel="00E6786B" w:rsidRDefault="00324058" w:rsidP="0037056B">
            <w:pPr>
              <w:jc w:val="center"/>
            </w:pPr>
            <w:r w:rsidRPr="00EA6CD5">
              <w:t>2,546</w:t>
            </w:r>
          </w:p>
        </w:tc>
        <w:tc>
          <w:tcPr>
            <w:tcW w:w="938" w:type="dxa"/>
            <w:tcBorders>
              <w:top w:val="single" w:sz="4" w:space="0" w:color="auto"/>
              <w:left w:val="nil"/>
              <w:bottom w:val="single" w:sz="4" w:space="0" w:color="auto"/>
              <w:right w:val="single" w:sz="4" w:space="0" w:color="auto"/>
            </w:tcBorders>
            <w:vAlign w:val="center"/>
          </w:tcPr>
          <w:p w:rsidR="00324058" w:rsidRPr="00090CB4" w:rsidDel="00E6786B" w:rsidRDefault="00324058" w:rsidP="0037056B">
            <w:pPr>
              <w:jc w:val="center"/>
            </w:pPr>
            <w:r w:rsidRPr="00FA6C47">
              <w:t>2,182</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090CB4" w:rsidRDefault="00324058" w:rsidP="0037056B">
            <w:pPr>
              <w:jc w:val="left"/>
            </w:pPr>
            <w:r w:rsidRPr="00090CB4">
              <w:t>Carbondale Southern IL AP</w:t>
            </w:r>
            <w:r>
              <w:t xml:space="preserve"> / Marion</w:t>
            </w:r>
          </w:p>
        </w:tc>
      </w:tr>
      <w:tr w:rsidR="00324058" w:rsidRPr="00090CB4"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rsidR="00324058" w:rsidRPr="00090CB4" w:rsidRDefault="00324058" w:rsidP="0037056B">
            <w:pPr>
              <w:jc w:val="center"/>
            </w:pPr>
            <w:r w:rsidRPr="00090CB4">
              <w:t>Average</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090CB4" w:rsidRDefault="00324058" w:rsidP="0037056B">
            <w:pPr>
              <w:jc w:val="center"/>
            </w:pPr>
            <w:r w:rsidRPr="00090CB4">
              <w:t>4</w:t>
            </w:r>
            <w:r>
              <w:t>,860</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rsidR="00324058" w:rsidRPr="00090CB4" w:rsidRDefault="00324058" w:rsidP="0037056B">
            <w:pPr>
              <w:jc w:val="center"/>
            </w:pPr>
            <w:r>
              <w:t>947</w:t>
            </w:r>
          </w:p>
        </w:tc>
        <w:tc>
          <w:tcPr>
            <w:tcW w:w="938" w:type="dxa"/>
            <w:tcBorders>
              <w:top w:val="single" w:sz="4" w:space="0" w:color="auto"/>
              <w:left w:val="nil"/>
              <w:bottom w:val="single" w:sz="4" w:space="0" w:color="auto"/>
              <w:right w:val="single" w:sz="4" w:space="0" w:color="auto"/>
            </w:tcBorders>
            <w:vAlign w:val="center"/>
          </w:tcPr>
          <w:p w:rsidR="00324058" w:rsidRPr="00090CB4" w:rsidDel="00E6786B" w:rsidRDefault="00324058" w:rsidP="0037056B">
            <w:pPr>
              <w:jc w:val="center"/>
            </w:pPr>
            <w:r>
              <w:t>3,812</w:t>
            </w:r>
          </w:p>
        </w:tc>
        <w:tc>
          <w:tcPr>
            <w:tcW w:w="938" w:type="dxa"/>
            <w:tcBorders>
              <w:top w:val="single" w:sz="4" w:space="0" w:color="auto"/>
              <w:left w:val="single" w:sz="4" w:space="0" w:color="auto"/>
              <w:bottom w:val="single" w:sz="4" w:space="0" w:color="auto"/>
              <w:right w:val="single" w:sz="4" w:space="0" w:color="auto"/>
            </w:tcBorders>
            <w:vAlign w:val="center"/>
          </w:tcPr>
          <w:p w:rsidR="00324058" w:rsidRPr="00090CB4" w:rsidDel="00E6786B" w:rsidRDefault="00324058" w:rsidP="0037056B">
            <w:pPr>
              <w:jc w:val="center"/>
            </w:pPr>
            <w:r>
              <w:t>3,051</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090CB4" w:rsidRDefault="00324058" w:rsidP="0037056B">
            <w:pPr>
              <w:jc w:val="left"/>
            </w:pPr>
            <w:r>
              <w:t>Weighted by occupied housing units</w:t>
            </w:r>
          </w:p>
        </w:tc>
      </w:tr>
      <w:tr w:rsidR="00324058" w:rsidRPr="00090CB4"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rsidR="00324058" w:rsidRPr="00090CB4" w:rsidRDefault="00324058" w:rsidP="0037056B">
            <w:pPr>
              <w:jc w:val="center"/>
            </w:pPr>
            <w:r>
              <w:t>Base Temp</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090CB4" w:rsidRDefault="00324058" w:rsidP="0037056B">
            <w:pPr>
              <w:jc w:val="center"/>
            </w:pPr>
            <w:r w:rsidRPr="00090CB4">
              <w:t>60F</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rsidR="00324058" w:rsidRPr="00090CB4" w:rsidRDefault="00324058" w:rsidP="0037056B">
            <w:pPr>
              <w:jc w:val="center"/>
            </w:pPr>
            <w:r w:rsidRPr="00090CB4">
              <w:t>65F</w:t>
            </w:r>
          </w:p>
        </w:tc>
        <w:tc>
          <w:tcPr>
            <w:tcW w:w="938" w:type="dxa"/>
            <w:tcBorders>
              <w:top w:val="single" w:sz="4" w:space="0" w:color="auto"/>
              <w:left w:val="nil"/>
              <w:bottom w:val="single" w:sz="4" w:space="0" w:color="auto"/>
              <w:right w:val="single" w:sz="4" w:space="0" w:color="auto"/>
            </w:tcBorders>
            <w:vAlign w:val="center"/>
          </w:tcPr>
          <w:p w:rsidR="00324058" w:rsidRPr="00090CB4" w:rsidRDefault="00324058" w:rsidP="0037056B">
            <w:pPr>
              <w:jc w:val="center"/>
            </w:pPr>
            <w:r>
              <w:t>55F</w:t>
            </w:r>
          </w:p>
        </w:tc>
        <w:tc>
          <w:tcPr>
            <w:tcW w:w="938" w:type="dxa"/>
            <w:tcBorders>
              <w:top w:val="single" w:sz="4" w:space="0" w:color="auto"/>
              <w:left w:val="nil"/>
              <w:bottom w:val="single" w:sz="4" w:space="0" w:color="auto"/>
              <w:right w:val="single" w:sz="4" w:space="0" w:color="auto"/>
            </w:tcBorders>
            <w:vAlign w:val="center"/>
          </w:tcPr>
          <w:p w:rsidR="00324058" w:rsidRPr="00090CB4" w:rsidRDefault="00324058" w:rsidP="0037056B">
            <w:pPr>
              <w:jc w:val="center"/>
            </w:pPr>
            <w:r>
              <w:t>55F</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4058" w:rsidRPr="00090CB4" w:rsidRDefault="00324058" w:rsidP="0037056B">
            <w:pPr>
              <w:jc w:val="left"/>
            </w:pPr>
            <w:r w:rsidRPr="00090CB4">
              <w:t xml:space="preserve">30 year climate </w:t>
            </w:r>
            <w:proofErr w:type="spellStart"/>
            <w:r w:rsidRPr="00090CB4">
              <w:t>normals</w:t>
            </w:r>
            <w:proofErr w:type="spellEnd"/>
            <w:r w:rsidRPr="00090CB4">
              <w:t>, 1981-2010</w:t>
            </w:r>
          </w:p>
        </w:tc>
      </w:tr>
    </w:tbl>
    <w:p w:rsidR="00324058" w:rsidRDefault="00324058" w:rsidP="00324058"/>
    <w:p w:rsidR="00324058" w:rsidRDefault="00324058" w:rsidP="00324058">
      <w:r>
        <w:t xml:space="preserve">This table assigns each of the proxy cities to one of five climate zones.  The following graphics from the Illinois State Water Survey show isobars (lines of equal degree-days) and we have color-coded the counties in each of these graphics using those isobars as a dividing line.  Using this approach, the state divides into five cooling degree-day zones and five heating degree-day zones.  Note that although the heating and cooling degree-day maps are similar, they are not the same, and the result is that there are a total of 10 climate zones in the state. The counties are listed in the tables following the figures for ease of reference. </w:t>
      </w:r>
    </w:p>
    <w:p w:rsidR="00324058" w:rsidRDefault="00324058" w:rsidP="00324058">
      <w:pPr>
        <w:jc w:val="left"/>
        <w:rPr>
          <w:rFonts w:ascii="Calibri" w:hAnsi="Calibri" w:cs="Calibri"/>
          <w:b/>
          <w:color w:val="000000"/>
          <w:spacing w:val="5"/>
          <w:kern w:val="28"/>
          <w:sz w:val="22"/>
        </w:rPr>
      </w:pPr>
      <w:r>
        <w:br w:type="page"/>
      </w:r>
    </w:p>
    <w:p w:rsidR="00324058" w:rsidRDefault="00324058" w:rsidP="00324058">
      <w:pPr>
        <w:pStyle w:val="Caption"/>
      </w:pPr>
      <w:bookmarkStart w:id="165" w:name="_Toc333219128"/>
      <w:bookmarkStart w:id="166" w:name="_Toc411514281"/>
      <w:bookmarkStart w:id="167" w:name="_Toc411515159"/>
      <w:bookmarkStart w:id="168" w:name="_Toc411599505"/>
      <w:proofErr w:type="gramStart"/>
      <w:r>
        <w:lastRenderedPageBreak/>
        <w:t xml:space="preserve">Figure </w:t>
      </w:r>
      <w:fldSimple w:instr=" STYLEREF 1 \s ">
        <w:r>
          <w:rPr>
            <w:noProof/>
          </w:rPr>
          <w:t>3</w:t>
        </w:r>
      </w:fldSimple>
      <w:r>
        <w:t>.</w:t>
      </w:r>
      <w:proofErr w:type="gramEnd"/>
      <w:r>
        <w:fldChar w:fldCharType="begin"/>
      </w:r>
      <w:r>
        <w:instrText xml:space="preserve"> SEQ Figure \* ARABIC \s 1 </w:instrText>
      </w:r>
      <w:r>
        <w:fldChar w:fldCharType="separate"/>
      </w:r>
      <w:r>
        <w:rPr>
          <w:noProof/>
        </w:rPr>
        <w:t>1</w:t>
      </w:r>
      <w:r>
        <w:rPr>
          <w:noProof/>
        </w:rPr>
        <w:fldChar w:fldCharType="end"/>
      </w:r>
      <w:r>
        <w:t>: Cooling Degree-Day Zones by County</w:t>
      </w:r>
      <w:bookmarkEnd w:id="165"/>
      <w:bookmarkEnd w:id="166"/>
      <w:bookmarkEnd w:id="167"/>
      <w:bookmarkEnd w:id="168"/>
    </w:p>
    <w:p w:rsidR="00324058" w:rsidRDefault="00324058" w:rsidP="00324058">
      <w:pPr>
        <w:jc w:val="center"/>
      </w:pPr>
      <w:r>
        <w:rPr>
          <w:noProof/>
        </w:rPr>
        <mc:AlternateContent>
          <mc:Choice Requires="wps">
            <w:drawing>
              <wp:anchor distT="0" distB="0" distL="114300" distR="114300" simplePos="0" relativeHeight="251659264" behindDoc="0" locked="0" layoutInCell="1" allowOverlap="1" wp14:anchorId="2AEA6394" wp14:editId="7CFAE31A">
                <wp:simplePos x="0" y="0"/>
                <wp:positionH relativeFrom="column">
                  <wp:posOffset>3048000</wp:posOffset>
                </wp:positionH>
                <wp:positionV relativeFrom="paragraph">
                  <wp:posOffset>570230</wp:posOffset>
                </wp:positionV>
                <wp:extent cx="1125855" cy="39052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905250"/>
                        </a:xfrm>
                        <a:prstGeom prst="rect">
                          <a:avLst/>
                        </a:prstGeom>
                        <a:noFill/>
                        <a:ln w="9525">
                          <a:noFill/>
                          <a:miter lim="800000"/>
                          <a:headEnd/>
                          <a:tailEnd/>
                        </a:ln>
                      </wps:spPr>
                      <wps:txbx>
                        <w:txbxContent>
                          <w:p w:rsidR="0037056B" w:rsidRPr="008A25F7" w:rsidRDefault="0037056B" w:rsidP="00324058">
                            <w:pPr>
                              <w:rPr>
                                <w:b/>
                              </w:rPr>
                            </w:pPr>
                            <w:r w:rsidRPr="008A25F7">
                              <w:rPr>
                                <w:b/>
                              </w:rPr>
                              <w:t>Zone 1</w:t>
                            </w:r>
                          </w:p>
                          <w:p w:rsidR="0037056B" w:rsidRPr="008A25F7" w:rsidRDefault="0037056B" w:rsidP="00324058">
                            <w:pPr>
                              <w:rPr>
                                <w:b/>
                              </w:rPr>
                            </w:pPr>
                          </w:p>
                          <w:p w:rsidR="0037056B" w:rsidRPr="008A25F7" w:rsidRDefault="0037056B" w:rsidP="00324058">
                            <w:pPr>
                              <w:rPr>
                                <w:b/>
                              </w:rPr>
                            </w:pPr>
                            <w:r w:rsidRPr="008A25F7">
                              <w:rPr>
                                <w:b/>
                              </w:rPr>
                              <w:t>Zone 2</w:t>
                            </w:r>
                          </w:p>
                          <w:p w:rsidR="0037056B" w:rsidRPr="008A25F7" w:rsidRDefault="0037056B" w:rsidP="00324058">
                            <w:pPr>
                              <w:rPr>
                                <w:b/>
                              </w:rPr>
                            </w:pPr>
                          </w:p>
                          <w:p w:rsidR="0037056B" w:rsidRPr="008A25F7" w:rsidRDefault="0037056B" w:rsidP="00324058">
                            <w:pPr>
                              <w:rPr>
                                <w:b/>
                              </w:rPr>
                            </w:pPr>
                          </w:p>
                          <w:p w:rsidR="0037056B" w:rsidRPr="008A25F7" w:rsidRDefault="0037056B" w:rsidP="00324058">
                            <w:pPr>
                              <w:rPr>
                                <w:b/>
                              </w:rPr>
                            </w:pPr>
                            <w:r w:rsidRPr="008A25F7">
                              <w:rPr>
                                <w:b/>
                              </w:rPr>
                              <w:t>Zone 3</w:t>
                            </w:r>
                          </w:p>
                          <w:p w:rsidR="0037056B" w:rsidRPr="008A25F7" w:rsidRDefault="0037056B" w:rsidP="00324058">
                            <w:pPr>
                              <w:rPr>
                                <w:b/>
                              </w:rPr>
                            </w:pPr>
                          </w:p>
                          <w:p w:rsidR="0037056B" w:rsidRPr="008A25F7" w:rsidRDefault="0037056B" w:rsidP="00324058">
                            <w:pPr>
                              <w:rPr>
                                <w:b/>
                              </w:rPr>
                            </w:pPr>
                          </w:p>
                          <w:p w:rsidR="0037056B" w:rsidRPr="008A25F7" w:rsidRDefault="0037056B" w:rsidP="00324058">
                            <w:pPr>
                              <w:rPr>
                                <w:b/>
                              </w:rPr>
                            </w:pPr>
                            <w:r w:rsidRPr="008A25F7">
                              <w:rPr>
                                <w:b/>
                              </w:rPr>
                              <w:t>Zone 4</w:t>
                            </w:r>
                          </w:p>
                          <w:p w:rsidR="0037056B" w:rsidRPr="008A25F7" w:rsidRDefault="0037056B" w:rsidP="00324058">
                            <w:pPr>
                              <w:rPr>
                                <w:b/>
                              </w:rPr>
                            </w:pPr>
                          </w:p>
                          <w:p w:rsidR="0037056B" w:rsidRPr="008A25F7" w:rsidRDefault="0037056B" w:rsidP="00324058">
                            <w:pPr>
                              <w:rPr>
                                <w:b/>
                              </w:rPr>
                            </w:pPr>
                          </w:p>
                          <w:p w:rsidR="0037056B" w:rsidRPr="008A25F7" w:rsidRDefault="0037056B" w:rsidP="00324058">
                            <w:pPr>
                              <w:rPr>
                                <w:b/>
                              </w:rPr>
                            </w:pPr>
                            <w:r w:rsidRPr="008A25F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0pt;margin-top:44.9pt;width:88.6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" filled="f" stroked="f">
                <v:textbox>
                  <w:txbxContent>
                    <w:p w:rsidR="0037056B" w:rsidRPr="008A25F7" w:rsidRDefault="0037056B" w:rsidP="00324058">
                      <w:pPr>
                        <w:rPr>
                          <w:b/>
                        </w:rPr>
                      </w:pPr>
                      <w:r w:rsidRPr="008A25F7">
                        <w:rPr>
                          <w:b/>
                        </w:rPr>
                        <w:t>Zone 1</w:t>
                      </w:r>
                    </w:p>
                    <w:p w:rsidR="0037056B" w:rsidRPr="008A25F7" w:rsidRDefault="0037056B" w:rsidP="00324058">
                      <w:pPr>
                        <w:rPr>
                          <w:b/>
                        </w:rPr>
                      </w:pPr>
                    </w:p>
                    <w:p w:rsidR="0037056B" w:rsidRPr="008A25F7" w:rsidRDefault="0037056B" w:rsidP="00324058">
                      <w:pPr>
                        <w:rPr>
                          <w:b/>
                        </w:rPr>
                      </w:pPr>
                      <w:r w:rsidRPr="008A25F7">
                        <w:rPr>
                          <w:b/>
                        </w:rPr>
                        <w:t>Zone 2</w:t>
                      </w:r>
                    </w:p>
                    <w:p w:rsidR="0037056B" w:rsidRPr="008A25F7" w:rsidRDefault="0037056B" w:rsidP="00324058">
                      <w:pPr>
                        <w:rPr>
                          <w:b/>
                        </w:rPr>
                      </w:pPr>
                    </w:p>
                    <w:p w:rsidR="0037056B" w:rsidRPr="008A25F7" w:rsidRDefault="0037056B" w:rsidP="00324058">
                      <w:pPr>
                        <w:rPr>
                          <w:b/>
                        </w:rPr>
                      </w:pPr>
                    </w:p>
                    <w:p w:rsidR="0037056B" w:rsidRPr="008A25F7" w:rsidRDefault="0037056B" w:rsidP="00324058">
                      <w:pPr>
                        <w:rPr>
                          <w:b/>
                        </w:rPr>
                      </w:pPr>
                      <w:r w:rsidRPr="008A25F7">
                        <w:rPr>
                          <w:b/>
                        </w:rPr>
                        <w:t>Zone 3</w:t>
                      </w:r>
                    </w:p>
                    <w:p w:rsidR="0037056B" w:rsidRPr="008A25F7" w:rsidRDefault="0037056B" w:rsidP="00324058">
                      <w:pPr>
                        <w:rPr>
                          <w:b/>
                        </w:rPr>
                      </w:pPr>
                    </w:p>
                    <w:p w:rsidR="0037056B" w:rsidRPr="008A25F7" w:rsidRDefault="0037056B" w:rsidP="00324058">
                      <w:pPr>
                        <w:rPr>
                          <w:b/>
                        </w:rPr>
                      </w:pPr>
                    </w:p>
                    <w:p w:rsidR="0037056B" w:rsidRPr="008A25F7" w:rsidRDefault="0037056B" w:rsidP="00324058">
                      <w:pPr>
                        <w:rPr>
                          <w:b/>
                        </w:rPr>
                      </w:pPr>
                      <w:r w:rsidRPr="008A25F7">
                        <w:rPr>
                          <w:b/>
                        </w:rPr>
                        <w:t>Zone 4</w:t>
                      </w:r>
                    </w:p>
                    <w:p w:rsidR="0037056B" w:rsidRPr="008A25F7" w:rsidRDefault="0037056B" w:rsidP="00324058">
                      <w:pPr>
                        <w:rPr>
                          <w:b/>
                        </w:rPr>
                      </w:pPr>
                    </w:p>
                    <w:p w:rsidR="0037056B" w:rsidRPr="008A25F7" w:rsidRDefault="0037056B" w:rsidP="00324058">
                      <w:pPr>
                        <w:rPr>
                          <w:b/>
                        </w:rPr>
                      </w:pPr>
                    </w:p>
                    <w:p w:rsidR="0037056B" w:rsidRPr="008A25F7" w:rsidRDefault="0037056B" w:rsidP="00324058">
                      <w:pPr>
                        <w:rPr>
                          <w:b/>
                        </w:rPr>
                      </w:pPr>
                      <w:r w:rsidRPr="008A25F7">
                        <w:rPr>
                          <w:b/>
                        </w:rPr>
                        <w:t>Zone 5</w:t>
                      </w:r>
                    </w:p>
                  </w:txbxContent>
                </v:textbox>
              </v:shape>
            </w:pict>
          </mc:Fallback>
        </mc:AlternateContent>
      </w:r>
      <w:r>
        <w:rPr>
          <w:noProof/>
        </w:rPr>
        <w:drawing>
          <wp:inline distT="0" distB="0" distL="0" distR="0" wp14:anchorId="3FE76172" wp14:editId="2A9215C7">
            <wp:extent cx="5943600" cy="4457700"/>
            <wp:effectExtent l="19050" t="19050" r="19050"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d13.gif"/>
                    <pic:cNvPicPr/>
                  </pic:nvPicPr>
                  <pic:blipFill>
                    <a:blip r:embed="rId23">
                      <a:extLst>
                        <a:ext uri="{28A0092B-C50C-407E-A947-70E740481C1C}">
                          <a14:useLocalDpi xmlns:a14="http://schemas.microsoft.com/office/drawing/2010/main" val="0"/>
                        </a:ext>
                      </a:extLst>
                    </a:blip>
                    <a:stretch>
                      <a:fillRect/>
                    </a:stretch>
                  </pic:blipFill>
                  <pic:spPr>
                    <a:xfrm>
                      <a:off x="0" y="0"/>
                      <a:ext cx="5943600" cy="4457700"/>
                    </a:xfrm>
                    <a:prstGeom prst="rect">
                      <a:avLst/>
                    </a:prstGeom>
                    <a:ln>
                      <a:solidFill>
                        <a:schemeClr val="tx1"/>
                      </a:solidFill>
                    </a:ln>
                  </pic:spPr>
                </pic:pic>
              </a:graphicData>
            </a:graphic>
          </wp:inline>
        </w:drawing>
      </w:r>
    </w:p>
    <w:p w:rsidR="00324058" w:rsidRDefault="00324058" w:rsidP="00324058">
      <w:pPr>
        <w:jc w:val="left"/>
      </w:pPr>
      <w:r>
        <w:br w:type="page"/>
      </w:r>
    </w:p>
    <w:p w:rsidR="00324058" w:rsidRDefault="00324058" w:rsidP="00324058">
      <w:pPr>
        <w:pStyle w:val="Captions"/>
      </w:pPr>
    </w:p>
    <w:p w:rsidR="00324058" w:rsidRDefault="00324058" w:rsidP="00324058">
      <w:pPr>
        <w:pStyle w:val="Captions"/>
        <w:keepNext/>
      </w:pPr>
      <w:bookmarkStart w:id="169" w:name="_Toc333219129"/>
    </w:p>
    <w:p w:rsidR="00324058" w:rsidRDefault="00324058" w:rsidP="00324058">
      <w:pPr>
        <w:pStyle w:val="Caption"/>
      </w:pPr>
      <w:bookmarkStart w:id="170" w:name="_Toc411514282"/>
      <w:bookmarkStart w:id="171" w:name="_Toc411515160"/>
      <w:bookmarkStart w:id="172" w:name="_Toc411599506"/>
      <w:proofErr w:type="gramStart"/>
      <w:r>
        <w:t xml:space="preserve">Figure </w:t>
      </w:r>
      <w:fldSimple w:instr=" STYLEREF 1 \s ">
        <w:r>
          <w:rPr>
            <w:noProof/>
          </w:rPr>
          <w:t>3</w:t>
        </w:r>
      </w:fldSimple>
      <w:r>
        <w:t>.</w:t>
      </w:r>
      <w:proofErr w:type="gramEnd"/>
      <w:r>
        <w:fldChar w:fldCharType="begin"/>
      </w:r>
      <w:r>
        <w:instrText xml:space="preserve"> SEQ Figure \* ARABIC \s 1 </w:instrText>
      </w:r>
      <w:r>
        <w:fldChar w:fldCharType="separate"/>
      </w:r>
      <w:r>
        <w:rPr>
          <w:noProof/>
        </w:rPr>
        <w:t>2</w:t>
      </w:r>
      <w:r>
        <w:rPr>
          <w:noProof/>
        </w:rPr>
        <w:fldChar w:fldCharType="end"/>
      </w:r>
      <w:r>
        <w:t>: Heating Degree-Day Zones by County</w:t>
      </w:r>
      <w:bookmarkEnd w:id="169"/>
      <w:bookmarkEnd w:id="170"/>
      <w:bookmarkEnd w:id="171"/>
      <w:bookmarkEnd w:id="172"/>
    </w:p>
    <w:p w:rsidR="00324058" w:rsidRDefault="00324058" w:rsidP="00324058">
      <w:pPr>
        <w:jc w:val="center"/>
      </w:pPr>
      <w:r>
        <w:rPr>
          <w:noProof/>
        </w:rPr>
        <mc:AlternateContent>
          <mc:Choice Requires="wps">
            <w:drawing>
              <wp:anchor distT="0" distB="0" distL="114300" distR="114300" simplePos="0" relativeHeight="251660288" behindDoc="0" locked="0" layoutInCell="1" allowOverlap="1" wp14:anchorId="415A3215" wp14:editId="3C4031B6">
                <wp:simplePos x="0" y="0"/>
                <wp:positionH relativeFrom="column">
                  <wp:posOffset>2876550</wp:posOffset>
                </wp:positionH>
                <wp:positionV relativeFrom="paragraph">
                  <wp:posOffset>441960</wp:posOffset>
                </wp:positionV>
                <wp:extent cx="1125855" cy="39052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905250"/>
                        </a:xfrm>
                        <a:prstGeom prst="rect">
                          <a:avLst/>
                        </a:prstGeom>
                        <a:noFill/>
                        <a:ln w="9525">
                          <a:noFill/>
                          <a:miter lim="800000"/>
                          <a:headEnd/>
                          <a:tailEnd/>
                        </a:ln>
                      </wps:spPr>
                      <wps:txbx>
                        <w:txbxContent>
                          <w:p w:rsidR="0037056B" w:rsidRPr="00FE79D7" w:rsidRDefault="0037056B" w:rsidP="00324058">
                            <w:pPr>
                              <w:rPr>
                                <w:b/>
                              </w:rPr>
                            </w:pPr>
                            <w:r w:rsidRPr="00FE79D7">
                              <w:rPr>
                                <w:b/>
                              </w:rPr>
                              <w:t>Zone 1</w:t>
                            </w:r>
                          </w:p>
                          <w:p w:rsidR="0037056B" w:rsidRPr="00FE79D7" w:rsidRDefault="0037056B" w:rsidP="00324058">
                            <w:pPr>
                              <w:rPr>
                                <w:b/>
                              </w:rPr>
                            </w:pPr>
                          </w:p>
                          <w:p w:rsidR="0037056B" w:rsidRPr="00FE79D7" w:rsidRDefault="0037056B" w:rsidP="00324058">
                            <w:pPr>
                              <w:rPr>
                                <w:b/>
                              </w:rPr>
                            </w:pPr>
                            <w:r w:rsidRPr="00FE79D7">
                              <w:rPr>
                                <w:b/>
                              </w:rPr>
                              <w:t>Zone 2</w:t>
                            </w:r>
                          </w:p>
                          <w:p w:rsidR="0037056B" w:rsidRPr="00FE79D7" w:rsidRDefault="0037056B" w:rsidP="00324058">
                            <w:pPr>
                              <w:rPr>
                                <w:b/>
                              </w:rPr>
                            </w:pPr>
                          </w:p>
                          <w:p w:rsidR="0037056B" w:rsidRPr="00FE79D7" w:rsidRDefault="0037056B" w:rsidP="00324058">
                            <w:pPr>
                              <w:rPr>
                                <w:b/>
                              </w:rPr>
                            </w:pPr>
                          </w:p>
                          <w:p w:rsidR="0037056B" w:rsidRPr="00FE79D7" w:rsidRDefault="0037056B" w:rsidP="00324058">
                            <w:pPr>
                              <w:rPr>
                                <w:b/>
                              </w:rPr>
                            </w:pPr>
                            <w:r w:rsidRPr="00FE79D7">
                              <w:rPr>
                                <w:b/>
                              </w:rPr>
                              <w:t>Zone 3</w:t>
                            </w:r>
                          </w:p>
                          <w:p w:rsidR="0037056B" w:rsidRPr="00FE79D7" w:rsidRDefault="0037056B" w:rsidP="00324058">
                            <w:pPr>
                              <w:rPr>
                                <w:b/>
                              </w:rPr>
                            </w:pPr>
                          </w:p>
                          <w:p w:rsidR="0037056B" w:rsidRPr="00FE79D7" w:rsidRDefault="0037056B" w:rsidP="00324058">
                            <w:pPr>
                              <w:rPr>
                                <w:b/>
                              </w:rPr>
                            </w:pPr>
                          </w:p>
                          <w:p w:rsidR="0037056B" w:rsidRPr="00FE79D7" w:rsidRDefault="0037056B" w:rsidP="00324058">
                            <w:pPr>
                              <w:rPr>
                                <w:b/>
                              </w:rPr>
                            </w:pPr>
                            <w:r w:rsidRPr="00FE79D7">
                              <w:rPr>
                                <w:b/>
                              </w:rPr>
                              <w:t>Zone 4</w:t>
                            </w:r>
                          </w:p>
                          <w:p w:rsidR="0037056B" w:rsidRPr="00FE79D7" w:rsidRDefault="0037056B" w:rsidP="00324058">
                            <w:pPr>
                              <w:rPr>
                                <w:b/>
                              </w:rPr>
                            </w:pPr>
                          </w:p>
                          <w:p w:rsidR="0037056B" w:rsidRPr="00FE79D7" w:rsidRDefault="0037056B" w:rsidP="00324058">
                            <w:pPr>
                              <w:rPr>
                                <w:b/>
                              </w:rPr>
                            </w:pPr>
                          </w:p>
                          <w:p w:rsidR="0037056B" w:rsidRPr="00FE79D7" w:rsidRDefault="0037056B" w:rsidP="00324058">
                            <w:pPr>
                              <w:rPr>
                                <w:b/>
                              </w:rPr>
                            </w:pPr>
                            <w:r w:rsidRPr="00FE79D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26.5pt;margin-top:34.8pt;width:88.6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" filled="f" stroked="f">
                <v:textbox>
                  <w:txbxContent>
                    <w:p w:rsidR="0037056B" w:rsidRPr="00FE79D7" w:rsidRDefault="0037056B" w:rsidP="00324058">
                      <w:pPr>
                        <w:rPr>
                          <w:b/>
                        </w:rPr>
                      </w:pPr>
                      <w:r w:rsidRPr="00FE79D7">
                        <w:rPr>
                          <w:b/>
                        </w:rPr>
                        <w:t>Zone 1</w:t>
                      </w:r>
                    </w:p>
                    <w:p w:rsidR="0037056B" w:rsidRPr="00FE79D7" w:rsidRDefault="0037056B" w:rsidP="00324058">
                      <w:pPr>
                        <w:rPr>
                          <w:b/>
                        </w:rPr>
                      </w:pPr>
                    </w:p>
                    <w:p w:rsidR="0037056B" w:rsidRPr="00FE79D7" w:rsidRDefault="0037056B" w:rsidP="00324058">
                      <w:pPr>
                        <w:rPr>
                          <w:b/>
                        </w:rPr>
                      </w:pPr>
                      <w:r w:rsidRPr="00FE79D7">
                        <w:rPr>
                          <w:b/>
                        </w:rPr>
                        <w:t>Zone 2</w:t>
                      </w:r>
                    </w:p>
                    <w:p w:rsidR="0037056B" w:rsidRPr="00FE79D7" w:rsidRDefault="0037056B" w:rsidP="00324058">
                      <w:pPr>
                        <w:rPr>
                          <w:b/>
                        </w:rPr>
                      </w:pPr>
                    </w:p>
                    <w:p w:rsidR="0037056B" w:rsidRPr="00FE79D7" w:rsidRDefault="0037056B" w:rsidP="00324058">
                      <w:pPr>
                        <w:rPr>
                          <w:b/>
                        </w:rPr>
                      </w:pPr>
                    </w:p>
                    <w:p w:rsidR="0037056B" w:rsidRPr="00FE79D7" w:rsidRDefault="0037056B" w:rsidP="00324058">
                      <w:pPr>
                        <w:rPr>
                          <w:b/>
                        </w:rPr>
                      </w:pPr>
                      <w:r w:rsidRPr="00FE79D7">
                        <w:rPr>
                          <w:b/>
                        </w:rPr>
                        <w:t>Zone 3</w:t>
                      </w:r>
                    </w:p>
                    <w:p w:rsidR="0037056B" w:rsidRPr="00FE79D7" w:rsidRDefault="0037056B" w:rsidP="00324058">
                      <w:pPr>
                        <w:rPr>
                          <w:b/>
                        </w:rPr>
                      </w:pPr>
                    </w:p>
                    <w:p w:rsidR="0037056B" w:rsidRPr="00FE79D7" w:rsidRDefault="0037056B" w:rsidP="00324058">
                      <w:pPr>
                        <w:rPr>
                          <w:b/>
                        </w:rPr>
                      </w:pPr>
                    </w:p>
                    <w:p w:rsidR="0037056B" w:rsidRPr="00FE79D7" w:rsidRDefault="0037056B" w:rsidP="00324058">
                      <w:pPr>
                        <w:rPr>
                          <w:b/>
                        </w:rPr>
                      </w:pPr>
                      <w:r w:rsidRPr="00FE79D7">
                        <w:rPr>
                          <w:b/>
                        </w:rPr>
                        <w:t>Zone 4</w:t>
                      </w:r>
                    </w:p>
                    <w:p w:rsidR="0037056B" w:rsidRPr="00FE79D7" w:rsidRDefault="0037056B" w:rsidP="00324058">
                      <w:pPr>
                        <w:rPr>
                          <w:b/>
                        </w:rPr>
                      </w:pPr>
                    </w:p>
                    <w:p w:rsidR="0037056B" w:rsidRPr="00FE79D7" w:rsidRDefault="0037056B" w:rsidP="00324058">
                      <w:pPr>
                        <w:rPr>
                          <w:b/>
                        </w:rPr>
                      </w:pPr>
                    </w:p>
                    <w:p w:rsidR="0037056B" w:rsidRPr="00FE79D7" w:rsidRDefault="0037056B" w:rsidP="00324058">
                      <w:pPr>
                        <w:rPr>
                          <w:b/>
                        </w:rPr>
                      </w:pPr>
                      <w:r w:rsidRPr="00FE79D7">
                        <w:rPr>
                          <w:b/>
                        </w:rPr>
                        <w:t>Zone 5</w:t>
                      </w:r>
                    </w:p>
                  </w:txbxContent>
                </v:textbox>
              </v:shape>
            </w:pict>
          </mc:Fallback>
        </mc:AlternateContent>
      </w:r>
      <w:r>
        <w:rPr>
          <w:noProof/>
        </w:rPr>
        <w:drawing>
          <wp:inline distT="0" distB="0" distL="0" distR="0" wp14:anchorId="05BFE40B" wp14:editId="2D9C3411">
            <wp:extent cx="5981700" cy="4486275"/>
            <wp:effectExtent l="19050" t="19050" r="19050" b="285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d13.gif"/>
                    <pic:cNvPicPr/>
                  </pic:nvPicPr>
                  <pic:blipFill>
                    <a:blip r:embed="rId24">
                      <a:extLst>
                        <a:ext uri="{28A0092B-C50C-407E-A947-70E740481C1C}">
                          <a14:useLocalDpi xmlns:a14="http://schemas.microsoft.com/office/drawing/2010/main" val="0"/>
                        </a:ext>
                      </a:extLst>
                    </a:blip>
                    <a:stretch>
                      <a:fillRect/>
                    </a:stretch>
                  </pic:blipFill>
                  <pic:spPr>
                    <a:xfrm>
                      <a:off x="0" y="0"/>
                      <a:ext cx="5992856" cy="4494642"/>
                    </a:xfrm>
                    <a:prstGeom prst="rect">
                      <a:avLst/>
                    </a:prstGeom>
                    <a:ln>
                      <a:solidFill>
                        <a:schemeClr val="tx1"/>
                      </a:solidFill>
                    </a:ln>
                  </pic:spPr>
                </pic:pic>
              </a:graphicData>
            </a:graphic>
          </wp:inline>
        </w:drawing>
      </w:r>
    </w:p>
    <w:p w:rsidR="00324058" w:rsidRDefault="00324058" w:rsidP="00324058">
      <w:pPr>
        <w:jc w:val="left"/>
      </w:pPr>
      <w:r>
        <w:br w:type="page"/>
      </w:r>
    </w:p>
    <w:p w:rsidR="00324058" w:rsidRDefault="00324058" w:rsidP="00324058">
      <w:pPr>
        <w:pStyle w:val="Caption"/>
      </w:pPr>
      <w:bookmarkStart w:id="173" w:name="_Toc335377234"/>
      <w:bookmarkStart w:id="174" w:name="_Toc411514776"/>
      <w:bookmarkStart w:id="175" w:name="_Toc411515476"/>
      <w:bookmarkStart w:id="176" w:name="_Toc411599465"/>
      <w:proofErr w:type="gramStart"/>
      <w:r>
        <w:lastRenderedPageBreak/>
        <w:t xml:space="preserve">Table </w:t>
      </w:r>
      <w:fldSimple w:instr=" STYLEREF 1 \s ">
        <w:r>
          <w:rPr>
            <w:noProof/>
          </w:rPr>
          <w:t>3</w:t>
        </w:r>
      </w:fldSimple>
      <w:r>
        <w:t>.</w:t>
      </w:r>
      <w:proofErr w:type="gramEnd"/>
      <w:r>
        <w:fldChar w:fldCharType="begin"/>
      </w:r>
      <w:r>
        <w:instrText xml:space="preserve"> SEQ Table \* ARABIC \s 1 </w:instrText>
      </w:r>
      <w:r>
        <w:fldChar w:fldCharType="separate"/>
      </w:r>
      <w:r>
        <w:rPr>
          <w:noProof/>
        </w:rPr>
        <w:t>7</w:t>
      </w:r>
      <w:r>
        <w:rPr>
          <w:noProof/>
        </w:rPr>
        <w:fldChar w:fldCharType="end"/>
      </w:r>
      <w:r>
        <w:t>: Heating Degree-Day Zones by County</w:t>
      </w:r>
      <w:bookmarkEnd w:id="173"/>
      <w:bookmarkEnd w:id="174"/>
      <w:bookmarkEnd w:id="175"/>
      <w:bookmarkEnd w:id="176"/>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324058" w:rsidRPr="003302EA" w:rsidTr="0037056B">
        <w:trPr>
          <w:trHeight w:hRule="exact" w:val="288"/>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324058" w:rsidRPr="003302EA" w:rsidRDefault="00324058" w:rsidP="0037056B">
            <w:pPr>
              <w:pStyle w:val="TableHeading"/>
            </w:pPr>
            <w:r w:rsidRPr="003302EA">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324058" w:rsidRPr="003302EA" w:rsidRDefault="00324058" w:rsidP="0037056B">
            <w:pPr>
              <w:pStyle w:val="TableHeading"/>
            </w:pPr>
            <w:r w:rsidRPr="003302EA">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324058" w:rsidRPr="003302EA" w:rsidRDefault="00324058" w:rsidP="0037056B">
            <w:pPr>
              <w:pStyle w:val="TableHeading"/>
            </w:pPr>
            <w:r w:rsidRPr="003302EA">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324058" w:rsidRPr="003302EA" w:rsidRDefault="00324058" w:rsidP="0037056B">
            <w:pPr>
              <w:pStyle w:val="TableHeading"/>
            </w:pPr>
            <w:r w:rsidRPr="003302EA">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324058" w:rsidRPr="003302EA" w:rsidRDefault="00324058" w:rsidP="0037056B">
            <w:pPr>
              <w:pStyle w:val="TableHeading"/>
            </w:pPr>
            <w:r w:rsidRPr="003302EA">
              <w:t>Zone 5</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Boone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Adams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Alexander County</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Bond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Massac County</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Cook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Brown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Pulaski County</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Union County</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Cass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Hamilton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Hardin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Henry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Clark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Clay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Johnson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Kane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Coles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Knox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Lake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Perry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Edgar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Pope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Lee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Randolph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Ford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Ogle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Wayne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Jersey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White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Logan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Stark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Macon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Mason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Will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McDonough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McLean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Menard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Morgan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Piatt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Pike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Scott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bl>
    <w:p w:rsidR="00324058" w:rsidRDefault="00324058" w:rsidP="00324058">
      <w:pPr>
        <w:jc w:val="left"/>
      </w:pPr>
    </w:p>
    <w:p w:rsidR="00324058" w:rsidRDefault="00324058" w:rsidP="00324058">
      <w:pPr>
        <w:pStyle w:val="Captions"/>
      </w:pPr>
    </w:p>
    <w:p w:rsidR="00324058" w:rsidRDefault="00324058" w:rsidP="00324058">
      <w:pPr>
        <w:pStyle w:val="Caption"/>
      </w:pPr>
      <w:bookmarkStart w:id="177" w:name="_Toc335377235"/>
      <w:bookmarkStart w:id="178" w:name="_Toc411514777"/>
      <w:bookmarkStart w:id="179" w:name="_Toc411515477"/>
      <w:bookmarkStart w:id="180" w:name="_Toc411599466"/>
      <w:proofErr w:type="gramStart"/>
      <w:r>
        <w:t xml:space="preserve">Table </w:t>
      </w:r>
      <w:fldSimple w:instr=" STYLEREF 1 \s ">
        <w:r>
          <w:rPr>
            <w:noProof/>
          </w:rPr>
          <w:t>3</w:t>
        </w:r>
      </w:fldSimple>
      <w:r>
        <w:t>.</w:t>
      </w:r>
      <w:proofErr w:type="gramEnd"/>
      <w:r>
        <w:fldChar w:fldCharType="begin"/>
      </w:r>
      <w:r>
        <w:instrText xml:space="preserve"> SEQ Table \* ARABIC \s 1 </w:instrText>
      </w:r>
      <w:r>
        <w:fldChar w:fldCharType="separate"/>
      </w:r>
      <w:r>
        <w:rPr>
          <w:noProof/>
        </w:rPr>
        <w:t>8</w:t>
      </w:r>
      <w:r>
        <w:rPr>
          <w:noProof/>
        </w:rPr>
        <w:fldChar w:fldCharType="end"/>
      </w:r>
      <w:r>
        <w:t>: Cooling Degree-day Zones by County</w:t>
      </w:r>
      <w:bookmarkEnd w:id="177"/>
      <w:bookmarkEnd w:id="178"/>
      <w:bookmarkEnd w:id="179"/>
      <w:bookmarkEnd w:id="180"/>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324058" w:rsidRPr="003302EA" w:rsidTr="0037056B">
        <w:trPr>
          <w:trHeight w:hRule="exact" w:val="288"/>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rsidR="00324058" w:rsidRPr="003302EA" w:rsidRDefault="00324058" w:rsidP="0037056B">
            <w:pPr>
              <w:pStyle w:val="TableHeading"/>
            </w:pPr>
            <w:r w:rsidRPr="003302EA">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324058" w:rsidRPr="003302EA" w:rsidRDefault="00324058" w:rsidP="0037056B">
            <w:pPr>
              <w:pStyle w:val="TableHeading"/>
            </w:pPr>
            <w:r w:rsidRPr="003302EA">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324058" w:rsidRPr="003302EA" w:rsidRDefault="00324058" w:rsidP="0037056B">
            <w:pPr>
              <w:pStyle w:val="TableHeading"/>
            </w:pPr>
            <w:r w:rsidRPr="003302EA">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324058" w:rsidRPr="003302EA" w:rsidRDefault="00324058" w:rsidP="0037056B">
            <w:pPr>
              <w:pStyle w:val="TableHeading"/>
            </w:pPr>
            <w:r w:rsidRPr="003302EA">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rsidR="00324058" w:rsidRPr="003302EA" w:rsidRDefault="00324058" w:rsidP="0037056B">
            <w:pPr>
              <w:pStyle w:val="TableHeading"/>
            </w:pPr>
            <w:r w:rsidRPr="003302EA">
              <w:t>Zone 5</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Boone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Adams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Bond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Alexander County</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Cook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Brown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Clay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Hardin County</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Johnson County</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Cass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Massac County</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Kane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Pope County</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Lake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Henry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Pulaski County</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Clark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Randolph County</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Ogle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Coles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Hamilton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Union County</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Knox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Jersey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Lee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Edgar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Ford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Perry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Stark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Logan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Macon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Will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Mason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McDonough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McLean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Wayne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Menard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White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Morgan County</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Piatt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Pike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Scott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r w:rsidR="00324058" w:rsidRPr="003302EA"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rsidR="00324058" w:rsidRPr="003302EA" w:rsidRDefault="00324058" w:rsidP="0037056B">
            <w:pPr>
              <w:pStyle w:val="TableText"/>
            </w:pPr>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rsidR="00324058" w:rsidRPr="003302EA" w:rsidRDefault="00324058" w:rsidP="0037056B">
            <w:pPr>
              <w:pStyle w:val="TableText"/>
            </w:pPr>
            <w:r>
              <w:t> </w:t>
            </w:r>
          </w:p>
        </w:tc>
      </w:tr>
    </w:tbl>
    <w:p w:rsidR="00324058" w:rsidRDefault="00324058" w:rsidP="00324058"/>
    <w:p w:rsidR="00324058" w:rsidRDefault="00324058" w:rsidP="00324058"/>
    <w:p w:rsidR="00324058" w:rsidRPr="006D7664" w:rsidRDefault="00324058" w:rsidP="00324058"/>
    <w:p w:rsidR="00324058" w:rsidRDefault="00324058" w:rsidP="00324058">
      <w:pPr>
        <w:widowControl/>
        <w:spacing w:after="200" w:line="276" w:lineRule="auto"/>
        <w:jc w:val="left"/>
        <w:rPr>
          <w:rFonts w:ascii="Calibri" w:hAnsi="Calibri" w:cs="Arial"/>
          <w:bCs/>
          <w:iCs/>
          <w:sz w:val="28"/>
          <w:szCs w:val="28"/>
        </w:rPr>
      </w:pPr>
      <w:bookmarkStart w:id="181" w:name="_Toc315354086"/>
      <w:bookmarkStart w:id="182" w:name="_Toc319585412"/>
      <w:bookmarkStart w:id="183" w:name="_Toc333218999"/>
      <w:r>
        <w:br w:type="page"/>
      </w:r>
    </w:p>
    <w:p w:rsidR="00324058" w:rsidRDefault="00324058" w:rsidP="00324058">
      <w:pPr>
        <w:pStyle w:val="Heading2"/>
        <w:rPr>
          <w:ins w:id="184" w:author="Samuel Dent" w:date="2015-09-24T09:12:00Z"/>
        </w:rPr>
      </w:pPr>
      <w:bookmarkStart w:id="185" w:name="_Toc411593408"/>
      <w:ins w:id="186" w:author="Samuel Dent" w:date="2015-09-24T09:13:00Z">
        <w:r>
          <w:lastRenderedPageBreak/>
          <w:t>Measure Incremental Cost Definition</w:t>
        </w:r>
      </w:ins>
    </w:p>
    <w:p w:rsidR="00324058" w:rsidRDefault="00324058">
      <w:pPr>
        <w:spacing w:after="240"/>
        <w:rPr>
          <w:ins w:id="187" w:author="Samuel Dent" w:date="2015-09-24T09:14:00Z"/>
        </w:rPr>
        <w:pPrChange w:id="188" w:author="Samuel Dent" w:date="2015-09-24T09:14:00Z">
          <w:pPr>
            <w:pStyle w:val="Heading2"/>
          </w:pPr>
        </w:pPrChange>
      </w:pPr>
      <w:ins w:id="189" w:author="Samuel Dent" w:date="2015-09-24T09:13:00Z">
        <w:r w:rsidRPr="00324058">
          <w:rPr>
            <w:rFonts w:ascii="Calibri" w:hAnsi="Calibri"/>
            <w:color w:val="1F497D" w:themeColor="text2"/>
            <w:rPrChange w:id="190" w:author="Samuel Dent" w:date="2015-09-24T09:13:00Z">
              <w:rPr>
                <w:bCs w:val="0"/>
                <w:iCs w:val="0"/>
                <w:color w:val="1F497D" w:themeColor="text2"/>
                <w:sz w:val="22"/>
              </w:rPr>
            </w:rPrChange>
          </w:rPr>
          <w:br/>
        </w:r>
        <w:r w:rsidRPr="00324058">
          <w:rPr>
            <w:rPrChange w:id="191" w:author="Samuel Dent" w:date="2015-09-24T09:14:00Z">
              <w:rPr>
                <w:bCs w:val="0"/>
                <w:iCs w:val="0"/>
                <w:color w:val="1F497D" w:themeColor="text2"/>
                <w:sz w:val="22"/>
              </w:rPr>
            </w:rPrChange>
          </w:rPr>
          <w:t xml:space="preserve">Incremental Costs means the difference between the cost of the efficient Measure and the cost of the most relevant baseline measure that would have been installed (if any) in the absence of the efficiency Program. Installation costs (material and labor) and Operations and Maintenance (O&amp;M) costs shall be included if there is a difference between the efficient Measure and the baseline measure. In cases where the efficient Measure has a significantly shorter or longer life than the relevant baseline measure (e.g., LEDs versus halogens), the avoided baseline replacement measure costs should be accounted for in the TRC analysis. The Customer’s value of service lost, the Customer’s value of their lost amenity, and the Customer’s transaction costs shall be included in the TRC analysis where a reasonable estimate or proxy of such costs can be easily obtained (e.g., Program Administrator payment to a Customer to reduce load during a demand response event, Program Administrator payment to a Customer as an inducement to give up duplicative functioning equipment). This Incremental Cost input in the TRC analysis is not reduced by the amount of any Incentives (any Financial Incentives Paid to Customers or Incentives Paid to Third Parties by a Program Administrator that is intended to reduce the price of the efficient Measure to the Customer). Incremental Cost calculations will vary depending on the type of efficient Measure being implemented, as outlined in the examples provided below and as set forth in the IL-TRM. </w:t>
        </w:r>
        <w:r w:rsidRPr="00324058">
          <w:rPr>
            <w:rPrChange w:id="192" w:author="Samuel Dent" w:date="2015-09-24T09:14:00Z">
              <w:rPr>
                <w:bCs w:val="0"/>
                <w:iCs w:val="0"/>
                <w:color w:val="1F497D" w:themeColor="text2"/>
                <w:sz w:val="22"/>
              </w:rPr>
            </w:rPrChange>
          </w:rPr>
          <w:br/>
        </w:r>
        <w:r w:rsidRPr="00324058">
          <w:rPr>
            <w:rPrChange w:id="193" w:author="Samuel Dent" w:date="2015-09-24T09:14:00Z">
              <w:rPr>
                <w:bCs w:val="0"/>
                <w:iCs w:val="0"/>
                <w:color w:val="1F497D" w:themeColor="text2"/>
                <w:sz w:val="22"/>
              </w:rPr>
            </w:rPrChange>
          </w:rPr>
          <w:br/>
          <w:t>Examples of Incremental Cost calculations include:</w:t>
        </w:r>
      </w:ins>
    </w:p>
    <w:p w:rsidR="00324058" w:rsidRDefault="00324058">
      <w:pPr>
        <w:pStyle w:val="ListParagraph"/>
        <w:numPr>
          <w:ilvl w:val="0"/>
          <w:numId w:val="187"/>
        </w:numPr>
        <w:spacing w:after="240"/>
        <w:rPr>
          <w:ins w:id="194" w:author="Samuel Dent" w:date="2015-09-24T09:15:00Z"/>
        </w:rPr>
        <w:pPrChange w:id="195" w:author="Samuel Dent" w:date="2015-09-24T09:14:00Z">
          <w:pPr>
            <w:pStyle w:val="Heading2"/>
          </w:pPr>
        </w:pPrChange>
      </w:pPr>
      <w:ins w:id="196" w:author="Samuel Dent" w:date="2015-09-24T09:13:00Z">
        <w:r w:rsidRPr="00324058">
          <w:rPr>
            <w:rPrChange w:id="197" w:author="Samuel Dent" w:date="2015-09-24T09:14:00Z">
              <w:rPr>
                <w:bCs w:val="0"/>
                <w:iCs w:val="0"/>
                <w:color w:val="1F497D" w:themeColor="text2"/>
                <w:sz w:val="22"/>
              </w:rPr>
            </w:rPrChange>
          </w:rPr>
          <w:t>The Incremental Cost for an efficient Measure that is installed in new construction or is being purchased at the time of natural installation, investment, or replacement is the additional cost incurred to purchase an efficient Measure over and above the cost of the baseline/standard (i.e., less efficient) measure (including any incremental installation, replacement, or O&amp;M costs if there is a difference between the efficient Measure and baseline measure).</w:t>
        </w:r>
      </w:ins>
    </w:p>
    <w:p w:rsidR="00324058" w:rsidRDefault="00324058">
      <w:pPr>
        <w:pStyle w:val="ListParagraph"/>
        <w:numPr>
          <w:ilvl w:val="0"/>
          <w:numId w:val="187"/>
        </w:numPr>
        <w:spacing w:after="240"/>
        <w:rPr>
          <w:ins w:id="198" w:author="Samuel Dent" w:date="2015-09-24T09:15:00Z"/>
        </w:rPr>
        <w:pPrChange w:id="199" w:author="Samuel Dent" w:date="2015-09-24T09:14:00Z">
          <w:pPr>
            <w:pStyle w:val="Heading2"/>
          </w:pPr>
        </w:pPrChange>
      </w:pPr>
      <w:ins w:id="200" w:author="Samuel Dent" w:date="2015-09-24T09:13:00Z">
        <w:r w:rsidRPr="00324058">
          <w:rPr>
            <w:rPrChange w:id="201" w:author="Samuel Dent" w:date="2015-09-24T09:14:00Z">
              <w:rPr>
                <w:bCs w:val="0"/>
                <w:iCs w:val="0"/>
                <w:color w:val="1F497D" w:themeColor="text2"/>
                <w:sz w:val="22"/>
              </w:rPr>
            </w:rPrChange>
          </w:rPr>
          <w:t>For a retrofit Measure where the efficiency Program caused the Customer to update their existing equipment, facility, or processes (e.g., air sealing, insulation, tank wrap, controls), where the Customer would not have otherwise made a purchase, the appropriate baseline is zero expenditure, and the Incremental Cost is the full cost of the new retrofit Measure (including installation costs).</w:t>
        </w:r>
      </w:ins>
    </w:p>
    <w:p w:rsidR="00324058" w:rsidRDefault="00324058">
      <w:pPr>
        <w:pStyle w:val="ListParagraph"/>
        <w:numPr>
          <w:ilvl w:val="0"/>
          <w:numId w:val="187"/>
        </w:numPr>
        <w:spacing w:after="240"/>
        <w:rPr>
          <w:ins w:id="202" w:author="Samuel Dent" w:date="2015-09-24T09:15:00Z"/>
        </w:rPr>
        <w:pPrChange w:id="203" w:author="Samuel Dent" w:date="2015-09-24T09:14:00Z">
          <w:pPr>
            <w:pStyle w:val="Heading2"/>
          </w:pPr>
        </w:pPrChange>
      </w:pPr>
      <w:ins w:id="204" w:author="Samuel Dent" w:date="2015-09-24T09:13:00Z">
        <w:r w:rsidRPr="00324058">
          <w:rPr>
            <w:rPrChange w:id="205" w:author="Samuel Dent" w:date="2015-09-24T09:14:00Z">
              <w:rPr>
                <w:bCs w:val="0"/>
                <w:iCs w:val="0"/>
                <w:color w:val="1F497D" w:themeColor="text2"/>
                <w:sz w:val="22"/>
              </w:rPr>
            </w:rPrChange>
          </w:rPr>
          <w:t>For the early replacement of a functioning measure with a new efficient Measure, where the Customer would not have otherwise made a purchase for a number of years, the appropriate baseline is a dual baseline that begins as the existing measure and shifts to the new standard measure after the expected remaining useful life of the existing measure ends. Thus, the Incremental Cost is the full cost of the new efficient Measure (including installation costs) being purchased to replace a still-functioning measure less the present value of the assumed deferred replacement cost of replacing the existing measure with a new baseline measure at the end of the existing measure’s life</w:t>
        </w:r>
      </w:ins>
      <w:ins w:id="206" w:author="Samuel Dent" w:date="2015-09-24T09:16:00Z">
        <w:r>
          <w:t xml:space="preserve"> (described in section 3.9)</w:t>
        </w:r>
      </w:ins>
      <w:ins w:id="207" w:author="Samuel Dent" w:date="2015-09-24T09:13:00Z">
        <w:r w:rsidRPr="00324058">
          <w:rPr>
            <w:rPrChange w:id="208" w:author="Samuel Dent" w:date="2015-09-24T09:14:00Z">
              <w:rPr>
                <w:bCs w:val="0"/>
                <w:iCs w:val="0"/>
                <w:color w:val="1F497D" w:themeColor="text2"/>
                <w:sz w:val="22"/>
              </w:rPr>
            </w:rPrChange>
          </w:rPr>
          <w:t>. This deferred credit may not be necessary when the lifetime of the measure is short, the costs are very low, or for other reasons (e.g., certain Direct Install Measures, Measures provided in Kits to Customers).</w:t>
        </w:r>
      </w:ins>
    </w:p>
    <w:p w:rsidR="00324058" w:rsidRDefault="00324058">
      <w:pPr>
        <w:pStyle w:val="ListParagraph"/>
        <w:numPr>
          <w:ilvl w:val="0"/>
          <w:numId w:val="187"/>
        </w:numPr>
        <w:spacing w:after="240"/>
        <w:rPr>
          <w:ins w:id="209" w:author="Samuel Dent" w:date="2015-09-24T09:15:00Z"/>
        </w:rPr>
        <w:pPrChange w:id="210" w:author="Samuel Dent" w:date="2015-09-24T09:14:00Z">
          <w:pPr>
            <w:pStyle w:val="Heading2"/>
          </w:pPr>
        </w:pPrChange>
      </w:pPr>
      <w:ins w:id="211" w:author="Samuel Dent" w:date="2015-09-24T09:13:00Z">
        <w:r w:rsidRPr="00324058">
          <w:rPr>
            <w:rPrChange w:id="212" w:author="Samuel Dent" w:date="2015-09-24T09:14:00Z">
              <w:rPr>
                <w:bCs w:val="0"/>
                <w:iCs w:val="0"/>
                <w:color w:val="1F497D" w:themeColor="text2"/>
                <w:sz w:val="22"/>
              </w:rPr>
            </w:rPrChange>
          </w:rPr>
          <w:t xml:space="preserve">For study-based services (e.g., facility energy audits, energy surveys, </w:t>
        </w:r>
        <w:proofErr w:type="gramStart"/>
        <w:r w:rsidRPr="00324058">
          <w:rPr>
            <w:rPrChange w:id="213" w:author="Samuel Dent" w:date="2015-09-24T09:14:00Z">
              <w:rPr>
                <w:bCs w:val="0"/>
                <w:iCs w:val="0"/>
                <w:color w:val="1F497D" w:themeColor="text2"/>
                <w:sz w:val="22"/>
              </w:rPr>
            </w:rPrChange>
          </w:rPr>
          <w:t>energy</w:t>
        </w:r>
        <w:proofErr w:type="gramEnd"/>
        <w:r w:rsidRPr="00324058">
          <w:rPr>
            <w:rPrChange w:id="214" w:author="Samuel Dent" w:date="2015-09-24T09:14:00Z">
              <w:rPr>
                <w:bCs w:val="0"/>
                <w:iCs w:val="0"/>
                <w:color w:val="1F497D" w:themeColor="text2"/>
                <w:sz w:val="22"/>
              </w:rPr>
            </w:rPrChange>
          </w:rPr>
          <w:t xml:space="preserve"> assessments, retro-commissioning) that are truly necessary for a Customer to implement efficient Measures, as opposed to being principally intended to be a form of marketing, the Incremental Cost is the full cost of the study-based service. Even if the study-based service is performed entirely by a Program Administrator’s implementation contractor, the full cost of the study-based service charged by the implementation contractor is the Incremental Cost, because this is assumed to be the cost of the study-based service that would have been incurred by the Customer if the Customer were to have the study-based service performed in the absence of the efficiency Program. If the Customer implements efficient Measures as a result of the study-based service provided by the efficiency Program, the Incremental Cost for those efficient Measures should also be classified as Incremental Costs in the TRC analysis.</w:t>
        </w:r>
      </w:ins>
    </w:p>
    <w:p w:rsidR="00324058" w:rsidRPr="00324058" w:rsidRDefault="00324058">
      <w:pPr>
        <w:pStyle w:val="ListParagraph"/>
        <w:numPr>
          <w:ilvl w:val="0"/>
          <w:numId w:val="187"/>
        </w:numPr>
        <w:spacing w:after="240"/>
        <w:rPr>
          <w:ins w:id="215" w:author="Samuel Dent" w:date="2015-09-24T09:12:00Z"/>
        </w:rPr>
        <w:pPrChange w:id="216" w:author="Samuel Dent" w:date="2015-09-24T09:14:00Z">
          <w:pPr>
            <w:pStyle w:val="Heading2"/>
          </w:pPr>
        </w:pPrChange>
      </w:pPr>
      <w:ins w:id="217" w:author="Samuel Dent" w:date="2015-09-24T09:13:00Z">
        <w:r w:rsidRPr="00324058">
          <w:rPr>
            <w:rPrChange w:id="218" w:author="Samuel Dent" w:date="2015-09-24T09:14:00Z">
              <w:rPr>
                <w:bCs w:val="0"/>
                <w:iCs w:val="0"/>
                <w:color w:val="1F497D" w:themeColor="text2"/>
                <w:sz w:val="22"/>
              </w:rPr>
            </w:rPrChange>
          </w:rPr>
          <w:t xml:space="preserve">For the early retirement of duplicative functioning equipment before its expected life is over (e.g., appliance recycling Programs), the Incremental Costs are composed of the Customer’s value placed on their lost amenity, any Customer transaction costs, and the pickup and recycling cost. The Incremental Costs include the actual cost of the pickup and recycling of the equipment (often paid for by a Program Administrator to an implementation contractor) because this is assumed to be the cost of recycling the </w:t>
        </w:r>
        <w:r w:rsidRPr="00324058">
          <w:rPr>
            <w:rPrChange w:id="219" w:author="Samuel Dent" w:date="2015-09-24T09:14:00Z">
              <w:rPr>
                <w:bCs w:val="0"/>
                <w:iCs w:val="0"/>
                <w:color w:val="1F497D" w:themeColor="text2"/>
                <w:sz w:val="22"/>
              </w:rPr>
            </w:rPrChange>
          </w:rPr>
          <w:lastRenderedPageBreak/>
          <w:t>equipment that would have been incurred by the Customer if the Customer were to recycle the equipment on their own in the absence of the efficiency Program. The payment a Program Administrator makes to the Customer serves as a proxy for the value the Customer places on their lost amenity and any Customer transaction costs. </w:t>
        </w:r>
      </w:ins>
    </w:p>
    <w:p w:rsidR="00324058" w:rsidRDefault="00324058" w:rsidP="00324058">
      <w:pPr>
        <w:pStyle w:val="Heading2"/>
      </w:pPr>
      <w:r>
        <w:t>O&amp;M Costs and the Weighted Average Cost of Capital (WACC)</w:t>
      </w:r>
      <w:bookmarkEnd w:id="181"/>
      <w:bookmarkEnd w:id="182"/>
      <w:bookmarkEnd w:id="183"/>
      <w:bookmarkEnd w:id="185"/>
    </w:p>
    <w:p w:rsidR="00324058" w:rsidRPr="00AA7271" w:rsidRDefault="00324058" w:rsidP="00324058"/>
    <w:p w:rsidR="00324058" w:rsidRDefault="00324058" w:rsidP="00324058">
      <w:pPr>
        <w:spacing w:after="240"/>
      </w:pPr>
      <w:bookmarkStart w:id="220" w:name="_Toc315354087"/>
      <w:bookmarkStart w:id="221" w:name="_Toc319585413"/>
      <w:r>
        <w:t>Some measures specify an operations and maintenance (O&amp;M) parameter that describes the incremental O&amp;M cost savings that can be expected over the measure’s lifetime.  When estimating the cost effectiveness of these measures, it is necessary to calculate the net present value (NPV) of O&amp;M costs over the life of the measure, which requires an appropriate discount rate.  The utility’s weighted average cost of capital (WACC) is the most commonly used discount rate that is used in this context.</w:t>
      </w:r>
    </w:p>
    <w:p w:rsidR="00324058" w:rsidRDefault="00324058" w:rsidP="00324058">
      <w:pPr>
        <w:spacing w:after="240"/>
      </w:pPr>
      <w:r>
        <w:t>Each utility has a unique WACC that will vary over time.  As a result, the TRM</w:t>
      </w:r>
      <w:r w:rsidRPr="00692DAA">
        <w:t xml:space="preserve"> </w:t>
      </w:r>
      <w:r>
        <w:t>does not specify the NPV of the O&amp;M costs.  Instead, the necessary information required to calculate the NPV is included.  An example is provided below to demonstrate how to calculate the NPV of O&amp;M costs.</w:t>
      </w:r>
    </w:p>
    <w:p w:rsidR="00324058" w:rsidRDefault="00324058" w:rsidP="00324058">
      <w:pPr>
        <w:spacing w:after="240"/>
      </w:pPr>
      <w:r>
        <w:rPr>
          <w:rFonts w:cs="Calibri"/>
          <w:noProof/>
          <w:szCs w:val="20"/>
        </w:rPr>
        <mc:AlternateContent>
          <mc:Choice Requires="wps">
            <w:drawing>
              <wp:inline distT="0" distB="0" distL="0" distR="0" wp14:anchorId="5C86413F" wp14:editId="2581FC42">
                <wp:extent cx="5995670" cy="776177"/>
                <wp:effectExtent l="0" t="0" r="24130" b="24130"/>
                <wp:docPr id="294"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670" cy="776177"/>
                        </a:xfrm>
                        <a:prstGeom prst="rect">
                          <a:avLst/>
                        </a:prstGeom>
                        <a:solidFill>
                          <a:srgbClr val="FFFFFF"/>
                        </a:solidFill>
                        <a:ln w="9525">
                          <a:solidFill>
                            <a:srgbClr val="000000"/>
                          </a:solidFill>
                          <a:miter lim="800000"/>
                          <a:headEnd/>
                          <a:tailEnd/>
                        </a:ln>
                      </wps:spPr>
                      <wps:txbx>
                        <w:txbxContent>
                          <w:p w:rsidR="0037056B" w:rsidRPr="0047702A" w:rsidRDefault="0037056B" w:rsidP="00324058">
                            <w:pPr>
                              <w:rPr>
                                <w:rStyle w:val="BookTitle"/>
                              </w:rPr>
                            </w:pPr>
                            <w:r w:rsidRPr="0047702A">
                              <w:rPr>
                                <w:rStyle w:val="BookTitle"/>
                              </w:rPr>
                              <w:t>EXAMPLE</w:t>
                            </w:r>
                          </w:p>
                          <w:p w:rsidR="0037056B" w:rsidRDefault="0037056B" w:rsidP="00324058">
                            <w:r>
                              <w:t xml:space="preserve">Baseline Case:  </w:t>
                            </w:r>
                            <w:r>
                              <w:tab/>
                              <w:t>O&amp;M costs equal $150 every two years.</w:t>
                            </w:r>
                          </w:p>
                          <w:p w:rsidR="0037056B" w:rsidRDefault="0037056B" w:rsidP="00324058">
                            <w:r>
                              <w:t>Efficient Case:</w:t>
                            </w:r>
                            <w:r>
                              <w:tab/>
                              <w:t>O&amp;M costs equal $50 every five years.</w:t>
                            </w:r>
                          </w:p>
                          <w:p w:rsidR="0037056B" w:rsidRDefault="0037056B" w:rsidP="00324058">
                            <w:pPr>
                              <w:ind w:left="720"/>
                            </w:pPr>
                          </w:p>
                        </w:txbxContent>
                      </wps:txbx>
                      <wps:bodyPr rot="0" vert="horz" wrap="square" lIns="91440" tIns="45720" rIns="91440" bIns="45720" anchor="t" anchorCtr="0" upright="1">
                        <a:noAutofit/>
                      </wps:bodyPr>
                    </wps:wsp>
                  </a:graphicData>
                </a:graphic>
              </wp:inline>
            </w:drawing>
          </mc:Choice>
          <mc:Fallback>
            <w:pict>
              <v:shape id="Text Box 294" o:spid="_x0000_s1028" type="#_x0000_t202" style="width:472.1pt;height:6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">
                <v:textbox>
                  <w:txbxContent>
                    <w:p w:rsidR="0037056B" w:rsidRPr="0047702A" w:rsidRDefault="0037056B" w:rsidP="00324058">
                      <w:pPr>
                        <w:rPr>
                          <w:rStyle w:val="BookTitle"/>
                        </w:rPr>
                      </w:pPr>
                      <w:r w:rsidRPr="0047702A">
                        <w:rPr>
                          <w:rStyle w:val="BookTitle"/>
                        </w:rPr>
                        <w:t>EXAMPLE</w:t>
                      </w:r>
                    </w:p>
                    <w:p w:rsidR="0037056B" w:rsidRDefault="0037056B" w:rsidP="00324058">
                      <w:r>
                        <w:t xml:space="preserve">Baseline Case:  </w:t>
                      </w:r>
                      <w:r>
                        <w:tab/>
                        <w:t>O&amp;M costs equal $150 every two years.</w:t>
                      </w:r>
                    </w:p>
                    <w:p w:rsidR="0037056B" w:rsidRDefault="0037056B" w:rsidP="00324058">
                      <w:r>
                        <w:t>Efficient Case:</w:t>
                      </w:r>
                      <w:r>
                        <w:tab/>
                        <w:t>O&amp;M costs equal $50 every five years.</w:t>
                      </w:r>
                    </w:p>
                    <w:p w:rsidR="0037056B" w:rsidRDefault="0037056B" w:rsidP="00324058">
                      <w:pPr>
                        <w:ind w:left="720"/>
                      </w:pPr>
                    </w:p>
                  </w:txbxContent>
                </v:textbox>
                <w10:anchorlock/>
              </v:shape>
            </w:pict>
          </mc:Fallback>
        </mc:AlternateContent>
      </w:r>
    </w:p>
    <w:p w:rsidR="00324058" w:rsidRDefault="00324058" w:rsidP="00324058">
      <w:pPr>
        <w:spacing w:after="240"/>
      </w:pPr>
      <w:r>
        <w:t>Given this information, the incremental O&amp;M costs can be determined by discounting the cash flows in the Baseline Case and the Efficient Case separately using the applicable WACC.  Then the NPV of the incremental O&amp;M costs is calculated by subtracting one NPV from the other.  This value is then used in each utility’s cost-effectiveness screening process.</w:t>
      </w:r>
    </w:p>
    <w:p w:rsidR="00324058" w:rsidRDefault="00324058" w:rsidP="00324058">
      <w:pPr>
        <w:spacing w:after="240"/>
      </w:pPr>
      <w:r>
        <w:t xml:space="preserve">Those measures that include baseline shifts that result in multiple component costs and lifetimes cannot be calculated by this standard method. In only these cases, the O&amp;M costs are presented both as Annual </w:t>
      </w:r>
      <w:proofErr w:type="spellStart"/>
      <w:r>
        <w:t>Levelized</w:t>
      </w:r>
      <w:proofErr w:type="spellEnd"/>
      <w:r>
        <w:t xml:space="preserve"> equivalent cost (i.e., the annual payment that results in an equivalent NPV to the actual stream of O&amp;M costs) and as NPVs using a statewide average</w:t>
      </w:r>
      <w:r w:rsidRPr="00AF2C4A">
        <w:t xml:space="preserve"> real discount rate of 5.23%</w:t>
      </w:r>
      <w:r>
        <w:t>.</w:t>
      </w:r>
    </w:p>
    <w:p w:rsidR="00324058" w:rsidRDefault="00324058" w:rsidP="00324058">
      <w:pPr>
        <w:widowControl/>
        <w:jc w:val="left"/>
        <w:rPr>
          <w:rFonts w:ascii="Calibri" w:hAnsi="Calibri" w:cs="Arial"/>
          <w:bCs/>
          <w:iCs/>
          <w:sz w:val="28"/>
          <w:szCs w:val="28"/>
        </w:rPr>
      </w:pPr>
      <w:r>
        <w:br w:type="page"/>
      </w:r>
    </w:p>
    <w:p w:rsidR="00324058" w:rsidRDefault="00324058" w:rsidP="00324058">
      <w:pPr>
        <w:pStyle w:val="Heading2"/>
      </w:pPr>
      <w:bookmarkStart w:id="222" w:name="_Toc333219000"/>
      <w:bookmarkStart w:id="223" w:name="_Toc411593409"/>
      <w:r>
        <w:lastRenderedPageBreak/>
        <w:t>Interactive Effects</w:t>
      </w:r>
      <w:bookmarkEnd w:id="220"/>
      <w:bookmarkEnd w:id="221"/>
      <w:bookmarkEnd w:id="222"/>
      <w:bookmarkEnd w:id="223"/>
    </w:p>
    <w:p w:rsidR="00324058" w:rsidRPr="0047124E" w:rsidRDefault="00324058" w:rsidP="00324058"/>
    <w:p w:rsidR="00324058" w:rsidRDefault="00324058" w:rsidP="00324058">
      <w:r>
        <w:t>T</w:t>
      </w:r>
      <w:r w:rsidRPr="00F117B2">
        <w:t>he TRM presents engineerin</w:t>
      </w:r>
      <w:r>
        <w:t xml:space="preserve">g equations for most measures.  This approach is </w:t>
      </w:r>
      <w:r w:rsidRPr="00F117B2">
        <w:t xml:space="preserve">desirable because </w:t>
      </w:r>
      <w:r>
        <w:t>it</w:t>
      </w:r>
      <w:r w:rsidRPr="00F117B2">
        <w:t xml:space="preserve"> convey</w:t>
      </w:r>
      <w:r>
        <w:t>s</w:t>
      </w:r>
      <w:r w:rsidRPr="00F117B2">
        <w:t xml:space="preserve"> information clearly and transparently, and </w:t>
      </w:r>
      <w:r>
        <w:t>is</w:t>
      </w:r>
      <w:r w:rsidRPr="00F117B2">
        <w:t xml:space="preserve"> widely accepted in the industry.  Unlike simulation model results, </w:t>
      </w:r>
      <w:r>
        <w:t xml:space="preserve">engineering equations </w:t>
      </w:r>
      <w:r w:rsidRPr="00F117B2">
        <w:t xml:space="preserve">also provide flexibility and </w:t>
      </w:r>
      <w:r>
        <w:t xml:space="preserve">the </w:t>
      </w:r>
      <w:r w:rsidRPr="00F117B2">
        <w:t>opportunity for users to substitute local</w:t>
      </w:r>
      <w:r>
        <w:t xml:space="preserve">, </w:t>
      </w:r>
      <w:r w:rsidRPr="00F117B2">
        <w:t xml:space="preserve">specific information </w:t>
      </w:r>
      <w:r>
        <w:t>for specific input values.  Furthermore, the</w:t>
      </w:r>
      <w:r w:rsidRPr="00F117B2">
        <w:t xml:space="preserve"> parameters </w:t>
      </w:r>
      <w:r>
        <w:t>can be changed in TRM updates to be applied in future years as better information becomes available</w:t>
      </w:r>
      <w:r w:rsidRPr="00F117B2">
        <w:t xml:space="preserve">. </w:t>
      </w:r>
      <w:r>
        <w:t xml:space="preserve"> </w:t>
      </w:r>
    </w:p>
    <w:p w:rsidR="00324058" w:rsidRDefault="00324058" w:rsidP="00324058">
      <w:r w:rsidRPr="00F117B2">
        <w:t xml:space="preserve">One limitation is that </w:t>
      </w:r>
      <w:r>
        <w:t>some</w:t>
      </w:r>
      <w:r w:rsidRPr="00F117B2">
        <w:t xml:space="preserve"> intera</w:t>
      </w:r>
      <w:r>
        <w:t xml:space="preserve">ctive effects between measures </w:t>
      </w:r>
      <w:r w:rsidRPr="00F117B2">
        <w:t xml:space="preserve">are not </w:t>
      </w:r>
      <w:r>
        <w:t xml:space="preserve">automatically captured.  Because we cannot know what measures will be implemented at the same time with the same customer, we cannot always capture the interactions between multiple measures within individual measure characterizations.  </w:t>
      </w:r>
      <w:r w:rsidRPr="00D473F9">
        <w:t xml:space="preserve">However, interactive effects with different </w:t>
      </w:r>
      <w:r>
        <w:t>end-use</w:t>
      </w:r>
      <w:r w:rsidRPr="00D473F9">
        <w:t>s are included in individual measure characterization</w:t>
      </w:r>
      <w:r>
        <w:t>s</w:t>
      </w:r>
      <w:r w:rsidRPr="00D473F9">
        <w:t xml:space="preserve"> whenever possible</w:t>
      </w:r>
      <w:r w:rsidRPr="00D473F9">
        <w:rPr>
          <w:rStyle w:val="FootnoteReference"/>
        </w:rPr>
        <w:footnoteReference w:id="31"/>
      </w:r>
      <w:r>
        <w:t>.</w:t>
      </w:r>
      <w:r w:rsidRPr="00D473F9">
        <w:t xml:space="preserve">  For instance, waste heat factors are included in the lighting characterizations to capture the interaction between mo</w:t>
      </w:r>
      <w:r>
        <w:t xml:space="preserve">re-efficient lighting measures and the amount of heating and/or cooling that is subsequently needed in the building.  </w:t>
      </w:r>
    </w:p>
    <w:bookmarkEnd w:id="34"/>
    <w:p w:rsidR="00324058" w:rsidRPr="00A10B43" w:rsidRDefault="00324058" w:rsidP="00324058">
      <w:r>
        <w:t xml:space="preserve">By contrast, no effort is made to account for interactive effects between an efficient air conditioning measure and an efficient lighting measure, because it is impossible to know the specifics of the other measure in advance of its installation.  For custom measures and projects where a bundle of measures is being implemented at the same time, these kinds of interactive effects should be estimated. </w:t>
      </w:r>
    </w:p>
    <w:p w:rsidR="00324058" w:rsidRDefault="00324058" w:rsidP="00324058">
      <w:pPr>
        <w:widowControl/>
        <w:jc w:val="left"/>
        <w:sectPr w:rsidR="00324058" w:rsidSect="0037056B">
          <w:headerReference w:type="even" r:id="rId25"/>
          <w:headerReference w:type="default" r:id="rId26"/>
          <w:footerReference w:type="default" r:id="rId27"/>
          <w:headerReference w:type="first" r:id="rId28"/>
          <w:footerReference w:type="first" r:id="rId29"/>
          <w:pgSz w:w="12240" w:h="15840" w:code="1"/>
          <w:pgMar w:top="1440" w:right="1440" w:bottom="1440" w:left="1440" w:header="720" w:footer="720" w:gutter="0"/>
          <w:cols w:space="720"/>
          <w:docGrid w:linePitch="272"/>
        </w:sectPr>
      </w:pPr>
      <w:r>
        <w:br w:type="page"/>
      </w: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56B" w:rsidRDefault="0037056B" w:rsidP="00324058">
      <w:pPr>
        <w:spacing w:after="0"/>
      </w:pPr>
      <w:r>
        <w:separator/>
      </w:r>
    </w:p>
  </w:endnote>
  <w:endnote w:type="continuationSeparator" w:id="0">
    <w:p w:rsidR="0037056B" w:rsidRDefault="0037056B" w:rsidP="003240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ymbolMT">
    <w:altName w:val="Times New Roman"/>
    <w:panose1 w:val="00000000000000000000"/>
    <w:charset w:val="A1"/>
    <w:family w:val="auto"/>
    <w:notTrueType/>
    <w:pitch w:val="default"/>
    <w:sig w:usb0="00000081" w:usb1="00000000" w:usb2="00000000" w:usb3="00000000" w:csb0="00000008"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931683"/>
      <w:docPartObj>
        <w:docPartGallery w:val="Page Numbers (Top of Page)"/>
        <w:docPartUnique/>
      </w:docPartObj>
    </w:sdtPr>
    <w:sdtContent>
      <w:p w:rsidR="0037056B" w:rsidRDefault="0037056B" w:rsidP="0037056B">
        <w:pPr>
          <w:pStyle w:val="Footer"/>
          <w:jc w:val="center"/>
        </w:pPr>
      </w:p>
      <w:p w:rsidR="0037056B" w:rsidRDefault="0037056B" w:rsidP="0037056B">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05C81">
          <w:rPr>
            <w:b/>
            <w:bCs/>
            <w:noProof/>
          </w:rPr>
          <w:t>30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05C81">
          <w:rPr>
            <w:b/>
            <w:bCs/>
            <w:noProof/>
          </w:rPr>
          <w:t>59</w:t>
        </w:r>
        <w:r>
          <w:rPr>
            <w:b/>
            <w:bCs/>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2499598"/>
      <w:docPartObj>
        <w:docPartGallery w:val="Page Numbers (Bottom of Page)"/>
        <w:docPartUnique/>
      </w:docPartObj>
    </w:sdtPr>
    <w:sdtContent>
      <w:sdt>
        <w:sdtPr>
          <w:id w:val="976881141"/>
          <w:docPartObj>
            <w:docPartGallery w:val="Page Numbers (Top of Page)"/>
            <w:docPartUnique/>
          </w:docPartObj>
        </w:sdtPr>
        <w:sdtContent>
          <w:p w:rsidR="0037056B" w:rsidRDefault="0037056B" w:rsidP="0037056B">
            <w:pPr>
              <w:pStyle w:val="Footer"/>
              <w:jc w:val="center"/>
            </w:pPr>
          </w:p>
          <w:p w:rsidR="0037056B" w:rsidRDefault="0037056B" w:rsidP="0037056B">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05C81">
              <w:rPr>
                <w:b/>
                <w:bCs/>
                <w:noProof/>
              </w:rPr>
              <w:t>59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05C81">
              <w:rPr>
                <w:b/>
                <w:bCs/>
                <w:noProof/>
              </w:rPr>
              <w:t>59</w:t>
            </w:r>
            <w:r>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1460262"/>
      <w:docPartObj>
        <w:docPartGallery w:val="Page Numbers (Bottom of Page)"/>
        <w:docPartUnique/>
      </w:docPartObj>
    </w:sdtPr>
    <w:sdtContent>
      <w:sdt>
        <w:sdtPr>
          <w:id w:val="-1517922177"/>
          <w:docPartObj>
            <w:docPartGallery w:val="Page Numbers (Top of Page)"/>
            <w:docPartUnique/>
          </w:docPartObj>
        </w:sdtPr>
        <w:sdtContent>
          <w:p w:rsidR="0037056B" w:rsidRDefault="0037056B" w:rsidP="0037056B">
            <w:pPr>
              <w:pStyle w:val="Footer"/>
              <w:jc w:val="center"/>
            </w:pPr>
          </w:p>
          <w:p w:rsidR="0037056B" w:rsidRDefault="0037056B" w:rsidP="0037056B">
            <w:pPr>
              <w:pStyle w:val="Footer"/>
              <w:pBdr>
                <w:top w:val="single" w:sz="4" w:space="1" w:color="auto"/>
              </w:pBdr>
              <w:jc w:val="center"/>
            </w:pPr>
            <w:r>
              <w:t xml:space="preserve">Page </w:t>
            </w:r>
            <w:r>
              <w:rPr>
                <w:sz w:val="24"/>
              </w:rPr>
              <w:fldChar w:fldCharType="begin"/>
            </w:r>
            <w:r>
              <w:instrText xml:space="preserve"> PAGE </w:instrText>
            </w:r>
            <w:r>
              <w:rPr>
                <w:sz w:val="24"/>
              </w:rPr>
              <w:fldChar w:fldCharType="separate"/>
            </w:r>
            <w:r>
              <w:rPr>
                <w:noProof/>
              </w:rPr>
              <w:t>3</w:t>
            </w:r>
            <w:r>
              <w:rPr>
                <w:sz w:val="24"/>
              </w:rPr>
              <w:fldChar w:fldCharType="end"/>
            </w:r>
            <w:r>
              <w:t xml:space="preserve"> of </w:t>
            </w:r>
            <w:fldSimple w:instr=" NUMPAGES  ">
              <w:r>
                <w:rPr>
                  <w:noProof/>
                </w:rPr>
                <w:t>801</w:t>
              </w:r>
            </w:fldSimple>
          </w:p>
        </w:sdtContent>
      </w:sdt>
    </w:sdtContent>
  </w:sdt>
  <w:p w:rsidR="0037056B" w:rsidRDefault="003705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56B" w:rsidRDefault="0037056B" w:rsidP="00324058">
      <w:pPr>
        <w:spacing w:after="0"/>
      </w:pPr>
      <w:r>
        <w:separator/>
      </w:r>
    </w:p>
  </w:footnote>
  <w:footnote w:type="continuationSeparator" w:id="0">
    <w:p w:rsidR="0037056B" w:rsidRDefault="0037056B" w:rsidP="00324058">
      <w:pPr>
        <w:spacing w:after="0"/>
      </w:pPr>
      <w:r>
        <w:continuationSeparator/>
      </w:r>
    </w:p>
  </w:footnote>
  <w:footnote w:id="1">
    <w:p w:rsidR="0037056B" w:rsidRPr="007A07C8" w:rsidRDefault="0037056B" w:rsidP="00324058">
      <w:pPr>
        <w:pStyle w:val="Footnote"/>
        <w:rPr>
          <w:szCs w:val="18"/>
        </w:rPr>
      </w:pPr>
      <w:r w:rsidRPr="00225B09">
        <w:rPr>
          <w:rStyle w:val="FootnoteReference"/>
          <w:rFonts w:asciiTheme="minorHAnsi" w:hAnsiTheme="minorHAnsi"/>
          <w:sz w:val="18"/>
          <w:szCs w:val="18"/>
        </w:rPr>
        <w:footnoteRef/>
      </w:r>
      <w:r w:rsidRPr="007A07C8">
        <w:rPr>
          <w:szCs w:val="18"/>
        </w:rPr>
        <w:t xml:space="preserve"> Being an open forum, this list of SAG stakeholders and participants may change at any time.</w:t>
      </w:r>
    </w:p>
  </w:footnote>
  <w:footnote w:id="2">
    <w:p w:rsidR="0037056B" w:rsidRPr="00FF0879" w:rsidRDefault="0037056B" w:rsidP="00324058">
      <w:pPr>
        <w:pStyle w:val="Footnote"/>
        <w:rPr>
          <w:szCs w:val="18"/>
        </w:rPr>
      </w:pPr>
      <w:r w:rsidRPr="009C362B">
        <w:rPr>
          <w:rStyle w:val="FootnoteReference"/>
          <w:rFonts w:asciiTheme="minorHAnsi" w:hAnsiTheme="minorHAnsi"/>
          <w:sz w:val="18"/>
          <w:szCs w:val="18"/>
        </w:rPr>
        <w:footnoteRef/>
      </w:r>
      <w:r w:rsidRPr="00225B09">
        <w:rPr>
          <w:szCs w:val="18"/>
        </w:rPr>
        <w:t xml:space="preserve"> </w:t>
      </w:r>
      <w:proofErr w:type="gramStart"/>
      <w:r w:rsidRPr="00225B09">
        <w:rPr>
          <w:szCs w:val="18"/>
        </w:rPr>
        <w:t>220 ILCS 5/8-103</w:t>
      </w:r>
      <w:r w:rsidRPr="007A07C8">
        <w:rPr>
          <w:szCs w:val="18"/>
        </w:rPr>
        <w:t>, 220 ILCS 5/16-111.5B</w:t>
      </w:r>
      <w:r w:rsidRPr="005D0D50">
        <w:rPr>
          <w:szCs w:val="18"/>
        </w:rPr>
        <w:t xml:space="preserve"> and 220 ILCS 5/8-104.</w:t>
      </w:r>
      <w:proofErr w:type="gramEnd"/>
    </w:p>
  </w:footnote>
  <w:footnote w:id="3">
    <w:p w:rsidR="0037056B" w:rsidRPr="001163A6" w:rsidRDefault="0037056B" w:rsidP="00324058">
      <w:pPr>
        <w:pStyle w:val="Footnote"/>
        <w:rPr>
          <w:szCs w:val="18"/>
        </w:rPr>
      </w:pPr>
      <w:r w:rsidRPr="00D649AD">
        <w:rPr>
          <w:szCs w:val="18"/>
          <w:vertAlign w:val="superscript"/>
        </w:rPr>
        <w:footnoteRef/>
      </w:r>
      <w:r w:rsidRPr="0075793C">
        <w:rPr>
          <w:szCs w:val="18"/>
        </w:rPr>
        <w:t xml:space="preserve"> In addition to DCEO, the Program Administrators include: Ameren Illinois, ComEd, Peoples Gas, North Shore Gas, and </w:t>
      </w:r>
      <w:proofErr w:type="spellStart"/>
      <w:r w:rsidRPr="0075793C">
        <w:rPr>
          <w:szCs w:val="18"/>
        </w:rPr>
        <w:t>Nicor</w:t>
      </w:r>
      <w:proofErr w:type="spellEnd"/>
      <w:r w:rsidRPr="0075793C">
        <w:rPr>
          <w:szCs w:val="18"/>
        </w:rPr>
        <w:t xml:space="preserve"> Gas (collectively, the Utilities).</w:t>
      </w:r>
    </w:p>
  </w:footnote>
  <w:footnote w:id="4">
    <w:p w:rsidR="0037056B" w:rsidRPr="007A07C8" w:rsidRDefault="0037056B" w:rsidP="00324058">
      <w:pPr>
        <w:pStyle w:val="Footnote"/>
        <w:rPr>
          <w:szCs w:val="18"/>
        </w:rPr>
      </w:pPr>
      <w:r w:rsidRPr="009C362B">
        <w:rPr>
          <w:rStyle w:val="FootnoteReference"/>
          <w:rFonts w:asciiTheme="minorHAnsi" w:hAnsiTheme="minorHAnsi"/>
          <w:sz w:val="18"/>
          <w:szCs w:val="18"/>
        </w:rPr>
        <w:footnoteRef/>
      </w:r>
      <w:r w:rsidRPr="00225B09">
        <w:rPr>
          <w:szCs w:val="18"/>
        </w:rPr>
        <w:t xml:space="preserve"> The Illinois TRC test is defined in 220 ILCS 5/8-104(b) and 20 ILCS 3855/1-10.</w:t>
      </w:r>
    </w:p>
  </w:footnote>
  <w:footnote w:id="5">
    <w:p w:rsidR="0037056B" w:rsidRPr="009C362B" w:rsidRDefault="0037056B"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Illinois Statewide Technical Reference Manual Request for Proposals, August 22, 2011, pages 3-4, </w:t>
      </w:r>
      <w:hyperlink r:id="rId1" w:history="1">
        <w:r w:rsidRPr="009C362B">
          <w:rPr>
            <w:rStyle w:val="Hyperlink"/>
            <w:szCs w:val="18"/>
          </w:rPr>
          <w:t>http://ilsag.org/yahoo_site_admin/assets/docs/TRM_RFP_Final_part_1.230214520.pdf</w:t>
        </w:r>
      </w:hyperlink>
    </w:p>
  </w:footnote>
  <w:footnote w:id="6">
    <w:p w:rsidR="0037056B" w:rsidRPr="009C362B" w:rsidRDefault="0037056B"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The Illinois Utilities subject to this TRM include: Ameren Illinois Company d/b/a Ameren Illinois (Ameren), Commonwealth Edison Company (ComEd), The Peoples Gas Light and Coke Company and North Shore Gas Company (</w:t>
      </w:r>
      <w:proofErr w:type="spellStart"/>
      <w:r w:rsidRPr="009C362B">
        <w:rPr>
          <w:szCs w:val="18"/>
        </w:rPr>
        <w:t>Integrys</w:t>
      </w:r>
      <w:proofErr w:type="spellEnd"/>
      <w:r w:rsidRPr="009C362B">
        <w:rPr>
          <w:szCs w:val="18"/>
        </w:rPr>
        <w:t xml:space="preserve">), and Northern Illinois Gas Company d/b/a </w:t>
      </w:r>
      <w:proofErr w:type="spellStart"/>
      <w:r w:rsidRPr="009C362B">
        <w:rPr>
          <w:szCs w:val="18"/>
        </w:rPr>
        <w:t>Nicor</w:t>
      </w:r>
      <w:proofErr w:type="spellEnd"/>
      <w:r w:rsidRPr="009C362B">
        <w:rPr>
          <w:szCs w:val="18"/>
        </w:rPr>
        <w:t xml:space="preserve"> Gas.</w:t>
      </w:r>
    </w:p>
  </w:footnote>
  <w:footnote w:id="7">
    <w:p w:rsidR="0037056B" w:rsidRPr="009C362B" w:rsidRDefault="0037056B"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2" w:history="1">
        <w:r w:rsidRPr="009C362B">
          <w:rPr>
            <w:rStyle w:val="Hyperlink"/>
            <w:rFonts w:cstheme="minorHAnsi"/>
            <w:szCs w:val="18"/>
          </w:rPr>
          <w:t>http://www.icc.illinois.gov/docket/files.aspx?no=10-0570&amp;docId=159809</w:t>
        </w:r>
      </w:hyperlink>
    </w:p>
  </w:footnote>
  <w:footnote w:id="8">
    <w:p w:rsidR="0037056B" w:rsidRPr="009C362B" w:rsidRDefault="0037056B"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3" w:history="1">
        <w:r w:rsidRPr="009C362B">
          <w:rPr>
            <w:rStyle w:val="Hyperlink"/>
            <w:rFonts w:cstheme="minorHAnsi"/>
            <w:szCs w:val="18"/>
          </w:rPr>
          <w:t>http://www.icc.illinois.gov/docket/files.aspx?no=10-0568&amp;docId=167031</w:t>
        </w:r>
      </w:hyperlink>
    </w:p>
  </w:footnote>
  <w:footnote w:id="9">
    <w:p w:rsidR="0037056B" w:rsidRPr="009C362B" w:rsidRDefault="0037056B"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4" w:history="1">
        <w:r w:rsidRPr="009C362B">
          <w:rPr>
            <w:rStyle w:val="Hyperlink"/>
            <w:rFonts w:cstheme="minorHAnsi"/>
            <w:szCs w:val="18"/>
          </w:rPr>
          <w:t>http://www.icc.illinois.gov/docket/files.aspx?no=10-0564&amp;docId=167023</w:t>
        </w:r>
      </w:hyperlink>
    </w:p>
  </w:footnote>
  <w:footnote w:id="10">
    <w:p w:rsidR="0037056B" w:rsidRPr="009C362B" w:rsidRDefault="0037056B"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5" w:history="1">
        <w:r w:rsidRPr="009C362B">
          <w:rPr>
            <w:rStyle w:val="Hyperlink"/>
            <w:rFonts w:cstheme="minorHAnsi"/>
            <w:szCs w:val="18"/>
          </w:rPr>
          <w:t>http://www.icc.illinois.gov/docket/files.aspx?no=10-0562&amp;docId=167027</w:t>
        </w:r>
      </w:hyperlink>
    </w:p>
  </w:footnote>
  <w:footnote w:id="11">
    <w:p w:rsidR="0037056B" w:rsidRPr="009C362B" w:rsidRDefault="0037056B"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6" w:history="1">
        <w:r w:rsidRPr="009C362B">
          <w:rPr>
            <w:rStyle w:val="Hyperlink"/>
            <w:rFonts w:cstheme="minorHAnsi"/>
            <w:szCs w:val="18"/>
          </w:rPr>
          <w:t>http://www.icc.illinois.gov/docket/files.aspx?no=12-0528&amp;docId=187554</w:t>
        </w:r>
      </w:hyperlink>
      <w:r w:rsidRPr="009C362B">
        <w:rPr>
          <w:szCs w:val="18"/>
        </w:rPr>
        <w:t xml:space="preserve"> </w:t>
      </w:r>
    </w:p>
  </w:footnote>
  <w:footnote w:id="12">
    <w:p w:rsidR="0037056B" w:rsidRPr="009C362B" w:rsidRDefault="0037056B"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7" w:history="1">
        <w:r w:rsidRPr="009C362B">
          <w:rPr>
            <w:rStyle w:val="Hyperlink"/>
            <w:rFonts w:cstheme="minorHAnsi"/>
            <w:szCs w:val="18"/>
          </w:rPr>
          <w:t>http://www.icc.illinois.gov/docket/files.aspx?no=13-0437&amp;docId=200492</w:t>
        </w:r>
      </w:hyperlink>
      <w:r w:rsidRPr="009C362B">
        <w:rPr>
          <w:szCs w:val="18"/>
        </w:rPr>
        <w:t xml:space="preserve"> </w:t>
      </w:r>
    </w:p>
  </w:footnote>
  <w:footnote w:id="13">
    <w:p w:rsidR="0037056B" w:rsidRPr="009C362B" w:rsidRDefault="0037056B" w:rsidP="00324058">
      <w:pPr>
        <w:pStyle w:val="Footnote"/>
        <w:rPr>
          <w:szCs w:val="18"/>
        </w:rPr>
      </w:pPr>
      <w:r w:rsidRPr="009C362B">
        <w:rPr>
          <w:rStyle w:val="FootnoteReference"/>
          <w:rFonts w:asciiTheme="minorHAnsi" w:hAnsiTheme="minorHAnsi" w:cstheme="minorHAnsi"/>
          <w:sz w:val="18"/>
          <w:szCs w:val="18"/>
        </w:rPr>
        <w:footnoteRef/>
      </w:r>
      <w:hyperlink r:id="rId8" w:history="1">
        <w:r w:rsidRPr="009C362B">
          <w:rPr>
            <w:rStyle w:val="Hyperlink"/>
            <w:rFonts w:cstheme="minorHAnsi"/>
            <w:szCs w:val="18"/>
          </w:rPr>
          <w:t>http://www.icc.illinois.gov/docket/files.aspx?no=13-0077&amp;docId=203903</w:t>
        </w:r>
      </w:hyperlink>
      <w:r w:rsidRPr="009C362B">
        <w:rPr>
          <w:szCs w:val="18"/>
        </w:rPr>
        <w:t xml:space="preserve">; </w:t>
      </w:r>
      <w:hyperlink r:id="rId9" w:history="1">
        <w:r w:rsidRPr="009C362B">
          <w:rPr>
            <w:rStyle w:val="Hyperlink"/>
            <w:rFonts w:cstheme="minorHAnsi"/>
            <w:szCs w:val="18"/>
          </w:rPr>
          <w:t>http://www.icc.illinois.gov/docket/files.aspx?no=13-0077&amp;docId=195913</w:t>
        </w:r>
      </w:hyperlink>
      <w:r w:rsidRPr="009C362B">
        <w:rPr>
          <w:szCs w:val="18"/>
        </w:rPr>
        <w:t xml:space="preserve">; </w:t>
      </w:r>
      <w:hyperlink r:id="rId10" w:history="1">
        <w:r w:rsidRPr="009C362B">
          <w:rPr>
            <w:rStyle w:val="Hyperlink"/>
            <w:rFonts w:cstheme="minorHAnsi"/>
            <w:szCs w:val="18"/>
          </w:rPr>
          <w:t>http://www.icc.illinois.gov/downloads/public/edocket/339744.pdf</w:t>
        </w:r>
      </w:hyperlink>
      <w:r w:rsidRPr="009C362B">
        <w:rPr>
          <w:szCs w:val="18"/>
        </w:rPr>
        <w:t xml:space="preserve"> </w:t>
      </w:r>
    </w:p>
  </w:footnote>
  <w:footnote w:id="14">
    <w:p w:rsidR="0037056B" w:rsidRPr="0074386F" w:rsidRDefault="0037056B" w:rsidP="00324058">
      <w:pPr>
        <w:spacing w:after="0"/>
        <w:rPr>
          <w:sz w:val="18"/>
          <w:szCs w:val="18"/>
        </w:rPr>
      </w:pPr>
      <w:r w:rsidRPr="009C362B">
        <w:rPr>
          <w:rStyle w:val="FootnoteReference"/>
          <w:rFonts w:asciiTheme="minorHAnsi" w:hAnsiTheme="minorHAnsi"/>
          <w:sz w:val="18"/>
          <w:szCs w:val="18"/>
        </w:rPr>
        <w:footnoteRef/>
      </w:r>
      <w:r w:rsidRPr="0074386F">
        <w:rPr>
          <w:sz w:val="18"/>
          <w:szCs w:val="18"/>
        </w:rPr>
        <w:t xml:space="preserve"> ICC Docket No. 14-0588, </w:t>
      </w:r>
      <w:hyperlink r:id="rId11" w:history="1">
        <w:r w:rsidRPr="0074386F">
          <w:rPr>
            <w:rStyle w:val="Hyperlink"/>
            <w:rFonts w:cstheme="minorBidi"/>
            <w:sz w:val="18"/>
            <w:szCs w:val="18"/>
          </w:rPr>
          <w:t>Final Order</w:t>
        </w:r>
      </w:hyperlink>
      <w:r w:rsidRPr="0074386F">
        <w:rPr>
          <w:sz w:val="18"/>
          <w:szCs w:val="18"/>
        </w:rPr>
        <w:t xml:space="preserve"> at 227, December 17, 2014. </w:t>
      </w:r>
    </w:p>
    <w:p w:rsidR="0037056B" w:rsidRPr="0074386F" w:rsidRDefault="0037056B" w:rsidP="00324058">
      <w:pPr>
        <w:spacing w:after="0"/>
        <w:rPr>
          <w:sz w:val="18"/>
          <w:szCs w:val="18"/>
        </w:rPr>
      </w:pPr>
      <w:r w:rsidRPr="0074386F">
        <w:rPr>
          <w:sz w:val="18"/>
          <w:szCs w:val="18"/>
        </w:rPr>
        <w:t xml:space="preserve">The adopted </w:t>
      </w:r>
      <w:hyperlink r:id="rId12" w:history="1">
        <w:r w:rsidRPr="0074386F">
          <w:rPr>
            <w:rStyle w:val="Hyperlink"/>
            <w:sz w:val="18"/>
            <w:szCs w:val="18"/>
          </w:rPr>
          <w:t>consensus language</w:t>
        </w:r>
      </w:hyperlink>
      <w:r w:rsidRPr="0074386F">
        <w:rPr>
          <w:sz w:val="18"/>
          <w:szCs w:val="18"/>
        </w:rPr>
        <w:t xml:space="preserve"> concerning the IL-TRM and its applicability to future Section 16-111.5B energy efficiency programs can be accessed from the following link:</w:t>
      </w:r>
    </w:p>
    <w:p w:rsidR="0037056B" w:rsidRPr="009C362B" w:rsidRDefault="0037056B" w:rsidP="00324058">
      <w:pPr>
        <w:spacing w:after="0"/>
        <w:rPr>
          <w:sz w:val="18"/>
          <w:szCs w:val="18"/>
        </w:rPr>
      </w:pPr>
      <w:r w:rsidRPr="0074386F">
        <w:rPr>
          <w:sz w:val="18"/>
          <w:szCs w:val="18"/>
        </w:rPr>
        <w:t>http://www.icc.illinois.gov/downloads/public/June%2018%202014%20Consensus%20Language%20for%20Section%2016-111.5B%20Oversight%20and%20Evaluation%20Responsibility%20Energy%20Efficiency%20Issues.pdf</w:t>
      </w:r>
    </w:p>
  </w:footnote>
  <w:footnote w:id="15">
    <w:p w:rsidR="0037056B" w:rsidRPr="009C362B" w:rsidRDefault="0037056B" w:rsidP="00324058">
      <w:pPr>
        <w:pStyle w:val="Footnote"/>
        <w:rPr>
          <w:szCs w:val="18"/>
        </w:rPr>
      </w:pPr>
      <w:r w:rsidRPr="00225B09">
        <w:rPr>
          <w:rStyle w:val="FootnoteReference"/>
          <w:rFonts w:asciiTheme="minorHAnsi" w:hAnsiTheme="minorHAnsi" w:cstheme="minorHAnsi"/>
          <w:sz w:val="18"/>
          <w:szCs w:val="18"/>
        </w:rPr>
        <w:footnoteRef/>
      </w:r>
      <w:r w:rsidRPr="007A07C8">
        <w:rPr>
          <w:szCs w:val="18"/>
        </w:rPr>
        <w:t xml:space="preserve"> </w:t>
      </w:r>
      <w:hyperlink r:id="rId13" w:history="1">
        <w:r w:rsidRPr="009C362B">
          <w:rPr>
            <w:rStyle w:val="Hyperlink"/>
            <w:rFonts w:cstheme="minorHAnsi"/>
            <w:szCs w:val="18"/>
          </w:rPr>
          <w:t>http://www.icc.illinois.gov/docket/files.aspx?no=14-0189&amp;docId=210478</w:t>
        </w:r>
      </w:hyperlink>
      <w:r w:rsidRPr="009C362B">
        <w:rPr>
          <w:szCs w:val="18"/>
        </w:rPr>
        <w:t xml:space="preserve"> </w:t>
      </w:r>
      <w:hyperlink r:id="rId14" w:history="1">
        <w:r w:rsidRPr="009C362B">
          <w:rPr>
            <w:rStyle w:val="Hyperlink"/>
            <w:rFonts w:cstheme="minorHAnsi"/>
            <w:szCs w:val="18"/>
          </w:rPr>
          <w:t>http://www.icc.illinois.gov/downloads/public/Illinois_Statewide_TRM_Effective_060114_Version_3.0_022414_Clean.pdf</w:t>
        </w:r>
      </w:hyperlink>
      <w:r w:rsidRPr="009C362B">
        <w:rPr>
          <w:szCs w:val="18"/>
        </w:rPr>
        <w:t xml:space="preserve"> </w:t>
      </w:r>
      <w:r w:rsidRPr="009C362B">
        <w:rPr>
          <w:rStyle w:val="Hyperlink"/>
          <w:rFonts w:cstheme="minorHAnsi"/>
          <w:szCs w:val="18"/>
        </w:rPr>
        <w:t xml:space="preserve"> </w:t>
      </w:r>
      <w:r w:rsidRPr="009C362B">
        <w:rPr>
          <w:szCs w:val="18"/>
        </w:rPr>
        <w:t xml:space="preserve"> </w:t>
      </w:r>
    </w:p>
  </w:footnote>
  <w:footnote w:id="16">
    <w:p w:rsidR="0037056B" w:rsidRPr="009C362B" w:rsidRDefault="0037056B" w:rsidP="00324058">
      <w:pPr>
        <w:pStyle w:val="Footnote"/>
        <w:rPr>
          <w:szCs w:val="18"/>
        </w:rPr>
      </w:pPr>
      <w:r w:rsidRPr="0075793C">
        <w:rPr>
          <w:rStyle w:val="FootnoteReference"/>
          <w:rFonts w:asciiTheme="minorHAnsi" w:hAnsiTheme="minorHAnsi" w:cstheme="minorHAnsi"/>
          <w:sz w:val="18"/>
          <w:szCs w:val="18"/>
        </w:rPr>
        <w:footnoteRef/>
      </w:r>
      <w:r w:rsidRPr="0075793C">
        <w:rPr>
          <w:szCs w:val="18"/>
        </w:rPr>
        <w:t xml:space="preserve"> Errata as well as links to the official IL-TRM documents, dockets, and policy documents are available on the following ICC webpage: </w:t>
      </w:r>
      <w:hyperlink r:id="rId15" w:history="1">
        <w:r w:rsidRPr="009C362B">
          <w:rPr>
            <w:rStyle w:val="Hyperlink"/>
            <w:rFonts w:cstheme="minorHAnsi"/>
            <w:szCs w:val="18"/>
          </w:rPr>
          <w:t>http://www.icc.illinois.gov/electricity/TRM.aspx</w:t>
        </w:r>
      </w:hyperlink>
      <w:r w:rsidRPr="009C362B">
        <w:rPr>
          <w:szCs w:val="18"/>
        </w:rPr>
        <w:t xml:space="preserve"> </w:t>
      </w:r>
    </w:p>
  </w:footnote>
  <w:footnote w:id="17">
    <w:p w:rsidR="0037056B" w:rsidRPr="009C362B" w:rsidRDefault="0037056B"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vertAlign w:val="superscript"/>
        </w:rPr>
        <w:t xml:space="preserve"> </w:t>
      </w:r>
      <w:r w:rsidRPr="009C362B">
        <w:rPr>
          <w:szCs w:val="18"/>
        </w:rPr>
        <w:t>Emphasis has been added to denote the difference between a “deemed value” and a “deemed savings estimate”.  A deemed value refers to a single input value to an algorithm, while a deemed savings estimate is the result of calculating the end result of all of the values in the savings algorithm.</w:t>
      </w:r>
    </w:p>
  </w:footnote>
  <w:footnote w:id="18">
    <w:p w:rsidR="0037056B" w:rsidRPr="009C362B" w:rsidRDefault="0037056B"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Note that the Public sector buildings and low income measures that DCEO administers are not listed as a separate Market Sector.  The Public building type is one of a series of building types that are included in the appropriate measures in the Commercial and Industrial Sector.</w:t>
      </w:r>
    </w:p>
  </w:footnote>
  <w:footnote w:id="19">
    <w:p w:rsidR="0037056B" w:rsidRPr="009C362B" w:rsidRDefault="0037056B"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Please note that this is not an exhaustive list of end-uses and that others may be included in future versions of the TRM.</w:t>
      </w:r>
    </w:p>
  </w:footnote>
  <w:footnote w:id="20">
    <w:p w:rsidR="0037056B" w:rsidRPr="009C362B" w:rsidRDefault="0037056B"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To gain access to the SharePoint web site, please contact the TRM Administrator, Nikki Clace at </w:t>
      </w:r>
      <w:hyperlink r:id="rId16" w:history="1">
        <w:r w:rsidRPr="009C362B">
          <w:rPr>
            <w:rStyle w:val="Hyperlink"/>
            <w:szCs w:val="18"/>
          </w:rPr>
          <w:t>iltrmadministrator@veic.org</w:t>
        </w:r>
      </w:hyperlink>
      <w:r w:rsidRPr="009C362B">
        <w:rPr>
          <w:szCs w:val="18"/>
        </w:rPr>
        <w:t xml:space="preserve">. </w:t>
      </w:r>
    </w:p>
  </w:footnote>
  <w:footnote w:id="21">
    <w:p w:rsidR="0037056B" w:rsidRPr="009C362B" w:rsidRDefault="0037056B"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These criteria were documented in a memo entitled, “Early Replacement Measure Issue Summary_0409.docx.”</w:t>
      </w:r>
    </w:p>
  </w:footnote>
  <w:footnote w:id="22">
    <w:p w:rsidR="0037056B" w:rsidRPr="009C362B" w:rsidRDefault="0037056B"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Appliance Standards Awareness Project, </w:t>
      </w:r>
      <w:hyperlink r:id="rId17" w:history="1">
        <w:r w:rsidRPr="009C362B">
          <w:rPr>
            <w:rStyle w:val="Hyperlink"/>
            <w:szCs w:val="18"/>
          </w:rPr>
          <w:t>http://www.appliance-standards.org/product/furnaces</w:t>
        </w:r>
      </w:hyperlink>
      <w:r w:rsidRPr="009C362B">
        <w:rPr>
          <w:szCs w:val="18"/>
        </w:rPr>
        <w:t xml:space="preserve"> </w:t>
      </w:r>
    </w:p>
  </w:footnote>
  <w:footnote w:id="23">
    <w:p w:rsidR="0037056B" w:rsidRPr="009C362B" w:rsidRDefault="0037056B"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Source: US EPA, </w:t>
      </w:r>
      <w:del w:id="114" w:author="Samuel Dent" w:date="2015-09-24T10:48:00Z">
        <w:r w:rsidDel="00191384">
          <w:fldChar w:fldCharType="begin"/>
        </w:r>
        <w:r w:rsidDel="00191384">
          <w:delInstrText xml:space="preserve"> HYPERLINK "http://www.energystar.gov/ia/business/bulk_purchasing/bpsavings_calc/CalculatorConsumerDishwasher.xls" </w:delInstrText>
        </w:r>
        <w:r w:rsidDel="00191384">
          <w:fldChar w:fldCharType="separate"/>
        </w:r>
        <w:r w:rsidRPr="00191384" w:rsidDel="00191384">
          <w:rPr>
            <w:rPrChange w:id="115" w:author="Samuel Dent" w:date="2015-09-24T10:48:00Z">
              <w:rPr>
                <w:rStyle w:val="Hyperlink"/>
                <w:rFonts w:cstheme="minorHAnsi"/>
                <w:szCs w:val="18"/>
              </w:rPr>
            </w:rPrChange>
          </w:rPr>
          <w:delText>www.energystar.gov</w:delText>
        </w:r>
        <w:r w:rsidDel="00191384">
          <w:rPr>
            <w:rStyle w:val="Hyperlink"/>
            <w:rFonts w:cstheme="minorHAnsi"/>
            <w:szCs w:val="18"/>
          </w:rPr>
          <w:fldChar w:fldCharType="end"/>
        </w:r>
      </w:del>
      <w:ins w:id="116" w:author="Samuel Dent" w:date="2015-09-24T10:48:00Z">
        <w:r w:rsidRPr="00191384">
          <w:rPr>
            <w:rPrChange w:id="117" w:author="Samuel Dent" w:date="2015-09-24T10:48:00Z">
              <w:rPr>
                <w:rStyle w:val="Hyperlink"/>
                <w:rFonts w:cstheme="minorHAnsi"/>
                <w:szCs w:val="18"/>
              </w:rPr>
            </w:rPrChange>
          </w:rPr>
          <w:t>www.energystar.gov</w:t>
        </w:r>
      </w:ins>
      <w:r w:rsidRPr="009C362B">
        <w:rPr>
          <w:szCs w:val="18"/>
        </w:rPr>
        <w:t>, Space Type Definitions</w:t>
      </w:r>
    </w:p>
  </w:footnote>
  <w:footnote w:id="24">
    <w:p w:rsidR="0037056B" w:rsidRPr="009C362B" w:rsidRDefault="0037056B"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Measures that apply to the multifamily and public housing building types describe how to handle tenant versus master metered buildings.</w:t>
      </w:r>
    </w:p>
  </w:footnote>
  <w:footnote w:id="25">
    <w:p w:rsidR="0037056B" w:rsidRPr="009C362B" w:rsidRDefault="0037056B"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ICC Docket No. 07-0540, Final Order at 32-33, February 6, 2008.</w:t>
      </w:r>
    </w:p>
    <w:p w:rsidR="0037056B" w:rsidRPr="009C362B" w:rsidRDefault="0037056B" w:rsidP="00324058">
      <w:pPr>
        <w:pStyle w:val="Footnote"/>
        <w:rPr>
          <w:szCs w:val="18"/>
        </w:rPr>
      </w:pPr>
      <w:hyperlink r:id="rId18" w:history="1">
        <w:r w:rsidRPr="009C362B">
          <w:rPr>
            <w:rStyle w:val="Hyperlink"/>
            <w:rFonts w:cstheme="minorHAnsi"/>
            <w:szCs w:val="18"/>
          </w:rPr>
          <w:t>http://www.icc.illinois.gov/downloads/public/edocket/215193.pdf</w:t>
        </w:r>
      </w:hyperlink>
      <w:r w:rsidRPr="009C362B">
        <w:rPr>
          <w:szCs w:val="18"/>
        </w:rPr>
        <w:t xml:space="preserve"> </w:t>
      </w:r>
    </w:p>
  </w:footnote>
  <w:footnote w:id="26">
    <w:p w:rsidR="0037056B" w:rsidRPr="009C362B" w:rsidRDefault="0037056B"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All </w:t>
      </w:r>
      <w:proofErr w:type="spellStart"/>
      <w:r w:rsidRPr="009C362B">
        <w:rPr>
          <w:szCs w:val="18"/>
        </w:rPr>
        <w:t>loadshape</w:t>
      </w:r>
      <w:proofErr w:type="spellEnd"/>
      <w:r w:rsidRPr="009C362B">
        <w:rPr>
          <w:szCs w:val="18"/>
        </w:rPr>
        <w:t xml:space="preserve"> information has been posted to the VEIC </w:t>
      </w:r>
      <w:proofErr w:type="spellStart"/>
      <w:r w:rsidRPr="009C362B">
        <w:rPr>
          <w:szCs w:val="18"/>
        </w:rPr>
        <w:t>Sharepoint</w:t>
      </w:r>
      <w:proofErr w:type="spellEnd"/>
      <w:r w:rsidRPr="009C362B">
        <w:rPr>
          <w:szCs w:val="18"/>
        </w:rPr>
        <w:t xml:space="preserve"> site, and is publically accessible through the Stakeholder Advisory Group’s web site.  </w:t>
      </w:r>
      <w:hyperlink r:id="rId19" w:history="1">
        <w:r w:rsidRPr="009C362B">
          <w:rPr>
            <w:rStyle w:val="Hyperlink"/>
            <w:rFonts w:cstheme="minorHAnsi"/>
            <w:szCs w:val="18"/>
          </w:rPr>
          <w:t>http://www.ilsag.info/technical-reference-manual.html</w:t>
        </w:r>
      </w:hyperlink>
      <w:r w:rsidRPr="009C362B">
        <w:rPr>
          <w:szCs w:val="18"/>
        </w:rPr>
        <w:t xml:space="preserve"> </w:t>
      </w:r>
    </w:p>
    <w:p w:rsidR="0037056B" w:rsidRPr="009C362B" w:rsidRDefault="0037056B" w:rsidP="00324058">
      <w:pPr>
        <w:pStyle w:val="Footnote"/>
        <w:rPr>
          <w:szCs w:val="18"/>
        </w:rPr>
      </w:pPr>
      <w:hyperlink r:id="rId20" w:history="1">
        <w:r w:rsidRPr="009C362B">
          <w:rPr>
            <w:rStyle w:val="Hyperlink"/>
            <w:rFonts w:cstheme="minorHAnsi"/>
            <w:szCs w:val="18"/>
          </w:rPr>
          <w:t>http://ilsagfiles.org/SAG_files/Technical_Reference_Manual/Residential_Loadshapes_References.zip</w:t>
        </w:r>
      </w:hyperlink>
    </w:p>
    <w:p w:rsidR="0037056B" w:rsidRPr="009C362B" w:rsidRDefault="0037056B" w:rsidP="00324058">
      <w:pPr>
        <w:pStyle w:val="Footnote"/>
        <w:rPr>
          <w:szCs w:val="18"/>
        </w:rPr>
      </w:pPr>
      <w:hyperlink r:id="rId21" w:history="1">
        <w:r w:rsidRPr="009C362B">
          <w:rPr>
            <w:rStyle w:val="Hyperlink"/>
            <w:rFonts w:cstheme="minorHAnsi"/>
            <w:szCs w:val="18"/>
          </w:rPr>
          <w:t>http://ilsagfiles.org/SAG_files/Technical_Reference_Manual/Commercial_Loadshapes_References.zip</w:t>
        </w:r>
      </w:hyperlink>
    </w:p>
    <w:p w:rsidR="0037056B" w:rsidRPr="009C362B" w:rsidRDefault="0037056B" w:rsidP="00324058">
      <w:pPr>
        <w:pStyle w:val="Footnote"/>
        <w:rPr>
          <w:szCs w:val="18"/>
        </w:rPr>
      </w:pPr>
      <w:hyperlink r:id="rId22" w:history="1">
        <w:r w:rsidRPr="009C362B">
          <w:rPr>
            <w:rStyle w:val="Hyperlink"/>
            <w:rFonts w:cstheme="minorHAnsi"/>
            <w:szCs w:val="18"/>
          </w:rPr>
          <w:t>http://ilsagfiles.org/SAG_files/Technical_Reference_Manual/Version_3/Final_Draft/Sources%20and%20References%20-%20Loadshapes/TRM_Version_3_Loadshapes_2.24.zip</w:t>
        </w:r>
      </w:hyperlink>
    </w:p>
  </w:footnote>
  <w:footnote w:id="27">
    <w:p w:rsidR="0037056B" w:rsidRPr="009C362B" w:rsidRDefault="0037056B"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30-year </w:t>
      </w:r>
      <w:proofErr w:type="spellStart"/>
      <w:r w:rsidRPr="009C362B">
        <w:rPr>
          <w:szCs w:val="18"/>
        </w:rPr>
        <w:t>normals</w:t>
      </w:r>
      <w:proofErr w:type="spellEnd"/>
      <w:r w:rsidRPr="009C362B">
        <w:rPr>
          <w:szCs w:val="18"/>
        </w:rPr>
        <w:t xml:space="preserve"> have been used instead of Typical Meteorological Year (TMY) data due to the fact that few of the measures in the TRM are significantly affected by solar insolation, which is one of the primary benefits of using the TMY approach.</w:t>
      </w:r>
    </w:p>
  </w:footnote>
  <w:footnote w:id="28">
    <w:p w:rsidR="0037056B" w:rsidRPr="009C362B" w:rsidRDefault="0037056B"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w:t>
      </w:r>
      <w:proofErr w:type="spellStart"/>
      <w:proofErr w:type="gramStart"/>
      <w:r w:rsidRPr="009C362B">
        <w:rPr>
          <w:szCs w:val="18"/>
        </w:rPr>
        <w:t>Belzer</w:t>
      </w:r>
      <w:proofErr w:type="spellEnd"/>
      <w:r w:rsidRPr="009C362B">
        <w:rPr>
          <w:szCs w:val="18"/>
        </w:rPr>
        <w:t xml:space="preserve"> and </w:t>
      </w:r>
      <w:proofErr w:type="spellStart"/>
      <w:r w:rsidRPr="009C362B">
        <w:rPr>
          <w:szCs w:val="18"/>
        </w:rPr>
        <w:t>Cort</w:t>
      </w:r>
      <w:proofErr w:type="spellEnd"/>
      <w:r w:rsidRPr="009C362B">
        <w:rPr>
          <w:szCs w:val="18"/>
        </w:rPr>
        <w:t>, Pacific Northwest National Laboratory in “Statistical Analysis of Historical State-Level Residential Energy Consumption Trends,” 2004.</w:t>
      </w:r>
      <w:proofErr w:type="gramEnd"/>
    </w:p>
  </w:footnote>
  <w:footnote w:id="29">
    <w:p w:rsidR="0037056B" w:rsidRPr="009C362B" w:rsidRDefault="0037056B"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w:t>
      </w:r>
      <w:proofErr w:type="gramStart"/>
      <w:r w:rsidRPr="009C362B">
        <w:rPr>
          <w:szCs w:val="18"/>
        </w:rPr>
        <w:t>Energy Center of Wisconsin, May 2008 metering study; “Central Air Conditioning in Wisconsin, A Compilation of Recent Field Research”, p. 32 (amended in 2010).</w:t>
      </w:r>
      <w:proofErr w:type="gramEnd"/>
    </w:p>
  </w:footnote>
  <w:footnote w:id="30">
    <w:p w:rsidR="0037056B" w:rsidRPr="009C362B" w:rsidRDefault="0037056B"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This value is based upon experience, and it is preferable to use building-specific base temperatures when available.</w:t>
      </w:r>
    </w:p>
  </w:footnote>
  <w:footnote w:id="31">
    <w:p w:rsidR="0037056B" w:rsidRPr="009C362B" w:rsidRDefault="0037056B"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For more information, please refer to the document, ‘Dealing with interactive Effects </w:t>
      </w:r>
      <w:proofErr w:type="gramStart"/>
      <w:r w:rsidRPr="009C362B">
        <w:rPr>
          <w:szCs w:val="18"/>
        </w:rPr>
        <w:t>During</w:t>
      </w:r>
      <w:proofErr w:type="gramEnd"/>
      <w:r w:rsidRPr="009C362B">
        <w:rPr>
          <w:szCs w:val="18"/>
        </w:rPr>
        <w:t xml:space="preserve"> Measure Characterization” Memo to the Stakeholder Advisory Group dated 12/9/11.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6B" w:rsidRPr="00C07E28" w:rsidRDefault="0037056B" w:rsidP="0037056B">
    <w:pPr>
      <w:pStyle w:val="HeaderIL"/>
      <w:rPr>
        <w:b/>
      </w:rPr>
    </w:pPr>
    <w:r w:rsidRPr="00C07E28">
      <w:rPr>
        <w:b/>
      </w:rPr>
      <w:t>Illinois Statewide Technical Reference Manual</w:t>
    </w:r>
    <w:r>
      <w:rPr>
        <w:b/>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6B" w:rsidRDefault="0037056B" w:rsidP="0037056B">
    <w:pPr>
      <w:pStyle w:val="HeaderIL"/>
    </w:pPr>
    <w:r>
      <w:t>I</w:t>
    </w:r>
    <w:r w:rsidRPr="00AB4D81">
      <w:t>llinois Statewide Technical Reference Manual</w:t>
    </w:r>
    <w:r>
      <w:t xml:space="preserve"> – </w:t>
    </w:r>
    <w:r>
      <w:fldChar w:fldCharType="begin"/>
    </w:r>
    <w:r>
      <w:instrText xml:space="preserve"> REF _Ref350150594 \h  \* MERGEFORMAT </w:instrText>
    </w:r>
    <w:r>
      <w:fldChar w:fldCharType="separate"/>
    </w:r>
    <w:r>
      <w:t>Assumptions</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6B" w:rsidRDefault="0037056B" w:rsidP="0037056B">
    <w:pPr>
      <w:pBdr>
        <w:bottom w:val="single" w:sz="4" w:space="1" w:color="auto"/>
      </w:pBdr>
      <w:jc w:val="left"/>
    </w:pPr>
    <w:r w:rsidRPr="00D541FE">
      <w:t>2012 Illinois Technical Reference Manual</w:t>
    </w:r>
    <w:r>
      <w:t xml:space="preserve"> - </w:t>
    </w:r>
    <w:r>
      <w:fldChar w:fldCharType="begin"/>
    </w:r>
    <w:r>
      <w:instrText xml:space="preserve"> REF _Ref325523274 \w \h </w:instrText>
    </w:r>
    <w:r>
      <w:fldChar w:fldCharType="separate"/>
    </w:r>
    <w:r>
      <w:t>4.1.1</w:t>
    </w:r>
    <w:r>
      <w:fldChar w:fldCharType="end"/>
    </w:r>
    <w:r>
      <w:t xml:space="preserve"> </w:t>
    </w:r>
    <w:r>
      <w:fldChar w:fldCharType="begin"/>
    </w:r>
    <w:r>
      <w:instrText xml:space="preserve"> REF _Ref325523299 \h </w:instrText>
    </w:r>
    <w:r>
      <w:fldChar w:fldCharType="separate"/>
    </w:r>
    <w:r>
      <w:t>Engine Block Timer for Agricultural Equipment</w:t>
    </w:r>
    <w:r>
      <w:fldChar w:fldCharType="end"/>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6B" w:rsidRDefault="0037056B" w:rsidP="0037056B">
    <w:pPr>
      <w:pStyle w:val="HeaderIL"/>
    </w:pPr>
    <w:r>
      <w:t>I</w:t>
    </w:r>
    <w:r w:rsidRPr="00AB4D81">
      <w:t>llinois Statewide Technical Reference Manual</w:t>
    </w:r>
    <w:r>
      <w:t xml:space="preserve"> –Table of Contents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6B" w:rsidRDefault="0037056B" w:rsidP="0037056B">
    <w:pPr>
      <w:pStyle w:val="HeaderIL"/>
    </w:pPr>
    <w:r>
      <w:t>I</w:t>
    </w:r>
    <w:r w:rsidRPr="00AB4D81">
      <w:t>llinois Statewide Technical Reference Manual</w:t>
    </w:r>
    <w:r>
      <w:t xml:space="preserve"> – Acknowledgements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6B" w:rsidRDefault="0037056B" w:rsidP="0037056B">
    <w:pPr>
      <w:pStyle w:val="HeaderIL"/>
    </w:pPr>
    <w:r>
      <w:t>I</w:t>
    </w:r>
    <w:r w:rsidRPr="00AB4D81">
      <w:t>llinois Statewide Technical Reference Manual</w:t>
    </w:r>
    <w:r>
      <w:t xml:space="preserve"> – Revision History &amp; Summary of Measure Revisions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6B" w:rsidRDefault="0037056B" w:rsidP="0037056B">
    <w:pPr>
      <w:pStyle w:val="HeaderIL"/>
    </w:pPr>
    <w:r>
      <w:t>I</w:t>
    </w:r>
    <w:r w:rsidRPr="00AB4D81">
      <w:t>llinois Statewide Technical Reference Manual</w:t>
    </w:r>
    <w:r>
      <w:t xml:space="preserve"> – </w:t>
    </w:r>
    <w:r>
      <w:fldChar w:fldCharType="begin"/>
    </w:r>
    <w:r>
      <w:instrText xml:space="preserve"> REF _Ref326053118 \h </w:instrText>
    </w:r>
    <w:r>
      <w:fldChar w:fldCharType="separate"/>
    </w:r>
    <w:r>
      <w:t>Purpose of the TRM</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6B" w:rsidRDefault="0037056B" w:rsidP="0037056B">
    <w:pPr>
      <w:pStyle w:val="HeaderIL"/>
    </w:pPr>
    <w:r>
      <w:t>I</w:t>
    </w:r>
    <w:r w:rsidRPr="00AB4D81">
      <w:t>llinois Statewide Technical Reference Manual</w:t>
    </w:r>
    <w:r>
      <w:t xml:space="preserve"> –</w:t>
    </w:r>
    <w:r>
      <w:fldChar w:fldCharType="begin"/>
    </w:r>
    <w:r>
      <w:instrText xml:space="preserve"> REF _Ref409689628 \h </w:instrText>
    </w:r>
    <w:r>
      <w:fldChar w:fldCharType="separate"/>
    </w:r>
    <w:r w:rsidRPr="00727245">
      <w:t>Organizational Structure</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6B" w:rsidRDefault="0037056B" w:rsidP="0037056B">
    <w:pPr>
      <w:pStyle w:val="HeaderIL"/>
    </w:pPr>
    <w:r>
      <w:t>I</w:t>
    </w:r>
    <w:r w:rsidRPr="00AB4D81">
      <w:t>llinois Statewide Technical Reference Manual</w:t>
    </w:r>
    <w:r>
      <w:t xml:space="preserve"> – </w:t>
    </w:r>
    <w:r>
      <w:fldChar w:fldCharType="begin"/>
    </w:r>
    <w:r>
      <w:instrText xml:space="preserve"> REF _Ref350150594 \h </w:instrText>
    </w:r>
    <w:r>
      <w:fldChar w:fldCharType="separate"/>
    </w:r>
    <w:r>
      <w:t>Assumptions</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6B" w:rsidRDefault="0037056B" w:rsidP="0037056B">
    <w:pPr>
      <w:pStyle w:val="HeaderIL"/>
    </w:pPr>
    <w:r>
      <w:t>I</w:t>
    </w:r>
    <w:r w:rsidRPr="00AB4D81">
      <w:t>llinois Statewide Technical Reference Manual</w:t>
    </w:r>
    <w:r>
      <w:t xml:space="preserve"> – </w:t>
    </w:r>
    <w:r>
      <w:fldChar w:fldCharType="begin"/>
    </w:r>
    <w:r>
      <w:instrText xml:space="preserve"> REF _Ref350150594 \h </w:instrText>
    </w:r>
    <w:r>
      <w:fldChar w:fldCharType="separate"/>
    </w:r>
    <w:r>
      <w:t>Assumptions</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56B" w:rsidRDefault="003705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D2A73E0"/>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3B7ECE48"/>
    <w:lvl w:ilvl="0">
      <w:numFmt w:val="bullet"/>
      <w:lvlText w:val="*"/>
      <w:lvlJc w:val="left"/>
      <w:pPr>
        <w:ind w:left="0" w:firstLine="0"/>
      </w:pPr>
    </w:lvl>
  </w:abstractNum>
  <w:abstractNum w:abstractNumId="2">
    <w:nsid w:val="008F2B7F"/>
    <w:multiLevelType w:val="hybridMultilevel"/>
    <w:tmpl w:val="E6249E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275E63"/>
    <w:multiLevelType w:val="hybridMultilevel"/>
    <w:tmpl w:val="B54A8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15F4171"/>
    <w:multiLevelType w:val="hybridMultilevel"/>
    <w:tmpl w:val="B45CAD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18B613B"/>
    <w:multiLevelType w:val="hybridMultilevel"/>
    <w:tmpl w:val="DB5E3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03EE61CD"/>
    <w:multiLevelType w:val="hybridMultilevel"/>
    <w:tmpl w:val="7666885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4ED22F9"/>
    <w:multiLevelType w:val="hybridMultilevel"/>
    <w:tmpl w:val="D43691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051E71F6"/>
    <w:multiLevelType w:val="hybridMultilevel"/>
    <w:tmpl w:val="D5B03A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5635B51"/>
    <w:multiLevelType w:val="hybridMultilevel"/>
    <w:tmpl w:val="08120B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CE1AB3"/>
    <w:multiLevelType w:val="hybridMultilevel"/>
    <w:tmpl w:val="0A2ECF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08083E16"/>
    <w:multiLevelType w:val="hybridMultilevel"/>
    <w:tmpl w:val="48DEE8E2"/>
    <w:lvl w:ilvl="0" w:tplc="66D68EE0">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A0A5B33"/>
    <w:multiLevelType w:val="hybridMultilevel"/>
    <w:tmpl w:val="17940C3C"/>
    <w:lvl w:ilvl="0" w:tplc="3278A9B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0A575537"/>
    <w:multiLevelType w:val="hybridMultilevel"/>
    <w:tmpl w:val="D05E4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EB06B6"/>
    <w:multiLevelType w:val="hybridMultilevel"/>
    <w:tmpl w:val="C86EAC96"/>
    <w:lvl w:ilvl="0" w:tplc="65BC6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0AF7602A"/>
    <w:multiLevelType w:val="hybridMultilevel"/>
    <w:tmpl w:val="FCEA63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0B7116CA"/>
    <w:multiLevelType w:val="multilevel"/>
    <w:tmpl w:val="EB12D28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nsid w:val="0F777AE2"/>
    <w:multiLevelType w:val="hybridMultilevel"/>
    <w:tmpl w:val="E02A404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10750A4E"/>
    <w:multiLevelType w:val="hybridMultilevel"/>
    <w:tmpl w:val="246E137A"/>
    <w:lvl w:ilvl="0" w:tplc="B6EE42F8">
      <w:start w:val="1"/>
      <w:numFmt w:val="bullet"/>
      <w:lvlText w:val="•"/>
      <w:lvlJc w:val="left"/>
      <w:pPr>
        <w:tabs>
          <w:tab w:val="num" w:pos="720"/>
        </w:tabs>
        <w:ind w:left="720" w:hanging="360"/>
      </w:pPr>
      <w:rPr>
        <w:rFonts w:ascii="Arial" w:hAnsi="Arial" w:hint="default"/>
      </w:rPr>
    </w:lvl>
    <w:lvl w:ilvl="1" w:tplc="781AF6AC" w:tentative="1">
      <w:start w:val="1"/>
      <w:numFmt w:val="bullet"/>
      <w:lvlText w:val="•"/>
      <w:lvlJc w:val="left"/>
      <w:pPr>
        <w:tabs>
          <w:tab w:val="num" w:pos="1440"/>
        </w:tabs>
        <w:ind w:left="1440" w:hanging="360"/>
      </w:pPr>
      <w:rPr>
        <w:rFonts w:ascii="Arial" w:hAnsi="Arial" w:hint="default"/>
      </w:rPr>
    </w:lvl>
    <w:lvl w:ilvl="2" w:tplc="C382D51A" w:tentative="1">
      <w:start w:val="1"/>
      <w:numFmt w:val="bullet"/>
      <w:lvlText w:val="•"/>
      <w:lvlJc w:val="left"/>
      <w:pPr>
        <w:tabs>
          <w:tab w:val="num" w:pos="2160"/>
        </w:tabs>
        <w:ind w:left="2160" w:hanging="360"/>
      </w:pPr>
      <w:rPr>
        <w:rFonts w:ascii="Arial" w:hAnsi="Arial" w:hint="default"/>
      </w:rPr>
    </w:lvl>
    <w:lvl w:ilvl="3" w:tplc="C11A828C" w:tentative="1">
      <w:start w:val="1"/>
      <w:numFmt w:val="bullet"/>
      <w:lvlText w:val="•"/>
      <w:lvlJc w:val="left"/>
      <w:pPr>
        <w:tabs>
          <w:tab w:val="num" w:pos="2880"/>
        </w:tabs>
        <w:ind w:left="2880" w:hanging="360"/>
      </w:pPr>
      <w:rPr>
        <w:rFonts w:ascii="Arial" w:hAnsi="Arial" w:hint="default"/>
      </w:rPr>
    </w:lvl>
    <w:lvl w:ilvl="4" w:tplc="C81C5488" w:tentative="1">
      <w:start w:val="1"/>
      <w:numFmt w:val="bullet"/>
      <w:lvlText w:val="•"/>
      <w:lvlJc w:val="left"/>
      <w:pPr>
        <w:tabs>
          <w:tab w:val="num" w:pos="3600"/>
        </w:tabs>
        <w:ind w:left="3600" w:hanging="360"/>
      </w:pPr>
      <w:rPr>
        <w:rFonts w:ascii="Arial" w:hAnsi="Arial" w:hint="default"/>
      </w:rPr>
    </w:lvl>
    <w:lvl w:ilvl="5" w:tplc="4E269A28" w:tentative="1">
      <w:start w:val="1"/>
      <w:numFmt w:val="bullet"/>
      <w:lvlText w:val="•"/>
      <w:lvlJc w:val="left"/>
      <w:pPr>
        <w:tabs>
          <w:tab w:val="num" w:pos="4320"/>
        </w:tabs>
        <w:ind w:left="4320" w:hanging="360"/>
      </w:pPr>
      <w:rPr>
        <w:rFonts w:ascii="Arial" w:hAnsi="Arial" w:hint="default"/>
      </w:rPr>
    </w:lvl>
    <w:lvl w:ilvl="6" w:tplc="7430CA18" w:tentative="1">
      <w:start w:val="1"/>
      <w:numFmt w:val="bullet"/>
      <w:lvlText w:val="•"/>
      <w:lvlJc w:val="left"/>
      <w:pPr>
        <w:tabs>
          <w:tab w:val="num" w:pos="5040"/>
        </w:tabs>
        <w:ind w:left="5040" w:hanging="360"/>
      </w:pPr>
      <w:rPr>
        <w:rFonts w:ascii="Arial" w:hAnsi="Arial" w:hint="default"/>
      </w:rPr>
    </w:lvl>
    <w:lvl w:ilvl="7" w:tplc="9A4E4752" w:tentative="1">
      <w:start w:val="1"/>
      <w:numFmt w:val="bullet"/>
      <w:lvlText w:val="•"/>
      <w:lvlJc w:val="left"/>
      <w:pPr>
        <w:tabs>
          <w:tab w:val="num" w:pos="5760"/>
        </w:tabs>
        <w:ind w:left="5760" w:hanging="360"/>
      </w:pPr>
      <w:rPr>
        <w:rFonts w:ascii="Arial" w:hAnsi="Arial" w:hint="default"/>
      </w:rPr>
    </w:lvl>
    <w:lvl w:ilvl="8" w:tplc="79481CFA" w:tentative="1">
      <w:start w:val="1"/>
      <w:numFmt w:val="bullet"/>
      <w:lvlText w:val="•"/>
      <w:lvlJc w:val="left"/>
      <w:pPr>
        <w:tabs>
          <w:tab w:val="num" w:pos="6480"/>
        </w:tabs>
        <w:ind w:left="6480" w:hanging="360"/>
      </w:pPr>
      <w:rPr>
        <w:rFonts w:ascii="Arial" w:hAnsi="Arial" w:hint="default"/>
      </w:rPr>
    </w:lvl>
  </w:abstractNum>
  <w:abstractNum w:abstractNumId="22">
    <w:nsid w:val="110072B2"/>
    <w:multiLevelType w:val="hybridMultilevel"/>
    <w:tmpl w:val="FA4AB1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110F0EB9"/>
    <w:multiLevelType w:val="hybridMultilevel"/>
    <w:tmpl w:val="26C6BEBA"/>
    <w:lvl w:ilvl="0" w:tplc="9FF85FC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1121C12"/>
    <w:multiLevelType w:val="hybridMultilevel"/>
    <w:tmpl w:val="38988F9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14775EC"/>
    <w:multiLevelType w:val="multilevel"/>
    <w:tmpl w:val="EAE281DA"/>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12C37892"/>
    <w:multiLevelType w:val="hybridMultilevel"/>
    <w:tmpl w:val="A6E675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nsid w:val="148B3F81"/>
    <w:multiLevelType w:val="hybridMultilevel"/>
    <w:tmpl w:val="02D27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5C14E56"/>
    <w:multiLevelType w:val="hybridMultilevel"/>
    <w:tmpl w:val="4462C4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16462300"/>
    <w:multiLevelType w:val="hybridMultilevel"/>
    <w:tmpl w:val="45DA47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4F81BD" w:themeColor="accent1"/>
      </w:rPr>
    </w:lvl>
    <w:lvl w:ilvl="7">
      <w:start w:val="1"/>
      <w:numFmt w:val="bullet"/>
      <w:lvlText w:val=""/>
      <w:lvlJc w:val="left"/>
      <w:pPr>
        <w:ind w:left="5760" w:hanging="360"/>
      </w:pPr>
      <w:rPr>
        <w:rFonts w:ascii="Wingdings" w:hAnsi="Wingdings" w:hint="default"/>
        <w:color w:val="C0504D" w:themeColor="accent2"/>
      </w:rPr>
    </w:lvl>
    <w:lvl w:ilvl="8">
      <w:start w:val="1"/>
      <w:numFmt w:val="bullet"/>
      <w:lvlText w:val=""/>
      <w:lvlJc w:val="left"/>
      <w:pPr>
        <w:ind w:left="6480" w:hanging="360"/>
      </w:pPr>
      <w:rPr>
        <w:rFonts w:ascii="Wingdings" w:hAnsi="Wingdings" w:hint="default"/>
        <w:color w:val="9BBB59" w:themeColor="accent3"/>
      </w:rPr>
    </w:lvl>
  </w:abstractNum>
  <w:abstractNum w:abstractNumId="31">
    <w:nsid w:val="16712883"/>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2">
    <w:nsid w:val="16905A73"/>
    <w:multiLevelType w:val="hybridMultilevel"/>
    <w:tmpl w:val="D43691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175F3D17"/>
    <w:multiLevelType w:val="hybridMultilevel"/>
    <w:tmpl w:val="F91061AE"/>
    <w:lvl w:ilvl="0" w:tplc="540CE0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183C6F9E"/>
    <w:multiLevelType w:val="hybridMultilevel"/>
    <w:tmpl w:val="4C663EF2"/>
    <w:lvl w:ilvl="0" w:tplc="F5D236DE">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18774943"/>
    <w:multiLevelType w:val="hybridMultilevel"/>
    <w:tmpl w:val="88B6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8AD510F"/>
    <w:multiLevelType w:val="multilevel"/>
    <w:tmpl w:val="BF98C7AC"/>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1B3A3ABD"/>
    <w:multiLevelType w:val="hybridMultilevel"/>
    <w:tmpl w:val="E6249E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E2404FC"/>
    <w:multiLevelType w:val="hybridMultilevel"/>
    <w:tmpl w:val="B694E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1EE15E21"/>
    <w:multiLevelType w:val="hybridMultilevel"/>
    <w:tmpl w:val="B88AFBD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EF850BC"/>
    <w:multiLevelType w:val="hybridMultilevel"/>
    <w:tmpl w:val="D2D4C3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1EFF48A6"/>
    <w:multiLevelType w:val="hybridMultilevel"/>
    <w:tmpl w:val="BB3A597A"/>
    <w:lvl w:ilvl="0" w:tplc="A9C0C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1F1B1456"/>
    <w:multiLevelType w:val="hybridMultilevel"/>
    <w:tmpl w:val="91284DA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1FC02F2A"/>
    <w:multiLevelType w:val="hybridMultilevel"/>
    <w:tmpl w:val="541A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202D2046"/>
    <w:multiLevelType w:val="hybridMultilevel"/>
    <w:tmpl w:val="90C0AE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1CC4F17"/>
    <w:multiLevelType w:val="hybridMultilevel"/>
    <w:tmpl w:val="624803AA"/>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24BA3CE9"/>
    <w:multiLevelType w:val="hybridMultilevel"/>
    <w:tmpl w:val="E348EAC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nsid w:val="24FD2F23"/>
    <w:multiLevelType w:val="multilevel"/>
    <w:tmpl w:val="2C2E3F56"/>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25E174ED"/>
    <w:multiLevelType w:val="hybridMultilevel"/>
    <w:tmpl w:val="C802A924"/>
    <w:lvl w:ilvl="0" w:tplc="04090003">
      <w:start w:val="1"/>
      <w:numFmt w:val="bullet"/>
      <w:lvlText w:val="o"/>
      <w:lvlJc w:val="left"/>
      <w:pPr>
        <w:ind w:left="3600" w:hanging="360"/>
      </w:pPr>
      <w:rPr>
        <w:rFonts w:ascii="Courier New" w:hAnsi="Courier New" w:cs="Courier New" w:hint="default"/>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9">
    <w:nsid w:val="26E015EB"/>
    <w:multiLevelType w:val="multilevel"/>
    <w:tmpl w:val="2D5465FC"/>
    <w:lvl w:ilvl="0">
      <w:start w:val="1"/>
      <w:numFmt w:val="decimal"/>
      <w:lvlText w:val="%1."/>
      <w:lvlJc w:val="left"/>
      <w:pPr>
        <w:ind w:left="720" w:hanging="360"/>
      </w:pPr>
    </w:lvl>
    <w:lvl w:ilvl="1">
      <w:start w:val="4"/>
      <w:numFmt w:val="decimal"/>
      <w:isLgl/>
      <w:lvlText w:val="%1.%2"/>
      <w:lvlJc w:val="left"/>
      <w:pPr>
        <w:ind w:left="960" w:hanging="600"/>
      </w:pPr>
      <w:rPr>
        <w:rFonts w:hint="default"/>
      </w:rPr>
    </w:lvl>
    <w:lvl w:ilvl="2">
      <w:start w:val="1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27A17D14"/>
    <w:multiLevelType w:val="hybridMultilevel"/>
    <w:tmpl w:val="5ABEA28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1">
    <w:nsid w:val="27C97A5D"/>
    <w:multiLevelType w:val="hybridMultilevel"/>
    <w:tmpl w:val="A94098EE"/>
    <w:lvl w:ilvl="0" w:tplc="B8CC1922">
      <w:start w:val="1"/>
      <w:numFmt w:val="decimal"/>
      <w:lvlText w:val="%1."/>
      <w:lvlJc w:val="left"/>
      <w:pPr>
        <w:ind w:left="1164" w:hanging="84"/>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27FE789D"/>
    <w:multiLevelType w:val="multilevel"/>
    <w:tmpl w:val="1E2A879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nsid w:val="29124910"/>
    <w:multiLevelType w:val="hybridMultilevel"/>
    <w:tmpl w:val="4B00B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293A560C"/>
    <w:multiLevelType w:val="hybridMultilevel"/>
    <w:tmpl w:val="84DA3CC2"/>
    <w:lvl w:ilvl="0" w:tplc="04090001">
      <w:start w:val="1"/>
      <w:numFmt w:val="bullet"/>
      <w:lvlText w:val=""/>
      <w:lvlJc w:val="left"/>
      <w:pPr>
        <w:ind w:left="815" w:hanging="360"/>
      </w:pPr>
      <w:rPr>
        <w:rFonts w:ascii="Symbol" w:hAnsi="Symbol" w:hint="default"/>
      </w:rPr>
    </w:lvl>
    <w:lvl w:ilvl="1" w:tplc="04090003">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55">
    <w:nsid w:val="2A5537BB"/>
    <w:multiLevelType w:val="hybridMultilevel"/>
    <w:tmpl w:val="7E8EA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A873CC1"/>
    <w:multiLevelType w:val="multilevel"/>
    <w:tmpl w:val="922C3DF6"/>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decimal"/>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nsid w:val="2AE9621D"/>
    <w:multiLevelType w:val="hybridMultilevel"/>
    <w:tmpl w:val="57A02378"/>
    <w:lvl w:ilvl="0" w:tplc="A9C0C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2BA46040"/>
    <w:multiLevelType w:val="hybridMultilevel"/>
    <w:tmpl w:val="741C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2D7A4B7D"/>
    <w:multiLevelType w:val="hybridMultilevel"/>
    <w:tmpl w:val="60EEF8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nsid w:val="2D92649E"/>
    <w:multiLevelType w:val="hybridMultilevel"/>
    <w:tmpl w:val="919C7488"/>
    <w:lvl w:ilvl="0" w:tplc="5B982EB8">
      <w:start w:val="16"/>
      <w:numFmt w:val="decimal"/>
      <w:lvlText w:val="(%1)"/>
      <w:lvlJc w:val="left"/>
      <w:pPr>
        <w:ind w:left="1080" w:hanging="360"/>
      </w:pPr>
      <w:rPr>
        <w:rFonts w:cs="Arial"/>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1">
    <w:nsid w:val="2FFD3A99"/>
    <w:multiLevelType w:val="hybridMultilevel"/>
    <w:tmpl w:val="7C38FD2E"/>
    <w:lvl w:ilvl="0" w:tplc="8D36CB8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nsid w:val="309A354C"/>
    <w:multiLevelType w:val="hybridMultilevel"/>
    <w:tmpl w:val="04E625B8"/>
    <w:lvl w:ilvl="0" w:tplc="58D42E9C">
      <w:start w:val="1"/>
      <w:numFmt w:val="lowerRoman"/>
      <w:lvlText w:val="%1."/>
      <w:lvlJc w:val="left"/>
      <w:pPr>
        <w:ind w:left="360" w:hanging="360"/>
      </w:pPr>
      <w:rPr>
        <w:rFonts w:ascii="Garamond" w:eastAsia="Times New Roman" w:hAnsi="Garamond" w:cs="Times New Roman"/>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63">
    <w:nsid w:val="322751A2"/>
    <w:multiLevelType w:val="hybridMultilevel"/>
    <w:tmpl w:val="B44C5F1A"/>
    <w:lvl w:ilvl="0" w:tplc="D35E4FE8">
      <w:start w:val="1"/>
      <w:numFmt w:val="bullet"/>
      <w:lvlText w:val=""/>
      <w:lvlJc w:val="left"/>
      <w:pPr>
        <w:ind w:left="720" w:hanging="360"/>
      </w:pPr>
      <w:rPr>
        <w:rFonts w:ascii="Symbol" w:hAnsi="Symbol" w:hint="default"/>
        <w:b/>
        <w:i w:val="0"/>
        <w:color w:val="auto"/>
        <w:spacing w:val="0"/>
        <w:w w:val="100"/>
        <w:kern w:val="16"/>
        <w:position w:val="0"/>
        <w:sz w:val="20"/>
        <w:szCs w:val="28"/>
      </w:rPr>
    </w:lvl>
    <w:lvl w:ilvl="1" w:tplc="31B67098">
      <w:start w:val="1"/>
      <w:numFmt w:val="bullet"/>
      <w:lvlText w:val="o"/>
      <w:lvlJc w:val="left"/>
      <w:pPr>
        <w:tabs>
          <w:tab w:val="num" w:pos="360"/>
        </w:tabs>
        <w:ind w:left="360" w:hanging="360"/>
      </w:pPr>
      <w:rPr>
        <w:rFonts w:ascii="Courier New" w:hAnsi="Courier New" w:cs="Courier New" w:hint="default"/>
      </w:rPr>
    </w:lvl>
    <w:lvl w:ilvl="2" w:tplc="F3602BEA">
      <w:start w:val="1"/>
      <w:numFmt w:val="bullet"/>
      <w:lvlText w:val=""/>
      <w:lvlJc w:val="left"/>
      <w:pPr>
        <w:tabs>
          <w:tab w:val="num" w:pos="1080"/>
        </w:tabs>
        <w:ind w:left="1080" w:hanging="360"/>
      </w:pPr>
      <w:rPr>
        <w:rFonts w:ascii="Wingdings" w:hAnsi="Wingdings" w:hint="default"/>
      </w:rPr>
    </w:lvl>
    <w:lvl w:ilvl="3" w:tplc="3F90CDE0">
      <w:start w:val="1"/>
      <w:numFmt w:val="bullet"/>
      <w:lvlText w:val=""/>
      <w:lvlJc w:val="left"/>
      <w:pPr>
        <w:tabs>
          <w:tab w:val="num" w:pos="1800"/>
        </w:tabs>
        <w:ind w:left="1800" w:hanging="360"/>
      </w:pPr>
      <w:rPr>
        <w:rFonts w:ascii="Symbol" w:hAnsi="Symbol" w:hint="default"/>
      </w:rPr>
    </w:lvl>
    <w:lvl w:ilvl="4" w:tplc="908E1E4E">
      <w:start w:val="1"/>
      <w:numFmt w:val="bullet"/>
      <w:lvlText w:val="o"/>
      <w:lvlJc w:val="left"/>
      <w:pPr>
        <w:tabs>
          <w:tab w:val="num" w:pos="2520"/>
        </w:tabs>
        <w:ind w:left="2520" w:hanging="360"/>
      </w:pPr>
      <w:rPr>
        <w:rFonts w:ascii="Courier New" w:hAnsi="Courier New" w:cs="Courier New" w:hint="default"/>
      </w:rPr>
    </w:lvl>
    <w:lvl w:ilvl="5" w:tplc="03DA10E4">
      <w:start w:val="1"/>
      <w:numFmt w:val="bullet"/>
      <w:lvlText w:val=""/>
      <w:lvlJc w:val="left"/>
      <w:pPr>
        <w:tabs>
          <w:tab w:val="num" w:pos="3240"/>
        </w:tabs>
        <w:ind w:left="3240" w:hanging="360"/>
      </w:pPr>
      <w:rPr>
        <w:rFonts w:ascii="Wingdings" w:hAnsi="Wingdings" w:hint="default"/>
      </w:rPr>
    </w:lvl>
    <w:lvl w:ilvl="6" w:tplc="669C0286">
      <w:start w:val="1"/>
      <w:numFmt w:val="bullet"/>
      <w:lvlText w:val=""/>
      <w:lvlJc w:val="left"/>
      <w:pPr>
        <w:tabs>
          <w:tab w:val="num" w:pos="3960"/>
        </w:tabs>
        <w:ind w:left="3960" w:hanging="360"/>
      </w:pPr>
      <w:rPr>
        <w:rFonts w:ascii="Symbol" w:hAnsi="Symbol" w:hint="default"/>
      </w:rPr>
    </w:lvl>
    <w:lvl w:ilvl="7" w:tplc="10AAB30E">
      <w:start w:val="1"/>
      <w:numFmt w:val="bullet"/>
      <w:lvlText w:val="o"/>
      <w:lvlJc w:val="left"/>
      <w:pPr>
        <w:tabs>
          <w:tab w:val="num" w:pos="4680"/>
        </w:tabs>
        <w:ind w:left="4680" w:hanging="360"/>
      </w:pPr>
      <w:rPr>
        <w:rFonts w:ascii="Courier New" w:hAnsi="Courier New" w:cs="Courier New" w:hint="default"/>
      </w:rPr>
    </w:lvl>
    <w:lvl w:ilvl="8" w:tplc="9BFA5836">
      <w:start w:val="1"/>
      <w:numFmt w:val="bullet"/>
      <w:lvlText w:val=""/>
      <w:lvlJc w:val="left"/>
      <w:pPr>
        <w:tabs>
          <w:tab w:val="num" w:pos="5400"/>
        </w:tabs>
        <w:ind w:left="5400" w:hanging="360"/>
      </w:pPr>
      <w:rPr>
        <w:rFonts w:ascii="Wingdings" w:hAnsi="Wingdings" w:hint="default"/>
      </w:rPr>
    </w:lvl>
  </w:abstractNum>
  <w:abstractNum w:abstractNumId="64">
    <w:nsid w:val="34E6257B"/>
    <w:multiLevelType w:val="hybridMultilevel"/>
    <w:tmpl w:val="344471A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5">
    <w:nsid w:val="36DD045A"/>
    <w:multiLevelType w:val="hybridMultilevel"/>
    <w:tmpl w:val="34DA01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6">
    <w:nsid w:val="37015B42"/>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79B79E9"/>
    <w:multiLevelType w:val="multilevel"/>
    <w:tmpl w:val="8AB2455C"/>
    <w:lvl w:ilvl="0">
      <w:start w:val="1"/>
      <w:numFmt w:val="decimal"/>
      <w:lvlText w:val="%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8">
    <w:nsid w:val="381A7457"/>
    <w:multiLevelType w:val="multilevel"/>
    <w:tmpl w:val="B35EB4D8"/>
    <w:lvl w:ilvl="0">
      <w:start w:val="1"/>
      <w:numFmt w:val="upperRoman"/>
      <w:lvlText w:val="%1."/>
      <w:lvlJc w:val="righ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9">
    <w:nsid w:val="38BD7D0B"/>
    <w:multiLevelType w:val="hybridMultilevel"/>
    <w:tmpl w:val="C17895F0"/>
    <w:lvl w:ilvl="0" w:tplc="9A28625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9430DFD"/>
    <w:multiLevelType w:val="hybridMultilevel"/>
    <w:tmpl w:val="3338653A"/>
    <w:lvl w:ilvl="0" w:tplc="04090001">
      <w:start w:val="1"/>
      <w:numFmt w:val="bullet"/>
      <w:lvlText w:val=""/>
      <w:lvlJc w:val="left"/>
      <w:pPr>
        <w:tabs>
          <w:tab w:val="num" w:pos="720"/>
        </w:tabs>
        <w:ind w:left="720" w:hanging="360"/>
      </w:pPr>
      <w:rPr>
        <w:rFonts w:ascii="Symbol" w:hAnsi="Symbol" w:hint="default"/>
      </w:rPr>
    </w:lvl>
    <w:lvl w:ilvl="1" w:tplc="BB9A8BEE">
      <w:numFmt w:val="bullet"/>
      <w:lvlText w:val="–"/>
      <w:lvlJc w:val="left"/>
      <w:pPr>
        <w:tabs>
          <w:tab w:val="num" w:pos="1440"/>
        </w:tabs>
        <w:ind w:left="1440" w:hanging="36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nsid w:val="3A940DA9"/>
    <w:multiLevelType w:val="multilevel"/>
    <w:tmpl w:val="FAFA0192"/>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nsid w:val="3F030AC2"/>
    <w:multiLevelType w:val="hybridMultilevel"/>
    <w:tmpl w:val="BA4C9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3FA67774"/>
    <w:multiLevelType w:val="hybridMultilevel"/>
    <w:tmpl w:val="BF0CD5A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4">
    <w:nsid w:val="40D74124"/>
    <w:multiLevelType w:val="multilevel"/>
    <w:tmpl w:val="8B38495E"/>
    <w:lvl w:ilvl="0">
      <w:start w:val="4"/>
      <w:numFmt w:val="decimal"/>
      <w:lvlText w:val="%1"/>
      <w:lvlJc w:val="left"/>
      <w:pPr>
        <w:ind w:left="600" w:hanging="600"/>
      </w:pPr>
    </w:lvl>
    <w:lvl w:ilvl="1">
      <w:start w:val="4"/>
      <w:numFmt w:val="decimal"/>
      <w:lvlText w:val="%1.%2"/>
      <w:lvlJc w:val="left"/>
      <w:pPr>
        <w:ind w:left="600" w:hanging="600"/>
      </w:pPr>
    </w:lvl>
    <w:lvl w:ilvl="2">
      <w:start w:val="18"/>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5">
    <w:nsid w:val="416864EB"/>
    <w:multiLevelType w:val="hybridMultilevel"/>
    <w:tmpl w:val="5F641978"/>
    <w:lvl w:ilvl="0" w:tplc="30685DD0">
      <w:start w:val="3"/>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76">
    <w:nsid w:val="42922022"/>
    <w:multiLevelType w:val="hybridMultilevel"/>
    <w:tmpl w:val="766688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3BA73AC"/>
    <w:multiLevelType w:val="hybridMultilevel"/>
    <w:tmpl w:val="782A7FD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nsid w:val="455C1D02"/>
    <w:multiLevelType w:val="hybridMultilevel"/>
    <w:tmpl w:val="FE3845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456D1907"/>
    <w:multiLevelType w:val="hybridMultilevel"/>
    <w:tmpl w:val="C98A6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60E42AE"/>
    <w:multiLevelType w:val="hybridMultilevel"/>
    <w:tmpl w:val="9878D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1">
    <w:nsid w:val="462F4F37"/>
    <w:multiLevelType w:val="hybridMultilevel"/>
    <w:tmpl w:val="865874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472B6E6B"/>
    <w:multiLevelType w:val="hybridMultilevel"/>
    <w:tmpl w:val="7F0A3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485B016A"/>
    <w:multiLevelType w:val="hybridMultilevel"/>
    <w:tmpl w:val="C04A68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4">
    <w:nsid w:val="495510AB"/>
    <w:multiLevelType w:val="hybridMultilevel"/>
    <w:tmpl w:val="6582B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98942E8"/>
    <w:multiLevelType w:val="hybridMultilevel"/>
    <w:tmpl w:val="4C70B852"/>
    <w:lvl w:ilvl="0" w:tplc="995A9E52">
      <w:start w:val="1"/>
      <w:numFmt w:val="decimal"/>
      <w:lvlText w:val="%1."/>
      <w:lvlJc w:val="left"/>
      <w:pPr>
        <w:ind w:left="720" w:hanging="360"/>
      </w:pPr>
      <w:rPr>
        <w:rFonts w:asciiTheme="minorHAnsi" w:eastAsia="Times New Roman" w:hAnsiTheme="minorHAnsi" w:cs="Times New Roman" w:hint="default"/>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49C128B8"/>
    <w:multiLevelType w:val="hybridMultilevel"/>
    <w:tmpl w:val="A574D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4AFD0CCC"/>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4C105450"/>
    <w:multiLevelType w:val="hybridMultilevel"/>
    <w:tmpl w:val="7666885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4D1B4E44"/>
    <w:multiLevelType w:val="hybridMultilevel"/>
    <w:tmpl w:val="8B049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4ED92D68"/>
    <w:multiLevelType w:val="multilevel"/>
    <w:tmpl w:val="6324CDD2"/>
    <w:lvl w:ilvl="0">
      <w:start w:val="4"/>
      <w:numFmt w:val="decimal"/>
      <w:lvlText w:val="%1"/>
      <w:lvlJc w:val="left"/>
      <w:pPr>
        <w:ind w:left="480" w:hanging="480"/>
      </w:pPr>
    </w:lvl>
    <w:lvl w:ilvl="1">
      <w:start w:val="3"/>
      <w:numFmt w:val="decimal"/>
      <w:lvlText w:val="%1.%2"/>
      <w:lvlJc w:val="left"/>
      <w:pPr>
        <w:ind w:left="750" w:hanging="480"/>
      </w:pPr>
    </w:lvl>
    <w:lvl w:ilvl="2">
      <w:start w:val="2"/>
      <w:numFmt w:val="decimal"/>
      <w:lvlText w:val="%1.%2.%3"/>
      <w:lvlJc w:val="left"/>
      <w:pPr>
        <w:ind w:left="1260" w:hanging="720"/>
      </w:pPr>
    </w:lvl>
    <w:lvl w:ilvl="3">
      <w:start w:val="1"/>
      <w:numFmt w:val="decimal"/>
      <w:lvlText w:val="%1.%2.%3.%4"/>
      <w:lvlJc w:val="left"/>
      <w:pPr>
        <w:ind w:left="1530" w:hanging="720"/>
      </w:pPr>
    </w:lvl>
    <w:lvl w:ilvl="4">
      <w:start w:val="1"/>
      <w:numFmt w:val="decimal"/>
      <w:lvlText w:val="%1.%2.%3.%4.%5"/>
      <w:lvlJc w:val="left"/>
      <w:pPr>
        <w:ind w:left="2160" w:hanging="1080"/>
      </w:pPr>
    </w:lvl>
    <w:lvl w:ilvl="5">
      <w:start w:val="1"/>
      <w:numFmt w:val="decimal"/>
      <w:lvlText w:val="%1.%2.%3.%4.%5.%6"/>
      <w:lvlJc w:val="left"/>
      <w:pPr>
        <w:ind w:left="2430" w:hanging="1080"/>
      </w:pPr>
    </w:lvl>
    <w:lvl w:ilvl="6">
      <w:start w:val="1"/>
      <w:numFmt w:val="decimal"/>
      <w:lvlText w:val="%1.%2.%3.%4.%5.%6.%7"/>
      <w:lvlJc w:val="left"/>
      <w:pPr>
        <w:ind w:left="3060" w:hanging="1440"/>
      </w:pPr>
    </w:lvl>
    <w:lvl w:ilvl="7">
      <w:start w:val="1"/>
      <w:numFmt w:val="decimal"/>
      <w:lvlText w:val="%1.%2.%3.%4.%5.%6.%7.%8"/>
      <w:lvlJc w:val="left"/>
      <w:pPr>
        <w:ind w:left="3330" w:hanging="1440"/>
      </w:pPr>
    </w:lvl>
    <w:lvl w:ilvl="8">
      <w:start w:val="1"/>
      <w:numFmt w:val="decimal"/>
      <w:lvlText w:val="%1.%2.%3.%4.%5.%6.%7.%8.%9"/>
      <w:lvlJc w:val="left"/>
      <w:pPr>
        <w:ind w:left="3960" w:hanging="1800"/>
      </w:pPr>
    </w:lvl>
  </w:abstractNum>
  <w:abstractNum w:abstractNumId="91">
    <w:nsid w:val="50366CFC"/>
    <w:multiLevelType w:val="hybridMultilevel"/>
    <w:tmpl w:val="9D30C254"/>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2">
    <w:nsid w:val="50D11C59"/>
    <w:multiLevelType w:val="hybridMultilevel"/>
    <w:tmpl w:val="D03C0974"/>
    <w:lvl w:ilvl="0" w:tplc="9A286254">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3">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52D90BC7"/>
    <w:multiLevelType w:val="hybridMultilevel"/>
    <w:tmpl w:val="CDCE16C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5">
    <w:nsid w:val="53721070"/>
    <w:multiLevelType w:val="hybridMultilevel"/>
    <w:tmpl w:val="F8848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53DD09E2"/>
    <w:multiLevelType w:val="hybridMultilevel"/>
    <w:tmpl w:val="C99AC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56C17705"/>
    <w:multiLevelType w:val="hybridMultilevel"/>
    <w:tmpl w:val="4BAC561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8">
    <w:nsid w:val="570F1FB3"/>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579A71B1"/>
    <w:multiLevelType w:val="hybridMultilevel"/>
    <w:tmpl w:val="E35E1B04"/>
    <w:lvl w:ilvl="0" w:tplc="04090001">
      <w:start w:val="1"/>
      <w:numFmt w:val="bullet"/>
      <w:lvlText w:val=""/>
      <w:lvlJc w:val="left"/>
      <w:pPr>
        <w:ind w:left="-1710" w:hanging="360"/>
      </w:pPr>
      <w:rPr>
        <w:rFonts w:ascii="Symbol" w:hAnsi="Symbol" w:hint="default"/>
      </w:rPr>
    </w:lvl>
    <w:lvl w:ilvl="1" w:tplc="04090003">
      <w:start w:val="1"/>
      <w:numFmt w:val="bullet"/>
      <w:lvlText w:val="o"/>
      <w:lvlJc w:val="left"/>
      <w:pPr>
        <w:ind w:left="-990" w:hanging="360"/>
      </w:pPr>
      <w:rPr>
        <w:rFonts w:ascii="Courier New" w:hAnsi="Courier New" w:hint="default"/>
      </w:rPr>
    </w:lvl>
    <w:lvl w:ilvl="2" w:tplc="04090005">
      <w:start w:val="1"/>
      <w:numFmt w:val="bullet"/>
      <w:lvlText w:val=""/>
      <w:lvlJc w:val="left"/>
      <w:pPr>
        <w:ind w:left="-270" w:hanging="360"/>
      </w:pPr>
      <w:rPr>
        <w:rFonts w:ascii="Wingdings" w:hAnsi="Wingdings" w:hint="default"/>
      </w:rPr>
    </w:lvl>
    <w:lvl w:ilvl="3" w:tplc="04090001">
      <w:start w:val="1"/>
      <w:numFmt w:val="bullet"/>
      <w:lvlText w:val=""/>
      <w:lvlJc w:val="left"/>
      <w:pPr>
        <w:ind w:left="450" w:hanging="360"/>
      </w:pPr>
      <w:rPr>
        <w:rFonts w:ascii="Symbol" w:hAnsi="Symbol" w:hint="default"/>
      </w:rPr>
    </w:lvl>
    <w:lvl w:ilvl="4" w:tplc="04090003">
      <w:start w:val="1"/>
      <w:numFmt w:val="bullet"/>
      <w:lvlText w:val="o"/>
      <w:lvlJc w:val="left"/>
      <w:pPr>
        <w:ind w:left="1170" w:hanging="360"/>
      </w:pPr>
      <w:rPr>
        <w:rFonts w:ascii="Courier New" w:hAnsi="Courier New" w:hint="default"/>
      </w:rPr>
    </w:lvl>
    <w:lvl w:ilvl="5" w:tplc="04090005">
      <w:start w:val="1"/>
      <w:numFmt w:val="bullet"/>
      <w:lvlText w:val=""/>
      <w:lvlJc w:val="left"/>
      <w:pPr>
        <w:ind w:left="1890" w:hanging="360"/>
      </w:pPr>
      <w:rPr>
        <w:rFonts w:ascii="Wingdings" w:hAnsi="Wingdings" w:hint="default"/>
      </w:rPr>
    </w:lvl>
    <w:lvl w:ilvl="6" w:tplc="04090001" w:tentative="1">
      <w:start w:val="1"/>
      <w:numFmt w:val="bullet"/>
      <w:lvlText w:val=""/>
      <w:lvlJc w:val="left"/>
      <w:pPr>
        <w:ind w:left="2610" w:hanging="360"/>
      </w:pPr>
      <w:rPr>
        <w:rFonts w:ascii="Symbol" w:hAnsi="Symbol" w:hint="default"/>
      </w:rPr>
    </w:lvl>
    <w:lvl w:ilvl="7" w:tplc="04090003" w:tentative="1">
      <w:start w:val="1"/>
      <w:numFmt w:val="bullet"/>
      <w:lvlText w:val="o"/>
      <w:lvlJc w:val="left"/>
      <w:pPr>
        <w:ind w:left="3330" w:hanging="360"/>
      </w:pPr>
      <w:rPr>
        <w:rFonts w:ascii="Courier New" w:hAnsi="Courier New" w:hint="default"/>
      </w:rPr>
    </w:lvl>
    <w:lvl w:ilvl="8" w:tplc="04090005" w:tentative="1">
      <w:start w:val="1"/>
      <w:numFmt w:val="bullet"/>
      <w:lvlText w:val=""/>
      <w:lvlJc w:val="left"/>
      <w:pPr>
        <w:ind w:left="4050" w:hanging="360"/>
      </w:pPr>
      <w:rPr>
        <w:rFonts w:ascii="Wingdings" w:hAnsi="Wingdings" w:hint="default"/>
      </w:rPr>
    </w:lvl>
  </w:abstractNum>
  <w:abstractNum w:abstractNumId="100">
    <w:nsid w:val="5A9F4112"/>
    <w:multiLevelType w:val="hybridMultilevel"/>
    <w:tmpl w:val="96F6E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5BAC20FA"/>
    <w:multiLevelType w:val="multilevel"/>
    <w:tmpl w:val="3B0482DC"/>
    <w:lvl w:ilvl="0">
      <w:start w:val="4"/>
      <w:numFmt w:val="decimal"/>
      <w:lvlText w:val="%1"/>
      <w:lvlJc w:val="left"/>
      <w:pPr>
        <w:ind w:left="480" w:hanging="480"/>
      </w:pPr>
    </w:lvl>
    <w:lvl w:ilvl="1">
      <w:start w:val="4"/>
      <w:numFmt w:val="decimal"/>
      <w:lvlText w:val="%1.%2"/>
      <w:lvlJc w:val="left"/>
      <w:pPr>
        <w:ind w:left="570" w:hanging="480"/>
      </w:pPr>
    </w:lvl>
    <w:lvl w:ilvl="2">
      <w:start w:val="9"/>
      <w:numFmt w:val="decimal"/>
      <w:lvlText w:val="%1.%2.%3"/>
      <w:lvlJc w:val="left"/>
      <w:pPr>
        <w:ind w:left="900" w:hanging="720"/>
      </w:pPr>
    </w:lvl>
    <w:lvl w:ilvl="3">
      <w:start w:val="1"/>
      <w:numFmt w:val="decimal"/>
      <w:lvlText w:val="%1.%2.%3.%4"/>
      <w:lvlJc w:val="left"/>
      <w:pPr>
        <w:ind w:left="990" w:hanging="720"/>
      </w:pPr>
    </w:lvl>
    <w:lvl w:ilvl="4">
      <w:start w:val="1"/>
      <w:numFmt w:val="decimal"/>
      <w:lvlText w:val="%1.%2.%3.%4.%5"/>
      <w:lvlJc w:val="left"/>
      <w:pPr>
        <w:ind w:left="1440" w:hanging="1080"/>
      </w:pPr>
    </w:lvl>
    <w:lvl w:ilvl="5">
      <w:start w:val="1"/>
      <w:numFmt w:val="decimal"/>
      <w:lvlText w:val="%1.%2.%3.%4.%5.%6"/>
      <w:lvlJc w:val="left"/>
      <w:pPr>
        <w:ind w:left="1530" w:hanging="1080"/>
      </w:pPr>
    </w:lvl>
    <w:lvl w:ilvl="6">
      <w:start w:val="1"/>
      <w:numFmt w:val="decimal"/>
      <w:lvlText w:val="%1.%2.%3.%4.%5.%6.%7"/>
      <w:lvlJc w:val="left"/>
      <w:pPr>
        <w:ind w:left="1980" w:hanging="1440"/>
      </w:pPr>
    </w:lvl>
    <w:lvl w:ilvl="7">
      <w:start w:val="1"/>
      <w:numFmt w:val="decimal"/>
      <w:lvlText w:val="%1.%2.%3.%4.%5.%6.%7.%8"/>
      <w:lvlJc w:val="left"/>
      <w:pPr>
        <w:ind w:left="2070" w:hanging="1440"/>
      </w:pPr>
    </w:lvl>
    <w:lvl w:ilvl="8">
      <w:start w:val="1"/>
      <w:numFmt w:val="decimal"/>
      <w:lvlText w:val="%1.%2.%3.%4.%5.%6.%7.%8.%9"/>
      <w:lvlJc w:val="left"/>
      <w:pPr>
        <w:ind w:left="2520" w:hanging="1800"/>
      </w:pPr>
    </w:lvl>
  </w:abstractNum>
  <w:abstractNum w:abstractNumId="102">
    <w:nsid w:val="5BFD426F"/>
    <w:multiLevelType w:val="hybridMultilevel"/>
    <w:tmpl w:val="CCAA1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5D1234F4"/>
    <w:multiLevelType w:val="multilevel"/>
    <w:tmpl w:val="780A9722"/>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nsid w:val="5D391F2B"/>
    <w:multiLevelType w:val="multilevel"/>
    <w:tmpl w:val="DC24C92A"/>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nsid w:val="5D456CDF"/>
    <w:multiLevelType w:val="hybridMultilevel"/>
    <w:tmpl w:val="7666885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5DFD70D0"/>
    <w:multiLevelType w:val="multilevel"/>
    <w:tmpl w:val="3670E0BA"/>
    <w:lvl w:ilvl="0">
      <w:start w:val="5"/>
      <w:numFmt w:val="decimal"/>
      <w:lvlText w:val="%1"/>
      <w:lvlJc w:val="left"/>
      <w:pPr>
        <w:ind w:left="480" w:hanging="480"/>
      </w:pPr>
    </w:lvl>
    <w:lvl w:ilvl="1">
      <w:start w:val="4"/>
      <w:numFmt w:val="decimal"/>
      <w:lvlText w:val="%1.%2"/>
      <w:lvlJc w:val="left"/>
      <w:pPr>
        <w:ind w:left="480" w:hanging="48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7">
    <w:nsid w:val="5E9412E0"/>
    <w:multiLevelType w:val="hybridMultilevel"/>
    <w:tmpl w:val="8B445A18"/>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start w:val="1"/>
      <w:numFmt w:val="bullet"/>
      <w:lvlText w:val=""/>
      <w:lvlJc w:val="left"/>
      <w:pPr>
        <w:ind w:left="7200" w:hanging="360"/>
      </w:pPr>
      <w:rPr>
        <w:rFonts w:ascii="Symbol" w:hAnsi="Symbol" w:hint="default"/>
      </w:rPr>
    </w:lvl>
    <w:lvl w:ilvl="7" w:tplc="04090003">
      <w:start w:val="1"/>
      <w:numFmt w:val="bullet"/>
      <w:lvlText w:val="o"/>
      <w:lvlJc w:val="left"/>
      <w:pPr>
        <w:ind w:left="7920" w:hanging="360"/>
      </w:pPr>
      <w:rPr>
        <w:rFonts w:ascii="Courier New" w:hAnsi="Courier New" w:cs="Courier New" w:hint="default"/>
      </w:rPr>
    </w:lvl>
    <w:lvl w:ilvl="8" w:tplc="04090005">
      <w:start w:val="1"/>
      <w:numFmt w:val="bullet"/>
      <w:lvlText w:val=""/>
      <w:lvlJc w:val="left"/>
      <w:pPr>
        <w:ind w:left="8640" w:hanging="360"/>
      </w:pPr>
      <w:rPr>
        <w:rFonts w:ascii="Wingdings" w:hAnsi="Wingdings" w:hint="default"/>
      </w:rPr>
    </w:lvl>
  </w:abstractNum>
  <w:abstractNum w:abstractNumId="108">
    <w:nsid w:val="5F3245A2"/>
    <w:multiLevelType w:val="multilevel"/>
    <w:tmpl w:val="807807C8"/>
    <w:lvl w:ilvl="0">
      <w:start w:val="1"/>
      <w:numFmt w:val="decimal"/>
      <w:lvlText w:val="%1."/>
      <w:lvlJc w:val="left"/>
      <w:pPr>
        <w:ind w:left="360" w:hanging="360"/>
      </w:pPr>
      <w:rPr>
        <w:rFonts w:ascii="Arial" w:eastAsia="Times New Roman" w:hAnsi="Arial" w:cs="Arial"/>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9">
    <w:nsid w:val="5F883E63"/>
    <w:multiLevelType w:val="hybridMultilevel"/>
    <w:tmpl w:val="5ABEA28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0">
    <w:nsid w:val="5FA20D0D"/>
    <w:multiLevelType w:val="hybridMultilevel"/>
    <w:tmpl w:val="766688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5FB4576F"/>
    <w:multiLevelType w:val="hybridMultilevel"/>
    <w:tmpl w:val="D43691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2">
    <w:nsid w:val="642B000F"/>
    <w:multiLevelType w:val="multilevel"/>
    <w:tmpl w:val="C9AE8B06"/>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nsid w:val="65926BE1"/>
    <w:multiLevelType w:val="multilevel"/>
    <w:tmpl w:val="EC0E6C8A"/>
    <w:lvl w:ilvl="0">
      <w:start w:val="4"/>
      <w:numFmt w:val="decimal"/>
      <w:lvlText w:val="%1"/>
      <w:lvlJc w:val="left"/>
      <w:pPr>
        <w:ind w:left="600" w:hanging="600"/>
      </w:pPr>
    </w:lvl>
    <w:lvl w:ilvl="1">
      <w:start w:val="4"/>
      <w:numFmt w:val="decimal"/>
      <w:lvlText w:val="%1.%2"/>
      <w:lvlJc w:val="left"/>
      <w:pPr>
        <w:ind w:left="600" w:hanging="600"/>
      </w:pPr>
    </w:lvl>
    <w:lvl w:ilvl="2">
      <w:start w:val="17"/>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4">
    <w:nsid w:val="66B8695B"/>
    <w:multiLevelType w:val="hybridMultilevel"/>
    <w:tmpl w:val="6A42CB76"/>
    <w:lvl w:ilvl="0" w:tplc="401621B4">
      <w:start w:val="1"/>
      <w:numFmt w:val="lowerLetter"/>
      <w:lvlText w:val="%1)"/>
      <w:lvlJc w:val="left"/>
      <w:pPr>
        <w:ind w:left="1665" w:hanging="94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nsid w:val="67056D2E"/>
    <w:multiLevelType w:val="hybridMultilevel"/>
    <w:tmpl w:val="929E1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686F3882"/>
    <w:multiLevelType w:val="hybridMultilevel"/>
    <w:tmpl w:val="12FED8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7">
    <w:nsid w:val="69A10241"/>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6ADF2A2C"/>
    <w:multiLevelType w:val="multilevel"/>
    <w:tmpl w:val="A1C80AA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9">
    <w:nsid w:val="6AF93343"/>
    <w:multiLevelType w:val="hybridMultilevel"/>
    <w:tmpl w:val="83C832D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0">
    <w:nsid w:val="6B654753"/>
    <w:multiLevelType w:val="hybridMultilevel"/>
    <w:tmpl w:val="EFA8C7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nsid w:val="6B666DA8"/>
    <w:multiLevelType w:val="hybridMultilevel"/>
    <w:tmpl w:val="C234C71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6C1F2A9F"/>
    <w:multiLevelType w:val="hybridMultilevel"/>
    <w:tmpl w:val="7666885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6CD57A1C"/>
    <w:multiLevelType w:val="multilevel"/>
    <w:tmpl w:val="AD68E0B2"/>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D093710"/>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6D6F135E"/>
    <w:multiLevelType w:val="hybridMultilevel"/>
    <w:tmpl w:val="861E8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70733F8F"/>
    <w:multiLevelType w:val="multilevel"/>
    <w:tmpl w:val="0BCC0F92"/>
    <w:lvl w:ilvl="0">
      <w:start w:val="1"/>
      <w:numFmt w:val="upperRoman"/>
      <w:lvlText w:val="%1."/>
      <w:lvlJc w:val="left"/>
      <w:pPr>
        <w:ind w:left="0" w:firstLine="0"/>
      </w:pPr>
    </w:lvl>
    <w:lvl w:ilvl="1">
      <w:start w:val="1"/>
      <w:numFmt w:val="upperLetter"/>
      <w:lvlText w:val="%2."/>
      <w:lvlJc w:val="left"/>
      <w:pPr>
        <w:ind w:left="720" w:firstLine="0"/>
      </w:pPr>
    </w:lvl>
    <w:lvl w:ilvl="2">
      <w:start w:val="1"/>
      <w:numFmt w:val="bullet"/>
      <w:lvlText w:val=""/>
      <w:lvlJc w:val="left"/>
      <w:pPr>
        <w:ind w:left="1440" w:firstLine="0"/>
      </w:pPr>
      <w:rPr>
        <w:rFonts w:ascii="Symbol" w:hAnsi="Symbol" w:hint="default"/>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27">
    <w:nsid w:val="70762468"/>
    <w:multiLevelType w:val="hybridMultilevel"/>
    <w:tmpl w:val="ADB0E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8">
    <w:nsid w:val="70AA6B2E"/>
    <w:multiLevelType w:val="hybridMultilevel"/>
    <w:tmpl w:val="0ED8E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9">
    <w:nsid w:val="73EF70DB"/>
    <w:multiLevelType w:val="hybridMultilevel"/>
    <w:tmpl w:val="F32C76E6"/>
    <w:lvl w:ilvl="0" w:tplc="F66629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nsid w:val="74967F77"/>
    <w:multiLevelType w:val="hybridMultilevel"/>
    <w:tmpl w:val="8F7615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749829F2"/>
    <w:multiLevelType w:val="hybridMultilevel"/>
    <w:tmpl w:val="A9C2F758"/>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74E660D2"/>
    <w:multiLevelType w:val="multilevel"/>
    <w:tmpl w:val="3CBECF2E"/>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76154C76"/>
    <w:multiLevelType w:val="hybridMultilevel"/>
    <w:tmpl w:val="013CD9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787E5A0A"/>
    <w:multiLevelType w:val="multilevel"/>
    <w:tmpl w:val="D6B6A9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5">
    <w:nsid w:val="7A5C0169"/>
    <w:multiLevelType w:val="hybridMultilevel"/>
    <w:tmpl w:val="7402E89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7B95630C"/>
    <w:multiLevelType w:val="hybridMultilevel"/>
    <w:tmpl w:val="CD6C1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7BC21323"/>
    <w:multiLevelType w:val="multilevel"/>
    <w:tmpl w:val="D450BA6C"/>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nsid w:val="7BED0308"/>
    <w:multiLevelType w:val="multilevel"/>
    <w:tmpl w:val="E78CA5C8"/>
    <w:lvl w:ilvl="0">
      <w:start w:val="4"/>
      <w:numFmt w:val="decimal"/>
      <w:lvlText w:val="%1"/>
      <w:lvlJc w:val="left"/>
      <w:pPr>
        <w:ind w:left="600" w:hanging="600"/>
      </w:pPr>
    </w:lvl>
    <w:lvl w:ilvl="1">
      <w:start w:val="4"/>
      <w:numFmt w:val="decimal"/>
      <w:lvlText w:val="%1.%2"/>
      <w:lvlJc w:val="left"/>
      <w:pPr>
        <w:ind w:left="600" w:hanging="60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9">
    <w:nsid w:val="7D4F1A80"/>
    <w:multiLevelType w:val="hybridMultilevel"/>
    <w:tmpl w:val="B308B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7D660815"/>
    <w:multiLevelType w:val="hybridMultilevel"/>
    <w:tmpl w:val="E6249E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7DEC2CB7"/>
    <w:multiLevelType w:val="hybridMultilevel"/>
    <w:tmpl w:val="08B67EBC"/>
    <w:lvl w:ilvl="0" w:tplc="5DCE03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7FC62DE8"/>
    <w:multiLevelType w:val="hybridMultilevel"/>
    <w:tmpl w:val="A0823C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5"/>
  </w:num>
  <w:num w:numId="2">
    <w:abstractNumId w:val="19"/>
  </w:num>
  <w:num w:numId="3">
    <w:abstractNumId w:val="11"/>
  </w:num>
  <w:num w:numId="4">
    <w:abstractNumId w:val="3"/>
  </w:num>
  <w:num w:numId="5">
    <w:abstractNumId w:val="49"/>
  </w:num>
  <w:num w:numId="6">
    <w:abstractNumId w:val="20"/>
  </w:num>
  <w:num w:numId="7">
    <w:abstractNumId w:val="34"/>
  </w:num>
  <w:num w:numId="8">
    <w:abstractNumId w:val="115"/>
  </w:num>
  <w:num w:numId="9">
    <w:abstractNumId w:val="58"/>
  </w:num>
  <w:num w:numId="10">
    <w:abstractNumId w:val="33"/>
  </w:num>
  <w:num w:numId="11">
    <w:abstractNumId w:val="66"/>
  </w:num>
  <w:num w:numId="12">
    <w:abstractNumId w:val="78"/>
  </w:num>
  <w:num w:numId="13">
    <w:abstractNumId w:val="46"/>
  </w:num>
  <w:num w:numId="14">
    <w:abstractNumId w:val="142"/>
  </w:num>
  <w:num w:numId="15">
    <w:abstractNumId w:val="44"/>
  </w:num>
  <w:num w:numId="16">
    <w:abstractNumId w:val="14"/>
  </w:num>
  <w:num w:numId="17">
    <w:abstractNumId w:val="15"/>
  </w:num>
  <w:num w:numId="18">
    <w:abstractNumId w:val="121"/>
  </w:num>
  <w:num w:numId="19">
    <w:abstractNumId w:val="89"/>
  </w:num>
  <w:num w:numId="20">
    <w:abstractNumId w:val="98"/>
  </w:num>
  <w:num w:numId="21">
    <w:abstractNumId w:val="124"/>
  </w:num>
  <w:num w:numId="22">
    <w:abstractNumId w:val="87"/>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7"/>
  </w:num>
  <w:num w:numId="25">
    <w:abstractNumId w:val="120"/>
  </w:num>
  <w:num w:numId="26">
    <w:abstractNumId w:val="52"/>
  </w:num>
  <w:num w:numId="27">
    <w:abstractNumId w:val="38"/>
  </w:num>
  <w:num w:numId="28">
    <w:abstractNumId w:val="97"/>
  </w:num>
  <w:num w:numId="29">
    <w:abstractNumId w:val="54"/>
  </w:num>
  <w:num w:numId="30">
    <w:abstractNumId w:val="114"/>
  </w:num>
  <w:num w:numId="31">
    <w:abstractNumId w:val="57"/>
  </w:num>
  <w:num w:numId="32">
    <w:abstractNumId w:val="41"/>
  </w:num>
  <w:num w:numId="33">
    <w:abstractNumId w:val="70"/>
  </w:num>
  <w:num w:numId="34">
    <w:abstractNumId w:val="43"/>
  </w:num>
  <w:num w:numId="35">
    <w:abstractNumId w:val="23"/>
  </w:num>
  <w:num w:numId="36">
    <w:abstractNumId w:val="19"/>
    <w:lvlOverride w:ilvl="0">
      <w:startOverride w:val="4"/>
    </w:lvlOverride>
    <w:lvlOverride w:ilvl="1">
      <w:startOverride w:val="4"/>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4"/>
    </w:lvlOverride>
    <w:lvlOverride w:ilvl="1">
      <w:startOverride w:val="4"/>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lvl w:ilvl="0">
        <w:numFmt w:val="bullet"/>
        <w:lvlText w:val="•"/>
        <w:legacy w:legacy="1" w:legacySpace="0" w:legacyIndent="0"/>
        <w:lvlJc w:val="left"/>
        <w:pPr>
          <w:ind w:left="0" w:firstLine="0"/>
        </w:pPr>
        <w:rPr>
          <w:rFonts w:ascii="Arial" w:hAnsi="Arial" w:cs="Arial" w:hint="default"/>
          <w:sz w:val="36"/>
        </w:rPr>
      </w:lvl>
    </w:lvlOverride>
  </w:num>
  <w:num w:numId="40">
    <w:abstractNumId w:val="102"/>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0"/>
    <w:lvlOverride w:ilvl="0">
      <w:startOverride w:val="4"/>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19"/>
    <w:lvlOverride w:ilvl="0">
      <w:startOverride w:val="5"/>
    </w:lvlOverride>
    <w:lvlOverride w:ilvl="1">
      <w:startOverride w:val="4"/>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6"/>
  </w:num>
  <w:num w:numId="49">
    <w:abstractNumId w:val="123"/>
  </w:num>
  <w:num w:numId="50">
    <w:abstractNumId w:val="112"/>
  </w:num>
  <w:num w:numId="5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4"/>
    </w:lvlOverride>
    <w:lvlOverride w:ilvl="1">
      <w:startOverride w:val="4"/>
    </w:lvlOverride>
    <w:lvlOverride w:ilvl="2">
      <w:startOverride w:val="18"/>
    </w:lvlOverride>
  </w:num>
  <w:num w:numId="54">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38"/>
    <w:lvlOverride w:ilvl="0">
      <w:startOverride w:val="4"/>
    </w:lvlOverride>
    <w:lvlOverride w:ilvl="1">
      <w:startOverride w:val="4"/>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13"/>
    <w:lvlOverride w:ilvl="0">
      <w:startOverride w:val="4"/>
    </w:lvlOverride>
    <w:lvlOverride w:ilvl="1">
      <w:startOverride w:val="4"/>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startOverride w:val="4"/>
    </w:lvlOverride>
    <w:lvlOverride w:ilvl="1">
      <w:startOverride w:val="4"/>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5"/>
    <w:lvlOverride w:ilvl="0">
      <w:startOverride w:val="1"/>
    </w:lvlOverride>
    <w:lvlOverride w:ilvl="1"/>
    <w:lvlOverride w:ilvl="2">
      <w:startOverride w:val="1"/>
    </w:lvlOverride>
    <w:lvlOverride w:ilvl="3"/>
    <w:lvlOverride w:ilvl="4"/>
    <w:lvlOverride w:ilvl="5"/>
    <w:lvlOverride w:ilvl="6"/>
    <w:lvlOverride w:ilvl="7"/>
    <w:lvlOverride w:ilvl="8"/>
  </w:num>
  <w:num w:numId="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2"/>
    <w:lvlOverride w:ilvl="0">
      <w:startOverride w:val="5"/>
    </w:lvlOverride>
    <w:lvlOverride w:ilvl="1">
      <w:startOverride w:val="6"/>
    </w:lvlOverride>
    <w:lvlOverride w:ilvl="2">
      <w:startOverride w:val="2"/>
    </w:lvlOverride>
  </w:num>
  <w:num w:numId="64">
    <w:abstractNumId w:val="25"/>
  </w:num>
  <w:num w:numId="65">
    <w:abstractNumId w:val="112"/>
    <w:lvlOverride w:ilvl="0">
      <w:startOverride w:val="5"/>
    </w:lvlOverride>
    <w:lvlOverride w:ilvl="1">
      <w:startOverride w:val="5"/>
    </w:lvlOverride>
    <w:lvlOverride w:ilvl="2">
      <w:startOverride w:val="8"/>
    </w:lvlOverride>
  </w:num>
  <w:num w:numId="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lvlOverride w:ilvl="0">
      <w:startOverride w:val="5"/>
    </w:lvlOverride>
    <w:lvlOverride w:ilvl="1">
      <w:startOverride w:val="1"/>
    </w:lvlOverride>
    <w:lvlOverride w:ilvl="2">
      <w:startOverride w:val="2"/>
    </w:lvlOverride>
  </w:num>
  <w:num w:numId="68">
    <w:abstractNumId w:val="104"/>
  </w:num>
  <w:num w:numId="69">
    <w:abstractNumId w:val="74"/>
  </w:num>
  <w:num w:numId="70">
    <w:abstractNumId w:val="74"/>
    <w:lvlOverride w:ilvl="0">
      <w:startOverride w:val="4"/>
    </w:lvlOverride>
    <w:lvlOverride w:ilvl="1">
      <w:startOverride w:val="4"/>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7"/>
  </w:num>
  <w:num w:numId="72">
    <w:abstractNumId w:val="71"/>
  </w:num>
  <w:num w:numId="73">
    <w:abstractNumId w:val="71"/>
    <w:lvlOverride w:ilvl="0">
      <w:startOverride w:val="5"/>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9"/>
    <w:lvlOverride w:ilvl="0">
      <w:startOverride w:val="4"/>
    </w:lvlOverride>
    <w:lvlOverride w:ilvl="1">
      <w:startOverride w:val="4"/>
    </w:lvlOverride>
    <w:lvlOverride w:ilvl="2">
      <w:startOverride w:val="1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7"/>
  </w:num>
  <w:num w:numId="76">
    <w:abstractNumId w:val="19"/>
    <w:lvlOverride w:ilvl="0">
      <w:startOverride w:val="4"/>
    </w:lvlOverride>
    <w:lvlOverride w:ilvl="1">
      <w:startOverride w:val="4"/>
    </w:lvlOverride>
    <w:lvlOverride w:ilvl="2">
      <w:startOverride w:val="24"/>
    </w:lvlOverride>
  </w:num>
  <w:num w:numId="77">
    <w:abstractNumId w:val="19"/>
    <w:lvlOverride w:ilvl="0">
      <w:startOverride w:val="4"/>
    </w:lvlOverride>
    <w:lvlOverride w:ilvl="1">
      <w:startOverride w:val="4"/>
    </w:lvlOverride>
    <w:lvlOverride w:ilvl="2">
      <w:startOverride w:val="24"/>
    </w:lvlOverride>
  </w:num>
  <w:num w:numId="78">
    <w:abstractNumId w:val="19"/>
    <w:lvlOverride w:ilvl="0">
      <w:startOverride w:val="4"/>
    </w:lvlOverride>
    <w:lvlOverride w:ilvl="1">
      <w:startOverride w:val="4"/>
    </w:lvlOverride>
    <w:lvlOverride w:ilvl="2">
      <w:startOverride w:val="24"/>
    </w:lvlOverride>
  </w:num>
  <w:num w:numId="79">
    <w:abstractNumId w:val="17"/>
  </w:num>
  <w:num w:numId="80">
    <w:abstractNumId w:val="19"/>
    <w:lvlOverride w:ilvl="0">
      <w:startOverride w:val="5"/>
    </w:lvlOverride>
    <w:lvlOverride w:ilvl="1">
      <w:startOverride w:val="1"/>
    </w:lvlOverride>
    <w:lvlOverride w:ilvl="2">
      <w:startOverride w:val="8"/>
    </w:lvlOverride>
  </w:num>
  <w:num w:numId="81">
    <w:abstractNumId w:val="35"/>
  </w:num>
  <w:num w:numId="82">
    <w:abstractNumId w:val="106"/>
    <w:lvlOverride w:ilvl="0">
      <w:startOverride w:val="5"/>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18"/>
  </w:num>
  <w:num w:numId="84">
    <w:abstractNumId w:val="47"/>
  </w:num>
  <w:num w:numId="85">
    <w:abstractNumId w:val="129"/>
  </w:num>
  <w:num w:numId="86">
    <w:abstractNumId w:val="24"/>
  </w:num>
  <w:num w:numId="87">
    <w:abstractNumId w:val="19"/>
    <w:lvlOverride w:ilvl="0">
      <w:startOverride w:val="4"/>
    </w:lvlOverride>
    <w:lvlOverride w:ilvl="1">
      <w:startOverride w:val="4"/>
    </w:lvlOverride>
    <w:lvlOverride w:ilvl="2">
      <w:startOverride w:val="3"/>
    </w:lvlOverride>
  </w:num>
  <w:num w:numId="88">
    <w:abstractNumId w:val="19"/>
    <w:lvlOverride w:ilvl="0">
      <w:startOverride w:val="4"/>
    </w:lvlOverride>
    <w:lvlOverride w:ilvl="1">
      <w:startOverride w:val="4"/>
    </w:lvlOverride>
    <w:lvlOverride w:ilvl="2">
      <w:startOverride w:val="3"/>
    </w:lvlOverride>
  </w:num>
  <w:num w:numId="89">
    <w:abstractNumId w:val="134"/>
  </w:num>
  <w:num w:numId="90">
    <w:abstractNumId w:val="29"/>
  </w:num>
  <w:num w:numId="91">
    <w:abstractNumId w:val="103"/>
  </w:num>
  <w:num w:numId="9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1"/>
  </w:num>
  <w:num w:numId="94">
    <w:abstractNumId w:val="132"/>
  </w:num>
  <w:num w:numId="95">
    <w:abstractNumId w:val="36"/>
  </w:num>
  <w:num w:numId="96">
    <w:abstractNumId w:val="19"/>
    <w:lvlOverride w:ilvl="0">
      <w:startOverride w:val="30"/>
    </w:lvlOverride>
  </w:num>
  <w:num w:numId="97">
    <w:abstractNumId w:val="19"/>
    <w:lvlOverride w:ilvl="0">
      <w:startOverride w:val="4"/>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27"/>
  </w:num>
  <w:num w:numId="99">
    <w:abstractNumId w:val="42"/>
  </w:num>
  <w:num w:numId="100">
    <w:abstractNumId w:val="139"/>
  </w:num>
  <w:num w:numId="101">
    <w:abstractNumId w:val="99"/>
  </w:num>
  <w:num w:numId="102">
    <w:abstractNumId w:val="9"/>
  </w:num>
  <w:num w:numId="103">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62"/>
  </w:num>
  <w:num w:numId="105">
    <w:abstractNumId w:val="31"/>
  </w:num>
  <w:num w:numId="106">
    <w:abstractNumId w:val="96"/>
  </w:num>
  <w:num w:numId="107">
    <w:abstractNumId w:val="105"/>
  </w:num>
  <w:num w:numId="108">
    <w:abstractNumId w:val="110"/>
  </w:num>
  <w:num w:numId="109">
    <w:abstractNumId w:val="88"/>
  </w:num>
  <w:num w:numId="110">
    <w:abstractNumId w:val="76"/>
  </w:num>
  <w:num w:numId="111">
    <w:abstractNumId w:val="6"/>
  </w:num>
  <w:num w:numId="112">
    <w:abstractNumId w:val="122"/>
  </w:num>
  <w:num w:numId="113">
    <w:abstractNumId w:val="8"/>
  </w:num>
  <w:num w:numId="114">
    <w:abstractNumId w:val="133"/>
  </w:num>
  <w:num w:numId="115">
    <w:abstractNumId w:val="10"/>
  </w:num>
  <w:num w:numId="116">
    <w:abstractNumId w:val="27"/>
  </w:num>
  <w:num w:numId="117">
    <w:abstractNumId w:val="119"/>
  </w:num>
  <w:num w:numId="1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9"/>
  </w:num>
  <w:num w:numId="121">
    <w:abstractNumId w:val="131"/>
  </w:num>
  <w:num w:numId="122">
    <w:abstractNumId w:val="93"/>
  </w:num>
  <w:num w:numId="123">
    <w:abstractNumId w:val="22"/>
  </w:num>
  <w:num w:numId="124">
    <w:abstractNumId w:val="19"/>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41"/>
  </w:num>
  <w:num w:numId="126">
    <w:abstractNumId w:val="65"/>
  </w:num>
  <w:num w:numId="127">
    <w:abstractNumId w:val="86"/>
  </w:num>
  <w:num w:numId="12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9"/>
  </w:num>
  <w:num w:numId="130">
    <w:abstractNumId w:val="92"/>
  </w:num>
  <w:num w:numId="131">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
  </w:num>
  <w:num w:numId="133">
    <w:abstractNumId w:val="68"/>
  </w:num>
  <w:num w:numId="134">
    <w:abstractNumId w:val="7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6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30"/>
  </w:num>
  <w:num w:numId="138">
    <w:abstractNumId w:val="140"/>
  </w:num>
  <w:num w:numId="139">
    <w:abstractNumId w:val="37"/>
  </w:num>
  <w:num w:numId="140">
    <w:abstractNumId w:val="84"/>
  </w:num>
  <w:num w:numId="141">
    <w:abstractNumId w:val="48"/>
  </w:num>
  <w:num w:numId="142">
    <w:abstractNumId w:val="53"/>
  </w:num>
  <w:num w:numId="143">
    <w:abstractNumId w:val="126"/>
  </w:num>
  <w:num w:numId="144">
    <w:abstractNumId w:val="4"/>
  </w:num>
  <w:num w:numId="145">
    <w:abstractNumId w:val="82"/>
  </w:num>
  <w:num w:numId="146">
    <w:abstractNumId w:val="91"/>
  </w:num>
  <w:num w:numId="147">
    <w:abstractNumId w:val="136"/>
  </w:num>
  <w:num w:numId="148">
    <w:abstractNumId w:val="81"/>
  </w:num>
  <w:num w:numId="149">
    <w:abstractNumId w:val="45"/>
  </w:num>
  <w:num w:numId="150">
    <w:abstractNumId w:val="16"/>
  </w:num>
  <w:num w:numId="151">
    <w:abstractNumId w:val="26"/>
  </w:num>
  <w:num w:numId="152">
    <w:abstractNumId w:val="64"/>
  </w:num>
  <w:num w:numId="153">
    <w:abstractNumId w:val="51"/>
  </w:num>
  <w:num w:numId="154">
    <w:abstractNumId w:val="30"/>
  </w:num>
  <w:num w:numId="155">
    <w:abstractNumId w:val="39"/>
  </w:num>
  <w:num w:numId="156">
    <w:abstractNumId w:val="100"/>
  </w:num>
  <w:num w:numId="157">
    <w:abstractNumId w:val="72"/>
  </w:num>
  <w:num w:numId="158">
    <w:abstractNumId w:val="128"/>
  </w:num>
  <w:num w:numId="1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3"/>
  </w:num>
  <w:num w:numId="161">
    <w:abstractNumId w:val="63"/>
  </w:num>
  <w:num w:numId="1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80"/>
  </w:num>
  <w:num w:numId="1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83"/>
  </w:num>
  <w:num w:numId="16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2"/>
  </w:num>
  <w:num w:numId="177">
    <w:abstractNumId w:val="5"/>
  </w:num>
  <w:num w:numId="17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8"/>
    <w:lvlOverride w:ilvl="0">
      <w:startOverride w:val="1"/>
    </w:lvlOverride>
    <w:lvlOverride w:ilvl="1">
      <w:startOverride w:val="1"/>
    </w:lvlOverride>
    <w:lvlOverride w:ilvl="2">
      <w:startOverride w:val="1"/>
    </w:lvlOverride>
    <w:lvlOverride w:ilvl="3">
      <w:startOverride w:val="2"/>
    </w:lvlOverride>
  </w:num>
  <w:num w:numId="18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95"/>
  </w:num>
  <w:num w:numId="183">
    <w:abstractNumId w:val="125"/>
  </w:num>
  <w:num w:numId="184">
    <w:abstractNumId w:val="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67"/>
  </w:num>
  <w:num w:numId="186">
    <w:abstractNumId w:val="135"/>
  </w:num>
  <w:num w:numId="187">
    <w:abstractNumId w:val="55"/>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058"/>
    <w:rsid w:val="00191384"/>
    <w:rsid w:val="00324058"/>
    <w:rsid w:val="0037056B"/>
    <w:rsid w:val="003A7007"/>
    <w:rsid w:val="00705C81"/>
    <w:rsid w:val="00A60094"/>
    <w:rsid w:val="00B11E17"/>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324058"/>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324058"/>
    <w:pPr>
      <w:keepNext/>
      <w:numPr>
        <w:numId w:val="2"/>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324058"/>
    <w:pPr>
      <w:keepNext/>
      <w:widowControl/>
      <w:numPr>
        <w:ilvl w:val="1"/>
        <w:numId w:val="2"/>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324058"/>
    <w:pPr>
      <w:numPr>
        <w:ilvl w:val="2"/>
        <w:numId w:val="2"/>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324058"/>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324058"/>
    <w:pPr>
      <w:keepNext/>
      <w:keepLines/>
      <w:numPr>
        <w:ilvl w:val="4"/>
        <w:numId w:val="2"/>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324058"/>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324058"/>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324058"/>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324058"/>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24058"/>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324058"/>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324058"/>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324058"/>
    <w:rPr>
      <w:rFonts w:ascii="Calibri" w:eastAsiaTheme="minorEastAsia" w:hAnsi="Calibri" w:cs="Arial"/>
      <w:bCs/>
      <w:i/>
      <w:noProof/>
    </w:rPr>
  </w:style>
  <w:style w:type="character" w:customStyle="1" w:styleId="Heading5Char">
    <w:name w:val="Heading 5 Char"/>
    <w:basedOn w:val="DefaultParagraphFont"/>
    <w:link w:val="Heading5"/>
    <w:uiPriority w:val="99"/>
    <w:rsid w:val="00324058"/>
    <w:rPr>
      <w:rFonts w:ascii="Calibri" w:eastAsia="Times New Roman" w:hAnsi="Calibri" w:cs="Times New Roman"/>
      <w:sz w:val="20"/>
    </w:rPr>
  </w:style>
  <w:style w:type="character" w:customStyle="1" w:styleId="Heading6Char">
    <w:name w:val="Heading 6 Char"/>
    <w:basedOn w:val="DefaultParagraphFont"/>
    <w:link w:val="Heading6"/>
    <w:uiPriority w:val="9"/>
    <w:rsid w:val="00324058"/>
    <w:rPr>
      <w:rFonts w:eastAsia="Times New Roman" w:cs="Calibri"/>
      <w:b/>
      <w:smallCaps/>
    </w:rPr>
  </w:style>
  <w:style w:type="character" w:customStyle="1" w:styleId="Heading7Char">
    <w:name w:val="Heading 7 Char"/>
    <w:basedOn w:val="DefaultParagraphFont"/>
    <w:link w:val="Heading7"/>
    <w:uiPriority w:val="99"/>
    <w:rsid w:val="00324058"/>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324058"/>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324058"/>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324058"/>
    <w:rPr>
      <w:rFonts w:ascii="Calibri" w:eastAsiaTheme="minorEastAsia" w:hAnsi="Calibri" w:cs="Times New Roman"/>
      <w:bCs/>
      <w:sz w:val="24"/>
      <w:szCs w:val="24"/>
    </w:rPr>
  </w:style>
  <w:style w:type="paragraph" w:styleId="Header">
    <w:name w:val="header"/>
    <w:basedOn w:val="Normal"/>
    <w:link w:val="HeaderChar"/>
    <w:uiPriority w:val="99"/>
    <w:rsid w:val="00324058"/>
    <w:pPr>
      <w:tabs>
        <w:tab w:val="center" w:pos="4320"/>
        <w:tab w:val="right" w:pos="8640"/>
      </w:tabs>
    </w:pPr>
  </w:style>
  <w:style w:type="character" w:customStyle="1" w:styleId="HeaderChar">
    <w:name w:val="Header Char"/>
    <w:basedOn w:val="DefaultParagraphFont"/>
    <w:link w:val="Header"/>
    <w:uiPriority w:val="99"/>
    <w:rsid w:val="00324058"/>
    <w:rPr>
      <w:rFonts w:eastAsia="Times New Roman" w:cs="Times New Roman"/>
      <w:sz w:val="20"/>
    </w:rPr>
  </w:style>
  <w:style w:type="paragraph" w:styleId="Footer">
    <w:name w:val="footer"/>
    <w:basedOn w:val="Normal"/>
    <w:link w:val="FooterChar1"/>
    <w:uiPriority w:val="99"/>
    <w:rsid w:val="00324058"/>
    <w:pPr>
      <w:tabs>
        <w:tab w:val="center" w:pos="4320"/>
        <w:tab w:val="right" w:pos="8640"/>
      </w:tabs>
    </w:pPr>
  </w:style>
  <w:style w:type="character" w:customStyle="1" w:styleId="FooterChar">
    <w:name w:val="Footer Char"/>
    <w:basedOn w:val="DefaultParagraphFont"/>
    <w:uiPriority w:val="99"/>
    <w:rsid w:val="00324058"/>
    <w:rPr>
      <w:rFonts w:eastAsia="Times New Roman" w:cs="Times New Roman"/>
      <w:sz w:val="20"/>
    </w:rPr>
  </w:style>
  <w:style w:type="character" w:customStyle="1" w:styleId="FooterChar1">
    <w:name w:val="Footer Char1"/>
    <w:link w:val="Footer"/>
    <w:uiPriority w:val="99"/>
    <w:locked/>
    <w:rsid w:val="00324058"/>
    <w:rPr>
      <w:rFonts w:eastAsia="Times New Roman" w:cs="Times New Roman"/>
      <w:sz w:val="20"/>
    </w:rPr>
  </w:style>
  <w:style w:type="paragraph" w:styleId="BodyText">
    <w:name w:val="Body Text"/>
    <w:basedOn w:val="Normal"/>
    <w:link w:val="BodyTextChar"/>
    <w:uiPriority w:val="99"/>
    <w:rsid w:val="00324058"/>
    <w:rPr>
      <w:sz w:val="28"/>
    </w:rPr>
  </w:style>
  <w:style w:type="character" w:customStyle="1" w:styleId="BodyTextChar">
    <w:name w:val="Body Text Char"/>
    <w:basedOn w:val="DefaultParagraphFont"/>
    <w:link w:val="BodyText"/>
    <w:uiPriority w:val="99"/>
    <w:rsid w:val="00324058"/>
    <w:rPr>
      <w:rFonts w:eastAsia="Times New Roman" w:cs="Times New Roman"/>
      <w:sz w:val="28"/>
    </w:rPr>
  </w:style>
  <w:style w:type="paragraph" w:customStyle="1" w:styleId="Style0">
    <w:name w:val="Style0"/>
    <w:uiPriority w:val="99"/>
    <w:rsid w:val="00324058"/>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324058"/>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324058"/>
    <w:rPr>
      <w:rFonts w:eastAsia="Times New Roman" w:cs="Times New Roman"/>
      <w:sz w:val="20"/>
    </w:rPr>
  </w:style>
  <w:style w:type="character" w:styleId="FootnoteReference">
    <w:name w:val="footnote reference"/>
    <w:aliases w:val="Footnote_Reference,o,fr"/>
    <w:uiPriority w:val="99"/>
    <w:qFormat/>
    <w:rsid w:val="00324058"/>
    <w:rPr>
      <w:rFonts w:ascii="Arial" w:hAnsi="Arial" w:cs="Times New Roman"/>
      <w:sz w:val="20"/>
      <w:vertAlign w:val="superscript"/>
    </w:rPr>
  </w:style>
  <w:style w:type="character" w:styleId="PageNumber">
    <w:name w:val="page number"/>
    <w:uiPriority w:val="99"/>
    <w:rsid w:val="00324058"/>
    <w:rPr>
      <w:rFonts w:cs="Times New Roman"/>
    </w:rPr>
  </w:style>
  <w:style w:type="paragraph" w:customStyle="1" w:styleId="PresentedBy">
    <w:name w:val="Presented By"/>
    <w:basedOn w:val="Normal"/>
    <w:link w:val="PresentedByChar"/>
    <w:uiPriority w:val="99"/>
    <w:rsid w:val="00324058"/>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324058"/>
    <w:rPr>
      <w:rFonts w:ascii="Palatino Linotype" w:eastAsia="Times New Roman" w:hAnsi="Palatino Linotype" w:cs="Times New Roman"/>
      <w:color w:val="6F6754"/>
      <w:sz w:val="20"/>
    </w:rPr>
  </w:style>
  <w:style w:type="character" w:styleId="Hyperlink">
    <w:name w:val="Hyperlink"/>
    <w:uiPriority w:val="99"/>
    <w:rsid w:val="00324058"/>
    <w:rPr>
      <w:rFonts w:cs="Times New Roman"/>
      <w:color w:val="0000FF"/>
      <w:u w:val="single"/>
    </w:rPr>
  </w:style>
  <w:style w:type="paragraph" w:styleId="TOC1">
    <w:name w:val="toc 1"/>
    <w:basedOn w:val="Normal"/>
    <w:next w:val="Normal"/>
    <w:autoRedefine/>
    <w:uiPriority w:val="39"/>
    <w:rsid w:val="00324058"/>
    <w:pPr>
      <w:tabs>
        <w:tab w:val="left" w:pos="480"/>
        <w:tab w:val="right" w:leader="dot" w:pos="9350"/>
      </w:tabs>
    </w:pPr>
    <w:rPr>
      <w:rFonts w:asciiTheme="majorHAnsi" w:hAnsiTheme="majorHAnsi"/>
      <w:b/>
      <w:bCs/>
      <w:caps/>
      <w:noProof/>
      <w:color w:val="FFFFFF" w:themeColor="background1"/>
    </w:rPr>
  </w:style>
  <w:style w:type="paragraph" w:styleId="TOC2">
    <w:name w:val="toc 2"/>
    <w:basedOn w:val="Normal"/>
    <w:next w:val="Normal"/>
    <w:autoRedefine/>
    <w:uiPriority w:val="39"/>
    <w:rsid w:val="00324058"/>
    <w:pPr>
      <w:spacing w:before="240"/>
    </w:pPr>
    <w:rPr>
      <w:rFonts w:cstheme="minorHAnsi"/>
      <w:b/>
      <w:bCs/>
      <w:szCs w:val="20"/>
    </w:rPr>
  </w:style>
  <w:style w:type="paragraph" w:styleId="CommentText">
    <w:name w:val="annotation text"/>
    <w:basedOn w:val="Normal"/>
    <w:link w:val="CommentTextChar"/>
    <w:rsid w:val="00324058"/>
  </w:style>
  <w:style w:type="character" w:customStyle="1" w:styleId="CommentTextChar">
    <w:name w:val="Comment Text Char"/>
    <w:basedOn w:val="DefaultParagraphFont"/>
    <w:link w:val="CommentText"/>
    <w:rsid w:val="00324058"/>
    <w:rPr>
      <w:rFonts w:eastAsia="Times New Roman" w:cs="Times New Roman"/>
      <w:sz w:val="20"/>
    </w:rPr>
  </w:style>
  <w:style w:type="character" w:customStyle="1" w:styleId="CommentSubjectChar">
    <w:name w:val="Comment Subject Char"/>
    <w:basedOn w:val="CommentTextChar"/>
    <w:link w:val="CommentSubject"/>
    <w:uiPriority w:val="99"/>
    <w:semiHidden/>
    <w:rsid w:val="00324058"/>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324058"/>
    <w:rPr>
      <w:b/>
      <w:bCs/>
    </w:rPr>
  </w:style>
  <w:style w:type="character" w:customStyle="1" w:styleId="CommentSubjectChar1">
    <w:name w:val="Comment Subject Char1"/>
    <w:basedOn w:val="CommentTextChar"/>
    <w:uiPriority w:val="99"/>
    <w:semiHidden/>
    <w:rsid w:val="00324058"/>
    <w:rPr>
      <w:rFonts w:eastAsia="Times New Roman" w:cs="Times New Roman"/>
      <w:b/>
      <w:bCs/>
      <w:sz w:val="20"/>
    </w:rPr>
  </w:style>
  <w:style w:type="paragraph" w:styleId="BalloonText">
    <w:name w:val="Balloon Text"/>
    <w:basedOn w:val="Normal"/>
    <w:link w:val="BalloonTextChar"/>
    <w:uiPriority w:val="99"/>
    <w:semiHidden/>
    <w:rsid w:val="00324058"/>
    <w:rPr>
      <w:rFonts w:ascii="Tahoma" w:hAnsi="Tahoma" w:cs="Tahoma"/>
      <w:sz w:val="16"/>
      <w:szCs w:val="16"/>
    </w:rPr>
  </w:style>
  <w:style w:type="character" w:customStyle="1" w:styleId="BalloonTextChar">
    <w:name w:val="Balloon Text Char"/>
    <w:basedOn w:val="DefaultParagraphFont"/>
    <w:link w:val="BalloonText"/>
    <w:uiPriority w:val="99"/>
    <w:semiHidden/>
    <w:rsid w:val="00324058"/>
    <w:rPr>
      <w:rFonts w:ascii="Tahoma" w:eastAsia="Times New Roman" w:hAnsi="Tahoma" w:cs="Tahoma"/>
      <w:sz w:val="16"/>
      <w:szCs w:val="16"/>
    </w:rPr>
  </w:style>
  <w:style w:type="paragraph" w:styleId="NoSpacing">
    <w:name w:val="No Spacing"/>
    <w:uiPriority w:val="1"/>
    <w:qFormat/>
    <w:rsid w:val="00324058"/>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324058"/>
    <w:pPr>
      <w:ind w:left="720"/>
      <w:contextualSpacing/>
    </w:pPr>
  </w:style>
  <w:style w:type="character" w:styleId="BookTitle">
    <w:name w:val="Book Title"/>
    <w:uiPriority w:val="99"/>
    <w:qFormat/>
    <w:rsid w:val="00324058"/>
    <w:rPr>
      <w:b/>
      <w:bCs/>
      <w:smallCaps/>
      <w:spacing w:val="5"/>
    </w:rPr>
  </w:style>
  <w:style w:type="paragraph" w:styleId="Title">
    <w:name w:val="Title"/>
    <w:basedOn w:val="Normal"/>
    <w:next w:val="Normal"/>
    <w:link w:val="TitleChar"/>
    <w:qFormat/>
    <w:rsid w:val="00324058"/>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324058"/>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324058"/>
    <w:pPr>
      <w:keepLines/>
      <w:spacing w:before="80" w:after="40"/>
    </w:pPr>
    <w:rPr>
      <w:b/>
      <w:noProof/>
      <w:sz w:val="18"/>
    </w:rPr>
  </w:style>
  <w:style w:type="paragraph" w:customStyle="1" w:styleId="Tablecentered">
    <w:name w:val="Table centered"/>
    <w:basedOn w:val="Normal"/>
    <w:link w:val="TablecenteredChar"/>
    <w:autoRedefine/>
    <w:uiPriority w:val="99"/>
    <w:qFormat/>
    <w:rsid w:val="00324058"/>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324058"/>
    <w:rPr>
      <w:rFonts w:eastAsia="Times New Roman" w:cs="Times New Roman"/>
      <w:noProof/>
      <w:sz w:val="18"/>
      <w:szCs w:val="18"/>
    </w:rPr>
  </w:style>
  <w:style w:type="paragraph" w:customStyle="1" w:styleId="Tablecenteredbold">
    <w:name w:val="Table centered bold"/>
    <w:basedOn w:val="Tablecentered"/>
    <w:autoRedefine/>
    <w:uiPriority w:val="99"/>
    <w:rsid w:val="00324058"/>
    <w:rPr>
      <w:b/>
    </w:rPr>
  </w:style>
  <w:style w:type="paragraph" w:customStyle="1" w:styleId="Heading31">
    <w:name w:val="Heading 3.1"/>
    <w:basedOn w:val="Heading3"/>
    <w:link w:val="Heading31Char"/>
    <w:uiPriority w:val="99"/>
    <w:rsid w:val="00324058"/>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324058"/>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324058"/>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324058"/>
    <w:pPr>
      <w:spacing w:after="200" w:line="276" w:lineRule="auto"/>
    </w:pPr>
  </w:style>
  <w:style w:type="character" w:customStyle="1" w:styleId="AnalystTextChar">
    <w:name w:val="Analyst Text Char"/>
    <w:link w:val="AnalystText"/>
    <w:uiPriority w:val="99"/>
    <w:locked/>
    <w:rsid w:val="00324058"/>
    <w:rPr>
      <w:rFonts w:eastAsia="Times New Roman" w:cs="Times New Roman"/>
      <w:sz w:val="20"/>
    </w:rPr>
  </w:style>
  <w:style w:type="character" w:customStyle="1" w:styleId="UsernotesChar">
    <w:name w:val="User notes Char"/>
    <w:link w:val="Usernotes"/>
    <w:uiPriority w:val="99"/>
    <w:locked/>
    <w:rsid w:val="00324058"/>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324058"/>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324058"/>
    <w:rPr>
      <w:rFonts w:eastAsia="Times New Roman" w:cstheme="minorHAnsi"/>
      <w:b/>
      <w:sz w:val="20"/>
      <w:szCs w:val="24"/>
    </w:rPr>
  </w:style>
  <w:style w:type="paragraph" w:styleId="List">
    <w:name w:val="List"/>
    <w:basedOn w:val="Normal"/>
    <w:uiPriority w:val="99"/>
    <w:rsid w:val="00324058"/>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324058"/>
    <w:rPr>
      <w:rFonts w:cs="Times New Roman"/>
      <w:b/>
      <w:sz w:val="32"/>
      <w:lang w:val="en-US" w:eastAsia="en-US" w:bidi="ar-SA"/>
    </w:rPr>
  </w:style>
  <w:style w:type="character" w:customStyle="1" w:styleId="MacroTextChar">
    <w:name w:val="Macro Text Char"/>
    <w:basedOn w:val="DefaultParagraphFont"/>
    <w:link w:val="MacroText"/>
    <w:uiPriority w:val="99"/>
    <w:semiHidden/>
    <w:rsid w:val="00324058"/>
    <w:rPr>
      <w:rFonts w:ascii="Arial" w:eastAsia="Times New Roman" w:hAnsi="Arial" w:cs="Times New Roman"/>
      <w:sz w:val="20"/>
      <w:szCs w:val="20"/>
    </w:rPr>
  </w:style>
  <w:style w:type="paragraph" w:styleId="MacroText">
    <w:name w:val="macro"/>
    <w:link w:val="MacroTextChar"/>
    <w:uiPriority w:val="99"/>
    <w:semiHidden/>
    <w:rsid w:val="00324058"/>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324058"/>
    <w:rPr>
      <w:rFonts w:ascii="Consolas" w:eastAsia="Times New Roman" w:hAnsi="Consolas" w:cs="Consolas"/>
      <w:sz w:val="20"/>
      <w:szCs w:val="20"/>
    </w:rPr>
  </w:style>
  <w:style w:type="paragraph" w:styleId="BodyTextIndent2">
    <w:name w:val="Body Text Indent 2"/>
    <w:basedOn w:val="Normal"/>
    <w:link w:val="BodyTextIndent2Char"/>
    <w:uiPriority w:val="99"/>
    <w:rsid w:val="00324058"/>
    <w:pPr>
      <w:ind w:left="720"/>
    </w:pPr>
  </w:style>
  <w:style w:type="character" w:customStyle="1" w:styleId="BodyTextIndent2Char">
    <w:name w:val="Body Text Indent 2 Char"/>
    <w:basedOn w:val="DefaultParagraphFont"/>
    <w:link w:val="BodyTextIndent2"/>
    <w:uiPriority w:val="99"/>
    <w:rsid w:val="00324058"/>
    <w:rPr>
      <w:rFonts w:eastAsia="Times New Roman" w:cs="Times New Roman"/>
      <w:sz w:val="20"/>
    </w:rPr>
  </w:style>
  <w:style w:type="character" w:styleId="FollowedHyperlink">
    <w:name w:val="FollowedHyperlink"/>
    <w:uiPriority w:val="99"/>
    <w:rsid w:val="00324058"/>
    <w:rPr>
      <w:rFonts w:cs="Times New Roman"/>
      <w:color w:val="800080"/>
      <w:u w:val="single"/>
    </w:rPr>
  </w:style>
  <w:style w:type="paragraph" w:customStyle="1" w:styleId="Default">
    <w:name w:val="Default"/>
    <w:rsid w:val="00324058"/>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324058"/>
    <w:rPr>
      <w:rFonts w:cs="Times New Roman"/>
      <w:sz w:val="24"/>
      <w:lang w:val="en-US" w:eastAsia="en-US" w:bidi="ar-SA"/>
    </w:rPr>
  </w:style>
  <w:style w:type="paragraph" w:styleId="TOC3">
    <w:name w:val="toc 3"/>
    <w:basedOn w:val="Normal"/>
    <w:next w:val="Normal"/>
    <w:autoRedefine/>
    <w:uiPriority w:val="39"/>
    <w:rsid w:val="00324058"/>
    <w:pPr>
      <w:ind w:left="240"/>
    </w:pPr>
    <w:rPr>
      <w:rFonts w:cstheme="minorHAnsi"/>
      <w:szCs w:val="20"/>
    </w:rPr>
  </w:style>
  <w:style w:type="character" w:customStyle="1" w:styleId="CharChar11">
    <w:name w:val="Char Char11"/>
    <w:uiPriority w:val="99"/>
    <w:locked/>
    <w:rsid w:val="00324058"/>
    <w:rPr>
      <w:rFonts w:ascii="Cambria" w:hAnsi="Cambria" w:cs="Times New Roman"/>
      <w:b/>
      <w:bCs/>
      <w:sz w:val="28"/>
      <w:szCs w:val="28"/>
      <w:lang w:val="en-US" w:eastAsia="en-US" w:bidi="ar-SA"/>
    </w:rPr>
  </w:style>
  <w:style w:type="character" w:customStyle="1" w:styleId="CharChar10">
    <w:name w:val="Char Char10"/>
    <w:uiPriority w:val="99"/>
    <w:locked/>
    <w:rsid w:val="00324058"/>
    <w:rPr>
      <w:rFonts w:ascii="Cambria" w:hAnsi="Cambria" w:cs="Times New Roman"/>
      <w:b/>
      <w:bCs/>
      <w:sz w:val="26"/>
      <w:szCs w:val="26"/>
      <w:lang w:val="en-US" w:eastAsia="en-US" w:bidi="ar-SA"/>
    </w:rPr>
  </w:style>
  <w:style w:type="character" w:customStyle="1" w:styleId="CharChar9">
    <w:name w:val="Char Char9"/>
    <w:uiPriority w:val="99"/>
    <w:locked/>
    <w:rsid w:val="00324058"/>
    <w:rPr>
      <w:rFonts w:ascii="Cambria" w:hAnsi="Cambria" w:cs="Times New Roman"/>
      <w:b/>
      <w:bCs/>
      <w:sz w:val="22"/>
      <w:szCs w:val="22"/>
      <w:lang w:val="en-US" w:eastAsia="en-US" w:bidi="ar-SA"/>
    </w:rPr>
  </w:style>
  <w:style w:type="character" w:customStyle="1" w:styleId="CharChar7">
    <w:name w:val="Char Char7"/>
    <w:uiPriority w:val="99"/>
    <w:locked/>
    <w:rsid w:val="00324058"/>
    <w:rPr>
      <w:rFonts w:ascii="Cambria" w:hAnsi="Cambria" w:cs="Times New Roman"/>
      <w:sz w:val="22"/>
      <w:szCs w:val="22"/>
      <w:lang w:val="en-US" w:eastAsia="en-US" w:bidi="ar-SA"/>
    </w:rPr>
  </w:style>
  <w:style w:type="character" w:customStyle="1" w:styleId="CharChar1">
    <w:name w:val="Char Char1"/>
    <w:uiPriority w:val="99"/>
    <w:locked/>
    <w:rsid w:val="00324058"/>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324058"/>
    <w:pPr>
      <w:tabs>
        <w:tab w:val="num" w:pos="720"/>
      </w:tabs>
      <w:ind w:left="720" w:hanging="360"/>
    </w:pPr>
  </w:style>
  <w:style w:type="character" w:customStyle="1" w:styleId="bodytext0">
    <w:name w:val="bodytext"/>
    <w:uiPriority w:val="99"/>
    <w:rsid w:val="00324058"/>
    <w:rPr>
      <w:rFonts w:cs="Times New Roman"/>
    </w:rPr>
  </w:style>
  <w:style w:type="character" w:customStyle="1" w:styleId="StyleBold">
    <w:name w:val="Style Bold"/>
    <w:uiPriority w:val="99"/>
    <w:rsid w:val="00324058"/>
    <w:rPr>
      <w:rFonts w:cs="Times New Roman"/>
      <w:b/>
      <w:bCs/>
      <w:sz w:val="20"/>
    </w:rPr>
  </w:style>
  <w:style w:type="character" w:customStyle="1" w:styleId="DocumentMapChar">
    <w:name w:val="Document Map Char"/>
    <w:basedOn w:val="DefaultParagraphFont"/>
    <w:link w:val="DocumentMap"/>
    <w:uiPriority w:val="99"/>
    <w:semiHidden/>
    <w:rsid w:val="00324058"/>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324058"/>
    <w:pPr>
      <w:shd w:val="clear" w:color="auto" w:fill="000080"/>
    </w:pPr>
    <w:rPr>
      <w:rFonts w:ascii="Tahoma" w:hAnsi="Tahoma" w:cs="Tahoma"/>
    </w:rPr>
  </w:style>
  <w:style w:type="character" w:customStyle="1" w:styleId="DocumentMapChar1">
    <w:name w:val="Document Map Char1"/>
    <w:basedOn w:val="DefaultParagraphFont"/>
    <w:uiPriority w:val="99"/>
    <w:semiHidden/>
    <w:rsid w:val="00324058"/>
    <w:rPr>
      <w:rFonts w:ascii="Tahoma" w:eastAsia="Times New Roman" w:hAnsi="Tahoma" w:cs="Tahoma"/>
      <w:sz w:val="16"/>
      <w:szCs w:val="16"/>
    </w:rPr>
  </w:style>
  <w:style w:type="character" w:styleId="CommentReference">
    <w:name w:val="annotation reference"/>
    <w:rsid w:val="00324058"/>
    <w:rPr>
      <w:rFonts w:cs="Times New Roman"/>
      <w:sz w:val="16"/>
      <w:szCs w:val="16"/>
    </w:rPr>
  </w:style>
  <w:style w:type="character" w:customStyle="1" w:styleId="apple-style-span">
    <w:name w:val="apple-style-span"/>
    <w:uiPriority w:val="99"/>
    <w:rsid w:val="00324058"/>
    <w:rPr>
      <w:rFonts w:cs="Times New Roman"/>
    </w:rPr>
  </w:style>
  <w:style w:type="paragraph" w:styleId="BodyTextIndent3">
    <w:name w:val="Body Text Indent 3"/>
    <w:basedOn w:val="Normal"/>
    <w:link w:val="BodyTextIndent3Char"/>
    <w:uiPriority w:val="99"/>
    <w:rsid w:val="00324058"/>
    <w:pPr>
      <w:ind w:left="360"/>
    </w:pPr>
    <w:rPr>
      <w:sz w:val="16"/>
      <w:szCs w:val="16"/>
    </w:rPr>
  </w:style>
  <w:style w:type="character" w:customStyle="1" w:styleId="BodyTextIndent3Char">
    <w:name w:val="Body Text Indent 3 Char"/>
    <w:basedOn w:val="DefaultParagraphFont"/>
    <w:link w:val="BodyTextIndent3"/>
    <w:uiPriority w:val="99"/>
    <w:rsid w:val="00324058"/>
    <w:rPr>
      <w:rFonts w:eastAsia="Times New Roman" w:cs="Times New Roman"/>
      <w:sz w:val="16"/>
      <w:szCs w:val="16"/>
    </w:rPr>
  </w:style>
  <w:style w:type="paragraph" w:styleId="ListBullet">
    <w:name w:val="List Bullet"/>
    <w:basedOn w:val="Normal"/>
    <w:uiPriority w:val="99"/>
    <w:rsid w:val="00324058"/>
    <w:pPr>
      <w:tabs>
        <w:tab w:val="num" w:pos="1080"/>
      </w:tabs>
      <w:ind w:left="360" w:hanging="360"/>
    </w:pPr>
  </w:style>
  <w:style w:type="paragraph" w:customStyle="1" w:styleId="xl25">
    <w:name w:val="xl25"/>
    <w:basedOn w:val="Normal"/>
    <w:uiPriority w:val="99"/>
    <w:rsid w:val="00324058"/>
    <w:pPr>
      <w:spacing w:before="100" w:beforeAutospacing="1" w:after="100" w:afterAutospacing="1"/>
    </w:pPr>
    <w:rPr>
      <w:rFonts w:ascii="Arial" w:eastAsia="Arial Unicode MS" w:hAnsi="Arial" w:cs="Arial"/>
    </w:rPr>
  </w:style>
  <w:style w:type="character" w:styleId="HTMLCite">
    <w:name w:val="HTML Cite"/>
    <w:uiPriority w:val="99"/>
    <w:rsid w:val="00324058"/>
    <w:rPr>
      <w:rFonts w:cs="Times New Roman"/>
      <w:i/>
      <w:iCs/>
    </w:rPr>
  </w:style>
  <w:style w:type="character" w:customStyle="1" w:styleId="apple-converted-space">
    <w:name w:val="apple-converted-space"/>
    <w:rsid w:val="00324058"/>
    <w:rPr>
      <w:rFonts w:cs="Times New Roman"/>
    </w:rPr>
  </w:style>
  <w:style w:type="paragraph" w:styleId="TOC4">
    <w:name w:val="toc 4"/>
    <w:basedOn w:val="Normal"/>
    <w:next w:val="Normal"/>
    <w:autoRedefine/>
    <w:uiPriority w:val="39"/>
    <w:rsid w:val="00324058"/>
    <w:pPr>
      <w:ind w:left="480"/>
    </w:pPr>
    <w:rPr>
      <w:rFonts w:cstheme="minorHAnsi"/>
      <w:szCs w:val="20"/>
    </w:rPr>
  </w:style>
  <w:style w:type="paragraph" w:styleId="TOC5">
    <w:name w:val="toc 5"/>
    <w:basedOn w:val="Normal"/>
    <w:next w:val="Normal"/>
    <w:autoRedefine/>
    <w:uiPriority w:val="39"/>
    <w:rsid w:val="00324058"/>
    <w:pPr>
      <w:ind w:left="720"/>
    </w:pPr>
    <w:rPr>
      <w:rFonts w:cstheme="minorHAnsi"/>
      <w:szCs w:val="20"/>
    </w:rPr>
  </w:style>
  <w:style w:type="paragraph" w:styleId="TOC6">
    <w:name w:val="toc 6"/>
    <w:basedOn w:val="Normal"/>
    <w:next w:val="Normal"/>
    <w:autoRedefine/>
    <w:uiPriority w:val="39"/>
    <w:rsid w:val="00324058"/>
    <w:pPr>
      <w:ind w:left="960"/>
    </w:pPr>
    <w:rPr>
      <w:rFonts w:cstheme="minorHAnsi"/>
      <w:szCs w:val="20"/>
    </w:rPr>
  </w:style>
  <w:style w:type="paragraph" w:styleId="TOC7">
    <w:name w:val="toc 7"/>
    <w:basedOn w:val="Normal"/>
    <w:next w:val="Normal"/>
    <w:autoRedefine/>
    <w:uiPriority w:val="39"/>
    <w:rsid w:val="00324058"/>
    <w:pPr>
      <w:ind w:left="1200"/>
    </w:pPr>
    <w:rPr>
      <w:rFonts w:cstheme="minorHAnsi"/>
      <w:szCs w:val="20"/>
    </w:rPr>
  </w:style>
  <w:style w:type="paragraph" w:styleId="TOC8">
    <w:name w:val="toc 8"/>
    <w:basedOn w:val="Normal"/>
    <w:next w:val="Normal"/>
    <w:autoRedefine/>
    <w:uiPriority w:val="39"/>
    <w:rsid w:val="00324058"/>
    <w:pPr>
      <w:ind w:left="1440"/>
    </w:pPr>
    <w:rPr>
      <w:rFonts w:cstheme="minorHAnsi"/>
      <w:szCs w:val="20"/>
    </w:rPr>
  </w:style>
  <w:style w:type="paragraph" w:styleId="TOC9">
    <w:name w:val="toc 9"/>
    <w:basedOn w:val="Normal"/>
    <w:next w:val="Normal"/>
    <w:autoRedefine/>
    <w:uiPriority w:val="39"/>
    <w:rsid w:val="00324058"/>
    <w:pPr>
      <w:ind w:left="1680"/>
    </w:pPr>
    <w:rPr>
      <w:rFonts w:cstheme="minorHAnsi"/>
      <w:szCs w:val="20"/>
    </w:rPr>
  </w:style>
  <w:style w:type="character" w:customStyle="1" w:styleId="CharChar">
    <w:name w:val="Char Char"/>
    <w:uiPriority w:val="99"/>
    <w:rsid w:val="00324058"/>
    <w:rPr>
      <w:rFonts w:cs="Times New Roman"/>
      <w:lang w:val="en-US" w:eastAsia="en-US" w:bidi="ar-SA"/>
    </w:rPr>
  </w:style>
  <w:style w:type="character" w:customStyle="1" w:styleId="CharChar4">
    <w:name w:val="Char Char4"/>
    <w:uiPriority w:val="99"/>
    <w:rsid w:val="00324058"/>
    <w:rPr>
      <w:rFonts w:cs="Times New Roman"/>
      <w:lang w:val="en-US" w:eastAsia="en-US" w:bidi="ar-SA"/>
    </w:rPr>
  </w:style>
  <w:style w:type="character" w:customStyle="1" w:styleId="CharChar81">
    <w:name w:val="Char Char81"/>
    <w:uiPriority w:val="99"/>
    <w:rsid w:val="00324058"/>
    <w:rPr>
      <w:rFonts w:cs="Times New Roman"/>
      <w:sz w:val="24"/>
      <w:lang w:val="en-US" w:eastAsia="en-US" w:bidi="ar-SA"/>
    </w:rPr>
  </w:style>
  <w:style w:type="character" w:customStyle="1" w:styleId="CharChar111">
    <w:name w:val="Char Char111"/>
    <w:uiPriority w:val="99"/>
    <w:locked/>
    <w:rsid w:val="00324058"/>
    <w:rPr>
      <w:rFonts w:ascii="Cambria" w:hAnsi="Cambria" w:cs="Times New Roman"/>
      <w:b/>
      <w:bCs/>
      <w:sz w:val="28"/>
      <w:szCs w:val="28"/>
      <w:lang w:val="en-US" w:eastAsia="en-US" w:bidi="ar-SA"/>
    </w:rPr>
  </w:style>
  <w:style w:type="character" w:customStyle="1" w:styleId="CharChar101">
    <w:name w:val="Char Char101"/>
    <w:uiPriority w:val="99"/>
    <w:locked/>
    <w:rsid w:val="00324058"/>
    <w:rPr>
      <w:rFonts w:ascii="Cambria" w:hAnsi="Cambria" w:cs="Times New Roman"/>
      <w:b/>
      <w:bCs/>
      <w:sz w:val="26"/>
      <w:szCs w:val="26"/>
      <w:lang w:val="en-US" w:eastAsia="en-US" w:bidi="ar-SA"/>
    </w:rPr>
  </w:style>
  <w:style w:type="character" w:customStyle="1" w:styleId="CharChar91">
    <w:name w:val="Char Char91"/>
    <w:uiPriority w:val="99"/>
    <w:locked/>
    <w:rsid w:val="00324058"/>
    <w:rPr>
      <w:rFonts w:ascii="Cambria" w:hAnsi="Cambria" w:cs="Times New Roman"/>
      <w:b/>
      <w:bCs/>
      <w:sz w:val="22"/>
      <w:szCs w:val="22"/>
      <w:lang w:val="en-US" w:eastAsia="en-US" w:bidi="ar-SA"/>
    </w:rPr>
  </w:style>
  <w:style w:type="character" w:customStyle="1" w:styleId="CharChar71">
    <w:name w:val="Char Char71"/>
    <w:uiPriority w:val="99"/>
    <w:locked/>
    <w:rsid w:val="00324058"/>
    <w:rPr>
      <w:rFonts w:ascii="Cambria" w:hAnsi="Cambria" w:cs="Times New Roman"/>
      <w:sz w:val="22"/>
      <w:szCs w:val="22"/>
      <w:lang w:val="en-US" w:eastAsia="en-US" w:bidi="ar-SA"/>
    </w:rPr>
  </w:style>
  <w:style w:type="character" w:customStyle="1" w:styleId="CharChar12">
    <w:name w:val="Char Char12"/>
    <w:uiPriority w:val="99"/>
    <w:locked/>
    <w:rsid w:val="00324058"/>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324058"/>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324058"/>
    <w:rPr>
      <w:b/>
      <w:bCs/>
    </w:rPr>
  </w:style>
  <w:style w:type="paragraph" w:customStyle="1" w:styleId="TableText">
    <w:name w:val="Table Text"/>
    <w:basedOn w:val="Normal"/>
    <w:autoRedefine/>
    <w:qFormat/>
    <w:rsid w:val="00324058"/>
    <w:pPr>
      <w:jc w:val="left"/>
    </w:pPr>
    <w:rPr>
      <w:rFonts w:ascii="Calibri" w:hAnsi="Calibri" w:cs="Arial"/>
      <w:noProof/>
      <w:szCs w:val="18"/>
      <w:lang w:val="en"/>
    </w:rPr>
  </w:style>
  <w:style w:type="paragraph" w:customStyle="1" w:styleId="NormalTRM">
    <w:name w:val="Normal TRM"/>
    <w:basedOn w:val="Normal"/>
    <w:link w:val="NormalTRMChar"/>
    <w:rsid w:val="00324058"/>
  </w:style>
  <w:style w:type="character" w:customStyle="1" w:styleId="NormalTRMChar">
    <w:name w:val="Normal TRM Char"/>
    <w:basedOn w:val="DefaultParagraphFont"/>
    <w:link w:val="NormalTRM"/>
    <w:rsid w:val="00324058"/>
    <w:rPr>
      <w:rFonts w:eastAsia="Times New Roman" w:cs="Times New Roman"/>
      <w:sz w:val="20"/>
    </w:rPr>
  </w:style>
  <w:style w:type="paragraph" w:styleId="EndnoteText">
    <w:name w:val="endnote text"/>
    <w:basedOn w:val="Normal"/>
    <w:link w:val="EndnoteTextChar"/>
    <w:uiPriority w:val="99"/>
    <w:unhideWhenUsed/>
    <w:rsid w:val="00324058"/>
    <w:rPr>
      <w:rFonts w:ascii="Calibri" w:hAnsi="Calibri"/>
      <w:szCs w:val="20"/>
    </w:rPr>
  </w:style>
  <w:style w:type="character" w:customStyle="1" w:styleId="EndnoteTextChar">
    <w:name w:val="Endnote Text Char"/>
    <w:basedOn w:val="DefaultParagraphFont"/>
    <w:link w:val="EndnoteText"/>
    <w:uiPriority w:val="99"/>
    <w:rsid w:val="00324058"/>
    <w:rPr>
      <w:rFonts w:ascii="Calibri" w:eastAsia="Times New Roman" w:hAnsi="Calibri" w:cs="Times New Roman"/>
      <w:sz w:val="20"/>
      <w:szCs w:val="20"/>
    </w:rPr>
  </w:style>
  <w:style w:type="character" w:customStyle="1" w:styleId="FootnoteChar">
    <w:name w:val="Footnote Char"/>
    <w:basedOn w:val="footnoteChar0"/>
    <w:link w:val="Footnote"/>
    <w:rsid w:val="00324058"/>
    <w:rPr>
      <w:rFonts w:eastAsiaTheme="minorEastAsia" w:cstheme="minorHAnsi"/>
      <w:sz w:val="18"/>
      <w:szCs w:val="20"/>
    </w:rPr>
  </w:style>
  <w:style w:type="character" w:customStyle="1" w:styleId="footnoteChar0">
    <w:name w:val="footnote Char"/>
    <w:basedOn w:val="FootnoteTextChar"/>
    <w:link w:val="footnote0"/>
    <w:rsid w:val="00324058"/>
    <w:rPr>
      <w:rFonts w:eastAsia="Times New Roman" w:cs="Times New Roman"/>
      <w:sz w:val="18"/>
      <w:szCs w:val="24"/>
    </w:rPr>
  </w:style>
  <w:style w:type="paragraph" w:customStyle="1" w:styleId="footnote0">
    <w:name w:val="footnote"/>
    <w:basedOn w:val="FootnoteText"/>
    <w:link w:val="footnoteChar0"/>
    <w:rsid w:val="00324058"/>
    <w:pPr>
      <w:spacing w:after="0"/>
      <w:jc w:val="left"/>
    </w:pPr>
    <w:rPr>
      <w:sz w:val="18"/>
      <w:szCs w:val="24"/>
    </w:rPr>
  </w:style>
  <w:style w:type="paragraph" w:styleId="TableofFigures">
    <w:name w:val="table of figures"/>
    <w:basedOn w:val="Normal"/>
    <w:next w:val="Normal"/>
    <w:uiPriority w:val="99"/>
    <w:unhideWhenUsed/>
    <w:rsid w:val="00324058"/>
  </w:style>
  <w:style w:type="table" w:customStyle="1" w:styleId="TableGrid1">
    <w:name w:val="Table Grid1"/>
    <w:basedOn w:val="TableNormal"/>
    <w:next w:val="TableGrid"/>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324058"/>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324058"/>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324058"/>
    <w:rPr>
      <w:rFonts w:eastAsia="Times New Roman" w:cstheme="minorHAnsi"/>
      <w:b/>
      <w:sz w:val="20"/>
      <w:szCs w:val="20"/>
    </w:rPr>
  </w:style>
  <w:style w:type="paragraph" w:customStyle="1" w:styleId="Captions">
    <w:name w:val="Captions"/>
    <w:basedOn w:val="Title"/>
    <w:link w:val="CaptionsChar"/>
    <w:autoRedefine/>
    <w:qFormat/>
    <w:rsid w:val="00324058"/>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324058"/>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324058"/>
    <w:pPr>
      <w:ind w:left="1440"/>
    </w:pPr>
    <w:rPr>
      <w:rFonts w:ascii="Calibri" w:hAnsi="Calibri" w:cs="Arial"/>
    </w:rPr>
  </w:style>
  <w:style w:type="paragraph" w:styleId="NormalWeb">
    <w:name w:val="Normal (Web)"/>
    <w:basedOn w:val="Normal"/>
    <w:uiPriority w:val="99"/>
    <w:unhideWhenUsed/>
    <w:rsid w:val="00324058"/>
    <w:rPr>
      <w:rFonts w:ascii="Times New Roman" w:hAnsi="Times New Roman"/>
      <w:sz w:val="24"/>
      <w:szCs w:val="24"/>
    </w:rPr>
  </w:style>
  <w:style w:type="character" w:customStyle="1" w:styleId="FormH2Char">
    <w:name w:val="Form H2 Char"/>
    <w:basedOn w:val="Heading2Char"/>
    <w:link w:val="FormH2"/>
    <w:rsid w:val="00324058"/>
    <w:rPr>
      <w:rFonts w:ascii="Calibri" w:eastAsia="Times New Roman" w:hAnsi="Calibri" w:cs="Arial"/>
      <w:bCs w:val="0"/>
      <w:iCs w:val="0"/>
      <w:sz w:val="24"/>
      <w:szCs w:val="24"/>
    </w:rPr>
  </w:style>
  <w:style w:type="paragraph" w:customStyle="1" w:styleId="Form">
    <w:name w:val="Form"/>
    <w:basedOn w:val="NormalWeb"/>
    <w:next w:val="Normal"/>
    <w:link w:val="FormChar"/>
    <w:qFormat/>
    <w:rsid w:val="00324058"/>
    <w:rPr>
      <w:rFonts w:ascii="Calibri" w:hAnsi="Calibri" w:cs="Arial"/>
    </w:rPr>
  </w:style>
  <w:style w:type="character" w:customStyle="1" w:styleId="FormChar">
    <w:name w:val="Form Char"/>
    <w:basedOn w:val="Heading2Char"/>
    <w:link w:val="Form"/>
    <w:rsid w:val="00324058"/>
    <w:rPr>
      <w:rFonts w:ascii="Calibri" w:eastAsia="Times New Roman" w:hAnsi="Calibri" w:cs="Arial"/>
      <w:bCs w:val="0"/>
      <w:iCs w:val="0"/>
      <w:sz w:val="24"/>
      <w:szCs w:val="24"/>
    </w:rPr>
  </w:style>
  <w:style w:type="paragraph" w:customStyle="1" w:styleId="FormH4">
    <w:name w:val="Form H4"/>
    <w:basedOn w:val="FormH2"/>
    <w:link w:val="FormH4Char"/>
    <w:qFormat/>
    <w:rsid w:val="00324058"/>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324058"/>
    <w:rPr>
      <w:rFonts w:ascii="Calibri" w:eastAsia="Times New Roman" w:hAnsi="Calibri" w:cs="Arial"/>
      <w:bCs/>
      <w:iCs/>
      <w:sz w:val="28"/>
      <w:szCs w:val="28"/>
    </w:rPr>
  </w:style>
  <w:style w:type="paragraph" w:customStyle="1" w:styleId="Normal1">
    <w:name w:val="Normal1"/>
    <w:basedOn w:val="Normal"/>
    <w:uiPriority w:val="99"/>
    <w:rsid w:val="00324058"/>
    <w:pPr>
      <w:autoSpaceDE w:val="0"/>
      <w:autoSpaceDN w:val="0"/>
      <w:jc w:val="left"/>
    </w:pPr>
    <w:rPr>
      <w:rFonts w:ascii="Arial" w:hAnsi="Arial" w:cs="Arial"/>
      <w:sz w:val="24"/>
      <w:szCs w:val="24"/>
    </w:rPr>
  </w:style>
  <w:style w:type="paragraph" w:customStyle="1" w:styleId="whs2">
    <w:name w:val="whs2"/>
    <w:basedOn w:val="Normal"/>
    <w:uiPriority w:val="99"/>
    <w:rsid w:val="00324058"/>
    <w:pPr>
      <w:jc w:val="left"/>
    </w:pPr>
    <w:rPr>
      <w:rFonts w:ascii="Arial" w:hAnsi="Arial" w:cs="Arial"/>
      <w:szCs w:val="20"/>
    </w:rPr>
  </w:style>
  <w:style w:type="paragraph" w:customStyle="1" w:styleId="font5">
    <w:name w:val="font5"/>
    <w:basedOn w:val="Normal"/>
    <w:uiPriority w:val="99"/>
    <w:rsid w:val="00324058"/>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324058"/>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324058"/>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32405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324058"/>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32405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324058"/>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32405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324058"/>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324058"/>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324058"/>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324058"/>
  </w:style>
  <w:style w:type="paragraph" w:customStyle="1" w:styleId="TableandFigureCaption">
    <w:name w:val="Table and Figure Caption"/>
    <w:basedOn w:val="Tablecentered"/>
    <w:link w:val="TableandFigureCaptionChar"/>
    <w:autoRedefine/>
    <w:qFormat/>
    <w:rsid w:val="00324058"/>
    <w:pPr>
      <w:tabs>
        <w:tab w:val="clear" w:pos="6750"/>
      </w:tabs>
    </w:pPr>
  </w:style>
  <w:style w:type="character" w:customStyle="1" w:styleId="TableandFigureCaptionChar">
    <w:name w:val="Table and Figure Caption Char"/>
    <w:basedOn w:val="TablecenteredChar"/>
    <w:link w:val="TableandFigureCaption"/>
    <w:rsid w:val="00324058"/>
    <w:rPr>
      <w:rFonts w:eastAsia="Times New Roman" w:cs="Times New Roman"/>
      <w:noProof/>
      <w:sz w:val="18"/>
      <w:szCs w:val="18"/>
    </w:rPr>
  </w:style>
  <w:style w:type="paragraph" w:customStyle="1" w:styleId="TableHeading">
    <w:name w:val="Table Heading"/>
    <w:basedOn w:val="TableText"/>
    <w:autoRedefine/>
    <w:uiPriority w:val="99"/>
    <w:qFormat/>
    <w:rsid w:val="00324058"/>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324058"/>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324058"/>
    <w:rPr>
      <w:rFonts w:cstheme="minorHAnsi"/>
    </w:rPr>
  </w:style>
  <w:style w:type="character" w:customStyle="1" w:styleId="VersionTextChar">
    <w:name w:val="Version Text Char"/>
    <w:basedOn w:val="DefaultParagraphFont"/>
    <w:link w:val="VersionText"/>
    <w:rsid w:val="00324058"/>
    <w:rPr>
      <w:rFonts w:eastAsia="Times New Roman" w:cstheme="minorHAnsi"/>
      <w:sz w:val="20"/>
    </w:rPr>
  </w:style>
  <w:style w:type="paragraph" w:customStyle="1" w:styleId="VersionandDate">
    <w:name w:val="Version and Date"/>
    <w:basedOn w:val="Normal"/>
    <w:link w:val="VersionandDateChar"/>
    <w:qFormat/>
    <w:rsid w:val="00324058"/>
    <w:pPr>
      <w:jc w:val="left"/>
    </w:pPr>
    <w:rPr>
      <w:rFonts w:ascii="Times New Roman" w:hAnsi="Times New Roman"/>
      <w:szCs w:val="20"/>
    </w:rPr>
  </w:style>
  <w:style w:type="character" w:customStyle="1" w:styleId="VersionandDateChar">
    <w:name w:val="Version and Date Char"/>
    <w:basedOn w:val="DefaultParagraphFont"/>
    <w:link w:val="VersionandDate"/>
    <w:rsid w:val="00324058"/>
    <w:rPr>
      <w:rFonts w:ascii="Times New Roman" w:eastAsia="Times New Roman" w:hAnsi="Times New Roman" w:cs="Times New Roman"/>
      <w:sz w:val="20"/>
      <w:szCs w:val="20"/>
    </w:rPr>
  </w:style>
  <w:style w:type="character" w:customStyle="1" w:styleId="FootnoteTextChar2">
    <w:name w:val="Footnote Text Char2"/>
    <w:uiPriority w:val="99"/>
    <w:locked/>
    <w:rsid w:val="00324058"/>
    <w:rPr>
      <w:sz w:val="18"/>
      <w:lang w:val="en-US" w:eastAsia="en-US" w:bidi="ar-SA"/>
    </w:rPr>
  </w:style>
  <w:style w:type="paragraph" w:customStyle="1" w:styleId="HeaderIL">
    <w:name w:val="Header IL"/>
    <w:basedOn w:val="Header"/>
    <w:link w:val="HeaderILChar"/>
    <w:qFormat/>
    <w:rsid w:val="00324058"/>
    <w:pPr>
      <w:pBdr>
        <w:bottom w:val="single" w:sz="4" w:space="0" w:color="auto"/>
      </w:pBdr>
      <w:jc w:val="left"/>
    </w:pPr>
  </w:style>
  <w:style w:type="character" w:customStyle="1" w:styleId="HeaderILChar">
    <w:name w:val="Header IL Char"/>
    <w:basedOn w:val="HeaderChar"/>
    <w:link w:val="HeaderIL"/>
    <w:rsid w:val="00324058"/>
    <w:rPr>
      <w:rFonts w:eastAsia="Times New Roman" w:cs="Times New Roman"/>
      <w:sz w:val="20"/>
    </w:rPr>
  </w:style>
  <w:style w:type="paragraph" w:styleId="Revision">
    <w:name w:val="Revision"/>
    <w:hidden/>
    <w:uiPriority w:val="99"/>
    <w:semiHidden/>
    <w:rsid w:val="00324058"/>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324058"/>
    <w:rPr>
      <w:vertAlign w:val="superscript"/>
    </w:rPr>
  </w:style>
  <w:style w:type="character" w:styleId="Emphasis">
    <w:name w:val="Emphasis"/>
    <w:basedOn w:val="DefaultParagraphFont"/>
    <w:uiPriority w:val="20"/>
    <w:qFormat/>
    <w:rsid w:val="00324058"/>
    <w:rPr>
      <w:i/>
      <w:iCs/>
    </w:rPr>
  </w:style>
  <w:style w:type="paragraph" w:customStyle="1" w:styleId="Reporttitle">
    <w:name w:val="Report title"/>
    <w:basedOn w:val="Normal"/>
    <w:rsid w:val="00324058"/>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324058"/>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324058"/>
    <w:rPr>
      <w:rFonts w:eastAsia="Times New Roman" w:cs="Times New Roman"/>
      <w:sz w:val="20"/>
      <w:szCs w:val="20"/>
    </w:rPr>
  </w:style>
  <w:style w:type="paragraph" w:customStyle="1" w:styleId="Footnote">
    <w:name w:val="Footnote"/>
    <w:basedOn w:val="FootnoteText"/>
    <w:link w:val="FootnoteChar"/>
    <w:autoRedefine/>
    <w:qFormat/>
    <w:rsid w:val="00324058"/>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324058"/>
    <w:pPr>
      <w:jc w:val="left"/>
    </w:pPr>
    <w:rPr>
      <w:rFonts w:ascii="Times New Roman" w:hAnsi="Times New Roman" w:cstheme="minorHAnsi"/>
      <w:szCs w:val="20"/>
    </w:rPr>
  </w:style>
  <w:style w:type="paragraph" w:customStyle="1" w:styleId="DocumentLabel">
    <w:name w:val="Document Label"/>
    <w:next w:val="Normal"/>
    <w:uiPriority w:val="99"/>
    <w:rsid w:val="00324058"/>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324058"/>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324058"/>
    <w:rPr>
      <w:rFonts w:ascii="Garamond" w:eastAsia="Times New Roman" w:hAnsi="Garamond" w:cs="Times New Roman"/>
      <w:caps/>
      <w:sz w:val="18"/>
      <w:szCs w:val="20"/>
    </w:rPr>
  </w:style>
  <w:style w:type="character" w:customStyle="1" w:styleId="MessageHeaderLabel">
    <w:name w:val="Message Header Label"/>
    <w:uiPriority w:val="99"/>
    <w:rsid w:val="00324058"/>
    <w:rPr>
      <w:b/>
      <w:sz w:val="18"/>
    </w:rPr>
  </w:style>
  <w:style w:type="numbering" w:customStyle="1" w:styleId="NoList11">
    <w:name w:val="No List11"/>
    <w:next w:val="NoList"/>
    <w:uiPriority w:val="99"/>
    <w:semiHidden/>
    <w:unhideWhenUsed/>
    <w:rsid w:val="00324058"/>
  </w:style>
  <w:style w:type="table" w:customStyle="1" w:styleId="TableGrid3">
    <w:name w:val="Table Grid3"/>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324058"/>
  </w:style>
  <w:style w:type="numbering" w:customStyle="1" w:styleId="NoList12">
    <w:name w:val="No List12"/>
    <w:next w:val="NoList"/>
    <w:uiPriority w:val="99"/>
    <w:semiHidden/>
    <w:unhideWhenUsed/>
    <w:rsid w:val="00324058"/>
  </w:style>
  <w:style w:type="numbering" w:customStyle="1" w:styleId="NoList3">
    <w:name w:val="No List3"/>
    <w:next w:val="NoList"/>
    <w:uiPriority w:val="99"/>
    <w:semiHidden/>
    <w:unhideWhenUsed/>
    <w:rsid w:val="00324058"/>
  </w:style>
  <w:style w:type="table" w:customStyle="1" w:styleId="TableGrid4">
    <w:name w:val="Table Grid4"/>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324058"/>
  </w:style>
  <w:style w:type="table" w:customStyle="1" w:styleId="TableGrid31">
    <w:name w:val="Table Grid3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324058"/>
  </w:style>
  <w:style w:type="paragraph" w:styleId="Closing">
    <w:name w:val="Closing"/>
    <w:basedOn w:val="Normal"/>
    <w:next w:val="Normal"/>
    <w:link w:val="ClosingChar"/>
    <w:uiPriority w:val="99"/>
    <w:rsid w:val="00324058"/>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324058"/>
    <w:rPr>
      <w:rFonts w:ascii="Garamond" w:eastAsia="Times New Roman" w:hAnsi="Garamond" w:cs="Times New Roman"/>
      <w:szCs w:val="20"/>
    </w:rPr>
  </w:style>
  <w:style w:type="paragraph" w:customStyle="1" w:styleId="CompanyName">
    <w:name w:val="Company Name"/>
    <w:basedOn w:val="BodyText"/>
    <w:uiPriority w:val="99"/>
    <w:rsid w:val="00324058"/>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324058"/>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324058"/>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324058"/>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324058"/>
    <w:pPr>
      <w:spacing w:before="360"/>
    </w:pPr>
  </w:style>
  <w:style w:type="paragraph" w:customStyle="1" w:styleId="MessageHeaderLast">
    <w:name w:val="Message Header Last"/>
    <w:basedOn w:val="MessageHeader"/>
    <w:next w:val="BodyText"/>
    <w:uiPriority w:val="99"/>
    <w:rsid w:val="00324058"/>
    <w:pPr>
      <w:pBdr>
        <w:bottom w:val="single" w:sz="6" w:space="18" w:color="808080"/>
      </w:pBdr>
      <w:spacing w:after="360"/>
    </w:pPr>
  </w:style>
  <w:style w:type="paragraph" w:styleId="NormalIndent">
    <w:name w:val="Normal Indent"/>
    <w:basedOn w:val="Normal"/>
    <w:uiPriority w:val="99"/>
    <w:rsid w:val="00324058"/>
    <w:pPr>
      <w:widowControl/>
      <w:ind w:left="720"/>
      <w:jc w:val="left"/>
    </w:pPr>
    <w:rPr>
      <w:rFonts w:ascii="Garamond" w:hAnsi="Garamond"/>
      <w:sz w:val="22"/>
      <w:szCs w:val="20"/>
    </w:rPr>
  </w:style>
  <w:style w:type="paragraph" w:customStyle="1" w:styleId="ReturnAddress">
    <w:name w:val="Return Address"/>
    <w:uiPriority w:val="99"/>
    <w:rsid w:val="00324058"/>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324058"/>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324058"/>
    <w:rPr>
      <w:rFonts w:ascii="Garamond" w:eastAsia="Times New Roman" w:hAnsi="Garamond" w:cs="Times New Roman"/>
      <w:szCs w:val="20"/>
    </w:rPr>
  </w:style>
  <w:style w:type="paragraph" w:customStyle="1" w:styleId="SignatureJobTitle">
    <w:name w:val="Signature Job Title"/>
    <w:basedOn w:val="Signature"/>
    <w:next w:val="Normal"/>
    <w:uiPriority w:val="99"/>
    <w:rsid w:val="00324058"/>
    <w:pPr>
      <w:spacing w:before="0"/>
      <w:ind w:firstLine="0"/>
    </w:pPr>
  </w:style>
  <w:style w:type="paragraph" w:customStyle="1" w:styleId="SignatureName">
    <w:name w:val="Signature Name"/>
    <w:basedOn w:val="Signature"/>
    <w:next w:val="SignatureJobTitle"/>
    <w:uiPriority w:val="99"/>
    <w:rsid w:val="00324058"/>
    <w:pPr>
      <w:ind w:firstLine="0"/>
    </w:pPr>
  </w:style>
  <w:style w:type="character" w:customStyle="1" w:styleId="Slogan">
    <w:name w:val="Slogan"/>
    <w:uiPriority w:val="99"/>
    <w:rsid w:val="00324058"/>
    <w:rPr>
      <w:i/>
      <w:spacing w:val="70"/>
      <w:sz w:val="21"/>
    </w:rPr>
  </w:style>
  <w:style w:type="table" w:customStyle="1" w:styleId="TableGrid19">
    <w:name w:val="Table Grid19"/>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324058"/>
  </w:style>
  <w:style w:type="paragraph" w:customStyle="1" w:styleId="Title1">
    <w:name w:val="Title1"/>
    <w:basedOn w:val="Normal"/>
    <w:next w:val="Normal"/>
    <w:uiPriority w:val="10"/>
    <w:qFormat/>
    <w:rsid w:val="0032405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324058"/>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324058"/>
  </w:style>
  <w:style w:type="table" w:customStyle="1" w:styleId="TableGrid61">
    <w:name w:val="Table Grid6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324058"/>
    <w:pPr>
      <w:keepLines/>
      <w:widowControl/>
      <w:numPr>
        <w:numId w:val="122"/>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3240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324058"/>
    <w:rPr>
      <w:rFonts w:ascii="Courier New" w:eastAsia="Times New Roman" w:hAnsi="Courier New" w:cs="Courier New"/>
      <w:sz w:val="20"/>
      <w:szCs w:val="20"/>
    </w:rPr>
  </w:style>
  <w:style w:type="table" w:styleId="LightList">
    <w:name w:val="Light List"/>
    <w:basedOn w:val="TableNormal"/>
    <w:uiPriority w:val="61"/>
    <w:rsid w:val="0032405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324058"/>
  </w:style>
  <w:style w:type="table" w:customStyle="1" w:styleId="TableGrid27">
    <w:name w:val="Table Grid27"/>
    <w:basedOn w:val="TableNormal"/>
    <w:next w:val="TableGrid"/>
    <w:uiPriority w:val="39"/>
    <w:rsid w:val="00324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324058"/>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324058"/>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324058"/>
    <w:rPr>
      <w:i/>
      <w:iCs/>
      <w:color w:val="404040"/>
    </w:rPr>
  </w:style>
  <w:style w:type="character" w:customStyle="1" w:styleId="A0">
    <w:name w:val="A0"/>
    <w:uiPriority w:val="99"/>
    <w:rsid w:val="00324058"/>
    <w:rPr>
      <w:rFonts w:cs="HelveticaNeueLT Std"/>
      <w:b/>
      <w:bCs/>
      <w:color w:val="00863E"/>
      <w:sz w:val="44"/>
      <w:szCs w:val="44"/>
    </w:rPr>
  </w:style>
  <w:style w:type="character" w:customStyle="1" w:styleId="A1">
    <w:name w:val="A1"/>
    <w:uiPriority w:val="99"/>
    <w:rsid w:val="00324058"/>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324058"/>
    <w:pPr>
      <w:widowControl/>
      <w:numPr>
        <w:numId w:val="154"/>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324058"/>
    <w:rPr>
      <w:rFonts w:ascii="Franklin Gothic Book" w:eastAsia="Times New Roman" w:hAnsi="Franklin Gothic Book" w:cs="Times New Roman"/>
      <w:szCs w:val="24"/>
    </w:rPr>
  </w:style>
  <w:style w:type="paragraph" w:styleId="List2">
    <w:name w:val="List 2"/>
    <w:semiHidden/>
    <w:unhideWhenUsed/>
    <w:rsid w:val="00324058"/>
    <w:pPr>
      <w:numPr>
        <w:numId w:val="159"/>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324058"/>
    <w:rPr>
      <w:rFonts w:eastAsia="Times New Roman" w:cs="Times New Roman"/>
      <w:sz w:val="20"/>
    </w:rPr>
  </w:style>
  <w:style w:type="paragraph" w:customStyle="1" w:styleId="NormalBeforeList">
    <w:name w:val="Normal Before List"/>
    <w:basedOn w:val="Normal"/>
    <w:qFormat/>
    <w:rsid w:val="00324058"/>
    <w:pPr>
      <w:keepNext/>
      <w:widowControl/>
      <w:spacing w:line="276" w:lineRule="auto"/>
      <w:jc w:val="left"/>
    </w:pPr>
    <w:rPr>
      <w:rFonts w:eastAsia="Franklin Gothic Book"/>
      <w:sz w:val="22"/>
    </w:rPr>
  </w:style>
  <w:style w:type="paragraph" w:customStyle="1" w:styleId="Bulletlevel1">
    <w:name w:val="Bullet level 1"/>
    <w:basedOn w:val="ListParagraph"/>
    <w:qFormat/>
    <w:rsid w:val="00324058"/>
    <w:pPr>
      <w:widowControl/>
      <w:numPr>
        <w:numId w:val="160"/>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324058"/>
    <w:pPr>
      <w:spacing w:after="200"/>
    </w:pPr>
  </w:style>
  <w:style w:type="paragraph" w:customStyle="1" w:styleId="NormalIntroSentence">
    <w:name w:val="Normal Intro Sentence"/>
    <w:qFormat/>
    <w:rsid w:val="00324058"/>
    <w:pPr>
      <w:keepNext/>
      <w:spacing w:after="100"/>
    </w:pPr>
  </w:style>
  <w:style w:type="table" w:customStyle="1" w:styleId="GridTable1Light3">
    <w:name w:val="Grid Table 1 Light3"/>
    <w:basedOn w:val="TableNormal"/>
    <w:uiPriority w:val="46"/>
    <w:rsid w:val="00324058"/>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324058"/>
  </w:style>
  <w:style w:type="character" w:styleId="SubtleEmphasis">
    <w:name w:val="Subtle Emphasis"/>
    <w:basedOn w:val="DefaultParagraphFont"/>
    <w:uiPriority w:val="19"/>
    <w:qFormat/>
    <w:rsid w:val="00324058"/>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324058"/>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324058"/>
    <w:pPr>
      <w:keepNext/>
      <w:numPr>
        <w:numId w:val="2"/>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324058"/>
    <w:pPr>
      <w:keepNext/>
      <w:widowControl/>
      <w:numPr>
        <w:ilvl w:val="1"/>
        <w:numId w:val="2"/>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324058"/>
    <w:pPr>
      <w:numPr>
        <w:ilvl w:val="2"/>
        <w:numId w:val="2"/>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324058"/>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324058"/>
    <w:pPr>
      <w:keepNext/>
      <w:keepLines/>
      <w:numPr>
        <w:ilvl w:val="4"/>
        <w:numId w:val="2"/>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324058"/>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324058"/>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324058"/>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324058"/>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24058"/>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324058"/>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324058"/>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324058"/>
    <w:rPr>
      <w:rFonts w:ascii="Calibri" w:eastAsiaTheme="minorEastAsia" w:hAnsi="Calibri" w:cs="Arial"/>
      <w:bCs/>
      <w:i/>
      <w:noProof/>
    </w:rPr>
  </w:style>
  <w:style w:type="character" w:customStyle="1" w:styleId="Heading5Char">
    <w:name w:val="Heading 5 Char"/>
    <w:basedOn w:val="DefaultParagraphFont"/>
    <w:link w:val="Heading5"/>
    <w:uiPriority w:val="99"/>
    <w:rsid w:val="00324058"/>
    <w:rPr>
      <w:rFonts w:ascii="Calibri" w:eastAsia="Times New Roman" w:hAnsi="Calibri" w:cs="Times New Roman"/>
      <w:sz w:val="20"/>
    </w:rPr>
  </w:style>
  <w:style w:type="character" w:customStyle="1" w:styleId="Heading6Char">
    <w:name w:val="Heading 6 Char"/>
    <w:basedOn w:val="DefaultParagraphFont"/>
    <w:link w:val="Heading6"/>
    <w:uiPriority w:val="9"/>
    <w:rsid w:val="00324058"/>
    <w:rPr>
      <w:rFonts w:eastAsia="Times New Roman" w:cs="Calibri"/>
      <w:b/>
      <w:smallCaps/>
    </w:rPr>
  </w:style>
  <w:style w:type="character" w:customStyle="1" w:styleId="Heading7Char">
    <w:name w:val="Heading 7 Char"/>
    <w:basedOn w:val="DefaultParagraphFont"/>
    <w:link w:val="Heading7"/>
    <w:uiPriority w:val="99"/>
    <w:rsid w:val="00324058"/>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324058"/>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324058"/>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324058"/>
    <w:rPr>
      <w:rFonts w:ascii="Calibri" w:eastAsiaTheme="minorEastAsia" w:hAnsi="Calibri" w:cs="Times New Roman"/>
      <w:bCs/>
      <w:sz w:val="24"/>
      <w:szCs w:val="24"/>
    </w:rPr>
  </w:style>
  <w:style w:type="paragraph" w:styleId="Header">
    <w:name w:val="header"/>
    <w:basedOn w:val="Normal"/>
    <w:link w:val="HeaderChar"/>
    <w:uiPriority w:val="99"/>
    <w:rsid w:val="00324058"/>
    <w:pPr>
      <w:tabs>
        <w:tab w:val="center" w:pos="4320"/>
        <w:tab w:val="right" w:pos="8640"/>
      </w:tabs>
    </w:pPr>
  </w:style>
  <w:style w:type="character" w:customStyle="1" w:styleId="HeaderChar">
    <w:name w:val="Header Char"/>
    <w:basedOn w:val="DefaultParagraphFont"/>
    <w:link w:val="Header"/>
    <w:uiPriority w:val="99"/>
    <w:rsid w:val="00324058"/>
    <w:rPr>
      <w:rFonts w:eastAsia="Times New Roman" w:cs="Times New Roman"/>
      <w:sz w:val="20"/>
    </w:rPr>
  </w:style>
  <w:style w:type="paragraph" w:styleId="Footer">
    <w:name w:val="footer"/>
    <w:basedOn w:val="Normal"/>
    <w:link w:val="FooterChar1"/>
    <w:uiPriority w:val="99"/>
    <w:rsid w:val="00324058"/>
    <w:pPr>
      <w:tabs>
        <w:tab w:val="center" w:pos="4320"/>
        <w:tab w:val="right" w:pos="8640"/>
      </w:tabs>
    </w:pPr>
  </w:style>
  <w:style w:type="character" w:customStyle="1" w:styleId="FooterChar">
    <w:name w:val="Footer Char"/>
    <w:basedOn w:val="DefaultParagraphFont"/>
    <w:uiPriority w:val="99"/>
    <w:rsid w:val="00324058"/>
    <w:rPr>
      <w:rFonts w:eastAsia="Times New Roman" w:cs="Times New Roman"/>
      <w:sz w:val="20"/>
    </w:rPr>
  </w:style>
  <w:style w:type="character" w:customStyle="1" w:styleId="FooterChar1">
    <w:name w:val="Footer Char1"/>
    <w:link w:val="Footer"/>
    <w:uiPriority w:val="99"/>
    <w:locked/>
    <w:rsid w:val="00324058"/>
    <w:rPr>
      <w:rFonts w:eastAsia="Times New Roman" w:cs="Times New Roman"/>
      <w:sz w:val="20"/>
    </w:rPr>
  </w:style>
  <w:style w:type="paragraph" w:styleId="BodyText">
    <w:name w:val="Body Text"/>
    <w:basedOn w:val="Normal"/>
    <w:link w:val="BodyTextChar"/>
    <w:uiPriority w:val="99"/>
    <w:rsid w:val="00324058"/>
    <w:rPr>
      <w:sz w:val="28"/>
    </w:rPr>
  </w:style>
  <w:style w:type="character" w:customStyle="1" w:styleId="BodyTextChar">
    <w:name w:val="Body Text Char"/>
    <w:basedOn w:val="DefaultParagraphFont"/>
    <w:link w:val="BodyText"/>
    <w:uiPriority w:val="99"/>
    <w:rsid w:val="00324058"/>
    <w:rPr>
      <w:rFonts w:eastAsia="Times New Roman" w:cs="Times New Roman"/>
      <w:sz w:val="28"/>
    </w:rPr>
  </w:style>
  <w:style w:type="paragraph" w:customStyle="1" w:styleId="Style0">
    <w:name w:val="Style0"/>
    <w:uiPriority w:val="99"/>
    <w:rsid w:val="00324058"/>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324058"/>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324058"/>
    <w:rPr>
      <w:rFonts w:eastAsia="Times New Roman" w:cs="Times New Roman"/>
      <w:sz w:val="20"/>
    </w:rPr>
  </w:style>
  <w:style w:type="character" w:styleId="FootnoteReference">
    <w:name w:val="footnote reference"/>
    <w:aliases w:val="Footnote_Reference,o,fr"/>
    <w:uiPriority w:val="99"/>
    <w:qFormat/>
    <w:rsid w:val="00324058"/>
    <w:rPr>
      <w:rFonts w:ascii="Arial" w:hAnsi="Arial" w:cs="Times New Roman"/>
      <w:sz w:val="20"/>
      <w:vertAlign w:val="superscript"/>
    </w:rPr>
  </w:style>
  <w:style w:type="character" w:styleId="PageNumber">
    <w:name w:val="page number"/>
    <w:uiPriority w:val="99"/>
    <w:rsid w:val="00324058"/>
    <w:rPr>
      <w:rFonts w:cs="Times New Roman"/>
    </w:rPr>
  </w:style>
  <w:style w:type="paragraph" w:customStyle="1" w:styleId="PresentedBy">
    <w:name w:val="Presented By"/>
    <w:basedOn w:val="Normal"/>
    <w:link w:val="PresentedByChar"/>
    <w:uiPriority w:val="99"/>
    <w:rsid w:val="00324058"/>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324058"/>
    <w:rPr>
      <w:rFonts w:ascii="Palatino Linotype" w:eastAsia="Times New Roman" w:hAnsi="Palatino Linotype" w:cs="Times New Roman"/>
      <w:color w:val="6F6754"/>
      <w:sz w:val="20"/>
    </w:rPr>
  </w:style>
  <w:style w:type="character" w:styleId="Hyperlink">
    <w:name w:val="Hyperlink"/>
    <w:uiPriority w:val="99"/>
    <w:rsid w:val="00324058"/>
    <w:rPr>
      <w:rFonts w:cs="Times New Roman"/>
      <w:color w:val="0000FF"/>
      <w:u w:val="single"/>
    </w:rPr>
  </w:style>
  <w:style w:type="paragraph" w:styleId="TOC1">
    <w:name w:val="toc 1"/>
    <w:basedOn w:val="Normal"/>
    <w:next w:val="Normal"/>
    <w:autoRedefine/>
    <w:uiPriority w:val="39"/>
    <w:rsid w:val="00324058"/>
    <w:pPr>
      <w:tabs>
        <w:tab w:val="left" w:pos="480"/>
        <w:tab w:val="right" w:leader="dot" w:pos="9350"/>
      </w:tabs>
    </w:pPr>
    <w:rPr>
      <w:rFonts w:asciiTheme="majorHAnsi" w:hAnsiTheme="majorHAnsi"/>
      <w:b/>
      <w:bCs/>
      <w:caps/>
      <w:noProof/>
      <w:color w:val="FFFFFF" w:themeColor="background1"/>
    </w:rPr>
  </w:style>
  <w:style w:type="paragraph" w:styleId="TOC2">
    <w:name w:val="toc 2"/>
    <w:basedOn w:val="Normal"/>
    <w:next w:val="Normal"/>
    <w:autoRedefine/>
    <w:uiPriority w:val="39"/>
    <w:rsid w:val="00324058"/>
    <w:pPr>
      <w:spacing w:before="240"/>
    </w:pPr>
    <w:rPr>
      <w:rFonts w:cstheme="minorHAnsi"/>
      <w:b/>
      <w:bCs/>
      <w:szCs w:val="20"/>
    </w:rPr>
  </w:style>
  <w:style w:type="paragraph" w:styleId="CommentText">
    <w:name w:val="annotation text"/>
    <w:basedOn w:val="Normal"/>
    <w:link w:val="CommentTextChar"/>
    <w:rsid w:val="00324058"/>
  </w:style>
  <w:style w:type="character" w:customStyle="1" w:styleId="CommentTextChar">
    <w:name w:val="Comment Text Char"/>
    <w:basedOn w:val="DefaultParagraphFont"/>
    <w:link w:val="CommentText"/>
    <w:rsid w:val="00324058"/>
    <w:rPr>
      <w:rFonts w:eastAsia="Times New Roman" w:cs="Times New Roman"/>
      <w:sz w:val="20"/>
    </w:rPr>
  </w:style>
  <w:style w:type="character" w:customStyle="1" w:styleId="CommentSubjectChar">
    <w:name w:val="Comment Subject Char"/>
    <w:basedOn w:val="CommentTextChar"/>
    <w:link w:val="CommentSubject"/>
    <w:uiPriority w:val="99"/>
    <w:semiHidden/>
    <w:rsid w:val="00324058"/>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324058"/>
    <w:rPr>
      <w:b/>
      <w:bCs/>
    </w:rPr>
  </w:style>
  <w:style w:type="character" w:customStyle="1" w:styleId="CommentSubjectChar1">
    <w:name w:val="Comment Subject Char1"/>
    <w:basedOn w:val="CommentTextChar"/>
    <w:uiPriority w:val="99"/>
    <w:semiHidden/>
    <w:rsid w:val="00324058"/>
    <w:rPr>
      <w:rFonts w:eastAsia="Times New Roman" w:cs="Times New Roman"/>
      <w:b/>
      <w:bCs/>
      <w:sz w:val="20"/>
    </w:rPr>
  </w:style>
  <w:style w:type="paragraph" w:styleId="BalloonText">
    <w:name w:val="Balloon Text"/>
    <w:basedOn w:val="Normal"/>
    <w:link w:val="BalloonTextChar"/>
    <w:uiPriority w:val="99"/>
    <w:semiHidden/>
    <w:rsid w:val="00324058"/>
    <w:rPr>
      <w:rFonts w:ascii="Tahoma" w:hAnsi="Tahoma" w:cs="Tahoma"/>
      <w:sz w:val="16"/>
      <w:szCs w:val="16"/>
    </w:rPr>
  </w:style>
  <w:style w:type="character" w:customStyle="1" w:styleId="BalloonTextChar">
    <w:name w:val="Balloon Text Char"/>
    <w:basedOn w:val="DefaultParagraphFont"/>
    <w:link w:val="BalloonText"/>
    <w:uiPriority w:val="99"/>
    <w:semiHidden/>
    <w:rsid w:val="00324058"/>
    <w:rPr>
      <w:rFonts w:ascii="Tahoma" w:eastAsia="Times New Roman" w:hAnsi="Tahoma" w:cs="Tahoma"/>
      <w:sz w:val="16"/>
      <w:szCs w:val="16"/>
    </w:rPr>
  </w:style>
  <w:style w:type="paragraph" w:styleId="NoSpacing">
    <w:name w:val="No Spacing"/>
    <w:uiPriority w:val="1"/>
    <w:qFormat/>
    <w:rsid w:val="00324058"/>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324058"/>
    <w:pPr>
      <w:ind w:left="720"/>
      <w:contextualSpacing/>
    </w:pPr>
  </w:style>
  <w:style w:type="character" w:styleId="BookTitle">
    <w:name w:val="Book Title"/>
    <w:uiPriority w:val="99"/>
    <w:qFormat/>
    <w:rsid w:val="00324058"/>
    <w:rPr>
      <w:b/>
      <w:bCs/>
      <w:smallCaps/>
      <w:spacing w:val="5"/>
    </w:rPr>
  </w:style>
  <w:style w:type="paragraph" w:styleId="Title">
    <w:name w:val="Title"/>
    <w:basedOn w:val="Normal"/>
    <w:next w:val="Normal"/>
    <w:link w:val="TitleChar"/>
    <w:qFormat/>
    <w:rsid w:val="00324058"/>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324058"/>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324058"/>
    <w:pPr>
      <w:keepLines/>
      <w:spacing w:before="80" w:after="40"/>
    </w:pPr>
    <w:rPr>
      <w:b/>
      <w:noProof/>
      <w:sz w:val="18"/>
    </w:rPr>
  </w:style>
  <w:style w:type="paragraph" w:customStyle="1" w:styleId="Tablecentered">
    <w:name w:val="Table centered"/>
    <w:basedOn w:val="Normal"/>
    <w:link w:val="TablecenteredChar"/>
    <w:autoRedefine/>
    <w:uiPriority w:val="99"/>
    <w:qFormat/>
    <w:rsid w:val="00324058"/>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324058"/>
    <w:rPr>
      <w:rFonts w:eastAsia="Times New Roman" w:cs="Times New Roman"/>
      <w:noProof/>
      <w:sz w:val="18"/>
      <w:szCs w:val="18"/>
    </w:rPr>
  </w:style>
  <w:style w:type="paragraph" w:customStyle="1" w:styleId="Tablecenteredbold">
    <w:name w:val="Table centered bold"/>
    <w:basedOn w:val="Tablecentered"/>
    <w:autoRedefine/>
    <w:uiPriority w:val="99"/>
    <w:rsid w:val="00324058"/>
    <w:rPr>
      <w:b/>
    </w:rPr>
  </w:style>
  <w:style w:type="paragraph" w:customStyle="1" w:styleId="Heading31">
    <w:name w:val="Heading 3.1"/>
    <w:basedOn w:val="Heading3"/>
    <w:link w:val="Heading31Char"/>
    <w:uiPriority w:val="99"/>
    <w:rsid w:val="00324058"/>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324058"/>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324058"/>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324058"/>
    <w:pPr>
      <w:spacing w:after="200" w:line="276" w:lineRule="auto"/>
    </w:pPr>
  </w:style>
  <w:style w:type="character" w:customStyle="1" w:styleId="AnalystTextChar">
    <w:name w:val="Analyst Text Char"/>
    <w:link w:val="AnalystText"/>
    <w:uiPriority w:val="99"/>
    <w:locked/>
    <w:rsid w:val="00324058"/>
    <w:rPr>
      <w:rFonts w:eastAsia="Times New Roman" w:cs="Times New Roman"/>
      <w:sz w:val="20"/>
    </w:rPr>
  </w:style>
  <w:style w:type="character" w:customStyle="1" w:styleId="UsernotesChar">
    <w:name w:val="User notes Char"/>
    <w:link w:val="Usernotes"/>
    <w:uiPriority w:val="99"/>
    <w:locked/>
    <w:rsid w:val="00324058"/>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324058"/>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324058"/>
    <w:rPr>
      <w:rFonts w:eastAsia="Times New Roman" w:cstheme="minorHAnsi"/>
      <w:b/>
      <w:sz w:val="20"/>
      <w:szCs w:val="24"/>
    </w:rPr>
  </w:style>
  <w:style w:type="paragraph" w:styleId="List">
    <w:name w:val="List"/>
    <w:basedOn w:val="Normal"/>
    <w:uiPriority w:val="99"/>
    <w:rsid w:val="00324058"/>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324058"/>
    <w:rPr>
      <w:rFonts w:cs="Times New Roman"/>
      <w:b/>
      <w:sz w:val="32"/>
      <w:lang w:val="en-US" w:eastAsia="en-US" w:bidi="ar-SA"/>
    </w:rPr>
  </w:style>
  <w:style w:type="character" w:customStyle="1" w:styleId="MacroTextChar">
    <w:name w:val="Macro Text Char"/>
    <w:basedOn w:val="DefaultParagraphFont"/>
    <w:link w:val="MacroText"/>
    <w:uiPriority w:val="99"/>
    <w:semiHidden/>
    <w:rsid w:val="00324058"/>
    <w:rPr>
      <w:rFonts w:ascii="Arial" w:eastAsia="Times New Roman" w:hAnsi="Arial" w:cs="Times New Roman"/>
      <w:sz w:val="20"/>
      <w:szCs w:val="20"/>
    </w:rPr>
  </w:style>
  <w:style w:type="paragraph" w:styleId="MacroText">
    <w:name w:val="macro"/>
    <w:link w:val="MacroTextChar"/>
    <w:uiPriority w:val="99"/>
    <w:semiHidden/>
    <w:rsid w:val="00324058"/>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324058"/>
    <w:rPr>
      <w:rFonts w:ascii="Consolas" w:eastAsia="Times New Roman" w:hAnsi="Consolas" w:cs="Consolas"/>
      <w:sz w:val="20"/>
      <w:szCs w:val="20"/>
    </w:rPr>
  </w:style>
  <w:style w:type="paragraph" w:styleId="BodyTextIndent2">
    <w:name w:val="Body Text Indent 2"/>
    <w:basedOn w:val="Normal"/>
    <w:link w:val="BodyTextIndent2Char"/>
    <w:uiPriority w:val="99"/>
    <w:rsid w:val="00324058"/>
    <w:pPr>
      <w:ind w:left="720"/>
    </w:pPr>
  </w:style>
  <w:style w:type="character" w:customStyle="1" w:styleId="BodyTextIndent2Char">
    <w:name w:val="Body Text Indent 2 Char"/>
    <w:basedOn w:val="DefaultParagraphFont"/>
    <w:link w:val="BodyTextIndent2"/>
    <w:uiPriority w:val="99"/>
    <w:rsid w:val="00324058"/>
    <w:rPr>
      <w:rFonts w:eastAsia="Times New Roman" w:cs="Times New Roman"/>
      <w:sz w:val="20"/>
    </w:rPr>
  </w:style>
  <w:style w:type="character" w:styleId="FollowedHyperlink">
    <w:name w:val="FollowedHyperlink"/>
    <w:uiPriority w:val="99"/>
    <w:rsid w:val="00324058"/>
    <w:rPr>
      <w:rFonts w:cs="Times New Roman"/>
      <w:color w:val="800080"/>
      <w:u w:val="single"/>
    </w:rPr>
  </w:style>
  <w:style w:type="paragraph" w:customStyle="1" w:styleId="Default">
    <w:name w:val="Default"/>
    <w:rsid w:val="00324058"/>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324058"/>
    <w:rPr>
      <w:rFonts w:cs="Times New Roman"/>
      <w:sz w:val="24"/>
      <w:lang w:val="en-US" w:eastAsia="en-US" w:bidi="ar-SA"/>
    </w:rPr>
  </w:style>
  <w:style w:type="paragraph" w:styleId="TOC3">
    <w:name w:val="toc 3"/>
    <w:basedOn w:val="Normal"/>
    <w:next w:val="Normal"/>
    <w:autoRedefine/>
    <w:uiPriority w:val="39"/>
    <w:rsid w:val="00324058"/>
    <w:pPr>
      <w:ind w:left="240"/>
    </w:pPr>
    <w:rPr>
      <w:rFonts w:cstheme="minorHAnsi"/>
      <w:szCs w:val="20"/>
    </w:rPr>
  </w:style>
  <w:style w:type="character" w:customStyle="1" w:styleId="CharChar11">
    <w:name w:val="Char Char11"/>
    <w:uiPriority w:val="99"/>
    <w:locked/>
    <w:rsid w:val="00324058"/>
    <w:rPr>
      <w:rFonts w:ascii="Cambria" w:hAnsi="Cambria" w:cs="Times New Roman"/>
      <w:b/>
      <w:bCs/>
      <w:sz w:val="28"/>
      <w:szCs w:val="28"/>
      <w:lang w:val="en-US" w:eastAsia="en-US" w:bidi="ar-SA"/>
    </w:rPr>
  </w:style>
  <w:style w:type="character" w:customStyle="1" w:styleId="CharChar10">
    <w:name w:val="Char Char10"/>
    <w:uiPriority w:val="99"/>
    <w:locked/>
    <w:rsid w:val="00324058"/>
    <w:rPr>
      <w:rFonts w:ascii="Cambria" w:hAnsi="Cambria" w:cs="Times New Roman"/>
      <w:b/>
      <w:bCs/>
      <w:sz w:val="26"/>
      <w:szCs w:val="26"/>
      <w:lang w:val="en-US" w:eastAsia="en-US" w:bidi="ar-SA"/>
    </w:rPr>
  </w:style>
  <w:style w:type="character" w:customStyle="1" w:styleId="CharChar9">
    <w:name w:val="Char Char9"/>
    <w:uiPriority w:val="99"/>
    <w:locked/>
    <w:rsid w:val="00324058"/>
    <w:rPr>
      <w:rFonts w:ascii="Cambria" w:hAnsi="Cambria" w:cs="Times New Roman"/>
      <w:b/>
      <w:bCs/>
      <w:sz w:val="22"/>
      <w:szCs w:val="22"/>
      <w:lang w:val="en-US" w:eastAsia="en-US" w:bidi="ar-SA"/>
    </w:rPr>
  </w:style>
  <w:style w:type="character" w:customStyle="1" w:styleId="CharChar7">
    <w:name w:val="Char Char7"/>
    <w:uiPriority w:val="99"/>
    <w:locked/>
    <w:rsid w:val="00324058"/>
    <w:rPr>
      <w:rFonts w:ascii="Cambria" w:hAnsi="Cambria" w:cs="Times New Roman"/>
      <w:sz w:val="22"/>
      <w:szCs w:val="22"/>
      <w:lang w:val="en-US" w:eastAsia="en-US" w:bidi="ar-SA"/>
    </w:rPr>
  </w:style>
  <w:style w:type="character" w:customStyle="1" w:styleId="CharChar1">
    <w:name w:val="Char Char1"/>
    <w:uiPriority w:val="99"/>
    <w:locked/>
    <w:rsid w:val="00324058"/>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324058"/>
    <w:pPr>
      <w:tabs>
        <w:tab w:val="num" w:pos="720"/>
      </w:tabs>
      <w:ind w:left="720" w:hanging="360"/>
    </w:pPr>
  </w:style>
  <w:style w:type="character" w:customStyle="1" w:styleId="bodytext0">
    <w:name w:val="bodytext"/>
    <w:uiPriority w:val="99"/>
    <w:rsid w:val="00324058"/>
    <w:rPr>
      <w:rFonts w:cs="Times New Roman"/>
    </w:rPr>
  </w:style>
  <w:style w:type="character" w:customStyle="1" w:styleId="StyleBold">
    <w:name w:val="Style Bold"/>
    <w:uiPriority w:val="99"/>
    <w:rsid w:val="00324058"/>
    <w:rPr>
      <w:rFonts w:cs="Times New Roman"/>
      <w:b/>
      <w:bCs/>
      <w:sz w:val="20"/>
    </w:rPr>
  </w:style>
  <w:style w:type="character" w:customStyle="1" w:styleId="DocumentMapChar">
    <w:name w:val="Document Map Char"/>
    <w:basedOn w:val="DefaultParagraphFont"/>
    <w:link w:val="DocumentMap"/>
    <w:uiPriority w:val="99"/>
    <w:semiHidden/>
    <w:rsid w:val="00324058"/>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324058"/>
    <w:pPr>
      <w:shd w:val="clear" w:color="auto" w:fill="000080"/>
    </w:pPr>
    <w:rPr>
      <w:rFonts w:ascii="Tahoma" w:hAnsi="Tahoma" w:cs="Tahoma"/>
    </w:rPr>
  </w:style>
  <w:style w:type="character" w:customStyle="1" w:styleId="DocumentMapChar1">
    <w:name w:val="Document Map Char1"/>
    <w:basedOn w:val="DefaultParagraphFont"/>
    <w:uiPriority w:val="99"/>
    <w:semiHidden/>
    <w:rsid w:val="00324058"/>
    <w:rPr>
      <w:rFonts w:ascii="Tahoma" w:eastAsia="Times New Roman" w:hAnsi="Tahoma" w:cs="Tahoma"/>
      <w:sz w:val="16"/>
      <w:szCs w:val="16"/>
    </w:rPr>
  </w:style>
  <w:style w:type="character" w:styleId="CommentReference">
    <w:name w:val="annotation reference"/>
    <w:rsid w:val="00324058"/>
    <w:rPr>
      <w:rFonts w:cs="Times New Roman"/>
      <w:sz w:val="16"/>
      <w:szCs w:val="16"/>
    </w:rPr>
  </w:style>
  <w:style w:type="character" w:customStyle="1" w:styleId="apple-style-span">
    <w:name w:val="apple-style-span"/>
    <w:uiPriority w:val="99"/>
    <w:rsid w:val="00324058"/>
    <w:rPr>
      <w:rFonts w:cs="Times New Roman"/>
    </w:rPr>
  </w:style>
  <w:style w:type="paragraph" w:styleId="BodyTextIndent3">
    <w:name w:val="Body Text Indent 3"/>
    <w:basedOn w:val="Normal"/>
    <w:link w:val="BodyTextIndent3Char"/>
    <w:uiPriority w:val="99"/>
    <w:rsid w:val="00324058"/>
    <w:pPr>
      <w:ind w:left="360"/>
    </w:pPr>
    <w:rPr>
      <w:sz w:val="16"/>
      <w:szCs w:val="16"/>
    </w:rPr>
  </w:style>
  <w:style w:type="character" w:customStyle="1" w:styleId="BodyTextIndent3Char">
    <w:name w:val="Body Text Indent 3 Char"/>
    <w:basedOn w:val="DefaultParagraphFont"/>
    <w:link w:val="BodyTextIndent3"/>
    <w:uiPriority w:val="99"/>
    <w:rsid w:val="00324058"/>
    <w:rPr>
      <w:rFonts w:eastAsia="Times New Roman" w:cs="Times New Roman"/>
      <w:sz w:val="16"/>
      <w:szCs w:val="16"/>
    </w:rPr>
  </w:style>
  <w:style w:type="paragraph" w:styleId="ListBullet">
    <w:name w:val="List Bullet"/>
    <w:basedOn w:val="Normal"/>
    <w:uiPriority w:val="99"/>
    <w:rsid w:val="00324058"/>
    <w:pPr>
      <w:tabs>
        <w:tab w:val="num" w:pos="1080"/>
      </w:tabs>
      <w:ind w:left="360" w:hanging="360"/>
    </w:pPr>
  </w:style>
  <w:style w:type="paragraph" w:customStyle="1" w:styleId="xl25">
    <w:name w:val="xl25"/>
    <w:basedOn w:val="Normal"/>
    <w:uiPriority w:val="99"/>
    <w:rsid w:val="00324058"/>
    <w:pPr>
      <w:spacing w:before="100" w:beforeAutospacing="1" w:after="100" w:afterAutospacing="1"/>
    </w:pPr>
    <w:rPr>
      <w:rFonts w:ascii="Arial" w:eastAsia="Arial Unicode MS" w:hAnsi="Arial" w:cs="Arial"/>
    </w:rPr>
  </w:style>
  <w:style w:type="character" w:styleId="HTMLCite">
    <w:name w:val="HTML Cite"/>
    <w:uiPriority w:val="99"/>
    <w:rsid w:val="00324058"/>
    <w:rPr>
      <w:rFonts w:cs="Times New Roman"/>
      <w:i/>
      <w:iCs/>
    </w:rPr>
  </w:style>
  <w:style w:type="character" w:customStyle="1" w:styleId="apple-converted-space">
    <w:name w:val="apple-converted-space"/>
    <w:rsid w:val="00324058"/>
    <w:rPr>
      <w:rFonts w:cs="Times New Roman"/>
    </w:rPr>
  </w:style>
  <w:style w:type="paragraph" w:styleId="TOC4">
    <w:name w:val="toc 4"/>
    <w:basedOn w:val="Normal"/>
    <w:next w:val="Normal"/>
    <w:autoRedefine/>
    <w:uiPriority w:val="39"/>
    <w:rsid w:val="00324058"/>
    <w:pPr>
      <w:ind w:left="480"/>
    </w:pPr>
    <w:rPr>
      <w:rFonts w:cstheme="minorHAnsi"/>
      <w:szCs w:val="20"/>
    </w:rPr>
  </w:style>
  <w:style w:type="paragraph" w:styleId="TOC5">
    <w:name w:val="toc 5"/>
    <w:basedOn w:val="Normal"/>
    <w:next w:val="Normal"/>
    <w:autoRedefine/>
    <w:uiPriority w:val="39"/>
    <w:rsid w:val="00324058"/>
    <w:pPr>
      <w:ind w:left="720"/>
    </w:pPr>
    <w:rPr>
      <w:rFonts w:cstheme="minorHAnsi"/>
      <w:szCs w:val="20"/>
    </w:rPr>
  </w:style>
  <w:style w:type="paragraph" w:styleId="TOC6">
    <w:name w:val="toc 6"/>
    <w:basedOn w:val="Normal"/>
    <w:next w:val="Normal"/>
    <w:autoRedefine/>
    <w:uiPriority w:val="39"/>
    <w:rsid w:val="00324058"/>
    <w:pPr>
      <w:ind w:left="960"/>
    </w:pPr>
    <w:rPr>
      <w:rFonts w:cstheme="minorHAnsi"/>
      <w:szCs w:val="20"/>
    </w:rPr>
  </w:style>
  <w:style w:type="paragraph" w:styleId="TOC7">
    <w:name w:val="toc 7"/>
    <w:basedOn w:val="Normal"/>
    <w:next w:val="Normal"/>
    <w:autoRedefine/>
    <w:uiPriority w:val="39"/>
    <w:rsid w:val="00324058"/>
    <w:pPr>
      <w:ind w:left="1200"/>
    </w:pPr>
    <w:rPr>
      <w:rFonts w:cstheme="minorHAnsi"/>
      <w:szCs w:val="20"/>
    </w:rPr>
  </w:style>
  <w:style w:type="paragraph" w:styleId="TOC8">
    <w:name w:val="toc 8"/>
    <w:basedOn w:val="Normal"/>
    <w:next w:val="Normal"/>
    <w:autoRedefine/>
    <w:uiPriority w:val="39"/>
    <w:rsid w:val="00324058"/>
    <w:pPr>
      <w:ind w:left="1440"/>
    </w:pPr>
    <w:rPr>
      <w:rFonts w:cstheme="minorHAnsi"/>
      <w:szCs w:val="20"/>
    </w:rPr>
  </w:style>
  <w:style w:type="paragraph" w:styleId="TOC9">
    <w:name w:val="toc 9"/>
    <w:basedOn w:val="Normal"/>
    <w:next w:val="Normal"/>
    <w:autoRedefine/>
    <w:uiPriority w:val="39"/>
    <w:rsid w:val="00324058"/>
    <w:pPr>
      <w:ind w:left="1680"/>
    </w:pPr>
    <w:rPr>
      <w:rFonts w:cstheme="minorHAnsi"/>
      <w:szCs w:val="20"/>
    </w:rPr>
  </w:style>
  <w:style w:type="character" w:customStyle="1" w:styleId="CharChar">
    <w:name w:val="Char Char"/>
    <w:uiPriority w:val="99"/>
    <w:rsid w:val="00324058"/>
    <w:rPr>
      <w:rFonts w:cs="Times New Roman"/>
      <w:lang w:val="en-US" w:eastAsia="en-US" w:bidi="ar-SA"/>
    </w:rPr>
  </w:style>
  <w:style w:type="character" w:customStyle="1" w:styleId="CharChar4">
    <w:name w:val="Char Char4"/>
    <w:uiPriority w:val="99"/>
    <w:rsid w:val="00324058"/>
    <w:rPr>
      <w:rFonts w:cs="Times New Roman"/>
      <w:lang w:val="en-US" w:eastAsia="en-US" w:bidi="ar-SA"/>
    </w:rPr>
  </w:style>
  <w:style w:type="character" w:customStyle="1" w:styleId="CharChar81">
    <w:name w:val="Char Char81"/>
    <w:uiPriority w:val="99"/>
    <w:rsid w:val="00324058"/>
    <w:rPr>
      <w:rFonts w:cs="Times New Roman"/>
      <w:sz w:val="24"/>
      <w:lang w:val="en-US" w:eastAsia="en-US" w:bidi="ar-SA"/>
    </w:rPr>
  </w:style>
  <w:style w:type="character" w:customStyle="1" w:styleId="CharChar111">
    <w:name w:val="Char Char111"/>
    <w:uiPriority w:val="99"/>
    <w:locked/>
    <w:rsid w:val="00324058"/>
    <w:rPr>
      <w:rFonts w:ascii="Cambria" w:hAnsi="Cambria" w:cs="Times New Roman"/>
      <w:b/>
      <w:bCs/>
      <w:sz w:val="28"/>
      <w:szCs w:val="28"/>
      <w:lang w:val="en-US" w:eastAsia="en-US" w:bidi="ar-SA"/>
    </w:rPr>
  </w:style>
  <w:style w:type="character" w:customStyle="1" w:styleId="CharChar101">
    <w:name w:val="Char Char101"/>
    <w:uiPriority w:val="99"/>
    <w:locked/>
    <w:rsid w:val="00324058"/>
    <w:rPr>
      <w:rFonts w:ascii="Cambria" w:hAnsi="Cambria" w:cs="Times New Roman"/>
      <w:b/>
      <w:bCs/>
      <w:sz w:val="26"/>
      <w:szCs w:val="26"/>
      <w:lang w:val="en-US" w:eastAsia="en-US" w:bidi="ar-SA"/>
    </w:rPr>
  </w:style>
  <w:style w:type="character" w:customStyle="1" w:styleId="CharChar91">
    <w:name w:val="Char Char91"/>
    <w:uiPriority w:val="99"/>
    <w:locked/>
    <w:rsid w:val="00324058"/>
    <w:rPr>
      <w:rFonts w:ascii="Cambria" w:hAnsi="Cambria" w:cs="Times New Roman"/>
      <w:b/>
      <w:bCs/>
      <w:sz w:val="22"/>
      <w:szCs w:val="22"/>
      <w:lang w:val="en-US" w:eastAsia="en-US" w:bidi="ar-SA"/>
    </w:rPr>
  </w:style>
  <w:style w:type="character" w:customStyle="1" w:styleId="CharChar71">
    <w:name w:val="Char Char71"/>
    <w:uiPriority w:val="99"/>
    <w:locked/>
    <w:rsid w:val="00324058"/>
    <w:rPr>
      <w:rFonts w:ascii="Cambria" w:hAnsi="Cambria" w:cs="Times New Roman"/>
      <w:sz w:val="22"/>
      <w:szCs w:val="22"/>
      <w:lang w:val="en-US" w:eastAsia="en-US" w:bidi="ar-SA"/>
    </w:rPr>
  </w:style>
  <w:style w:type="character" w:customStyle="1" w:styleId="CharChar12">
    <w:name w:val="Char Char12"/>
    <w:uiPriority w:val="99"/>
    <w:locked/>
    <w:rsid w:val="00324058"/>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324058"/>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324058"/>
    <w:rPr>
      <w:b/>
      <w:bCs/>
    </w:rPr>
  </w:style>
  <w:style w:type="paragraph" w:customStyle="1" w:styleId="TableText">
    <w:name w:val="Table Text"/>
    <w:basedOn w:val="Normal"/>
    <w:autoRedefine/>
    <w:qFormat/>
    <w:rsid w:val="00324058"/>
    <w:pPr>
      <w:jc w:val="left"/>
    </w:pPr>
    <w:rPr>
      <w:rFonts w:ascii="Calibri" w:hAnsi="Calibri" w:cs="Arial"/>
      <w:noProof/>
      <w:szCs w:val="18"/>
      <w:lang w:val="en"/>
    </w:rPr>
  </w:style>
  <w:style w:type="paragraph" w:customStyle="1" w:styleId="NormalTRM">
    <w:name w:val="Normal TRM"/>
    <w:basedOn w:val="Normal"/>
    <w:link w:val="NormalTRMChar"/>
    <w:rsid w:val="00324058"/>
  </w:style>
  <w:style w:type="character" w:customStyle="1" w:styleId="NormalTRMChar">
    <w:name w:val="Normal TRM Char"/>
    <w:basedOn w:val="DefaultParagraphFont"/>
    <w:link w:val="NormalTRM"/>
    <w:rsid w:val="00324058"/>
    <w:rPr>
      <w:rFonts w:eastAsia="Times New Roman" w:cs="Times New Roman"/>
      <w:sz w:val="20"/>
    </w:rPr>
  </w:style>
  <w:style w:type="paragraph" w:styleId="EndnoteText">
    <w:name w:val="endnote text"/>
    <w:basedOn w:val="Normal"/>
    <w:link w:val="EndnoteTextChar"/>
    <w:uiPriority w:val="99"/>
    <w:unhideWhenUsed/>
    <w:rsid w:val="00324058"/>
    <w:rPr>
      <w:rFonts w:ascii="Calibri" w:hAnsi="Calibri"/>
      <w:szCs w:val="20"/>
    </w:rPr>
  </w:style>
  <w:style w:type="character" w:customStyle="1" w:styleId="EndnoteTextChar">
    <w:name w:val="Endnote Text Char"/>
    <w:basedOn w:val="DefaultParagraphFont"/>
    <w:link w:val="EndnoteText"/>
    <w:uiPriority w:val="99"/>
    <w:rsid w:val="00324058"/>
    <w:rPr>
      <w:rFonts w:ascii="Calibri" w:eastAsia="Times New Roman" w:hAnsi="Calibri" w:cs="Times New Roman"/>
      <w:sz w:val="20"/>
      <w:szCs w:val="20"/>
    </w:rPr>
  </w:style>
  <w:style w:type="character" w:customStyle="1" w:styleId="FootnoteChar">
    <w:name w:val="Footnote Char"/>
    <w:basedOn w:val="footnoteChar0"/>
    <w:link w:val="Footnote"/>
    <w:rsid w:val="00324058"/>
    <w:rPr>
      <w:rFonts w:eastAsiaTheme="minorEastAsia" w:cstheme="minorHAnsi"/>
      <w:sz w:val="18"/>
      <w:szCs w:val="20"/>
    </w:rPr>
  </w:style>
  <w:style w:type="character" w:customStyle="1" w:styleId="footnoteChar0">
    <w:name w:val="footnote Char"/>
    <w:basedOn w:val="FootnoteTextChar"/>
    <w:link w:val="footnote0"/>
    <w:rsid w:val="00324058"/>
    <w:rPr>
      <w:rFonts w:eastAsia="Times New Roman" w:cs="Times New Roman"/>
      <w:sz w:val="18"/>
      <w:szCs w:val="24"/>
    </w:rPr>
  </w:style>
  <w:style w:type="paragraph" w:customStyle="1" w:styleId="footnote0">
    <w:name w:val="footnote"/>
    <w:basedOn w:val="FootnoteText"/>
    <w:link w:val="footnoteChar0"/>
    <w:rsid w:val="00324058"/>
    <w:pPr>
      <w:spacing w:after="0"/>
      <w:jc w:val="left"/>
    </w:pPr>
    <w:rPr>
      <w:sz w:val="18"/>
      <w:szCs w:val="24"/>
    </w:rPr>
  </w:style>
  <w:style w:type="paragraph" w:styleId="TableofFigures">
    <w:name w:val="table of figures"/>
    <w:basedOn w:val="Normal"/>
    <w:next w:val="Normal"/>
    <w:uiPriority w:val="99"/>
    <w:unhideWhenUsed/>
    <w:rsid w:val="00324058"/>
  </w:style>
  <w:style w:type="table" w:customStyle="1" w:styleId="TableGrid1">
    <w:name w:val="Table Grid1"/>
    <w:basedOn w:val="TableNormal"/>
    <w:next w:val="TableGrid"/>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324058"/>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324058"/>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324058"/>
    <w:rPr>
      <w:rFonts w:eastAsia="Times New Roman" w:cstheme="minorHAnsi"/>
      <w:b/>
      <w:sz w:val="20"/>
      <w:szCs w:val="20"/>
    </w:rPr>
  </w:style>
  <w:style w:type="paragraph" w:customStyle="1" w:styleId="Captions">
    <w:name w:val="Captions"/>
    <w:basedOn w:val="Title"/>
    <w:link w:val="CaptionsChar"/>
    <w:autoRedefine/>
    <w:qFormat/>
    <w:rsid w:val="00324058"/>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324058"/>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324058"/>
    <w:pPr>
      <w:ind w:left="1440"/>
    </w:pPr>
    <w:rPr>
      <w:rFonts w:ascii="Calibri" w:hAnsi="Calibri" w:cs="Arial"/>
    </w:rPr>
  </w:style>
  <w:style w:type="paragraph" w:styleId="NormalWeb">
    <w:name w:val="Normal (Web)"/>
    <w:basedOn w:val="Normal"/>
    <w:uiPriority w:val="99"/>
    <w:unhideWhenUsed/>
    <w:rsid w:val="00324058"/>
    <w:rPr>
      <w:rFonts w:ascii="Times New Roman" w:hAnsi="Times New Roman"/>
      <w:sz w:val="24"/>
      <w:szCs w:val="24"/>
    </w:rPr>
  </w:style>
  <w:style w:type="character" w:customStyle="1" w:styleId="FormH2Char">
    <w:name w:val="Form H2 Char"/>
    <w:basedOn w:val="Heading2Char"/>
    <w:link w:val="FormH2"/>
    <w:rsid w:val="00324058"/>
    <w:rPr>
      <w:rFonts w:ascii="Calibri" w:eastAsia="Times New Roman" w:hAnsi="Calibri" w:cs="Arial"/>
      <w:bCs w:val="0"/>
      <w:iCs w:val="0"/>
      <w:sz w:val="24"/>
      <w:szCs w:val="24"/>
    </w:rPr>
  </w:style>
  <w:style w:type="paragraph" w:customStyle="1" w:styleId="Form">
    <w:name w:val="Form"/>
    <w:basedOn w:val="NormalWeb"/>
    <w:next w:val="Normal"/>
    <w:link w:val="FormChar"/>
    <w:qFormat/>
    <w:rsid w:val="00324058"/>
    <w:rPr>
      <w:rFonts w:ascii="Calibri" w:hAnsi="Calibri" w:cs="Arial"/>
    </w:rPr>
  </w:style>
  <w:style w:type="character" w:customStyle="1" w:styleId="FormChar">
    <w:name w:val="Form Char"/>
    <w:basedOn w:val="Heading2Char"/>
    <w:link w:val="Form"/>
    <w:rsid w:val="00324058"/>
    <w:rPr>
      <w:rFonts w:ascii="Calibri" w:eastAsia="Times New Roman" w:hAnsi="Calibri" w:cs="Arial"/>
      <w:bCs w:val="0"/>
      <w:iCs w:val="0"/>
      <w:sz w:val="24"/>
      <w:szCs w:val="24"/>
    </w:rPr>
  </w:style>
  <w:style w:type="paragraph" w:customStyle="1" w:styleId="FormH4">
    <w:name w:val="Form H4"/>
    <w:basedOn w:val="FormH2"/>
    <w:link w:val="FormH4Char"/>
    <w:qFormat/>
    <w:rsid w:val="00324058"/>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324058"/>
    <w:rPr>
      <w:rFonts w:ascii="Calibri" w:eastAsia="Times New Roman" w:hAnsi="Calibri" w:cs="Arial"/>
      <w:bCs/>
      <w:iCs/>
      <w:sz w:val="28"/>
      <w:szCs w:val="28"/>
    </w:rPr>
  </w:style>
  <w:style w:type="paragraph" w:customStyle="1" w:styleId="Normal1">
    <w:name w:val="Normal1"/>
    <w:basedOn w:val="Normal"/>
    <w:uiPriority w:val="99"/>
    <w:rsid w:val="00324058"/>
    <w:pPr>
      <w:autoSpaceDE w:val="0"/>
      <w:autoSpaceDN w:val="0"/>
      <w:jc w:val="left"/>
    </w:pPr>
    <w:rPr>
      <w:rFonts w:ascii="Arial" w:hAnsi="Arial" w:cs="Arial"/>
      <w:sz w:val="24"/>
      <w:szCs w:val="24"/>
    </w:rPr>
  </w:style>
  <w:style w:type="paragraph" w:customStyle="1" w:styleId="whs2">
    <w:name w:val="whs2"/>
    <w:basedOn w:val="Normal"/>
    <w:uiPriority w:val="99"/>
    <w:rsid w:val="00324058"/>
    <w:pPr>
      <w:jc w:val="left"/>
    </w:pPr>
    <w:rPr>
      <w:rFonts w:ascii="Arial" w:hAnsi="Arial" w:cs="Arial"/>
      <w:szCs w:val="20"/>
    </w:rPr>
  </w:style>
  <w:style w:type="paragraph" w:customStyle="1" w:styleId="font5">
    <w:name w:val="font5"/>
    <w:basedOn w:val="Normal"/>
    <w:uiPriority w:val="99"/>
    <w:rsid w:val="00324058"/>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324058"/>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324058"/>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32405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324058"/>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32405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324058"/>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32405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324058"/>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324058"/>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324058"/>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324058"/>
  </w:style>
  <w:style w:type="paragraph" w:customStyle="1" w:styleId="TableandFigureCaption">
    <w:name w:val="Table and Figure Caption"/>
    <w:basedOn w:val="Tablecentered"/>
    <w:link w:val="TableandFigureCaptionChar"/>
    <w:autoRedefine/>
    <w:qFormat/>
    <w:rsid w:val="00324058"/>
    <w:pPr>
      <w:tabs>
        <w:tab w:val="clear" w:pos="6750"/>
      </w:tabs>
    </w:pPr>
  </w:style>
  <w:style w:type="character" w:customStyle="1" w:styleId="TableandFigureCaptionChar">
    <w:name w:val="Table and Figure Caption Char"/>
    <w:basedOn w:val="TablecenteredChar"/>
    <w:link w:val="TableandFigureCaption"/>
    <w:rsid w:val="00324058"/>
    <w:rPr>
      <w:rFonts w:eastAsia="Times New Roman" w:cs="Times New Roman"/>
      <w:noProof/>
      <w:sz w:val="18"/>
      <w:szCs w:val="18"/>
    </w:rPr>
  </w:style>
  <w:style w:type="paragraph" w:customStyle="1" w:styleId="TableHeading">
    <w:name w:val="Table Heading"/>
    <w:basedOn w:val="TableText"/>
    <w:autoRedefine/>
    <w:uiPriority w:val="99"/>
    <w:qFormat/>
    <w:rsid w:val="00324058"/>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324058"/>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324058"/>
    <w:rPr>
      <w:rFonts w:cstheme="minorHAnsi"/>
    </w:rPr>
  </w:style>
  <w:style w:type="character" w:customStyle="1" w:styleId="VersionTextChar">
    <w:name w:val="Version Text Char"/>
    <w:basedOn w:val="DefaultParagraphFont"/>
    <w:link w:val="VersionText"/>
    <w:rsid w:val="00324058"/>
    <w:rPr>
      <w:rFonts w:eastAsia="Times New Roman" w:cstheme="minorHAnsi"/>
      <w:sz w:val="20"/>
    </w:rPr>
  </w:style>
  <w:style w:type="paragraph" w:customStyle="1" w:styleId="VersionandDate">
    <w:name w:val="Version and Date"/>
    <w:basedOn w:val="Normal"/>
    <w:link w:val="VersionandDateChar"/>
    <w:qFormat/>
    <w:rsid w:val="00324058"/>
    <w:pPr>
      <w:jc w:val="left"/>
    </w:pPr>
    <w:rPr>
      <w:rFonts w:ascii="Times New Roman" w:hAnsi="Times New Roman"/>
      <w:szCs w:val="20"/>
    </w:rPr>
  </w:style>
  <w:style w:type="character" w:customStyle="1" w:styleId="VersionandDateChar">
    <w:name w:val="Version and Date Char"/>
    <w:basedOn w:val="DefaultParagraphFont"/>
    <w:link w:val="VersionandDate"/>
    <w:rsid w:val="00324058"/>
    <w:rPr>
      <w:rFonts w:ascii="Times New Roman" w:eastAsia="Times New Roman" w:hAnsi="Times New Roman" w:cs="Times New Roman"/>
      <w:sz w:val="20"/>
      <w:szCs w:val="20"/>
    </w:rPr>
  </w:style>
  <w:style w:type="character" w:customStyle="1" w:styleId="FootnoteTextChar2">
    <w:name w:val="Footnote Text Char2"/>
    <w:uiPriority w:val="99"/>
    <w:locked/>
    <w:rsid w:val="00324058"/>
    <w:rPr>
      <w:sz w:val="18"/>
      <w:lang w:val="en-US" w:eastAsia="en-US" w:bidi="ar-SA"/>
    </w:rPr>
  </w:style>
  <w:style w:type="paragraph" w:customStyle="1" w:styleId="HeaderIL">
    <w:name w:val="Header IL"/>
    <w:basedOn w:val="Header"/>
    <w:link w:val="HeaderILChar"/>
    <w:qFormat/>
    <w:rsid w:val="00324058"/>
    <w:pPr>
      <w:pBdr>
        <w:bottom w:val="single" w:sz="4" w:space="0" w:color="auto"/>
      </w:pBdr>
      <w:jc w:val="left"/>
    </w:pPr>
  </w:style>
  <w:style w:type="character" w:customStyle="1" w:styleId="HeaderILChar">
    <w:name w:val="Header IL Char"/>
    <w:basedOn w:val="HeaderChar"/>
    <w:link w:val="HeaderIL"/>
    <w:rsid w:val="00324058"/>
    <w:rPr>
      <w:rFonts w:eastAsia="Times New Roman" w:cs="Times New Roman"/>
      <w:sz w:val="20"/>
    </w:rPr>
  </w:style>
  <w:style w:type="paragraph" w:styleId="Revision">
    <w:name w:val="Revision"/>
    <w:hidden/>
    <w:uiPriority w:val="99"/>
    <w:semiHidden/>
    <w:rsid w:val="00324058"/>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324058"/>
    <w:rPr>
      <w:vertAlign w:val="superscript"/>
    </w:rPr>
  </w:style>
  <w:style w:type="character" w:styleId="Emphasis">
    <w:name w:val="Emphasis"/>
    <w:basedOn w:val="DefaultParagraphFont"/>
    <w:uiPriority w:val="20"/>
    <w:qFormat/>
    <w:rsid w:val="00324058"/>
    <w:rPr>
      <w:i/>
      <w:iCs/>
    </w:rPr>
  </w:style>
  <w:style w:type="paragraph" w:customStyle="1" w:styleId="Reporttitle">
    <w:name w:val="Report title"/>
    <w:basedOn w:val="Normal"/>
    <w:rsid w:val="00324058"/>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324058"/>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324058"/>
    <w:rPr>
      <w:rFonts w:eastAsia="Times New Roman" w:cs="Times New Roman"/>
      <w:sz w:val="20"/>
      <w:szCs w:val="20"/>
    </w:rPr>
  </w:style>
  <w:style w:type="paragraph" w:customStyle="1" w:styleId="Footnote">
    <w:name w:val="Footnote"/>
    <w:basedOn w:val="FootnoteText"/>
    <w:link w:val="FootnoteChar"/>
    <w:autoRedefine/>
    <w:qFormat/>
    <w:rsid w:val="00324058"/>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324058"/>
    <w:pPr>
      <w:jc w:val="left"/>
    </w:pPr>
    <w:rPr>
      <w:rFonts w:ascii="Times New Roman" w:hAnsi="Times New Roman" w:cstheme="minorHAnsi"/>
      <w:szCs w:val="20"/>
    </w:rPr>
  </w:style>
  <w:style w:type="paragraph" w:customStyle="1" w:styleId="DocumentLabel">
    <w:name w:val="Document Label"/>
    <w:next w:val="Normal"/>
    <w:uiPriority w:val="99"/>
    <w:rsid w:val="00324058"/>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324058"/>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324058"/>
    <w:rPr>
      <w:rFonts w:ascii="Garamond" w:eastAsia="Times New Roman" w:hAnsi="Garamond" w:cs="Times New Roman"/>
      <w:caps/>
      <w:sz w:val="18"/>
      <w:szCs w:val="20"/>
    </w:rPr>
  </w:style>
  <w:style w:type="character" w:customStyle="1" w:styleId="MessageHeaderLabel">
    <w:name w:val="Message Header Label"/>
    <w:uiPriority w:val="99"/>
    <w:rsid w:val="00324058"/>
    <w:rPr>
      <w:b/>
      <w:sz w:val="18"/>
    </w:rPr>
  </w:style>
  <w:style w:type="numbering" w:customStyle="1" w:styleId="NoList11">
    <w:name w:val="No List11"/>
    <w:next w:val="NoList"/>
    <w:uiPriority w:val="99"/>
    <w:semiHidden/>
    <w:unhideWhenUsed/>
    <w:rsid w:val="00324058"/>
  </w:style>
  <w:style w:type="table" w:customStyle="1" w:styleId="TableGrid3">
    <w:name w:val="Table Grid3"/>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324058"/>
  </w:style>
  <w:style w:type="numbering" w:customStyle="1" w:styleId="NoList12">
    <w:name w:val="No List12"/>
    <w:next w:val="NoList"/>
    <w:uiPriority w:val="99"/>
    <w:semiHidden/>
    <w:unhideWhenUsed/>
    <w:rsid w:val="00324058"/>
  </w:style>
  <w:style w:type="numbering" w:customStyle="1" w:styleId="NoList3">
    <w:name w:val="No List3"/>
    <w:next w:val="NoList"/>
    <w:uiPriority w:val="99"/>
    <w:semiHidden/>
    <w:unhideWhenUsed/>
    <w:rsid w:val="00324058"/>
  </w:style>
  <w:style w:type="table" w:customStyle="1" w:styleId="TableGrid4">
    <w:name w:val="Table Grid4"/>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324058"/>
  </w:style>
  <w:style w:type="table" w:customStyle="1" w:styleId="TableGrid31">
    <w:name w:val="Table Grid3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324058"/>
  </w:style>
  <w:style w:type="paragraph" w:styleId="Closing">
    <w:name w:val="Closing"/>
    <w:basedOn w:val="Normal"/>
    <w:next w:val="Normal"/>
    <w:link w:val="ClosingChar"/>
    <w:uiPriority w:val="99"/>
    <w:rsid w:val="00324058"/>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324058"/>
    <w:rPr>
      <w:rFonts w:ascii="Garamond" w:eastAsia="Times New Roman" w:hAnsi="Garamond" w:cs="Times New Roman"/>
      <w:szCs w:val="20"/>
    </w:rPr>
  </w:style>
  <w:style w:type="paragraph" w:customStyle="1" w:styleId="CompanyName">
    <w:name w:val="Company Name"/>
    <w:basedOn w:val="BodyText"/>
    <w:uiPriority w:val="99"/>
    <w:rsid w:val="00324058"/>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324058"/>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324058"/>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324058"/>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324058"/>
    <w:pPr>
      <w:spacing w:before="360"/>
    </w:pPr>
  </w:style>
  <w:style w:type="paragraph" w:customStyle="1" w:styleId="MessageHeaderLast">
    <w:name w:val="Message Header Last"/>
    <w:basedOn w:val="MessageHeader"/>
    <w:next w:val="BodyText"/>
    <w:uiPriority w:val="99"/>
    <w:rsid w:val="00324058"/>
    <w:pPr>
      <w:pBdr>
        <w:bottom w:val="single" w:sz="6" w:space="18" w:color="808080"/>
      </w:pBdr>
      <w:spacing w:after="360"/>
    </w:pPr>
  </w:style>
  <w:style w:type="paragraph" w:styleId="NormalIndent">
    <w:name w:val="Normal Indent"/>
    <w:basedOn w:val="Normal"/>
    <w:uiPriority w:val="99"/>
    <w:rsid w:val="00324058"/>
    <w:pPr>
      <w:widowControl/>
      <w:ind w:left="720"/>
      <w:jc w:val="left"/>
    </w:pPr>
    <w:rPr>
      <w:rFonts w:ascii="Garamond" w:hAnsi="Garamond"/>
      <w:sz w:val="22"/>
      <w:szCs w:val="20"/>
    </w:rPr>
  </w:style>
  <w:style w:type="paragraph" w:customStyle="1" w:styleId="ReturnAddress">
    <w:name w:val="Return Address"/>
    <w:uiPriority w:val="99"/>
    <w:rsid w:val="00324058"/>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324058"/>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324058"/>
    <w:rPr>
      <w:rFonts w:ascii="Garamond" w:eastAsia="Times New Roman" w:hAnsi="Garamond" w:cs="Times New Roman"/>
      <w:szCs w:val="20"/>
    </w:rPr>
  </w:style>
  <w:style w:type="paragraph" w:customStyle="1" w:styleId="SignatureJobTitle">
    <w:name w:val="Signature Job Title"/>
    <w:basedOn w:val="Signature"/>
    <w:next w:val="Normal"/>
    <w:uiPriority w:val="99"/>
    <w:rsid w:val="00324058"/>
    <w:pPr>
      <w:spacing w:before="0"/>
      <w:ind w:firstLine="0"/>
    </w:pPr>
  </w:style>
  <w:style w:type="paragraph" w:customStyle="1" w:styleId="SignatureName">
    <w:name w:val="Signature Name"/>
    <w:basedOn w:val="Signature"/>
    <w:next w:val="SignatureJobTitle"/>
    <w:uiPriority w:val="99"/>
    <w:rsid w:val="00324058"/>
    <w:pPr>
      <w:ind w:firstLine="0"/>
    </w:pPr>
  </w:style>
  <w:style w:type="character" w:customStyle="1" w:styleId="Slogan">
    <w:name w:val="Slogan"/>
    <w:uiPriority w:val="99"/>
    <w:rsid w:val="00324058"/>
    <w:rPr>
      <w:i/>
      <w:spacing w:val="70"/>
      <w:sz w:val="21"/>
    </w:rPr>
  </w:style>
  <w:style w:type="table" w:customStyle="1" w:styleId="TableGrid19">
    <w:name w:val="Table Grid19"/>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324058"/>
  </w:style>
  <w:style w:type="paragraph" w:customStyle="1" w:styleId="Title1">
    <w:name w:val="Title1"/>
    <w:basedOn w:val="Normal"/>
    <w:next w:val="Normal"/>
    <w:uiPriority w:val="10"/>
    <w:qFormat/>
    <w:rsid w:val="0032405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324058"/>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324058"/>
  </w:style>
  <w:style w:type="table" w:customStyle="1" w:styleId="TableGrid61">
    <w:name w:val="Table Grid6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324058"/>
    <w:pPr>
      <w:keepLines/>
      <w:widowControl/>
      <w:numPr>
        <w:numId w:val="122"/>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3240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324058"/>
    <w:rPr>
      <w:rFonts w:ascii="Courier New" w:eastAsia="Times New Roman" w:hAnsi="Courier New" w:cs="Courier New"/>
      <w:sz w:val="20"/>
      <w:szCs w:val="20"/>
    </w:rPr>
  </w:style>
  <w:style w:type="table" w:styleId="LightList">
    <w:name w:val="Light List"/>
    <w:basedOn w:val="TableNormal"/>
    <w:uiPriority w:val="61"/>
    <w:rsid w:val="0032405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324058"/>
  </w:style>
  <w:style w:type="table" w:customStyle="1" w:styleId="TableGrid27">
    <w:name w:val="Table Grid27"/>
    <w:basedOn w:val="TableNormal"/>
    <w:next w:val="TableGrid"/>
    <w:uiPriority w:val="39"/>
    <w:rsid w:val="00324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324058"/>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324058"/>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324058"/>
    <w:rPr>
      <w:i/>
      <w:iCs/>
      <w:color w:val="404040"/>
    </w:rPr>
  </w:style>
  <w:style w:type="character" w:customStyle="1" w:styleId="A0">
    <w:name w:val="A0"/>
    <w:uiPriority w:val="99"/>
    <w:rsid w:val="00324058"/>
    <w:rPr>
      <w:rFonts w:cs="HelveticaNeueLT Std"/>
      <w:b/>
      <w:bCs/>
      <w:color w:val="00863E"/>
      <w:sz w:val="44"/>
      <w:szCs w:val="44"/>
    </w:rPr>
  </w:style>
  <w:style w:type="character" w:customStyle="1" w:styleId="A1">
    <w:name w:val="A1"/>
    <w:uiPriority w:val="99"/>
    <w:rsid w:val="00324058"/>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324058"/>
    <w:pPr>
      <w:widowControl/>
      <w:numPr>
        <w:numId w:val="154"/>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324058"/>
    <w:rPr>
      <w:rFonts w:ascii="Franklin Gothic Book" w:eastAsia="Times New Roman" w:hAnsi="Franklin Gothic Book" w:cs="Times New Roman"/>
      <w:szCs w:val="24"/>
    </w:rPr>
  </w:style>
  <w:style w:type="paragraph" w:styleId="List2">
    <w:name w:val="List 2"/>
    <w:semiHidden/>
    <w:unhideWhenUsed/>
    <w:rsid w:val="00324058"/>
    <w:pPr>
      <w:numPr>
        <w:numId w:val="159"/>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324058"/>
    <w:rPr>
      <w:rFonts w:eastAsia="Times New Roman" w:cs="Times New Roman"/>
      <w:sz w:val="20"/>
    </w:rPr>
  </w:style>
  <w:style w:type="paragraph" w:customStyle="1" w:styleId="NormalBeforeList">
    <w:name w:val="Normal Before List"/>
    <w:basedOn w:val="Normal"/>
    <w:qFormat/>
    <w:rsid w:val="00324058"/>
    <w:pPr>
      <w:keepNext/>
      <w:widowControl/>
      <w:spacing w:line="276" w:lineRule="auto"/>
      <w:jc w:val="left"/>
    </w:pPr>
    <w:rPr>
      <w:rFonts w:eastAsia="Franklin Gothic Book"/>
      <w:sz w:val="22"/>
    </w:rPr>
  </w:style>
  <w:style w:type="paragraph" w:customStyle="1" w:styleId="Bulletlevel1">
    <w:name w:val="Bullet level 1"/>
    <w:basedOn w:val="ListParagraph"/>
    <w:qFormat/>
    <w:rsid w:val="00324058"/>
    <w:pPr>
      <w:widowControl/>
      <w:numPr>
        <w:numId w:val="160"/>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324058"/>
    <w:pPr>
      <w:spacing w:after="200"/>
    </w:pPr>
  </w:style>
  <w:style w:type="paragraph" w:customStyle="1" w:styleId="NormalIntroSentence">
    <w:name w:val="Normal Intro Sentence"/>
    <w:qFormat/>
    <w:rsid w:val="00324058"/>
    <w:pPr>
      <w:keepNext/>
      <w:spacing w:after="100"/>
    </w:pPr>
  </w:style>
  <w:style w:type="table" w:customStyle="1" w:styleId="GridTable1Light3">
    <w:name w:val="Grid Table 1 Light3"/>
    <w:basedOn w:val="TableNormal"/>
    <w:uiPriority w:val="46"/>
    <w:rsid w:val="00324058"/>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324058"/>
  </w:style>
  <w:style w:type="character" w:styleId="SubtleEmphasis">
    <w:name w:val="Subtle Emphasis"/>
    <w:basedOn w:val="DefaultParagraphFont"/>
    <w:uiPriority w:val="19"/>
    <w:qFormat/>
    <w:rsid w:val="00324058"/>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51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ltrmadministrator@veic.org" TargetMode="External"/><Relationship Id="rId18" Type="http://schemas.openxmlformats.org/officeDocument/2006/relationships/header" Target="header6.xml"/><Relationship Id="rId26"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mailto:Annette.Beitel@FutEE.biz" TargetMode="Externa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hyperlink" Target="https://portal.veic.org/" TargetMode="External"/><Relationship Id="rId20" Type="http://schemas.openxmlformats.org/officeDocument/2006/relationships/hyperlink" Target="http://www.ilsag.info/technical-reference-manual.html"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lsag.info/questions.html" TargetMode="External"/><Relationship Id="rId24"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1.gif"/><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yperlink" Target="https://portal.veic.or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oter" Target="footer2.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icc.illinois.gov/docket/files.aspx?no=13-0077&amp;docId=203903" TargetMode="External"/><Relationship Id="rId13" Type="http://schemas.openxmlformats.org/officeDocument/2006/relationships/hyperlink" Target="http://www.icc.illinois.gov/docket/files.aspx?no=14-0189&amp;docId=210478" TargetMode="External"/><Relationship Id="rId18" Type="http://schemas.openxmlformats.org/officeDocument/2006/relationships/hyperlink" Target="http://www.epelectricefficiency.com/downloads.asp" TargetMode="External"/><Relationship Id="rId3" Type="http://schemas.openxmlformats.org/officeDocument/2006/relationships/hyperlink" Target="http://www.puc.nh.gov/Electric/Monitoring%20and%20Evaluation%20Reports/National%20Grid/117_RLW_CF%20Res%20RAC.pdf?no=10-0568&amp;docId=167031" TargetMode="External"/><Relationship Id="rId21" Type="http://schemas.openxmlformats.org/officeDocument/2006/relationships/hyperlink" Target="http://ilsagfiles.org/SAG_files/Technical_Reference_Manual/Commercial_Loadshapes_References.zip" TargetMode="External"/><Relationship Id="rId7" Type="http://schemas.openxmlformats.org/officeDocument/2006/relationships/hyperlink" Target="http://www.icc.illinois.gov/docket/files.aspx?no=13-0437&amp;docId=200492" TargetMode="External"/><Relationship Id="rId12" Type="http://schemas.openxmlformats.org/officeDocument/2006/relationships/hyperlink" Target="http://www.icc.illinois.gov/downloads/public/June%2018%202014%20Consensus%20Language%20for%20Section%2016-111.5B%20Oversight%20and%20Evaluation%20Responsibility%20Energy%20Efficiency%20Issues.pdf" TargetMode="External"/><Relationship Id="rId17" Type="http://schemas.openxmlformats.org/officeDocument/2006/relationships/hyperlink" Target="http://www.appliance-standards.org/product/furnaces" TargetMode="External"/><Relationship Id="rId2" Type="http://schemas.openxmlformats.org/officeDocument/2006/relationships/hyperlink" Target="http://www.eia.gov/consumption/residential/data/2009/xls/HC7.9%20Air%20Conditioning%20in%20Midwest%20Region.xls?no=10-0570&amp;docId=159809" TargetMode="External"/><Relationship Id="rId16" Type="http://schemas.openxmlformats.org/officeDocument/2006/relationships/hyperlink" Target="mailto:nclace@veic.org" TargetMode="External"/><Relationship Id="rId20" Type="http://schemas.openxmlformats.org/officeDocument/2006/relationships/hyperlink" Target="http://ilsagfiles.org/SAG_files/Technical_Reference_Manual/Residential_Loadshapes_References.zip" TargetMode="External"/><Relationship Id="rId1" Type="http://schemas.openxmlformats.org/officeDocument/2006/relationships/hyperlink" Target="http://ilsag.org/yahoo_site_admin/assets/docs/TRM_RFP_Final_part_1.230214520.pdf" TargetMode="External"/><Relationship Id="rId6" Type="http://schemas.openxmlformats.org/officeDocument/2006/relationships/hyperlink" Target="http://www.icc.illinois.gov/docket/files.aspx?no=12-0528&amp;docId=187554" TargetMode="External"/><Relationship Id="rId11" Type="http://schemas.openxmlformats.org/officeDocument/2006/relationships/hyperlink" Target="http://www.icc.illinois.gov/downloads/public/edocket/393476.pdf" TargetMode="External"/><Relationship Id="rId5" Type="http://schemas.openxmlformats.org/officeDocument/2006/relationships/hyperlink" Target="http://www.aquacraft.com/sites/default/files/pub/DeOreo-(2001)-Disaggregated-Hot-Water-Use-in-Single-Family-Homes-Using-Flow-Trace-Analysis.pdf?no=10-0562&amp;docId=167027" TargetMode="External"/><Relationship Id="rId15" Type="http://schemas.openxmlformats.org/officeDocument/2006/relationships/hyperlink" Target="http://www.icc.illinois.gov/electricity/TRM.aspx" TargetMode="External"/><Relationship Id="rId10" Type="http://schemas.openxmlformats.org/officeDocument/2006/relationships/hyperlink" Target="http://www.icc.illinois.gov/downloads/public/edocket/339744.pdf" TargetMode="External"/><Relationship Id="rId19" Type="http://schemas.openxmlformats.org/officeDocument/2006/relationships/hyperlink" Target="http://www.ilsag.info/technical-reference-manual.html" TargetMode="External"/><Relationship Id="rId4" Type="http://schemas.openxmlformats.org/officeDocument/2006/relationships/hyperlink" Target="http://www.icc.illinois.gov/downloads/public/edocket/303835.pdf?no=10-0564&amp;docId=167023" TargetMode="External"/><Relationship Id="rId9" Type="http://schemas.openxmlformats.org/officeDocument/2006/relationships/hyperlink" Target="http://www.icc.illinois.gov/docket/files.aspx?no=13-0077&amp;docId=195913" TargetMode="External"/><Relationship Id="rId14" Type="http://schemas.openxmlformats.org/officeDocument/2006/relationships/hyperlink" Target="http://www.icc.illinois.gov/downloads/public/Illinois_Statewide_TRM_Effective_060114_Version_3.0_022414_Clean.pdf" TargetMode="External"/><Relationship Id="rId22" Type="http://schemas.openxmlformats.org/officeDocument/2006/relationships/hyperlink" Target="http://ilsagfiles.org/SAG_files/Technical_Reference_Manual/Version_3/Final_Draft/Sources%20and%20References%20-%20Loadshapes/TRM_Version_3_Loadshapes_2.24.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B1D5ECEB</Template>
  <TotalTime>69</TotalTime>
  <Pages>59</Pages>
  <Words>17928</Words>
  <Characters>102193</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119882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6</cp:revision>
  <dcterms:created xsi:type="dcterms:W3CDTF">2015-09-24T13:11:00Z</dcterms:created>
  <dcterms:modified xsi:type="dcterms:W3CDTF">2015-10-23T14:07:00Z</dcterms:modified>
</cp:coreProperties>
</file>