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B6" w:rsidRPr="00122DF8"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rsidR="00D466B6" w:rsidRPr="004B2377" w:rsidRDefault="00D466B6" w:rsidP="00D466B6">
      <w:pPr>
        <w:jc w:val="center"/>
        <w:rPr>
          <w:b/>
          <w:sz w:val="48"/>
          <w:szCs w:val="48"/>
        </w:rPr>
      </w:pPr>
      <w:r w:rsidRPr="004B2377">
        <w:rPr>
          <w:b/>
          <w:sz w:val="48"/>
          <w:szCs w:val="48"/>
        </w:rPr>
        <w:t>State of Illinois</w:t>
      </w:r>
    </w:p>
    <w:p w:rsidR="00D466B6" w:rsidRPr="004B2377" w:rsidRDefault="00AB34E3" w:rsidP="000679C8">
      <w:pPr>
        <w:tabs>
          <w:tab w:val="center" w:pos="4680"/>
          <w:tab w:val="left" w:pos="8475"/>
        </w:tabs>
        <w:jc w:val="left"/>
        <w:rPr>
          <w:b/>
          <w:sz w:val="48"/>
          <w:szCs w:val="48"/>
        </w:rPr>
      </w:pPr>
      <w:r>
        <w:rPr>
          <w:b/>
          <w:sz w:val="48"/>
          <w:szCs w:val="48"/>
        </w:rPr>
        <w:tab/>
      </w:r>
      <w:r w:rsidR="00D466B6" w:rsidRPr="004B2377">
        <w:rPr>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sz w:val="48"/>
          <w:szCs w:val="48"/>
        </w:rPr>
        <w:tab/>
      </w:r>
    </w:p>
    <w:p w:rsidR="00D466B6" w:rsidRPr="004B2377" w:rsidRDefault="00D466B6" w:rsidP="00D466B6">
      <w:pPr>
        <w:jc w:val="center"/>
        <w:rPr>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4B2377">
        <w:rPr>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0B20FD" w:rsidRPr="00122DF8" w:rsidRDefault="000B20FD" w:rsidP="000B20FD">
      <w:pPr>
        <w:pStyle w:val="AlgorithmHeading"/>
        <w:pBdr>
          <w:bottom w:val="double" w:sz="4" w:space="2" w:color="auto"/>
        </w:pBdr>
        <w:rPr>
          <w:vertAlign w:val="subscript"/>
        </w:rPr>
      </w:pPr>
    </w:p>
    <w:p w:rsidR="000B20FD" w:rsidRDefault="000B20FD" w:rsidP="000B20FD">
      <w:pPr>
        <w:jc w:val="center"/>
        <w:rPr>
          <w:b/>
          <w:sz w:val="48"/>
          <w:szCs w:val="48"/>
        </w:rPr>
      </w:pPr>
    </w:p>
    <w:p w:rsidR="00D466B6" w:rsidRPr="005534BF" w:rsidRDefault="00AD6423" w:rsidP="00D466B6">
      <w:pPr>
        <w:jc w:val="center"/>
        <w:rPr>
          <w:b/>
          <w:color w:val="000000" w:themeColor="text1"/>
          <w:sz w:val="48"/>
          <w:szCs w:val="48"/>
        </w:rPr>
      </w:pPr>
      <w:r>
        <w:rPr>
          <w:b/>
          <w:color w:val="000000" w:themeColor="text1"/>
          <w:sz w:val="48"/>
          <w:szCs w:val="48"/>
        </w:rPr>
        <w:t>Ductless Heat Pumps</w:t>
      </w:r>
    </w:p>
    <w:p w:rsidR="000C51B5" w:rsidRPr="005534BF" w:rsidRDefault="000C51B5" w:rsidP="00D466B6">
      <w:pPr>
        <w:jc w:val="center"/>
        <w:rPr>
          <w:b/>
          <w:color w:val="000000" w:themeColor="text1"/>
          <w:sz w:val="48"/>
          <w:szCs w:val="48"/>
        </w:rPr>
      </w:pPr>
    </w:p>
    <w:p w:rsidR="000C51B5" w:rsidRPr="005534BF" w:rsidRDefault="00AD6423" w:rsidP="00D466B6">
      <w:pPr>
        <w:jc w:val="center"/>
        <w:rPr>
          <w:b/>
          <w:color w:val="000000" w:themeColor="text1"/>
          <w:sz w:val="48"/>
          <w:szCs w:val="48"/>
        </w:rPr>
      </w:pPr>
      <w:r>
        <w:rPr>
          <w:b/>
          <w:color w:val="000000" w:themeColor="text1"/>
          <w:sz w:val="48"/>
          <w:szCs w:val="48"/>
        </w:rPr>
        <w:t>New Measure Request</w:t>
      </w:r>
      <w:r w:rsidR="00430E3C">
        <w:rPr>
          <w:b/>
          <w:color w:val="000000" w:themeColor="text1"/>
          <w:sz w:val="48"/>
          <w:szCs w:val="48"/>
        </w:rPr>
        <w:t>s</w:t>
      </w:r>
    </w:p>
    <w:p w:rsidR="00C15F4F" w:rsidRDefault="00C15F4F" w:rsidP="00D466B6">
      <w:pPr>
        <w:jc w:val="center"/>
        <w:rPr>
          <w:b/>
          <w:color w:val="000000" w:themeColor="text1"/>
          <w:sz w:val="48"/>
          <w:szCs w:val="48"/>
        </w:rPr>
      </w:pPr>
    </w:p>
    <w:p w:rsidR="000C51B5" w:rsidRDefault="00AD6423" w:rsidP="00D466B6">
      <w:pPr>
        <w:jc w:val="center"/>
        <w:rPr>
          <w:b/>
          <w:color w:val="000000" w:themeColor="text1"/>
          <w:sz w:val="48"/>
          <w:szCs w:val="48"/>
        </w:rPr>
      </w:pPr>
      <w:r>
        <w:rPr>
          <w:b/>
          <w:color w:val="000000" w:themeColor="text1"/>
          <w:sz w:val="48"/>
          <w:szCs w:val="48"/>
        </w:rPr>
        <w:t>Travis Hinck, GDS Associates</w:t>
      </w:r>
    </w:p>
    <w:p w:rsidR="00CF50CE" w:rsidRDefault="00CF50CE" w:rsidP="00D466B6">
      <w:pPr>
        <w:jc w:val="center"/>
        <w:rPr>
          <w:b/>
          <w:color w:val="000000" w:themeColor="text1"/>
          <w:sz w:val="48"/>
          <w:szCs w:val="48"/>
        </w:rPr>
      </w:pPr>
      <w:r>
        <w:rPr>
          <w:b/>
          <w:color w:val="000000" w:themeColor="text1"/>
          <w:sz w:val="48"/>
          <w:szCs w:val="48"/>
        </w:rPr>
        <w:t>James Fay, ComEd</w:t>
      </w:r>
    </w:p>
    <w:p w:rsidR="00CF50CE" w:rsidRPr="005534BF" w:rsidRDefault="00CF50CE" w:rsidP="00D466B6">
      <w:pPr>
        <w:jc w:val="center"/>
        <w:rPr>
          <w:b/>
          <w:color w:val="000000" w:themeColor="text1"/>
          <w:sz w:val="48"/>
          <w:szCs w:val="48"/>
        </w:rPr>
      </w:pPr>
      <w:r>
        <w:rPr>
          <w:b/>
          <w:color w:val="000000" w:themeColor="text1"/>
          <w:sz w:val="48"/>
          <w:szCs w:val="48"/>
        </w:rPr>
        <w:t>Bruce Harley, Conservation Services Group</w:t>
      </w:r>
    </w:p>
    <w:p w:rsidR="00D466B6" w:rsidRPr="00AF2C4A" w:rsidRDefault="00AD6423" w:rsidP="00D466B6">
      <w:pPr>
        <w:jc w:val="center"/>
      </w:pPr>
      <w:r>
        <w:rPr>
          <w:b/>
          <w:color w:val="000000" w:themeColor="text1"/>
          <w:sz w:val="48"/>
          <w:szCs w:val="48"/>
        </w:rPr>
        <w:t>11/15/2013</w:t>
      </w:r>
    </w:p>
    <w:p w:rsidR="00D466B6" w:rsidRDefault="00D466B6" w:rsidP="00D466B6">
      <w:pPr>
        <w:spacing w:after="0"/>
        <w:jc w:val="left"/>
        <w:rPr>
          <w:rStyle w:val="BookTitle"/>
          <w:rFonts w:asciiTheme="majorHAnsi" w:hAnsiTheme="majorHAnsi"/>
          <w:sz w:val="24"/>
          <w:szCs w:val="24"/>
        </w:rPr>
      </w:pPr>
      <w:r>
        <w:rPr>
          <w:rStyle w:val="BookTitle"/>
          <w:rFonts w:asciiTheme="majorHAnsi" w:hAnsiTheme="majorHAnsi"/>
          <w:sz w:val="24"/>
          <w:szCs w:val="24"/>
        </w:rPr>
        <w:br w:type="page"/>
      </w:r>
    </w:p>
    <w:p w:rsidR="00D466B6" w:rsidRDefault="00D466B6" w:rsidP="00D466B6">
      <w:pPr>
        <w:widowControl/>
        <w:spacing w:after="0"/>
        <w:jc w:val="left"/>
        <w:rPr>
          <w:rStyle w:val="BookTitle"/>
          <w:rFonts w:asciiTheme="majorHAnsi" w:hAnsiTheme="majorHAnsi"/>
          <w:sz w:val="24"/>
          <w:szCs w:val="24"/>
        </w:rPr>
        <w:sectPr w:rsidR="00D466B6" w:rsidSect="00950A89">
          <w:headerReference w:type="default" r:id="rId11"/>
          <w:footerReference w:type="default" r:id="rId12"/>
          <w:pgSz w:w="12240" w:h="15840" w:code="1"/>
          <w:pgMar w:top="1440" w:right="1440" w:bottom="1440" w:left="1440" w:header="720" w:footer="720" w:gutter="0"/>
          <w:cols w:space="720"/>
          <w:docGrid w:linePitch="360"/>
        </w:sectPr>
      </w:pPr>
    </w:p>
    <w:p w:rsidR="00D466B6" w:rsidRPr="004B2377" w:rsidRDefault="00D466B6" w:rsidP="00D466B6">
      <w:pPr>
        <w:jc w:val="center"/>
        <w:rPr>
          <w:rStyle w:val="BookTitle"/>
          <w:rFonts w:asciiTheme="majorHAnsi" w:hAnsiTheme="majorHAnsi"/>
          <w:sz w:val="24"/>
          <w:szCs w:val="24"/>
        </w:rPr>
      </w:pPr>
      <w:bookmarkStart w:id="32" w:name="TOC"/>
      <w:r w:rsidRPr="004B2377">
        <w:rPr>
          <w:rStyle w:val="BookTitle"/>
          <w:rFonts w:asciiTheme="majorHAnsi" w:hAnsiTheme="majorHAnsi"/>
          <w:sz w:val="24"/>
          <w:szCs w:val="24"/>
        </w:rPr>
        <w:lastRenderedPageBreak/>
        <w:t>TABLE OF CONTENTS</w:t>
      </w:r>
    </w:p>
    <w:bookmarkEnd w:id="32"/>
    <w:p w:rsidR="00A7275F" w:rsidRDefault="00CA46D7">
      <w:pPr>
        <w:pStyle w:val="TOC1"/>
        <w:rPr>
          <w:rFonts w:asciiTheme="minorHAnsi" w:eastAsiaTheme="minorEastAsia" w:hAnsiTheme="minorHAnsi" w:cstheme="minorBidi"/>
          <w:b w:val="0"/>
          <w:bCs w:val="0"/>
          <w:caps w:val="0"/>
          <w:sz w:val="22"/>
        </w:rPr>
      </w:pPr>
      <w:r w:rsidRPr="00CA46D7">
        <w:fldChar w:fldCharType="begin"/>
      </w:r>
      <w:r w:rsidR="00D466B6" w:rsidRPr="00AF2C4A">
        <w:instrText xml:space="preserve"> TOC \o "1-2" \h \z \t "Heading 3,3,Heading 4,4,Heading 5,5,Heading 3.1,4" </w:instrText>
      </w:r>
      <w:r w:rsidRPr="00CA46D7">
        <w:fldChar w:fldCharType="separate"/>
      </w:r>
      <w:hyperlink w:anchor="_Toc343160251" w:history="1">
        <w:r w:rsidR="00A7275F" w:rsidRPr="003151C8">
          <w:rPr>
            <w:rStyle w:val="Hyperlink"/>
            <w:rFonts w:eastAsiaTheme="majorEastAsia"/>
          </w:rPr>
          <w:t>1</w:t>
        </w:r>
        <w:r w:rsidR="00A7275F">
          <w:rPr>
            <w:rFonts w:asciiTheme="minorHAnsi" w:eastAsiaTheme="minorEastAsia" w:hAnsiTheme="minorHAnsi" w:cstheme="minorBidi"/>
            <w:b w:val="0"/>
            <w:bCs w:val="0"/>
            <w:caps w:val="0"/>
            <w:sz w:val="22"/>
          </w:rPr>
          <w:tab/>
        </w:r>
        <w:r w:rsidR="00A7275F" w:rsidRPr="003151C8">
          <w:rPr>
            <w:rStyle w:val="Hyperlink"/>
            <w:rFonts w:eastAsiaTheme="majorEastAsia"/>
          </w:rPr>
          <w:t>Summary</w:t>
        </w:r>
        <w:r w:rsidR="00A7275F">
          <w:rPr>
            <w:webHidden/>
          </w:rPr>
          <w:tab/>
        </w:r>
        <w:r>
          <w:rPr>
            <w:webHidden/>
          </w:rPr>
          <w:fldChar w:fldCharType="begin"/>
        </w:r>
        <w:r w:rsidR="00A7275F">
          <w:rPr>
            <w:webHidden/>
          </w:rPr>
          <w:instrText xml:space="preserve"> PAGEREF _Toc343160251 \h </w:instrText>
        </w:r>
        <w:r>
          <w:rPr>
            <w:webHidden/>
          </w:rPr>
        </w:r>
        <w:r>
          <w:rPr>
            <w:webHidden/>
          </w:rPr>
          <w:fldChar w:fldCharType="separate"/>
        </w:r>
        <w:r w:rsidR="00A7275F">
          <w:rPr>
            <w:webHidden/>
          </w:rPr>
          <w:t>5</w:t>
        </w:r>
        <w:r>
          <w:rPr>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52" w:history="1">
        <w:r w:rsidR="00A7275F" w:rsidRPr="003151C8">
          <w:rPr>
            <w:rStyle w:val="Hyperlink"/>
            <w:rFonts w:eastAsiaTheme="majorEastAsia"/>
            <w:noProof/>
          </w:rPr>
          <w:t>1.1</w:t>
        </w:r>
        <w:r w:rsidR="00A7275F">
          <w:rPr>
            <w:rFonts w:eastAsiaTheme="minorEastAsia" w:cstheme="minorBidi"/>
            <w:b w:val="0"/>
            <w:bCs w:val="0"/>
            <w:noProof/>
            <w:sz w:val="22"/>
            <w:szCs w:val="22"/>
          </w:rPr>
          <w:tab/>
        </w:r>
        <w:r w:rsidR="00A7275F" w:rsidRPr="003151C8">
          <w:rPr>
            <w:rStyle w:val="Hyperlink"/>
            <w:rFonts w:eastAsiaTheme="majorEastAsia"/>
            <w:noProof/>
          </w:rPr>
          <w:t>Measure Components Affected</w:t>
        </w:r>
        <w:r w:rsidR="00A7275F">
          <w:rPr>
            <w:noProof/>
            <w:webHidden/>
          </w:rPr>
          <w:tab/>
        </w:r>
        <w:r>
          <w:rPr>
            <w:noProof/>
            <w:webHidden/>
          </w:rPr>
          <w:fldChar w:fldCharType="begin"/>
        </w:r>
        <w:r w:rsidR="00A7275F">
          <w:rPr>
            <w:noProof/>
            <w:webHidden/>
          </w:rPr>
          <w:instrText xml:space="preserve"> PAGEREF _Toc343160252 \h </w:instrText>
        </w:r>
        <w:r>
          <w:rPr>
            <w:noProof/>
            <w:webHidden/>
          </w:rPr>
        </w:r>
        <w:r>
          <w:rPr>
            <w:noProof/>
            <w:webHidden/>
          </w:rPr>
          <w:fldChar w:fldCharType="separate"/>
        </w:r>
        <w:r w:rsidR="00A7275F">
          <w:rPr>
            <w:noProof/>
            <w:webHidden/>
          </w:rPr>
          <w:t>5</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53" w:history="1">
        <w:r w:rsidR="00A7275F" w:rsidRPr="003151C8">
          <w:rPr>
            <w:rStyle w:val="Hyperlink"/>
            <w:rFonts w:eastAsiaTheme="majorEastAsia"/>
            <w:noProof/>
          </w:rPr>
          <w:t>1.2</w:t>
        </w:r>
        <w:r w:rsidR="00A7275F">
          <w:rPr>
            <w:rFonts w:eastAsiaTheme="minorEastAsia" w:cstheme="minorBidi"/>
            <w:b w:val="0"/>
            <w:bCs w:val="0"/>
            <w:noProof/>
            <w:sz w:val="22"/>
            <w:szCs w:val="22"/>
          </w:rPr>
          <w:tab/>
        </w:r>
        <w:r w:rsidR="00A7275F" w:rsidRPr="003151C8">
          <w:rPr>
            <w:rStyle w:val="Hyperlink"/>
            <w:rFonts w:eastAsiaTheme="majorEastAsia"/>
            <w:noProof/>
          </w:rPr>
          <w:t>Algorithm and Input Components Affected</w:t>
        </w:r>
        <w:r w:rsidR="00A7275F">
          <w:rPr>
            <w:noProof/>
            <w:webHidden/>
          </w:rPr>
          <w:tab/>
        </w:r>
        <w:r>
          <w:rPr>
            <w:noProof/>
            <w:webHidden/>
          </w:rPr>
          <w:fldChar w:fldCharType="begin"/>
        </w:r>
        <w:r w:rsidR="00A7275F">
          <w:rPr>
            <w:noProof/>
            <w:webHidden/>
          </w:rPr>
          <w:instrText xml:space="preserve"> PAGEREF _Toc343160253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3"/>
        <w:tabs>
          <w:tab w:val="left" w:pos="960"/>
          <w:tab w:val="right" w:leader="dot" w:pos="9350"/>
        </w:tabs>
        <w:rPr>
          <w:rFonts w:eastAsiaTheme="minorEastAsia" w:cstheme="minorBidi"/>
          <w:noProof/>
          <w:sz w:val="22"/>
          <w:szCs w:val="22"/>
        </w:rPr>
      </w:pPr>
      <w:hyperlink w:anchor="_Toc343160254" w:history="1">
        <w:r w:rsidR="00A7275F" w:rsidRPr="003151C8">
          <w:rPr>
            <w:rStyle w:val="Hyperlink"/>
            <w:rFonts w:eastAsiaTheme="majorEastAsia"/>
            <w:noProof/>
          </w:rPr>
          <w:t>1.2.1</w:t>
        </w:r>
        <w:r w:rsidR="00A7275F">
          <w:rPr>
            <w:rFonts w:eastAsiaTheme="minorEastAsia" w:cstheme="minorBidi"/>
            <w:noProof/>
            <w:sz w:val="22"/>
            <w:szCs w:val="22"/>
          </w:rPr>
          <w:tab/>
        </w:r>
        <w:r w:rsidR="00A7275F" w:rsidRPr="003151C8">
          <w:rPr>
            <w:rStyle w:val="Hyperlink"/>
            <w:rFonts w:eastAsiaTheme="majorEastAsia"/>
            <w:noProof/>
          </w:rPr>
          <w:t>Algorithm / Input 1</w:t>
        </w:r>
        <w:r w:rsidR="00A7275F">
          <w:rPr>
            <w:noProof/>
            <w:webHidden/>
          </w:rPr>
          <w:tab/>
        </w:r>
        <w:r>
          <w:rPr>
            <w:noProof/>
            <w:webHidden/>
          </w:rPr>
          <w:fldChar w:fldCharType="begin"/>
        </w:r>
        <w:r w:rsidR="00A7275F">
          <w:rPr>
            <w:noProof/>
            <w:webHidden/>
          </w:rPr>
          <w:instrText xml:space="preserve"> PAGEREF _Toc343160254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3"/>
        <w:tabs>
          <w:tab w:val="left" w:pos="960"/>
          <w:tab w:val="right" w:leader="dot" w:pos="9350"/>
        </w:tabs>
        <w:rPr>
          <w:rFonts w:eastAsiaTheme="minorEastAsia" w:cstheme="minorBidi"/>
          <w:noProof/>
          <w:sz w:val="22"/>
          <w:szCs w:val="22"/>
        </w:rPr>
      </w:pPr>
      <w:hyperlink w:anchor="_Toc343160255" w:history="1">
        <w:r w:rsidR="00A7275F" w:rsidRPr="003151C8">
          <w:rPr>
            <w:rStyle w:val="Hyperlink"/>
            <w:rFonts w:eastAsiaTheme="majorEastAsia"/>
            <w:noProof/>
          </w:rPr>
          <w:t>1.2.2</w:t>
        </w:r>
        <w:r w:rsidR="00A7275F">
          <w:rPr>
            <w:rFonts w:eastAsiaTheme="minorEastAsia" w:cstheme="minorBidi"/>
            <w:noProof/>
            <w:sz w:val="22"/>
            <w:szCs w:val="22"/>
          </w:rPr>
          <w:tab/>
        </w:r>
        <w:r w:rsidR="00A7275F" w:rsidRPr="003151C8">
          <w:rPr>
            <w:rStyle w:val="Hyperlink"/>
            <w:rFonts w:eastAsiaTheme="majorEastAsia"/>
            <w:noProof/>
          </w:rPr>
          <w:t>Algorithm / Input 2</w:t>
        </w:r>
        <w:r w:rsidR="00A7275F">
          <w:rPr>
            <w:noProof/>
            <w:webHidden/>
          </w:rPr>
          <w:tab/>
        </w:r>
        <w:r>
          <w:rPr>
            <w:noProof/>
            <w:webHidden/>
          </w:rPr>
          <w:fldChar w:fldCharType="begin"/>
        </w:r>
        <w:r w:rsidR="00A7275F">
          <w:rPr>
            <w:noProof/>
            <w:webHidden/>
          </w:rPr>
          <w:instrText xml:space="preserve"> PAGEREF _Toc343160255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56" w:history="1">
        <w:r w:rsidR="00A7275F" w:rsidRPr="003151C8">
          <w:rPr>
            <w:rStyle w:val="Hyperlink"/>
            <w:rFonts w:eastAsiaTheme="majorEastAsia"/>
            <w:noProof/>
          </w:rPr>
          <w:t>1.3</w:t>
        </w:r>
        <w:r w:rsidR="00A7275F">
          <w:rPr>
            <w:rFonts w:eastAsiaTheme="minorEastAsia" w:cstheme="minorBidi"/>
            <w:b w:val="0"/>
            <w:bCs w:val="0"/>
            <w:noProof/>
            <w:sz w:val="22"/>
            <w:szCs w:val="22"/>
          </w:rPr>
          <w:tab/>
        </w:r>
        <w:r w:rsidR="00A7275F" w:rsidRPr="003151C8">
          <w:rPr>
            <w:rStyle w:val="Hyperlink"/>
            <w:rFonts w:eastAsiaTheme="majorEastAsia"/>
            <w:noProof/>
          </w:rPr>
          <w:t>Rationale for the Change</w:t>
        </w:r>
        <w:r w:rsidR="00A7275F">
          <w:rPr>
            <w:noProof/>
            <w:webHidden/>
          </w:rPr>
          <w:tab/>
        </w:r>
        <w:r>
          <w:rPr>
            <w:noProof/>
            <w:webHidden/>
          </w:rPr>
          <w:fldChar w:fldCharType="begin"/>
        </w:r>
        <w:r w:rsidR="00A7275F">
          <w:rPr>
            <w:noProof/>
            <w:webHidden/>
          </w:rPr>
          <w:instrText xml:space="preserve"> PAGEREF _Toc343160256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3"/>
        <w:tabs>
          <w:tab w:val="left" w:pos="960"/>
          <w:tab w:val="right" w:leader="dot" w:pos="9350"/>
        </w:tabs>
        <w:rPr>
          <w:rFonts w:eastAsiaTheme="minorEastAsia" w:cstheme="minorBidi"/>
          <w:noProof/>
          <w:sz w:val="22"/>
          <w:szCs w:val="22"/>
        </w:rPr>
      </w:pPr>
      <w:hyperlink w:anchor="_Toc343160257" w:history="1">
        <w:r w:rsidR="00A7275F" w:rsidRPr="003151C8">
          <w:rPr>
            <w:rStyle w:val="Hyperlink"/>
            <w:rFonts w:eastAsiaTheme="majorEastAsia"/>
            <w:noProof/>
          </w:rPr>
          <w:t>1.3.1</w:t>
        </w:r>
        <w:r w:rsidR="00A7275F">
          <w:rPr>
            <w:rFonts w:eastAsiaTheme="minorEastAsia" w:cstheme="minorBidi"/>
            <w:noProof/>
            <w:sz w:val="22"/>
            <w:szCs w:val="22"/>
          </w:rPr>
          <w:tab/>
        </w:r>
        <w:r w:rsidR="00A7275F" w:rsidRPr="003151C8">
          <w:rPr>
            <w:rStyle w:val="Hyperlink"/>
            <w:rFonts w:eastAsiaTheme="majorEastAsia"/>
            <w:noProof/>
          </w:rPr>
          <w:t>Methodology</w:t>
        </w:r>
        <w:r w:rsidR="00A7275F">
          <w:rPr>
            <w:noProof/>
            <w:webHidden/>
          </w:rPr>
          <w:tab/>
        </w:r>
        <w:r>
          <w:rPr>
            <w:noProof/>
            <w:webHidden/>
          </w:rPr>
          <w:fldChar w:fldCharType="begin"/>
        </w:r>
        <w:r w:rsidR="00A7275F">
          <w:rPr>
            <w:noProof/>
            <w:webHidden/>
          </w:rPr>
          <w:instrText xml:space="preserve"> PAGEREF _Toc343160257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3"/>
        <w:tabs>
          <w:tab w:val="left" w:pos="960"/>
          <w:tab w:val="right" w:leader="dot" w:pos="9350"/>
        </w:tabs>
        <w:rPr>
          <w:rFonts w:eastAsiaTheme="minorEastAsia" w:cstheme="minorBidi"/>
          <w:noProof/>
          <w:sz w:val="22"/>
          <w:szCs w:val="22"/>
        </w:rPr>
      </w:pPr>
      <w:hyperlink w:anchor="_Toc343160258" w:history="1">
        <w:r w:rsidR="00A7275F" w:rsidRPr="003151C8">
          <w:rPr>
            <w:rStyle w:val="Hyperlink"/>
            <w:rFonts w:eastAsiaTheme="majorEastAsia"/>
            <w:noProof/>
          </w:rPr>
          <w:t>1.3.2</w:t>
        </w:r>
        <w:r w:rsidR="00A7275F">
          <w:rPr>
            <w:rFonts w:eastAsiaTheme="minorEastAsia" w:cstheme="minorBidi"/>
            <w:noProof/>
            <w:sz w:val="22"/>
            <w:szCs w:val="22"/>
          </w:rPr>
          <w:tab/>
        </w:r>
        <w:r w:rsidR="00A7275F" w:rsidRPr="003151C8">
          <w:rPr>
            <w:rStyle w:val="Hyperlink"/>
            <w:rFonts w:eastAsiaTheme="majorEastAsia"/>
            <w:noProof/>
          </w:rPr>
          <w:t>Sample Size</w:t>
        </w:r>
        <w:r w:rsidR="00A7275F">
          <w:rPr>
            <w:noProof/>
            <w:webHidden/>
          </w:rPr>
          <w:tab/>
        </w:r>
        <w:r>
          <w:rPr>
            <w:noProof/>
            <w:webHidden/>
          </w:rPr>
          <w:fldChar w:fldCharType="begin"/>
        </w:r>
        <w:r w:rsidR="00A7275F">
          <w:rPr>
            <w:noProof/>
            <w:webHidden/>
          </w:rPr>
          <w:instrText xml:space="preserve"> PAGEREF _Toc343160258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3"/>
        <w:tabs>
          <w:tab w:val="left" w:pos="960"/>
          <w:tab w:val="right" w:leader="dot" w:pos="9350"/>
        </w:tabs>
        <w:rPr>
          <w:rFonts w:eastAsiaTheme="minorEastAsia" w:cstheme="minorBidi"/>
          <w:noProof/>
          <w:sz w:val="22"/>
          <w:szCs w:val="22"/>
        </w:rPr>
      </w:pPr>
      <w:hyperlink w:anchor="_Toc343160259" w:history="1">
        <w:r w:rsidR="00A7275F" w:rsidRPr="003151C8">
          <w:rPr>
            <w:rStyle w:val="Hyperlink"/>
            <w:rFonts w:eastAsiaTheme="majorEastAsia"/>
            <w:noProof/>
          </w:rPr>
          <w:t>1.3.3</w:t>
        </w:r>
        <w:r w:rsidR="00A7275F">
          <w:rPr>
            <w:rFonts w:eastAsiaTheme="minorEastAsia" w:cstheme="minorBidi"/>
            <w:noProof/>
            <w:sz w:val="22"/>
            <w:szCs w:val="22"/>
          </w:rPr>
          <w:tab/>
        </w:r>
        <w:r w:rsidR="00A7275F" w:rsidRPr="003151C8">
          <w:rPr>
            <w:rStyle w:val="Hyperlink"/>
            <w:rFonts w:eastAsiaTheme="majorEastAsia"/>
            <w:noProof/>
          </w:rPr>
          <w:t>Other Rationale</w:t>
        </w:r>
        <w:r w:rsidR="00A7275F">
          <w:rPr>
            <w:noProof/>
            <w:webHidden/>
          </w:rPr>
          <w:tab/>
        </w:r>
        <w:r>
          <w:rPr>
            <w:noProof/>
            <w:webHidden/>
          </w:rPr>
          <w:fldChar w:fldCharType="begin"/>
        </w:r>
        <w:r w:rsidR="00A7275F">
          <w:rPr>
            <w:noProof/>
            <w:webHidden/>
          </w:rPr>
          <w:instrText xml:space="preserve"> PAGEREF _Toc343160259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0" w:history="1">
        <w:r w:rsidR="00A7275F" w:rsidRPr="003151C8">
          <w:rPr>
            <w:rStyle w:val="Hyperlink"/>
            <w:rFonts w:eastAsiaTheme="majorEastAsia"/>
            <w:noProof/>
          </w:rPr>
          <w:t>1.4</w:t>
        </w:r>
        <w:r w:rsidR="00A7275F">
          <w:rPr>
            <w:rFonts w:eastAsiaTheme="minorEastAsia" w:cstheme="minorBidi"/>
            <w:b w:val="0"/>
            <w:bCs w:val="0"/>
            <w:noProof/>
            <w:sz w:val="22"/>
            <w:szCs w:val="22"/>
          </w:rPr>
          <w:tab/>
        </w:r>
        <w:r w:rsidR="00A7275F" w:rsidRPr="003151C8">
          <w:rPr>
            <w:rStyle w:val="Hyperlink"/>
            <w:rFonts w:eastAsiaTheme="majorEastAsia"/>
            <w:noProof/>
          </w:rPr>
          <w:t>Please Specify the Proposed Change</w:t>
        </w:r>
        <w:r w:rsidR="00A7275F">
          <w:rPr>
            <w:noProof/>
            <w:webHidden/>
          </w:rPr>
          <w:tab/>
        </w:r>
        <w:r>
          <w:rPr>
            <w:noProof/>
            <w:webHidden/>
          </w:rPr>
          <w:fldChar w:fldCharType="begin"/>
        </w:r>
        <w:r w:rsidR="00A7275F">
          <w:rPr>
            <w:noProof/>
            <w:webHidden/>
          </w:rPr>
          <w:instrText xml:space="preserve"> PAGEREF _Toc343160260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1" w:history="1">
        <w:r w:rsidR="00A7275F" w:rsidRPr="003151C8">
          <w:rPr>
            <w:rStyle w:val="Hyperlink"/>
            <w:rFonts w:eastAsiaTheme="majorEastAsia"/>
            <w:noProof/>
          </w:rPr>
          <w:t>1.5</w:t>
        </w:r>
        <w:r w:rsidR="00A7275F">
          <w:rPr>
            <w:rFonts w:eastAsiaTheme="minorEastAsia" w:cstheme="minorBidi"/>
            <w:b w:val="0"/>
            <w:bCs w:val="0"/>
            <w:noProof/>
            <w:sz w:val="22"/>
            <w:szCs w:val="22"/>
          </w:rPr>
          <w:tab/>
        </w:r>
        <w:r w:rsidR="00A7275F" w:rsidRPr="003151C8">
          <w:rPr>
            <w:rStyle w:val="Hyperlink"/>
            <w:rFonts w:eastAsiaTheme="majorEastAsia"/>
            <w:noProof/>
          </w:rPr>
          <w:t>Author (Company) and Date</w:t>
        </w:r>
        <w:r w:rsidR="00A7275F">
          <w:rPr>
            <w:noProof/>
            <w:webHidden/>
          </w:rPr>
          <w:tab/>
        </w:r>
        <w:r>
          <w:rPr>
            <w:noProof/>
            <w:webHidden/>
          </w:rPr>
          <w:fldChar w:fldCharType="begin"/>
        </w:r>
        <w:r w:rsidR="00A7275F">
          <w:rPr>
            <w:noProof/>
            <w:webHidden/>
          </w:rPr>
          <w:instrText xml:space="preserve"> PAGEREF _Toc343160261 \h </w:instrText>
        </w:r>
        <w:r>
          <w:rPr>
            <w:noProof/>
            <w:webHidden/>
          </w:rPr>
        </w:r>
        <w:r>
          <w:rPr>
            <w:noProof/>
            <w:webHidden/>
          </w:rPr>
          <w:fldChar w:fldCharType="separate"/>
        </w:r>
        <w:r w:rsidR="00A7275F">
          <w:rPr>
            <w:noProof/>
            <w:webHidden/>
          </w:rPr>
          <w:t>6</w:t>
        </w:r>
        <w:r>
          <w:rPr>
            <w:noProof/>
            <w:webHidden/>
          </w:rPr>
          <w:fldChar w:fldCharType="end"/>
        </w:r>
      </w:hyperlink>
    </w:p>
    <w:p w:rsidR="00A7275F" w:rsidRDefault="00CA46D7">
      <w:pPr>
        <w:pStyle w:val="TOC1"/>
        <w:rPr>
          <w:rFonts w:asciiTheme="minorHAnsi" w:eastAsiaTheme="minorEastAsia" w:hAnsiTheme="minorHAnsi" w:cstheme="minorBidi"/>
          <w:b w:val="0"/>
          <w:bCs w:val="0"/>
          <w:caps w:val="0"/>
          <w:sz w:val="22"/>
        </w:rPr>
      </w:pPr>
      <w:hyperlink w:anchor="_Toc343160262" w:history="1">
        <w:r w:rsidR="00A7275F" w:rsidRPr="003151C8">
          <w:rPr>
            <w:rStyle w:val="Hyperlink"/>
            <w:rFonts w:eastAsiaTheme="majorEastAsia"/>
          </w:rPr>
          <w:t>2</w:t>
        </w:r>
        <w:r w:rsidR="00A7275F">
          <w:rPr>
            <w:rFonts w:asciiTheme="minorHAnsi" w:eastAsiaTheme="minorEastAsia" w:hAnsiTheme="minorHAnsi" w:cstheme="minorBidi"/>
            <w:b w:val="0"/>
            <w:bCs w:val="0"/>
            <w:caps w:val="0"/>
            <w:sz w:val="22"/>
          </w:rPr>
          <w:tab/>
        </w:r>
        <w:r w:rsidR="00A7275F" w:rsidRPr="003151C8">
          <w:rPr>
            <w:rStyle w:val="Hyperlink"/>
            <w:rFonts w:eastAsiaTheme="majorEastAsia"/>
          </w:rPr>
          <w:t>Components of TRM Measure Characterizations</w:t>
        </w:r>
        <w:r w:rsidR="00A7275F">
          <w:rPr>
            <w:webHidden/>
          </w:rPr>
          <w:tab/>
        </w:r>
        <w:r>
          <w:rPr>
            <w:webHidden/>
          </w:rPr>
          <w:fldChar w:fldCharType="begin"/>
        </w:r>
        <w:r w:rsidR="00A7275F">
          <w:rPr>
            <w:webHidden/>
          </w:rPr>
          <w:instrText xml:space="preserve"> PAGEREF _Toc343160262 \h </w:instrText>
        </w:r>
        <w:r>
          <w:rPr>
            <w:webHidden/>
          </w:rPr>
        </w:r>
        <w:r>
          <w:rPr>
            <w:webHidden/>
          </w:rPr>
          <w:fldChar w:fldCharType="separate"/>
        </w:r>
        <w:r w:rsidR="00A7275F">
          <w:rPr>
            <w:webHidden/>
          </w:rPr>
          <w:t>7</w:t>
        </w:r>
        <w:r>
          <w:rPr>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3" w:history="1">
        <w:r w:rsidR="00A7275F" w:rsidRPr="003151C8">
          <w:rPr>
            <w:rStyle w:val="Hyperlink"/>
            <w:rFonts w:eastAsiaTheme="majorEastAsia"/>
            <w:noProof/>
          </w:rPr>
          <w:t>2.1</w:t>
        </w:r>
        <w:r w:rsidR="00A7275F">
          <w:rPr>
            <w:rFonts w:eastAsiaTheme="minorEastAsia" w:cstheme="minorBidi"/>
            <w:b w:val="0"/>
            <w:bCs w:val="0"/>
            <w:noProof/>
            <w:sz w:val="22"/>
            <w:szCs w:val="22"/>
          </w:rPr>
          <w:tab/>
        </w:r>
        <w:r w:rsidR="00A7275F" w:rsidRPr="003151C8">
          <w:rPr>
            <w:rStyle w:val="Hyperlink"/>
            <w:rFonts w:eastAsiaTheme="majorEastAsia"/>
            <w:noProof/>
          </w:rPr>
          <w:t>Measure Description</w:t>
        </w:r>
        <w:r w:rsidR="00A7275F">
          <w:rPr>
            <w:noProof/>
            <w:webHidden/>
          </w:rPr>
          <w:tab/>
        </w:r>
        <w:r>
          <w:rPr>
            <w:noProof/>
            <w:webHidden/>
          </w:rPr>
          <w:fldChar w:fldCharType="begin"/>
        </w:r>
        <w:r w:rsidR="00A7275F">
          <w:rPr>
            <w:noProof/>
            <w:webHidden/>
          </w:rPr>
          <w:instrText xml:space="preserve"> PAGEREF _Toc343160263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4" w:history="1">
        <w:r w:rsidR="00A7275F" w:rsidRPr="003151C8">
          <w:rPr>
            <w:rStyle w:val="Hyperlink"/>
            <w:rFonts w:eastAsiaTheme="majorEastAsia"/>
            <w:noProof/>
          </w:rPr>
          <w:t>2.2</w:t>
        </w:r>
        <w:r w:rsidR="00A7275F">
          <w:rPr>
            <w:rFonts w:eastAsiaTheme="minorEastAsia" w:cstheme="minorBidi"/>
            <w:b w:val="0"/>
            <w:bCs w:val="0"/>
            <w:noProof/>
            <w:sz w:val="22"/>
            <w:szCs w:val="22"/>
          </w:rPr>
          <w:tab/>
        </w:r>
        <w:r w:rsidR="00A7275F" w:rsidRPr="003151C8">
          <w:rPr>
            <w:rStyle w:val="Hyperlink"/>
            <w:rFonts w:eastAsiaTheme="majorEastAsia"/>
            <w:noProof/>
          </w:rPr>
          <w:t>Definition of Efficient Equipment</w:t>
        </w:r>
        <w:r w:rsidR="00A7275F">
          <w:rPr>
            <w:noProof/>
            <w:webHidden/>
          </w:rPr>
          <w:tab/>
        </w:r>
        <w:r>
          <w:rPr>
            <w:noProof/>
            <w:webHidden/>
          </w:rPr>
          <w:fldChar w:fldCharType="begin"/>
        </w:r>
        <w:r w:rsidR="00A7275F">
          <w:rPr>
            <w:noProof/>
            <w:webHidden/>
          </w:rPr>
          <w:instrText xml:space="preserve"> PAGEREF _Toc343160264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5" w:history="1">
        <w:r w:rsidR="00A7275F" w:rsidRPr="003151C8">
          <w:rPr>
            <w:rStyle w:val="Hyperlink"/>
            <w:rFonts w:eastAsiaTheme="majorEastAsia"/>
            <w:noProof/>
          </w:rPr>
          <w:t>2.3</w:t>
        </w:r>
        <w:r w:rsidR="00A7275F">
          <w:rPr>
            <w:rFonts w:eastAsiaTheme="minorEastAsia" w:cstheme="minorBidi"/>
            <w:b w:val="0"/>
            <w:bCs w:val="0"/>
            <w:noProof/>
            <w:sz w:val="22"/>
            <w:szCs w:val="22"/>
          </w:rPr>
          <w:tab/>
        </w:r>
        <w:r w:rsidR="00A7275F" w:rsidRPr="003151C8">
          <w:rPr>
            <w:rStyle w:val="Hyperlink"/>
            <w:rFonts w:eastAsiaTheme="majorEastAsia"/>
            <w:noProof/>
          </w:rPr>
          <w:t>Definition of Baseline Equipment</w:t>
        </w:r>
        <w:r w:rsidR="00A7275F">
          <w:rPr>
            <w:noProof/>
            <w:webHidden/>
          </w:rPr>
          <w:tab/>
        </w:r>
        <w:r>
          <w:rPr>
            <w:noProof/>
            <w:webHidden/>
          </w:rPr>
          <w:fldChar w:fldCharType="begin"/>
        </w:r>
        <w:r w:rsidR="00A7275F">
          <w:rPr>
            <w:noProof/>
            <w:webHidden/>
          </w:rPr>
          <w:instrText xml:space="preserve"> PAGEREF _Toc343160265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6" w:history="1">
        <w:r w:rsidR="00A7275F" w:rsidRPr="003151C8">
          <w:rPr>
            <w:rStyle w:val="Hyperlink"/>
            <w:rFonts w:eastAsiaTheme="majorEastAsia"/>
            <w:noProof/>
          </w:rPr>
          <w:t>2.4</w:t>
        </w:r>
        <w:r w:rsidR="00A7275F">
          <w:rPr>
            <w:rFonts w:eastAsiaTheme="minorEastAsia" w:cstheme="minorBidi"/>
            <w:b w:val="0"/>
            <w:bCs w:val="0"/>
            <w:noProof/>
            <w:sz w:val="22"/>
            <w:szCs w:val="22"/>
          </w:rPr>
          <w:tab/>
        </w:r>
        <w:r w:rsidR="00A7275F" w:rsidRPr="003151C8">
          <w:rPr>
            <w:rStyle w:val="Hyperlink"/>
            <w:rFonts w:eastAsiaTheme="majorEastAsia"/>
            <w:noProof/>
          </w:rPr>
          <w:t>Deemed Lifetime of Efficient Equipment</w:t>
        </w:r>
        <w:r w:rsidR="00A7275F">
          <w:rPr>
            <w:noProof/>
            <w:webHidden/>
          </w:rPr>
          <w:tab/>
        </w:r>
        <w:r>
          <w:rPr>
            <w:noProof/>
            <w:webHidden/>
          </w:rPr>
          <w:fldChar w:fldCharType="begin"/>
        </w:r>
        <w:r w:rsidR="00A7275F">
          <w:rPr>
            <w:noProof/>
            <w:webHidden/>
          </w:rPr>
          <w:instrText xml:space="preserve"> PAGEREF _Toc343160266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7" w:history="1">
        <w:r w:rsidR="00A7275F" w:rsidRPr="003151C8">
          <w:rPr>
            <w:rStyle w:val="Hyperlink"/>
            <w:rFonts w:eastAsiaTheme="majorEastAsia"/>
            <w:noProof/>
          </w:rPr>
          <w:t>2.5</w:t>
        </w:r>
        <w:r w:rsidR="00A7275F">
          <w:rPr>
            <w:rFonts w:eastAsiaTheme="minorEastAsia" w:cstheme="minorBidi"/>
            <w:b w:val="0"/>
            <w:bCs w:val="0"/>
            <w:noProof/>
            <w:sz w:val="22"/>
            <w:szCs w:val="22"/>
          </w:rPr>
          <w:tab/>
        </w:r>
        <w:r w:rsidR="00A7275F" w:rsidRPr="003151C8">
          <w:rPr>
            <w:rStyle w:val="Hyperlink"/>
            <w:rFonts w:eastAsiaTheme="majorEastAsia"/>
            <w:noProof/>
          </w:rPr>
          <w:t>Deemed Measure Cost</w:t>
        </w:r>
        <w:r w:rsidR="00A7275F">
          <w:rPr>
            <w:noProof/>
            <w:webHidden/>
          </w:rPr>
          <w:tab/>
        </w:r>
        <w:r>
          <w:rPr>
            <w:noProof/>
            <w:webHidden/>
          </w:rPr>
          <w:fldChar w:fldCharType="begin"/>
        </w:r>
        <w:r w:rsidR="00A7275F">
          <w:rPr>
            <w:noProof/>
            <w:webHidden/>
          </w:rPr>
          <w:instrText xml:space="preserve"> PAGEREF _Toc343160267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8" w:history="1">
        <w:r w:rsidR="00A7275F" w:rsidRPr="003151C8">
          <w:rPr>
            <w:rStyle w:val="Hyperlink"/>
            <w:rFonts w:eastAsiaTheme="majorEastAsia"/>
            <w:noProof/>
          </w:rPr>
          <w:t>2.6</w:t>
        </w:r>
        <w:r w:rsidR="00A7275F">
          <w:rPr>
            <w:rFonts w:eastAsiaTheme="minorEastAsia" w:cstheme="minorBidi"/>
            <w:b w:val="0"/>
            <w:bCs w:val="0"/>
            <w:noProof/>
            <w:sz w:val="22"/>
            <w:szCs w:val="22"/>
          </w:rPr>
          <w:tab/>
        </w:r>
        <w:r w:rsidR="00A7275F" w:rsidRPr="003151C8">
          <w:rPr>
            <w:rStyle w:val="Hyperlink"/>
            <w:rFonts w:eastAsiaTheme="majorEastAsia"/>
            <w:noProof/>
          </w:rPr>
          <w:t>Deemed O&amp;M Cost Adjustments</w:t>
        </w:r>
        <w:r w:rsidR="00A7275F">
          <w:rPr>
            <w:noProof/>
            <w:webHidden/>
          </w:rPr>
          <w:tab/>
        </w:r>
        <w:r>
          <w:rPr>
            <w:noProof/>
            <w:webHidden/>
          </w:rPr>
          <w:fldChar w:fldCharType="begin"/>
        </w:r>
        <w:r w:rsidR="00A7275F">
          <w:rPr>
            <w:noProof/>
            <w:webHidden/>
          </w:rPr>
          <w:instrText xml:space="preserve"> PAGEREF _Toc343160268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69" w:history="1">
        <w:r w:rsidR="00A7275F" w:rsidRPr="003151C8">
          <w:rPr>
            <w:rStyle w:val="Hyperlink"/>
            <w:rFonts w:eastAsiaTheme="majorEastAsia"/>
            <w:noProof/>
          </w:rPr>
          <w:t>2.7</w:t>
        </w:r>
        <w:r w:rsidR="00A7275F">
          <w:rPr>
            <w:rFonts w:eastAsiaTheme="minorEastAsia" w:cstheme="minorBidi"/>
            <w:b w:val="0"/>
            <w:bCs w:val="0"/>
            <w:noProof/>
            <w:sz w:val="22"/>
            <w:szCs w:val="22"/>
          </w:rPr>
          <w:tab/>
        </w:r>
        <w:r w:rsidR="00A7275F" w:rsidRPr="003151C8">
          <w:rPr>
            <w:rStyle w:val="Hyperlink"/>
            <w:rFonts w:eastAsiaTheme="majorEastAsia"/>
            <w:noProof/>
          </w:rPr>
          <w:t>Loadshape</w:t>
        </w:r>
        <w:r w:rsidR="00A7275F">
          <w:rPr>
            <w:noProof/>
            <w:webHidden/>
          </w:rPr>
          <w:tab/>
        </w:r>
        <w:r>
          <w:rPr>
            <w:noProof/>
            <w:webHidden/>
          </w:rPr>
          <w:fldChar w:fldCharType="begin"/>
        </w:r>
        <w:r w:rsidR="00A7275F">
          <w:rPr>
            <w:noProof/>
            <w:webHidden/>
          </w:rPr>
          <w:instrText xml:space="preserve"> PAGEREF _Toc343160269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0" w:history="1">
        <w:r w:rsidR="00A7275F" w:rsidRPr="003151C8">
          <w:rPr>
            <w:rStyle w:val="Hyperlink"/>
            <w:rFonts w:eastAsiaTheme="majorEastAsia"/>
            <w:noProof/>
          </w:rPr>
          <w:t>2.8</w:t>
        </w:r>
        <w:r w:rsidR="00A7275F">
          <w:rPr>
            <w:rFonts w:eastAsiaTheme="minorEastAsia" w:cstheme="minorBidi"/>
            <w:b w:val="0"/>
            <w:bCs w:val="0"/>
            <w:noProof/>
            <w:sz w:val="22"/>
            <w:szCs w:val="22"/>
          </w:rPr>
          <w:tab/>
        </w:r>
        <w:r w:rsidR="00A7275F" w:rsidRPr="003151C8">
          <w:rPr>
            <w:rStyle w:val="Hyperlink"/>
            <w:rFonts w:eastAsiaTheme="majorEastAsia"/>
            <w:noProof/>
          </w:rPr>
          <w:t>Coincidence Factor</w:t>
        </w:r>
        <w:r w:rsidR="00A7275F">
          <w:rPr>
            <w:noProof/>
            <w:webHidden/>
          </w:rPr>
          <w:tab/>
        </w:r>
        <w:r>
          <w:rPr>
            <w:noProof/>
            <w:webHidden/>
          </w:rPr>
          <w:fldChar w:fldCharType="begin"/>
        </w:r>
        <w:r w:rsidR="00A7275F">
          <w:rPr>
            <w:noProof/>
            <w:webHidden/>
          </w:rPr>
          <w:instrText xml:space="preserve"> PAGEREF _Toc343160270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1" w:history="1">
        <w:r w:rsidR="00A7275F" w:rsidRPr="003151C8">
          <w:rPr>
            <w:rStyle w:val="Hyperlink"/>
            <w:rFonts w:eastAsiaTheme="majorEastAsia"/>
            <w:noProof/>
          </w:rPr>
          <w:t>2.9</w:t>
        </w:r>
        <w:r w:rsidR="00A7275F">
          <w:rPr>
            <w:rFonts w:eastAsiaTheme="minorEastAsia" w:cstheme="minorBidi"/>
            <w:b w:val="0"/>
            <w:bCs w:val="0"/>
            <w:noProof/>
            <w:sz w:val="22"/>
            <w:szCs w:val="22"/>
          </w:rPr>
          <w:tab/>
        </w:r>
        <w:r w:rsidR="00A7275F" w:rsidRPr="003151C8">
          <w:rPr>
            <w:rStyle w:val="Hyperlink"/>
            <w:rFonts w:eastAsiaTheme="majorEastAsia"/>
            <w:noProof/>
          </w:rPr>
          <w:t>Net to Gross Ratio</w:t>
        </w:r>
        <w:r w:rsidR="00A7275F">
          <w:rPr>
            <w:noProof/>
            <w:webHidden/>
          </w:rPr>
          <w:tab/>
        </w:r>
        <w:r>
          <w:rPr>
            <w:noProof/>
            <w:webHidden/>
          </w:rPr>
          <w:fldChar w:fldCharType="begin"/>
        </w:r>
        <w:r w:rsidR="00A7275F">
          <w:rPr>
            <w:noProof/>
            <w:webHidden/>
          </w:rPr>
          <w:instrText xml:space="preserve"> PAGEREF _Toc343160271 \h </w:instrText>
        </w:r>
        <w:r>
          <w:rPr>
            <w:noProof/>
            <w:webHidden/>
          </w:rPr>
        </w:r>
        <w:r>
          <w:rPr>
            <w:noProof/>
            <w:webHidden/>
          </w:rPr>
          <w:fldChar w:fldCharType="separate"/>
        </w:r>
        <w:r w:rsidR="00A7275F">
          <w:rPr>
            <w:noProof/>
            <w:webHidden/>
          </w:rPr>
          <w:t>9</w:t>
        </w:r>
        <w:r>
          <w:rPr>
            <w:noProof/>
            <w:webHidden/>
          </w:rPr>
          <w:fldChar w:fldCharType="end"/>
        </w:r>
      </w:hyperlink>
    </w:p>
    <w:p w:rsidR="00A7275F" w:rsidRDefault="00CA46D7">
      <w:pPr>
        <w:pStyle w:val="TOC1"/>
        <w:rPr>
          <w:rFonts w:asciiTheme="minorHAnsi" w:eastAsiaTheme="minorEastAsia" w:hAnsiTheme="minorHAnsi" w:cstheme="minorBidi"/>
          <w:b w:val="0"/>
          <w:bCs w:val="0"/>
          <w:caps w:val="0"/>
          <w:sz w:val="22"/>
        </w:rPr>
      </w:pPr>
      <w:hyperlink w:anchor="_Toc343160272" w:history="1">
        <w:r w:rsidR="00A7275F" w:rsidRPr="003151C8">
          <w:rPr>
            <w:rStyle w:val="Hyperlink"/>
            <w:rFonts w:eastAsiaTheme="majorEastAsia"/>
          </w:rPr>
          <w:t>3</w:t>
        </w:r>
        <w:r w:rsidR="00A7275F">
          <w:rPr>
            <w:rFonts w:asciiTheme="minorHAnsi" w:eastAsiaTheme="minorEastAsia" w:hAnsiTheme="minorHAnsi" w:cstheme="minorBidi"/>
            <w:b w:val="0"/>
            <w:bCs w:val="0"/>
            <w:caps w:val="0"/>
            <w:sz w:val="22"/>
          </w:rPr>
          <w:tab/>
        </w:r>
        <w:r w:rsidR="00A7275F" w:rsidRPr="003151C8">
          <w:rPr>
            <w:rStyle w:val="Hyperlink"/>
            <w:rFonts w:eastAsiaTheme="majorEastAsia"/>
          </w:rPr>
          <w:t>Algorithms</w:t>
        </w:r>
        <w:r w:rsidR="00A7275F">
          <w:rPr>
            <w:webHidden/>
          </w:rPr>
          <w:tab/>
        </w:r>
        <w:r>
          <w:rPr>
            <w:webHidden/>
          </w:rPr>
          <w:fldChar w:fldCharType="begin"/>
        </w:r>
        <w:r w:rsidR="00A7275F">
          <w:rPr>
            <w:webHidden/>
          </w:rPr>
          <w:instrText xml:space="preserve"> PAGEREF _Toc343160272 \h </w:instrText>
        </w:r>
        <w:r>
          <w:rPr>
            <w:webHidden/>
          </w:rPr>
        </w:r>
        <w:r>
          <w:rPr>
            <w:webHidden/>
          </w:rPr>
          <w:fldChar w:fldCharType="separate"/>
        </w:r>
        <w:r w:rsidR="00A7275F">
          <w:rPr>
            <w:webHidden/>
          </w:rPr>
          <w:t>10</w:t>
        </w:r>
        <w:r>
          <w:rPr>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3" w:history="1">
        <w:r w:rsidR="00A7275F" w:rsidRPr="003151C8">
          <w:rPr>
            <w:rStyle w:val="Hyperlink"/>
            <w:rFonts w:eastAsiaTheme="majorEastAsia"/>
            <w:noProof/>
          </w:rPr>
          <w:t>3.1</w:t>
        </w:r>
        <w:r w:rsidR="00A7275F">
          <w:rPr>
            <w:rFonts w:eastAsiaTheme="minorEastAsia" w:cstheme="minorBidi"/>
            <w:b w:val="0"/>
            <w:bCs w:val="0"/>
            <w:noProof/>
            <w:sz w:val="22"/>
            <w:szCs w:val="22"/>
          </w:rPr>
          <w:tab/>
        </w:r>
        <w:r w:rsidR="00A7275F" w:rsidRPr="003151C8">
          <w:rPr>
            <w:rStyle w:val="Hyperlink"/>
            <w:rFonts w:eastAsiaTheme="majorEastAsia"/>
            <w:noProof/>
          </w:rPr>
          <w:t>Calculation of Energy Savings</w:t>
        </w:r>
        <w:r w:rsidR="00A7275F">
          <w:rPr>
            <w:noProof/>
            <w:webHidden/>
          </w:rPr>
          <w:tab/>
        </w:r>
        <w:r>
          <w:rPr>
            <w:noProof/>
            <w:webHidden/>
          </w:rPr>
          <w:fldChar w:fldCharType="begin"/>
        </w:r>
        <w:r w:rsidR="00A7275F">
          <w:rPr>
            <w:noProof/>
            <w:webHidden/>
          </w:rPr>
          <w:instrText xml:space="preserve"> PAGEREF _Toc343160273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4" w:history="1">
        <w:r w:rsidR="00A7275F" w:rsidRPr="003151C8">
          <w:rPr>
            <w:rStyle w:val="Hyperlink"/>
            <w:rFonts w:eastAsiaTheme="majorEastAsia"/>
            <w:noProof/>
          </w:rPr>
          <w:t>3.2</w:t>
        </w:r>
        <w:r w:rsidR="00A7275F">
          <w:rPr>
            <w:rFonts w:eastAsiaTheme="minorEastAsia" w:cstheme="minorBidi"/>
            <w:b w:val="0"/>
            <w:bCs w:val="0"/>
            <w:noProof/>
            <w:sz w:val="22"/>
            <w:szCs w:val="22"/>
          </w:rPr>
          <w:tab/>
        </w:r>
        <w:r w:rsidR="00A7275F" w:rsidRPr="003151C8">
          <w:rPr>
            <w:rStyle w:val="Hyperlink"/>
            <w:rFonts w:eastAsiaTheme="majorEastAsia"/>
            <w:noProof/>
          </w:rPr>
          <w:t>Electric Energy Savings</w:t>
        </w:r>
        <w:r w:rsidR="00A7275F">
          <w:rPr>
            <w:noProof/>
            <w:webHidden/>
          </w:rPr>
          <w:tab/>
        </w:r>
        <w:r>
          <w:rPr>
            <w:noProof/>
            <w:webHidden/>
          </w:rPr>
          <w:fldChar w:fldCharType="begin"/>
        </w:r>
        <w:r w:rsidR="00A7275F">
          <w:rPr>
            <w:noProof/>
            <w:webHidden/>
          </w:rPr>
          <w:instrText xml:space="preserve"> PAGEREF _Toc343160274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5" w:history="1">
        <w:r w:rsidR="00A7275F" w:rsidRPr="003151C8">
          <w:rPr>
            <w:rStyle w:val="Hyperlink"/>
            <w:rFonts w:eastAsiaTheme="majorEastAsia"/>
            <w:noProof/>
          </w:rPr>
          <w:t>3.3</w:t>
        </w:r>
        <w:r w:rsidR="00A7275F">
          <w:rPr>
            <w:rFonts w:eastAsiaTheme="minorEastAsia" w:cstheme="minorBidi"/>
            <w:b w:val="0"/>
            <w:bCs w:val="0"/>
            <w:noProof/>
            <w:sz w:val="22"/>
            <w:szCs w:val="22"/>
          </w:rPr>
          <w:tab/>
        </w:r>
        <w:r w:rsidR="00A7275F" w:rsidRPr="003151C8">
          <w:rPr>
            <w:rStyle w:val="Hyperlink"/>
            <w:rFonts w:eastAsiaTheme="majorEastAsia"/>
            <w:noProof/>
          </w:rPr>
          <w:t>Summer Coincident Peak Demand Savings</w:t>
        </w:r>
        <w:r w:rsidR="00A7275F">
          <w:rPr>
            <w:noProof/>
            <w:webHidden/>
          </w:rPr>
          <w:tab/>
        </w:r>
        <w:r>
          <w:rPr>
            <w:noProof/>
            <w:webHidden/>
          </w:rPr>
          <w:fldChar w:fldCharType="begin"/>
        </w:r>
        <w:r w:rsidR="00A7275F">
          <w:rPr>
            <w:noProof/>
            <w:webHidden/>
          </w:rPr>
          <w:instrText xml:space="preserve"> PAGEREF _Toc343160275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6" w:history="1">
        <w:r w:rsidR="00A7275F" w:rsidRPr="003151C8">
          <w:rPr>
            <w:rStyle w:val="Hyperlink"/>
            <w:rFonts w:eastAsiaTheme="majorEastAsia"/>
            <w:noProof/>
          </w:rPr>
          <w:t>3.4</w:t>
        </w:r>
        <w:r w:rsidR="00A7275F">
          <w:rPr>
            <w:rFonts w:eastAsiaTheme="minorEastAsia" w:cstheme="minorBidi"/>
            <w:b w:val="0"/>
            <w:bCs w:val="0"/>
            <w:noProof/>
            <w:sz w:val="22"/>
            <w:szCs w:val="22"/>
          </w:rPr>
          <w:tab/>
        </w:r>
        <w:r w:rsidR="00A7275F" w:rsidRPr="003151C8">
          <w:rPr>
            <w:rStyle w:val="Hyperlink"/>
            <w:rFonts w:eastAsiaTheme="majorEastAsia"/>
            <w:noProof/>
          </w:rPr>
          <w:t>Natural Gas Savings</w:t>
        </w:r>
        <w:r w:rsidR="00A7275F">
          <w:rPr>
            <w:noProof/>
            <w:webHidden/>
          </w:rPr>
          <w:tab/>
        </w:r>
        <w:r>
          <w:rPr>
            <w:noProof/>
            <w:webHidden/>
          </w:rPr>
          <w:fldChar w:fldCharType="begin"/>
        </w:r>
        <w:r w:rsidR="00A7275F">
          <w:rPr>
            <w:noProof/>
            <w:webHidden/>
          </w:rPr>
          <w:instrText xml:space="preserve"> PAGEREF _Toc343160276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7" w:history="1">
        <w:r w:rsidR="00A7275F" w:rsidRPr="003151C8">
          <w:rPr>
            <w:rStyle w:val="Hyperlink"/>
            <w:rFonts w:eastAsiaTheme="majorEastAsia"/>
            <w:noProof/>
          </w:rPr>
          <w:t>3.5</w:t>
        </w:r>
        <w:r w:rsidR="00A7275F">
          <w:rPr>
            <w:rFonts w:eastAsiaTheme="minorEastAsia" w:cstheme="minorBidi"/>
            <w:b w:val="0"/>
            <w:bCs w:val="0"/>
            <w:noProof/>
            <w:sz w:val="22"/>
            <w:szCs w:val="22"/>
          </w:rPr>
          <w:tab/>
        </w:r>
        <w:r w:rsidR="00A7275F" w:rsidRPr="003151C8">
          <w:rPr>
            <w:rStyle w:val="Hyperlink"/>
            <w:rFonts w:eastAsiaTheme="majorEastAsia"/>
            <w:noProof/>
          </w:rPr>
          <w:t>Water Impact Descriptions and Calculation</w:t>
        </w:r>
        <w:r w:rsidR="00A7275F">
          <w:rPr>
            <w:noProof/>
            <w:webHidden/>
          </w:rPr>
          <w:tab/>
        </w:r>
        <w:r>
          <w:rPr>
            <w:noProof/>
            <w:webHidden/>
          </w:rPr>
          <w:fldChar w:fldCharType="begin"/>
        </w:r>
        <w:r w:rsidR="00A7275F">
          <w:rPr>
            <w:noProof/>
            <w:webHidden/>
          </w:rPr>
          <w:instrText xml:space="preserve"> PAGEREF _Toc343160277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78" w:history="1">
        <w:r w:rsidR="00A7275F" w:rsidRPr="003151C8">
          <w:rPr>
            <w:rStyle w:val="Hyperlink"/>
            <w:rFonts w:eastAsiaTheme="majorEastAsia"/>
            <w:noProof/>
          </w:rPr>
          <w:t>3.6</w:t>
        </w:r>
        <w:r w:rsidR="00A7275F">
          <w:rPr>
            <w:rFonts w:eastAsiaTheme="minorEastAsia" w:cstheme="minorBidi"/>
            <w:b w:val="0"/>
            <w:bCs w:val="0"/>
            <w:noProof/>
            <w:sz w:val="22"/>
            <w:szCs w:val="22"/>
          </w:rPr>
          <w:tab/>
        </w:r>
        <w:r w:rsidR="00A7275F" w:rsidRPr="003151C8">
          <w:rPr>
            <w:rStyle w:val="Hyperlink"/>
            <w:rFonts w:eastAsiaTheme="majorEastAsia"/>
            <w:noProof/>
          </w:rPr>
          <w:t>Deemed O&amp;M Cost Adjustment Calculation</w:t>
        </w:r>
        <w:r w:rsidR="00A7275F">
          <w:rPr>
            <w:noProof/>
            <w:webHidden/>
          </w:rPr>
          <w:tab/>
        </w:r>
        <w:r>
          <w:rPr>
            <w:noProof/>
            <w:webHidden/>
          </w:rPr>
          <w:fldChar w:fldCharType="begin"/>
        </w:r>
        <w:r w:rsidR="00A7275F">
          <w:rPr>
            <w:noProof/>
            <w:webHidden/>
          </w:rPr>
          <w:instrText xml:space="preserve"> PAGEREF _Toc343160278 \h </w:instrText>
        </w:r>
        <w:r>
          <w:rPr>
            <w:noProof/>
            <w:webHidden/>
          </w:rPr>
        </w:r>
        <w:r>
          <w:rPr>
            <w:noProof/>
            <w:webHidden/>
          </w:rPr>
          <w:fldChar w:fldCharType="separate"/>
        </w:r>
        <w:r w:rsidR="00A7275F">
          <w:rPr>
            <w:noProof/>
            <w:webHidden/>
          </w:rPr>
          <w:t>10</w:t>
        </w:r>
        <w:r>
          <w:rPr>
            <w:noProof/>
            <w:webHidden/>
          </w:rPr>
          <w:fldChar w:fldCharType="end"/>
        </w:r>
      </w:hyperlink>
    </w:p>
    <w:p w:rsidR="00A7275F" w:rsidRDefault="00CA46D7">
      <w:pPr>
        <w:pStyle w:val="TOC1"/>
        <w:rPr>
          <w:rFonts w:asciiTheme="minorHAnsi" w:eastAsiaTheme="minorEastAsia" w:hAnsiTheme="minorHAnsi" w:cstheme="minorBidi"/>
          <w:b w:val="0"/>
          <w:bCs w:val="0"/>
          <w:caps w:val="0"/>
          <w:sz w:val="22"/>
        </w:rPr>
      </w:pPr>
      <w:hyperlink w:anchor="_Toc343160279" w:history="1">
        <w:r w:rsidR="00A7275F" w:rsidRPr="003151C8">
          <w:rPr>
            <w:rStyle w:val="Hyperlink"/>
            <w:rFonts w:eastAsiaTheme="majorEastAsia"/>
          </w:rPr>
          <w:t>4</w:t>
        </w:r>
        <w:r w:rsidR="00A7275F">
          <w:rPr>
            <w:rFonts w:asciiTheme="minorHAnsi" w:eastAsiaTheme="minorEastAsia" w:hAnsiTheme="minorHAnsi" w:cstheme="minorBidi"/>
            <w:b w:val="0"/>
            <w:bCs w:val="0"/>
            <w:caps w:val="0"/>
            <w:sz w:val="22"/>
          </w:rPr>
          <w:tab/>
        </w:r>
        <w:r w:rsidR="00A7275F" w:rsidRPr="003151C8">
          <w:rPr>
            <w:rStyle w:val="Hyperlink"/>
            <w:rFonts w:eastAsiaTheme="majorEastAsia"/>
          </w:rPr>
          <w:t>References</w:t>
        </w:r>
        <w:r w:rsidR="00A7275F">
          <w:rPr>
            <w:webHidden/>
          </w:rPr>
          <w:tab/>
        </w:r>
        <w:r>
          <w:rPr>
            <w:webHidden/>
          </w:rPr>
          <w:fldChar w:fldCharType="begin"/>
        </w:r>
        <w:r w:rsidR="00A7275F">
          <w:rPr>
            <w:webHidden/>
          </w:rPr>
          <w:instrText xml:space="preserve"> PAGEREF _Toc343160279 \h </w:instrText>
        </w:r>
        <w:r>
          <w:rPr>
            <w:webHidden/>
          </w:rPr>
        </w:r>
        <w:r>
          <w:rPr>
            <w:webHidden/>
          </w:rPr>
          <w:fldChar w:fldCharType="separate"/>
        </w:r>
        <w:r w:rsidR="00A7275F">
          <w:rPr>
            <w:webHidden/>
          </w:rPr>
          <w:t>11</w:t>
        </w:r>
        <w:r>
          <w:rPr>
            <w:webHidden/>
          </w:rPr>
          <w:fldChar w:fldCharType="end"/>
        </w:r>
      </w:hyperlink>
    </w:p>
    <w:p w:rsidR="00A7275F" w:rsidRDefault="00CA46D7">
      <w:pPr>
        <w:pStyle w:val="TOC1"/>
        <w:rPr>
          <w:rFonts w:asciiTheme="minorHAnsi" w:eastAsiaTheme="minorEastAsia" w:hAnsiTheme="minorHAnsi" w:cstheme="minorBidi"/>
          <w:b w:val="0"/>
          <w:bCs w:val="0"/>
          <w:caps w:val="0"/>
          <w:sz w:val="22"/>
        </w:rPr>
      </w:pPr>
      <w:hyperlink w:anchor="_Toc343160285" w:history="1">
        <w:r w:rsidR="00A7275F" w:rsidRPr="003151C8">
          <w:rPr>
            <w:rStyle w:val="Hyperlink"/>
            <w:rFonts w:eastAsiaTheme="majorEastAsia"/>
          </w:rPr>
          <w:t>5</w:t>
        </w:r>
        <w:r w:rsidR="00A7275F">
          <w:rPr>
            <w:rFonts w:asciiTheme="minorHAnsi" w:eastAsiaTheme="minorEastAsia" w:hAnsiTheme="minorHAnsi" w:cstheme="minorBidi"/>
            <w:b w:val="0"/>
            <w:bCs w:val="0"/>
            <w:caps w:val="0"/>
            <w:sz w:val="22"/>
          </w:rPr>
          <w:tab/>
        </w:r>
        <w:r w:rsidR="00A7275F" w:rsidRPr="003151C8">
          <w:rPr>
            <w:rStyle w:val="Hyperlink"/>
            <w:rFonts w:eastAsiaTheme="majorEastAsia"/>
          </w:rPr>
          <w:t>Stakeholder Comments</w:t>
        </w:r>
        <w:r w:rsidR="00A7275F">
          <w:rPr>
            <w:webHidden/>
          </w:rPr>
          <w:tab/>
        </w:r>
        <w:r>
          <w:rPr>
            <w:webHidden/>
          </w:rPr>
          <w:fldChar w:fldCharType="begin"/>
        </w:r>
        <w:r w:rsidR="00A7275F">
          <w:rPr>
            <w:webHidden/>
          </w:rPr>
          <w:instrText xml:space="preserve"> PAGEREF _Toc343160285 \h </w:instrText>
        </w:r>
        <w:r>
          <w:rPr>
            <w:webHidden/>
          </w:rPr>
        </w:r>
        <w:r>
          <w:rPr>
            <w:webHidden/>
          </w:rPr>
          <w:fldChar w:fldCharType="separate"/>
        </w:r>
        <w:r w:rsidR="00A7275F">
          <w:rPr>
            <w:webHidden/>
          </w:rPr>
          <w:t>12</w:t>
        </w:r>
        <w:r>
          <w:rPr>
            <w:webHidden/>
          </w:rPr>
          <w:fldChar w:fldCharType="end"/>
        </w:r>
      </w:hyperlink>
    </w:p>
    <w:p w:rsidR="00A7275F" w:rsidRDefault="00CA46D7">
      <w:pPr>
        <w:pStyle w:val="TOC2"/>
        <w:tabs>
          <w:tab w:val="left" w:pos="480"/>
          <w:tab w:val="right" w:leader="dot" w:pos="9350"/>
        </w:tabs>
        <w:rPr>
          <w:rFonts w:eastAsiaTheme="minorEastAsia" w:cstheme="minorBidi"/>
          <w:b w:val="0"/>
          <w:bCs w:val="0"/>
          <w:noProof/>
          <w:sz w:val="22"/>
          <w:szCs w:val="22"/>
        </w:rPr>
      </w:pPr>
      <w:hyperlink w:anchor="_Toc343160286" w:history="1">
        <w:r w:rsidR="00A7275F" w:rsidRPr="003151C8">
          <w:rPr>
            <w:rStyle w:val="Hyperlink"/>
            <w:rFonts w:eastAsiaTheme="majorEastAsia"/>
            <w:noProof/>
          </w:rPr>
          <w:t>5.1</w:t>
        </w:r>
        <w:r w:rsidR="00A7275F">
          <w:rPr>
            <w:rFonts w:eastAsiaTheme="minorEastAsia" w:cstheme="minorBidi"/>
            <w:b w:val="0"/>
            <w:bCs w:val="0"/>
            <w:noProof/>
            <w:sz w:val="22"/>
            <w:szCs w:val="22"/>
          </w:rPr>
          <w:tab/>
        </w:r>
        <w:r w:rsidR="00A7275F" w:rsidRPr="003151C8">
          <w:rPr>
            <w:rStyle w:val="Hyperlink"/>
            <w:rFonts w:eastAsiaTheme="majorEastAsia"/>
            <w:noProof/>
          </w:rPr>
          <w:t>Author (Company) and Date</w:t>
        </w:r>
        <w:r w:rsidR="00A7275F">
          <w:rPr>
            <w:noProof/>
            <w:webHidden/>
          </w:rPr>
          <w:tab/>
        </w:r>
        <w:r>
          <w:rPr>
            <w:noProof/>
            <w:webHidden/>
          </w:rPr>
          <w:fldChar w:fldCharType="begin"/>
        </w:r>
        <w:r w:rsidR="00A7275F">
          <w:rPr>
            <w:noProof/>
            <w:webHidden/>
          </w:rPr>
          <w:instrText xml:space="preserve"> PAGEREF _Toc343160286 \h </w:instrText>
        </w:r>
        <w:r>
          <w:rPr>
            <w:noProof/>
            <w:webHidden/>
          </w:rPr>
        </w:r>
        <w:r>
          <w:rPr>
            <w:noProof/>
            <w:webHidden/>
          </w:rPr>
          <w:fldChar w:fldCharType="separate"/>
        </w:r>
        <w:r w:rsidR="00A7275F">
          <w:rPr>
            <w:noProof/>
            <w:webHidden/>
          </w:rPr>
          <w:t>12</w:t>
        </w:r>
        <w:r>
          <w:rPr>
            <w:noProof/>
            <w:webHidden/>
          </w:rPr>
          <w:fldChar w:fldCharType="end"/>
        </w:r>
      </w:hyperlink>
    </w:p>
    <w:p w:rsidR="000679C8" w:rsidRDefault="00CA46D7" w:rsidP="00E540CE">
      <w:pPr>
        <w:rPr>
          <w:rStyle w:val="BookTitle"/>
          <w:rFonts w:asciiTheme="majorHAnsi" w:hAnsiTheme="majorHAnsi"/>
          <w:sz w:val="24"/>
          <w:szCs w:val="24"/>
        </w:rPr>
      </w:pPr>
      <w:r w:rsidRPr="00AF2C4A">
        <w:fldChar w:fldCharType="end"/>
      </w:r>
      <w:bookmarkStart w:id="33" w:name="_Toc311470074"/>
    </w:p>
    <w:p w:rsidR="00D466B6" w:rsidRPr="00FE39CD" w:rsidRDefault="008172B3" w:rsidP="00D466B6">
      <w:pPr>
        <w:jc w:val="center"/>
        <w:rPr>
          <w:rStyle w:val="BookTitle"/>
          <w:b w:val="0"/>
          <w:bCs w:val="0"/>
          <w:smallCaps w:val="0"/>
          <w:spacing w:val="0"/>
        </w:rPr>
      </w:pPr>
      <w:r>
        <w:rPr>
          <w:rStyle w:val="BookTitle"/>
          <w:rFonts w:asciiTheme="majorHAnsi" w:hAnsiTheme="majorHAnsi"/>
          <w:sz w:val="24"/>
          <w:szCs w:val="24"/>
        </w:rPr>
        <w:t>TABLES &amp; FIGURES</w:t>
      </w:r>
    </w:p>
    <w:p w:rsidR="0076747F" w:rsidRDefault="00CA46D7">
      <w:pPr>
        <w:pStyle w:val="TableofFigures"/>
        <w:tabs>
          <w:tab w:val="right" w:leader="dot" w:pos="9350"/>
        </w:tabs>
        <w:rPr>
          <w:rFonts w:eastAsiaTheme="minorEastAsia" w:cstheme="minorBidi"/>
          <w:noProof/>
          <w:sz w:val="22"/>
        </w:rPr>
      </w:pPr>
      <w:r>
        <w:fldChar w:fldCharType="begin"/>
      </w:r>
      <w:r w:rsidR="00D466B6">
        <w:instrText xml:space="preserve"> TOC \h \z \c "Table" </w:instrText>
      </w:r>
      <w:r>
        <w:fldChar w:fldCharType="separate"/>
      </w:r>
      <w:hyperlink w:anchor="_Toc343160287" w:history="1">
        <w:r w:rsidR="0076747F" w:rsidRPr="0045412F">
          <w:rPr>
            <w:rStyle w:val="Hyperlink"/>
            <w:noProof/>
          </w:rPr>
          <w:t>Table 1 Revision History</w:t>
        </w:r>
        <w:r w:rsidR="0076747F">
          <w:rPr>
            <w:noProof/>
            <w:webHidden/>
          </w:rPr>
          <w:tab/>
        </w:r>
        <w:r>
          <w:rPr>
            <w:noProof/>
            <w:webHidden/>
          </w:rPr>
          <w:fldChar w:fldCharType="begin"/>
        </w:r>
        <w:r w:rsidR="0076747F">
          <w:rPr>
            <w:noProof/>
            <w:webHidden/>
          </w:rPr>
          <w:instrText xml:space="preserve"> PAGEREF _Toc343160287 \h </w:instrText>
        </w:r>
        <w:r>
          <w:rPr>
            <w:noProof/>
            <w:webHidden/>
          </w:rPr>
        </w:r>
        <w:r>
          <w:rPr>
            <w:noProof/>
            <w:webHidden/>
          </w:rPr>
          <w:fldChar w:fldCharType="separate"/>
        </w:r>
        <w:r w:rsidR="0076747F">
          <w:rPr>
            <w:noProof/>
            <w:webHidden/>
          </w:rPr>
          <w:t>4</w:t>
        </w:r>
        <w:r>
          <w:rPr>
            <w:noProof/>
            <w:webHidden/>
          </w:rPr>
          <w:fldChar w:fldCharType="end"/>
        </w:r>
      </w:hyperlink>
    </w:p>
    <w:p w:rsidR="0076747F" w:rsidRDefault="00CA46D7">
      <w:pPr>
        <w:pStyle w:val="TableofFigures"/>
        <w:tabs>
          <w:tab w:val="right" w:leader="dot" w:pos="9350"/>
        </w:tabs>
        <w:rPr>
          <w:rFonts w:eastAsiaTheme="minorEastAsia" w:cstheme="minorBidi"/>
          <w:noProof/>
          <w:sz w:val="22"/>
        </w:rPr>
      </w:pPr>
      <w:hyperlink w:anchor="_Toc343160288" w:history="1">
        <w:r w:rsidR="0076747F" w:rsidRPr="0045412F">
          <w:rPr>
            <w:rStyle w:val="Hyperlink"/>
            <w:noProof/>
          </w:rPr>
          <w:t>Table 2 Summary of Proposed Change</w:t>
        </w:r>
        <w:r w:rsidR="0076747F">
          <w:rPr>
            <w:noProof/>
            <w:webHidden/>
          </w:rPr>
          <w:tab/>
        </w:r>
        <w:r>
          <w:rPr>
            <w:noProof/>
            <w:webHidden/>
          </w:rPr>
          <w:fldChar w:fldCharType="begin"/>
        </w:r>
        <w:r w:rsidR="0076747F">
          <w:rPr>
            <w:noProof/>
            <w:webHidden/>
          </w:rPr>
          <w:instrText xml:space="preserve"> PAGEREF _Toc343160288 \h </w:instrText>
        </w:r>
        <w:r>
          <w:rPr>
            <w:noProof/>
            <w:webHidden/>
          </w:rPr>
        </w:r>
        <w:r>
          <w:rPr>
            <w:noProof/>
            <w:webHidden/>
          </w:rPr>
          <w:fldChar w:fldCharType="separate"/>
        </w:r>
        <w:r w:rsidR="0076747F">
          <w:rPr>
            <w:noProof/>
            <w:webHidden/>
          </w:rPr>
          <w:t>6</w:t>
        </w:r>
        <w:r>
          <w:rPr>
            <w:noProof/>
            <w:webHidden/>
          </w:rPr>
          <w:fldChar w:fldCharType="end"/>
        </w:r>
      </w:hyperlink>
    </w:p>
    <w:p w:rsidR="00D466B6" w:rsidRDefault="00CA46D7" w:rsidP="00D466B6">
      <w:r>
        <w:fldChar w:fldCharType="end"/>
      </w:r>
    </w:p>
    <w:p w:rsidR="008172B3" w:rsidRDefault="008172B3" w:rsidP="00D466B6">
      <w:bookmarkStart w:id="34" w:name="_Toc315354074"/>
      <w:bookmarkEnd w:id="33"/>
    </w:p>
    <w:p w:rsidR="000B20FD" w:rsidRDefault="000B20FD">
      <w:pPr>
        <w:widowControl/>
        <w:spacing w:after="200" w:line="276" w:lineRule="auto"/>
        <w:jc w:val="left"/>
        <w:rPr>
          <w:rFonts w:asciiTheme="majorHAnsi" w:hAnsiTheme="majorHAnsi"/>
          <w:b/>
          <w:sz w:val="24"/>
          <w:szCs w:val="24"/>
        </w:rPr>
      </w:pPr>
      <w:r>
        <w:rPr>
          <w:rFonts w:asciiTheme="majorHAnsi" w:hAnsiTheme="majorHAnsi"/>
          <w:b/>
          <w:sz w:val="24"/>
          <w:szCs w:val="24"/>
        </w:rPr>
        <w:br w:type="page"/>
      </w:r>
    </w:p>
    <w:p w:rsidR="008172B3" w:rsidRPr="005534BF" w:rsidRDefault="005534BF" w:rsidP="003A5E9A">
      <w:pPr>
        <w:pStyle w:val="Captions"/>
      </w:pPr>
      <w:bookmarkStart w:id="35" w:name="_Toc343160287"/>
      <w:r w:rsidRPr="005534BF">
        <w:lastRenderedPageBreak/>
        <w:t>Table</w:t>
      </w:r>
      <w:r w:rsidR="0068511E">
        <w:t xml:space="preserve"> </w:t>
      </w:r>
      <w:r w:rsidR="00CA46D7">
        <w:fldChar w:fldCharType="begin"/>
      </w:r>
      <w:r w:rsidR="00D816C8">
        <w:instrText xml:space="preserve"> SEQ Table \* ARABIC \s 0 </w:instrText>
      </w:r>
      <w:r w:rsidR="00CA46D7">
        <w:fldChar w:fldCharType="separate"/>
      </w:r>
      <w:r w:rsidR="0010553E">
        <w:rPr>
          <w:noProof/>
        </w:rPr>
        <w:t>1</w:t>
      </w:r>
      <w:r w:rsidR="00CA46D7">
        <w:rPr>
          <w:noProof/>
        </w:rPr>
        <w:fldChar w:fldCharType="end"/>
      </w:r>
      <w:r w:rsidRPr="005534BF">
        <w:t xml:space="preserve"> </w:t>
      </w:r>
      <w:r>
        <w:t>Revision History</w:t>
      </w:r>
      <w:bookmarkEnd w:id="35"/>
    </w:p>
    <w:p w:rsidR="005534BF" w:rsidRPr="005534BF" w:rsidRDefault="005534BF" w:rsidP="005534BF"/>
    <w:tbl>
      <w:tblPr>
        <w:tblW w:w="475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
        <w:gridCol w:w="1350"/>
        <w:gridCol w:w="2141"/>
        <w:gridCol w:w="4994"/>
      </w:tblGrid>
      <w:tr w:rsidR="00F43CBF" w:rsidTr="00F43CBF">
        <w:trPr>
          <w:trHeight w:val="288"/>
          <w:jc w:val="center"/>
        </w:trPr>
        <w:tc>
          <w:tcPr>
            <w:tcW w:w="336" w:type="pct"/>
            <w:shd w:val="pct20" w:color="000000" w:fill="FFFFFF"/>
            <w:hideMark/>
          </w:tcPr>
          <w:p w:rsidR="00F43CBF" w:rsidRDefault="00F43CBF">
            <w:pPr>
              <w:rPr>
                <w:b/>
                <w:bCs/>
                <w:sz w:val="24"/>
                <w:szCs w:val="24"/>
              </w:rPr>
            </w:pPr>
            <w:r>
              <w:rPr>
                <w:b/>
                <w:bCs/>
              </w:rPr>
              <w:t>#</w:t>
            </w:r>
          </w:p>
        </w:tc>
        <w:tc>
          <w:tcPr>
            <w:tcW w:w="742" w:type="pct"/>
            <w:shd w:val="pct20" w:color="000000" w:fill="FFFFFF"/>
            <w:hideMark/>
          </w:tcPr>
          <w:p w:rsidR="00F43CBF" w:rsidRDefault="00F43CBF">
            <w:pPr>
              <w:rPr>
                <w:b/>
                <w:bCs/>
                <w:szCs w:val="20"/>
              </w:rPr>
            </w:pPr>
            <w:r>
              <w:rPr>
                <w:b/>
                <w:bCs/>
                <w:szCs w:val="20"/>
              </w:rPr>
              <w:t>MM/DD/YY</w:t>
            </w:r>
          </w:p>
        </w:tc>
        <w:tc>
          <w:tcPr>
            <w:tcW w:w="1177" w:type="pct"/>
            <w:shd w:val="pct20" w:color="000000" w:fill="FFFFFF"/>
            <w:hideMark/>
          </w:tcPr>
          <w:p w:rsidR="00F43CBF" w:rsidRDefault="00F43CBF" w:rsidP="0071617A">
            <w:pPr>
              <w:rPr>
                <w:b/>
                <w:bCs/>
                <w:szCs w:val="20"/>
              </w:rPr>
            </w:pPr>
            <w:proofErr w:type="spellStart"/>
            <w:r>
              <w:rPr>
                <w:b/>
                <w:bCs/>
                <w:szCs w:val="20"/>
              </w:rPr>
              <w:t>Author</w:t>
            </w:r>
            <w:r w:rsidR="0071617A">
              <w:rPr>
                <w:b/>
                <w:bCs/>
                <w:szCs w:val="20"/>
              </w:rPr>
              <w:t>,Company</w:t>
            </w:r>
            <w:proofErr w:type="spellEnd"/>
          </w:p>
        </w:tc>
        <w:tc>
          <w:tcPr>
            <w:tcW w:w="2745" w:type="pct"/>
            <w:shd w:val="pct20" w:color="000000" w:fill="FFFFFF"/>
            <w:hideMark/>
          </w:tcPr>
          <w:p w:rsidR="00F43CBF" w:rsidRDefault="00F43CBF">
            <w:pPr>
              <w:rPr>
                <w:b/>
                <w:bCs/>
                <w:szCs w:val="20"/>
              </w:rPr>
            </w:pPr>
            <w:r>
              <w:rPr>
                <w:b/>
                <w:bCs/>
                <w:szCs w:val="20"/>
              </w:rPr>
              <w:t>Summary of Changes</w:t>
            </w:r>
          </w:p>
        </w:tc>
      </w:tr>
      <w:tr w:rsidR="00F43CBF" w:rsidTr="00F43CBF">
        <w:trPr>
          <w:trHeight w:val="315"/>
          <w:jc w:val="center"/>
        </w:trPr>
        <w:tc>
          <w:tcPr>
            <w:tcW w:w="336" w:type="pct"/>
            <w:shd w:val="pct5" w:color="000000" w:fill="FFFFFF"/>
          </w:tcPr>
          <w:p w:rsidR="00F43CBF" w:rsidRDefault="00AD6423">
            <w:pPr>
              <w:rPr>
                <w:sz w:val="24"/>
                <w:szCs w:val="24"/>
              </w:rPr>
            </w:pPr>
            <w:r>
              <w:rPr>
                <w:sz w:val="24"/>
                <w:szCs w:val="24"/>
              </w:rPr>
              <w:t>1</w:t>
            </w:r>
          </w:p>
        </w:tc>
        <w:tc>
          <w:tcPr>
            <w:tcW w:w="742" w:type="pct"/>
            <w:shd w:val="pct5" w:color="000000" w:fill="FFFFFF"/>
          </w:tcPr>
          <w:p w:rsidR="00F43CBF" w:rsidRPr="00DA1B3D" w:rsidRDefault="00AD6423">
            <w:pPr>
              <w:rPr>
                <w:szCs w:val="20"/>
              </w:rPr>
            </w:pPr>
            <w:r w:rsidRPr="00DA1B3D">
              <w:rPr>
                <w:szCs w:val="20"/>
              </w:rPr>
              <w:t>11/15/13</w:t>
            </w:r>
          </w:p>
        </w:tc>
        <w:tc>
          <w:tcPr>
            <w:tcW w:w="1177" w:type="pct"/>
            <w:shd w:val="pct5" w:color="000000" w:fill="FFFFFF"/>
          </w:tcPr>
          <w:p w:rsidR="00F43CBF" w:rsidRPr="00DA1B3D" w:rsidRDefault="00AD6423">
            <w:pPr>
              <w:rPr>
                <w:szCs w:val="20"/>
              </w:rPr>
            </w:pPr>
            <w:r w:rsidRPr="00DA1B3D">
              <w:rPr>
                <w:szCs w:val="20"/>
              </w:rPr>
              <w:t>T. Hinck, GDS Associates</w:t>
            </w:r>
          </w:p>
        </w:tc>
        <w:tc>
          <w:tcPr>
            <w:tcW w:w="2745" w:type="pct"/>
            <w:shd w:val="pct5" w:color="000000" w:fill="FFFFFF"/>
          </w:tcPr>
          <w:p w:rsidR="00F43CBF" w:rsidRDefault="00AD6423">
            <w:pPr>
              <w:rPr>
                <w:szCs w:val="20"/>
              </w:rPr>
            </w:pPr>
            <w:r>
              <w:rPr>
                <w:szCs w:val="20"/>
              </w:rPr>
              <w:t>Original draft</w:t>
            </w:r>
          </w:p>
        </w:tc>
      </w:tr>
      <w:tr w:rsidR="00F43CBF" w:rsidTr="00F43CBF">
        <w:trPr>
          <w:trHeight w:val="315"/>
          <w:jc w:val="center"/>
        </w:trPr>
        <w:tc>
          <w:tcPr>
            <w:tcW w:w="336" w:type="pct"/>
            <w:shd w:val="pct15" w:color="000000" w:fill="FFFFFF"/>
          </w:tcPr>
          <w:p w:rsidR="00F43CBF" w:rsidRDefault="00F43CBF">
            <w:pPr>
              <w:rPr>
                <w:sz w:val="24"/>
                <w:szCs w:val="24"/>
                <w:highlight w:val="yellow"/>
              </w:rPr>
            </w:pPr>
          </w:p>
        </w:tc>
        <w:tc>
          <w:tcPr>
            <w:tcW w:w="742" w:type="pct"/>
            <w:shd w:val="pct15" w:color="000000" w:fill="FFFFFF"/>
          </w:tcPr>
          <w:p w:rsidR="00F43CBF" w:rsidRDefault="00F43CBF">
            <w:pPr>
              <w:rPr>
                <w:szCs w:val="20"/>
                <w:highlight w:val="yellow"/>
              </w:rPr>
            </w:pPr>
          </w:p>
        </w:tc>
        <w:tc>
          <w:tcPr>
            <w:tcW w:w="1177" w:type="pct"/>
            <w:shd w:val="pct15" w:color="000000" w:fill="FFFFFF"/>
          </w:tcPr>
          <w:p w:rsidR="00F43CBF" w:rsidRDefault="00F43CBF">
            <w:pPr>
              <w:rPr>
                <w:szCs w:val="20"/>
                <w:highlight w:val="yellow"/>
                <w:lang w:val="fr-FR"/>
              </w:rPr>
            </w:pPr>
          </w:p>
        </w:tc>
        <w:tc>
          <w:tcPr>
            <w:tcW w:w="2745" w:type="pct"/>
            <w:shd w:val="pct15" w:color="000000" w:fill="FFFFFF"/>
          </w:tcPr>
          <w:p w:rsidR="00F43CBF" w:rsidRDefault="00F43CBF">
            <w:pPr>
              <w:rPr>
                <w:szCs w:val="20"/>
                <w:highlight w:val="yellow"/>
              </w:rPr>
            </w:pPr>
          </w:p>
        </w:tc>
      </w:tr>
    </w:tbl>
    <w:p w:rsidR="008172B3" w:rsidRPr="008172B3" w:rsidRDefault="008172B3" w:rsidP="008172B3">
      <w:pPr>
        <w:jc w:val="center"/>
        <w:rPr>
          <w:rFonts w:asciiTheme="majorHAnsi" w:hAnsiTheme="majorHAnsi"/>
          <w:b/>
          <w:sz w:val="24"/>
          <w:szCs w:val="24"/>
        </w:rPr>
      </w:pPr>
    </w:p>
    <w:p w:rsidR="008172B3" w:rsidRDefault="008172B3" w:rsidP="00D466B6"/>
    <w:p w:rsidR="008172B3" w:rsidRPr="005C24F1" w:rsidRDefault="008172B3" w:rsidP="00D466B6">
      <w:pPr>
        <w:rPr>
          <w:rFonts w:ascii="Calibri" w:hAnsi="Calibri" w:cs="Arial"/>
          <w:kern w:val="32"/>
          <w:sz w:val="32"/>
          <w:szCs w:val="32"/>
        </w:rPr>
        <w:sectPr w:rsidR="008172B3" w:rsidRPr="005C24F1" w:rsidSect="00950A89">
          <w:headerReference w:type="default" r:id="rId13"/>
          <w:type w:val="continuous"/>
          <w:pgSz w:w="12240" w:h="15840" w:code="1"/>
          <w:pgMar w:top="1440" w:right="1440" w:bottom="1440" w:left="1440" w:header="720" w:footer="720" w:gutter="0"/>
          <w:cols w:space="720"/>
          <w:docGrid w:linePitch="360"/>
        </w:sectPr>
      </w:pPr>
    </w:p>
    <w:p w:rsidR="00110B16" w:rsidRDefault="00110B16" w:rsidP="00EE6626">
      <w:pPr>
        <w:pStyle w:val="Heading1"/>
      </w:pPr>
      <w:bookmarkStart w:id="36" w:name="_Toc343160251"/>
      <w:bookmarkStart w:id="37" w:name="_Toc324539920"/>
      <w:bookmarkStart w:id="38" w:name="_Toc319585400"/>
      <w:bookmarkStart w:id="39" w:name="_Toc319585393"/>
      <w:bookmarkStart w:id="40" w:name="_Toc315447626"/>
      <w:bookmarkEnd w:id="34"/>
      <w:r>
        <w:lastRenderedPageBreak/>
        <w:t>Summary</w:t>
      </w:r>
      <w:bookmarkEnd w:id="36"/>
    </w:p>
    <w:p w:rsidR="00182C47" w:rsidRDefault="00430E3C" w:rsidP="00430E3C">
      <w:r>
        <w:t xml:space="preserve">This </w:t>
      </w:r>
      <w:proofErr w:type="spellStart"/>
      <w:r>
        <w:t>workpaper</w:t>
      </w:r>
      <w:proofErr w:type="spellEnd"/>
      <w:r>
        <w:t xml:space="preserve"> is designed to lay a foundation for prescribing ductless heat pump </w:t>
      </w:r>
      <w:r w:rsidR="00D81274">
        <w:t xml:space="preserve">(DHP) </w:t>
      </w:r>
      <w:r>
        <w:t xml:space="preserve">savings. </w:t>
      </w:r>
      <w:r w:rsidR="00AD6423">
        <w:t xml:space="preserve">Heat pumps provide an efficient alternative to other technologies used for heating and cooling spaces. In particular, ductless heat pumps are a flexible option </w:t>
      </w:r>
      <w:r w:rsidR="00287421">
        <w:t xml:space="preserve">that can be used in many applications where significant energy savings are possible. </w:t>
      </w:r>
    </w:p>
    <w:p w:rsidR="00287421" w:rsidRDefault="00430E3C" w:rsidP="00430E3C">
      <w:r>
        <w:t xml:space="preserve">However, </w:t>
      </w:r>
      <w:r w:rsidR="00182C47">
        <w:t xml:space="preserve">since </w:t>
      </w:r>
      <w:r w:rsidR="00CF50CE">
        <w:t xml:space="preserve">there are </w:t>
      </w:r>
      <w:r w:rsidR="00182C47">
        <w:t xml:space="preserve">many </w:t>
      </w:r>
      <w:r w:rsidR="00CF50CE">
        <w:t xml:space="preserve">unique </w:t>
      </w:r>
      <w:r w:rsidR="00182C47">
        <w:t xml:space="preserve">ductless heat pump applications </w:t>
      </w:r>
      <w:r w:rsidR="00CF50CE">
        <w:t>and many possible existing systems to be replaced,</w:t>
      </w:r>
      <w:r w:rsidR="00963F3D">
        <w:t xml:space="preserve"> determining savings in a prescriptive way is somewhat complicated. Therefore,</w:t>
      </w:r>
      <w:r w:rsidR="00CF50CE">
        <w:t xml:space="preserve"> </w:t>
      </w:r>
      <w:r>
        <w:t xml:space="preserve">only </w:t>
      </w:r>
      <w:r w:rsidR="00182C47">
        <w:t xml:space="preserve">a few of </w:t>
      </w:r>
      <w:r>
        <w:t>the most bas</w:t>
      </w:r>
      <w:r w:rsidR="007E7408">
        <w:t xml:space="preserve">ic scenarios are considered </w:t>
      </w:r>
      <w:r w:rsidR="007E7408" w:rsidRPr="005844D5">
        <w:t>here</w:t>
      </w:r>
      <w:r w:rsidR="00963F3D" w:rsidRPr="005844D5">
        <w:t xml:space="preserve"> (Specifically electric </w:t>
      </w:r>
      <w:r w:rsidR="00B273E4" w:rsidRPr="005844D5">
        <w:t>resistance</w:t>
      </w:r>
      <w:r w:rsidR="00963F3D" w:rsidRPr="005844D5">
        <w:t xml:space="preserve"> heat</w:t>
      </w:r>
      <w:r w:rsidR="00B273E4" w:rsidRPr="005844D5">
        <w:t>ing</w:t>
      </w:r>
      <w:r w:rsidR="00963F3D" w:rsidRPr="005844D5">
        <w:t xml:space="preserve"> and ducted air-source heat pump systems), which</w:t>
      </w:r>
      <w:r w:rsidR="007E7408" w:rsidRPr="005844D5">
        <w:t xml:space="preserve"> maintain</w:t>
      </w:r>
      <w:r w:rsidR="00963F3D" w:rsidRPr="005844D5">
        <w:t>s</w:t>
      </w:r>
      <w:r w:rsidR="007E7408" w:rsidRPr="005844D5">
        <w:t xml:space="preserve"> simplicity o</w:t>
      </w:r>
      <w:r w:rsidR="007E7408">
        <w:t>f the savings algorithm</w:t>
      </w:r>
      <w:r>
        <w:t>. It is anticipated that future updates will be able to build on this foundation by incorporating additional variables to apply to more situations where ductless heat pumps can achieve savings.</w:t>
      </w:r>
    </w:p>
    <w:p w:rsidR="008A5E0E" w:rsidRDefault="008A5E0E" w:rsidP="008A5E0E">
      <w:r>
        <w:t xml:space="preserve">The algorithm we propose is based on the assumption that the DHP unit is </w:t>
      </w:r>
      <w:r>
        <w:rPr>
          <w:i/>
        </w:rPr>
        <w:t>displacing</w:t>
      </w:r>
      <w:r>
        <w:t xml:space="preserve"> some of the annual heating load provided by the existing system. This is in contrast to </w:t>
      </w:r>
      <w:r w:rsidRPr="008A5E0E">
        <w:rPr>
          <w:i/>
        </w:rPr>
        <w:t xml:space="preserve">replacing </w:t>
      </w:r>
      <w:r>
        <w:t>the existing system as is usually assumed in other TRM measures. The basic premise is to determine the total annual heat load displaced by the DHP and then use the typical (1/HSPFbase-1/</w:t>
      </w:r>
      <w:proofErr w:type="spellStart"/>
      <w:r>
        <w:t>HSPFee</w:t>
      </w:r>
      <w:proofErr w:type="spellEnd"/>
      <w:r>
        <w:t xml:space="preserve">) factor to determine savings. Because of the unique operation of ductless heat pumps, determining the heat load displaced poses some difficulty in the measure design.  </w:t>
      </w:r>
    </w:p>
    <w:p w:rsidR="00C021EB" w:rsidRDefault="00CF50CE" w:rsidP="00110B16">
      <w:r>
        <w:t xml:space="preserve">In order to show that the proposed algorithm calculates realistic savings, we designed an analytical weather-bin-based </w:t>
      </w:r>
      <w:r w:rsidR="00C021EB">
        <w:t>model</w:t>
      </w:r>
      <w:r w:rsidR="00B273E4">
        <w:rPr>
          <w:vertAlign w:val="superscript"/>
        </w:rPr>
        <w:t>5</w:t>
      </w:r>
      <w:r w:rsidR="00C021EB">
        <w:t xml:space="preserve"> to calculate the maximum possible </w:t>
      </w:r>
      <w:r w:rsidR="00D81274">
        <w:t xml:space="preserve">heating </w:t>
      </w:r>
      <w:r w:rsidR="00C021EB">
        <w:t>savings assuming the most efficient</w:t>
      </w:r>
      <w:r w:rsidR="008A5E0E">
        <w:t xml:space="preserve"> application of the DHP unit (displaces as much of the annual load as it possibly can). Then we used the same model to determine</w:t>
      </w:r>
      <w:r w:rsidR="00C021EB">
        <w:t xml:space="preserve"> minimum savings assuming the DHP unit </w:t>
      </w:r>
      <w:r w:rsidR="008A5E0E">
        <w:t xml:space="preserve">runs for the same full-load hours as </w:t>
      </w:r>
      <w:r w:rsidR="00C021EB">
        <w:t>the existing equipment</w:t>
      </w:r>
      <w:r w:rsidR="008A5E0E">
        <w:t xml:space="preserve"> (which displaces far less of the heat load)</w:t>
      </w:r>
      <w:r w:rsidR="00C021EB">
        <w:t xml:space="preserve">. At both the maximum and minimum values, we show that our proposed algorithm </w:t>
      </w:r>
      <w:r w:rsidR="008A5E0E">
        <w:t>calculates</w:t>
      </w:r>
      <w:r w:rsidR="00C021EB">
        <w:t xml:space="preserve"> similar savings to the analytical method, which proves that the algorithm is a justified simplification of a complicated situation.</w:t>
      </w:r>
      <w:r w:rsidR="008A5E0E">
        <w:t xml:space="preserve"> Lastly, we </w:t>
      </w:r>
      <w:r w:rsidR="00D81274">
        <w:t>compare the savings results of four</w:t>
      </w:r>
      <w:r w:rsidR="008A5E0E">
        <w:t xml:space="preserve"> studies to the savings we calculate</w:t>
      </w:r>
      <w:r w:rsidR="00602008">
        <w:t xml:space="preserve"> in order to show that our calculated savings are within a reasonable range</w:t>
      </w:r>
      <w:r w:rsidR="00D81274">
        <w:t xml:space="preserve"> of expected evaluation results </w:t>
      </w:r>
      <w:r w:rsidR="00B273E4">
        <w:rPr>
          <w:vertAlign w:val="superscript"/>
        </w:rPr>
        <w:t>9</w:t>
      </w:r>
      <w:proofErr w:type="gramStart"/>
      <w:r w:rsidR="00B273E4">
        <w:rPr>
          <w:vertAlign w:val="superscript"/>
        </w:rPr>
        <w:t>,10,11</w:t>
      </w:r>
      <w:proofErr w:type="gramEnd"/>
      <w:r w:rsidR="00602008">
        <w:t>.</w:t>
      </w:r>
    </w:p>
    <w:p w:rsidR="00602008" w:rsidRDefault="00602008" w:rsidP="00110B16">
      <w:r>
        <w:t>In order to ensure we’ve calculated conser</w:t>
      </w:r>
      <w:r w:rsidR="000C0BF2">
        <w:t>vative savings estimates, we propose to use</w:t>
      </w:r>
      <w:r>
        <w:t xml:space="preserve"> the percent load displaced variable values that correspond to the minimum savings</w:t>
      </w:r>
      <w:r w:rsidR="000C0BF2">
        <w:t xml:space="preserve"> values. With future IL-specific studies</w:t>
      </w:r>
      <w:r w:rsidR="00D81274">
        <w:t xml:space="preserve"> (or others in comparable climates)</w:t>
      </w:r>
      <w:r w:rsidR="000C0BF2">
        <w:t>, we may be able to increase the assumed percent load displaced.</w:t>
      </w:r>
    </w:p>
    <w:p w:rsidR="00727C31" w:rsidRPr="00EF4122" w:rsidRDefault="00727C31" w:rsidP="00727C31">
      <w:pPr>
        <w:rPr>
          <w:sz w:val="18"/>
          <w:szCs w:val="18"/>
        </w:rPr>
      </w:pPr>
      <w:r>
        <w:t xml:space="preserve">Note: </w:t>
      </w:r>
      <w:r w:rsidRPr="00B273E4">
        <w:rPr>
          <w:szCs w:val="20"/>
          <w:highlight w:val="yellow"/>
        </w:rPr>
        <w:t>Highlighted comments indicate possible future updates – no effect on current submission</w:t>
      </w:r>
    </w:p>
    <w:p w:rsidR="00727C31" w:rsidRDefault="00727C31" w:rsidP="00110B16"/>
    <w:p w:rsidR="004D7EBA" w:rsidRDefault="00727C31" w:rsidP="00110B16">
      <w:pPr>
        <w:rPr>
          <w:highlight w:val="yellow"/>
        </w:rPr>
      </w:pPr>
      <w:r>
        <w:rPr>
          <w:highlight w:val="yellow"/>
        </w:rPr>
        <w:t>Potential</w:t>
      </w:r>
      <w:r w:rsidR="004D7EBA" w:rsidRPr="004D7EBA">
        <w:rPr>
          <w:highlight w:val="yellow"/>
        </w:rPr>
        <w:t xml:space="preserve"> future updates</w:t>
      </w:r>
      <w:r>
        <w:rPr>
          <w:highlight w:val="yellow"/>
        </w:rPr>
        <w:t>. Pending further information</w:t>
      </w:r>
      <w:r w:rsidR="004D7EBA" w:rsidRPr="004D7EBA">
        <w:rPr>
          <w:highlight w:val="yellow"/>
        </w:rPr>
        <w:t>:</w:t>
      </w:r>
    </w:p>
    <w:p w:rsidR="00727C31" w:rsidRDefault="00727C31" w:rsidP="00110B16">
      <w:pPr>
        <w:rPr>
          <w:highlight w:val="yellow"/>
        </w:rPr>
      </w:pPr>
      <w:proofErr w:type="spellStart"/>
      <w:r>
        <w:rPr>
          <w:highlight w:val="yellow"/>
        </w:rPr>
        <w:t>Mutifamily</w:t>
      </w:r>
      <w:proofErr w:type="spellEnd"/>
      <w:r>
        <w:rPr>
          <w:highlight w:val="yellow"/>
        </w:rPr>
        <w:t xml:space="preserve"> and C/I versions of the measure should be relatively straight forward.</w:t>
      </w:r>
    </w:p>
    <w:p w:rsidR="003546DC" w:rsidRDefault="003546DC" w:rsidP="00110B16">
      <w:pPr>
        <w:rPr>
          <w:highlight w:val="yellow"/>
        </w:rPr>
      </w:pPr>
      <w:r>
        <w:rPr>
          <w:highlight w:val="yellow"/>
        </w:rPr>
        <w:t>Replacing less efficient existing ductless heat pumps</w:t>
      </w:r>
    </w:p>
    <w:p w:rsidR="00295258" w:rsidRDefault="008B7228" w:rsidP="00295258">
      <w:pPr>
        <w:rPr>
          <w:highlight w:val="yellow"/>
        </w:rPr>
      </w:pPr>
      <w:r>
        <w:rPr>
          <w:highlight w:val="yellow"/>
        </w:rPr>
        <w:t xml:space="preserve">Better quantify and capture the possible duct loss savings from installing DHPs. </w:t>
      </w:r>
      <w:r w:rsidR="00295258" w:rsidRPr="004D7EBA">
        <w:rPr>
          <w:highlight w:val="yellow"/>
        </w:rPr>
        <w:t>T</w:t>
      </w:r>
      <w:r w:rsidR="004D7EBA">
        <w:rPr>
          <w:highlight w:val="yellow"/>
        </w:rPr>
        <w:t xml:space="preserve">he </w:t>
      </w:r>
      <w:r>
        <w:rPr>
          <w:highlight w:val="yellow"/>
        </w:rPr>
        <w:t xml:space="preserve">original </w:t>
      </w:r>
      <w:r w:rsidR="004D7EBA">
        <w:rPr>
          <w:highlight w:val="yellow"/>
        </w:rPr>
        <w:t>inspirations for t</w:t>
      </w:r>
      <w:r>
        <w:rPr>
          <w:highlight w:val="yellow"/>
        </w:rPr>
        <w:t>his measure</w:t>
      </w:r>
      <w:r w:rsidR="004D7EBA">
        <w:rPr>
          <w:highlight w:val="yellow"/>
        </w:rPr>
        <w:t xml:space="preserve"> were</w:t>
      </w:r>
      <w:r w:rsidR="00295258" w:rsidRPr="004D7EBA">
        <w:rPr>
          <w:highlight w:val="yellow"/>
        </w:rPr>
        <w:t xml:space="preserve"> other state TRMs that have such measures included (RI, MA, PA). However, the method used for claiming savings in those TRMs appears to be difficult to justify</w:t>
      </w:r>
      <w:r w:rsidR="00BE3A23" w:rsidRPr="004D7EBA">
        <w:rPr>
          <w:highlight w:val="yellow"/>
        </w:rPr>
        <w:t xml:space="preserve"> (there is a single deemed savings value for eliminating ducting that applies to all projects regardless of square footage</w:t>
      </w:r>
      <w:r w:rsidR="00D81274">
        <w:rPr>
          <w:highlight w:val="yellow"/>
        </w:rPr>
        <w:t>, duct location,</w:t>
      </w:r>
      <w:r w:rsidR="00BE3A23" w:rsidRPr="004D7EBA">
        <w:rPr>
          <w:highlight w:val="yellow"/>
        </w:rPr>
        <w:t xml:space="preserve"> or system capacity)</w:t>
      </w:r>
      <w:r w:rsidR="00295258" w:rsidRPr="004D7EBA">
        <w:rPr>
          <w:highlight w:val="yellow"/>
        </w:rPr>
        <w:t xml:space="preserve">. </w:t>
      </w:r>
      <w:r w:rsidR="00E80ED3" w:rsidRPr="004D7EBA">
        <w:rPr>
          <w:highlight w:val="yellow"/>
        </w:rPr>
        <w:t>Further study is required to determine how the duct-to-ductless savings should be calculated, but we believe that significant savings are achievable and that with the additional research</w:t>
      </w:r>
      <w:r w:rsidR="00D81274">
        <w:rPr>
          <w:highlight w:val="yellow"/>
        </w:rPr>
        <w:t xml:space="preserve"> those savings can be</w:t>
      </w:r>
      <w:r w:rsidR="00E80ED3" w:rsidRPr="004D7EBA">
        <w:rPr>
          <w:highlight w:val="yellow"/>
        </w:rPr>
        <w:t xml:space="preserve"> estimated prescriptively. </w:t>
      </w:r>
      <w:r w:rsidR="00BE3A23" w:rsidRPr="004D7EBA">
        <w:rPr>
          <w:highlight w:val="yellow"/>
        </w:rPr>
        <w:t>Specifically, we think that it should be possible to estimate t</w:t>
      </w:r>
      <w:r w:rsidR="004D7EBA" w:rsidRPr="004D7EBA">
        <w:rPr>
          <w:highlight w:val="yellow"/>
        </w:rPr>
        <w:t>he savings from not having ductwork</w:t>
      </w:r>
      <w:r w:rsidR="00BE3A23" w:rsidRPr="004D7EBA">
        <w:rPr>
          <w:highlight w:val="yellow"/>
        </w:rPr>
        <w:t xml:space="preserve"> as </w:t>
      </w:r>
      <w:r w:rsidR="00BE3A23" w:rsidRPr="004D7EBA">
        <w:rPr>
          <w:highlight w:val="yellow"/>
        </w:rPr>
        <w:lastRenderedPageBreak/>
        <w:t>a percentage of the capacity of the system. This update will need to wait until at least the next (2014) TRM update cycle.</w:t>
      </w:r>
    </w:p>
    <w:p w:rsidR="005F50D9" w:rsidRDefault="00BE3A23" w:rsidP="00295258">
      <w:r w:rsidRPr="004D7EBA">
        <w:rPr>
          <w:highlight w:val="yellow"/>
        </w:rPr>
        <w:t xml:space="preserve">Finally, one of the more attractive ductless heat pump applications is in </w:t>
      </w:r>
      <w:r w:rsidR="00295258" w:rsidRPr="004D7EBA">
        <w:rPr>
          <w:highlight w:val="yellow"/>
        </w:rPr>
        <w:t>new construction or expansion projects</w:t>
      </w:r>
      <w:r w:rsidRPr="004D7EBA">
        <w:rPr>
          <w:highlight w:val="yellow"/>
        </w:rPr>
        <w:t xml:space="preserve"> where there is no existing system. </w:t>
      </w:r>
      <w:r w:rsidR="000E6E75" w:rsidRPr="004D7EBA">
        <w:rPr>
          <w:highlight w:val="yellow"/>
        </w:rPr>
        <w:t xml:space="preserve">Projects can achieve savings by forgoing a ducted system and installing ductless heat pumps instead. The energy savings will </w:t>
      </w:r>
      <w:r w:rsidR="000B62BB" w:rsidRPr="004D7EBA">
        <w:rPr>
          <w:highlight w:val="yellow"/>
        </w:rPr>
        <w:t xml:space="preserve">require the further study mentioned in the previous paragraph, so this </w:t>
      </w:r>
      <w:r w:rsidR="005F50D9" w:rsidRPr="004D7EBA">
        <w:rPr>
          <w:highlight w:val="yellow"/>
        </w:rPr>
        <w:t>application</w:t>
      </w:r>
      <w:r w:rsidR="000B62BB" w:rsidRPr="004D7EBA">
        <w:rPr>
          <w:highlight w:val="yellow"/>
        </w:rPr>
        <w:t xml:space="preserve"> will also have to wait until the next update cycle. </w:t>
      </w:r>
      <w:r w:rsidR="002301DF" w:rsidRPr="004D7EBA">
        <w:rPr>
          <w:highlight w:val="yellow"/>
        </w:rPr>
        <w:t xml:space="preserve">However, because installing ductless heat pumps </w:t>
      </w:r>
      <w:r w:rsidR="005F50D9" w:rsidRPr="004D7EBA">
        <w:rPr>
          <w:highlight w:val="yellow"/>
        </w:rPr>
        <w:t>allow</w:t>
      </w:r>
      <w:r w:rsidR="003546DC">
        <w:rPr>
          <w:highlight w:val="yellow"/>
        </w:rPr>
        <w:t>s</w:t>
      </w:r>
      <w:r w:rsidR="005F50D9" w:rsidRPr="004D7EBA">
        <w:rPr>
          <w:highlight w:val="yellow"/>
        </w:rPr>
        <w:t xml:space="preserve"> a project to avoid the cost of installing ducts, we anticipate that the savings will be easily justified with </w:t>
      </w:r>
      <w:r w:rsidR="004D7EBA" w:rsidRPr="004D7EBA">
        <w:rPr>
          <w:highlight w:val="yellow"/>
        </w:rPr>
        <w:t>attractive</w:t>
      </w:r>
      <w:r w:rsidR="005F50D9" w:rsidRPr="004D7EBA">
        <w:rPr>
          <w:highlight w:val="yellow"/>
        </w:rPr>
        <w:t xml:space="preserve"> incremental </w:t>
      </w:r>
      <w:r w:rsidR="003546DC">
        <w:rPr>
          <w:highlight w:val="yellow"/>
        </w:rPr>
        <w:t>first-</w:t>
      </w:r>
      <w:r w:rsidR="005F50D9" w:rsidRPr="004D7EBA">
        <w:rPr>
          <w:highlight w:val="yellow"/>
        </w:rPr>
        <w:t>cost savings</w:t>
      </w:r>
      <w:r w:rsidR="004D7EBA" w:rsidRPr="004D7EBA">
        <w:rPr>
          <w:highlight w:val="yellow"/>
        </w:rPr>
        <w:t xml:space="preserve"> values</w:t>
      </w:r>
      <w:r w:rsidR="005F50D9" w:rsidRPr="004D7EBA">
        <w:rPr>
          <w:highlight w:val="yellow"/>
        </w:rPr>
        <w:t>.</w:t>
      </w:r>
    </w:p>
    <w:p w:rsidR="00110B16" w:rsidRDefault="00110B16" w:rsidP="00110B16">
      <w:pPr>
        <w:pStyle w:val="Heading2"/>
      </w:pPr>
      <w:bookmarkStart w:id="41" w:name="_Toc343160252"/>
      <w:r>
        <w:t>Measure Components Affected</w:t>
      </w:r>
      <w:bookmarkEnd w:id="41"/>
    </w:p>
    <w:p w:rsidR="008E2945" w:rsidRPr="008E2945" w:rsidRDefault="008E2945" w:rsidP="008E2945">
      <w:r>
        <w:t>Please check all that apply.</w:t>
      </w:r>
    </w:p>
    <w:p w:rsidR="00C87D87" w:rsidRDefault="00CA46D7" w:rsidP="00C87D87">
      <w:pPr>
        <w:pStyle w:val="Heading6"/>
      </w:pPr>
      <w:r>
        <w:fldChar w:fldCharType="begin">
          <w:ffData>
            <w:name w:val=""/>
            <w:enabled/>
            <w:calcOnExit w:val="0"/>
            <w:checkBox>
              <w:sizeAuto/>
              <w:default w:val="1"/>
            </w:checkBox>
          </w:ffData>
        </w:fldChar>
      </w:r>
      <w:r w:rsidR="005F50D9">
        <w:instrText xml:space="preserve"> FORMCHECKBOX </w:instrText>
      </w:r>
      <w:r>
        <w:fldChar w:fldCharType="separate"/>
      </w:r>
      <w:r>
        <w:fldChar w:fldCharType="end"/>
      </w:r>
      <w:r w:rsidR="00C87D87">
        <w:tab/>
        <w:t>Description</w:t>
      </w:r>
    </w:p>
    <w:p w:rsidR="00C87D87" w:rsidRDefault="00CA46D7" w:rsidP="00C87D87">
      <w:pPr>
        <w:pStyle w:val="Heading6"/>
      </w:pPr>
      <w:r>
        <w:fldChar w:fldCharType="begin">
          <w:ffData>
            <w:name w:val=""/>
            <w:enabled/>
            <w:calcOnExit w:val="0"/>
            <w:checkBox>
              <w:sizeAuto/>
              <w:default w:val="1"/>
            </w:checkBox>
          </w:ffData>
        </w:fldChar>
      </w:r>
      <w:r w:rsidR="003B5A05">
        <w:instrText xml:space="preserve"> FORMCHECKBOX </w:instrText>
      </w:r>
      <w:r>
        <w:fldChar w:fldCharType="separate"/>
      </w:r>
      <w:r>
        <w:fldChar w:fldCharType="end"/>
      </w:r>
      <w:r w:rsidR="00C87D87">
        <w:tab/>
        <w:t>Definition of Efficient Equipment</w:t>
      </w:r>
    </w:p>
    <w:p w:rsidR="00C87D87" w:rsidRDefault="00CA46D7" w:rsidP="00C87D87">
      <w:pPr>
        <w:pStyle w:val="Heading6"/>
      </w:pPr>
      <w:r>
        <w:fldChar w:fldCharType="begin">
          <w:ffData>
            <w:name w:val="Check1"/>
            <w:enabled/>
            <w:calcOnExit w:val="0"/>
            <w:checkBox>
              <w:sizeAuto/>
              <w:default w:val="1"/>
            </w:checkBox>
          </w:ffData>
        </w:fldChar>
      </w:r>
      <w:bookmarkStart w:id="42" w:name="Check1"/>
      <w:r w:rsidR="003B5A05">
        <w:instrText xml:space="preserve"> FORMCHECKBOX </w:instrText>
      </w:r>
      <w:r>
        <w:fldChar w:fldCharType="separate"/>
      </w:r>
      <w:r>
        <w:fldChar w:fldCharType="end"/>
      </w:r>
      <w:bookmarkEnd w:id="42"/>
      <w:r w:rsidR="00C87D87">
        <w:tab/>
        <w:t>Definition of Baseline Equipment</w:t>
      </w:r>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t>Deemed Lifetime of Efficient Equipment</w:t>
      </w:r>
    </w:p>
    <w:p w:rsidR="00C87D87" w:rsidRDefault="00CA46D7" w:rsidP="00C87D87">
      <w:pPr>
        <w:pStyle w:val="Heading6"/>
      </w:pPr>
      <w:r>
        <w:fldChar w:fldCharType="begin">
          <w:ffData>
            <w:name w:val=""/>
            <w:enabled/>
            <w:calcOnExit w:val="0"/>
            <w:checkBox>
              <w:sizeAuto/>
              <w:default w:val="1"/>
            </w:checkBox>
          </w:ffData>
        </w:fldChar>
      </w:r>
      <w:r w:rsidR="006A35C0">
        <w:instrText xml:space="preserve"> FORMCHECKBOX </w:instrText>
      </w:r>
      <w:r>
        <w:fldChar w:fldCharType="separate"/>
      </w:r>
      <w:r>
        <w:fldChar w:fldCharType="end"/>
      </w:r>
      <w:r w:rsidR="00C87D87">
        <w:tab/>
        <w:t xml:space="preserve">Deemed Measure Cost </w:t>
      </w:r>
    </w:p>
    <w:p w:rsidR="00C87D87" w:rsidRDefault="00CA46D7" w:rsidP="00C87D87">
      <w:pPr>
        <w:pStyle w:val="Heading6"/>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t>Deemed O&amp;M Cost Adjustments</w:t>
      </w:r>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r>
      <w:proofErr w:type="spellStart"/>
      <w:r w:rsidR="00C87D87">
        <w:t>Loadshape</w:t>
      </w:r>
      <w:proofErr w:type="spellEnd"/>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t>Coincidence Factor</w:t>
      </w:r>
    </w:p>
    <w:p w:rsidR="00C87D87" w:rsidRPr="00EB1B2B" w:rsidRDefault="00CA46D7" w:rsidP="00C87D87">
      <w:pPr>
        <w:pStyle w:val="Heading6"/>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t>Net To Gross Ratio</w:t>
      </w:r>
    </w:p>
    <w:p w:rsidR="00C87D87" w:rsidRDefault="00C87D87" w:rsidP="00C87D87">
      <w:pPr>
        <w:pStyle w:val="AlgorithmHeading"/>
      </w:pPr>
      <w:r>
        <w:t>Algorithm</w:t>
      </w:r>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t xml:space="preserve">Calculation of Energy Savings </w:t>
      </w:r>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t>Electric Energy Savings</w:t>
      </w:r>
    </w:p>
    <w:p w:rsidR="00C87D87" w:rsidRDefault="00CA46D7" w:rsidP="00C87D87">
      <w:pPr>
        <w:pStyle w:val="Heading6"/>
      </w:pPr>
      <w:r>
        <w:fldChar w:fldCharType="begin">
          <w:ffData>
            <w:name w:val=""/>
            <w:enabled/>
            <w:calcOnExit w:val="0"/>
            <w:checkBox>
              <w:sizeAuto/>
              <w:default w:val="1"/>
            </w:checkBox>
          </w:ffData>
        </w:fldChar>
      </w:r>
      <w:r w:rsidR="004D7EBA">
        <w:instrText xml:space="preserve"> FORMCHECKBOX </w:instrText>
      </w:r>
      <w:r>
        <w:fldChar w:fldCharType="separate"/>
      </w:r>
      <w:r>
        <w:fldChar w:fldCharType="end"/>
      </w:r>
      <w:r w:rsidR="00C87D87">
        <w:tab/>
        <w:t>Summer Coincident Peak Demand Savings</w:t>
      </w:r>
    </w:p>
    <w:p w:rsidR="00C87D87" w:rsidRDefault="00CA46D7" w:rsidP="00C87D87">
      <w:pPr>
        <w:pStyle w:val="Heading6"/>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t>Natural Gas Savings</w:t>
      </w:r>
    </w:p>
    <w:p w:rsidR="00C87D87" w:rsidRDefault="00CA46D7" w:rsidP="00C87D87">
      <w:pPr>
        <w:pStyle w:val="Heading6"/>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t xml:space="preserve">Water Impact Descriptions and Calculation  </w:t>
      </w:r>
    </w:p>
    <w:p w:rsidR="00C87D87" w:rsidRDefault="00CA46D7" w:rsidP="00C87D87">
      <w:pPr>
        <w:pStyle w:val="Heading6"/>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t>Deemed O&amp;M Cost Adjustment Calculation</w:t>
      </w:r>
    </w:p>
    <w:p w:rsidR="00C87D87" w:rsidRDefault="00CA46D7" w:rsidP="00C87D87">
      <w:pPr>
        <w:pStyle w:val="VersionText"/>
        <w:rPr>
          <w:b/>
          <w:smallCaps/>
        </w:rPr>
      </w:pPr>
      <w:r>
        <w:fldChar w:fldCharType="begin">
          <w:ffData>
            <w:name w:val="Check1"/>
            <w:enabled/>
            <w:calcOnExit w:val="0"/>
            <w:checkBox>
              <w:sizeAuto/>
              <w:default w:val="0"/>
            </w:checkBox>
          </w:ffData>
        </w:fldChar>
      </w:r>
      <w:r w:rsidR="00C87D87">
        <w:instrText xml:space="preserve"> FORMCHECKBOX </w:instrText>
      </w:r>
      <w:r>
        <w:fldChar w:fldCharType="separate"/>
      </w:r>
      <w:r>
        <w:fldChar w:fldCharType="end"/>
      </w:r>
      <w:r w:rsidR="00C87D87">
        <w:tab/>
      </w:r>
      <w:r w:rsidR="00C87D87" w:rsidRPr="002B5221">
        <w:rPr>
          <w:b/>
          <w:smallCaps/>
        </w:rPr>
        <w:t>Measure code</w:t>
      </w:r>
    </w:p>
    <w:p w:rsidR="00881D79" w:rsidRDefault="00881D79">
      <w:pPr>
        <w:widowControl/>
        <w:spacing w:after="200" w:line="276" w:lineRule="auto"/>
        <w:jc w:val="left"/>
        <w:rPr>
          <w:rFonts w:ascii="Calibri" w:hAnsi="Calibri" w:cs="Arial"/>
          <w:bCs/>
          <w:iCs/>
          <w:sz w:val="28"/>
          <w:szCs w:val="28"/>
        </w:rPr>
      </w:pPr>
      <w:r>
        <w:br w:type="page"/>
      </w:r>
    </w:p>
    <w:p w:rsidR="00110B16" w:rsidRDefault="00110B16" w:rsidP="00110B16">
      <w:pPr>
        <w:pStyle w:val="Heading2"/>
      </w:pPr>
      <w:bookmarkStart w:id="43" w:name="_Toc343160253"/>
      <w:r>
        <w:lastRenderedPageBreak/>
        <w:t>Algorithm and Input Components Affected</w:t>
      </w:r>
      <w:bookmarkEnd w:id="43"/>
      <w:r>
        <w:t xml:space="preserve"> </w:t>
      </w:r>
    </w:p>
    <w:p w:rsidR="00110B16" w:rsidRDefault="005534BF" w:rsidP="005534BF">
      <w:pPr>
        <w:pStyle w:val="Heading3"/>
      </w:pPr>
      <w:bookmarkStart w:id="44" w:name="_Toc343160254"/>
      <w:r>
        <w:t>Algorithm</w:t>
      </w:r>
      <w:r w:rsidR="00A229A2">
        <w:t xml:space="preserve"> / Input</w:t>
      </w:r>
      <w:r>
        <w:t xml:space="preserve"> 1</w:t>
      </w:r>
      <w:bookmarkEnd w:id="44"/>
    </w:p>
    <w:p w:rsidR="005534BF" w:rsidRPr="005534BF" w:rsidRDefault="005534BF" w:rsidP="005534BF"/>
    <w:p w:rsidR="005534BF" w:rsidRPr="005534BF" w:rsidRDefault="005534BF" w:rsidP="005534BF">
      <w:pPr>
        <w:pStyle w:val="Heading3"/>
      </w:pPr>
      <w:bookmarkStart w:id="45" w:name="_Toc343160255"/>
      <w:r>
        <w:t xml:space="preserve">Algorithm </w:t>
      </w:r>
      <w:r w:rsidR="00A229A2">
        <w:t xml:space="preserve">/ Input </w:t>
      </w:r>
      <w:r>
        <w:t>2</w:t>
      </w:r>
      <w:bookmarkEnd w:id="45"/>
    </w:p>
    <w:p w:rsidR="005534BF" w:rsidRDefault="005534BF" w:rsidP="00110B16"/>
    <w:p w:rsidR="00110B16" w:rsidRDefault="00110B16" w:rsidP="00110B16">
      <w:pPr>
        <w:pStyle w:val="Heading2"/>
      </w:pPr>
      <w:bookmarkStart w:id="46" w:name="_Toc343160256"/>
      <w:r>
        <w:t>Rational</w:t>
      </w:r>
      <w:r w:rsidR="00FD4634">
        <w:t>e</w:t>
      </w:r>
      <w:r>
        <w:t xml:space="preserve"> for the Change</w:t>
      </w:r>
      <w:bookmarkEnd w:id="46"/>
    </w:p>
    <w:p w:rsidR="00110B16" w:rsidRDefault="00110B16" w:rsidP="00110B16"/>
    <w:p w:rsidR="00110B16" w:rsidRDefault="00110B16" w:rsidP="00110B16">
      <w:pPr>
        <w:pStyle w:val="Heading3"/>
      </w:pPr>
      <w:bookmarkStart w:id="47" w:name="_Toc343160257"/>
      <w:r>
        <w:t>Methodology</w:t>
      </w:r>
      <w:bookmarkEnd w:id="47"/>
    </w:p>
    <w:p w:rsidR="00110B16" w:rsidRPr="00110B16" w:rsidRDefault="00110B16" w:rsidP="00110B16"/>
    <w:p w:rsidR="00110B16" w:rsidRDefault="00110B16" w:rsidP="00110B16">
      <w:pPr>
        <w:pStyle w:val="Heading3"/>
      </w:pPr>
      <w:bookmarkStart w:id="48" w:name="_Toc343160258"/>
      <w:r>
        <w:t>Sample Size</w:t>
      </w:r>
      <w:bookmarkEnd w:id="48"/>
    </w:p>
    <w:p w:rsidR="00110B16" w:rsidRPr="00110B16" w:rsidRDefault="00110B16" w:rsidP="00110B16"/>
    <w:p w:rsidR="00110B16" w:rsidRDefault="00110B16" w:rsidP="00110B16">
      <w:pPr>
        <w:pStyle w:val="Heading3"/>
      </w:pPr>
      <w:bookmarkStart w:id="49" w:name="_Toc343160259"/>
      <w:r>
        <w:t>Other Rational</w:t>
      </w:r>
      <w:r w:rsidR="00FD4634">
        <w:t>e</w:t>
      </w:r>
      <w:bookmarkEnd w:id="49"/>
    </w:p>
    <w:p w:rsidR="00881D79" w:rsidRPr="00881D79" w:rsidRDefault="00881D79" w:rsidP="00881D79"/>
    <w:p w:rsidR="00257AF1" w:rsidRDefault="00881D79" w:rsidP="00257AF1">
      <w:pPr>
        <w:pStyle w:val="Heading2"/>
      </w:pPr>
      <w:bookmarkStart w:id="50" w:name="_Toc343160260"/>
      <w:r>
        <w:t>Please Specify the Proposed Change</w:t>
      </w:r>
      <w:bookmarkEnd w:id="50"/>
    </w:p>
    <w:p w:rsidR="0010553E" w:rsidRPr="00081C22" w:rsidRDefault="0010553E" w:rsidP="003A5E9A">
      <w:pPr>
        <w:pStyle w:val="Captions"/>
      </w:pPr>
      <w:bookmarkStart w:id="51" w:name="_Toc343160288"/>
      <w:r w:rsidRPr="003A5E9A">
        <w:t xml:space="preserve">Table </w:t>
      </w:r>
      <w:r w:rsidR="00CA46D7">
        <w:fldChar w:fldCharType="begin"/>
      </w:r>
      <w:r w:rsidR="00D816C8">
        <w:instrText xml:space="preserve"> SEQ Table \* ARABIC \s 0 </w:instrText>
      </w:r>
      <w:r w:rsidR="00CA46D7">
        <w:fldChar w:fldCharType="separate"/>
      </w:r>
      <w:r w:rsidRPr="00081C22">
        <w:t>2</w:t>
      </w:r>
      <w:r w:rsidR="00CA46D7">
        <w:fldChar w:fldCharType="end"/>
      </w:r>
      <w:r w:rsidRPr="00081C22">
        <w:t xml:space="preserve"> Summary of Proposed Change</w:t>
      </w:r>
      <w:bookmarkEnd w:id="51"/>
    </w:p>
    <w:tbl>
      <w:tblPr>
        <w:tblStyle w:val="TableGrid"/>
        <w:tblW w:w="9092" w:type="dxa"/>
        <w:tblLook w:val="04A0"/>
      </w:tblPr>
      <w:tblGrid>
        <w:gridCol w:w="1458"/>
        <w:gridCol w:w="1710"/>
        <w:gridCol w:w="1710"/>
        <w:gridCol w:w="4214"/>
      </w:tblGrid>
      <w:tr w:rsidR="00257AF1" w:rsidTr="00FE7015">
        <w:trPr>
          <w:trHeight w:hRule="exact" w:val="577"/>
        </w:trPr>
        <w:tc>
          <w:tcPr>
            <w:tcW w:w="1458" w:type="dxa"/>
            <w:shd w:val="clear" w:color="auto" w:fill="D9D9D9" w:themeFill="background1" w:themeFillShade="D9"/>
          </w:tcPr>
          <w:p w:rsidR="00257AF1" w:rsidRDefault="00257AF1" w:rsidP="00FE7015">
            <w:pPr>
              <w:pStyle w:val="BodyText"/>
              <w:rPr>
                <w:b/>
                <w:sz w:val="18"/>
                <w:szCs w:val="18"/>
              </w:rPr>
            </w:pPr>
            <w:r>
              <w:rPr>
                <w:b/>
                <w:sz w:val="18"/>
                <w:szCs w:val="18"/>
              </w:rPr>
              <w:t>ITEM</w:t>
            </w:r>
          </w:p>
        </w:tc>
        <w:tc>
          <w:tcPr>
            <w:tcW w:w="1710" w:type="dxa"/>
            <w:shd w:val="clear" w:color="auto" w:fill="D9D9D9" w:themeFill="background1" w:themeFillShade="D9"/>
          </w:tcPr>
          <w:p w:rsidR="00257AF1" w:rsidRDefault="00257AF1" w:rsidP="00FE7015">
            <w:pPr>
              <w:pStyle w:val="BodyText"/>
              <w:rPr>
                <w:b/>
                <w:sz w:val="18"/>
                <w:szCs w:val="18"/>
              </w:rPr>
            </w:pPr>
            <w:r>
              <w:rPr>
                <w:b/>
                <w:sz w:val="18"/>
                <w:szCs w:val="18"/>
              </w:rPr>
              <w:t>ORIGINAL SPECIFICATION</w:t>
            </w:r>
          </w:p>
        </w:tc>
        <w:tc>
          <w:tcPr>
            <w:tcW w:w="1710" w:type="dxa"/>
            <w:shd w:val="clear" w:color="auto" w:fill="D9D9D9" w:themeFill="background1" w:themeFillShade="D9"/>
          </w:tcPr>
          <w:p w:rsidR="00257AF1" w:rsidRDefault="00257AF1" w:rsidP="00FE7015">
            <w:pPr>
              <w:pStyle w:val="BodyText"/>
              <w:rPr>
                <w:b/>
                <w:sz w:val="18"/>
                <w:szCs w:val="18"/>
              </w:rPr>
            </w:pPr>
            <w:r>
              <w:rPr>
                <w:b/>
                <w:sz w:val="18"/>
                <w:szCs w:val="18"/>
              </w:rPr>
              <w:t>PROPOSED SPECIFICATION</w:t>
            </w:r>
          </w:p>
        </w:tc>
        <w:tc>
          <w:tcPr>
            <w:tcW w:w="4214" w:type="dxa"/>
            <w:shd w:val="clear" w:color="auto" w:fill="D9D9D9" w:themeFill="background1" w:themeFillShade="D9"/>
          </w:tcPr>
          <w:p w:rsidR="00257AF1" w:rsidRDefault="00257AF1" w:rsidP="00FE7015">
            <w:pPr>
              <w:pStyle w:val="BodyText"/>
              <w:jc w:val="left"/>
              <w:rPr>
                <w:b/>
                <w:sz w:val="18"/>
                <w:szCs w:val="18"/>
              </w:rPr>
            </w:pPr>
            <w:r>
              <w:rPr>
                <w:b/>
                <w:sz w:val="18"/>
                <w:szCs w:val="18"/>
              </w:rPr>
              <w:t xml:space="preserve">CITATION FOR PROPOSED SPECIFICATION </w:t>
            </w:r>
          </w:p>
        </w:tc>
      </w:tr>
      <w:tr w:rsidR="00257AF1" w:rsidTr="00FE7015">
        <w:tc>
          <w:tcPr>
            <w:tcW w:w="1458" w:type="dxa"/>
          </w:tcPr>
          <w:p w:rsidR="00257AF1" w:rsidRDefault="004D7EBA" w:rsidP="00FE7015">
            <w:pPr>
              <w:pStyle w:val="BodyText"/>
              <w:rPr>
                <w:b/>
                <w:sz w:val="18"/>
                <w:szCs w:val="18"/>
              </w:rPr>
            </w:pPr>
            <w:r>
              <w:rPr>
                <w:b/>
                <w:sz w:val="18"/>
                <w:szCs w:val="18"/>
              </w:rPr>
              <w:t>Ductless heat pumps</w:t>
            </w:r>
          </w:p>
        </w:tc>
        <w:tc>
          <w:tcPr>
            <w:tcW w:w="1710" w:type="dxa"/>
          </w:tcPr>
          <w:p w:rsidR="00257AF1" w:rsidRDefault="004D7EBA" w:rsidP="00FE7015">
            <w:pPr>
              <w:pStyle w:val="BodyText"/>
              <w:rPr>
                <w:b/>
                <w:sz w:val="18"/>
                <w:szCs w:val="18"/>
              </w:rPr>
            </w:pPr>
            <w:r>
              <w:rPr>
                <w:b/>
                <w:sz w:val="18"/>
                <w:szCs w:val="18"/>
              </w:rPr>
              <w:t>No existing measure</w:t>
            </w:r>
          </w:p>
        </w:tc>
        <w:tc>
          <w:tcPr>
            <w:tcW w:w="1710" w:type="dxa"/>
          </w:tcPr>
          <w:p w:rsidR="00257AF1" w:rsidRDefault="004D7EBA" w:rsidP="00FE7015">
            <w:pPr>
              <w:pStyle w:val="BodyText"/>
              <w:rPr>
                <w:b/>
                <w:sz w:val="18"/>
                <w:szCs w:val="18"/>
              </w:rPr>
            </w:pPr>
            <w:r>
              <w:rPr>
                <w:b/>
                <w:sz w:val="18"/>
                <w:szCs w:val="18"/>
              </w:rPr>
              <w:t>New Measure</w:t>
            </w:r>
          </w:p>
        </w:tc>
        <w:tc>
          <w:tcPr>
            <w:tcW w:w="4214" w:type="dxa"/>
          </w:tcPr>
          <w:p w:rsidR="00257AF1" w:rsidRPr="006A35C0" w:rsidRDefault="00257AF1" w:rsidP="004D7EBA">
            <w:pPr>
              <w:pStyle w:val="BodyText"/>
              <w:rPr>
                <w:b/>
                <w:sz w:val="18"/>
                <w:szCs w:val="18"/>
                <w:vertAlign w:val="superscript"/>
              </w:rPr>
            </w:pPr>
          </w:p>
        </w:tc>
      </w:tr>
    </w:tbl>
    <w:p w:rsidR="00110B16" w:rsidRPr="00110B16" w:rsidRDefault="00110B16" w:rsidP="00110B16"/>
    <w:p w:rsidR="009B4455" w:rsidRDefault="009B4455" w:rsidP="009B4455">
      <w:pPr>
        <w:pStyle w:val="Heading2"/>
      </w:pPr>
      <w:bookmarkStart w:id="52" w:name="_Toc343160261"/>
      <w:r>
        <w:t>Author (Company) and Date</w:t>
      </w:r>
      <w:bookmarkEnd w:id="52"/>
    </w:p>
    <w:p w:rsidR="00110B16" w:rsidRDefault="004D7EBA">
      <w:pPr>
        <w:widowControl/>
        <w:spacing w:after="200" w:line="276" w:lineRule="auto"/>
        <w:jc w:val="left"/>
        <w:rPr>
          <w:rFonts w:ascii="Calibri" w:hAnsi="Calibri" w:cs="Arial"/>
          <w:bCs/>
          <w:kern w:val="32"/>
          <w:sz w:val="32"/>
          <w:szCs w:val="32"/>
        </w:rPr>
      </w:pPr>
      <w:r>
        <w:t>T. Hinck (GDS Associates) 11/15/2013</w:t>
      </w:r>
      <w:r w:rsidR="00110B16">
        <w:br w:type="page"/>
      </w:r>
    </w:p>
    <w:p w:rsidR="00D466B6" w:rsidRDefault="00D466B6" w:rsidP="00EE6626">
      <w:pPr>
        <w:pStyle w:val="Heading1"/>
      </w:pPr>
      <w:bookmarkStart w:id="53" w:name="_Toc343160262"/>
      <w:r>
        <w:lastRenderedPageBreak/>
        <w:t>Components of TRM Measure Characterizations</w:t>
      </w:r>
      <w:bookmarkEnd w:id="37"/>
      <w:bookmarkEnd w:id="53"/>
    </w:p>
    <w:p w:rsidR="00580502" w:rsidRDefault="00580502">
      <w:pPr>
        <w:widowControl/>
        <w:spacing w:after="200" w:line="276" w:lineRule="auto"/>
        <w:jc w:val="left"/>
        <w:rPr>
          <w:rFonts w:cstheme="minorHAnsi"/>
          <w:b/>
          <w:smallCaps/>
        </w:rPr>
      </w:pPr>
    </w:p>
    <w:p w:rsidR="00580502" w:rsidRDefault="00580502" w:rsidP="00580502">
      <w:pPr>
        <w:pStyle w:val="Heading2"/>
      </w:pPr>
      <w:bookmarkStart w:id="54" w:name="_Toc343160263"/>
      <w:r>
        <w:t>Measure Description</w:t>
      </w:r>
      <w:bookmarkEnd w:id="54"/>
    </w:p>
    <w:p w:rsidR="00D81274" w:rsidRDefault="009E0891" w:rsidP="00D81274">
      <w:r w:rsidRPr="005844D5">
        <w:t xml:space="preserve">This measure is designed to calculate electric savings for </w:t>
      </w:r>
      <w:r w:rsidR="00FE111F" w:rsidRPr="005844D5">
        <w:t>supplementing</w:t>
      </w:r>
      <w:r w:rsidRPr="005844D5">
        <w:t xml:space="preserve"> existing electric </w:t>
      </w:r>
      <w:r w:rsidR="00FE111F" w:rsidRPr="005844D5">
        <w:t>HVAC systems with ductless heat pumps. Existing systems can include</w:t>
      </w:r>
      <w:r w:rsidR="003B0D77" w:rsidRPr="005844D5">
        <w:t>:</w:t>
      </w:r>
      <w:r w:rsidR="00FE111F" w:rsidRPr="005844D5">
        <w:t xml:space="preserve"> </w:t>
      </w:r>
      <w:r w:rsidR="003B0D77" w:rsidRPr="005844D5">
        <w:t xml:space="preserve">electric </w:t>
      </w:r>
      <w:r w:rsidR="004E5820" w:rsidRPr="005844D5">
        <w:t>resistance heating or</w:t>
      </w:r>
      <w:r w:rsidR="00FE111F" w:rsidRPr="005844D5">
        <w:t xml:space="preserve"> duct</w:t>
      </w:r>
      <w:r w:rsidR="004E5820" w:rsidRPr="005844D5">
        <w:t>ed air-source heat pumps. Some cooling savings are also possible to achieve if there is an existing air conditioning system</w:t>
      </w:r>
      <w:r w:rsidRPr="005844D5">
        <w:t>.</w:t>
      </w:r>
      <w:r w:rsidR="00FE111F" w:rsidRPr="005844D5">
        <w:t xml:space="preserve"> Savings are achieved by displa</w:t>
      </w:r>
      <w:r w:rsidR="00D81274">
        <w:t>cing some of the heating</w:t>
      </w:r>
      <w:r w:rsidR="00FE111F" w:rsidRPr="005844D5">
        <w:t xml:space="preserve"> load currently provided by the existing system and meeting that load with the more efficient ductless heat pump instead.</w:t>
      </w:r>
      <w:r w:rsidR="00D81274">
        <w:t xml:space="preserve"> </w:t>
      </w:r>
      <w:r w:rsidR="00D81274">
        <w:t xml:space="preserve">For this reason, the typical approach (using EFLH * capacity) is likely to understate the heating savings significantly; homeowners have an incentive to utilize the DHP as much as possible and will likely offset all (or nearly all) the home’s heating load for the milder heating periods.  The limitations on heating offset increase as the outdoor temperature drops, because the DHP capacity decreases, and the </w:t>
      </w:r>
      <w:r w:rsidR="00D81274" w:rsidRPr="004025D8">
        <w:t>point-source</w:t>
      </w:r>
      <w:r w:rsidR="00D81274">
        <w:t xml:space="preserve"> nature of the heater is less able to satisfy heating loads in remote rooms.  </w:t>
      </w:r>
    </w:p>
    <w:p w:rsidR="00D81274" w:rsidRPr="005844D5" w:rsidRDefault="00D81274" w:rsidP="00580502">
      <w:r>
        <w:t>For cooling, the proposed savings calculations are aligned with those of typical replacement systems. I</w:t>
      </w:r>
      <w:r w:rsidRPr="004025D8">
        <w:t>n most cases</w:t>
      </w:r>
      <w:r>
        <w:t>,</w:t>
      </w:r>
      <w:r w:rsidRPr="004025D8">
        <w:t xml:space="preserve"> the DHP is expected to replace (rather than offset</w:t>
      </w:r>
      <w:r>
        <w:t>) a comparable amount of cooling in homes with electric resistance heat</w:t>
      </w:r>
      <w:r w:rsidRPr="004025D8">
        <w:t>—at a much higher efficiency</w:t>
      </w:r>
      <w:r>
        <w:t xml:space="preserve"> than the previously used</w:t>
      </w:r>
      <w:r w:rsidRPr="004025D8">
        <w:t xml:space="preserve"> </w:t>
      </w:r>
      <w:r>
        <w:t xml:space="preserve">cooling (typically </w:t>
      </w:r>
      <w:r w:rsidRPr="004025D8">
        <w:t>window units</w:t>
      </w:r>
      <w:r>
        <w:t>)</w:t>
      </w:r>
      <w:r w:rsidRPr="004025D8">
        <w:t>.</w:t>
      </w:r>
      <w:r>
        <w:t xml:space="preserve">   </w:t>
      </w:r>
    </w:p>
    <w:p w:rsidR="00210DB6" w:rsidRPr="005844D5" w:rsidRDefault="003B0D77" w:rsidP="00580502">
      <w:pPr>
        <w:rPr>
          <w:vertAlign w:val="superscript"/>
        </w:rPr>
      </w:pPr>
      <w:r w:rsidRPr="005844D5">
        <w:t xml:space="preserve">In order for this measure to apply, </w:t>
      </w:r>
      <w:r w:rsidR="00210DB6" w:rsidRPr="005844D5">
        <w:t>the control strategy</w:t>
      </w:r>
      <w:r w:rsidR="005844D5" w:rsidRPr="005844D5">
        <w:t xml:space="preserve"> for the heat pump is assumed to be chosen to maximize </w:t>
      </w:r>
      <w:proofErr w:type="gramStart"/>
      <w:r w:rsidR="005844D5" w:rsidRPr="005844D5">
        <w:t>savings</w:t>
      </w:r>
      <w:proofErr w:type="gramEnd"/>
      <w:r w:rsidR="005844D5" w:rsidRPr="005844D5">
        <w:t xml:space="preserve"> per installer </w:t>
      </w:r>
      <w:proofErr w:type="spellStart"/>
      <w:r w:rsidR="005844D5" w:rsidRPr="005844D5">
        <w:t>recommendation.</w:t>
      </w:r>
      <w:r w:rsidR="005844D5" w:rsidRPr="005844D5">
        <w:rPr>
          <w:vertAlign w:val="superscript"/>
        </w:rPr>
        <w:t>A</w:t>
      </w:r>
      <w:proofErr w:type="spellEnd"/>
    </w:p>
    <w:p w:rsidR="005844D5" w:rsidRPr="005844D5" w:rsidRDefault="005844D5" w:rsidP="005844D5">
      <w:r w:rsidRPr="005844D5">
        <w:t xml:space="preserve">Add as footnote - </w:t>
      </w:r>
      <w:bookmarkStart w:id="55" w:name="_Toc343160264"/>
      <w:r w:rsidRPr="005844D5">
        <w:rPr>
          <w:vertAlign w:val="superscript"/>
        </w:rPr>
        <w:t xml:space="preserve">A </w:t>
      </w:r>
      <w:r w:rsidRPr="005844D5">
        <w:t>The whole purpose of installing ductless heat pumps is to conserve energy, so the installer can be assumed to be capable</w:t>
      </w:r>
      <w:r>
        <w:t xml:space="preserve"> of recommending an appropriate </w:t>
      </w:r>
      <w:r w:rsidRPr="005844D5">
        <w:t xml:space="preserve">controls </w:t>
      </w:r>
      <w:r>
        <w:t xml:space="preserve">strategy. For most applications, </w:t>
      </w:r>
      <w:r w:rsidRPr="005844D5">
        <w:t xml:space="preserve">the heating </w:t>
      </w:r>
      <w:proofErr w:type="spellStart"/>
      <w:r w:rsidRPr="005844D5">
        <w:t>setpoint</w:t>
      </w:r>
      <w:proofErr w:type="spellEnd"/>
      <w:r w:rsidRPr="005844D5">
        <w:t xml:space="preserve"> for the ductless heat pump shoul</w:t>
      </w:r>
      <w:r w:rsidR="00D81274">
        <w:t>d be at least 2F higher than any remaining</w:t>
      </w:r>
      <w:r w:rsidRPr="005844D5">
        <w:t xml:space="preserve"> existing system and the cooling </w:t>
      </w:r>
      <w:proofErr w:type="spellStart"/>
      <w:r w:rsidRPr="005844D5">
        <w:t>setpoint</w:t>
      </w:r>
      <w:proofErr w:type="spellEnd"/>
      <w:r w:rsidRPr="005844D5">
        <w:t xml:space="preserve"> for the ductless heat pump should be at least 2F cooler than the existing system (this should apply to all periods of a programmable sch</w:t>
      </w:r>
      <w:r w:rsidR="00D81274">
        <w:t>edule, if applicable). This helps</w:t>
      </w:r>
      <w:r w:rsidRPr="005844D5">
        <w:t xml:space="preserve"> ensure that the ductless heat pump will be used to meet as much of the load as possible before the existing system </w:t>
      </w:r>
      <w:r w:rsidR="00D81274">
        <w:t>operates</w:t>
      </w:r>
      <w:r w:rsidRPr="005844D5">
        <w:t xml:space="preserve"> to meet the remaining load. Ideally, the new ductless heat pump controls should be set to the current comfort settings, while the existing system </w:t>
      </w:r>
      <w:proofErr w:type="spellStart"/>
      <w:r w:rsidRPr="005844D5">
        <w:t>setpoints</w:t>
      </w:r>
      <w:proofErr w:type="spellEnd"/>
      <w:r w:rsidRPr="005844D5">
        <w:t xml:space="preserve"> should be adjusted down (heating) and up (cooling) to capture savings.</w:t>
      </w:r>
    </w:p>
    <w:p w:rsidR="00580502" w:rsidRDefault="00580502" w:rsidP="00580502">
      <w:pPr>
        <w:pStyle w:val="Heading2"/>
      </w:pPr>
      <w:r>
        <w:t>Definition of Efficient Equipment</w:t>
      </w:r>
      <w:bookmarkEnd w:id="55"/>
    </w:p>
    <w:p w:rsidR="00D63FC8" w:rsidRDefault="009E0891" w:rsidP="00580502">
      <w:r>
        <w:t>In order for this characterization to apply, the new equipment must be a high-efficiency</w:t>
      </w:r>
      <w:r w:rsidR="00D81274">
        <w:t>,</w:t>
      </w:r>
      <w:r>
        <w:t xml:space="preserve"> </w:t>
      </w:r>
      <w:r w:rsidR="00D81274">
        <w:t xml:space="preserve">variable-capacity (typically “inverter-driven” DC motor) </w:t>
      </w:r>
      <w:r>
        <w:t xml:space="preserve">ductless heat pump </w:t>
      </w:r>
      <w:r w:rsidR="00812D25">
        <w:t xml:space="preserve">system </w:t>
      </w:r>
      <w:r>
        <w:t>that exceeds</w:t>
      </w:r>
      <w:r w:rsidR="00812D25">
        <w:t xml:space="preserve"> the requirements of</w:t>
      </w:r>
      <w:r>
        <w:t xml:space="preserve"> </w:t>
      </w:r>
      <w:r w:rsidR="00812D25">
        <w:t>IECC 2012, table C403.</w:t>
      </w:r>
      <w:r w:rsidR="00600D3A">
        <w:t>2.3(2).T</w:t>
      </w:r>
      <w:r w:rsidR="00812D25">
        <w:t>his means the unit must meet or excee</w:t>
      </w:r>
      <w:r w:rsidR="00677E6E">
        <w:t>d 7.7 HSPF (heating mode) and</w:t>
      </w:r>
      <w:r w:rsidR="00812D25">
        <w:t xml:space="preserve"> 13 SEER (cooling mode).</w:t>
      </w:r>
    </w:p>
    <w:p w:rsidR="00C40549" w:rsidRDefault="00C40549" w:rsidP="00580502">
      <w:r>
        <w:t xml:space="preserve">Note that savings only apply to the </w:t>
      </w:r>
      <w:r>
        <w:rPr>
          <w:i/>
        </w:rPr>
        <w:t>first</w:t>
      </w:r>
      <w:r>
        <w:t xml:space="preserve"> ductless heat pump installed in a residence. Additional heat pumps will achieve additional savings, but not as much as the first one.</w:t>
      </w:r>
    </w:p>
    <w:p w:rsidR="00C40549" w:rsidRPr="00C40549" w:rsidRDefault="00C40549" w:rsidP="00580502">
      <w:r w:rsidRPr="00C40549">
        <w:rPr>
          <w:highlight w:val="yellow"/>
        </w:rPr>
        <w:t>Future update: Determine PLD values for additional Ductless Heat Pumps</w:t>
      </w:r>
    </w:p>
    <w:p w:rsidR="00580502" w:rsidRDefault="00580502" w:rsidP="00580502">
      <w:pPr>
        <w:pStyle w:val="Heading2"/>
      </w:pPr>
      <w:bookmarkStart w:id="56" w:name="_Toc343160265"/>
      <w:r>
        <w:t>Definition of Baseline Equipment</w:t>
      </w:r>
      <w:bookmarkEnd w:id="56"/>
    </w:p>
    <w:p w:rsidR="00580502" w:rsidRDefault="00812D25" w:rsidP="00580502">
      <w:r>
        <w:t>In order for this characterization to apply, baseline equipme</w:t>
      </w:r>
      <w:r w:rsidR="004E5820">
        <w:t xml:space="preserve">nt must include </w:t>
      </w:r>
      <w:r>
        <w:t>a permanent electric resista</w:t>
      </w:r>
      <w:r w:rsidR="004E5820">
        <w:t xml:space="preserve">nce heating </w:t>
      </w:r>
      <w:r w:rsidR="004E5820" w:rsidRPr="005844D5">
        <w:t>source or</w:t>
      </w:r>
      <w:r w:rsidR="009957C4" w:rsidRPr="005844D5">
        <w:t xml:space="preserve"> a ducted air-source heat pump</w:t>
      </w:r>
      <w:r w:rsidR="004E5820" w:rsidRPr="005844D5">
        <w:t>.</w:t>
      </w:r>
      <w:r w:rsidRPr="005844D5">
        <w:t xml:space="preserve"> </w:t>
      </w:r>
      <w:r w:rsidR="004E5820" w:rsidRPr="005844D5">
        <w:t>Existing</w:t>
      </w:r>
      <w:r w:rsidR="004E5820">
        <w:t xml:space="preserve"> cooling equipment is assumed to be standard efficiency.</w:t>
      </w:r>
      <w:r w:rsidR="00600D3A">
        <w:t xml:space="preserve"> Note that in order to claim cooling savings, there must be an existing air conditioning system.</w:t>
      </w:r>
    </w:p>
    <w:p w:rsidR="00580502" w:rsidRDefault="00580502" w:rsidP="00580502">
      <w:pPr>
        <w:pStyle w:val="Heading2"/>
      </w:pPr>
      <w:bookmarkStart w:id="57" w:name="_Toc343160266"/>
      <w:r>
        <w:lastRenderedPageBreak/>
        <w:t>Deemed Lifetime of Efficient Equipment</w:t>
      </w:r>
      <w:bookmarkEnd w:id="57"/>
    </w:p>
    <w:p w:rsidR="00580502" w:rsidRDefault="003B5A05" w:rsidP="00580502">
      <w:pPr>
        <w:rPr>
          <w:rFonts w:ascii="Arial" w:eastAsiaTheme="minorHAnsi" w:hAnsi="Arial" w:cs="Arial"/>
          <w:sz w:val="14"/>
          <w:szCs w:val="14"/>
          <w:vertAlign w:val="superscript"/>
        </w:rPr>
      </w:pPr>
      <w:r>
        <w:rPr>
          <w:rFonts w:ascii="Calibri" w:eastAsiaTheme="minorHAnsi" w:hAnsi="Calibri" w:cs="Calibri"/>
          <w:szCs w:val="20"/>
        </w:rPr>
        <w:t>The expected measure life is assumed t</w:t>
      </w:r>
      <w:r w:rsidR="00916665">
        <w:rPr>
          <w:rFonts w:ascii="Calibri" w:eastAsiaTheme="minorHAnsi" w:hAnsi="Calibri" w:cs="Calibri"/>
          <w:szCs w:val="20"/>
        </w:rPr>
        <w:t xml:space="preserve">o be </w:t>
      </w:r>
      <w:proofErr w:type="gramStart"/>
      <w:r w:rsidR="00916665">
        <w:rPr>
          <w:rFonts w:ascii="Calibri" w:eastAsiaTheme="minorHAnsi" w:hAnsi="Calibri" w:cs="Calibri"/>
          <w:szCs w:val="20"/>
        </w:rPr>
        <w:t>18</w:t>
      </w:r>
      <w:r>
        <w:rPr>
          <w:rFonts w:ascii="Calibri" w:eastAsiaTheme="minorHAnsi" w:hAnsi="Calibri" w:cs="Calibri"/>
          <w:szCs w:val="20"/>
        </w:rPr>
        <w:t xml:space="preserve"> years.</w:t>
      </w:r>
      <w:r>
        <w:rPr>
          <w:rFonts w:ascii="Arial" w:eastAsiaTheme="minorHAnsi" w:hAnsi="Arial" w:cs="Arial"/>
          <w:sz w:val="14"/>
          <w:szCs w:val="14"/>
          <w:vertAlign w:val="superscript"/>
        </w:rPr>
        <w:t>1</w:t>
      </w:r>
      <w:proofErr w:type="gramEnd"/>
    </w:p>
    <w:p w:rsidR="00580502" w:rsidRDefault="00580502" w:rsidP="00580502">
      <w:pPr>
        <w:pStyle w:val="Heading2"/>
      </w:pPr>
      <w:bookmarkStart w:id="58" w:name="_Toc343160267"/>
      <w:r>
        <w:t>Deemed Measure Cost</w:t>
      </w:r>
      <w:bookmarkEnd w:id="58"/>
      <w:r>
        <w:t xml:space="preserve"> </w:t>
      </w:r>
    </w:p>
    <w:p w:rsidR="00580502" w:rsidRDefault="008A5A14" w:rsidP="003B5A05">
      <w:r>
        <w:t>$4</w:t>
      </w:r>
      <w:proofErr w:type="gramStart"/>
      <w:r>
        <w:t>,000</w:t>
      </w:r>
      <w:r w:rsidR="00677E6E">
        <w:rPr>
          <w:vertAlign w:val="superscript"/>
        </w:rPr>
        <w:t>2</w:t>
      </w:r>
      <w:proofErr w:type="gramEnd"/>
      <w:r>
        <w:t xml:space="preserve"> </w:t>
      </w:r>
    </w:p>
    <w:p w:rsidR="008877B8" w:rsidRDefault="008877B8" w:rsidP="003B5A05">
      <w:r w:rsidRPr="008877B8">
        <w:rPr>
          <w:highlight w:val="yellow"/>
        </w:rPr>
        <w:t xml:space="preserve">Note: Compared to installing ducted systems, incremental first costs for </w:t>
      </w:r>
      <w:r>
        <w:rPr>
          <w:highlight w:val="yellow"/>
        </w:rPr>
        <w:t xml:space="preserve">installing </w:t>
      </w:r>
      <w:r w:rsidRPr="008877B8">
        <w:rPr>
          <w:highlight w:val="yellow"/>
        </w:rPr>
        <w:t xml:space="preserve">ductless systems </w:t>
      </w:r>
      <w:r>
        <w:rPr>
          <w:highlight w:val="yellow"/>
        </w:rPr>
        <w:t>are</w:t>
      </w:r>
      <w:r w:rsidRPr="008877B8">
        <w:rPr>
          <w:highlight w:val="yellow"/>
        </w:rPr>
        <w:t xml:space="preserve"> </w:t>
      </w:r>
      <w:r>
        <w:rPr>
          <w:highlight w:val="yellow"/>
        </w:rPr>
        <w:t>competitive</w:t>
      </w:r>
      <w:r w:rsidRPr="008877B8">
        <w:rPr>
          <w:highlight w:val="yellow"/>
        </w:rPr>
        <w:t xml:space="preserve">. If future updates succeed in prescriptively calculating </w:t>
      </w:r>
      <w:r w:rsidR="00D63FC8">
        <w:rPr>
          <w:highlight w:val="yellow"/>
        </w:rPr>
        <w:t xml:space="preserve">savings for </w:t>
      </w:r>
      <w:r w:rsidR="00D63FC8" w:rsidRPr="00600D3A">
        <w:rPr>
          <w:i/>
          <w:highlight w:val="yellow"/>
        </w:rPr>
        <w:t>replacing</w:t>
      </w:r>
      <w:r w:rsidR="00D63FC8">
        <w:rPr>
          <w:highlight w:val="yellow"/>
        </w:rPr>
        <w:t xml:space="preserve"> whole </w:t>
      </w:r>
      <w:r w:rsidRPr="008877B8">
        <w:rPr>
          <w:highlight w:val="yellow"/>
        </w:rPr>
        <w:t>ducted</w:t>
      </w:r>
      <w:r w:rsidR="00D63FC8">
        <w:rPr>
          <w:highlight w:val="yellow"/>
        </w:rPr>
        <w:t xml:space="preserve"> systems entirely with </w:t>
      </w:r>
      <w:r w:rsidRPr="008877B8">
        <w:rPr>
          <w:highlight w:val="yellow"/>
        </w:rPr>
        <w:t xml:space="preserve">ductless </w:t>
      </w:r>
      <w:r w:rsidR="00D63FC8">
        <w:rPr>
          <w:highlight w:val="yellow"/>
        </w:rPr>
        <w:t>units</w:t>
      </w:r>
      <w:r>
        <w:rPr>
          <w:highlight w:val="yellow"/>
        </w:rPr>
        <w:t>,</w:t>
      </w:r>
      <w:r w:rsidRPr="008877B8">
        <w:rPr>
          <w:highlight w:val="yellow"/>
        </w:rPr>
        <w:t xml:space="preserve"> new installations in previously unconditioned spaces are likely to provide very cost effective </w:t>
      </w:r>
      <w:r>
        <w:rPr>
          <w:highlight w:val="yellow"/>
        </w:rPr>
        <w:t xml:space="preserve">energy </w:t>
      </w:r>
      <w:r w:rsidRPr="008877B8">
        <w:rPr>
          <w:highlight w:val="yellow"/>
        </w:rPr>
        <w:t>savings</w:t>
      </w:r>
      <w:r w:rsidR="00D63FC8">
        <w:rPr>
          <w:highlight w:val="yellow"/>
        </w:rPr>
        <w:t xml:space="preserve"> and incremental costs should</w:t>
      </w:r>
      <w:r>
        <w:rPr>
          <w:highlight w:val="yellow"/>
        </w:rPr>
        <w:t xml:space="preserve"> be more carefully quantified</w:t>
      </w:r>
      <w:r w:rsidRPr="008877B8">
        <w:rPr>
          <w:highlight w:val="yellow"/>
        </w:rPr>
        <w:t>.</w:t>
      </w:r>
    </w:p>
    <w:p w:rsidR="00580502" w:rsidRDefault="00580502" w:rsidP="00580502">
      <w:pPr>
        <w:pStyle w:val="Heading2"/>
      </w:pPr>
      <w:bookmarkStart w:id="59" w:name="_Toc343160268"/>
      <w:r>
        <w:t>Deemed O&amp;M Cost Adjustments</w:t>
      </w:r>
      <w:bookmarkEnd w:id="59"/>
    </w:p>
    <w:p w:rsidR="00580502" w:rsidRPr="00580502" w:rsidRDefault="00580502" w:rsidP="00580502"/>
    <w:p w:rsidR="00580502" w:rsidRDefault="00580502" w:rsidP="00580502">
      <w:pPr>
        <w:pStyle w:val="Heading2"/>
      </w:pPr>
      <w:bookmarkStart w:id="60" w:name="_Toc343160269"/>
      <w:proofErr w:type="spellStart"/>
      <w:r>
        <w:t>Loadshape</w:t>
      </w:r>
      <w:bookmarkEnd w:id="60"/>
      <w:proofErr w:type="spellEnd"/>
    </w:p>
    <w:p w:rsidR="006C5E0D" w:rsidRPr="006C5E0D" w:rsidRDefault="006C5E0D" w:rsidP="00580502">
      <w:pPr>
        <w:rPr>
          <w:szCs w:val="20"/>
        </w:rPr>
      </w:pPr>
      <w:proofErr w:type="spellStart"/>
      <w:r w:rsidRPr="006C5E0D">
        <w:rPr>
          <w:rFonts w:ascii="Calibri" w:eastAsiaTheme="minorHAnsi" w:hAnsi="Calibri" w:cs="Calibri"/>
          <w:szCs w:val="20"/>
        </w:rPr>
        <w:t>Loadshape</w:t>
      </w:r>
      <w:proofErr w:type="spellEnd"/>
      <w:r w:rsidRPr="006C5E0D">
        <w:rPr>
          <w:rFonts w:ascii="Calibri" w:eastAsiaTheme="minorHAnsi" w:hAnsi="Calibri" w:cs="Calibri"/>
          <w:szCs w:val="20"/>
        </w:rPr>
        <w:t xml:space="preserve"> R10 - Residential Electric Heating and Cooling</w:t>
      </w:r>
    </w:p>
    <w:p w:rsidR="00580502" w:rsidRDefault="00580502" w:rsidP="00580502">
      <w:pPr>
        <w:pStyle w:val="Heading2"/>
      </w:pPr>
      <w:bookmarkStart w:id="61" w:name="_Toc343160270"/>
      <w:r>
        <w:t>Coincidence Factor</w:t>
      </w:r>
      <w:bookmarkEnd w:id="61"/>
    </w:p>
    <w:p w:rsidR="003B5A05" w:rsidRDefault="003B5A05" w:rsidP="003B5A05">
      <w:pPr>
        <w:widowControl/>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Pr>
          <w:rFonts w:ascii="Calibri,Italic" w:eastAsiaTheme="minorHAnsi" w:hAnsi="Calibri,Italic" w:cs="Calibri,Italic"/>
          <w:i/>
          <w:iCs/>
          <w:szCs w:val="20"/>
        </w:rPr>
        <w:t xml:space="preserve">average </w:t>
      </w:r>
      <w:r>
        <w:rPr>
          <w:rFonts w:ascii="Calibri" w:eastAsiaTheme="minorHAnsi" w:hAnsi="Calibri" w:cs="Calibri"/>
          <w:szCs w:val="20"/>
        </w:rPr>
        <w:t xml:space="preserve">savings over the defined summer peak period, and is presented so that savings can be bid into PJM’s Forward Capacity Market. Both values provided are based on analysis of </w:t>
      </w:r>
      <w:proofErr w:type="spellStart"/>
      <w:r>
        <w:rPr>
          <w:rFonts w:ascii="Calibri" w:eastAsiaTheme="minorHAnsi" w:hAnsi="Calibri" w:cs="Calibri"/>
          <w:szCs w:val="20"/>
        </w:rPr>
        <w:t>Itron</w:t>
      </w:r>
      <w:proofErr w:type="spellEnd"/>
      <w:r>
        <w:rPr>
          <w:rFonts w:ascii="Calibri" w:eastAsiaTheme="minorHAnsi" w:hAnsi="Calibri" w:cs="Calibri"/>
          <w:szCs w:val="20"/>
        </w:rPr>
        <w:t xml:space="preserve"> </w:t>
      </w:r>
      <w:proofErr w:type="spellStart"/>
      <w:r>
        <w:rPr>
          <w:rFonts w:ascii="Calibri" w:eastAsiaTheme="minorHAnsi" w:hAnsi="Calibri" w:cs="Calibri"/>
          <w:szCs w:val="20"/>
        </w:rPr>
        <w:t>eShape</w:t>
      </w:r>
      <w:proofErr w:type="spellEnd"/>
      <w:r>
        <w:rPr>
          <w:rFonts w:ascii="Calibri" w:eastAsiaTheme="minorHAnsi" w:hAnsi="Calibri" w:cs="Calibri"/>
          <w:szCs w:val="20"/>
        </w:rPr>
        <w:t xml:space="preserve"> data for Missouri, calibrated to Illinois loads, supplied by Ameren.</w:t>
      </w:r>
    </w:p>
    <w:p w:rsidR="003B5A05" w:rsidRDefault="003B5A05" w:rsidP="003B5A05">
      <w:pPr>
        <w:widowControl/>
        <w:autoSpaceDE w:val="0"/>
        <w:autoSpaceDN w:val="0"/>
        <w:adjustRightInd w:val="0"/>
        <w:spacing w:after="0"/>
        <w:jc w:val="left"/>
        <w:rPr>
          <w:rFonts w:ascii="Calibri" w:eastAsiaTheme="minorHAnsi" w:hAnsi="Calibri" w:cs="Calibri"/>
          <w:szCs w:val="20"/>
        </w:rPr>
      </w:pPr>
    </w:p>
    <w:p w:rsidR="006C5E0D" w:rsidRDefault="00600D3A" w:rsidP="006C5E0D">
      <w:pPr>
        <w:widowControl/>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C</w:t>
      </w:r>
      <w:r w:rsidR="006C5E0D">
        <w:rPr>
          <w:rFonts w:ascii="Calibri" w:eastAsiaTheme="minorHAnsi" w:hAnsi="Calibri" w:cs="Calibri"/>
          <w:szCs w:val="20"/>
        </w:rPr>
        <w:t>F</w:t>
      </w:r>
      <w:r w:rsidR="006C5E0D">
        <w:rPr>
          <w:rFonts w:ascii="Calibri" w:eastAsiaTheme="minorHAnsi" w:hAnsi="Calibri" w:cs="Calibri"/>
          <w:sz w:val="13"/>
          <w:szCs w:val="13"/>
        </w:rPr>
        <w:t xml:space="preserve">SSP </w:t>
      </w:r>
      <w:r w:rsidR="006C5E0D">
        <w:rPr>
          <w:rFonts w:ascii="Calibri" w:eastAsiaTheme="minorHAnsi" w:hAnsi="Calibri" w:cs="Calibri"/>
          <w:szCs w:val="20"/>
        </w:rPr>
        <w:t>= Summer System Peak Coincidence Factor for Central A/C (during utility peak hour)</w:t>
      </w:r>
    </w:p>
    <w:p w:rsidR="006C5E0D" w:rsidRPr="00677E6E" w:rsidRDefault="006C5E0D" w:rsidP="006C5E0D">
      <w:pPr>
        <w:widowControl/>
        <w:autoSpaceDE w:val="0"/>
        <w:autoSpaceDN w:val="0"/>
        <w:adjustRightInd w:val="0"/>
        <w:spacing w:after="0"/>
        <w:ind w:left="720" w:firstLine="720"/>
        <w:jc w:val="left"/>
        <w:rPr>
          <w:rFonts w:ascii="Arial" w:eastAsiaTheme="minorHAnsi" w:hAnsi="Arial" w:cs="Arial"/>
          <w:sz w:val="13"/>
          <w:szCs w:val="13"/>
          <w:vertAlign w:val="superscript"/>
        </w:rPr>
      </w:pPr>
      <w:r>
        <w:rPr>
          <w:rFonts w:ascii="Calibri" w:eastAsiaTheme="minorHAnsi" w:hAnsi="Calibri" w:cs="Calibri"/>
          <w:szCs w:val="20"/>
        </w:rPr>
        <w:t>= 91.5%</w:t>
      </w:r>
      <w:r w:rsidR="00677E6E">
        <w:rPr>
          <w:rFonts w:ascii="Calibri" w:eastAsiaTheme="minorHAnsi" w:hAnsi="Calibri" w:cs="Calibri"/>
          <w:szCs w:val="20"/>
          <w:vertAlign w:val="superscript"/>
        </w:rPr>
        <w:t>3</w:t>
      </w:r>
    </w:p>
    <w:p w:rsidR="006C5E0D" w:rsidRDefault="006C5E0D" w:rsidP="006C5E0D">
      <w:pPr>
        <w:widowControl/>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CF</w:t>
      </w:r>
      <w:r>
        <w:rPr>
          <w:rFonts w:ascii="Calibri" w:eastAsiaTheme="minorHAnsi" w:hAnsi="Calibri" w:cs="Calibri"/>
          <w:sz w:val="13"/>
          <w:szCs w:val="13"/>
        </w:rPr>
        <w:t xml:space="preserve">PJM </w:t>
      </w:r>
      <w:r>
        <w:rPr>
          <w:rFonts w:ascii="Calibri" w:eastAsiaTheme="minorHAnsi" w:hAnsi="Calibri" w:cs="Calibri"/>
          <w:szCs w:val="20"/>
        </w:rPr>
        <w:t>= PJM Summer Peak Coincidence Factor for Central A/C (average during PJM peak period)</w:t>
      </w:r>
    </w:p>
    <w:p w:rsidR="006C5E0D" w:rsidRPr="00677E6E" w:rsidRDefault="006C5E0D" w:rsidP="006C5E0D">
      <w:pPr>
        <w:ind w:left="720" w:firstLine="720"/>
        <w:rPr>
          <w:vertAlign w:val="superscript"/>
        </w:rPr>
      </w:pPr>
      <w:r>
        <w:rPr>
          <w:rFonts w:ascii="Calibri" w:eastAsiaTheme="minorHAnsi" w:hAnsi="Calibri" w:cs="Calibri"/>
          <w:szCs w:val="20"/>
        </w:rPr>
        <w:t>= 46.6%</w:t>
      </w:r>
      <w:r w:rsidR="00677E6E">
        <w:rPr>
          <w:rFonts w:ascii="Calibri" w:eastAsiaTheme="minorHAnsi" w:hAnsi="Calibri" w:cs="Calibri"/>
          <w:szCs w:val="20"/>
          <w:vertAlign w:val="superscript"/>
        </w:rPr>
        <w:t>4</w:t>
      </w:r>
    </w:p>
    <w:p w:rsidR="00EB1B2B" w:rsidRDefault="00EB1B2B" w:rsidP="00EB1B2B">
      <w:pPr>
        <w:pStyle w:val="Heading2"/>
      </w:pPr>
      <w:bookmarkStart w:id="62" w:name="_Toc343160271"/>
      <w:r>
        <w:t>Net to Gross Ratio</w:t>
      </w:r>
      <w:bookmarkEnd w:id="62"/>
    </w:p>
    <w:p w:rsidR="00EB1B2B" w:rsidRPr="00EB1B2B" w:rsidRDefault="00EB1B2B" w:rsidP="00EB1B2B"/>
    <w:p w:rsidR="00BD0E8A" w:rsidRDefault="00BD0E8A">
      <w:pPr>
        <w:widowControl/>
        <w:spacing w:after="200" w:line="276" w:lineRule="auto"/>
        <w:jc w:val="left"/>
        <w:rPr>
          <w:rFonts w:ascii="Calibri" w:hAnsi="Calibri" w:cs="Arial"/>
          <w:bCs/>
          <w:kern w:val="32"/>
          <w:sz w:val="32"/>
          <w:szCs w:val="32"/>
        </w:rPr>
      </w:pPr>
      <w:r>
        <w:br w:type="page"/>
      </w:r>
    </w:p>
    <w:p w:rsidR="00580502" w:rsidRDefault="00BD0E8A" w:rsidP="00BD0E8A">
      <w:pPr>
        <w:pStyle w:val="Heading1"/>
      </w:pPr>
      <w:bookmarkStart w:id="63" w:name="_Toc343160272"/>
      <w:r>
        <w:lastRenderedPageBreak/>
        <w:t>Algorithms</w:t>
      </w:r>
      <w:bookmarkEnd w:id="63"/>
    </w:p>
    <w:p w:rsidR="00967724" w:rsidRPr="00967724" w:rsidRDefault="00967724" w:rsidP="00967724"/>
    <w:p w:rsidR="00BD0E8A" w:rsidRDefault="00BD0E8A" w:rsidP="00BD0E8A">
      <w:pPr>
        <w:pStyle w:val="Heading2"/>
      </w:pPr>
      <w:bookmarkStart w:id="64" w:name="_Toc343160273"/>
      <w:r>
        <w:t>Calculation of Energy Savings</w:t>
      </w:r>
      <w:bookmarkEnd w:id="64"/>
      <w:r>
        <w:t xml:space="preserve"> </w:t>
      </w:r>
    </w:p>
    <w:p w:rsidR="00464AB7" w:rsidRDefault="00464AB7" w:rsidP="009B7C19">
      <w:r w:rsidRPr="004C13D8">
        <w:t xml:space="preserve">With Ductless heat pumps, there are many variables that change with OAT. The PLD variable is intended to be the </w:t>
      </w:r>
      <w:r w:rsidR="00D81274">
        <w:t>“</w:t>
      </w:r>
      <w:r w:rsidRPr="004C13D8">
        <w:t>bucket</w:t>
      </w:r>
      <w:r w:rsidR="00D81274">
        <w:t>”</w:t>
      </w:r>
      <w:r w:rsidRPr="004C13D8">
        <w:t xml:space="preserve"> to capture all these</w:t>
      </w:r>
      <w:r w:rsidR="004C13D8" w:rsidRPr="004C13D8">
        <w:t xml:space="preserve"> variables in one table</w:t>
      </w:r>
      <w:r w:rsidR="00D81274">
        <w:t>. The variables that comprise the single PLD table</w:t>
      </w:r>
      <w:r w:rsidRPr="004C13D8">
        <w:t xml:space="preserve"> are: DHP varying capacity over OAT, DHP varying efficiency over OAT, varied operation in different climate zones across the state, and the capacity of the heat pump compared to the capacity of the existing system. All values are weighted by temp bin hours and averaged annually.</w:t>
      </w:r>
      <w:r w:rsidR="004C13D8" w:rsidRPr="004C13D8">
        <w:t xml:space="preserve"> See the accompanying Excel spreadsheet for a full explanation of how we determined appropriate PLD variable values</w:t>
      </w:r>
      <w:r w:rsidR="004C13D8" w:rsidRPr="004C13D8">
        <w:rPr>
          <w:vertAlign w:val="superscript"/>
        </w:rPr>
        <w:t>5</w:t>
      </w:r>
      <w:r w:rsidR="004C13D8" w:rsidRPr="004C13D8">
        <w:t>.</w:t>
      </w:r>
    </w:p>
    <w:p w:rsidR="004C13D8" w:rsidRPr="004C13D8" w:rsidRDefault="004C13D8" w:rsidP="009B7C19">
      <w:r>
        <w:t>To verify that the proposed algorithm generates reasonable, conservative savings, we compared the results to metering studies done to measure ductless heat pump savings</w:t>
      </w:r>
      <w:r>
        <w:rPr>
          <w:vertAlign w:val="superscript"/>
        </w:rPr>
        <w:t xml:space="preserve">9, 10, </w:t>
      </w:r>
      <w:proofErr w:type="gramStart"/>
      <w:r>
        <w:rPr>
          <w:vertAlign w:val="superscript"/>
        </w:rPr>
        <w:t>11</w:t>
      </w:r>
      <w:proofErr w:type="gramEnd"/>
      <w:r>
        <w:t xml:space="preserve">. </w:t>
      </w:r>
    </w:p>
    <w:p w:rsidR="00BD0E8A" w:rsidRDefault="00BD0E8A" w:rsidP="00BD0E8A">
      <w:pPr>
        <w:pStyle w:val="Heading2"/>
      </w:pPr>
      <w:bookmarkStart w:id="65" w:name="_Toc343160274"/>
      <w:r>
        <w:t>Electric Energy Savings</w:t>
      </w:r>
      <w:bookmarkEnd w:id="65"/>
    </w:p>
    <w:p w:rsidR="002D6ABE" w:rsidRDefault="002D6ABE" w:rsidP="002D6ABE">
      <w:r>
        <w:t>Electric savings</w:t>
      </w:r>
    </w:p>
    <w:p w:rsidR="002D6ABE" w:rsidRPr="005F50D9" w:rsidRDefault="002D6ABE" w:rsidP="002D6ABE">
      <w:pPr>
        <w:rPr>
          <w:vertAlign w:val="subscript"/>
        </w:rPr>
      </w:pPr>
      <w:proofErr w:type="spellStart"/>
      <w:r>
        <w:t>ΔkWh</w:t>
      </w:r>
      <w:proofErr w:type="spellEnd"/>
      <w:r>
        <w:t xml:space="preserve"> = </w:t>
      </w:r>
      <w:proofErr w:type="spellStart"/>
      <w:r>
        <w:t>ΔkWh</w:t>
      </w:r>
      <w:r>
        <w:rPr>
          <w:vertAlign w:val="subscript"/>
        </w:rPr>
        <w:t>heat</w:t>
      </w:r>
      <w:proofErr w:type="spellEnd"/>
      <w:r>
        <w:t xml:space="preserve"> + </w:t>
      </w:r>
      <w:proofErr w:type="spellStart"/>
      <w:r>
        <w:t>ΔkWh</w:t>
      </w:r>
      <w:r>
        <w:rPr>
          <w:vertAlign w:val="subscript"/>
        </w:rPr>
        <w:t>cool</w:t>
      </w:r>
      <w:proofErr w:type="spellEnd"/>
    </w:p>
    <w:p w:rsidR="002D6ABE" w:rsidRPr="002D6ABE" w:rsidRDefault="002D6ABE" w:rsidP="002D6ABE">
      <w:pPr>
        <w:rPr>
          <w:vertAlign w:val="subscript"/>
        </w:rPr>
      </w:pPr>
      <w:proofErr w:type="spellStart"/>
      <w:r>
        <w:t>ΔkWh</w:t>
      </w:r>
      <w:r>
        <w:rPr>
          <w:vertAlign w:val="subscript"/>
        </w:rPr>
        <w:t>heat</w:t>
      </w:r>
      <w:proofErr w:type="spellEnd"/>
      <w:r w:rsidR="002E3FA9">
        <w:t xml:space="preserve"> = </w:t>
      </w:r>
      <w:r w:rsidR="001D230F">
        <w:t>PLD*</w:t>
      </w:r>
      <w:r w:rsidR="002E3FA9">
        <w:t>A</w:t>
      </w:r>
      <w:r w:rsidR="00AA1654">
        <w:t>HH</w:t>
      </w:r>
      <w:r w:rsidR="001D230F">
        <w:t>L*</w:t>
      </w:r>
      <w:r>
        <w:t>(1/HSPF</w:t>
      </w:r>
      <w:r w:rsidRPr="00536750">
        <w:rPr>
          <w:vertAlign w:val="subscript"/>
        </w:rPr>
        <w:t>base</w:t>
      </w:r>
      <w:r>
        <w:t>-1/</w:t>
      </w:r>
      <w:proofErr w:type="spellStart"/>
      <w:r>
        <w:t>HSPF</w:t>
      </w:r>
      <w:r w:rsidRPr="00536750">
        <w:rPr>
          <w:vertAlign w:val="subscript"/>
        </w:rPr>
        <w:t>ee</w:t>
      </w:r>
      <w:proofErr w:type="spellEnd"/>
      <w:r w:rsidR="002E3FA9">
        <w:t>)</w:t>
      </w:r>
      <w:r w:rsidR="00600D3A">
        <w:t>*3.413</w:t>
      </w:r>
    </w:p>
    <w:p w:rsidR="002D6ABE" w:rsidRPr="009D6970" w:rsidRDefault="002D6ABE" w:rsidP="002D6ABE">
      <w:pPr>
        <w:rPr>
          <w:color w:val="1F497D" w:themeColor="text2"/>
        </w:rPr>
      </w:pPr>
      <w:proofErr w:type="spellStart"/>
      <w:r>
        <w:t>ΔkWh</w:t>
      </w:r>
      <w:r>
        <w:rPr>
          <w:vertAlign w:val="subscript"/>
        </w:rPr>
        <w:t>cool</w:t>
      </w:r>
      <w:proofErr w:type="spellEnd"/>
      <w:r>
        <w:rPr>
          <w:vertAlign w:val="subscript"/>
        </w:rPr>
        <w:t xml:space="preserve"> </w:t>
      </w:r>
      <w:r>
        <w:t xml:space="preserve">= </w:t>
      </w:r>
      <w:proofErr w:type="spellStart"/>
      <w:r>
        <w:t>Capacity</w:t>
      </w:r>
      <w:r>
        <w:rPr>
          <w:vertAlign w:val="subscript"/>
        </w:rPr>
        <w:t>cool</w:t>
      </w:r>
      <w:proofErr w:type="spellEnd"/>
      <w:r>
        <w:t>*(1/</w:t>
      </w:r>
      <w:r w:rsidR="0034443E">
        <w:t>S</w:t>
      </w:r>
      <w:r>
        <w:t>EER</w:t>
      </w:r>
      <w:r w:rsidRPr="00536750">
        <w:rPr>
          <w:vertAlign w:val="subscript"/>
        </w:rPr>
        <w:t>base</w:t>
      </w:r>
      <w:r>
        <w:t>-1/</w:t>
      </w:r>
      <w:proofErr w:type="spellStart"/>
      <w:r w:rsidR="0034443E">
        <w:t>S</w:t>
      </w:r>
      <w:r>
        <w:t>EER</w:t>
      </w:r>
      <w:r w:rsidRPr="00536750">
        <w:rPr>
          <w:vertAlign w:val="subscript"/>
        </w:rPr>
        <w:t>ee</w:t>
      </w:r>
      <w:proofErr w:type="spellEnd"/>
      <w:r>
        <w:t>)*</w:t>
      </w:r>
      <w:proofErr w:type="spellStart"/>
      <w:r>
        <w:t>EFLH</w:t>
      </w:r>
      <w:r>
        <w:rPr>
          <w:vertAlign w:val="subscript"/>
        </w:rPr>
        <w:t>cool</w:t>
      </w:r>
      <w:proofErr w:type="spellEnd"/>
      <w:r w:rsidR="009D6970">
        <w:t xml:space="preserve"> </w:t>
      </w:r>
    </w:p>
    <w:p w:rsidR="002D6ABE" w:rsidRDefault="002D6ABE" w:rsidP="002D6ABE">
      <w:r>
        <w:t>Where:</w:t>
      </w:r>
    </w:p>
    <w:p w:rsidR="001D230F" w:rsidRDefault="001D230F" w:rsidP="00371AB7">
      <w:pPr>
        <w:ind w:left="1440" w:hanging="1440"/>
      </w:pPr>
      <w:r>
        <w:t>PLD</w:t>
      </w:r>
      <w:r>
        <w:tab/>
        <w:t>= Percent Load Displaced</w:t>
      </w:r>
      <w:r w:rsidR="00371AB7">
        <w:t xml:space="preserve">. The average total annual heating load displaced from the existing heating system </w:t>
      </w:r>
      <w:r w:rsidR="00841158">
        <w:t xml:space="preserve">and </w:t>
      </w:r>
      <w:r w:rsidR="00371AB7">
        <w:t>now provided by the ductless heat pump</w:t>
      </w:r>
    </w:p>
    <w:p w:rsidR="00DD5764" w:rsidRDefault="00CA3277" w:rsidP="00CA3277">
      <w:pPr>
        <w:ind w:left="720" w:firstLine="720"/>
        <w:jc w:val="left"/>
      </w:pPr>
      <w:proofErr w:type="gramStart"/>
      <w:r>
        <w:t>For a f</w:t>
      </w:r>
      <w:r w:rsidR="000B32D0">
        <w:t>irst DHP installed in a given home.</w:t>
      </w:r>
      <w:proofErr w:type="gramEnd"/>
    </w:p>
    <w:tbl>
      <w:tblPr>
        <w:tblStyle w:val="TableGrid"/>
        <w:tblW w:w="0" w:type="auto"/>
        <w:jc w:val="center"/>
        <w:tblLook w:val="04A0"/>
      </w:tblPr>
      <w:tblGrid>
        <w:gridCol w:w="1584"/>
        <w:gridCol w:w="1584"/>
        <w:gridCol w:w="1584"/>
        <w:gridCol w:w="1584"/>
      </w:tblGrid>
      <w:tr w:rsidR="00CA3277" w:rsidTr="00CA3277">
        <w:trPr>
          <w:jc w:val="center"/>
        </w:trPr>
        <w:tc>
          <w:tcPr>
            <w:tcW w:w="1584" w:type="dxa"/>
          </w:tcPr>
          <w:p w:rsidR="00CA3277" w:rsidRDefault="00CA3277" w:rsidP="00CA3277">
            <w:pPr>
              <w:jc w:val="center"/>
            </w:pPr>
          </w:p>
        </w:tc>
        <w:tc>
          <w:tcPr>
            <w:tcW w:w="4752" w:type="dxa"/>
            <w:gridSpan w:val="3"/>
            <w:vAlign w:val="bottom"/>
          </w:tcPr>
          <w:p w:rsidR="00CA3277" w:rsidRPr="00677E6E" w:rsidRDefault="00CA3277" w:rsidP="00CA3277">
            <w:pPr>
              <w:jc w:val="center"/>
              <w:rPr>
                <w:vertAlign w:val="superscript"/>
              </w:rPr>
            </w:pPr>
            <w:r>
              <w:t>PLD</w:t>
            </w:r>
            <w:r w:rsidR="00677E6E">
              <w:rPr>
                <w:vertAlign w:val="superscript"/>
              </w:rPr>
              <w:t>5</w:t>
            </w:r>
          </w:p>
        </w:tc>
      </w:tr>
      <w:tr w:rsidR="00DD5764" w:rsidTr="00CA3277">
        <w:trPr>
          <w:jc w:val="center"/>
        </w:trPr>
        <w:tc>
          <w:tcPr>
            <w:tcW w:w="1584" w:type="dxa"/>
          </w:tcPr>
          <w:p w:rsidR="00DD5764" w:rsidRPr="00D81274" w:rsidRDefault="00DD5764" w:rsidP="00D81274">
            <w:pPr>
              <w:spacing w:after="0"/>
              <w:jc w:val="center"/>
              <w:rPr>
                <w:rFonts w:asciiTheme="minorHAnsi" w:hAnsiTheme="minorHAnsi"/>
              </w:rPr>
            </w:pPr>
            <w:r w:rsidRPr="00D81274">
              <w:rPr>
                <w:rFonts w:asciiTheme="minorHAnsi" w:hAnsiTheme="minorHAnsi"/>
              </w:rPr>
              <w:t>Climate zone</w:t>
            </w:r>
          </w:p>
        </w:tc>
        <w:tc>
          <w:tcPr>
            <w:tcW w:w="1584" w:type="dxa"/>
          </w:tcPr>
          <w:p w:rsidR="00DD5764" w:rsidRPr="00D81274" w:rsidRDefault="00DD5764" w:rsidP="00D81274">
            <w:pPr>
              <w:spacing w:after="0"/>
              <w:jc w:val="center"/>
              <w:rPr>
                <w:rFonts w:asciiTheme="minorHAnsi" w:hAnsiTheme="minorHAnsi"/>
              </w:rPr>
            </w:pPr>
            <w:r w:rsidRPr="00D81274">
              <w:rPr>
                <w:rFonts w:asciiTheme="minorHAnsi" w:hAnsiTheme="minorHAnsi"/>
              </w:rPr>
              <w:t>1-ton unit</w:t>
            </w:r>
          </w:p>
        </w:tc>
        <w:tc>
          <w:tcPr>
            <w:tcW w:w="1584" w:type="dxa"/>
          </w:tcPr>
          <w:p w:rsidR="00DD5764" w:rsidRPr="00D81274" w:rsidRDefault="00DD5764" w:rsidP="00D81274">
            <w:pPr>
              <w:spacing w:after="0"/>
              <w:jc w:val="center"/>
              <w:rPr>
                <w:rFonts w:asciiTheme="minorHAnsi" w:hAnsiTheme="minorHAnsi"/>
              </w:rPr>
            </w:pPr>
            <w:r w:rsidRPr="00D81274">
              <w:rPr>
                <w:rFonts w:asciiTheme="minorHAnsi" w:hAnsiTheme="minorHAnsi"/>
              </w:rPr>
              <w:t>1.5-ton unit</w:t>
            </w:r>
          </w:p>
        </w:tc>
        <w:tc>
          <w:tcPr>
            <w:tcW w:w="1584" w:type="dxa"/>
          </w:tcPr>
          <w:p w:rsidR="00DD5764" w:rsidRPr="00D81274" w:rsidRDefault="00DD5764" w:rsidP="00D81274">
            <w:pPr>
              <w:spacing w:after="0"/>
              <w:jc w:val="center"/>
              <w:rPr>
                <w:rFonts w:asciiTheme="minorHAnsi" w:hAnsiTheme="minorHAnsi"/>
              </w:rPr>
            </w:pPr>
            <w:r w:rsidRPr="00D81274">
              <w:rPr>
                <w:rFonts w:asciiTheme="minorHAnsi" w:hAnsiTheme="minorHAnsi"/>
              </w:rPr>
              <w:t>2-ton unit</w:t>
            </w:r>
          </w:p>
        </w:tc>
      </w:tr>
      <w:tr w:rsidR="00D81274" w:rsidTr="000F7B1D">
        <w:trPr>
          <w:jc w:val="center"/>
        </w:trPr>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Rockford</w:t>
            </w:r>
          </w:p>
        </w:tc>
        <w:tc>
          <w:tcPr>
            <w:tcW w:w="1584" w:type="dxa"/>
            <w:vAlign w:val="bottom"/>
          </w:tcPr>
          <w:p w:rsidR="00D81274" w:rsidRPr="00D81274" w:rsidRDefault="00D81274" w:rsidP="00D81274">
            <w:pPr>
              <w:spacing w:after="0"/>
              <w:jc w:val="center"/>
              <w:rPr>
                <w:rFonts w:asciiTheme="minorHAnsi" w:hAnsiTheme="minorHAnsi"/>
                <w:color w:val="000000"/>
              </w:rPr>
            </w:pPr>
            <w:r w:rsidRPr="00D81274">
              <w:rPr>
                <w:rFonts w:asciiTheme="minorHAnsi" w:hAnsiTheme="minorHAnsi"/>
                <w:color w:val="000000"/>
              </w:rPr>
              <w:t>26%</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39%</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39%</w:t>
            </w:r>
          </w:p>
        </w:tc>
      </w:tr>
      <w:tr w:rsidR="00D81274" w:rsidTr="000F7B1D">
        <w:trPr>
          <w:jc w:val="center"/>
        </w:trPr>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Chicago</w:t>
            </w:r>
          </w:p>
        </w:tc>
        <w:tc>
          <w:tcPr>
            <w:tcW w:w="1584" w:type="dxa"/>
            <w:vAlign w:val="bottom"/>
          </w:tcPr>
          <w:p w:rsidR="00D81274" w:rsidRPr="00D81274" w:rsidRDefault="00D81274" w:rsidP="00D81274">
            <w:pPr>
              <w:spacing w:after="0"/>
              <w:jc w:val="center"/>
              <w:rPr>
                <w:rFonts w:asciiTheme="minorHAnsi" w:hAnsiTheme="minorHAnsi"/>
                <w:color w:val="000000"/>
              </w:rPr>
            </w:pPr>
            <w:r w:rsidRPr="00D81274">
              <w:rPr>
                <w:rFonts w:asciiTheme="minorHAnsi" w:hAnsiTheme="minorHAnsi"/>
                <w:color w:val="000000"/>
              </w:rPr>
              <w:t>27%</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40%</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42%</w:t>
            </w:r>
          </w:p>
        </w:tc>
      </w:tr>
      <w:tr w:rsidR="00D81274" w:rsidTr="000F7B1D">
        <w:trPr>
          <w:jc w:val="center"/>
        </w:trPr>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Springfield</w:t>
            </w:r>
          </w:p>
        </w:tc>
        <w:tc>
          <w:tcPr>
            <w:tcW w:w="1584" w:type="dxa"/>
            <w:vAlign w:val="bottom"/>
          </w:tcPr>
          <w:p w:rsidR="00D81274" w:rsidRPr="00D81274" w:rsidRDefault="00D81274" w:rsidP="00D81274">
            <w:pPr>
              <w:spacing w:after="0"/>
              <w:jc w:val="center"/>
              <w:rPr>
                <w:rFonts w:asciiTheme="minorHAnsi" w:hAnsiTheme="minorHAnsi"/>
                <w:color w:val="000000"/>
              </w:rPr>
            </w:pPr>
            <w:r w:rsidRPr="00D81274">
              <w:rPr>
                <w:rFonts w:asciiTheme="minorHAnsi" w:hAnsiTheme="minorHAnsi"/>
                <w:color w:val="000000"/>
              </w:rPr>
              <w:t>31%</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47%</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48%</w:t>
            </w:r>
          </w:p>
        </w:tc>
      </w:tr>
      <w:tr w:rsidR="00D81274" w:rsidTr="000F7B1D">
        <w:trPr>
          <w:jc w:val="center"/>
        </w:trPr>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Belleville</w:t>
            </w:r>
          </w:p>
        </w:tc>
        <w:tc>
          <w:tcPr>
            <w:tcW w:w="1584" w:type="dxa"/>
            <w:vAlign w:val="bottom"/>
          </w:tcPr>
          <w:p w:rsidR="00D81274" w:rsidRPr="00D81274" w:rsidRDefault="00D81274" w:rsidP="00D81274">
            <w:pPr>
              <w:spacing w:after="0"/>
              <w:jc w:val="center"/>
              <w:rPr>
                <w:rFonts w:asciiTheme="minorHAnsi" w:hAnsiTheme="minorHAnsi"/>
                <w:color w:val="000000"/>
              </w:rPr>
            </w:pPr>
            <w:r w:rsidRPr="00D81274">
              <w:rPr>
                <w:rFonts w:asciiTheme="minorHAnsi" w:hAnsiTheme="minorHAnsi"/>
                <w:color w:val="000000"/>
              </w:rPr>
              <w:t>30%</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45%</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48%</w:t>
            </w:r>
          </w:p>
        </w:tc>
      </w:tr>
      <w:tr w:rsidR="00D81274" w:rsidTr="000F7B1D">
        <w:trPr>
          <w:jc w:val="center"/>
        </w:trPr>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Marion</w:t>
            </w:r>
          </w:p>
        </w:tc>
        <w:tc>
          <w:tcPr>
            <w:tcW w:w="1584" w:type="dxa"/>
            <w:vAlign w:val="bottom"/>
          </w:tcPr>
          <w:p w:rsidR="00D81274" w:rsidRPr="00D81274" w:rsidRDefault="00D81274" w:rsidP="00D81274">
            <w:pPr>
              <w:spacing w:after="0"/>
              <w:jc w:val="center"/>
              <w:rPr>
                <w:rFonts w:asciiTheme="minorHAnsi" w:hAnsiTheme="minorHAnsi"/>
                <w:color w:val="000000"/>
              </w:rPr>
            </w:pPr>
            <w:r w:rsidRPr="00D81274">
              <w:rPr>
                <w:rFonts w:asciiTheme="minorHAnsi" w:hAnsiTheme="minorHAnsi"/>
                <w:color w:val="000000"/>
              </w:rPr>
              <w:t>31%</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46%</w:t>
            </w:r>
          </w:p>
        </w:tc>
        <w:tc>
          <w:tcPr>
            <w:tcW w:w="1584" w:type="dxa"/>
          </w:tcPr>
          <w:p w:rsidR="00D81274" w:rsidRPr="00D81274" w:rsidRDefault="00D81274" w:rsidP="00D81274">
            <w:pPr>
              <w:spacing w:after="0"/>
              <w:jc w:val="center"/>
              <w:rPr>
                <w:rFonts w:asciiTheme="minorHAnsi" w:hAnsiTheme="minorHAnsi"/>
              </w:rPr>
            </w:pPr>
            <w:r w:rsidRPr="00D81274">
              <w:rPr>
                <w:rFonts w:asciiTheme="minorHAnsi" w:hAnsiTheme="minorHAnsi"/>
              </w:rPr>
              <w:t>50%</w:t>
            </w:r>
          </w:p>
        </w:tc>
      </w:tr>
    </w:tbl>
    <w:p w:rsidR="00E63C70" w:rsidRDefault="00E63C70" w:rsidP="00CA3277">
      <w:pPr>
        <w:ind w:left="1440" w:hanging="1440"/>
        <w:jc w:val="center"/>
      </w:pPr>
    </w:p>
    <w:p w:rsidR="00AD4B3F" w:rsidRPr="00AD4B3F" w:rsidRDefault="00AD4B3F" w:rsidP="002D6ABE">
      <w:r w:rsidRPr="00C40549">
        <w:rPr>
          <w:highlight w:val="yellow"/>
        </w:rPr>
        <w:t>It is likely that future research will allow us to increase this value</w:t>
      </w:r>
      <w:r w:rsidRPr="009B710E">
        <w:rPr>
          <w:highlight w:val="yellow"/>
        </w:rPr>
        <w:t>.</w:t>
      </w:r>
      <w:r w:rsidR="009B710E" w:rsidRPr="009B710E">
        <w:rPr>
          <w:highlight w:val="yellow"/>
        </w:rPr>
        <w:t xml:space="preserve"> Also, additional DHPs beyond the first will have to be carefully considered because they </w:t>
      </w:r>
      <w:r w:rsidR="009B710E">
        <w:rPr>
          <w:highlight w:val="yellow"/>
        </w:rPr>
        <w:t>may</w:t>
      </w:r>
      <w:r w:rsidR="009B710E" w:rsidRPr="009B710E">
        <w:rPr>
          <w:highlight w:val="yellow"/>
        </w:rPr>
        <w:t xml:space="preserve"> achieve significantly lower savings than the first DHP.</w:t>
      </w:r>
    </w:p>
    <w:p w:rsidR="001D230F" w:rsidRDefault="00371AB7" w:rsidP="002D6ABE">
      <w:r>
        <w:rPr>
          <w:color w:val="1F497D" w:themeColor="text2"/>
        </w:rPr>
        <w:tab/>
      </w:r>
      <w:r>
        <w:rPr>
          <w:color w:val="1F497D" w:themeColor="text2"/>
        </w:rPr>
        <w:tab/>
      </w:r>
    </w:p>
    <w:p w:rsidR="00AD4B3F" w:rsidRDefault="00AD4B3F" w:rsidP="00AD4B3F">
      <w:r>
        <w:t>AHHL</w:t>
      </w:r>
      <w:r>
        <w:tab/>
      </w:r>
      <w:r>
        <w:tab/>
        <w:t>= Annual Household Heating Load in kWh</w:t>
      </w:r>
    </w:p>
    <w:p w:rsidR="00AD4B3F" w:rsidRDefault="00AD4B3F" w:rsidP="00AD4B3F"/>
    <w:tbl>
      <w:tblPr>
        <w:tblStyle w:val="TableGrid"/>
        <w:tblW w:w="0" w:type="auto"/>
        <w:jc w:val="center"/>
        <w:tblLook w:val="04A0"/>
      </w:tblPr>
      <w:tblGrid>
        <w:gridCol w:w="2016"/>
        <w:gridCol w:w="2016"/>
      </w:tblGrid>
      <w:tr w:rsidR="00AD4B3F" w:rsidTr="00AD4B3F">
        <w:trPr>
          <w:trHeight w:val="144"/>
          <w:jc w:val="center"/>
        </w:trPr>
        <w:tc>
          <w:tcPr>
            <w:tcW w:w="2016" w:type="dxa"/>
          </w:tcPr>
          <w:p w:rsidR="00AD4B3F" w:rsidRDefault="00AD4B3F" w:rsidP="00AD4B3F">
            <w:pPr>
              <w:spacing w:after="0"/>
              <w:jc w:val="center"/>
            </w:pPr>
            <w:r>
              <w:t>Climate Zone</w:t>
            </w:r>
          </w:p>
        </w:tc>
        <w:tc>
          <w:tcPr>
            <w:tcW w:w="2016" w:type="dxa"/>
          </w:tcPr>
          <w:p w:rsidR="00AD4B3F" w:rsidRPr="00C40549" w:rsidRDefault="00AD4B3F" w:rsidP="00AD4B3F">
            <w:pPr>
              <w:spacing w:after="0"/>
              <w:jc w:val="center"/>
            </w:pPr>
            <w:r>
              <w:t>Annual Household Heating Load</w:t>
            </w:r>
            <w:r w:rsidR="00677E6E">
              <w:rPr>
                <w:vertAlign w:val="superscript"/>
              </w:rPr>
              <w:t>6</w:t>
            </w:r>
            <w:r w:rsidR="00C40549">
              <w:t xml:space="preserve"> (kWh)</w:t>
            </w:r>
          </w:p>
        </w:tc>
      </w:tr>
      <w:tr w:rsidR="00C40549" w:rsidTr="006D455A">
        <w:trPr>
          <w:trHeight w:val="144"/>
          <w:jc w:val="center"/>
        </w:trPr>
        <w:tc>
          <w:tcPr>
            <w:tcW w:w="2016" w:type="dxa"/>
          </w:tcPr>
          <w:p w:rsidR="00C40549" w:rsidRDefault="00C40549" w:rsidP="00AD4B3F">
            <w:pPr>
              <w:spacing w:after="0"/>
              <w:jc w:val="center"/>
            </w:pPr>
            <w:r>
              <w:t>1 (Rockford)</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21,733</w:t>
            </w:r>
          </w:p>
        </w:tc>
      </w:tr>
      <w:tr w:rsidR="00C40549" w:rsidTr="006D455A">
        <w:trPr>
          <w:trHeight w:val="144"/>
          <w:jc w:val="center"/>
        </w:trPr>
        <w:tc>
          <w:tcPr>
            <w:tcW w:w="2016" w:type="dxa"/>
          </w:tcPr>
          <w:p w:rsidR="00C40549" w:rsidRDefault="00C40549" w:rsidP="00AD4B3F">
            <w:pPr>
              <w:spacing w:after="0"/>
              <w:jc w:val="center"/>
            </w:pPr>
            <w:r>
              <w:t>2 (Chicago)</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20,768</w:t>
            </w:r>
          </w:p>
        </w:tc>
      </w:tr>
      <w:tr w:rsidR="00C40549" w:rsidTr="006D455A">
        <w:trPr>
          <w:trHeight w:val="144"/>
          <w:jc w:val="center"/>
        </w:trPr>
        <w:tc>
          <w:tcPr>
            <w:tcW w:w="2016" w:type="dxa"/>
          </w:tcPr>
          <w:p w:rsidR="00C40549" w:rsidRDefault="00C40549" w:rsidP="00AD4B3F">
            <w:pPr>
              <w:spacing w:after="0"/>
              <w:jc w:val="center"/>
            </w:pPr>
            <w:r>
              <w:t>3 (Springfield)</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17,789</w:t>
            </w:r>
          </w:p>
        </w:tc>
      </w:tr>
      <w:tr w:rsidR="00C40549" w:rsidTr="006D455A">
        <w:trPr>
          <w:trHeight w:val="144"/>
          <w:jc w:val="center"/>
        </w:trPr>
        <w:tc>
          <w:tcPr>
            <w:tcW w:w="2016" w:type="dxa"/>
          </w:tcPr>
          <w:p w:rsidR="00C40549" w:rsidRDefault="00C40549" w:rsidP="00AD4B3F">
            <w:pPr>
              <w:spacing w:after="0"/>
              <w:jc w:val="center"/>
            </w:pPr>
            <w:r>
              <w:t>4 (Belleville)</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13,965</w:t>
            </w:r>
          </w:p>
        </w:tc>
      </w:tr>
      <w:tr w:rsidR="00C40549" w:rsidTr="006D455A">
        <w:trPr>
          <w:trHeight w:val="144"/>
          <w:jc w:val="center"/>
        </w:trPr>
        <w:tc>
          <w:tcPr>
            <w:tcW w:w="2016" w:type="dxa"/>
          </w:tcPr>
          <w:p w:rsidR="00C40549" w:rsidRDefault="00C40549" w:rsidP="00AD4B3F">
            <w:pPr>
              <w:spacing w:after="0"/>
              <w:jc w:val="center"/>
            </w:pPr>
            <w:r>
              <w:t>5 (Marion)</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13,962</w:t>
            </w:r>
          </w:p>
        </w:tc>
      </w:tr>
      <w:tr w:rsidR="00C40549" w:rsidTr="006D455A">
        <w:trPr>
          <w:trHeight w:val="144"/>
          <w:jc w:val="center"/>
        </w:trPr>
        <w:tc>
          <w:tcPr>
            <w:tcW w:w="2016" w:type="dxa"/>
          </w:tcPr>
          <w:p w:rsidR="00C40549" w:rsidRDefault="00C40549" w:rsidP="00AD4B3F">
            <w:pPr>
              <w:spacing w:after="0"/>
              <w:jc w:val="center"/>
            </w:pPr>
            <w:r>
              <w:t>Average</w:t>
            </w:r>
          </w:p>
        </w:tc>
        <w:tc>
          <w:tcPr>
            <w:tcW w:w="2016" w:type="dxa"/>
            <w:vAlign w:val="bottom"/>
          </w:tcPr>
          <w:p w:rsidR="00C40549" w:rsidRDefault="00C40549" w:rsidP="00C40549">
            <w:pPr>
              <w:spacing w:after="0"/>
              <w:jc w:val="right"/>
              <w:rPr>
                <w:rFonts w:ascii="Calibri" w:hAnsi="Calibri"/>
                <w:color w:val="000000"/>
                <w:sz w:val="22"/>
                <w:szCs w:val="22"/>
              </w:rPr>
            </w:pPr>
            <w:r>
              <w:rPr>
                <w:rFonts w:ascii="Calibri" w:hAnsi="Calibri"/>
                <w:color w:val="000000"/>
                <w:sz w:val="22"/>
                <w:szCs w:val="22"/>
              </w:rPr>
              <w:t>21,733</w:t>
            </w:r>
          </w:p>
        </w:tc>
      </w:tr>
    </w:tbl>
    <w:p w:rsidR="00AD4B3F" w:rsidRDefault="00AD4B3F" w:rsidP="002D6ABE"/>
    <w:p w:rsidR="002D6ABE" w:rsidRDefault="002D6ABE" w:rsidP="002D6ABE">
      <w:proofErr w:type="spellStart"/>
      <w:r>
        <w:t>Capacity</w:t>
      </w:r>
      <w:r>
        <w:rPr>
          <w:vertAlign w:val="subscript"/>
        </w:rPr>
        <w:t>cool</w:t>
      </w:r>
      <w:proofErr w:type="spellEnd"/>
      <w:r>
        <w:t xml:space="preserve"> </w:t>
      </w:r>
      <w:r>
        <w:tab/>
        <w:t xml:space="preserve">= the cooling capacity of the ductless heat pump unit in </w:t>
      </w:r>
      <w:proofErr w:type="spellStart"/>
      <w:r>
        <w:t>kBtu</w:t>
      </w:r>
      <w:proofErr w:type="spellEnd"/>
      <w:r>
        <w:t>/h. Note</w:t>
      </w:r>
      <w:r w:rsidR="00BC4EE7">
        <w:t>:</w:t>
      </w:r>
      <w:r>
        <w:t xml:space="preserve"> 1 Ton = 12 </w:t>
      </w:r>
      <w:proofErr w:type="spellStart"/>
      <w:r>
        <w:t>kBtu</w:t>
      </w:r>
      <w:proofErr w:type="spellEnd"/>
      <w:r>
        <w:t>/h.</w:t>
      </w:r>
    </w:p>
    <w:p w:rsidR="002D6ABE" w:rsidRDefault="002D6ABE" w:rsidP="002D6ABE">
      <w:r>
        <w:tab/>
      </w:r>
      <w:r>
        <w:tab/>
        <w:t>= Actual installed</w:t>
      </w:r>
    </w:p>
    <w:p w:rsidR="002D6ABE" w:rsidRDefault="002D6ABE" w:rsidP="006A35C0">
      <w:pPr>
        <w:ind w:left="1440" w:hanging="1440"/>
      </w:pPr>
      <w:proofErr w:type="spellStart"/>
      <w:r>
        <w:t>HSPF</w:t>
      </w:r>
      <w:r w:rsidRPr="00536750">
        <w:rPr>
          <w:vertAlign w:val="subscript"/>
        </w:rPr>
        <w:t>ee</w:t>
      </w:r>
      <w:proofErr w:type="spellEnd"/>
      <w:r w:rsidR="006A35C0">
        <w:t xml:space="preserve"> </w:t>
      </w:r>
      <w:r w:rsidR="006A35C0">
        <w:tab/>
      </w:r>
      <w:r>
        <w:t>= HSPF rating of new equipment</w:t>
      </w:r>
    </w:p>
    <w:p w:rsidR="002D6ABE" w:rsidRDefault="002D6ABE" w:rsidP="002D6ABE">
      <w:r>
        <w:tab/>
      </w:r>
      <w:r>
        <w:tab/>
        <w:t>= Actual installed</w:t>
      </w:r>
    </w:p>
    <w:p w:rsidR="002D6ABE" w:rsidRDefault="002D6ABE" w:rsidP="002D6ABE">
      <w:proofErr w:type="spellStart"/>
      <w:r>
        <w:t>HSPF</w:t>
      </w:r>
      <w:r w:rsidRPr="00A05FC2">
        <w:rPr>
          <w:vertAlign w:val="subscript"/>
        </w:rPr>
        <w:t>base</w:t>
      </w:r>
      <w:proofErr w:type="spellEnd"/>
      <w:r>
        <w:tab/>
        <w:t xml:space="preserve"> </w:t>
      </w:r>
      <w:r>
        <w:tab/>
        <w:t>= HSPF rating of existing equipment</w:t>
      </w:r>
    </w:p>
    <w:tbl>
      <w:tblPr>
        <w:tblStyle w:val="TableGrid"/>
        <w:tblW w:w="0" w:type="auto"/>
        <w:jc w:val="center"/>
        <w:tblLook w:val="04A0"/>
      </w:tblPr>
      <w:tblGrid>
        <w:gridCol w:w="4176"/>
        <w:gridCol w:w="3024"/>
      </w:tblGrid>
      <w:tr w:rsidR="002D6ABE" w:rsidTr="002D6ABE">
        <w:trPr>
          <w:jc w:val="center"/>
        </w:trPr>
        <w:tc>
          <w:tcPr>
            <w:tcW w:w="4176" w:type="dxa"/>
          </w:tcPr>
          <w:p w:rsidR="002D6ABE" w:rsidRPr="00FC0138" w:rsidRDefault="0084544B" w:rsidP="002D6ABE">
            <w:pPr>
              <w:spacing w:after="0"/>
              <w:jc w:val="center"/>
              <w:rPr>
                <w:rFonts w:asciiTheme="minorHAnsi" w:hAnsiTheme="minorHAnsi"/>
                <w:b/>
              </w:rPr>
            </w:pPr>
            <w:r w:rsidRPr="00FC0138">
              <w:rPr>
                <w:rFonts w:asciiTheme="minorHAnsi" w:hAnsiTheme="minorHAnsi"/>
                <w:b/>
              </w:rPr>
              <w:t xml:space="preserve">Existing </w:t>
            </w:r>
            <w:r w:rsidR="002D6ABE" w:rsidRPr="00FC0138">
              <w:rPr>
                <w:rFonts w:asciiTheme="minorHAnsi" w:hAnsiTheme="minorHAnsi"/>
                <w:b/>
              </w:rPr>
              <w:t>Equipment Type</w:t>
            </w:r>
          </w:p>
        </w:tc>
        <w:tc>
          <w:tcPr>
            <w:tcW w:w="3024" w:type="dxa"/>
          </w:tcPr>
          <w:p w:rsidR="002D6ABE" w:rsidRPr="00FC0138" w:rsidRDefault="002D6ABE" w:rsidP="002D6ABE">
            <w:pPr>
              <w:spacing w:after="0"/>
              <w:jc w:val="center"/>
              <w:rPr>
                <w:rFonts w:asciiTheme="minorHAnsi" w:hAnsiTheme="minorHAnsi"/>
                <w:b/>
              </w:rPr>
            </w:pPr>
            <w:proofErr w:type="spellStart"/>
            <w:r w:rsidRPr="00FC0138">
              <w:rPr>
                <w:rFonts w:asciiTheme="minorHAnsi" w:hAnsiTheme="minorHAnsi"/>
                <w:b/>
              </w:rPr>
              <w:t>HSPF</w:t>
            </w:r>
            <w:r w:rsidRPr="00FC0138">
              <w:rPr>
                <w:rFonts w:asciiTheme="minorHAnsi" w:hAnsiTheme="minorHAnsi"/>
                <w:b/>
                <w:vertAlign w:val="subscript"/>
              </w:rPr>
              <w:t>base</w:t>
            </w:r>
            <w:proofErr w:type="spellEnd"/>
          </w:p>
        </w:tc>
      </w:tr>
      <w:tr w:rsidR="002D6ABE" w:rsidTr="002D6ABE">
        <w:trPr>
          <w:jc w:val="center"/>
        </w:trPr>
        <w:tc>
          <w:tcPr>
            <w:tcW w:w="4176" w:type="dxa"/>
          </w:tcPr>
          <w:p w:rsidR="002D6ABE" w:rsidRPr="00727C31" w:rsidRDefault="002D6ABE" w:rsidP="002D6ABE">
            <w:pPr>
              <w:spacing w:after="0"/>
              <w:jc w:val="center"/>
              <w:rPr>
                <w:rFonts w:asciiTheme="minorHAnsi" w:hAnsiTheme="minorHAnsi"/>
              </w:rPr>
            </w:pPr>
            <w:r w:rsidRPr="00727C31">
              <w:rPr>
                <w:rFonts w:asciiTheme="minorHAnsi" w:hAnsiTheme="minorHAnsi"/>
              </w:rPr>
              <w:t>Electric resistance heating</w:t>
            </w:r>
          </w:p>
        </w:tc>
        <w:tc>
          <w:tcPr>
            <w:tcW w:w="3024" w:type="dxa"/>
          </w:tcPr>
          <w:p w:rsidR="002D6ABE" w:rsidRPr="00727C31" w:rsidRDefault="002D6ABE" w:rsidP="002D6ABE">
            <w:pPr>
              <w:spacing w:after="0"/>
              <w:jc w:val="center"/>
              <w:rPr>
                <w:rFonts w:asciiTheme="minorHAnsi" w:hAnsiTheme="minorHAnsi"/>
              </w:rPr>
            </w:pPr>
            <w:r w:rsidRPr="00727C31">
              <w:rPr>
                <w:rFonts w:asciiTheme="minorHAnsi" w:hAnsiTheme="minorHAnsi"/>
              </w:rPr>
              <w:t>3.14</w:t>
            </w:r>
          </w:p>
        </w:tc>
      </w:tr>
      <w:tr w:rsidR="00706131" w:rsidTr="002D6ABE">
        <w:trPr>
          <w:jc w:val="center"/>
        </w:trPr>
        <w:tc>
          <w:tcPr>
            <w:tcW w:w="4176" w:type="dxa"/>
          </w:tcPr>
          <w:p w:rsidR="00706131" w:rsidRPr="00727C31" w:rsidRDefault="00706131" w:rsidP="002D6ABE">
            <w:pPr>
              <w:spacing w:after="0"/>
              <w:jc w:val="center"/>
              <w:rPr>
                <w:rFonts w:asciiTheme="minorHAnsi" w:hAnsiTheme="minorHAnsi"/>
              </w:rPr>
            </w:pPr>
            <w:r w:rsidRPr="00727C31">
              <w:rPr>
                <w:rFonts w:asciiTheme="minorHAnsi" w:hAnsiTheme="minorHAnsi"/>
              </w:rPr>
              <w:t>Ducted Heat Pump</w:t>
            </w:r>
          </w:p>
        </w:tc>
        <w:tc>
          <w:tcPr>
            <w:tcW w:w="3024" w:type="dxa"/>
          </w:tcPr>
          <w:p w:rsidR="00706131" w:rsidRPr="00727C31" w:rsidRDefault="00706131" w:rsidP="002D6ABE">
            <w:pPr>
              <w:spacing w:after="0"/>
              <w:jc w:val="center"/>
              <w:rPr>
                <w:rFonts w:asciiTheme="minorHAnsi" w:hAnsiTheme="minorHAnsi"/>
              </w:rPr>
            </w:pPr>
            <w:r w:rsidRPr="00727C31">
              <w:rPr>
                <w:rFonts w:asciiTheme="minorHAnsi" w:hAnsiTheme="minorHAnsi"/>
              </w:rPr>
              <w:t>7.7</w:t>
            </w:r>
          </w:p>
        </w:tc>
      </w:tr>
      <w:tr w:rsidR="002D6ABE" w:rsidTr="002D6ABE">
        <w:trPr>
          <w:jc w:val="center"/>
        </w:trPr>
        <w:tc>
          <w:tcPr>
            <w:tcW w:w="4176" w:type="dxa"/>
          </w:tcPr>
          <w:p w:rsidR="002D6ABE" w:rsidRPr="00FC0138" w:rsidRDefault="007742FF" w:rsidP="007742FF">
            <w:pPr>
              <w:spacing w:after="0"/>
              <w:jc w:val="center"/>
              <w:rPr>
                <w:rFonts w:asciiTheme="minorHAnsi" w:hAnsiTheme="minorHAnsi"/>
                <w:highlight w:val="yellow"/>
              </w:rPr>
            </w:pPr>
            <w:r w:rsidRPr="00FC0138">
              <w:rPr>
                <w:rFonts w:asciiTheme="minorHAnsi" w:hAnsiTheme="minorHAnsi"/>
                <w:highlight w:val="yellow"/>
              </w:rPr>
              <w:t>All other types, including</w:t>
            </w:r>
            <w:r w:rsidR="00727C31">
              <w:rPr>
                <w:rFonts w:asciiTheme="minorHAnsi" w:hAnsiTheme="minorHAnsi"/>
                <w:highlight w:val="yellow"/>
              </w:rPr>
              <w:t xml:space="preserve"> more</w:t>
            </w:r>
            <w:r w:rsidRPr="00FC0138">
              <w:rPr>
                <w:rFonts w:asciiTheme="minorHAnsi" w:hAnsiTheme="minorHAnsi"/>
                <w:highlight w:val="yellow"/>
              </w:rPr>
              <w:t xml:space="preserve"> ducted systems and potentially including natural gas h</w:t>
            </w:r>
            <w:r w:rsidR="002D6ABE" w:rsidRPr="00FC0138">
              <w:rPr>
                <w:rFonts w:asciiTheme="minorHAnsi" w:hAnsiTheme="minorHAnsi"/>
                <w:highlight w:val="yellow"/>
              </w:rPr>
              <w:t>eat</w:t>
            </w:r>
          </w:p>
        </w:tc>
        <w:tc>
          <w:tcPr>
            <w:tcW w:w="3024" w:type="dxa"/>
          </w:tcPr>
          <w:p w:rsidR="002D6ABE" w:rsidRPr="00FC0138" w:rsidRDefault="002D6ABE" w:rsidP="002D6ABE">
            <w:pPr>
              <w:spacing w:after="0"/>
              <w:jc w:val="center"/>
              <w:rPr>
                <w:rFonts w:asciiTheme="minorHAnsi" w:hAnsiTheme="minorHAnsi"/>
                <w:highlight w:val="yellow"/>
              </w:rPr>
            </w:pPr>
            <w:r w:rsidRPr="00FC0138">
              <w:rPr>
                <w:rFonts w:asciiTheme="minorHAnsi" w:hAnsiTheme="minorHAnsi"/>
                <w:highlight w:val="yellow"/>
              </w:rPr>
              <w:t>Future update</w:t>
            </w:r>
          </w:p>
        </w:tc>
      </w:tr>
    </w:tbl>
    <w:p w:rsidR="007742FF" w:rsidRDefault="007742FF" w:rsidP="002D6ABE">
      <w:pPr>
        <w:jc w:val="left"/>
      </w:pPr>
    </w:p>
    <w:p w:rsidR="002D6ABE" w:rsidRDefault="00706131" w:rsidP="002D6ABE">
      <w:pPr>
        <w:jc w:val="left"/>
      </w:pPr>
      <w:proofErr w:type="spellStart"/>
      <w:r>
        <w:t>S</w:t>
      </w:r>
      <w:r w:rsidR="002D6ABE">
        <w:t>EER</w:t>
      </w:r>
      <w:r w:rsidR="002D6ABE" w:rsidRPr="00A05FC2">
        <w:rPr>
          <w:vertAlign w:val="subscript"/>
        </w:rPr>
        <w:t>ee</w:t>
      </w:r>
      <w:proofErr w:type="spellEnd"/>
      <w:r w:rsidR="002D6ABE">
        <w:tab/>
      </w:r>
      <w:r w:rsidR="002D6ABE">
        <w:tab/>
        <w:t xml:space="preserve">= </w:t>
      </w:r>
      <w:r>
        <w:t>S</w:t>
      </w:r>
      <w:r w:rsidR="002D6ABE">
        <w:t>EER rating of new equipment</w:t>
      </w:r>
    </w:p>
    <w:p w:rsidR="002D6ABE" w:rsidRDefault="002D6ABE" w:rsidP="00BC4EE7">
      <w:pPr>
        <w:ind w:left="1440"/>
        <w:jc w:val="left"/>
      </w:pPr>
      <w:r>
        <w:t>= Actual installed</w:t>
      </w:r>
      <w:r w:rsidR="00BC4EE7">
        <w:t xml:space="preserve"> (Note that if only an EER rating is available, a conversion factor of SEER=1.1*EER can be used)</w:t>
      </w:r>
    </w:p>
    <w:p w:rsidR="002D6ABE" w:rsidRDefault="00706131" w:rsidP="002D6ABE">
      <w:pPr>
        <w:jc w:val="left"/>
      </w:pPr>
      <w:proofErr w:type="spellStart"/>
      <w:r>
        <w:t>S</w:t>
      </w:r>
      <w:r w:rsidR="002D6ABE">
        <w:t>EER</w:t>
      </w:r>
      <w:r w:rsidR="002D6ABE" w:rsidRPr="00A05FC2">
        <w:rPr>
          <w:vertAlign w:val="subscript"/>
        </w:rPr>
        <w:t>base</w:t>
      </w:r>
      <w:proofErr w:type="spellEnd"/>
      <w:r w:rsidR="002D6ABE">
        <w:tab/>
      </w:r>
      <w:r w:rsidR="002D6ABE">
        <w:tab/>
        <w:t xml:space="preserve">= </w:t>
      </w:r>
      <w:r>
        <w:t>S</w:t>
      </w:r>
      <w:r w:rsidR="002D6ABE">
        <w:t>EER rating of existing equipment</w:t>
      </w:r>
    </w:p>
    <w:p w:rsidR="005D549A" w:rsidRDefault="005D549A" w:rsidP="002D6ABE">
      <w:pPr>
        <w:jc w:val="left"/>
      </w:pPr>
      <w:r>
        <w:tab/>
      </w:r>
      <w:r>
        <w:tab/>
        <w:t>= Use actual value. If unknown, see table below</w:t>
      </w:r>
    </w:p>
    <w:tbl>
      <w:tblPr>
        <w:tblStyle w:val="TableGrid"/>
        <w:tblW w:w="0" w:type="auto"/>
        <w:jc w:val="center"/>
        <w:tblLook w:val="04A0"/>
      </w:tblPr>
      <w:tblGrid>
        <w:gridCol w:w="5184"/>
        <w:gridCol w:w="2016"/>
      </w:tblGrid>
      <w:tr w:rsidR="002D6ABE" w:rsidTr="002D6ABE">
        <w:trPr>
          <w:jc w:val="center"/>
        </w:trPr>
        <w:tc>
          <w:tcPr>
            <w:tcW w:w="5184" w:type="dxa"/>
          </w:tcPr>
          <w:p w:rsidR="002D6ABE" w:rsidRPr="00FC0138" w:rsidRDefault="002D6ABE" w:rsidP="007742FF">
            <w:pPr>
              <w:spacing w:after="0"/>
              <w:jc w:val="center"/>
              <w:rPr>
                <w:rFonts w:asciiTheme="minorHAnsi" w:hAnsiTheme="minorHAnsi"/>
                <w:b/>
              </w:rPr>
            </w:pPr>
            <w:r w:rsidRPr="00FC0138">
              <w:rPr>
                <w:rFonts w:asciiTheme="minorHAnsi" w:hAnsiTheme="minorHAnsi"/>
                <w:b/>
              </w:rPr>
              <w:t>Equipment Type</w:t>
            </w:r>
          </w:p>
        </w:tc>
        <w:tc>
          <w:tcPr>
            <w:tcW w:w="2016" w:type="dxa"/>
          </w:tcPr>
          <w:p w:rsidR="002D6ABE" w:rsidRPr="00FC0138" w:rsidRDefault="00706131" w:rsidP="007742FF">
            <w:pPr>
              <w:spacing w:after="0"/>
              <w:jc w:val="center"/>
              <w:rPr>
                <w:rFonts w:asciiTheme="minorHAnsi" w:hAnsiTheme="minorHAnsi"/>
                <w:b/>
                <w:vertAlign w:val="superscript"/>
              </w:rPr>
            </w:pPr>
            <w:r>
              <w:rPr>
                <w:rFonts w:asciiTheme="minorHAnsi" w:hAnsiTheme="minorHAnsi"/>
                <w:b/>
              </w:rPr>
              <w:t>S</w:t>
            </w:r>
            <w:r w:rsidR="002D6ABE" w:rsidRPr="00FC0138">
              <w:rPr>
                <w:rFonts w:asciiTheme="minorHAnsi" w:hAnsiTheme="minorHAnsi"/>
                <w:b/>
              </w:rPr>
              <w:t>EER</w:t>
            </w:r>
            <w:r w:rsidR="002D6ABE" w:rsidRPr="00FC0138">
              <w:rPr>
                <w:rFonts w:asciiTheme="minorHAnsi" w:hAnsiTheme="minorHAnsi"/>
                <w:b/>
                <w:vertAlign w:val="subscript"/>
              </w:rPr>
              <w:t>base</w:t>
            </w:r>
            <w:r>
              <w:rPr>
                <w:rFonts w:asciiTheme="minorHAnsi" w:hAnsiTheme="minorHAnsi"/>
                <w:b/>
                <w:vertAlign w:val="superscript"/>
              </w:rPr>
              <w:t>7</w:t>
            </w:r>
          </w:p>
        </w:tc>
      </w:tr>
      <w:tr w:rsidR="007742FF" w:rsidTr="002D6ABE">
        <w:trPr>
          <w:jc w:val="center"/>
        </w:trPr>
        <w:tc>
          <w:tcPr>
            <w:tcW w:w="5184" w:type="dxa"/>
          </w:tcPr>
          <w:p w:rsidR="007742FF" w:rsidRPr="00FC0138" w:rsidRDefault="007742FF" w:rsidP="007742FF">
            <w:pPr>
              <w:spacing w:after="0"/>
              <w:jc w:val="left"/>
              <w:rPr>
                <w:rFonts w:asciiTheme="minorHAnsi" w:hAnsiTheme="minorHAnsi"/>
              </w:rPr>
            </w:pPr>
            <w:r w:rsidRPr="00FC0138">
              <w:rPr>
                <w:rFonts w:asciiTheme="minorHAnsi" w:hAnsiTheme="minorHAnsi"/>
              </w:rPr>
              <w:t>PTAC</w:t>
            </w:r>
          </w:p>
        </w:tc>
        <w:tc>
          <w:tcPr>
            <w:tcW w:w="2016" w:type="dxa"/>
          </w:tcPr>
          <w:p w:rsidR="007742FF" w:rsidRPr="00FC0138" w:rsidRDefault="00DF34BF" w:rsidP="007742FF">
            <w:pPr>
              <w:spacing w:after="0"/>
              <w:jc w:val="left"/>
              <w:rPr>
                <w:rFonts w:asciiTheme="minorHAnsi" w:hAnsiTheme="minorHAnsi"/>
              </w:rPr>
            </w:pPr>
            <w:r>
              <w:rPr>
                <w:rFonts w:asciiTheme="minorHAnsi" w:hAnsiTheme="minorHAnsi"/>
              </w:rPr>
              <w:t>11</w:t>
            </w:r>
            <w:r w:rsidR="007742FF" w:rsidRPr="00FC0138">
              <w:rPr>
                <w:rFonts w:asciiTheme="minorHAnsi" w:hAnsiTheme="minorHAnsi"/>
              </w:rPr>
              <w:t>.</w:t>
            </w:r>
            <w:r>
              <w:rPr>
                <w:rFonts w:asciiTheme="minorHAnsi" w:hAnsiTheme="minorHAnsi"/>
              </w:rPr>
              <w:t>99-(0.2</w:t>
            </w:r>
            <w:r w:rsidR="007742FF" w:rsidRPr="00FC0138">
              <w:rPr>
                <w:rFonts w:asciiTheme="minorHAnsi" w:hAnsiTheme="minorHAnsi"/>
              </w:rPr>
              <w:t>3</w:t>
            </w:r>
            <w:r>
              <w:rPr>
                <w:rFonts w:asciiTheme="minorHAnsi" w:hAnsiTheme="minorHAnsi"/>
              </w:rPr>
              <w:t>4</w:t>
            </w:r>
            <w:r w:rsidR="007742FF" w:rsidRPr="00FC0138">
              <w:rPr>
                <w:rFonts w:asciiTheme="minorHAnsi" w:hAnsiTheme="minorHAnsi"/>
              </w:rPr>
              <w:t>*Cap)</w:t>
            </w:r>
            <w:r w:rsidR="00706131" w:rsidRPr="00FC0138">
              <w:rPr>
                <w:rFonts w:asciiTheme="minorHAnsi" w:hAnsiTheme="minorHAnsi"/>
                <w:vertAlign w:val="superscript"/>
              </w:rPr>
              <w:t xml:space="preserve"> c</w:t>
            </w:r>
          </w:p>
        </w:tc>
      </w:tr>
      <w:tr w:rsidR="007742FF" w:rsidTr="002D6ABE">
        <w:trPr>
          <w:jc w:val="center"/>
        </w:trPr>
        <w:tc>
          <w:tcPr>
            <w:tcW w:w="5184" w:type="dxa"/>
          </w:tcPr>
          <w:p w:rsidR="007742FF" w:rsidRPr="00FC0138" w:rsidRDefault="00941FF1" w:rsidP="007742FF">
            <w:pPr>
              <w:spacing w:after="0"/>
              <w:jc w:val="left"/>
              <w:rPr>
                <w:rFonts w:asciiTheme="minorHAnsi" w:hAnsiTheme="minorHAnsi"/>
              </w:rPr>
            </w:pPr>
            <w:r w:rsidRPr="00FC0138">
              <w:rPr>
                <w:rFonts w:asciiTheme="minorHAnsi" w:hAnsiTheme="minorHAnsi"/>
              </w:rPr>
              <w:t>PTHP</w:t>
            </w:r>
          </w:p>
        </w:tc>
        <w:tc>
          <w:tcPr>
            <w:tcW w:w="2016" w:type="dxa"/>
          </w:tcPr>
          <w:p w:rsidR="007742FF" w:rsidRPr="00FC0138" w:rsidRDefault="00DF34BF" w:rsidP="007742FF">
            <w:pPr>
              <w:spacing w:after="0"/>
              <w:jc w:val="left"/>
              <w:rPr>
                <w:rFonts w:asciiTheme="minorHAnsi" w:hAnsiTheme="minorHAnsi"/>
              </w:rPr>
            </w:pPr>
            <w:r>
              <w:rPr>
                <w:rFonts w:asciiTheme="minorHAnsi" w:hAnsiTheme="minorHAnsi"/>
              </w:rPr>
              <w:t>11.88-(0.2</w:t>
            </w:r>
            <w:r w:rsidR="007742FF" w:rsidRPr="00FC0138">
              <w:rPr>
                <w:rFonts w:asciiTheme="minorHAnsi" w:hAnsiTheme="minorHAnsi"/>
              </w:rPr>
              <w:t>3</w:t>
            </w:r>
            <w:r>
              <w:rPr>
                <w:rFonts w:asciiTheme="minorHAnsi" w:hAnsiTheme="minorHAnsi"/>
              </w:rPr>
              <w:t>4</w:t>
            </w:r>
            <w:r w:rsidR="007742FF" w:rsidRPr="00FC0138">
              <w:rPr>
                <w:rFonts w:asciiTheme="minorHAnsi" w:hAnsiTheme="minorHAnsi"/>
              </w:rPr>
              <w:t>*Cap)</w:t>
            </w:r>
            <w:r w:rsidR="00706131" w:rsidRPr="00FC0138">
              <w:rPr>
                <w:rFonts w:asciiTheme="minorHAnsi" w:hAnsiTheme="minorHAnsi"/>
                <w:vertAlign w:val="superscript"/>
              </w:rPr>
              <w:t xml:space="preserve"> c</w:t>
            </w:r>
          </w:p>
        </w:tc>
      </w:tr>
      <w:tr w:rsidR="007742FF" w:rsidTr="002D6ABE">
        <w:trPr>
          <w:jc w:val="center"/>
        </w:trPr>
        <w:tc>
          <w:tcPr>
            <w:tcW w:w="5184" w:type="dxa"/>
          </w:tcPr>
          <w:p w:rsidR="007742FF" w:rsidRPr="00FC0138" w:rsidRDefault="007742FF" w:rsidP="007742FF">
            <w:pPr>
              <w:spacing w:after="0"/>
              <w:jc w:val="left"/>
              <w:rPr>
                <w:rFonts w:asciiTheme="minorHAnsi" w:hAnsiTheme="minorHAnsi"/>
              </w:rPr>
            </w:pPr>
            <w:r w:rsidRPr="00FC0138">
              <w:rPr>
                <w:rFonts w:asciiTheme="minorHAnsi" w:hAnsiTheme="minorHAnsi"/>
              </w:rPr>
              <w:t>SPVAC &lt; 65kBtu/h</w:t>
            </w:r>
          </w:p>
        </w:tc>
        <w:tc>
          <w:tcPr>
            <w:tcW w:w="2016" w:type="dxa"/>
          </w:tcPr>
          <w:p w:rsidR="007742FF" w:rsidRPr="00FC0138" w:rsidRDefault="007742FF" w:rsidP="00DF34BF">
            <w:pPr>
              <w:spacing w:after="0"/>
              <w:jc w:val="left"/>
              <w:rPr>
                <w:rFonts w:asciiTheme="minorHAnsi" w:hAnsiTheme="minorHAnsi"/>
              </w:rPr>
            </w:pPr>
            <w:r w:rsidRPr="00FC0138">
              <w:rPr>
                <w:rFonts w:asciiTheme="minorHAnsi" w:hAnsiTheme="minorHAnsi"/>
              </w:rPr>
              <w:t>9.</w:t>
            </w:r>
            <w:r w:rsidR="00DF34BF">
              <w:rPr>
                <w:rFonts w:asciiTheme="minorHAnsi" w:hAnsiTheme="minorHAnsi"/>
              </w:rPr>
              <w:t>9</w:t>
            </w:r>
            <w:r w:rsidR="00706131" w:rsidRPr="00FC0138">
              <w:rPr>
                <w:rFonts w:asciiTheme="minorHAnsi" w:hAnsiTheme="minorHAnsi"/>
                <w:vertAlign w:val="superscript"/>
              </w:rPr>
              <w:t xml:space="preserve"> c</w:t>
            </w:r>
          </w:p>
        </w:tc>
      </w:tr>
      <w:tr w:rsidR="007742FF" w:rsidTr="002D6ABE">
        <w:trPr>
          <w:jc w:val="center"/>
        </w:trPr>
        <w:tc>
          <w:tcPr>
            <w:tcW w:w="5184" w:type="dxa"/>
          </w:tcPr>
          <w:p w:rsidR="007742FF" w:rsidRPr="00FC0138" w:rsidRDefault="007742FF" w:rsidP="007742FF">
            <w:pPr>
              <w:spacing w:after="0"/>
              <w:jc w:val="left"/>
              <w:rPr>
                <w:rFonts w:asciiTheme="minorHAnsi" w:hAnsiTheme="minorHAnsi"/>
              </w:rPr>
            </w:pPr>
            <w:r w:rsidRPr="00FC0138">
              <w:rPr>
                <w:rFonts w:asciiTheme="minorHAnsi" w:hAnsiTheme="minorHAnsi"/>
              </w:rPr>
              <w:t xml:space="preserve">SPVHP &lt; 65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7742FF" w:rsidRPr="00FC0138" w:rsidRDefault="007742FF" w:rsidP="007742FF">
            <w:pPr>
              <w:spacing w:after="0"/>
              <w:jc w:val="left"/>
              <w:rPr>
                <w:rFonts w:asciiTheme="minorHAnsi" w:hAnsiTheme="minorHAnsi"/>
              </w:rPr>
            </w:pPr>
            <w:r w:rsidRPr="00FC0138">
              <w:rPr>
                <w:rFonts w:asciiTheme="minorHAnsi" w:hAnsiTheme="minorHAnsi"/>
              </w:rPr>
              <w:t>9.</w:t>
            </w:r>
            <w:r w:rsidR="00DF34BF">
              <w:rPr>
                <w:rFonts w:asciiTheme="minorHAnsi" w:hAnsiTheme="minorHAnsi"/>
              </w:rPr>
              <w:t>9</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941FF1">
            <w:pPr>
              <w:spacing w:after="0"/>
              <w:jc w:val="left"/>
              <w:rPr>
                <w:rFonts w:asciiTheme="minorHAnsi" w:hAnsiTheme="minorHAnsi"/>
              </w:rPr>
            </w:pPr>
            <w:r w:rsidRPr="00FC0138">
              <w:rPr>
                <w:rFonts w:asciiTheme="minorHAnsi" w:hAnsiTheme="minorHAnsi"/>
              </w:rPr>
              <w:t>Room A/C with louvered s</w:t>
            </w:r>
            <w:r w:rsidR="00941FF1" w:rsidRPr="00FC0138">
              <w:rPr>
                <w:rFonts w:asciiTheme="minorHAnsi" w:hAnsiTheme="minorHAnsi"/>
              </w:rPr>
              <w:t>lides &lt;8</w:t>
            </w:r>
            <w:r w:rsidRPr="00FC0138">
              <w:rPr>
                <w:rFonts w:asciiTheme="minorHAnsi" w:hAnsiTheme="minorHAnsi"/>
              </w:rPr>
              <w:t xml:space="preserve">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941FF1" w:rsidP="007742FF">
            <w:pPr>
              <w:spacing w:after="0"/>
              <w:jc w:val="left"/>
              <w:rPr>
                <w:rFonts w:asciiTheme="minorHAnsi" w:hAnsiTheme="minorHAnsi"/>
                <w:vertAlign w:val="superscript"/>
              </w:rPr>
            </w:pPr>
            <w:r w:rsidRPr="00FC0138">
              <w:rPr>
                <w:rFonts w:asciiTheme="minorHAnsi" w:hAnsiTheme="minorHAnsi"/>
              </w:rPr>
              <w:t>8.8</w:t>
            </w:r>
          </w:p>
        </w:tc>
      </w:tr>
      <w:tr w:rsidR="002D6ABE" w:rsidTr="002D6ABE">
        <w:trPr>
          <w:jc w:val="center"/>
        </w:trPr>
        <w:tc>
          <w:tcPr>
            <w:tcW w:w="5184" w:type="dxa"/>
          </w:tcPr>
          <w:p w:rsidR="002D6ABE" w:rsidRPr="00FC0138" w:rsidRDefault="00941FF1" w:rsidP="007742FF">
            <w:pPr>
              <w:spacing w:after="0"/>
              <w:jc w:val="left"/>
              <w:rPr>
                <w:rFonts w:asciiTheme="minorHAnsi" w:hAnsiTheme="minorHAnsi"/>
              </w:rPr>
            </w:pPr>
            <w:r w:rsidRPr="00FC0138">
              <w:rPr>
                <w:rFonts w:asciiTheme="minorHAnsi" w:hAnsiTheme="minorHAnsi"/>
              </w:rPr>
              <w:t>Room A/C with louvered slides 8</w:t>
            </w:r>
            <w:r w:rsidR="002D6ABE" w:rsidRPr="00FC0138">
              <w:rPr>
                <w:rFonts w:asciiTheme="minorHAnsi" w:hAnsiTheme="minorHAnsi"/>
              </w:rPr>
              <w:t xml:space="preserve">-13.9 </w:t>
            </w:r>
            <w:proofErr w:type="spellStart"/>
            <w:r w:rsidR="002D6ABE" w:rsidRPr="00FC0138">
              <w:rPr>
                <w:rFonts w:asciiTheme="minorHAnsi" w:hAnsiTheme="minorHAnsi"/>
              </w:rPr>
              <w:t>kBtu</w:t>
            </w:r>
            <w:proofErr w:type="spellEnd"/>
            <w:r w:rsidR="002D6ABE"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10</w:t>
            </w:r>
            <w:r w:rsidR="002D6ABE" w:rsidRPr="00FC0138">
              <w:rPr>
                <w:rFonts w:asciiTheme="minorHAnsi" w:hAnsiTheme="minorHAnsi"/>
              </w:rPr>
              <w:t>.</w:t>
            </w:r>
            <w:r>
              <w:rPr>
                <w:rFonts w:asciiTheme="minorHAnsi" w:hAnsiTheme="minorHAnsi"/>
              </w:rPr>
              <w:t>7</w:t>
            </w:r>
            <w:r w:rsidR="002D6ABE" w:rsidRPr="00FC0138">
              <w:rPr>
                <w:rFonts w:asciiTheme="minorHAnsi" w:hAnsiTheme="minorHAnsi"/>
              </w:rPr>
              <w:t>8</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with louvered s</w:t>
            </w:r>
            <w:r w:rsidR="00941FF1" w:rsidRPr="00FC0138">
              <w:rPr>
                <w:rFonts w:asciiTheme="minorHAnsi" w:hAnsiTheme="minorHAnsi"/>
              </w:rPr>
              <w:t>l</w:t>
            </w:r>
            <w:r w:rsidRPr="00FC0138">
              <w:rPr>
                <w:rFonts w:asciiTheme="minorHAnsi" w:hAnsiTheme="minorHAnsi"/>
              </w:rPr>
              <w:t xml:space="preserve">ides 14-19.9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FC0138" w:rsidP="00706131">
            <w:pPr>
              <w:spacing w:after="0"/>
              <w:jc w:val="left"/>
              <w:rPr>
                <w:rFonts w:asciiTheme="minorHAnsi" w:hAnsiTheme="minorHAnsi"/>
                <w:vertAlign w:val="superscript"/>
              </w:rPr>
            </w:pPr>
            <w:r w:rsidRPr="00FC0138">
              <w:rPr>
                <w:rFonts w:asciiTheme="minorHAnsi" w:hAnsiTheme="minorHAnsi"/>
              </w:rPr>
              <w:t>8.8</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with louvered s</w:t>
            </w:r>
            <w:r w:rsidR="00941FF1" w:rsidRPr="00FC0138">
              <w:rPr>
                <w:rFonts w:asciiTheme="minorHAnsi" w:hAnsiTheme="minorHAnsi"/>
              </w:rPr>
              <w:t>l</w:t>
            </w:r>
            <w:r w:rsidRPr="00FC0138">
              <w:rPr>
                <w:rFonts w:asciiTheme="minorHAnsi" w:hAnsiTheme="minorHAnsi"/>
              </w:rPr>
              <w:t xml:space="preserve">ides &gt; 20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35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without louvered s</w:t>
            </w:r>
            <w:r w:rsidR="00941FF1" w:rsidRPr="00FC0138">
              <w:rPr>
                <w:rFonts w:asciiTheme="minorHAnsi" w:hAnsiTheme="minorHAnsi"/>
              </w:rPr>
              <w:t>l</w:t>
            </w:r>
            <w:r w:rsidRPr="00FC0138">
              <w:rPr>
                <w:rFonts w:asciiTheme="minorHAnsi" w:hAnsiTheme="minorHAnsi"/>
              </w:rPr>
              <w:t xml:space="preserve">ides &lt;8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2D6ABE" w:rsidP="007742FF">
            <w:pPr>
              <w:spacing w:after="0"/>
              <w:jc w:val="left"/>
              <w:rPr>
                <w:rFonts w:asciiTheme="minorHAnsi" w:hAnsiTheme="minorHAnsi"/>
              </w:rPr>
            </w:pPr>
            <w:r w:rsidRPr="00FC0138">
              <w:rPr>
                <w:rFonts w:asciiTheme="minorHAnsi" w:hAnsiTheme="minorHAnsi"/>
              </w:rPr>
              <w:t>9</w:t>
            </w:r>
            <w:r w:rsidR="00DF34BF">
              <w:rPr>
                <w:rFonts w:asciiTheme="minorHAnsi" w:hAnsiTheme="minorHAnsi"/>
              </w:rPr>
              <w:t>.9</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without louvered s</w:t>
            </w:r>
            <w:r w:rsidR="00941FF1" w:rsidRPr="00FC0138">
              <w:rPr>
                <w:rFonts w:asciiTheme="minorHAnsi" w:hAnsiTheme="minorHAnsi"/>
              </w:rPr>
              <w:t>lides 8-19</w:t>
            </w:r>
            <w:r w:rsidRPr="00FC0138">
              <w:rPr>
                <w:rFonts w:asciiTheme="minorHAnsi" w:hAnsiTheme="minorHAnsi"/>
              </w:rPr>
              <w:t xml:space="preserve">.9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35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without louvered s</w:t>
            </w:r>
            <w:r w:rsidR="00941FF1" w:rsidRPr="00FC0138">
              <w:rPr>
                <w:rFonts w:asciiTheme="minorHAnsi" w:hAnsiTheme="minorHAnsi"/>
              </w:rPr>
              <w:t>lides ≥</w:t>
            </w:r>
            <w:r w:rsidRPr="00FC0138">
              <w:rPr>
                <w:rFonts w:asciiTheme="minorHAnsi" w:hAnsiTheme="minorHAnsi"/>
              </w:rPr>
              <w:t xml:space="preserve"> 20 </w:t>
            </w:r>
            <w:proofErr w:type="spellStart"/>
            <w:r w:rsidRPr="00FC0138">
              <w:rPr>
                <w:rFonts w:asciiTheme="minorHAnsi" w:hAnsiTheme="minorHAnsi"/>
              </w:rPr>
              <w:t>kBtu</w:t>
            </w:r>
            <w:proofErr w:type="spellEnd"/>
            <w:r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3</w:t>
            </w:r>
            <w:r w:rsidR="002D6ABE" w:rsidRPr="00FC0138">
              <w:rPr>
                <w:rFonts w:asciiTheme="minorHAnsi" w:hAnsiTheme="minorHAnsi"/>
              </w:rPr>
              <w:t>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lastRenderedPageBreak/>
              <w:t>Room A/C Casement-only</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5</w:t>
            </w:r>
            <w:r w:rsidR="002D6ABE" w:rsidRPr="00FC0138">
              <w:rPr>
                <w:rFonts w:asciiTheme="minorHAnsi" w:hAnsiTheme="minorHAnsi"/>
              </w:rPr>
              <w:t>7</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2D6ABE" w:rsidP="007742FF">
            <w:pPr>
              <w:spacing w:after="0"/>
              <w:jc w:val="left"/>
              <w:rPr>
                <w:rFonts w:asciiTheme="minorHAnsi" w:hAnsiTheme="minorHAnsi"/>
              </w:rPr>
            </w:pPr>
            <w:r w:rsidRPr="00FC0138">
              <w:rPr>
                <w:rFonts w:asciiTheme="minorHAnsi" w:hAnsiTheme="minorHAnsi"/>
              </w:rPr>
              <w:t>Room A/C Casement-slider</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10</w:t>
            </w:r>
            <w:r w:rsidR="002D6ABE" w:rsidRPr="00FC0138">
              <w:rPr>
                <w:rFonts w:asciiTheme="minorHAnsi" w:hAnsiTheme="minorHAnsi"/>
              </w:rPr>
              <w:t>.</w:t>
            </w:r>
            <w:r>
              <w:rPr>
                <w:rFonts w:asciiTheme="minorHAnsi" w:hAnsiTheme="minorHAnsi"/>
              </w:rPr>
              <w:t>4</w:t>
            </w:r>
            <w:r w:rsidR="002D6ABE" w:rsidRPr="00FC0138">
              <w:rPr>
                <w:rFonts w:asciiTheme="minorHAnsi" w:hAnsiTheme="minorHAnsi"/>
              </w:rPr>
              <w:t>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941FF1" w:rsidP="007742FF">
            <w:pPr>
              <w:spacing w:after="0"/>
              <w:jc w:val="left"/>
              <w:rPr>
                <w:rFonts w:asciiTheme="minorHAnsi" w:hAnsiTheme="minorHAnsi"/>
              </w:rPr>
            </w:pPr>
            <w:r w:rsidRPr="00FC0138">
              <w:rPr>
                <w:rFonts w:asciiTheme="minorHAnsi" w:hAnsiTheme="minorHAnsi"/>
              </w:rPr>
              <w:t>Room A/C heat pump</w:t>
            </w:r>
            <w:r w:rsidR="002D6ABE" w:rsidRPr="00FC0138">
              <w:rPr>
                <w:rFonts w:asciiTheme="minorHAnsi" w:hAnsiTheme="minorHAnsi"/>
              </w:rPr>
              <w:t xml:space="preserve"> with louvered s</w:t>
            </w:r>
            <w:r w:rsidRPr="00FC0138">
              <w:rPr>
                <w:rFonts w:asciiTheme="minorHAnsi" w:hAnsiTheme="minorHAnsi"/>
              </w:rPr>
              <w:t>l</w:t>
            </w:r>
            <w:r w:rsidR="002D6ABE" w:rsidRPr="00FC0138">
              <w:rPr>
                <w:rFonts w:asciiTheme="minorHAnsi" w:hAnsiTheme="minorHAnsi"/>
              </w:rPr>
              <w:t xml:space="preserve">ides &lt; 20 </w:t>
            </w:r>
            <w:proofErr w:type="spellStart"/>
            <w:r w:rsidR="002D6ABE" w:rsidRPr="00FC0138">
              <w:rPr>
                <w:rFonts w:asciiTheme="minorHAnsi" w:hAnsiTheme="minorHAnsi"/>
              </w:rPr>
              <w:t>kBtu</w:t>
            </w:r>
            <w:proofErr w:type="spellEnd"/>
            <w:r w:rsidR="002D6ABE" w:rsidRPr="00FC0138">
              <w:rPr>
                <w:rFonts w:asciiTheme="minorHAnsi" w:hAnsiTheme="minorHAnsi"/>
              </w:rPr>
              <w:t>/h</w:t>
            </w:r>
          </w:p>
        </w:tc>
        <w:tc>
          <w:tcPr>
            <w:tcW w:w="2016" w:type="dxa"/>
          </w:tcPr>
          <w:p w:rsidR="002D6ABE" w:rsidRPr="00FC0138" w:rsidRDefault="002D6ABE" w:rsidP="007742FF">
            <w:pPr>
              <w:spacing w:after="0"/>
              <w:jc w:val="left"/>
              <w:rPr>
                <w:rFonts w:asciiTheme="minorHAnsi" w:hAnsiTheme="minorHAnsi"/>
              </w:rPr>
            </w:pPr>
            <w:r w:rsidRPr="00FC0138">
              <w:rPr>
                <w:rFonts w:asciiTheme="minorHAnsi" w:hAnsiTheme="minorHAnsi"/>
              </w:rPr>
              <w:t>9</w:t>
            </w:r>
            <w:r w:rsidR="00DF34BF">
              <w:rPr>
                <w:rFonts w:asciiTheme="minorHAnsi" w:hAnsiTheme="minorHAnsi"/>
              </w:rPr>
              <w:t>.9</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941FF1" w:rsidP="007742FF">
            <w:pPr>
              <w:spacing w:after="0"/>
              <w:jc w:val="left"/>
              <w:rPr>
                <w:rFonts w:asciiTheme="minorHAnsi" w:hAnsiTheme="minorHAnsi"/>
              </w:rPr>
            </w:pPr>
            <w:r w:rsidRPr="00FC0138">
              <w:rPr>
                <w:rFonts w:asciiTheme="minorHAnsi" w:hAnsiTheme="minorHAnsi"/>
              </w:rPr>
              <w:t>Room A/C heat pump</w:t>
            </w:r>
            <w:r w:rsidR="002D6ABE" w:rsidRPr="00FC0138">
              <w:rPr>
                <w:rFonts w:asciiTheme="minorHAnsi" w:hAnsiTheme="minorHAnsi"/>
              </w:rPr>
              <w:t xml:space="preserve"> with louvered s</w:t>
            </w:r>
            <w:r w:rsidRPr="00FC0138">
              <w:rPr>
                <w:rFonts w:asciiTheme="minorHAnsi" w:hAnsiTheme="minorHAnsi"/>
              </w:rPr>
              <w:t>l</w:t>
            </w:r>
            <w:r w:rsidR="002D6ABE" w:rsidRPr="00FC0138">
              <w:rPr>
                <w:rFonts w:asciiTheme="minorHAnsi" w:hAnsiTheme="minorHAnsi"/>
              </w:rPr>
              <w:t xml:space="preserve">ides ≥ 20 </w:t>
            </w:r>
            <w:proofErr w:type="spellStart"/>
            <w:r w:rsidR="002D6ABE" w:rsidRPr="00FC0138">
              <w:rPr>
                <w:rFonts w:asciiTheme="minorHAnsi" w:hAnsiTheme="minorHAnsi"/>
              </w:rPr>
              <w:t>kBtu</w:t>
            </w:r>
            <w:proofErr w:type="spellEnd"/>
            <w:r w:rsidR="002D6ABE"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3</w:t>
            </w:r>
            <w:r w:rsidR="002D6ABE" w:rsidRPr="00FC0138">
              <w:rPr>
                <w:rFonts w:asciiTheme="minorHAnsi" w:hAnsiTheme="minorHAnsi"/>
              </w:rPr>
              <w:t>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941FF1" w:rsidP="00941FF1">
            <w:pPr>
              <w:spacing w:after="0"/>
              <w:jc w:val="left"/>
              <w:rPr>
                <w:rFonts w:asciiTheme="minorHAnsi" w:hAnsiTheme="minorHAnsi"/>
              </w:rPr>
            </w:pPr>
            <w:r w:rsidRPr="00FC0138">
              <w:rPr>
                <w:rFonts w:asciiTheme="minorHAnsi" w:hAnsiTheme="minorHAnsi"/>
              </w:rPr>
              <w:t>Room A/C heat pump</w:t>
            </w:r>
            <w:r w:rsidR="002D6ABE" w:rsidRPr="00FC0138">
              <w:rPr>
                <w:rFonts w:asciiTheme="minorHAnsi" w:hAnsiTheme="minorHAnsi"/>
              </w:rPr>
              <w:t xml:space="preserve"> without louvered s</w:t>
            </w:r>
            <w:r w:rsidRPr="00FC0138">
              <w:rPr>
                <w:rFonts w:asciiTheme="minorHAnsi" w:hAnsiTheme="minorHAnsi"/>
              </w:rPr>
              <w:t>l</w:t>
            </w:r>
            <w:r w:rsidR="002D6ABE" w:rsidRPr="00FC0138">
              <w:rPr>
                <w:rFonts w:asciiTheme="minorHAnsi" w:hAnsiTheme="minorHAnsi"/>
              </w:rPr>
              <w:t xml:space="preserve">ides &lt; 14 </w:t>
            </w:r>
            <w:proofErr w:type="spellStart"/>
            <w:r w:rsidR="002D6ABE" w:rsidRPr="00FC0138">
              <w:rPr>
                <w:rFonts w:asciiTheme="minorHAnsi" w:hAnsiTheme="minorHAnsi"/>
              </w:rPr>
              <w:t>kBtu</w:t>
            </w:r>
            <w:proofErr w:type="spellEnd"/>
            <w:r w:rsidR="002D6ABE" w:rsidRPr="00FC0138">
              <w:rPr>
                <w:rFonts w:asciiTheme="minorHAnsi" w:hAnsiTheme="minorHAnsi"/>
              </w:rPr>
              <w:t>/h</w:t>
            </w:r>
          </w:p>
        </w:tc>
        <w:tc>
          <w:tcPr>
            <w:tcW w:w="2016" w:type="dxa"/>
          </w:tcPr>
          <w:p w:rsidR="002D6ABE" w:rsidRPr="00FC0138" w:rsidRDefault="00DF34BF" w:rsidP="007742FF">
            <w:pPr>
              <w:spacing w:after="0"/>
              <w:jc w:val="left"/>
              <w:rPr>
                <w:rFonts w:asciiTheme="minorHAnsi" w:hAnsiTheme="minorHAnsi"/>
              </w:rPr>
            </w:pPr>
            <w:r>
              <w:rPr>
                <w:rFonts w:asciiTheme="minorHAnsi" w:hAnsiTheme="minorHAnsi"/>
              </w:rPr>
              <w:t>9</w:t>
            </w:r>
            <w:r w:rsidR="002D6ABE" w:rsidRPr="00FC0138">
              <w:rPr>
                <w:rFonts w:asciiTheme="minorHAnsi" w:hAnsiTheme="minorHAnsi"/>
              </w:rPr>
              <w:t>.</w:t>
            </w:r>
            <w:r>
              <w:rPr>
                <w:rFonts w:asciiTheme="minorHAnsi" w:hAnsiTheme="minorHAnsi"/>
              </w:rPr>
              <w:t>3</w:t>
            </w:r>
            <w:r w:rsidR="002D6ABE" w:rsidRPr="00FC0138">
              <w:rPr>
                <w:rFonts w:asciiTheme="minorHAnsi" w:hAnsiTheme="minorHAnsi"/>
              </w:rPr>
              <w:t>5</w:t>
            </w:r>
            <w:r w:rsidR="00706131" w:rsidRPr="00FC0138">
              <w:rPr>
                <w:rFonts w:asciiTheme="minorHAnsi" w:hAnsiTheme="minorHAnsi"/>
                <w:vertAlign w:val="superscript"/>
              </w:rPr>
              <w:t xml:space="preserve"> c</w:t>
            </w:r>
          </w:p>
        </w:tc>
      </w:tr>
      <w:tr w:rsidR="002D6ABE" w:rsidTr="002D6ABE">
        <w:trPr>
          <w:jc w:val="center"/>
        </w:trPr>
        <w:tc>
          <w:tcPr>
            <w:tcW w:w="5184" w:type="dxa"/>
          </w:tcPr>
          <w:p w:rsidR="002D6ABE" w:rsidRPr="00FC0138" w:rsidRDefault="00941FF1" w:rsidP="007742FF">
            <w:pPr>
              <w:spacing w:after="0"/>
              <w:jc w:val="left"/>
              <w:rPr>
                <w:rFonts w:asciiTheme="minorHAnsi" w:hAnsiTheme="minorHAnsi"/>
              </w:rPr>
            </w:pPr>
            <w:r w:rsidRPr="00FC0138">
              <w:rPr>
                <w:rFonts w:asciiTheme="minorHAnsi" w:hAnsiTheme="minorHAnsi"/>
              </w:rPr>
              <w:t>Room A/C heat pump</w:t>
            </w:r>
            <w:r w:rsidR="002D6ABE" w:rsidRPr="00FC0138">
              <w:rPr>
                <w:rFonts w:asciiTheme="minorHAnsi" w:hAnsiTheme="minorHAnsi"/>
              </w:rPr>
              <w:t xml:space="preserve"> without louvered s</w:t>
            </w:r>
            <w:r w:rsidRPr="00FC0138">
              <w:rPr>
                <w:rFonts w:asciiTheme="minorHAnsi" w:hAnsiTheme="minorHAnsi"/>
              </w:rPr>
              <w:t>l</w:t>
            </w:r>
            <w:r w:rsidR="002D6ABE" w:rsidRPr="00FC0138">
              <w:rPr>
                <w:rFonts w:asciiTheme="minorHAnsi" w:hAnsiTheme="minorHAnsi"/>
              </w:rPr>
              <w:t xml:space="preserve">ides ≥ 14 </w:t>
            </w:r>
            <w:proofErr w:type="spellStart"/>
            <w:r w:rsidR="002D6ABE" w:rsidRPr="00FC0138">
              <w:rPr>
                <w:rFonts w:asciiTheme="minorHAnsi" w:hAnsiTheme="minorHAnsi"/>
              </w:rPr>
              <w:t>kBtu</w:t>
            </w:r>
            <w:proofErr w:type="spellEnd"/>
            <w:r w:rsidR="002D6ABE" w:rsidRPr="00FC0138">
              <w:rPr>
                <w:rFonts w:asciiTheme="minorHAnsi" w:hAnsiTheme="minorHAnsi"/>
              </w:rPr>
              <w:t>/h</w:t>
            </w:r>
          </w:p>
        </w:tc>
        <w:tc>
          <w:tcPr>
            <w:tcW w:w="2016" w:type="dxa"/>
          </w:tcPr>
          <w:p w:rsidR="002D6ABE" w:rsidRPr="00FC0138" w:rsidRDefault="002D6ABE" w:rsidP="007742FF">
            <w:pPr>
              <w:spacing w:after="0"/>
              <w:jc w:val="left"/>
              <w:rPr>
                <w:rFonts w:asciiTheme="minorHAnsi" w:hAnsiTheme="minorHAnsi"/>
              </w:rPr>
            </w:pPr>
            <w:r w:rsidRPr="00FC0138">
              <w:rPr>
                <w:rFonts w:asciiTheme="minorHAnsi" w:hAnsiTheme="minorHAnsi"/>
              </w:rPr>
              <w:t>8</w:t>
            </w:r>
            <w:r w:rsidR="00DF34BF">
              <w:rPr>
                <w:rFonts w:asciiTheme="minorHAnsi" w:hAnsiTheme="minorHAnsi"/>
              </w:rPr>
              <w:t>.8</w:t>
            </w:r>
            <w:r w:rsidR="00706131" w:rsidRPr="00FC0138">
              <w:rPr>
                <w:rFonts w:asciiTheme="minorHAnsi" w:hAnsiTheme="minorHAnsi"/>
                <w:vertAlign w:val="superscript"/>
              </w:rPr>
              <w:t xml:space="preserve"> c</w:t>
            </w:r>
          </w:p>
        </w:tc>
      </w:tr>
      <w:tr w:rsidR="00F62654" w:rsidTr="002D6ABE">
        <w:trPr>
          <w:jc w:val="center"/>
        </w:trPr>
        <w:tc>
          <w:tcPr>
            <w:tcW w:w="5184" w:type="dxa"/>
          </w:tcPr>
          <w:p w:rsidR="00F62654" w:rsidRPr="00FC0138" w:rsidRDefault="00F62654" w:rsidP="007742FF">
            <w:pPr>
              <w:spacing w:after="0"/>
              <w:jc w:val="left"/>
            </w:pPr>
            <w:r>
              <w:t>No existing system</w:t>
            </w:r>
          </w:p>
        </w:tc>
        <w:tc>
          <w:tcPr>
            <w:tcW w:w="2016" w:type="dxa"/>
          </w:tcPr>
          <w:p w:rsidR="00F62654" w:rsidRPr="00F62654" w:rsidRDefault="00F62654" w:rsidP="004C13D8">
            <w:pPr>
              <w:spacing w:after="0"/>
              <w:jc w:val="left"/>
              <w:rPr>
                <w:color w:val="0070C0"/>
              </w:rPr>
            </w:pPr>
            <w:r>
              <w:t>No cooling savings.</w:t>
            </w:r>
            <w:r>
              <w:rPr>
                <w:color w:val="0070C0"/>
              </w:rPr>
              <w:t xml:space="preserve"> </w:t>
            </w:r>
          </w:p>
        </w:tc>
      </w:tr>
      <w:tr w:rsidR="002D6ABE" w:rsidTr="002D6ABE">
        <w:trPr>
          <w:jc w:val="center"/>
        </w:trPr>
        <w:tc>
          <w:tcPr>
            <w:tcW w:w="5184" w:type="dxa"/>
          </w:tcPr>
          <w:p w:rsidR="002D6ABE" w:rsidRPr="00FC0138" w:rsidRDefault="00FC0138" w:rsidP="007742FF">
            <w:pPr>
              <w:spacing w:after="0"/>
              <w:jc w:val="left"/>
              <w:rPr>
                <w:rFonts w:asciiTheme="minorHAnsi" w:hAnsiTheme="minorHAnsi"/>
                <w:highlight w:val="yellow"/>
              </w:rPr>
            </w:pPr>
            <w:r w:rsidRPr="00FC0138">
              <w:rPr>
                <w:rFonts w:asciiTheme="minorHAnsi" w:hAnsiTheme="minorHAnsi"/>
                <w:highlight w:val="yellow"/>
              </w:rPr>
              <w:t>All other type</w:t>
            </w:r>
            <w:r w:rsidR="00CE5BAE">
              <w:rPr>
                <w:rFonts w:asciiTheme="minorHAnsi" w:hAnsiTheme="minorHAnsi"/>
                <w:highlight w:val="yellow"/>
              </w:rPr>
              <w:t>s</w:t>
            </w:r>
            <w:r w:rsidRPr="00FC0138">
              <w:rPr>
                <w:rFonts w:asciiTheme="minorHAnsi" w:hAnsiTheme="minorHAnsi"/>
                <w:highlight w:val="yellow"/>
              </w:rPr>
              <w:t xml:space="preserve"> including ducted air conditioning systems</w:t>
            </w:r>
          </w:p>
        </w:tc>
        <w:tc>
          <w:tcPr>
            <w:tcW w:w="2016" w:type="dxa"/>
          </w:tcPr>
          <w:p w:rsidR="002D6ABE" w:rsidRPr="00FC0138" w:rsidRDefault="00FC0138" w:rsidP="007742FF">
            <w:pPr>
              <w:spacing w:after="0"/>
              <w:jc w:val="left"/>
              <w:rPr>
                <w:rFonts w:asciiTheme="minorHAnsi" w:hAnsiTheme="minorHAnsi"/>
                <w:highlight w:val="yellow"/>
              </w:rPr>
            </w:pPr>
            <w:r w:rsidRPr="00FC0138">
              <w:rPr>
                <w:rFonts w:asciiTheme="minorHAnsi" w:hAnsiTheme="minorHAnsi"/>
                <w:highlight w:val="yellow"/>
              </w:rPr>
              <w:t>Future Update</w:t>
            </w:r>
          </w:p>
        </w:tc>
      </w:tr>
    </w:tbl>
    <w:p w:rsidR="002D6ABE" w:rsidRDefault="00FC0138" w:rsidP="00FC0138">
      <w:pPr>
        <w:spacing w:after="0"/>
        <w:ind w:left="720"/>
        <w:jc w:val="left"/>
      </w:pPr>
      <w:r>
        <w:t xml:space="preserve">Cap = the rated cooling capacity of the unit in </w:t>
      </w:r>
      <w:proofErr w:type="spellStart"/>
      <w:r>
        <w:t>kBtu</w:t>
      </w:r>
      <w:proofErr w:type="spellEnd"/>
      <w:r>
        <w:t xml:space="preserve">/h. If the unit’s capacity is less than 7kBtu/h, use 7kBtu/h in the calculation. </w:t>
      </w:r>
      <w:proofErr w:type="gramStart"/>
      <w:r>
        <w:t>If the unit’s capacity is greater than 15kBtu/h, use 15kBtu/h in the calculation.</w:t>
      </w:r>
      <w:proofErr w:type="gramEnd"/>
    </w:p>
    <w:p w:rsidR="00FC0138" w:rsidRDefault="00FC0138" w:rsidP="00FC0138">
      <w:pPr>
        <w:spacing w:after="0"/>
        <w:ind w:left="720"/>
        <w:jc w:val="left"/>
      </w:pPr>
      <w:r>
        <w:t>c. The quoted efficiency r</w:t>
      </w:r>
      <w:r w:rsidR="00706131">
        <w:t xml:space="preserve">ating in the IECC was given in </w:t>
      </w:r>
      <w:r>
        <w:t xml:space="preserve">EER and was translated to </w:t>
      </w:r>
      <w:r w:rsidR="00706131">
        <w:t>S</w:t>
      </w:r>
      <w:r>
        <w:t>EER using a conversion factor of SEER=1.1*EER.</w:t>
      </w:r>
    </w:p>
    <w:p w:rsidR="00FC0138" w:rsidRDefault="00FC0138" w:rsidP="00FC0138">
      <w:pPr>
        <w:spacing w:after="0"/>
        <w:ind w:left="720"/>
        <w:jc w:val="left"/>
      </w:pPr>
    </w:p>
    <w:p w:rsidR="002D6ABE" w:rsidRDefault="002D6ABE" w:rsidP="002D6ABE">
      <w:proofErr w:type="spellStart"/>
      <w:r>
        <w:t>EFLH</w:t>
      </w:r>
      <w:r w:rsidRPr="002D6ABE">
        <w:rPr>
          <w:vertAlign w:val="subscript"/>
        </w:rPr>
        <w:t>cool</w:t>
      </w:r>
      <w:proofErr w:type="spellEnd"/>
      <w:r>
        <w:tab/>
      </w:r>
      <w:r>
        <w:tab/>
        <w:t xml:space="preserve">= Equivalent Full Load Hours for cooling. </w:t>
      </w:r>
      <w:proofErr w:type="gramStart"/>
      <w:r>
        <w:t>Depends on location.</w:t>
      </w:r>
      <w:proofErr w:type="gramEnd"/>
      <w:r>
        <w:t xml:space="preserve"> See table below.</w:t>
      </w:r>
    </w:p>
    <w:tbl>
      <w:tblPr>
        <w:tblStyle w:val="TableGrid"/>
        <w:tblW w:w="0" w:type="auto"/>
        <w:jc w:val="center"/>
        <w:tblLook w:val="04A0"/>
      </w:tblPr>
      <w:tblGrid>
        <w:gridCol w:w="1728"/>
        <w:gridCol w:w="1728"/>
      </w:tblGrid>
      <w:tr w:rsidR="00AF34E3" w:rsidTr="001D230F">
        <w:trPr>
          <w:jc w:val="center"/>
        </w:trPr>
        <w:tc>
          <w:tcPr>
            <w:tcW w:w="1728" w:type="dxa"/>
          </w:tcPr>
          <w:p w:rsidR="00AF34E3" w:rsidRDefault="00AF34E3" w:rsidP="002D6ABE">
            <w:pPr>
              <w:spacing w:after="0"/>
            </w:pPr>
            <w:r>
              <w:t>Zone</w:t>
            </w:r>
          </w:p>
        </w:tc>
        <w:tc>
          <w:tcPr>
            <w:tcW w:w="1728" w:type="dxa"/>
          </w:tcPr>
          <w:p w:rsidR="00AF34E3" w:rsidRPr="007742FF" w:rsidRDefault="00AF34E3" w:rsidP="002D6ABE">
            <w:pPr>
              <w:spacing w:after="0"/>
              <w:rPr>
                <w:vertAlign w:val="superscript"/>
              </w:rPr>
            </w:pPr>
            <w:r>
              <w:t>EFLH</w:t>
            </w:r>
            <w:r w:rsidRPr="002D6ABE">
              <w:rPr>
                <w:vertAlign w:val="subscript"/>
              </w:rPr>
              <w:t>cool</w:t>
            </w:r>
            <w:r w:rsidR="00677E6E">
              <w:rPr>
                <w:vertAlign w:val="superscript"/>
              </w:rPr>
              <w:t>8</w:t>
            </w:r>
          </w:p>
        </w:tc>
      </w:tr>
      <w:tr w:rsidR="00AF34E3" w:rsidTr="001D230F">
        <w:trPr>
          <w:jc w:val="center"/>
        </w:trPr>
        <w:tc>
          <w:tcPr>
            <w:tcW w:w="1728" w:type="dxa"/>
          </w:tcPr>
          <w:p w:rsidR="00AF34E3" w:rsidRDefault="00AF34E3" w:rsidP="002D6ABE">
            <w:pPr>
              <w:spacing w:after="0"/>
            </w:pPr>
            <w:r>
              <w:t>1 (Rockford)</w:t>
            </w:r>
          </w:p>
        </w:tc>
        <w:tc>
          <w:tcPr>
            <w:tcW w:w="1728" w:type="dxa"/>
          </w:tcPr>
          <w:p w:rsidR="00AF34E3" w:rsidRDefault="00AF34E3" w:rsidP="002D6ABE">
            <w:pPr>
              <w:spacing w:after="0"/>
            </w:pPr>
            <w:r>
              <w:t>816</w:t>
            </w:r>
          </w:p>
        </w:tc>
      </w:tr>
      <w:tr w:rsidR="00AF34E3" w:rsidTr="001D230F">
        <w:trPr>
          <w:jc w:val="center"/>
        </w:trPr>
        <w:tc>
          <w:tcPr>
            <w:tcW w:w="1728" w:type="dxa"/>
          </w:tcPr>
          <w:p w:rsidR="00AF34E3" w:rsidRDefault="00AF34E3" w:rsidP="002D6ABE">
            <w:pPr>
              <w:spacing w:after="0"/>
            </w:pPr>
            <w:r>
              <w:t>2 (Chicago)</w:t>
            </w:r>
          </w:p>
        </w:tc>
        <w:tc>
          <w:tcPr>
            <w:tcW w:w="1728" w:type="dxa"/>
          </w:tcPr>
          <w:p w:rsidR="00AF34E3" w:rsidRDefault="00AF34E3" w:rsidP="002D6ABE">
            <w:pPr>
              <w:spacing w:after="0"/>
            </w:pPr>
            <w:r>
              <w:t>819</w:t>
            </w:r>
          </w:p>
        </w:tc>
      </w:tr>
      <w:tr w:rsidR="00AF34E3" w:rsidTr="001D230F">
        <w:trPr>
          <w:jc w:val="center"/>
        </w:trPr>
        <w:tc>
          <w:tcPr>
            <w:tcW w:w="1728" w:type="dxa"/>
          </w:tcPr>
          <w:p w:rsidR="00AF34E3" w:rsidRDefault="00AF34E3" w:rsidP="002D6ABE">
            <w:pPr>
              <w:spacing w:after="0"/>
            </w:pPr>
            <w:r>
              <w:t>3 (Springfield)</w:t>
            </w:r>
          </w:p>
        </w:tc>
        <w:tc>
          <w:tcPr>
            <w:tcW w:w="1728" w:type="dxa"/>
          </w:tcPr>
          <w:p w:rsidR="00AF34E3" w:rsidRDefault="00AF34E3" w:rsidP="002D6ABE">
            <w:pPr>
              <w:spacing w:after="0"/>
            </w:pPr>
            <w:r>
              <w:t>1001</w:t>
            </w:r>
          </w:p>
        </w:tc>
      </w:tr>
      <w:tr w:rsidR="00AF34E3" w:rsidTr="001D230F">
        <w:trPr>
          <w:jc w:val="center"/>
        </w:trPr>
        <w:tc>
          <w:tcPr>
            <w:tcW w:w="1728" w:type="dxa"/>
          </w:tcPr>
          <w:p w:rsidR="00AF34E3" w:rsidRDefault="00AF34E3" w:rsidP="002D6ABE">
            <w:pPr>
              <w:spacing w:after="0"/>
            </w:pPr>
            <w:r>
              <w:t>4 (Belleville)</w:t>
            </w:r>
          </w:p>
        </w:tc>
        <w:tc>
          <w:tcPr>
            <w:tcW w:w="1728" w:type="dxa"/>
          </w:tcPr>
          <w:p w:rsidR="00AF34E3" w:rsidRDefault="00AF34E3" w:rsidP="002D6ABE">
            <w:pPr>
              <w:spacing w:after="0"/>
            </w:pPr>
            <w:r>
              <w:t>1261</w:t>
            </w:r>
          </w:p>
        </w:tc>
      </w:tr>
      <w:tr w:rsidR="00AF34E3" w:rsidTr="001D230F">
        <w:trPr>
          <w:jc w:val="center"/>
        </w:trPr>
        <w:tc>
          <w:tcPr>
            <w:tcW w:w="1728" w:type="dxa"/>
          </w:tcPr>
          <w:p w:rsidR="00AF34E3" w:rsidRDefault="00AF34E3" w:rsidP="002D6ABE">
            <w:pPr>
              <w:spacing w:after="0"/>
            </w:pPr>
            <w:r>
              <w:t>5 (Marion)</w:t>
            </w:r>
          </w:p>
        </w:tc>
        <w:tc>
          <w:tcPr>
            <w:tcW w:w="1728" w:type="dxa"/>
          </w:tcPr>
          <w:p w:rsidR="00AF34E3" w:rsidRDefault="00AF34E3" w:rsidP="002D6ABE">
            <w:pPr>
              <w:spacing w:after="0"/>
            </w:pPr>
            <w:r>
              <w:t>819</w:t>
            </w:r>
          </w:p>
        </w:tc>
      </w:tr>
    </w:tbl>
    <w:p w:rsidR="002D6ABE" w:rsidRDefault="002D6ABE" w:rsidP="002D6ABE"/>
    <w:p w:rsidR="0084544B" w:rsidRDefault="009E0891" w:rsidP="002D6ABE">
      <w:r w:rsidRPr="004D7EBA">
        <w:rPr>
          <w:highlight w:val="yellow"/>
        </w:rPr>
        <w:t xml:space="preserve">Possible </w:t>
      </w:r>
      <w:r w:rsidR="0084544B" w:rsidRPr="004D7EBA">
        <w:rPr>
          <w:highlight w:val="yellow"/>
        </w:rPr>
        <w:t>Future Updates:</w:t>
      </w:r>
    </w:p>
    <w:p w:rsidR="002D6ABE" w:rsidRPr="00DF20B4" w:rsidRDefault="0084544B" w:rsidP="002D6ABE">
      <w:pPr>
        <w:rPr>
          <w:highlight w:val="yellow"/>
        </w:rPr>
      </w:pPr>
      <w:r w:rsidRPr="00BC4EE7">
        <w:rPr>
          <w:highlight w:val="yellow"/>
        </w:rPr>
        <w:t xml:space="preserve">Add </w:t>
      </w:r>
      <w:r w:rsidR="00CE5BAE">
        <w:rPr>
          <w:highlight w:val="yellow"/>
        </w:rPr>
        <w:t>a duct savings term</w:t>
      </w:r>
      <w:r w:rsidR="009E0891" w:rsidRPr="00BC4EE7">
        <w:rPr>
          <w:highlight w:val="yellow"/>
        </w:rPr>
        <w:t xml:space="preserve"> to </w:t>
      </w:r>
      <w:r w:rsidR="00CE5BAE">
        <w:rPr>
          <w:highlight w:val="yellow"/>
        </w:rPr>
        <w:t>each of the</w:t>
      </w:r>
      <w:r w:rsidR="009E0891" w:rsidRPr="00BC4EE7">
        <w:rPr>
          <w:highlight w:val="yellow"/>
        </w:rPr>
        <w:t xml:space="preserve"> savings algorith</w:t>
      </w:r>
      <w:r w:rsidR="007742FF">
        <w:rPr>
          <w:highlight w:val="yellow"/>
        </w:rPr>
        <w:t>ms. These represent savings achieved by</w:t>
      </w:r>
      <w:r w:rsidR="009E0891" w:rsidRPr="00BC4EE7">
        <w:rPr>
          <w:highlight w:val="yellow"/>
        </w:rPr>
        <w:t xml:space="preserve"> transitioning from a ducted to a ductless system. Savings result from preventing duct losses and from reducing required fan energy. With </w:t>
      </w:r>
      <w:r w:rsidR="009E0891" w:rsidRPr="00DF20B4">
        <w:rPr>
          <w:highlight w:val="yellow"/>
        </w:rPr>
        <w:t>additional research, we hope these terms can be determined as a percentage of the existing system capacity</w:t>
      </w:r>
      <w:r w:rsidR="00CE5BAE">
        <w:rPr>
          <w:highlight w:val="yellow"/>
        </w:rPr>
        <w:t xml:space="preserve">. Note that other TRMs have attempted this (RI, MA, and PA, for example) and capturing ducted-to-ductless savings was originally the goal of this </w:t>
      </w:r>
      <w:proofErr w:type="spellStart"/>
      <w:r w:rsidR="00CE5BAE">
        <w:rPr>
          <w:highlight w:val="yellow"/>
        </w:rPr>
        <w:t>workpaper</w:t>
      </w:r>
      <w:proofErr w:type="spellEnd"/>
      <w:r w:rsidR="00CE5BAE">
        <w:rPr>
          <w:highlight w:val="yellow"/>
        </w:rPr>
        <w:t>, but the methods used in the other TRMs are very difficult to justify.</w:t>
      </w:r>
    </w:p>
    <w:p w:rsidR="00BD0E8A" w:rsidRDefault="00BD0E8A" w:rsidP="00BD0E8A">
      <w:pPr>
        <w:pStyle w:val="Heading2"/>
      </w:pPr>
      <w:bookmarkStart w:id="66" w:name="_Toc343160275"/>
      <w:r>
        <w:t>Summer Coincident Peak Demand Savings</w:t>
      </w:r>
      <w:bookmarkEnd w:id="66"/>
    </w:p>
    <w:p w:rsidR="003B5A05" w:rsidRPr="00BC4EE7" w:rsidRDefault="003B5A05" w:rsidP="003B5A05">
      <w:pPr>
        <w:widowControl/>
        <w:autoSpaceDE w:val="0"/>
        <w:autoSpaceDN w:val="0"/>
        <w:adjustRightInd w:val="0"/>
        <w:spacing w:after="0"/>
        <w:jc w:val="left"/>
        <w:rPr>
          <w:rFonts w:eastAsiaTheme="minorHAnsi" w:cs="Calibri"/>
          <w:szCs w:val="20"/>
        </w:rPr>
      </w:pPr>
      <w:proofErr w:type="spellStart"/>
      <w:r w:rsidRPr="00BC4EE7">
        <w:rPr>
          <w:rFonts w:eastAsiaTheme="minorHAnsi" w:cs="Calibri"/>
          <w:szCs w:val="20"/>
        </w:rPr>
        <w:t>Δ</w:t>
      </w:r>
      <w:r w:rsidR="00BC4EE7">
        <w:rPr>
          <w:rFonts w:eastAsiaTheme="minorHAnsi" w:cs="Calibri"/>
          <w:szCs w:val="20"/>
        </w:rPr>
        <w:t>kW</w:t>
      </w:r>
      <w:proofErr w:type="spellEnd"/>
      <w:r w:rsidR="00BC4EE7">
        <w:rPr>
          <w:rFonts w:eastAsiaTheme="minorHAnsi" w:cs="Calibri"/>
          <w:szCs w:val="20"/>
        </w:rPr>
        <w:t xml:space="preserve"> </w:t>
      </w:r>
      <w:r w:rsidR="00BC4EE7">
        <w:rPr>
          <w:rFonts w:eastAsiaTheme="minorHAnsi" w:cs="Calibri"/>
          <w:szCs w:val="20"/>
        </w:rPr>
        <w:tab/>
      </w:r>
      <w:r w:rsidR="00BC4EE7">
        <w:rPr>
          <w:rFonts w:eastAsiaTheme="minorHAnsi" w:cs="Calibri"/>
          <w:szCs w:val="20"/>
        </w:rPr>
        <w:tab/>
        <w:t xml:space="preserve">= </w:t>
      </w:r>
      <w:proofErr w:type="spellStart"/>
      <w:r w:rsidR="00BF4BD6" w:rsidRPr="00BC4EE7">
        <w:rPr>
          <w:rFonts w:eastAsiaTheme="minorHAnsi" w:cs="Calibri"/>
          <w:szCs w:val="20"/>
        </w:rPr>
        <w:t>Δ</w:t>
      </w:r>
      <w:r w:rsidR="00BF4BD6">
        <w:rPr>
          <w:rFonts w:eastAsiaTheme="minorHAnsi" w:cs="Calibri"/>
          <w:szCs w:val="20"/>
        </w:rPr>
        <w:t>kWh</w:t>
      </w:r>
      <w:r w:rsidR="00BC4EE7" w:rsidRPr="00BC4EE7">
        <w:rPr>
          <w:rFonts w:eastAsiaTheme="minorHAnsi" w:cs="Calibri"/>
          <w:szCs w:val="20"/>
          <w:vertAlign w:val="subscript"/>
        </w:rPr>
        <w:t>cool</w:t>
      </w:r>
      <w:proofErr w:type="spellEnd"/>
      <w:r w:rsidR="00BC4EE7">
        <w:rPr>
          <w:rFonts w:eastAsiaTheme="minorHAnsi" w:cs="Calibri"/>
          <w:szCs w:val="20"/>
        </w:rPr>
        <w:t xml:space="preserve"> *</w:t>
      </w:r>
      <w:r w:rsidRPr="00BC4EE7">
        <w:rPr>
          <w:rFonts w:eastAsiaTheme="minorHAnsi" w:cs="Calibri"/>
          <w:szCs w:val="20"/>
        </w:rPr>
        <w:t>CF</w:t>
      </w:r>
    </w:p>
    <w:p w:rsidR="00BC4EE7" w:rsidRDefault="00BC4EE7" w:rsidP="003B5A05">
      <w:pPr>
        <w:widowControl/>
        <w:autoSpaceDE w:val="0"/>
        <w:autoSpaceDN w:val="0"/>
        <w:adjustRightInd w:val="0"/>
        <w:spacing w:after="0"/>
        <w:jc w:val="left"/>
        <w:rPr>
          <w:rFonts w:eastAsiaTheme="minorHAnsi" w:cs="Calibri"/>
          <w:szCs w:val="20"/>
        </w:rPr>
      </w:pPr>
    </w:p>
    <w:p w:rsidR="003B5A05" w:rsidRDefault="003B5A05" w:rsidP="003B5A05">
      <w:pPr>
        <w:widowControl/>
        <w:autoSpaceDE w:val="0"/>
        <w:autoSpaceDN w:val="0"/>
        <w:adjustRightInd w:val="0"/>
        <w:spacing w:after="0"/>
        <w:jc w:val="left"/>
        <w:rPr>
          <w:rFonts w:eastAsiaTheme="minorHAnsi" w:cs="Calibri"/>
          <w:szCs w:val="20"/>
        </w:rPr>
      </w:pPr>
      <w:r w:rsidRPr="00BC4EE7">
        <w:rPr>
          <w:rFonts w:eastAsiaTheme="minorHAnsi" w:cs="Calibri"/>
          <w:szCs w:val="20"/>
        </w:rPr>
        <w:t>Where</w:t>
      </w:r>
      <w:r w:rsidR="00BC4EE7">
        <w:rPr>
          <w:rFonts w:eastAsiaTheme="minorHAnsi" w:cs="Calibri"/>
          <w:szCs w:val="20"/>
        </w:rPr>
        <w:t>:</w:t>
      </w:r>
      <w:r w:rsidR="00BC4EE7">
        <w:rPr>
          <w:rFonts w:eastAsiaTheme="minorHAnsi" w:cs="Calibri"/>
          <w:szCs w:val="20"/>
        </w:rPr>
        <w:tab/>
      </w:r>
      <w:r w:rsidR="00BC4EE7">
        <w:rPr>
          <w:rFonts w:eastAsiaTheme="minorHAnsi" w:cs="Calibri"/>
          <w:szCs w:val="20"/>
        </w:rPr>
        <w:tab/>
      </w:r>
      <w:r w:rsidRPr="00BC4EE7">
        <w:rPr>
          <w:rFonts w:eastAsiaTheme="minorHAnsi" w:cs="Calibri"/>
          <w:szCs w:val="20"/>
        </w:rPr>
        <w:t xml:space="preserve"> CF value is chosen between:</w:t>
      </w:r>
    </w:p>
    <w:p w:rsidR="00BF4BD6" w:rsidRDefault="00BF4BD6" w:rsidP="003B5A05">
      <w:pPr>
        <w:widowControl/>
        <w:autoSpaceDE w:val="0"/>
        <w:autoSpaceDN w:val="0"/>
        <w:adjustRightInd w:val="0"/>
        <w:spacing w:after="0"/>
        <w:jc w:val="left"/>
        <w:rPr>
          <w:rFonts w:eastAsiaTheme="minorHAnsi" w:cs="Calibri"/>
          <w:szCs w:val="20"/>
        </w:rPr>
      </w:pPr>
    </w:p>
    <w:p w:rsidR="00BF4BD6" w:rsidRDefault="00BF4BD6" w:rsidP="00BF4BD6">
      <w:pPr>
        <w:widowControl/>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CF</w:t>
      </w:r>
      <w:r>
        <w:rPr>
          <w:rFonts w:ascii="Calibri" w:eastAsiaTheme="minorHAnsi" w:hAnsi="Calibri" w:cs="Calibri"/>
          <w:sz w:val="13"/>
          <w:szCs w:val="13"/>
        </w:rPr>
        <w:t xml:space="preserve">SSP </w:t>
      </w:r>
      <w:r>
        <w:rPr>
          <w:rFonts w:ascii="Calibri" w:eastAsiaTheme="minorHAnsi" w:hAnsi="Calibri" w:cs="Calibri"/>
          <w:szCs w:val="20"/>
        </w:rPr>
        <w:t>= Summer System Peak Coincidence Factor for Central A/C (during utility peak hour)</w:t>
      </w:r>
    </w:p>
    <w:p w:rsidR="00BF4BD6" w:rsidRPr="00464AB7" w:rsidRDefault="00BF4BD6" w:rsidP="00BF4BD6">
      <w:pPr>
        <w:widowControl/>
        <w:autoSpaceDE w:val="0"/>
        <w:autoSpaceDN w:val="0"/>
        <w:adjustRightInd w:val="0"/>
        <w:spacing w:after="0"/>
        <w:ind w:left="720" w:firstLine="720"/>
        <w:jc w:val="left"/>
        <w:rPr>
          <w:rFonts w:ascii="Arial" w:eastAsiaTheme="minorHAnsi" w:hAnsi="Arial" w:cs="Arial"/>
          <w:sz w:val="13"/>
          <w:szCs w:val="13"/>
          <w:vertAlign w:val="superscript"/>
        </w:rPr>
      </w:pPr>
      <w:r>
        <w:rPr>
          <w:rFonts w:ascii="Calibri" w:eastAsiaTheme="minorHAnsi" w:hAnsi="Calibri" w:cs="Calibri"/>
          <w:szCs w:val="20"/>
        </w:rPr>
        <w:t>= 91.5%</w:t>
      </w:r>
      <w:r w:rsidR="00464AB7">
        <w:rPr>
          <w:rFonts w:ascii="Calibri" w:eastAsiaTheme="minorHAnsi" w:hAnsi="Calibri" w:cs="Calibri"/>
          <w:szCs w:val="20"/>
          <w:vertAlign w:val="superscript"/>
        </w:rPr>
        <w:t>3</w:t>
      </w:r>
    </w:p>
    <w:p w:rsidR="00BF4BD6" w:rsidRDefault="00BF4BD6" w:rsidP="00BF4BD6">
      <w:pPr>
        <w:widowControl/>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CF</w:t>
      </w:r>
      <w:r>
        <w:rPr>
          <w:rFonts w:ascii="Calibri" w:eastAsiaTheme="minorHAnsi" w:hAnsi="Calibri" w:cs="Calibri"/>
          <w:sz w:val="13"/>
          <w:szCs w:val="13"/>
        </w:rPr>
        <w:t xml:space="preserve">PJM </w:t>
      </w:r>
      <w:r>
        <w:rPr>
          <w:rFonts w:ascii="Calibri" w:eastAsiaTheme="minorHAnsi" w:hAnsi="Calibri" w:cs="Calibri"/>
          <w:szCs w:val="20"/>
        </w:rPr>
        <w:t>= PJM Summer Peak Coincidence Factor for Central A/C (average during PJM peak period)</w:t>
      </w:r>
    </w:p>
    <w:p w:rsidR="00BF4BD6" w:rsidRPr="00464AB7" w:rsidRDefault="00BF4BD6" w:rsidP="00BF4BD6">
      <w:pPr>
        <w:ind w:left="720" w:firstLine="720"/>
        <w:rPr>
          <w:vertAlign w:val="superscript"/>
        </w:rPr>
      </w:pPr>
      <w:r>
        <w:rPr>
          <w:rFonts w:ascii="Calibri" w:eastAsiaTheme="minorHAnsi" w:hAnsi="Calibri" w:cs="Calibri"/>
          <w:szCs w:val="20"/>
        </w:rPr>
        <w:t>= 46.6%</w:t>
      </w:r>
      <w:r w:rsidR="00464AB7">
        <w:rPr>
          <w:rFonts w:ascii="Calibri" w:eastAsiaTheme="minorHAnsi" w:hAnsi="Calibri" w:cs="Calibri"/>
          <w:szCs w:val="20"/>
          <w:vertAlign w:val="superscript"/>
        </w:rPr>
        <w:t>4</w:t>
      </w:r>
    </w:p>
    <w:p w:rsidR="00BF4BD6" w:rsidRPr="00BC4EE7" w:rsidRDefault="00BF4BD6" w:rsidP="00BF4BD6">
      <w:pPr>
        <w:spacing w:after="0"/>
        <w:rPr>
          <w:szCs w:val="20"/>
          <w:vertAlign w:val="superscript"/>
        </w:rPr>
      </w:pPr>
    </w:p>
    <w:p w:rsidR="00BD0E8A" w:rsidRDefault="00BD0E8A" w:rsidP="00BD0E8A">
      <w:pPr>
        <w:pStyle w:val="Heading2"/>
      </w:pPr>
      <w:bookmarkStart w:id="67" w:name="_Toc343160276"/>
      <w:r>
        <w:t>Natural Gas Savings</w:t>
      </w:r>
      <w:bookmarkEnd w:id="67"/>
    </w:p>
    <w:p w:rsidR="00BF4BD6" w:rsidRDefault="00BF4BD6" w:rsidP="009B7C19">
      <w:proofErr w:type="gramStart"/>
      <w:r>
        <w:t>None</w:t>
      </w:r>
      <w:r w:rsidR="005D549A">
        <w:t>.</w:t>
      </w:r>
      <w:proofErr w:type="gramEnd"/>
      <w:r w:rsidR="005D549A">
        <w:t xml:space="preserve"> Note that it is technically possible to displace gas heating with DHP heating, but it is not economically feasible, so it is not considered in this measure proposal.</w:t>
      </w:r>
    </w:p>
    <w:p w:rsidR="00BD0E8A" w:rsidRDefault="00BD0E8A" w:rsidP="00BD0E8A">
      <w:pPr>
        <w:pStyle w:val="Heading2"/>
      </w:pPr>
      <w:bookmarkStart w:id="68" w:name="_Toc343160277"/>
      <w:r>
        <w:lastRenderedPageBreak/>
        <w:t>Water Impact Descriptions and Calculation</w:t>
      </w:r>
      <w:bookmarkEnd w:id="68"/>
      <w:r>
        <w:t xml:space="preserve">  </w:t>
      </w:r>
    </w:p>
    <w:p w:rsidR="009B7C19" w:rsidRPr="009B7C19" w:rsidRDefault="00FC0138" w:rsidP="009B7C19">
      <w:r>
        <w:t>None</w:t>
      </w:r>
    </w:p>
    <w:p w:rsidR="00BD0E8A" w:rsidRDefault="00BD0E8A" w:rsidP="00BD0E8A">
      <w:pPr>
        <w:pStyle w:val="Heading2"/>
      </w:pPr>
      <w:bookmarkStart w:id="69" w:name="_Toc343160278"/>
      <w:r>
        <w:t>Deemed O&amp;M Cost Adjustment Calculation</w:t>
      </w:r>
      <w:bookmarkEnd w:id="69"/>
    </w:p>
    <w:p w:rsidR="009B7C19" w:rsidRPr="009B7C19" w:rsidRDefault="009B7C19" w:rsidP="009B7C19"/>
    <w:p w:rsidR="00580502" w:rsidRPr="00580502" w:rsidRDefault="00580502" w:rsidP="00580502"/>
    <w:p w:rsidR="003E1B7D" w:rsidRDefault="003E1B7D">
      <w:pPr>
        <w:widowControl/>
        <w:spacing w:after="200" w:line="276" w:lineRule="auto"/>
        <w:jc w:val="left"/>
        <w:rPr>
          <w:rFonts w:ascii="Calibri" w:hAnsi="Calibri" w:cs="Arial"/>
          <w:bCs/>
          <w:kern w:val="32"/>
          <w:sz w:val="32"/>
          <w:szCs w:val="32"/>
        </w:rPr>
      </w:pPr>
      <w:r>
        <w:br w:type="page"/>
      </w:r>
    </w:p>
    <w:p w:rsidR="00D466B6" w:rsidRDefault="003E1B7D" w:rsidP="003E1B7D">
      <w:pPr>
        <w:pStyle w:val="Heading1"/>
      </w:pPr>
      <w:bookmarkStart w:id="70" w:name="_Toc343160279"/>
      <w:r>
        <w:lastRenderedPageBreak/>
        <w:t>References</w:t>
      </w:r>
      <w:bookmarkEnd w:id="70"/>
    </w:p>
    <w:p w:rsidR="003B5A05" w:rsidRDefault="006515F1" w:rsidP="003B5A05">
      <w:pPr>
        <w:pStyle w:val="ListParagraph"/>
        <w:widowControl/>
        <w:numPr>
          <w:ilvl w:val="0"/>
          <w:numId w:val="6"/>
        </w:numPr>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 xml:space="preserve">Copied from footnote 260 of the TRM version 2. </w:t>
      </w:r>
      <w:r w:rsidR="003B5A05" w:rsidRPr="003B5A05">
        <w:rPr>
          <w:rFonts w:ascii="Calibri" w:eastAsiaTheme="minorHAnsi" w:hAnsi="Calibri" w:cs="Calibri"/>
          <w:szCs w:val="20"/>
        </w:rPr>
        <w:t>Measu</w:t>
      </w:r>
      <w:r w:rsidR="00235105">
        <w:rPr>
          <w:rFonts w:ascii="Calibri" w:eastAsiaTheme="minorHAnsi" w:hAnsi="Calibri" w:cs="Calibri"/>
          <w:szCs w:val="20"/>
        </w:rPr>
        <w:t xml:space="preserve">re Life Report: Residential and </w:t>
      </w:r>
      <w:r w:rsidR="003B5A05" w:rsidRPr="003B5A05">
        <w:rPr>
          <w:rFonts w:ascii="Calibri" w:eastAsiaTheme="minorHAnsi" w:hAnsi="Calibri" w:cs="Calibri"/>
          <w:szCs w:val="20"/>
        </w:rPr>
        <w:t>Commercial/Industrial Lighting and HVAC Measures, GDS Associates, Inc.</w:t>
      </w:r>
      <w:r w:rsidR="003B5A05">
        <w:rPr>
          <w:rFonts w:ascii="Calibri" w:eastAsiaTheme="minorHAnsi" w:hAnsi="Calibri" w:cs="Calibri"/>
          <w:szCs w:val="20"/>
        </w:rPr>
        <w:t xml:space="preserve">, </w:t>
      </w:r>
      <w:r w:rsidR="003B5A05" w:rsidRPr="003B5A05">
        <w:rPr>
          <w:rFonts w:ascii="Calibri" w:eastAsiaTheme="minorHAnsi" w:hAnsi="Calibri" w:cs="Calibri"/>
          <w:szCs w:val="20"/>
        </w:rPr>
        <w:t>June 2007.</w:t>
      </w:r>
    </w:p>
    <w:p w:rsidR="00677E6E" w:rsidRPr="00677E6E" w:rsidRDefault="00677E6E" w:rsidP="00677E6E">
      <w:pPr>
        <w:pStyle w:val="ListParagraph"/>
        <w:numPr>
          <w:ilvl w:val="0"/>
          <w:numId w:val="6"/>
        </w:numPr>
      </w:pPr>
      <w:r>
        <w:rPr>
          <w:rFonts w:ascii="Calibri" w:eastAsiaTheme="minorHAnsi" w:hAnsi="Calibri" w:cs="Calibri"/>
          <w:szCs w:val="20"/>
        </w:rPr>
        <w:t>Review of available online installation costs quoted by HVAC contractors.</w:t>
      </w:r>
    </w:p>
    <w:p w:rsidR="003B5A05" w:rsidRPr="003B5A05" w:rsidRDefault="006515F1" w:rsidP="003B5A05">
      <w:pPr>
        <w:pStyle w:val="ListParagraph"/>
        <w:widowControl/>
        <w:numPr>
          <w:ilvl w:val="0"/>
          <w:numId w:val="6"/>
        </w:numPr>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 xml:space="preserve">Copied from footnote 262 of the TRM version 2. </w:t>
      </w:r>
      <w:r w:rsidR="003B5A05" w:rsidRPr="003B5A05">
        <w:rPr>
          <w:rFonts w:ascii="Calibri" w:eastAsiaTheme="minorHAnsi" w:hAnsi="Calibri" w:cs="Calibri"/>
          <w:szCs w:val="20"/>
        </w:rPr>
        <w:t xml:space="preserve">Based on analysis of </w:t>
      </w:r>
      <w:proofErr w:type="spellStart"/>
      <w:r w:rsidR="003B5A05" w:rsidRPr="003B5A05">
        <w:rPr>
          <w:rFonts w:ascii="Calibri" w:eastAsiaTheme="minorHAnsi" w:hAnsi="Calibri" w:cs="Calibri"/>
          <w:szCs w:val="20"/>
        </w:rPr>
        <w:t>Itron</w:t>
      </w:r>
      <w:proofErr w:type="spellEnd"/>
      <w:r w:rsidR="003B5A05" w:rsidRPr="003B5A05">
        <w:rPr>
          <w:rFonts w:ascii="Calibri" w:eastAsiaTheme="minorHAnsi" w:hAnsi="Calibri" w:cs="Calibri"/>
          <w:szCs w:val="20"/>
        </w:rPr>
        <w:t xml:space="preserve"> </w:t>
      </w:r>
      <w:proofErr w:type="spellStart"/>
      <w:r w:rsidR="003B5A05" w:rsidRPr="003B5A05">
        <w:rPr>
          <w:rFonts w:ascii="Calibri" w:eastAsiaTheme="minorHAnsi" w:hAnsi="Calibri" w:cs="Calibri"/>
          <w:szCs w:val="20"/>
        </w:rPr>
        <w:t>eShape</w:t>
      </w:r>
      <w:proofErr w:type="spellEnd"/>
      <w:r w:rsidR="003B5A05" w:rsidRPr="003B5A05">
        <w:rPr>
          <w:rFonts w:ascii="Calibri" w:eastAsiaTheme="minorHAnsi" w:hAnsi="Calibri" w:cs="Calibri"/>
          <w:szCs w:val="20"/>
        </w:rPr>
        <w:t xml:space="preserve"> data for Missouri, calibrated to Illinois loads, supplied by Ameren. The AC load</w:t>
      </w:r>
      <w:r w:rsidR="003B5A05">
        <w:rPr>
          <w:rFonts w:ascii="Calibri" w:eastAsiaTheme="minorHAnsi" w:hAnsi="Calibri" w:cs="Calibri"/>
          <w:szCs w:val="20"/>
        </w:rPr>
        <w:t xml:space="preserve"> </w:t>
      </w:r>
      <w:r w:rsidR="003B5A05" w:rsidRPr="003B5A05">
        <w:rPr>
          <w:rFonts w:ascii="Calibri" w:eastAsiaTheme="minorHAnsi" w:hAnsi="Calibri" w:cs="Calibri"/>
          <w:szCs w:val="20"/>
        </w:rPr>
        <w:t>during the utility’s peak hour is divided by the maximum AC load during the year.</w:t>
      </w:r>
    </w:p>
    <w:p w:rsidR="003B5A05" w:rsidRPr="003B5A05" w:rsidRDefault="006515F1" w:rsidP="003B5A05">
      <w:pPr>
        <w:pStyle w:val="ListParagraph"/>
        <w:widowControl/>
        <w:numPr>
          <w:ilvl w:val="0"/>
          <w:numId w:val="6"/>
        </w:numPr>
        <w:autoSpaceDE w:val="0"/>
        <w:autoSpaceDN w:val="0"/>
        <w:adjustRightInd w:val="0"/>
        <w:spacing w:after="0"/>
        <w:jc w:val="left"/>
        <w:rPr>
          <w:rFonts w:ascii="Calibri" w:eastAsiaTheme="minorHAnsi" w:hAnsi="Calibri" w:cs="Calibri"/>
          <w:szCs w:val="20"/>
        </w:rPr>
      </w:pPr>
      <w:r>
        <w:rPr>
          <w:rFonts w:ascii="Calibri" w:eastAsiaTheme="minorHAnsi" w:hAnsi="Calibri" w:cs="Calibri"/>
          <w:szCs w:val="20"/>
        </w:rPr>
        <w:t xml:space="preserve">Copied from footnote 263 of the TRM version 2. </w:t>
      </w:r>
      <w:r w:rsidR="003B5A05" w:rsidRPr="003B5A05">
        <w:rPr>
          <w:rFonts w:ascii="Calibri" w:eastAsiaTheme="minorHAnsi" w:hAnsi="Calibri" w:cs="Calibri"/>
          <w:szCs w:val="20"/>
        </w:rPr>
        <w:t xml:space="preserve">Based on analysis of </w:t>
      </w:r>
      <w:proofErr w:type="spellStart"/>
      <w:r w:rsidR="003B5A05" w:rsidRPr="003B5A05">
        <w:rPr>
          <w:rFonts w:ascii="Calibri" w:eastAsiaTheme="minorHAnsi" w:hAnsi="Calibri" w:cs="Calibri"/>
          <w:szCs w:val="20"/>
        </w:rPr>
        <w:t>Itron</w:t>
      </w:r>
      <w:proofErr w:type="spellEnd"/>
      <w:r w:rsidR="003B5A05" w:rsidRPr="003B5A05">
        <w:rPr>
          <w:rFonts w:ascii="Calibri" w:eastAsiaTheme="minorHAnsi" w:hAnsi="Calibri" w:cs="Calibri"/>
          <w:szCs w:val="20"/>
        </w:rPr>
        <w:t xml:space="preserve"> </w:t>
      </w:r>
      <w:proofErr w:type="spellStart"/>
      <w:r w:rsidR="003B5A05" w:rsidRPr="003B5A05">
        <w:rPr>
          <w:rFonts w:ascii="Calibri" w:eastAsiaTheme="minorHAnsi" w:hAnsi="Calibri" w:cs="Calibri"/>
          <w:szCs w:val="20"/>
        </w:rPr>
        <w:t>eShape</w:t>
      </w:r>
      <w:proofErr w:type="spellEnd"/>
      <w:r w:rsidR="003B5A05" w:rsidRPr="003B5A05">
        <w:rPr>
          <w:rFonts w:ascii="Calibri" w:eastAsiaTheme="minorHAnsi" w:hAnsi="Calibri" w:cs="Calibri"/>
          <w:szCs w:val="20"/>
        </w:rPr>
        <w:t xml:space="preserve"> data for Missouri, calibrated to Illinois loads, supplied by Ameren. The average</w:t>
      </w:r>
      <w:r w:rsidR="003B5A05">
        <w:rPr>
          <w:rFonts w:ascii="Calibri" w:eastAsiaTheme="minorHAnsi" w:hAnsi="Calibri" w:cs="Calibri"/>
          <w:szCs w:val="20"/>
        </w:rPr>
        <w:t xml:space="preserve"> </w:t>
      </w:r>
      <w:r w:rsidR="003B5A05" w:rsidRPr="003B5A05">
        <w:rPr>
          <w:rFonts w:ascii="Calibri" w:eastAsiaTheme="minorHAnsi" w:hAnsi="Calibri" w:cs="Calibri"/>
          <w:szCs w:val="20"/>
        </w:rPr>
        <w:t>AC load over the PJM peak period (1-5pm, M-F, June through August) is divided by the maximum AC load during</w:t>
      </w:r>
      <w:r w:rsidR="003B5A05">
        <w:rPr>
          <w:rFonts w:ascii="Calibri" w:eastAsiaTheme="minorHAnsi" w:hAnsi="Calibri" w:cs="Calibri"/>
          <w:szCs w:val="20"/>
        </w:rPr>
        <w:t xml:space="preserve"> </w:t>
      </w:r>
      <w:r w:rsidR="003B5A05" w:rsidRPr="003B5A05">
        <w:rPr>
          <w:rFonts w:ascii="Calibri" w:eastAsiaTheme="minorHAnsi" w:hAnsi="Calibri" w:cs="Calibri"/>
          <w:szCs w:val="20"/>
        </w:rPr>
        <w:t>the year</w:t>
      </w:r>
      <w:r w:rsidR="003B5A05">
        <w:rPr>
          <w:rFonts w:ascii="Calibri" w:eastAsiaTheme="minorHAnsi" w:hAnsi="Calibri" w:cs="Calibri"/>
          <w:szCs w:val="20"/>
        </w:rPr>
        <w:t>.</w:t>
      </w:r>
    </w:p>
    <w:p w:rsidR="00677E6E" w:rsidRDefault="00677E6E" w:rsidP="00677E6E">
      <w:pPr>
        <w:pStyle w:val="ListParagraph"/>
        <w:numPr>
          <w:ilvl w:val="0"/>
          <w:numId w:val="6"/>
        </w:numPr>
      </w:pPr>
      <w:r w:rsidRPr="00706131">
        <w:t xml:space="preserve">See the </w:t>
      </w:r>
      <w:r>
        <w:t xml:space="preserve">accompanying </w:t>
      </w:r>
      <w:r w:rsidRPr="00706131">
        <w:t>excel spreadsheet outlining our method for determinin</w:t>
      </w:r>
      <w:r>
        <w:t>g max and min savings potential and how we determined appropriate PLD values.</w:t>
      </w:r>
    </w:p>
    <w:p w:rsidR="00B35977" w:rsidRDefault="00B35977" w:rsidP="001D230F">
      <w:pPr>
        <w:pStyle w:val="ListParagraph"/>
        <w:widowControl/>
        <w:numPr>
          <w:ilvl w:val="0"/>
          <w:numId w:val="6"/>
        </w:numPr>
        <w:autoSpaceDE w:val="0"/>
        <w:autoSpaceDN w:val="0"/>
        <w:adjustRightInd w:val="0"/>
        <w:spacing w:after="0"/>
        <w:jc w:val="left"/>
      </w:pPr>
      <w:r>
        <w:t xml:space="preserve">Annual Household Heating Load in kWh was </w:t>
      </w:r>
      <w:r w:rsidR="00677E6E">
        <w:t xml:space="preserve">copied from the </w:t>
      </w:r>
      <w:r w:rsidR="00464AB7">
        <w:t>residential programmable thermostat measure being considered at for inclusion in the TRM.</w:t>
      </w:r>
    </w:p>
    <w:p w:rsidR="006515F1" w:rsidRDefault="00BC4EE7" w:rsidP="001D230F">
      <w:pPr>
        <w:pStyle w:val="ListParagraph"/>
        <w:numPr>
          <w:ilvl w:val="0"/>
          <w:numId w:val="6"/>
        </w:numPr>
      </w:pPr>
      <w:r>
        <w:t xml:space="preserve">International Energy Conservation Code 2012, table </w:t>
      </w:r>
      <w:proofErr w:type="gramStart"/>
      <w:r>
        <w:t>C403.2.3(</w:t>
      </w:r>
      <w:proofErr w:type="gramEnd"/>
      <w:r>
        <w:t>3)</w:t>
      </w:r>
      <w:r w:rsidR="00706131">
        <w:t>. Converted from EER to SEER by multiplying by a factor of 1.1.</w:t>
      </w:r>
    </w:p>
    <w:p w:rsidR="006515F1" w:rsidRPr="008A5A14" w:rsidRDefault="006515F1" w:rsidP="001D230F">
      <w:pPr>
        <w:pStyle w:val="ListParagraph"/>
        <w:numPr>
          <w:ilvl w:val="0"/>
          <w:numId w:val="6"/>
        </w:numPr>
      </w:pPr>
      <w:r>
        <w:t xml:space="preserve">Copied from footnote 265 of the TRM version 2. </w:t>
      </w:r>
      <w:r w:rsidRPr="006515F1">
        <w:rPr>
          <w:rFonts w:ascii="Calibri" w:eastAsiaTheme="minorHAnsi" w:hAnsi="Calibri" w:cs="Calibri"/>
          <w:szCs w:val="20"/>
        </w:rPr>
        <w:t>Heating and cooling EFLH data based on a series of prototypical small commercial building simulation runs for the Ohio TRM. Values shown are weighted averages across fast food restaurant, full service restaurant, assembly, big box retail, small retail, small office, light industrial and school building models. The prototypes are based on the California DEER study prototypes, modified for local construction practices. Simulations were run using TMY3 weather data for each of the cities listed. Building prototypes used in the energy modeling are described in Appendix A - Prototypical Building Energy Simulation Model Development. The Ohio values were adjusted base on CCD and HDD for IL locations. Further study recommended for IL specific building types.</w:t>
      </w:r>
    </w:p>
    <w:p w:rsidR="006D455A" w:rsidRDefault="006D455A" w:rsidP="001D230F">
      <w:pPr>
        <w:pStyle w:val="ListParagraph"/>
        <w:numPr>
          <w:ilvl w:val="0"/>
          <w:numId w:val="6"/>
        </w:numPr>
        <w:rPr>
          <w:szCs w:val="20"/>
        </w:rPr>
      </w:pPr>
      <w:r w:rsidRPr="006D455A">
        <w:rPr>
          <w:noProof/>
          <w:szCs w:val="20"/>
        </w:rPr>
        <w:t>Ecotope Study, prepared for Bonneville Power Administration, “</w:t>
      </w:r>
      <w:r w:rsidRPr="006D455A">
        <w:rPr>
          <w:szCs w:val="20"/>
        </w:rPr>
        <w:t xml:space="preserve">Residential Ductless Mini-Split Heat Pump Retrofit Monitoring,” </w:t>
      </w:r>
      <w:r w:rsidR="00DB69A0">
        <w:rPr>
          <w:szCs w:val="20"/>
        </w:rPr>
        <w:t xml:space="preserve">Monmouth, Oregon, </w:t>
      </w:r>
      <w:r w:rsidRPr="006D455A">
        <w:rPr>
          <w:szCs w:val="20"/>
        </w:rPr>
        <w:t>June, 2009.</w:t>
      </w:r>
    </w:p>
    <w:p w:rsidR="006D455A" w:rsidRDefault="006D455A" w:rsidP="001D230F">
      <w:pPr>
        <w:pStyle w:val="ListParagraph"/>
        <w:numPr>
          <w:ilvl w:val="0"/>
          <w:numId w:val="6"/>
        </w:numPr>
        <w:rPr>
          <w:szCs w:val="20"/>
        </w:rPr>
      </w:pPr>
      <w:proofErr w:type="spellStart"/>
      <w:r>
        <w:rPr>
          <w:szCs w:val="20"/>
        </w:rPr>
        <w:t>Ecotope</w:t>
      </w:r>
      <w:proofErr w:type="spellEnd"/>
      <w:r>
        <w:rPr>
          <w:szCs w:val="20"/>
        </w:rPr>
        <w:t xml:space="preserve"> </w:t>
      </w:r>
      <w:proofErr w:type="gramStart"/>
      <w:r>
        <w:rPr>
          <w:szCs w:val="20"/>
        </w:rPr>
        <w:t>Study,</w:t>
      </w:r>
      <w:proofErr w:type="gramEnd"/>
      <w:r>
        <w:rPr>
          <w:szCs w:val="20"/>
        </w:rPr>
        <w:t xml:space="preserve"> Prepared for Bonneville Power Administration, “Ductless Heat Pump Retrofits in Multifamily and Small Commercial Buildings,” December, 2012.</w:t>
      </w:r>
    </w:p>
    <w:p w:rsidR="00464AB7" w:rsidRPr="004C13D8" w:rsidRDefault="004C13D8" w:rsidP="001D230F">
      <w:pPr>
        <w:pStyle w:val="ListParagraph"/>
        <w:numPr>
          <w:ilvl w:val="0"/>
          <w:numId w:val="6"/>
        </w:numPr>
        <w:rPr>
          <w:szCs w:val="20"/>
        </w:rPr>
      </w:pPr>
      <w:r>
        <w:rPr>
          <w:rFonts w:eastAsiaTheme="minorHAnsi" w:cs="Arial"/>
          <w:szCs w:val="20"/>
        </w:rPr>
        <w:t>KEMA Study</w:t>
      </w:r>
      <w:r w:rsidRPr="004C13D8">
        <w:rPr>
          <w:rFonts w:eastAsiaTheme="minorHAnsi" w:cs="Arial"/>
          <w:szCs w:val="20"/>
        </w:rPr>
        <w:t>,</w:t>
      </w:r>
      <w:r>
        <w:rPr>
          <w:rFonts w:eastAsiaTheme="minorHAnsi" w:cs="Arial"/>
          <w:szCs w:val="20"/>
        </w:rPr>
        <w:t xml:space="preserve"> Prepared for NSTAR Electric and Gas Corporation et al. “Ductless Mini Pilot Study,”</w:t>
      </w:r>
      <w:r w:rsidRPr="004C13D8">
        <w:rPr>
          <w:rFonts w:eastAsiaTheme="minorHAnsi" w:cs="Arial"/>
          <w:szCs w:val="20"/>
        </w:rPr>
        <w:t xml:space="preserve"> Middletown, Connecticut, June, 2009</w:t>
      </w:r>
    </w:p>
    <w:p w:rsidR="008A5A14" w:rsidRPr="006515F1" w:rsidRDefault="008A5A14" w:rsidP="008A5A14">
      <w:pPr>
        <w:pStyle w:val="ListParagraph"/>
      </w:pPr>
    </w:p>
    <w:p w:rsidR="003B5A05" w:rsidRDefault="003B5A05" w:rsidP="00167313"/>
    <w:bookmarkEnd w:id="38"/>
    <w:bookmarkEnd w:id="39"/>
    <w:bookmarkEnd w:id="40"/>
    <w:p w:rsidR="007F7988" w:rsidRPr="00845600" w:rsidRDefault="007F7988" w:rsidP="007F7988">
      <w:pPr>
        <w:rPr>
          <w:rFonts w:cstheme="minorHAnsi"/>
          <w:sz w:val="22"/>
        </w:rPr>
      </w:pPr>
      <w:r w:rsidRPr="00845600">
        <w:rPr>
          <w:rFonts w:cstheme="minorHAnsi"/>
          <w:sz w:val="22"/>
        </w:rPr>
        <w:br w:type="page"/>
      </w:r>
    </w:p>
    <w:p w:rsidR="007F7988" w:rsidRDefault="006601E2" w:rsidP="007F7988">
      <w:pPr>
        <w:pStyle w:val="Heading1"/>
      </w:pPr>
      <w:bookmarkStart w:id="71" w:name="_Toc343160285"/>
      <w:r>
        <w:lastRenderedPageBreak/>
        <w:t>Stakeholder Comments</w:t>
      </w:r>
      <w:bookmarkEnd w:id="71"/>
    </w:p>
    <w:p w:rsidR="00961CDF" w:rsidRDefault="00961CDF" w:rsidP="00961CDF">
      <w:pPr>
        <w:pStyle w:val="Heading2"/>
      </w:pPr>
      <w:bookmarkStart w:id="72" w:name="_Toc343160286"/>
      <w:r>
        <w:t>Author (Company) and Date</w:t>
      </w:r>
      <w:bookmarkEnd w:id="72"/>
    </w:p>
    <w:p w:rsidR="003E1B7D" w:rsidRDefault="003E1B7D" w:rsidP="003E1B7D">
      <w:pPr>
        <w:widowControl/>
        <w:spacing w:after="0"/>
        <w:ind w:left="720"/>
        <w:jc w:val="left"/>
      </w:pPr>
    </w:p>
    <w:sectPr w:rsidR="003E1B7D" w:rsidSect="00950A89">
      <w:headerReference w:type="even" r:id="rId14"/>
      <w:headerReference w:type="default" r:id="rId15"/>
      <w:footerReference w:type="default" r:id="rId16"/>
      <w:headerReference w:type="first" r:id="rId17"/>
      <w:pgSz w:w="12240" w:h="15840" w:code="1"/>
      <w:pgMar w:top="1440" w:right="1440" w:bottom="1440" w:left="144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F94" w:rsidRDefault="00350F94" w:rsidP="00D466B6">
      <w:pPr>
        <w:spacing w:after="0"/>
      </w:pPr>
      <w:r>
        <w:separator/>
      </w:r>
    </w:p>
  </w:endnote>
  <w:endnote w:type="continuationSeparator" w:id="0">
    <w:p w:rsidR="00350F94" w:rsidRDefault="00350F94" w:rsidP="00D466B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6931683"/>
      <w:docPartObj>
        <w:docPartGallery w:val="Page Numbers (Top of Page)"/>
        <w:docPartUnique/>
      </w:docPartObj>
    </w:sdtPr>
    <w:sdtContent>
      <w:p w:rsidR="00210DB6" w:rsidRDefault="00210DB6" w:rsidP="00950A89">
        <w:pPr>
          <w:pStyle w:val="Footer"/>
          <w:spacing w:after="0"/>
          <w:jc w:val="center"/>
        </w:pPr>
      </w:p>
      <w:p w:rsidR="00210DB6" w:rsidRDefault="00210DB6"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8127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81274">
          <w:rPr>
            <w:b/>
            <w:bCs/>
            <w:noProof/>
          </w:rPr>
          <w:t>16</w:t>
        </w:r>
        <w:r>
          <w:rPr>
            <w:b/>
            <w:bCs/>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4D5" w:rsidRDefault="005844D5">
    <w:pPr>
      <w:pStyle w:val="Footer"/>
    </w:pPr>
  </w:p>
  <w:sdt>
    <w:sdtPr>
      <w:id w:val="-1709180691"/>
      <w:docPartObj>
        <w:docPartGallery w:val="Page Numbers (Top of Page)"/>
        <w:docPartUnique/>
      </w:docPartObj>
    </w:sdtPr>
    <w:sdtContent>
      <w:p w:rsidR="00210DB6" w:rsidRDefault="00210DB6" w:rsidP="00950A89">
        <w:pPr>
          <w:pStyle w:val="Footer"/>
          <w:spacing w:after="0"/>
          <w:jc w:val="center"/>
        </w:pPr>
      </w:p>
      <w:p w:rsidR="00210DB6" w:rsidRDefault="00210DB6" w:rsidP="00950A89">
        <w:pPr>
          <w:pStyle w:val="Footer"/>
          <w:pBdr>
            <w:top w:val="single" w:sz="4" w:space="1" w:color="auto"/>
          </w:pBdr>
          <w:spacing w:after="0"/>
          <w:jc w:val="center"/>
        </w:pPr>
        <w:r>
          <w:t xml:space="preserve">Page </w:t>
        </w:r>
        <w:fldSimple w:instr=" PAGE ">
          <w:r w:rsidR="005D549A">
            <w:rPr>
              <w:noProof/>
            </w:rPr>
            <w:t>14</w:t>
          </w:r>
        </w:fldSimple>
        <w:r>
          <w:t xml:space="preserve"> of </w:t>
        </w:r>
        <w:fldSimple w:instr=" NUMPAGES  ">
          <w:r w:rsidR="005D549A">
            <w:rPr>
              <w:noProof/>
            </w:rPr>
            <w:t>15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F94" w:rsidRDefault="00350F94" w:rsidP="00D466B6">
      <w:pPr>
        <w:spacing w:after="0"/>
      </w:pPr>
      <w:r>
        <w:separator/>
      </w:r>
    </w:p>
  </w:footnote>
  <w:footnote w:type="continuationSeparator" w:id="0">
    <w:p w:rsidR="00350F94" w:rsidRDefault="00350F94" w:rsidP="00D466B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B6" w:rsidRPr="00C07E28" w:rsidRDefault="00210DB6" w:rsidP="00950A89">
    <w:pPr>
      <w:pStyle w:val="HeaderIL"/>
      <w:rPr>
        <w:b/>
      </w:rPr>
    </w:pPr>
    <w:r w:rsidRPr="00C07E28">
      <w:rPr>
        <w:b/>
      </w:rPr>
      <w:t>Illinois Statewide Technical Reference Manual</w:t>
    </w:r>
    <w:r>
      <w:rPr>
        <w:b/>
      </w:rPr>
      <w:t xml:space="preserve"> – Work Paper: </w:t>
    </w:r>
    <w:r>
      <w:rPr>
        <w:b/>
        <w:szCs w:val="20"/>
      </w:rPr>
      <w:t>Ductless Heat Pumps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B6" w:rsidRPr="00A05FC2" w:rsidRDefault="00210DB6" w:rsidP="00387ED6">
    <w:pPr>
      <w:pStyle w:val="HeaderIL"/>
    </w:pPr>
    <w:r>
      <w:t>I</w:t>
    </w:r>
    <w:r w:rsidRPr="00AB4D81">
      <w:t>llinois Statewide Technical Reference Manual</w:t>
    </w:r>
    <w:r>
      <w:t xml:space="preserve"> –</w:t>
    </w:r>
    <w:r w:rsidRPr="00387ED6">
      <w:t xml:space="preserve"> </w:t>
    </w:r>
    <w:r>
      <w:t xml:space="preserve">Work Paper: </w:t>
    </w:r>
    <w:r>
      <w:rPr>
        <w:b/>
        <w:szCs w:val="20"/>
      </w:rPr>
      <w:t>Ductless Heat Pumps</w:t>
    </w:r>
  </w:p>
  <w:p w:rsidR="00210DB6" w:rsidRDefault="00210DB6" w:rsidP="00950A89">
    <w:pPr>
      <w:pStyle w:val="HeaderI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B6" w:rsidRDefault="00210DB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B6" w:rsidRPr="00A05FC2" w:rsidRDefault="00210DB6" w:rsidP="00950A89">
    <w:pPr>
      <w:pStyle w:val="HeaderIL"/>
    </w:pPr>
    <w:r w:rsidRPr="005D746C">
      <w:t xml:space="preserve">Illinois Statewide Technical Reference Manual </w:t>
    </w:r>
    <w:r>
      <w:t xml:space="preserve">– Work Paper: </w:t>
    </w:r>
    <w:r>
      <w:rPr>
        <w:b/>
        <w:szCs w:val="20"/>
      </w:rPr>
      <w:t>Ductless Heat Pumps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B6" w:rsidRDefault="00210DB6"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295"/>
    <w:multiLevelType w:val="hybridMultilevel"/>
    <w:tmpl w:val="10B2CC44"/>
    <w:lvl w:ilvl="0" w:tplc="51C8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8C7D85"/>
    <w:multiLevelType w:val="multilevel"/>
    <w:tmpl w:val="650614A4"/>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1E6500F"/>
    <w:multiLevelType w:val="hybridMultilevel"/>
    <w:tmpl w:val="66E86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62156F"/>
    <w:multiLevelType w:val="hybridMultilevel"/>
    <w:tmpl w:val="10B2CC44"/>
    <w:lvl w:ilvl="0" w:tplc="51C8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B5758"/>
    <w:multiLevelType w:val="hybridMultilevel"/>
    <w:tmpl w:val="10B2CC44"/>
    <w:lvl w:ilvl="0" w:tplc="51C8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8"/>
  </w:num>
  <w:num w:numId="3">
    <w:abstractNumId w:val="4"/>
  </w:num>
  <w:num w:numId="4">
    <w:abstractNumId w:val="7"/>
  </w:num>
  <w:num w:numId="5">
    <w:abstractNumId w:val="3"/>
  </w:num>
  <w:num w:numId="6">
    <w:abstractNumId w:val="6"/>
  </w:num>
  <w:num w:numId="7">
    <w:abstractNumId w:val="0"/>
  </w:num>
  <w:num w:numId="8">
    <w:abstractNumId w:val="2"/>
  </w:num>
  <w:num w:numId="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46082"/>
  </w:hdrShapeDefaults>
  <w:footnotePr>
    <w:footnote w:id="-1"/>
    <w:footnote w:id="0"/>
  </w:footnotePr>
  <w:endnotePr>
    <w:endnote w:id="-1"/>
    <w:endnote w:id="0"/>
  </w:endnotePr>
  <w:compat/>
  <w:rsids>
    <w:rsidRoot w:val="00D466B6"/>
    <w:rsid w:val="0000286F"/>
    <w:rsid w:val="0000534F"/>
    <w:rsid w:val="00025F84"/>
    <w:rsid w:val="000262D9"/>
    <w:rsid w:val="00037366"/>
    <w:rsid w:val="000373AD"/>
    <w:rsid w:val="000464BE"/>
    <w:rsid w:val="00050D40"/>
    <w:rsid w:val="00051BC4"/>
    <w:rsid w:val="00054096"/>
    <w:rsid w:val="00061899"/>
    <w:rsid w:val="000679C8"/>
    <w:rsid w:val="00081C22"/>
    <w:rsid w:val="000864A4"/>
    <w:rsid w:val="000A59DA"/>
    <w:rsid w:val="000B20FD"/>
    <w:rsid w:val="000B2E10"/>
    <w:rsid w:val="000B32D0"/>
    <w:rsid w:val="000B62BB"/>
    <w:rsid w:val="000C0BF2"/>
    <w:rsid w:val="000C51B5"/>
    <w:rsid w:val="000E4614"/>
    <w:rsid w:val="000E6E75"/>
    <w:rsid w:val="000F3EAF"/>
    <w:rsid w:val="00103F04"/>
    <w:rsid w:val="0010553E"/>
    <w:rsid w:val="00106013"/>
    <w:rsid w:val="001066B2"/>
    <w:rsid w:val="001067C7"/>
    <w:rsid w:val="00110B16"/>
    <w:rsid w:val="00121132"/>
    <w:rsid w:val="00123785"/>
    <w:rsid w:val="00124CB5"/>
    <w:rsid w:val="0013487A"/>
    <w:rsid w:val="00155577"/>
    <w:rsid w:val="00161D83"/>
    <w:rsid w:val="00164BDB"/>
    <w:rsid w:val="00167313"/>
    <w:rsid w:val="00170CD6"/>
    <w:rsid w:val="0017700C"/>
    <w:rsid w:val="00182C47"/>
    <w:rsid w:val="0019192B"/>
    <w:rsid w:val="0019410A"/>
    <w:rsid w:val="001C2C52"/>
    <w:rsid w:val="001C3C7D"/>
    <w:rsid w:val="001D230F"/>
    <w:rsid w:val="001D59C9"/>
    <w:rsid w:val="001E043D"/>
    <w:rsid w:val="001E6327"/>
    <w:rsid w:val="001F26C9"/>
    <w:rsid w:val="00210DB6"/>
    <w:rsid w:val="00213247"/>
    <w:rsid w:val="00217943"/>
    <w:rsid w:val="00227820"/>
    <w:rsid w:val="002301DF"/>
    <w:rsid w:val="00235105"/>
    <w:rsid w:val="00243671"/>
    <w:rsid w:val="00253901"/>
    <w:rsid w:val="00257AF1"/>
    <w:rsid w:val="002621DF"/>
    <w:rsid w:val="00287421"/>
    <w:rsid w:val="00295258"/>
    <w:rsid w:val="002956EC"/>
    <w:rsid w:val="00297B19"/>
    <w:rsid w:val="002A0848"/>
    <w:rsid w:val="002B3E28"/>
    <w:rsid w:val="002B40F7"/>
    <w:rsid w:val="002C4E42"/>
    <w:rsid w:val="002D0242"/>
    <w:rsid w:val="002D0751"/>
    <w:rsid w:val="002D48A9"/>
    <w:rsid w:val="002D6ABE"/>
    <w:rsid w:val="002E3FA9"/>
    <w:rsid w:val="00323921"/>
    <w:rsid w:val="003334BA"/>
    <w:rsid w:val="0034443E"/>
    <w:rsid w:val="003449FC"/>
    <w:rsid w:val="00350F94"/>
    <w:rsid w:val="003546DC"/>
    <w:rsid w:val="003577C7"/>
    <w:rsid w:val="0035792D"/>
    <w:rsid w:val="0036380B"/>
    <w:rsid w:val="00371AB7"/>
    <w:rsid w:val="00374FEB"/>
    <w:rsid w:val="00387ED6"/>
    <w:rsid w:val="003A1184"/>
    <w:rsid w:val="003A5E9A"/>
    <w:rsid w:val="003A70B4"/>
    <w:rsid w:val="003B0D77"/>
    <w:rsid w:val="003B5A05"/>
    <w:rsid w:val="003C0475"/>
    <w:rsid w:val="003E1B7D"/>
    <w:rsid w:val="003E5937"/>
    <w:rsid w:val="003F5722"/>
    <w:rsid w:val="00407665"/>
    <w:rsid w:val="00430E3C"/>
    <w:rsid w:val="00433B40"/>
    <w:rsid w:val="00444040"/>
    <w:rsid w:val="00450F81"/>
    <w:rsid w:val="00464AB7"/>
    <w:rsid w:val="00464D9A"/>
    <w:rsid w:val="0047499E"/>
    <w:rsid w:val="004756D6"/>
    <w:rsid w:val="0047695F"/>
    <w:rsid w:val="004B32A2"/>
    <w:rsid w:val="004C07BB"/>
    <w:rsid w:val="004C13D8"/>
    <w:rsid w:val="004C3487"/>
    <w:rsid w:val="004D7EBA"/>
    <w:rsid w:val="004E5820"/>
    <w:rsid w:val="004F1FDC"/>
    <w:rsid w:val="004F254B"/>
    <w:rsid w:val="004F2EC5"/>
    <w:rsid w:val="005016E6"/>
    <w:rsid w:val="00524AB7"/>
    <w:rsid w:val="00536750"/>
    <w:rsid w:val="00540599"/>
    <w:rsid w:val="00545238"/>
    <w:rsid w:val="005534BF"/>
    <w:rsid w:val="00556BF5"/>
    <w:rsid w:val="00580502"/>
    <w:rsid w:val="005816C2"/>
    <w:rsid w:val="005844D5"/>
    <w:rsid w:val="005A64BA"/>
    <w:rsid w:val="005B377A"/>
    <w:rsid w:val="005C15EF"/>
    <w:rsid w:val="005D549A"/>
    <w:rsid w:val="005E0322"/>
    <w:rsid w:val="005F3B9A"/>
    <w:rsid w:val="005F50D9"/>
    <w:rsid w:val="00600955"/>
    <w:rsid w:val="00600D3A"/>
    <w:rsid w:val="00602008"/>
    <w:rsid w:val="006515F1"/>
    <w:rsid w:val="006601E2"/>
    <w:rsid w:val="00661F93"/>
    <w:rsid w:val="006623CD"/>
    <w:rsid w:val="00665D88"/>
    <w:rsid w:val="006662E7"/>
    <w:rsid w:val="00677E6E"/>
    <w:rsid w:val="0068065B"/>
    <w:rsid w:val="006806DF"/>
    <w:rsid w:val="00681CC1"/>
    <w:rsid w:val="0068511E"/>
    <w:rsid w:val="006A35C0"/>
    <w:rsid w:val="006B3E5E"/>
    <w:rsid w:val="006C5D52"/>
    <w:rsid w:val="006C5E0D"/>
    <w:rsid w:val="006C7393"/>
    <w:rsid w:val="006C7678"/>
    <w:rsid w:val="006D0B41"/>
    <w:rsid w:val="006D0CC5"/>
    <w:rsid w:val="006D455A"/>
    <w:rsid w:val="006E6A59"/>
    <w:rsid w:val="006F084B"/>
    <w:rsid w:val="006F4468"/>
    <w:rsid w:val="006F702E"/>
    <w:rsid w:val="00706131"/>
    <w:rsid w:val="0071617A"/>
    <w:rsid w:val="00727C31"/>
    <w:rsid w:val="00735378"/>
    <w:rsid w:val="0076747F"/>
    <w:rsid w:val="007742FF"/>
    <w:rsid w:val="007845D7"/>
    <w:rsid w:val="007A38FA"/>
    <w:rsid w:val="007E7408"/>
    <w:rsid w:val="007F564D"/>
    <w:rsid w:val="007F5FDF"/>
    <w:rsid w:val="007F7988"/>
    <w:rsid w:val="00804228"/>
    <w:rsid w:val="008051DA"/>
    <w:rsid w:val="00812D25"/>
    <w:rsid w:val="008172B3"/>
    <w:rsid w:val="008407B9"/>
    <w:rsid w:val="00841158"/>
    <w:rsid w:val="00841B62"/>
    <w:rsid w:val="00842C1A"/>
    <w:rsid w:val="00843486"/>
    <w:rsid w:val="0084544B"/>
    <w:rsid w:val="00845600"/>
    <w:rsid w:val="0085180A"/>
    <w:rsid w:val="0085283F"/>
    <w:rsid w:val="00856185"/>
    <w:rsid w:val="00856D91"/>
    <w:rsid w:val="00863AA4"/>
    <w:rsid w:val="008744A2"/>
    <w:rsid w:val="00876DCA"/>
    <w:rsid w:val="00881D79"/>
    <w:rsid w:val="00882AC3"/>
    <w:rsid w:val="008877B8"/>
    <w:rsid w:val="00890D1E"/>
    <w:rsid w:val="008A45CE"/>
    <w:rsid w:val="008A5A14"/>
    <w:rsid w:val="008A5E0E"/>
    <w:rsid w:val="008B113E"/>
    <w:rsid w:val="008B2C10"/>
    <w:rsid w:val="008B7228"/>
    <w:rsid w:val="008D2CD6"/>
    <w:rsid w:val="008D5407"/>
    <w:rsid w:val="008E2945"/>
    <w:rsid w:val="008E3420"/>
    <w:rsid w:val="008E44C7"/>
    <w:rsid w:val="008F4BAF"/>
    <w:rsid w:val="008F7CC4"/>
    <w:rsid w:val="00912D82"/>
    <w:rsid w:val="0091644D"/>
    <w:rsid w:val="00916665"/>
    <w:rsid w:val="00917D37"/>
    <w:rsid w:val="009372CB"/>
    <w:rsid w:val="00941FF1"/>
    <w:rsid w:val="00950A89"/>
    <w:rsid w:val="0095406F"/>
    <w:rsid w:val="00956E04"/>
    <w:rsid w:val="009576F0"/>
    <w:rsid w:val="00961CDF"/>
    <w:rsid w:val="00963F3D"/>
    <w:rsid w:val="00967724"/>
    <w:rsid w:val="00977F48"/>
    <w:rsid w:val="009806EC"/>
    <w:rsid w:val="00984D24"/>
    <w:rsid w:val="009957C4"/>
    <w:rsid w:val="009A32F2"/>
    <w:rsid w:val="009B4455"/>
    <w:rsid w:val="009B710E"/>
    <w:rsid w:val="009B7C19"/>
    <w:rsid w:val="009D156B"/>
    <w:rsid w:val="009D5D6C"/>
    <w:rsid w:val="009D6970"/>
    <w:rsid w:val="009E0891"/>
    <w:rsid w:val="009F10DF"/>
    <w:rsid w:val="009F2A2A"/>
    <w:rsid w:val="00A05FC2"/>
    <w:rsid w:val="00A10140"/>
    <w:rsid w:val="00A11F19"/>
    <w:rsid w:val="00A229A2"/>
    <w:rsid w:val="00A24CAD"/>
    <w:rsid w:val="00A25D94"/>
    <w:rsid w:val="00A35054"/>
    <w:rsid w:val="00A40080"/>
    <w:rsid w:val="00A52155"/>
    <w:rsid w:val="00A54E2D"/>
    <w:rsid w:val="00A72068"/>
    <w:rsid w:val="00A7275F"/>
    <w:rsid w:val="00A73A6B"/>
    <w:rsid w:val="00A81B28"/>
    <w:rsid w:val="00AA038F"/>
    <w:rsid w:val="00AA1654"/>
    <w:rsid w:val="00AB1F12"/>
    <w:rsid w:val="00AB34E3"/>
    <w:rsid w:val="00AB5B35"/>
    <w:rsid w:val="00AD3155"/>
    <w:rsid w:val="00AD4B3F"/>
    <w:rsid w:val="00AD5A9D"/>
    <w:rsid w:val="00AD6423"/>
    <w:rsid w:val="00AF082B"/>
    <w:rsid w:val="00AF1404"/>
    <w:rsid w:val="00AF34E3"/>
    <w:rsid w:val="00AF558B"/>
    <w:rsid w:val="00B035F3"/>
    <w:rsid w:val="00B042B6"/>
    <w:rsid w:val="00B175AF"/>
    <w:rsid w:val="00B2151C"/>
    <w:rsid w:val="00B273E4"/>
    <w:rsid w:val="00B35977"/>
    <w:rsid w:val="00B52D6D"/>
    <w:rsid w:val="00B66A60"/>
    <w:rsid w:val="00B806AD"/>
    <w:rsid w:val="00B867CD"/>
    <w:rsid w:val="00BA14F9"/>
    <w:rsid w:val="00BB3C1F"/>
    <w:rsid w:val="00BC4EE7"/>
    <w:rsid w:val="00BD0E8A"/>
    <w:rsid w:val="00BE1241"/>
    <w:rsid w:val="00BE3A23"/>
    <w:rsid w:val="00BF4BD6"/>
    <w:rsid w:val="00C021EB"/>
    <w:rsid w:val="00C15F4F"/>
    <w:rsid w:val="00C17004"/>
    <w:rsid w:val="00C376BF"/>
    <w:rsid w:val="00C40549"/>
    <w:rsid w:val="00C43DDE"/>
    <w:rsid w:val="00C554D2"/>
    <w:rsid w:val="00C666AC"/>
    <w:rsid w:val="00C80A1F"/>
    <w:rsid w:val="00C86BAA"/>
    <w:rsid w:val="00C87D87"/>
    <w:rsid w:val="00CA3277"/>
    <w:rsid w:val="00CA46D7"/>
    <w:rsid w:val="00CA6292"/>
    <w:rsid w:val="00CB6636"/>
    <w:rsid w:val="00CC739B"/>
    <w:rsid w:val="00CE5BAE"/>
    <w:rsid w:val="00CF4527"/>
    <w:rsid w:val="00CF50CE"/>
    <w:rsid w:val="00D1642C"/>
    <w:rsid w:val="00D21F61"/>
    <w:rsid w:val="00D241A0"/>
    <w:rsid w:val="00D40739"/>
    <w:rsid w:val="00D466B6"/>
    <w:rsid w:val="00D4731C"/>
    <w:rsid w:val="00D54414"/>
    <w:rsid w:val="00D55239"/>
    <w:rsid w:val="00D5654A"/>
    <w:rsid w:val="00D63FC8"/>
    <w:rsid w:val="00D66665"/>
    <w:rsid w:val="00D75B58"/>
    <w:rsid w:val="00D81274"/>
    <w:rsid w:val="00D816C8"/>
    <w:rsid w:val="00D83AAB"/>
    <w:rsid w:val="00D900E1"/>
    <w:rsid w:val="00DA1693"/>
    <w:rsid w:val="00DA1B3D"/>
    <w:rsid w:val="00DB1307"/>
    <w:rsid w:val="00DB5EB8"/>
    <w:rsid w:val="00DB6480"/>
    <w:rsid w:val="00DB69A0"/>
    <w:rsid w:val="00DB7903"/>
    <w:rsid w:val="00DD5764"/>
    <w:rsid w:val="00DE2783"/>
    <w:rsid w:val="00DE4273"/>
    <w:rsid w:val="00DE4A69"/>
    <w:rsid w:val="00DE5954"/>
    <w:rsid w:val="00DE6FC8"/>
    <w:rsid w:val="00DF20B4"/>
    <w:rsid w:val="00DF34BF"/>
    <w:rsid w:val="00DF66D3"/>
    <w:rsid w:val="00E10E97"/>
    <w:rsid w:val="00E17D29"/>
    <w:rsid w:val="00E35074"/>
    <w:rsid w:val="00E4272F"/>
    <w:rsid w:val="00E475B0"/>
    <w:rsid w:val="00E540CE"/>
    <w:rsid w:val="00E63C70"/>
    <w:rsid w:val="00E80315"/>
    <w:rsid w:val="00E80ED3"/>
    <w:rsid w:val="00EB1B2B"/>
    <w:rsid w:val="00EB3A8F"/>
    <w:rsid w:val="00EC08BA"/>
    <w:rsid w:val="00EE3C80"/>
    <w:rsid w:val="00EE6626"/>
    <w:rsid w:val="00EE7159"/>
    <w:rsid w:val="00EF4122"/>
    <w:rsid w:val="00F078FE"/>
    <w:rsid w:val="00F321BC"/>
    <w:rsid w:val="00F43CBF"/>
    <w:rsid w:val="00F57720"/>
    <w:rsid w:val="00F62654"/>
    <w:rsid w:val="00F7289C"/>
    <w:rsid w:val="00F741F8"/>
    <w:rsid w:val="00F8179F"/>
    <w:rsid w:val="00F91A0D"/>
    <w:rsid w:val="00FC0138"/>
    <w:rsid w:val="00FD4634"/>
    <w:rsid w:val="00FE111F"/>
    <w:rsid w:val="00FE7015"/>
    <w:rsid w:val="00FF75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790202480">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 w:id="20013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Italic">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15BE8"/>
    <w:rsid w:val="00F15BE8"/>
    <w:rsid w:val="00F27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3A52AB14EF4868AAF2CFFA57442F7A">
    <w:name w:val="CF3A52AB14EF4868AAF2CFFA57442F7A"/>
    <w:rsid w:val="00F15BE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2edf450ef1742539883d6de377f732e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s>
</file>

<file path=customXml/itemProps1.xml><?xml version="1.0" encoding="utf-8"?>
<ds:datastoreItem xmlns:ds="http://schemas.openxmlformats.org/officeDocument/2006/customXml" ds:itemID="{9588B535-1A3C-4BB7-879C-D95FE1B0E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3.xml><?xml version="1.0" encoding="utf-8"?>
<ds:datastoreItem xmlns:ds="http://schemas.openxmlformats.org/officeDocument/2006/customXml" ds:itemID="{D32F4AF7-47C7-4D2D-8C3F-605DA3212328}">
  <ds:schemaRefs>
    <ds:schemaRef ds:uri="http://schemas.microsoft.com/office/2006/metadata/properties"/>
  </ds:schemaRefs>
</ds:datastoreItem>
</file>

<file path=customXml/itemProps4.xml><?xml version="1.0" encoding="utf-8"?>
<ds:datastoreItem xmlns:ds="http://schemas.openxmlformats.org/officeDocument/2006/customXml" ds:itemID="{EF5CE4B3-4666-43A5-8E05-ED9210704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8257</TotalTime>
  <Pages>15</Pages>
  <Words>3237</Words>
  <Characters>18453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travis.hinck</cp:lastModifiedBy>
  <cp:revision>18</cp:revision>
  <cp:lastPrinted>2012-09-14T18:21:00Z</cp:lastPrinted>
  <dcterms:created xsi:type="dcterms:W3CDTF">2013-12-05T03:44:00Z</dcterms:created>
  <dcterms:modified xsi:type="dcterms:W3CDTF">2013-12-16T18:41:00Z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