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CB0930" w14:textId="77777777" w:rsidR="002D02A3" w:rsidRDefault="002D02A3" w:rsidP="002D02A3">
      <w:pPr>
        <w:pStyle w:val="memoaddress"/>
      </w:pPr>
      <w:bookmarkStart w:id="0" w:name="_GoBack"/>
      <w:bookmarkEnd w:id="0"/>
    </w:p>
    <w:p w14:paraId="26CB0931" w14:textId="77777777" w:rsidR="002D02A3" w:rsidRDefault="002D02A3" w:rsidP="002D02A3">
      <w:pPr>
        <w:pStyle w:val="memoaddress"/>
      </w:pPr>
      <w:r>
        <w:t>Date:</w:t>
      </w:r>
      <w:r>
        <w:tab/>
      </w:r>
      <w:r w:rsidR="00651E36">
        <w:t>January 31, 2013</w:t>
      </w:r>
    </w:p>
    <w:p w14:paraId="26CB0932" w14:textId="77777777" w:rsidR="002D02A3" w:rsidRDefault="002D02A3" w:rsidP="002D02A3">
      <w:pPr>
        <w:pStyle w:val="memoaddress"/>
      </w:pPr>
      <w:r>
        <w:t>To:</w:t>
      </w:r>
      <w:r>
        <w:tab/>
      </w:r>
      <w:r w:rsidR="00651E36">
        <w:t>Karen Kansfield, Jonathon Jackson (AIC) and Jennifer Hinman (ICC)</w:t>
      </w:r>
    </w:p>
    <w:p w14:paraId="26CB0933" w14:textId="77777777" w:rsidR="002D02A3" w:rsidRDefault="002D02A3" w:rsidP="002D02A3">
      <w:pPr>
        <w:pStyle w:val="memoaddress"/>
      </w:pPr>
      <w:r>
        <w:t>From:</w:t>
      </w:r>
      <w:r>
        <w:tab/>
      </w:r>
      <w:r w:rsidR="00651E36">
        <w:t>Jane Colby and Jason Christensen, CadmusGroup Inc</w:t>
      </w:r>
    </w:p>
    <w:p w14:paraId="26CB0934" w14:textId="77777777" w:rsidR="002D02A3" w:rsidRDefault="002D02A3" w:rsidP="002D02A3">
      <w:pPr>
        <w:pStyle w:val="memoaddress"/>
      </w:pPr>
      <w:r>
        <w:t>Re:</w:t>
      </w:r>
      <w:r>
        <w:tab/>
      </w:r>
      <w:r w:rsidR="00651E36">
        <w:t>Appliance Recycling Update</w:t>
      </w:r>
      <w:r w:rsidR="00651E36">
        <w:tab/>
      </w:r>
      <w:r w:rsidR="00651E36">
        <w:tab/>
      </w:r>
    </w:p>
    <w:p w14:paraId="26CB0935" w14:textId="77777777" w:rsidR="002D02A3" w:rsidRDefault="002D02A3" w:rsidP="00783223"/>
    <w:p w14:paraId="26CB0936" w14:textId="77777777" w:rsidR="00651E36" w:rsidRDefault="00651E36" w:rsidP="00651E36">
      <w:r>
        <w:t xml:space="preserve">Cadmus performed a regression analysis using the ComEd refrigerator and freezer metering sample of 130 units, combined with 238 units </w:t>
      </w:r>
      <w:r w:rsidR="00A36D6B">
        <w:t>of</w:t>
      </w:r>
      <w:r>
        <w:t xml:space="preserve"> similar metering data from Consumer’s Energy and DTE Energy in Michigan (collected in two waves between 2010 and 2012 covering both winter and summer seasons). The purpose of the analysis was to update the Illinois Technical Reference Manual (TRM) for estimating savings </w:t>
      </w:r>
      <w:r w:rsidR="00A36D6B">
        <w:t>from</w:t>
      </w:r>
      <w:r>
        <w:t xml:space="preserve"> appliance recycling programs. </w:t>
      </w:r>
      <w:r w:rsidR="00A36D6B">
        <w:t>By combining the datasets, t</w:t>
      </w:r>
      <w:r>
        <w:t>he sample sizes forming the basis for the current TRM increased f</w:t>
      </w:r>
      <w:r w:rsidR="00A36D6B">
        <w:t>rom 102 to 288 f</w:t>
      </w:r>
      <w:r>
        <w:t>or refrigerators</w:t>
      </w:r>
      <w:r w:rsidR="00A36D6B">
        <w:t>,</w:t>
      </w:r>
      <w:r>
        <w:t xml:space="preserve"> and </w:t>
      </w:r>
      <w:r w:rsidR="00A36D6B">
        <w:t xml:space="preserve">from 28 to 79 </w:t>
      </w:r>
      <w:r>
        <w:t xml:space="preserve">for freezers. The increased sample size allowed for development of separate regression models for refrigerators and freezers. </w:t>
      </w:r>
    </w:p>
    <w:p w14:paraId="26CB0937" w14:textId="77777777" w:rsidR="0036083A" w:rsidRDefault="0036083A" w:rsidP="0036083A">
      <w:r>
        <w:t>We made two other changes to the dataset:</w:t>
      </w:r>
    </w:p>
    <w:p w14:paraId="26CB0938" w14:textId="77777777" w:rsidR="0036083A" w:rsidRPr="0036083A" w:rsidRDefault="00A36D6B" w:rsidP="0036083A">
      <w:pPr>
        <w:pStyle w:val="ListParagraph"/>
        <w:numPr>
          <w:ilvl w:val="0"/>
          <w:numId w:val="5"/>
        </w:numPr>
        <w:rPr>
          <w:rFonts w:ascii="Times New Roman" w:hAnsi="Times New Roman"/>
          <w:sz w:val="24"/>
          <w:szCs w:val="20"/>
        </w:rPr>
      </w:pPr>
      <w:r>
        <w:rPr>
          <w:rFonts w:ascii="Times New Roman" w:hAnsi="Times New Roman"/>
          <w:sz w:val="24"/>
          <w:szCs w:val="20"/>
        </w:rPr>
        <w:t xml:space="preserve">Excluded </w:t>
      </w:r>
      <w:r w:rsidR="001A6FAA">
        <w:rPr>
          <w:rFonts w:ascii="Times New Roman" w:hAnsi="Times New Roman"/>
          <w:sz w:val="24"/>
          <w:szCs w:val="20"/>
        </w:rPr>
        <w:t xml:space="preserve">two </w:t>
      </w:r>
      <w:r>
        <w:rPr>
          <w:rFonts w:ascii="Times New Roman" w:hAnsi="Times New Roman"/>
          <w:sz w:val="24"/>
          <w:szCs w:val="20"/>
        </w:rPr>
        <w:t>u</w:t>
      </w:r>
      <w:r w:rsidR="0036083A" w:rsidRPr="0036083A">
        <w:rPr>
          <w:rFonts w:ascii="Times New Roman" w:hAnsi="Times New Roman"/>
          <w:sz w:val="24"/>
          <w:szCs w:val="20"/>
        </w:rPr>
        <w:t xml:space="preserve">nits from the ComEd metering study that were smaller than those eligible to participate in the program (less than 10 cubic feet). </w:t>
      </w:r>
    </w:p>
    <w:p w14:paraId="26CB0939" w14:textId="77777777" w:rsidR="0036083A" w:rsidRDefault="0036083A" w:rsidP="0036083A">
      <w:pPr>
        <w:numPr>
          <w:ilvl w:val="0"/>
          <w:numId w:val="5"/>
        </w:numPr>
      </w:pPr>
      <w:r w:rsidRPr="0036083A">
        <w:t xml:space="preserve">Removed </w:t>
      </w:r>
      <w:r w:rsidR="001A6FAA">
        <w:t xml:space="preserve">six </w:t>
      </w:r>
      <w:r w:rsidRPr="0036083A">
        <w:t>outliers from the dataset that exhibited unreasonable low energy use (less than 393 kWh/year for refrigerators between 16 and 24 cubic feet</w:t>
      </w:r>
      <w:r w:rsidRPr="0036083A">
        <w:rPr>
          <w:vertAlign w:val="superscript"/>
        </w:rPr>
        <w:footnoteReference w:id="1"/>
      </w:r>
      <w:r>
        <w:t>)</w:t>
      </w:r>
      <w:r w:rsidRPr="0036083A">
        <w:t>. These unreasonably low estimates indicate either a metering or equipment problem.</w:t>
      </w:r>
    </w:p>
    <w:p w14:paraId="26CB093A" w14:textId="77777777" w:rsidR="0036083A" w:rsidRDefault="0036083A" w:rsidP="00651E36">
      <w:r>
        <w:t>Collectively, these changes resulted in a wider diversity of equipment and metered climate conditions that improve the model’s predictability.</w:t>
      </w:r>
    </w:p>
    <w:p w14:paraId="26CB093B" w14:textId="77777777" w:rsidR="00651E36" w:rsidRDefault="00651E36" w:rsidP="00651E36">
      <w:r>
        <w:t>Both datasets included hourly kWh consumption along with relevant appliance characteristics for the metered appliances used to inform the evaluation’s regression modeling. These characteristics include: size, age, configuration details, airport weather station, appliance location (within the home), and whether the location was conditioned (regulated by an HVAC system).</w:t>
      </w:r>
    </w:p>
    <w:p w14:paraId="26CB093C" w14:textId="77777777" w:rsidR="00651E36" w:rsidRDefault="00651E36" w:rsidP="00651E36">
      <w:r>
        <w:t xml:space="preserve">Cadmus aggregated the hourly kWh consumption to the daily level and then a daily average kWh value was calculated for each appliance. </w:t>
      </w:r>
    </w:p>
    <w:p w14:paraId="26CB093D" w14:textId="77777777" w:rsidR="00651E36" w:rsidRDefault="00651E36" w:rsidP="00651E36">
      <w:r>
        <w:t xml:space="preserve">Initially we modeled both appliance types with the specification proposed in the current TRM. We compared this model to the model we </w:t>
      </w:r>
      <w:r w:rsidR="0036083A">
        <w:t>optimized</w:t>
      </w:r>
      <w:r>
        <w:t xml:space="preserve"> with the additional data. The </w:t>
      </w:r>
      <w:r w:rsidR="0036083A">
        <w:t xml:space="preserve">additional data changed the model specification in the following ways: </w:t>
      </w:r>
    </w:p>
    <w:p w14:paraId="26CB093E" w14:textId="77777777" w:rsidR="00651E36" w:rsidRPr="0036083A" w:rsidRDefault="00651E36" w:rsidP="00651E36">
      <w:pPr>
        <w:pStyle w:val="ListParagraph"/>
        <w:numPr>
          <w:ilvl w:val="0"/>
          <w:numId w:val="4"/>
        </w:numPr>
        <w:rPr>
          <w:rFonts w:ascii="Times New Roman" w:hAnsi="Times New Roman"/>
          <w:sz w:val="24"/>
          <w:szCs w:val="20"/>
        </w:rPr>
      </w:pPr>
      <w:r w:rsidRPr="0036083A">
        <w:rPr>
          <w:rFonts w:ascii="Times New Roman" w:hAnsi="Times New Roman"/>
          <w:sz w:val="24"/>
          <w:szCs w:val="20"/>
        </w:rPr>
        <w:lastRenderedPageBreak/>
        <w:t>Pre-1993 – The model coefficient to control for the change in consumption due to first update of the National Appliance Energy Conservation Act was changed to pre-1990, when the NAECA standards were first implemented. This change was made largely due to confounding interactions between the pre-1993 dummy variable and other characteristics controlled for in the model, namely single-door units or side-by-side primary units (defined by units used in the kitchen). This confounding was not present when controlling for units pre-1990 rather than pre-1993.</w:t>
      </w:r>
    </w:p>
    <w:p w14:paraId="26CB093F" w14:textId="77777777" w:rsidR="00651E36" w:rsidRPr="0036083A" w:rsidRDefault="00651E36" w:rsidP="00651E36">
      <w:pPr>
        <w:pStyle w:val="ListParagraph"/>
        <w:numPr>
          <w:ilvl w:val="0"/>
          <w:numId w:val="4"/>
        </w:numPr>
        <w:rPr>
          <w:rFonts w:ascii="Times New Roman" w:hAnsi="Times New Roman"/>
          <w:sz w:val="24"/>
          <w:szCs w:val="20"/>
        </w:rPr>
      </w:pPr>
      <w:r w:rsidRPr="0036083A">
        <w:rPr>
          <w:rFonts w:ascii="Times New Roman" w:hAnsi="Times New Roman"/>
          <w:sz w:val="24"/>
          <w:szCs w:val="20"/>
        </w:rPr>
        <w:t>Manual Defrost – This coefficient was also dropped due to confounding interactions with other characteristics – namely single-door, primary units.</w:t>
      </w:r>
    </w:p>
    <w:p w14:paraId="26CB0940" w14:textId="77777777" w:rsidR="00651E36" w:rsidRPr="0036083A" w:rsidRDefault="00651E36" w:rsidP="00651E36">
      <w:pPr>
        <w:pStyle w:val="ListParagraph"/>
        <w:numPr>
          <w:ilvl w:val="0"/>
          <w:numId w:val="4"/>
        </w:numPr>
        <w:rPr>
          <w:rFonts w:ascii="Times New Roman" w:hAnsi="Times New Roman"/>
          <w:sz w:val="24"/>
          <w:szCs w:val="20"/>
        </w:rPr>
      </w:pPr>
      <w:r w:rsidRPr="0036083A">
        <w:rPr>
          <w:rFonts w:ascii="Times New Roman" w:hAnsi="Times New Roman"/>
          <w:sz w:val="24"/>
          <w:szCs w:val="20"/>
        </w:rPr>
        <w:t>Heating Degree Days1 * Unconditioned Space – a term was added to account for the effect of cold weather on units kept in unconditioned spaces which typically require less energy to keep the unit cold.</w:t>
      </w:r>
    </w:p>
    <w:p w14:paraId="26CB0941" w14:textId="77777777" w:rsidR="00B1169A" w:rsidRPr="00B1169A" w:rsidRDefault="00651E36" w:rsidP="0036083A">
      <w:pPr>
        <w:pStyle w:val="ListParagraph"/>
        <w:numPr>
          <w:ilvl w:val="0"/>
          <w:numId w:val="4"/>
        </w:numPr>
      </w:pPr>
      <w:r w:rsidRPr="0036083A">
        <w:rPr>
          <w:rFonts w:ascii="Times New Roman" w:hAnsi="Times New Roman"/>
          <w:sz w:val="24"/>
          <w:szCs w:val="20"/>
        </w:rPr>
        <w:t>Cooling Degree Days1 * Unconditioned Space – a term was added to account for the effect of warm weather on units kept in unconditioned spaces which typically require more energy to keep the unit cold.</w:t>
      </w:r>
    </w:p>
    <w:p w14:paraId="26CB0942" w14:textId="77777777" w:rsidR="008F1E8F" w:rsidRDefault="00651E36" w:rsidP="0036083A">
      <w:pPr>
        <w:pStyle w:val="ListParagraph"/>
        <w:numPr>
          <w:ilvl w:val="0"/>
          <w:numId w:val="4"/>
        </w:numPr>
      </w:pPr>
      <w:r w:rsidRPr="00B1169A">
        <w:rPr>
          <w:rFonts w:ascii="Times New Roman" w:hAnsi="Times New Roman"/>
          <w:sz w:val="24"/>
          <w:szCs w:val="20"/>
        </w:rPr>
        <w:t xml:space="preserve">Chest Freezer – This was excluded due to the coefficient being statistically insignificant and, more importantly, the coefficient had the opposite sign. That is to say, on average, chest freezers were estimated to use more energy (which is inconsistent with similar freezer models developed as part of other evaluations), holding all other factors constant. </w:t>
      </w:r>
    </w:p>
    <w:p w14:paraId="26CB0943" w14:textId="77777777" w:rsidR="0036083A" w:rsidRDefault="0036083A" w:rsidP="0036083A">
      <w:pPr>
        <w:ind w:left="360"/>
      </w:pPr>
    </w:p>
    <w:p w14:paraId="26CB0944" w14:textId="77777777" w:rsidR="0036083A" w:rsidRDefault="0036083A" w:rsidP="0036083A">
      <w:pPr>
        <w:ind w:left="360"/>
      </w:pPr>
      <w:r>
        <w:t xml:space="preserve">The </w:t>
      </w:r>
      <w:r w:rsidR="00A36D6B">
        <w:t>refrigerator model</w:t>
      </w:r>
      <w:r>
        <w:t xml:space="preserve"> specification is as follows:</w:t>
      </w:r>
    </w:p>
    <w:p w14:paraId="26CB0945" w14:textId="77777777" w:rsidR="00B1169A" w:rsidRPr="00B1169A" w:rsidRDefault="00B1169A" w:rsidP="00B1169A">
      <w:pPr>
        <w:ind w:left="1440"/>
        <w:rPr>
          <w:rFonts w:cs="Calibri"/>
          <w:noProof/>
        </w:rPr>
      </w:pPr>
    </w:p>
    <w:p w14:paraId="26CB0946" w14:textId="77777777" w:rsidR="00B1169A" w:rsidRPr="00B1169A" w:rsidRDefault="00B1169A" w:rsidP="00B1169A">
      <w:pPr>
        <w:ind w:left="2160" w:hanging="720"/>
        <w:rPr>
          <w:rFonts w:cs="Calibri"/>
          <w:noProof/>
        </w:rPr>
      </w:pPr>
      <w:r w:rsidRPr="00B1169A">
        <w:rPr>
          <w:rFonts w:cs="Calibri"/>
          <w:noProof/>
        </w:rPr>
        <w:t>ΔkWh</w:t>
      </w:r>
      <w:r w:rsidRPr="00B1169A">
        <w:rPr>
          <w:rFonts w:cs="Calibri"/>
          <w:noProof/>
        </w:rPr>
        <w:tab/>
        <w:t>= [</w:t>
      </w:r>
      <w:r w:rsidRPr="007C0F9A">
        <w:t>261.57</w:t>
      </w:r>
      <w:r>
        <w:t xml:space="preserve"> </w:t>
      </w:r>
      <w:r w:rsidRPr="00B1169A">
        <w:rPr>
          <w:rFonts w:cs="Calibri"/>
          <w:noProof/>
        </w:rPr>
        <w:t xml:space="preserve">+ (Age * </w:t>
      </w:r>
      <w:r w:rsidRPr="007C0F9A">
        <w:t>11.59</w:t>
      </w:r>
      <w:r w:rsidRPr="00B1169A">
        <w:rPr>
          <w:rFonts w:cs="Calibri"/>
          <w:noProof/>
        </w:rPr>
        <w:t xml:space="preserve">) + (Pre-1990 * </w:t>
      </w:r>
      <w:r w:rsidRPr="007C0F9A">
        <w:t>340.04</w:t>
      </w:r>
      <w:r w:rsidRPr="00B1169A">
        <w:rPr>
          <w:rFonts w:cs="Calibri"/>
          <w:noProof/>
        </w:rPr>
        <w:t xml:space="preserve">) + (Size * </w:t>
      </w:r>
      <w:r w:rsidRPr="00B1169A">
        <w:rPr>
          <w:rFonts w:cs="Calibri"/>
          <w:bCs/>
        </w:rPr>
        <w:t>20.34</w:t>
      </w:r>
      <w:r w:rsidRPr="00B1169A">
        <w:rPr>
          <w:rFonts w:cs="Calibri"/>
          <w:noProof/>
        </w:rPr>
        <w:t xml:space="preserve">) + (Single-Door * -767.24) + (Side-by-side * </w:t>
      </w:r>
      <w:r w:rsidRPr="00B1169A">
        <w:rPr>
          <w:rFonts w:cs="Calibri"/>
          <w:bCs/>
        </w:rPr>
        <w:t>449.78</w:t>
      </w:r>
      <w:r w:rsidRPr="00B1169A">
        <w:rPr>
          <w:rFonts w:cs="Calibri"/>
          <w:noProof/>
        </w:rPr>
        <w:t xml:space="preserve">) + (Proportion of Primary Appliances * </w:t>
      </w:r>
      <w:r w:rsidRPr="00B1169A">
        <w:rPr>
          <w:rFonts w:cs="Calibri"/>
          <w:bCs/>
        </w:rPr>
        <w:t>20.22</w:t>
      </w:r>
      <w:r w:rsidRPr="00B1169A">
        <w:rPr>
          <w:rFonts w:cs="Calibri"/>
          <w:noProof/>
        </w:rPr>
        <w:t>)  + (CDDs* unconditioned *</w:t>
      </w:r>
      <w:r w:rsidRPr="00B1169A">
        <w:rPr>
          <w:rFonts w:cs="Calibri"/>
          <w:bCs/>
        </w:rPr>
        <w:t>1.44</w:t>
      </w:r>
      <w:r w:rsidRPr="00B1169A">
        <w:rPr>
          <w:rFonts w:cs="Calibri"/>
          <w:noProof/>
        </w:rPr>
        <w:t>) + (HDDs*unconditioned *</w:t>
      </w:r>
      <w:r w:rsidRPr="00B1169A">
        <w:rPr>
          <w:rFonts w:cs="Calibri"/>
          <w:bCs/>
        </w:rPr>
        <w:t>-20.4</w:t>
      </w:r>
      <w:r w:rsidRPr="00B1169A">
        <w:rPr>
          <w:rFonts w:cs="Calibri"/>
          <w:noProof/>
        </w:rPr>
        <w:t>)]  * Part Use Factor</w:t>
      </w:r>
    </w:p>
    <w:p w14:paraId="26CB0947" w14:textId="77777777" w:rsidR="00B1169A" w:rsidRPr="00B1169A" w:rsidRDefault="00B1169A" w:rsidP="00B1169A">
      <w:pPr>
        <w:ind w:left="720"/>
        <w:rPr>
          <w:rFonts w:cs="Calibri"/>
          <w:noProof/>
        </w:rPr>
      </w:pPr>
      <w:r w:rsidRPr="00B1169A">
        <w:rPr>
          <w:rFonts w:cs="Calibri"/>
          <w:noProof/>
        </w:rPr>
        <w:t>Where:</w:t>
      </w:r>
    </w:p>
    <w:p w14:paraId="26CB0948" w14:textId="77777777" w:rsidR="00B1169A" w:rsidRPr="00B1169A" w:rsidRDefault="00B1169A" w:rsidP="00B1169A">
      <w:pPr>
        <w:spacing w:after="120"/>
        <w:ind w:left="2880" w:hanging="1440"/>
        <w:rPr>
          <w:rFonts w:cs="Calibri"/>
          <w:noProof/>
        </w:rPr>
      </w:pPr>
      <w:r w:rsidRPr="00B1169A">
        <w:rPr>
          <w:rFonts w:cs="Calibri"/>
          <w:noProof/>
        </w:rPr>
        <w:t>Age</w:t>
      </w:r>
      <w:r w:rsidRPr="00B1169A">
        <w:rPr>
          <w:rFonts w:cs="Calibri"/>
          <w:noProof/>
        </w:rPr>
        <w:tab/>
        <w:t>= Age of retired unit</w:t>
      </w:r>
    </w:p>
    <w:p w14:paraId="26CB0949" w14:textId="77777777" w:rsidR="00B1169A" w:rsidRPr="00B1169A" w:rsidRDefault="00B1169A" w:rsidP="00B1169A">
      <w:pPr>
        <w:spacing w:after="120"/>
        <w:ind w:left="2880" w:hanging="1440"/>
        <w:rPr>
          <w:rFonts w:cs="Calibri"/>
          <w:bCs/>
        </w:rPr>
      </w:pPr>
      <w:r w:rsidRPr="00B1169A">
        <w:rPr>
          <w:rFonts w:cs="Calibri"/>
          <w:noProof/>
        </w:rPr>
        <w:t>Pre-1990</w:t>
      </w:r>
      <w:r w:rsidRPr="00B1169A">
        <w:rPr>
          <w:rFonts w:cs="Calibri"/>
          <w:noProof/>
        </w:rPr>
        <w:tab/>
        <w:t xml:space="preserve">= </w:t>
      </w:r>
      <w:r w:rsidRPr="00B1169A">
        <w:rPr>
          <w:rFonts w:cs="Calibri"/>
          <w:bCs/>
        </w:rPr>
        <w:t>Pre-1990 dummy (=1 if manufactured pre-1990, else 0)</w:t>
      </w:r>
    </w:p>
    <w:p w14:paraId="26CB094A" w14:textId="77777777" w:rsidR="00B1169A" w:rsidRPr="00B1169A" w:rsidRDefault="00B1169A" w:rsidP="00B1169A">
      <w:pPr>
        <w:spacing w:after="120"/>
        <w:ind w:left="2880" w:hanging="1440"/>
        <w:rPr>
          <w:rFonts w:cs="Calibri"/>
          <w:noProof/>
        </w:rPr>
      </w:pPr>
      <w:r w:rsidRPr="00B1169A">
        <w:rPr>
          <w:rFonts w:cs="Calibri"/>
          <w:noProof/>
        </w:rPr>
        <w:t>Size</w:t>
      </w:r>
      <w:r w:rsidRPr="00B1169A">
        <w:rPr>
          <w:rFonts w:cs="Calibri"/>
          <w:noProof/>
        </w:rPr>
        <w:tab/>
        <w:t>= Capacity (cubic feet) of retired unit</w:t>
      </w:r>
    </w:p>
    <w:p w14:paraId="26CB094B" w14:textId="77777777" w:rsidR="00B1169A" w:rsidRPr="00B1169A" w:rsidRDefault="00B1169A" w:rsidP="00B1169A">
      <w:pPr>
        <w:spacing w:after="120"/>
        <w:ind w:left="2880" w:hanging="1440"/>
        <w:rPr>
          <w:rFonts w:cs="Calibri"/>
          <w:noProof/>
        </w:rPr>
      </w:pPr>
      <w:r w:rsidRPr="00B1169A">
        <w:rPr>
          <w:rFonts w:cs="Calibri"/>
          <w:noProof/>
        </w:rPr>
        <w:t>Side-by-side</w:t>
      </w:r>
      <w:r w:rsidRPr="00B1169A">
        <w:rPr>
          <w:rFonts w:cs="Calibri"/>
          <w:noProof/>
        </w:rPr>
        <w:tab/>
        <w:t xml:space="preserve">= </w:t>
      </w:r>
      <w:r w:rsidRPr="00B1169A">
        <w:rPr>
          <w:rFonts w:cs="Calibri"/>
          <w:bCs/>
        </w:rPr>
        <w:t>Side-by-side dummy (= 1 if side-by-side, else 0)</w:t>
      </w:r>
    </w:p>
    <w:p w14:paraId="26CB094C" w14:textId="77777777" w:rsidR="00B1169A" w:rsidRPr="00B1169A" w:rsidRDefault="00B1169A" w:rsidP="00B1169A">
      <w:pPr>
        <w:spacing w:after="120"/>
        <w:ind w:left="2880" w:hanging="1440"/>
        <w:rPr>
          <w:rFonts w:cs="Calibri"/>
          <w:bCs/>
        </w:rPr>
      </w:pPr>
      <w:r w:rsidRPr="00B1169A">
        <w:rPr>
          <w:rFonts w:cs="Calibri"/>
          <w:noProof/>
        </w:rPr>
        <w:t>Single-Door</w:t>
      </w:r>
      <w:r w:rsidRPr="00B1169A">
        <w:rPr>
          <w:rFonts w:cs="Calibri"/>
          <w:noProof/>
        </w:rPr>
        <w:tab/>
        <w:t xml:space="preserve">= Single-Door </w:t>
      </w:r>
      <w:r w:rsidRPr="00B1169A">
        <w:rPr>
          <w:rFonts w:cs="Calibri"/>
          <w:bCs/>
        </w:rPr>
        <w:t xml:space="preserve">dummy (= 1 if </w:t>
      </w:r>
      <w:r w:rsidRPr="00B1169A">
        <w:rPr>
          <w:rFonts w:cs="Calibri"/>
          <w:noProof/>
        </w:rPr>
        <w:t>Single-Door</w:t>
      </w:r>
      <w:r w:rsidRPr="00B1169A">
        <w:rPr>
          <w:rFonts w:cs="Calibri"/>
          <w:bCs/>
        </w:rPr>
        <w:t>, else 0)</w:t>
      </w:r>
    </w:p>
    <w:p w14:paraId="26CB094D" w14:textId="77777777" w:rsidR="00B1169A" w:rsidRPr="00B1169A" w:rsidRDefault="00B1169A" w:rsidP="00B1169A">
      <w:pPr>
        <w:spacing w:after="120"/>
        <w:ind w:left="2880" w:hanging="1440"/>
        <w:rPr>
          <w:rFonts w:cs="Calibri"/>
          <w:bCs/>
        </w:rPr>
      </w:pPr>
      <w:r w:rsidRPr="00B1169A">
        <w:rPr>
          <w:rFonts w:cs="Calibri"/>
          <w:noProof/>
        </w:rPr>
        <w:t xml:space="preserve">Primary Usage = Primary Usage Type (in absence of the program) </w:t>
      </w:r>
      <w:r w:rsidRPr="00B1169A">
        <w:rPr>
          <w:rFonts w:cs="Calibri"/>
          <w:bCs/>
        </w:rPr>
        <w:t xml:space="preserve">dummy </w:t>
      </w:r>
    </w:p>
    <w:p w14:paraId="26CB094E" w14:textId="77777777" w:rsidR="00B1169A" w:rsidRPr="00B1169A" w:rsidRDefault="00B1169A" w:rsidP="00B1169A">
      <w:pPr>
        <w:spacing w:after="120"/>
        <w:ind w:left="2880" w:hanging="720"/>
        <w:rPr>
          <w:rFonts w:cs="Calibri"/>
          <w:bCs/>
        </w:rPr>
      </w:pPr>
      <w:r w:rsidRPr="00B1169A">
        <w:rPr>
          <w:rFonts w:cs="Calibri"/>
          <w:bCs/>
        </w:rPr>
        <w:t xml:space="preserve">(= 1 if </w:t>
      </w:r>
      <w:r w:rsidRPr="00B1169A">
        <w:rPr>
          <w:rFonts w:cs="Calibri"/>
          <w:noProof/>
        </w:rPr>
        <w:t>Primary</w:t>
      </w:r>
      <w:r w:rsidRPr="00B1169A">
        <w:rPr>
          <w:rFonts w:cs="Calibri"/>
          <w:bCs/>
        </w:rPr>
        <w:t>, else 0)</w:t>
      </w:r>
    </w:p>
    <w:p w14:paraId="26CB094F" w14:textId="77777777" w:rsidR="00B1169A" w:rsidRPr="00B1169A" w:rsidRDefault="00B1169A" w:rsidP="00B1169A">
      <w:pPr>
        <w:spacing w:after="120"/>
        <w:ind w:left="1440"/>
        <w:rPr>
          <w:rFonts w:cs="Calibri"/>
          <w:noProof/>
        </w:rPr>
      </w:pPr>
      <w:r w:rsidRPr="00B1169A">
        <w:rPr>
          <w:rFonts w:cs="Calibri"/>
          <w:noProof/>
        </w:rPr>
        <w:lastRenderedPageBreak/>
        <w:t>Interaction: Located in Unconditioned Space x CDDs = Proportion of units in unconditioned spaces interacted with CDDs</w:t>
      </w:r>
    </w:p>
    <w:p w14:paraId="26CB0950" w14:textId="77777777" w:rsidR="00B1169A" w:rsidRPr="00B1169A" w:rsidRDefault="00B1169A" w:rsidP="00B1169A">
      <w:pPr>
        <w:spacing w:after="120"/>
        <w:ind w:left="1440"/>
        <w:rPr>
          <w:rFonts w:cs="Calibri"/>
          <w:noProof/>
        </w:rPr>
      </w:pPr>
      <w:r w:rsidRPr="00B1169A">
        <w:rPr>
          <w:rFonts w:cs="Calibri"/>
          <w:noProof/>
        </w:rPr>
        <w:t>Interaction: Located in Unconditioned Space x HDDs = Proportion of units in unconditioned spaces interacted with HDDs</w:t>
      </w:r>
    </w:p>
    <w:p w14:paraId="26CB0951" w14:textId="77777777" w:rsidR="00B1169A" w:rsidRPr="00B1169A" w:rsidRDefault="00B1169A" w:rsidP="00B1169A">
      <w:pPr>
        <w:spacing w:after="120"/>
        <w:ind w:left="2880" w:hanging="1440"/>
        <w:rPr>
          <w:rFonts w:cs="Calibri"/>
          <w:noProof/>
        </w:rPr>
      </w:pPr>
      <w:r w:rsidRPr="00B1169A">
        <w:rPr>
          <w:rFonts w:cs="Calibri"/>
          <w:noProof/>
        </w:rPr>
        <w:t>Part Use Factor</w:t>
      </w:r>
      <w:r w:rsidRPr="00B1169A">
        <w:rPr>
          <w:rFonts w:cs="Calibri"/>
          <w:noProof/>
        </w:rPr>
        <w:tab/>
        <w:t>= To account for those units that are not running throughout the entire year.</w:t>
      </w:r>
    </w:p>
    <w:p w14:paraId="26CB0952" w14:textId="77777777" w:rsidR="00B1169A" w:rsidRPr="00B1169A" w:rsidRDefault="00B1169A" w:rsidP="00B1169A">
      <w:pPr>
        <w:spacing w:after="120"/>
        <w:ind w:left="2880" w:hanging="1440"/>
        <w:rPr>
          <w:rFonts w:cs="Calibri"/>
          <w:noProof/>
        </w:rPr>
      </w:pPr>
      <w:r w:rsidRPr="00B1169A">
        <w:rPr>
          <w:rFonts w:cs="Calibri"/>
          <w:noProof/>
        </w:rPr>
        <w:tab/>
        <w:t>= 0.877</w:t>
      </w:r>
      <w:r w:rsidRPr="00B1169A">
        <w:rPr>
          <w:rStyle w:val="FootnoteReference"/>
          <w:rFonts w:ascii="Calibri" w:hAnsi="Calibri" w:cs="Calibri"/>
          <w:noProof/>
        </w:rPr>
        <w:footnoteReference w:id="2"/>
      </w:r>
    </w:p>
    <w:p w14:paraId="26CB0953" w14:textId="77777777" w:rsidR="00B1169A" w:rsidRPr="00B1169A" w:rsidRDefault="00B1169A" w:rsidP="00B1169A">
      <w:pPr>
        <w:spacing w:after="120"/>
        <w:ind w:left="2880" w:hanging="1440"/>
        <w:rPr>
          <w:rFonts w:cs="Calibri"/>
          <w:noProof/>
        </w:rPr>
      </w:pPr>
    </w:p>
    <w:p w14:paraId="26CB0954" w14:textId="77777777" w:rsidR="00B1169A" w:rsidRPr="00B1169A" w:rsidRDefault="00B1169A" w:rsidP="00B1169A">
      <w:pPr>
        <w:tabs>
          <w:tab w:val="left" w:pos="90"/>
        </w:tabs>
        <w:rPr>
          <w:rFonts w:cs="Calibri"/>
          <w:noProof/>
        </w:rPr>
      </w:pPr>
      <w:r>
        <w:rPr>
          <w:rFonts w:cs="Calibri"/>
          <w:noProof/>
        </w:rPr>
        <w:t xml:space="preserve">Applying the average refrigerator characteristics from </w:t>
      </w:r>
      <w:r w:rsidRPr="00B1169A">
        <w:rPr>
          <w:rFonts w:cs="Calibri"/>
          <w:noProof/>
        </w:rPr>
        <w:t xml:space="preserve">AIC’s </w:t>
      </w:r>
      <w:r>
        <w:rPr>
          <w:rFonts w:cs="Calibri"/>
          <w:noProof/>
        </w:rPr>
        <w:t xml:space="preserve">PY4 program results in the following </w:t>
      </w:r>
      <w:r w:rsidRPr="00B1169A">
        <w:rPr>
          <w:rFonts w:cs="Calibri"/>
          <w:noProof/>
        </w:rPr>
        <w:t>equation:</w:t>
      </w:r>
    </w:p>
    <w:p w14:paraId="26CB0955" w14:textId="77777777" w:rsidR="00B1169A" w:rsidRPr="00B1169A" w:rsidRDefault="00B1169A" w:rsidP="00B1169A">
      <w:pPr>
        <w:spacing w:after="120"/>
        <w:ind w:left="2880" w:hanging="1440"/>
        <w:rPr>
          <w:rFonts w:cs="Calibri"/>
          <w:noProof/>
        </w:rPr>
      </w:pPr>
      <w:r w:rsidRPr="00B1169A">
        <w:rPr>
          <w:rFonts w:cs="Calibri"/>
          <w:noProof/>
        </w:rPr>
        <w:t>ΔkWh</w:t>
      </w:r>
      <w:r w:rsidRPr="00B1169A">
        <w:rPr>
          <w:rFonts w:cs="Calibri"/>
          <w:noProof/>
        </w:rPr>
        <w:tab/>
        <w:t>= [261.57 + (</w:t>
      </w:r>
      <w:r w:rsidRPr="00F92376">
        <w:t xml:space="preserve"> </w:t>
      </w:r>
      <w:r w:rsidRPr="00B1169A">
        <w:rPr>
          <w:rFonts w:cs="Calibri"/>
          <w:noProof/>
        </w:rPr>
        <w:t>22.81 *</w:t>
      </w:r>
      <w:r w:rsidRPr="00B1169A">
        <w:rPr>
          <w:rFonts w:cs="Calibri"/>
          <w:bCs/>
        </w:rPr>
        <w:t xml:space="preserve"> 11.59</w:t>
      </w:r>
      <w:r w:rsidRPr="00B1169A">
        <w:rPr>
          <w:rFonts w:cs="Calibri"/>
          <w:noProof/>
        </w:rPr>
        <w:t xml:space="preserve">) + (0.45 * 340.04) + (18.82 * 20.34) + (0.1 * -767.24) + (0.17 * </w:t>
      </w:r>
      <w:r w:rsidRPr="00B1169A">
        <w:rPr>
          <w:rFonts w:cs="Calibri"/>
          <w:bCs/>
        </w:rPr>
        <w:t>449.78</w:t>
      </w:r>
      <w:r w:rsidRPr="00B1169A">
        <w:rPr>
          <w:rFonts w:cs="Calibri"/>
          <w:noProof/>
        </w:rPr>
        <w:t xml:space="preserve">) + (0.34 * 20.22) + (1.29 * </w:t>
      </w:r>
      <w:r w:rsidRPr="00B1169A">
        <w:rPr>
          <w:rFonts w:cs="Calibri"/>
          <w:bCs/>
        </w:rPr>
        <w:t>1.44</w:t>
      </w:r>
      <w:r w:rsidRPr="00B1169A">
        <w:rPr>
          <w:rFonts w:cs="Calibri"/>
          <w:noProof/>
        </w:rPr>
        <w:t xml:space="preserve">) + (6.49 * </w:t>
      </w:r>
      <w:r w:rsidRPr="00B1169A">
        <w:rPr>
          <w:rFonts w:cs="Calibri"/>
          <w:bCs/>
        </w:rPr>
        <w:t>-20.4</w:t>
      </w:r>
      <w:r w:rsidRPr="00B1169A">
        <w:rPr>
          <w:rFonts w:cs="Calibri"/>
          <w:noProof/>
        </w:rPr>
        <w:t>)] * 0.877</w:t>
      </w:r>
    </w:p>
    <w:p w14:paraId="26CB0956" w14:textId="77777777" w:rsidR="00B1169A" w:rsidRPr="00B1169A" w:rsidRDefault="00B1169A" w:rsidP="00B1169A">
      <w:pPr>
        <w:ind w:left="2880" w:hanging="1440"/>
        <w:rPr>
          <w:rFonts w:cs="Calibri"/>
          <w:noProof/>
        </w:rPr>
      </w:pPr>
      <w:r w:rsidRPr="00B1169A">
        <w:rPr>
          <w:rFonts w:cs="Calibri"/>
          <w:noProof/>
        </w:rPr>
        <w:tab/>
        <w:t>= 944 * 0.877</w:t>
      </w:r>
    </w:p>
    <w:p w14:paraId="26CB0957" w14:textId="77777777" w:rsidR="00B1169A" w:rsidRPr="00B1169A" w:rsidRDefault="00B1169A" w:rsidP="00B1169A">
      <w:pPr>
        <w:tabs>
          <w:tab w:val="left" w:pos="90"/>
        </w:tabs>
        <w:rPr>
          <w:rFonts w:cs="Calibri"/>
          <w:noProof/>
        </w:rPr>
      </w:pPr>
      <w:r w:rsidRPr="00B1169A">
        <w:rPr>
          <w:rFonts w:cs="Calibri"/>
          <w:noProof/>
        </w:rPr>
        <w:tab/>
      </w:r>
      <w:r>
        <w:rPr>
          <w:rFonts w:cs="Calibri"/>
          <w:noProof/>
        </w:rPr>
        <w:tab/>
      </w:r>
      <w:r>
        <w:rPr>
          <w:rFonts w:cs="Calibri"/>
          <w:noProof/>
        </w:rPr>
        <w:tab/>
      </w:r>
      <w:r>
        <w:rPr>
          <w:rFonts w:cs="Calibri"/>
          <w:noProof/>
        </w:rPr>
        <w:tab/>
      </w:r>
      <w:r>
        <w:rPr>
          <w:rFonts w:cs="Calibri"/>
          <w:noProof/>
        </w:rPr>
        <w:tab/>
      </w:r>
      <w:r w:rsidRPr="00B1169A">
        <w:rPr>
          <w:rFonts w:cs="Calibri"/>
          <w:noProof/>
        </w:rPr>
        <w:t>= 828 kWh</w:t>
      </w:r>
    </w:p>
    <w:p w14:paraId="26CB0958" w14:textId="77777777" w:rsidR="0036083A" w:rsidRDefault="0036083A" w:rsidP="0036083A">
      <w:pPr>
        <w:ind w:left="360"/>
      </w:pPr>
    </w:p>
    <w:p w14:paraId="26CB0959" w14:textId="77777777" w:rsidR="00B1169A" w:rsidRDefault="00B1169A" w:rsidP="0036083A">
      <w:pPr>
        <w:ind w:left="360"/>
      </w:pPr>
      <w:r>
        <w:t xml:space="preserve">The </w:t>
      </w:r>
      <w:r w:rsidR="00A36D6B">
        <w:t xml:space="preserve">freezer </w:t>
      </w:r>
      <w:r>
        <w:t xml:space="preserve">specification </w:t>
      </w:r>
      <w:r w:rsidR="00A36D6B">
        <w:t xml:space="preserve">model </w:t>
      </w:r>
      <w:r>
        <w:t>is as follows:</w:t>
      </w:r>
    </w:p>
    <w:p w14:paraId="26CB095A" w14:textId="77777777" w:rsidR="00B1169A" w:rsidRPr="00B1169A" w:rsidRDefault="00B1169A" w:rsidP="00B1169A">
      <w:pPr>
        <w:ind w:left="2160" w:hanging="720"/>
        <w:rPr>
          <w:rFonts w:cs="Calibri"/>
          <w:noProof/>
        </w:rPr>
      </w:pPr>
      <w:r w:rsidRPr="00B1169A">
        <w:rPr>
          <w:rFonts w:cs="Calibri"/>
          <w:noProof/>
        </w:rPr>
        <w:t>ΔkWh</w:t>
      </w:r>
      <w:r w:rsidRPr="00B1169A">
        <w:rPr>
          <w:rFonts w:cs="Calibri"/>
          <w:noProof/>
        </w:rPr>
        <w:tab/>
        <w:t>= [</w:t>
      </w:r>
      <w:r>
        <w:t xml:space="preserve">-33.29 </w:t>
      </w:r>
      <w:r w:rsidRPr="00B1169A">
        <w:rPr>
          <w:rFonts w:cs="Calibri"/>
          <w:noProof/>
        </w:rPr>
        <w:t xml:space="preserve">+ (Age * </w:t>
      </w:r>
      <w:r>
        <w:t>15.7</w:t>
      </w:r>
      <w:r w:rsidRPr="00B1169A">
        <w:rPr>
          <w:rFonts w:cs="Calibri"/>
          <w:noProof/>
        </w:rPr>
        <w:t xml:space="preserve">) + (Pre-1990 * </w:t>
      </w:r>
      <w:r>
        <w:t>93.37</w:t>
      </w:r>
      <w:r w:rsidRPr="00B1169A">
        <w:rPr>
          <w:rFonts w:cs="Calibri"/>
          <w:noProof/>
        </w:rPr>
        <w:t xml:space="preserve">) + (Size * </w:t>
      </w:r>
      <w:r w:rsidRPr="00B1169A">
        <w:rPr>
          <w:rFonts w:cs="Calibri"/>
          <w:bCs/>
        </w:rPr>
        <w:t>36.52</w:t>
      </w:r>
      <w:r w:rsidRPr="00B1169A">
        <w:rPr>
          <w:rFonts w:cs="Calibri"/>
          <w:noProof/>
        </w:rPr>
        <w:t>) +  (CDDs* unconditioned *</w:t>
      </w:r>
      <w:r w:rsidRPr="00B1169A">
        <w:rPr>
          <w:rFonts w:cs="Calibri"/>
          <w:bCs/>
        </w:rPr>
        <w:t>27.44</w:t>
      </w:r>
      <w:r w:rsidRPr="00B1169A">
        <w:rPr>
          <w:rFonts w:cs="Calibri"/>
          <w:noProof/>
        </w:rPr>
        <w:t>) + (HDDs*unconditioned *</w:t>
      </w:r>
      <w:r w:rsidRPr="00B1169A">
        <w:rPr>
          <w:rFonts w:cs="Calibri"/>
          <w:bCs/>
        </w:rPr>
        <w:t>-6.13</w:t>
      </w:r>
      <w:r w:rsidRPr="00B1169A">
        <w:rPr>
          <w:rFonts w:cs="Calibri"/>
          <w:noProof/>
        </w:rPr>
        <w:t>)]  * Part Use Factor</w:t>
      </w:r>
    </w:p>
    <w:p w14:paraId="26CB095B" w14:textId="77777777" w:rsidR="00B1169A" w:rsidRPr="00B1169A" w:rsidRDefault="00B1169A" w:rsidP="00B1169A">
      <w:pPr>
        <w:ind w:left="720"/>
        <w:rPr>
          <w:rFonts w:cs="Calibri"/>
          <w:noProof/>
        </w:rPr>
      </w:pPr>
      <w:r w:rsidRPr="00B1169A">
        <w:rPr>
          <w:rFonts w:cs="Calibri"/>
          <w:noProof/>
        </w:rPr>
        <w:t>Where:</w:t>
      </w:r>
    </w:p>
    <w:p w14:paraId="26CB095C" w14:textId="77777777" w:rsidR="00B1169A" w:rsidRPr="00B1169A" w:rsidRDefault="00B1169A" w:rsidP="00B1169A">
      <w:pPr>
        <w:spacing w:after="120"/>
        <w:ind w:left="2880" w:hanging="1440"/>
        <w:rPr>
          <w:rFonts w:cs="Calibri"/>
          <w:noProof/>
        </w:rPr>
      </w:pPr>
      <w:r w:rsidRPr="00B1169A">
        <w:rPr>
          <w:rFonts w:cs="Calibri"/>
          <w:noProof/>
        </w:rPr>
        <w:t>Age</w:t>
      </w:r>
      <w:r w:rsidRPr="00B1169A">
        <w:rPr>
          <w:rFonts w:cs="Calibri"/>
          <w:noProof/>
        </w:rPr>
        <w:tab/>
        <w:t>= Age of retired unit</w:t>
      </w:r>
    </w:p>
    <w:p w14:paraId="26CB095D" w14:textId="77777777" w:rsidR="00B1169A" w:rsidRPr="00B1169A" w:rsidRDefault="00B1169A" w:rsidP="00B1169A">
      <w:pPr>
        <w:spacing w:after="120"/>
        <w:ind w:left="2880" w:hanging="1440"/>
        <w:rPr>
          <w:rFonts w:cs="Calibri"/>
          <w:bCs/>
        </w:rPr>
      </w:pPr>
      <w:r w:rsidRPr="00B1169A">
        <w:rPr>
          <w:rFonts w:cs="Calibri"/>
          <w:noProof/>
        </w:rPr>
        <w:t>Pre-1990</w:t>
      </w:r>
      <w:r w:rsidRPr="00B1169A">
        <w:rPr>
          <w:rFonts w:cs="Calibri"/>
          <w:noProof/>
        </w:rPr>
        <w:tab/>
        <w:t xml:space="preserve">= </w:t>
      </w:r>
      <w:r w:rsidRPr="00B1169A">
        <w:rPr>
          <w:rFonts w:cs="Calibri"/>
          <w:bCs/>
        </w:rPr>
        <w:t>Pre-1990 dummy (=1 if manufactured pre-1990, else 0)</w:t>
      </w:r>
    </w:p>
    <w:p w14:paraId="26CB095E" w14:textId="77777777" w:rsidR="00B1169A" w:rsidRPr="00B1169A" w:rsidRDefault="00B1169A" w:rsidP="00B1169A">
      <w:pPr>
        <w:spacing w:after="120"/>
        <w:ind w:left="2880" w:hanging="1440"/>
        <w:rPr>
          <w:rFonts w:cs="Calibri"/>
          <w:noProof/>
        </w:rPr>
      </w:pPr>
      <w:r w:rsidRPr="00B1169A">
        <w:rPr>
          <w:rFonts w:cs="Calibri"/>
          <w:noProof/>
        </w:rPr>
        <w:t>Size</w:t>
      </w:r>
      <w:r w:rsidRPr="00B1169A">
        <w:rPr>
          <w:rFonts w:cs="Calibri"/>
          <w:noProof/>
        </w:rPr>
        <w:tab/>
        <w:t>= Capacity (cubic feet) of retired unit</w:t>
      </w:r>
    </w:p>
    <w:p w14:paraId="26CB095F" w14:textId="77777777" w:rsidR="00B1169A" w:rsidRPr="00B1169A" w:rsidRDefault="00B1169A" w:rsidP="00B1169A">
      <w:pPr>
        <w:spacing w:after="120"/>
        <w:ind w:left="1440"/>
        <w:rPr>
          <w:rFonts w:cs="Calibri"/>
          <w:noProof/>
        </w:rPr>
      </w:pPr>
      <w:r w:rsidRPr="00B1169A">
        <w:rPr>
          <w:rFonts w:cs="Calibri"/>
          <w:noProof/>
        </w:rPr>
        <w:t>Interaction: Located in Unconditioned Space x CDDs = Proportion of units in unconditioned spaces interacted with CDDs</w:t>
      </w:r>
    </w:p>
    <w:p w14:paraId="26CB0960" w14:textId="77777777" w:rsidR="00B1169A" w:rsidRPr="00B1169A" w:rsidRDefault="00B1169A" w:rsidP="00B1169A">
      <w:pPr>
        <w:spacing w:after="120"/>
        <w:ind w:left="1440"/>
        <w:rPr>
          <w:rFonts w:cs="Calibri"/>
          <w:noProof/>
        </w:rPr>
      </w:pPr>
      <w:r w:rsidRPr="00B1169A">
        <w:rPr>
          <w:rFonts w:cs="Calibri"/>
          <w:noProof/>
        </w:rPr>
        <w:t>Interaction: Located in Unconditioned Space x HDDs = Proportion of units in unconditioned spaces interacted with HDDs</w:t>
      </w:r>
    </w:p>
    <w:p w14:paraId="26CB0961" w14:textId="77777777" w:rsidR="00B1169A" w:rsidRPr="00B1169A" w:rsidRDefault="00B1169A" w:rsidP="00B1169A">
      <w:pPr>
        <w:spacing w:after="120"/>
        <w:ind w:left="2880" w:hanging="1440"/>
        <w:rPr>
          <w:rFonts w:cs="Calibri"/>
          <w:noProof/>
        </w:rPr>
      </w:pPr>
      <w:r w:rsidRPr="00B1169A">
        <w:rPr>
          <w:rFonts w:cs="Calibri"/>
          <w:noProof/>
        </w:rPr>
        <w:t>Part Use Factor</w:t>
      </w:r>
      <w:r w:rsidRPr="00B1169A">
        <w:rPr>
          <w:rFonts w:cs="Calibri"/>
          <w:noProof/>
        </w:rPr>
        <w:tab/>
        <w:t>= To account for those units that are not running throughout the entire year.</w:t>
      </w:r>
    </w:p>
    <w:p w14:paraId="26CB0962" w14:textId="77777777" w:rsidR="00B1169A" w:rsidRPr="00B1169A" w:rsidRDefault="00B1169A" w:rsidP="00B1169A">
      <w:pPr>
        <w:spacing w:after="120"/>
        <w:ind w:left="2880" w:hanging="1440"/>
        <w:rPr>
          <w:rFonts w:cs="Calibri"/>
          <w:noProof/>
        </w:rPr>
      </w:pPr>
      <w:r w:rsidRPr="00B1169A">
        <w:rPr>
          <w:rFonts w:cs="Calibri"/>
          <w:noProof/>
        </w:rPr>
        <w:lastRenderedPageBreak/>
        <w:tab/>
        <w:t>= 0.877</w:t>
      </w:r>
      <w:r w:rsidRPr="00B1169A">
        <w:rPr>
          <w:rStyle w:val="FootnoteReference"/>
          <w:rFonts w:ascii="Calibri" w:hAnsi="Calibri" w:cs="Calibri"/>
          <w:noProof/>
        </w:rPr>
        <w:footnoteReference w:id="3"/>
      </w:r>
    </w:p>
    <w:p w14:paraId="26CB0963" w14:textId="77777777" w:rsidR="00B1169A" w:rsidRPr="00B1169A" w:rsidRDefault="00B1169A" w:rsidP="00B1169A">
      <w:pPr>
        <w:tabs>
          <w:tab w:val="left" w:pos="90"/>
        </w:tabs>
        <w:rPr>
          <w:rFonts w:cs="Calibri"/>
          <w:noProof/>
        </w:rPr>
      </w:pPr>
      <w:r>
        <w:rPr>
          <w:rFonts w:cs="Calibri"/>
          <w:noProof/>
        </w:rPr>
        <w:t xml:space="preserve">Using the average freezer characterization for AIC’s PY4 program, we calculate the following average result: </w:t>
      </w:r>
    </w:p>
    <w:p w14:paraId="26CB0964" w14:textId="77777777" w:rsidR="00B1169A" w:rsidRPr="00B1169A" w:rsidRDefault="00B1169A" w:rsidP="00B1169A">
      <w:pPr>
        <w:spacing w:after="120"/>
        <w:ind w:left="2880" w:hanging="1440"/>
        <w:rPr>
          <w:rFonts w:cs="Calibri"/>
          <w:noProof/>
        </w:rPr>
      </w:pPr>
      <w:r w:rsidRPr="00B1169A">
        <w:rPr>
          <w:rFonts w:cs="Calibri"/>
          <w:noProof/>
        </w:rPr>
        <w:t>ΔkWh</w:t>
      </w:r>
      <w:r w:rsidRPr="00B1169A">
        <w:rPr>
          <w:rFonts w:cs="Calibri"/>
          <w:noProof/>
        </w:rPr>
        <w:tab/>
        <w:t>= [</w:t>
      </w:r>
      <w:r>
        <w:t xml:space="preserve">-33.29 </w:t>
      </w:r>
      <w:r w:rsidRPr="00B1169A">
        <w:rPr>
          <w:rFonts w:cs="Calibri"/>
          <w:noProof/>
        </w:rPr>
        <w:t>+ (26.92 *</w:t>
      </w:r>
      <w:r w:rsidRPr="00B1169A">
        <w:rPr>
          <w:rFonts w:cs="Calibri"/>
          <w:bCs/>
        </w:rPr>
        <w:t xml:space="preserve"> 15.7</w:t>
      </w:r>
      <w:r w:rsidRPr="00B1169A">
        <w:rPr>
          <w:rFonts w:cs="Calibri"/>
          <w:noProof/>
        </w:rPr>
        <w:t xml:space="preserve">) + (0.6 * 93.37) + (15.9 * 36.52) + (6.61 * </w:t>
      </w:r>
      <w:r w:rsidRPr="00B1169A">
        <w:rPr>
          <w:rFonts w:cs="Calibri"/>
          <w:bCs/>
        </w:rPr>
        <w:t>27.44</w:t>
      </w:r>
      <w:r w:rsidRPr="00B1169A">
        <w:rPr>
          <w:rFonts w:cs="Calibri"/>
          <w:noProof/>
        </w:rPr>
        <w:t xml:space="preserve">) + (1.3 * </w:t>
      </w:r>
      <w:r w:rsidRPr="00B1169A">
        <w:rPr>
          <w:rFonts w:cs="Calibri"/>
          <w:bCs/>
        </w:rPr>
        <w:t>-6.13</w:t>
      </w:r>
      <w:r w:rsidRPr="00B1169A">
        <w:rPr>
          <w:rFonts w:cs="Calibri"/>
          <w:noProof/>
        </w:rPr>
        <w:t>)] * 0.877</w:t>
      </w:r>
    </w:p>
    <w:p w14:paraId="26CB0965" w14:textId="77777777" w:rsidR="00B1169A" w:rsidRPr="00B1169A" w:rsidRDefault="00B1169A" w:rsidP="00B1169A">
      <w:pPr>
        <w:ind w:left="2880" w:hanging="1440"/>
        <w:rPr>
          <w:rFonts w:cs="Calibri"/>
          <w:noProof/>
        </w:rPr>
      </w:pPr>
      <w:r w:rsidRPr="00B1169A">
        <w:rPr>
          <w:rFonts w:cs="Calibri"/>
          <w:noProof/>
        </w:rPr>
        <w:tab/>
        <w:t>= 1021 * 0.877</w:t>
      </w:r>
    </w:p>
    <w:p w14:paraId="26CB0966" w14:textId="77777777" w:rsidR="00B1169A" w:rsidRPr="00B1169A" w:rsidRDefault="00B1169A" w:rsidP="00B1169A">
      <w:pPr>
        <w:ind w:left="2880" w:hanging="1440"/>
        <w:rPr>
          <w:rFonts w:cs="Calibri"/>
          <w:noProof/>
        </w:rPr>
      </w:pPr>
      <w:r w:rsidRPr="00B1169A">
        <w:rPr>
          <w:rFonts w:cs="Calibri"/>
          <w:noProof/>
        </w:rPr>
        <w:tab/>
        <w:t>= 895 kWh</w:t>
      </w:r>
    </w:p>
    <w:p w14:paraId="26CB0967" w14:textId="77777777" w:rsidR="00B1169A" w:rsidRDefault="00B1169A" w:rsidP="0036083A">
      <w:pPr>
        <w:ind w:left="360"/>
      </w:pPr>
    </w:p>
    <w:p w14:paraId="26CB0968" w14:textId="77777777" w:rsidR="008F1E8F" w:rsidRPr="00B1169A" w:rsidRDefault="00B1169A" w:rsidP="00D03740">
      <w:pPr>
        <w:pStyle w:val="NormalWeb"/>
        <w:rPr>
          <w:rFonts w:ascii="Times New Roman" w:hAnsi="Times New Roman" w:cs="Calibri"/>
          <w:noProof/>
          <w:szCs w:val="20"/>
        </w:rPr>
      </w:pPr>
      <w:r w:rsidRPr="00B1169A">
        <w:rPr>
          <w:rFonts w:ascii="Times New Roman" w:hAnsi="Times New Roman" w:cs="Calibri"/>
          <w:noProof/>
          <w:szCs w:val="20"/>
        </w:rPr>
        <w:t>We did not perform a separate regression model to estimate kW demand savings and propose using the coincident factor of 0.00012 from past Cadmus evaluations.</w:t>
      </w:r>
    </w:p>
    <w:p w14:paraId="26CB0969" w14:textId="77777777" w:rsidR="008F1E8F" w:rsidRDefault="008F1E8F" w:rsidP="00D03740">
      <w:pPr>
        <w:pStyle w:val="NormalWeb"/>
      </w:pPr>
    </w:p>
    <w:p w14:paraId="26CB096A" w14:textId="77777777" w:rsidR="008F1E8F" w:rsidRDefault="008F1E8F" w:rsidP="00D03740">
      <w:pPr>
        <w:pStyle w:val="NormalWeb"/>
      </w:pPr>
    </w:p>
    <w:sectPr w:rsidR="008F1E8F" w:rsidSect="00156682">
      <w:headerReference w:type="default" r:id="rId12"/>
      <w:footerReference w:type="default" r:id="rId13"/>
      <w:headerReference w:type="first" r:id="rId14"/>
      <w:footerReference w:type="first" r:id="rId15"/>
      <w:type w:val="continuous"/>
      <w:pgSz w:w="12240" w:h="15840" w:code="1"/>
      <w:pgMar w:top="1872" w:right="1440" w:bottom="172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CB096D" w14:textId="77777777" w:rsidR="0045157A" w:rsidRDefault="0045157A">
      <w:r>
        <w:separator/>
      </w:r>
    </w:p>
  </w:endnote>
  <w:endnote w:type="continuationSeparator" w:id="0">
    <w:p w14:paraId="26CB096E" w14:textId="77777777" w:rsidR="0045157A" w:rsidRDefault="00451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umanst521 BT">
    <w:altName w:val="Lucida Sans Unicode"/>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CB0970" w14:textId="77777777" w:rsidR="007736E4" w:rsidRPr="008F1E8F" w:rsidRDefault="00B1169A" w:rsidP="007736E4">
    <w:pPr>
      <w:pStyle w:val="CM1"/>
      <w:spacing w:before="600"/>
      <w:jc w:val="center"/>
      <w:rPr>
        <w:sz w:val="20"/>
        <w:szCs w:val="20"/>
      </w:rPr>
    </w:pPr>
    <w:r>
      <w:rPr>
        <w:noProof/>
        <w:sz w:val="20"/>
        <w:szCs w:val="20"/>
      </w:rPr>
      <mc:AlternateContent>
        <mc:Choice Requires="wps">
          <w:drawing>
            <wp:anchor distT="0" distB="0" distL="114300" distR="114300" simplePos="0" relativeHeight="251657216" behindDoc="0" locked="0" layoutInCell="1" allowOverlap="1" wp14:anchorId="26CB0977" wp14:editId="26CB0978">
              <wp:simplePos x="0" y="0"/>
              <wp:positionH relativeFrom="column">
                <wp:posOffset>-95885</wp:posOffset>
              </wp:positionH>
              <wp:positionV relativeFrom="paragraph">
                <wp:posOffset>232410</wp:posOffset>
              </wp:positionV>
              <wp:extent cx="6001385" cy="0"/>
              <wp:effectExtent l="8890" t="11430" r="9525" b="7620"/>
              <wp:wrapNone/>
              <wp:docPr id="4"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13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5" o:spid="_x0000_s1026" type="#_x0000_t32" style="position:absolute;margin-left:-7.55pt;margin-top:18.3pt;width:472.5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oNNHwIAADwEAAAOAAAAZHJzL2Uyb0RvYy54bWysU02P2jAQvVfqf7B8hyRso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"/>
          </w:pict>
        </mc:Fallback>
      </mc:AlternateContent>
    </w:r>
    <w:r w:rsidR="007736E4" w:rsidRPr="008F1E8F">
      <w:rPr>
        <w:sz w:val="20"/>
        <w:szCs w:val="20"/>
      </w:rPr>
      <w:t>The Cadmus Group, Inc.</w:t>
    </w:r>
  </w:p>
  <w:p w14:paraId="26CB0971" w14:textId="77777777" w:rsidR="007736E4" w:rsidRPr="008F1E8F" w:rsidRDefault="007736E4" w:rsidP="008F1E8F">
    <w:pPr>
      <w:pStyle w:val="CM1"/>
      <w:tabs>
        <w:tab w:val="clear" w:pos="4680"/>
        <w:tab w:val="clear" w:pos="8208"/>
        <w:tab w:val="clear" w:pos="8568"/>
        <w:tab w:val="left" w:pos="9180"/>
      </w:tabs>
      <w:spacing w:after="207"/>
      <w:jc w:val="center"/>
      <w:rPr>
        <w:i/>
        <w:sz w:val="20"/>
        <w:szCs w:val="20"/>
      </w:rPr>
    </w:pPr>
    <w:r w:rsidRPr="008F1E8F">
      <w:rPr>
        <w:sz w:val="20"/>
        <w:szCs w:val="20"/>
      </w:rPr>
      <w:t xml:space="preserve">1470 Walnut Street, Suite 210, Boulder, CO 80302 </w:t>
    </w:r>
    <w:r w:rsidR="008F1E8F" w:rsidRPr="008F1E8F">
      <w:rPr>
        <w:noProof/>
        <w:sz w:val="20"/>
        <w:szCs w:val="20"/>
      </w:rPr>
      <w:sym w:font="Wingdings" w:char="F077"/>
    </w:r>
    <w:r w:rsidRPr="008F1E8F">
      <w:rPr>
        <w:sz w:val="20"/>
        <w:szCs w:val="20"/>
      </w:rPr>
      <w:t xml:space="preserve"> 303.389.2550 </w:t>
    </w:r>
    <w:r w:rsidR="008F1E8F" w:rsidRPr="008F1E8F">
      <w:rPr>
        <w:noProof/>
        <w:sz w:val="20"/>
        <w:szCs w:val="20"/>
      </w:rPr>
      <w:sym w:font="Wingdings" w:char="F077"/>
    </w:r>
    <w:r w:rsidRPr="008F1E8F">
      <w:rPr>
        <w:sz w:val="20"/>
        <w:szCs w:val="20"/>
      </w:rPr>
      <w:t xml:space="preserve"> Fax: 303.998.1007</w:t>
    </w:r>
    <w:r w:rsidR="008F1E8F" w:rsidRPr="008F1E8F">
      <w:rPr>
        <w:sz w:val="20"/>
        <w:szCs w:val="20"/>
      </w:rPr>
      <w:br/>
    </w:r>
    <w:r w:rsidRPr="008F1E8F">
      <w:rPr>
        <w:sz w:val="20"/>
        <w:szCs w:val="20"/>
      </w:rPr>
      <w:t xml:space="preserve">An Employee-Owned Company </w:t>
    </w:r>
    <w:r w:rsidR="008F1E8F" w:rsidRPr="008F1E8F">
      <w:rPr>
        <w:noProof/>
        <w:sz w:val="20"/>
        <w:szCs w:val="20"/>
      </w:rPr>
      <w:sym w:font="Wingdings" w:char="F077"/>
    </w:r>
    <w:r w:rsidR="008F1E8F">
      <w:rPr>
        <w:rFonts w:ascii="Wingdings" w:hAnsi="Wingdings" w:cs="Wingdings"/>
        <w:sz w:val="20"/>
        <w:szCs w:val="20"/>
      </w:rPr>
      <w:t></w:t>
    </w:r>
    <w:r w:rsidRPr="008F1E8F">
      <w:rPr>
        <w:sz w:val="20"/>
        <w:szCs w:val="20"/>
      </w:rPr>
      <w:t>www.cadmusgroup.com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CB0973" w14:textId="77777777" w:rsidR="000C5F04" w:rsidRPr="008F1E8F" w:rsidRDefault="00B1169A" w:rsidP="00156682">
    <w:pPr>
      <w:pStyle w:val="CM1"/>
      <w:tabs>
        <w:tab w:val="clear" w:pos="8208"/>
        <w:tab w:val="clear" w:pos="8568"/>
        <w:tab w:val="left" w:pos="9180"/>
      </w:tabs>
      <w:spacing w:before="600"/>
      <w:jc w:val="center"/>
      <w:rPr>
        <w:sz w:val="20"/>
        <w:szCs w:val="20"/>
      </w:rPr>
    </w:pPr>
    <w:r>
      <w:rPr>
        <w:noProof/>
        <w:sz w:val="20"/>
        <w:szCs w:val="20"/>
      </w:rPr>
      <mc:AlternateContent>
        <mc:Choice Requires="wps">
          <w:drawing>
            <wp:anchor distT="0" distB="0" distL="114300" distR="114300" simplePos="0" relativeHeight="251656192" behindDoc="0" locked="0" layoutInCell="1" allowOverlap="1" wp14:anchorId="26CB097B" wp14:editId="26CB097C">
              <wp:simplePos x="0" y="0"/>
              <wp:positionH relativeFrom="column">
                <wp:posOffset>-114300</wp:posOffset>
              </wp:positionH>
              <wp:positionV relativeFrom="paragraph">
                <wp:posOffset>232410</wp:posOffset>
              </wp:positionV>
              <wp:extent cx="6257925" cy="635"/>
              <wp:effectExtent l="9525" t="11430" r="9525" b="6985"/>
              <wp:wrapNone/>
              <wp:docPr id="1"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579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4" o:spid="_x0000_s1026" type="#_x0000_t32" style="position:absolute;margin-left:-9pt;margin-top:18.3pt;width:492.75pt;height:.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"/>
          </w:pict>
        </mc:Fallback>
      </mc:AlternateContent>
    </w:r>
    <w:r w:rsidR="000C5F04" w:rsidRPr="008F1E8F">
      <w:rPr>
        <w:sz w:val="20"/>
        <w:szCs w:val="20"/>
      </w:rPr>
      <w:t>The Cadmus Group, Inc.</w:t>
    </w:r>
  </w:p>
  <w:p w14:paraId="26CB0974" w14:textId="77777777" w:rsidR="000C5F04" w:rsidRPr="008F1E8F" w:rsidRDefault="000C5F04" w:rsidP="0082790A">
    <w:pPr>
      <w:pStyle w:val="CM1"/>
      <w:spacing w:after="207"/>
      <w:jc w:val="center"/>
      <w:rPr>
        <w:i/>
        <w:sz w:val="20"/>
        <w:szCs w:val="20"/>
      </w:rPr>
    </w:pPr>
    <w:r w:rsidRPr="008F1E8F">
      <w:rPr>
        <w:sz w:val="20"/>
        <w:szCs w:val="20"/>
      </w:rPr>
      <w:t xml:space="preserve">1470 Walnut Street, Suite 210, Boulder, CO 80302 </w:t>
    </w:r>
    <w:r w:rsidR="009B0260" w:rsidRPr="008F1E8F">
      <w:rPr>
        <w:noProof/>
        <w:sz w:val="20"/>
        <w:szCs w:val="20"/>
      </w:rPr>
      <w:sym w:font="Wingdings" w:char="F077"/>
    </w:r>
    <w:r w:rsidR="009B0260" w:rsidRPr="008F1E8F">
      <w:rPr>
        <w:noProof/>
        <w:sz w:val="20"/>
        <w:szCs w:val="20"/>
      </w:rPr>
      <w:t xml:space="preserve"> </w:t>
    </w:r>
    <w:r w:rsidRPr="008F1E8F">
      <w:rPr>
        <w:sz w:val="20"/>
        <w:szCs w:val="20"/>
      </w:rPr>
      <w:t xml:space="preserve"> Telephone: 303.389.2550 </w:t>
    </w:r>
    <w:r w:rsidR="009B0260" w:rsidRPr="008F1E8F">
      <w:rPr>
        <w:noProof/>
        <w:sz w:val="20"/>
        <w:szCs w:val="20"/>
      </w:rPr>
      <w:sym w:font="Wingdings" w:char="F077"/>
    </w:r>
    <w:r w:rsidR="009B0260" w:rsidRPr="008F1E8F">
      <w:rPr>
        <w:noProof/>
        <w:sz w:val="20"/>
        <w:szCs w:val="20"/>
      </w:rPr>
      <w:t xml:space="preserve"> </w:t>
    </w:r>
    <w:r w:rsidRPr="008F1E8F">
      <w:rPr>
        <w:sz w:val="20"/>
        <w:szCs w:val="20"/>
      </w:rPr>
      <w:t xml:space="preserve"> Fax: 303.998.1007</w:t>
    </w:r>
    <w:r w:rsidR="0082790A" w:rsidRPr="008F1E8F">
      <w:rPr>
        <w:sz w:val="20"/>
        <w:szCs w:val="20"/>
      </w:rPr>
      <w:br/>
    </w:r>
    <w:r w:rsidRPr="008F1E8F">
      <w:rPr>
        <w:sz w:val="20"/>
        <w:szCs w:val="20"/>
      </w:rPr>
      <w:t xml:space="preserve">An Employee-Owned Company </w:t>
    </w:r>
    <w:r w:rsidR="009B0260" w:rsidRPr="008F1E8F">
      <w:rPr>
        <w:noProof/>
        <w:sz w:val="20"/>
        <w:szCs w:val="20"/>
      </w:rPr>
      <w:sym w:font="Wingdings" w:char="F077"/>
    </w:r>
    <w:r w:rsidR="009B0260" w:rsidRPr="008F1E8F">
      <w:rPr>
        <w:noProof/>
        <w:sz w:val="20"/>
        <w:szCs w:val="20"/>
      </w:rPr>
      <w:t xml:space="preserve"> </w:t>
    </w:r>
    <w:r w:rsidRPr="008F1E8F">
      <w:rPr>
        <w:sz w:val="20"/>
        <w:szCs w:val="20"/>
      </w:rPr>
      <w:t>www.cadmusgroup.com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CB096B" w14:textId="77777777" w:rsidR="0045157A" w:rsidRDefault="0045157A">
      <w:r>
        <w:separator/>
      </w:r>
    </w:p>
  </w:footnote>
  <w:footnote w:type="continuationSeparator" w:id="0">
    <w:p w14:paraId="26CB096C" w14:textId="77777777" w:rsidR="0045157A" w:rsidRDefault="0045157A">
      <w:r>
        <w:continuationSeparator/>
      </w:r>
    </w:p>
  </w:footnote>
  <w:footnote w:id="1">
    <w:p w14:paraId="26CB097D" w14:textId="77777777" w:rsidR="0036083A" w:rsidRDefault="0036083A" w:rsidP="0036083A">
      <w:pPr>
        <w:pStyle w:val="FootnoteText"/>
      </w:pPr>
      <w:r>
        <w:rPr>
          <w:rStyle w:val="FootnoteReference"/>
        </w:rPr>
        <w:footnoteRef/>
      </w:r>
      <w:r>
        <w:t xml:space="preserve"> </w:t>
      </w:r>
      <w:r w:rsidRPr="00F07AAC">
        <w:t>http://www.energystar.gov/index.cfm?fuseaction=refrig.calculator</w:t>
      </w:r>
    </w:p>
  </w:footnote>
  <w:footnote w:id="2">
    <w:p w14:paraId="26CB097E" w14:textId="77777777" w:rsidR="00B1169A" w:rsidRPr="00B1169A" w:rsidRDefault="00B1169A" w:rsidP="00B1169A">
      <w:pPr>
        <w:pStyle w:val="FootnoteText"/>
        <w:rPr>
          <w:rFonts w:cs="Calibri"/>
          <w:szCs w:val="20"/>
        </w:rPr>
      </w:pPr>
      <w:r w:rsidRPr="00B1169A">
        <w:rPr>
          <w:rFonts w:cs="Calibri"/>
          <w:szCs w:val="20"/>
          <w:vertAlign w:val="superscript"/>
        </w:rPr>
        <w:footnoteRef/>
      </w:r>
      <w:r w:rsidRPr="00B1169A">
        <w:rPr>
          <w:rFonts w:cs="Calibri"/>
          <w:szCs w:val="20"/>
        </w:rPr>
        <w:t xml:space="preserve"> Weighted average PY2 and PY3 part use factor from Opinion Dynamics, May 31 2012 memo; “Fridge &amp; Freezer Recycle Rewards Program PY4 Metering Study: Preliminary Savings Results”.</w:t>
      </w:r>
    </w:p>
  </w:footnote>
  <w:footnote w:id="3">
    <w:p w14:paraId="26CB097F" w14:textId="77777777" w:rsidR="00B1169A" w:rsidRPr="00B1169A" w:rsidRDefault="00B1169A" w:rsidP="00B1169A">
      <w:pPr>
        <w:pStyle w:val="FootnoteText"/>
        <w:rPr>
          <w:rFonts w:cs="Calibri"/>
          <w:szCs w:val="20"/>
        </w:rPr>
      </w:pPr>
      <w:r w:rsidRPr="00B1169A">
        <w:rPr>
          <w:rFonts w:cs="Calibri"/>
          <w:szCs w:val="20"/>
          <w:vertAlign w:val="superscript"/>
        </w:rPr>
        <w:footnoteRef/>
      </w:r>
      <w:r w:rsidRPr="00B1169A">
        <w:rPr>
          <w:rFonts w:cs="Calibri"/>
          <w:szCs w:val="20"/>
        </w:rPr>
        <w:t xml:space="preserve"> Weighted average PY2 and PY3 part use factor from Opinion Dynamics, May 31 2012 memo; “Fridge &amp; Freezer Recycle Rewards Program PY4 Metering Study: Preliminary Savings Results”.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CB096F" w14:textId="77777777" w:rsidR="000C5F04" w:rsidRPr="008F1E8F" w:rsidRDefault="00B1169A" w:rsidP="008F1E8F">
    <w:pPr>
      <w:tabs>
        <w:tab w:val="center" w:pos="4320"/>
        <w:tab w:val="right" w:pos="9180"/>
      </w:tabs>
      <w:rPr>
        <w:rFonts w:ascii="Humanst521 BT" w:hAnsi="Humanst521 BT" w:cs="Humanst521 BT"/>
        <w:color w:val="003A6F"/>
        <w:sz w:val="20"/>
      </w:rPr>
    </w:pPr>
    <w:r>
      <w:rPr>
        <w:noProof/>
        <w:sz w:val="20"/>
      </w:rPr>
      <mc:AlternateContent>
        <mc:Choice Requires="wps">
          <w:drawing>
            <wp:anchor distT="0" distB="0" distL="114300" distR="114300" simplePos="0" relativeHeight="251658240" behindDoc="0" locked="0" layoutInCell="1" allowOverlap="1" wp14:anchorId="26CB0975" wp14:editId="26CB0976">
              <wp:simplePos x="0" y="0"/>
              <wp:positionH relativeFrom="column">
                <wp:posOffset>0</wp:posOffset>
              </wp:positionH>
              <wp:positionV relativeFrom="paragraph">
                <wp:posOffset>514350</wp:posOffset>
              </wp:positionV>
              <wp:extent cx="5905500" cy="0"/>
              <wp:effectExtent l="9525" t="9525" r="9525" b="9525"/>
              <wp:wrapNone/>
              <wp:docPr id="5"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5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0.5pt" to="46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a7pEgIAACkEAAAOAAAAZHJzL2Uyb0RvYy54bWysU8GO2jAQvVfqP1i+QxJK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"/>
          </w:pict>
        </mc:Fallback>
      </mc:AlternateContent>
    </w:r>
    <w:r w:rsidR="00A36D6B">
      <w:rPr>
        <w:rFonts w:ascii="Humanst521 BT" w:hAnsi="Humanst521 BT" w:cs="Humanst521 BT"/>
        <w:color w:val="003A6F"/>
        <w:sz w:val="20"/>
      </w:rPr>
      <w:t>Karen Kansfield, Jonathon Jackson, Jennifer Hinman</w:t>
    </w:r>
    <w:r w:rsidR="00922DA2" w:rsidRPr="008F1E8F">
      <w:rPr>
        <w:rFonts w:ascii="Humanst521 BT" w:hAnsi="Humanst521 BT" w:cs="Humanst521 BT"/>
        <w:color w:val="003A6F"/>
        <w:sz w:val="20"/>
      </w:rPr>
      <w:tab/>
      <w:t xml:space="preserve">Page </w:t>
    </w:r>
    <w:r w:rsidR="00582495" w:rsidRPr="008F1E8F">
      <w:rPr>
        <w:rFonts w:ascii="Humanst521 BT" w:hAnsi="Humanst521 BT" w:cs="Humanst521 BT"/>
        <w:color w:val="003A6F"/>
        <w:sz w:val="20"/>
      </w:rPr>
      <w:fldChar w:fldCharType="begin"/>
    </w:r>
    <w:r w:rsidR="00922DA2" w:rsidRPr="008F1E8F">
      <w:rPr>
        <w:rFonts w:ascii="Humanst521 BT" w:hAnsi="Humanst521 BT" w:cs="Humanst521 BT"/>
        <w:color w:val="003A6F"/>
        <w:sz w:val="20"/>
      </w:rPr>
      <w:instrText xml:space="preserve"> PAGE </w:instrText>
    </w:r>
    <w:r w:rsidR="00582495" w:rsidRPr="008F1E8F">
      <w:rPr>
        <w:rFonts w:ascii="Humanst521 BT" w:hAnsi="Humanst521 BT" w:cs="Humanst521 BT"/>
        <w:color w:val="003A6F"/>
        <w:sz w:val="20"/>
      </w:rPr>
      <w:fldChar w:fldCharType="separate"/>
    </w:r>
    <w:r w:rsidR="00F433C0">
      <w:rPr>
        <w:rFonts w:ascii="Humanst521 BT" w:hAnsi="Humanst521 BT" w:cs="Humanst521 BT"/>
        <w:noProof/>
        <w:color w:val="003A6F"/>
        <w:sz w:val="20"/>
      </w:rPr>
      <w:t>4</w:t>
    </w:r>
    <w:r w:rsidR="00582495" w:rsidRPr="008F1E8F">
      <w:rPr>
        <w:rFonts w:ascii="Humanst521 BT" w:hAnsi="Humanst521 BT" w:cs="Humanst521 BT"/>
        <w:color w:val="003A6F"/>
        <w:sz w:val="20"/>
      </w:rPr>
      <w:fldChar w:fldCharType="end"/>
    </w:r>
    <w:r w:rsidR="00922DA2" w:rsidRPr="008F1E8F">
      <w:rPr>
        <w:rFonts w:ascii="Humanst521 BT" w:hAnsi="Humanst521 BT" w:cs="Humanst521 BT"/>
        <w:color w:val="003A6F"/>
        <w:sz w:val="20"/>
      </w:rPr>
      <w:t xml:space="preserve"> of </w:t>
    </w:r>
    <w:r w:rsidR="00582495" w:rsidRPr="008F1E8F">
      <w:rPr>
        <w:rFonts w:ascii="Humanst521 BT" w:hAnsi="Humanst521 BT" w:cs="Humanst521 BT"/>
        <w:color w:val="003A6F"/>
        <w:sz w:val="20"/>
      </w:rPr>
      <w:fldChar w:fldCharType="begin"/>
    </w:r>
    <w:r w:rsidR="00922DA2" w:rsidRPr="008F1E8F">
      <w:rPr>
        <w:rFonts w:ascii="Humanst521 BT" w:hAnsi="Humanst521 BT" w:cs="Humanst521 BT"/>
        <w:color w:val="003A6F"/>
        <w:sz w:val="20"/>
      </w:rPr>
      <w:instrText xml:space="preserve"> NUMPAGES  </w:instrText>
    </w:r>
    <w:r w:rsidR="00582495" w:rsidRPr="008F1E8F">
      <w:rPr>
        <w:rFonts w:ascii="Humanst521 BT" w:hAnsi="Humanst521 BT" w:cs="Humanst521 BT"/>
        <w:color w:val="003A6F"/>
        <w:sz w:val="20"/>
      </w:rPr>
      <w:fldChar w:fldCharType="separate"/>
    </w:r>
    <w:r w:rsidR="00F433C0">
      <w:rPr>
        <w:rFonts w:ascii="Humanst521 BT" w:hAnsi="Humanst521 BT" w:cs="Humanst521 BT"/>
        <w:noProof/>
        <w:color w:val="003A6F"/>
        <w:sz w:val="20"/>
      </w:rPr>
      <w:t>4</w:t>
    </w:r>
    <w:r w:rsidR="00582495" w:rsidRPr="008F1E8F">
      <w:rPr>
        <w:rFonts w:ascii="Humanst521 BT" w:hAnsi="Humanst521 BT" w:cs="Humanst521 BT"/>
        <w:color w:val="003A6F"/>
        <w:sz w:val="20"/>
      </w:rPr>
      <w:fldChar w:fldCharType="end"/>
    </w:r>
    <w:r w:rsidR="00A36D6B">
      <w:rPr>
        <w:rFonts w:ascii="Humanst521 BT" w:hAnsi="Humanst521 BT" w:cs="Humanst521 BT"/>
        <w:color w:val="003A6F"/>
        <w:sz w:val="20"/>
      </w:rPr>
      <w:br/>
      <w:t>January 31, 2013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CB0972" w14:textId="77777777" w:rsidR="000C5F04" w:rsidRDefault="00B1169A">
    <w:pPr>
      <w:pStyle w:val="Header"/>
    </w:pPr>
    <w:r>
      <w:rPr>
        <w:noProof/>
      </w:rPr>
      <mc:AlternateContent>
        <mc:Choice Requires="wps">
          <w:drawing>
            <wp:anchor distT="0" distB="0" distL="114300" distR="114300" simplePos="0" relativeHeight="251659264" behindDoc="0" locked="0" layoutInCell="1" allowOverlap="1" wp14:anchorId="26CB0979" wp14:editId="26CB097A">
              <wp:simplePos x="0" y="0"/>
              <wp:positionH relativeFrom="column">
                <wp:posOffset>1751330</wp:posOffset>
              </wp:positionH>
              <wp:positionV relativeFrom="paragraph">
                <wp:posOffset>-7620</wp:posOffset>
              </wp:positionV>
              <wp:extent cx="2182495" cy="960755"/>
              <wp:effectExtent l="0" t="1905" r="0" b="0"/>
              <wp:wrapNone/>
              <wp:docPr id="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2495" cy="9607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CB0980" w14:textId="77777777" w:rsidR="008F1E8F" w:rsidRDefault="00B1169A" w:rsidP="008F1E8F">
                          <w:pPr>
                            <w:jc w:val="center"/>
                          </w:pPr>
                          <w:r>
                            <w:rPr>
                              <w:noProof/>
                            </w:rPr>
                            <w:drawing>
                              <wp:inline distT="0" distB="0" distL="0" distR="0" wp14:anchorId="26CB0981" wp14:editId="26CB0982">
                                <wp:extent cx="2000250" cy="742950"/>
                                <wp:effectExtent l="0" t="0" r="0" b="0"/>
                                <wp:docPr id="6" name="Picture 1" descr="Final Cadmus logo - March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 Cadmus logo - March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0250" cy="7429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8" o:spid="_x0000_s1026" type="#_x0000_t202" style="position:absolute;margin-left:137.9pt;margin-top:-.6pt;width:171.85pt;height:75.6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" stroked="f">
              <v:textbox style="mso-fit-shape-to-text:t">
                <w:txbxContent>
                  <w:p w14:paraId="26CB0980" w14:textId="77777777" w:rsidR="008F1E8F" w:rsidRDefault="00B1169A" w:rsidP="008F1E8F">
                    <w:pPr>
                      <w:jc w:val="center"/>
                    </w:pPr>
                    <w:r>
                      <w:rPr>
                        <w:noProof/>
                      </w:rPr>
                      <w:drawing>
                        <wp:inline distT="0" distB="0" distL="0" distR="0" wp14:anchorId="26CB0981" wp14:editId="26CB0982">
                          <wp:extent cx="2000250" cy="742950"/>
                          <wp:effectExtent l="0" t="0" r="0" b="0"/>
                          <wp:docPr id="6" name="Picture 1" descr="Final Cadmus logo - March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 Cadmus logo - March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0250" cy="742950"/>
                                  </a:xfrm>
                                  <a:prstGeom prst="rect">
                                    <a:avLst/>
                                  </a:prstGeom>
                                  <a:noFill/>
                                  <a:ln>
                                    <a:noFill/>
                                  </a:ln>
                                </pic:spPr>
                              </pic:pic>
                            </a:graphicData>
                          </a:graphic>
                        </wp:inline>
                      </w:drawing>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E6B9B"/>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F275401"/>
    <w:multiLevelType w:val="hybridMultilevel"/>
    <w:tmpl w:val="AE96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B54587"/>
    <w:multiLevelType w:val="hybridMultilevel"/>
    <w:tmpl w:val="3A6E1496"/>
    <w:lvl w:ilvl="0" w:tplc="452AAC90">
      <w:start w:val="1"/>
      <w:numFmt w:val="bullet"/>
      <w:pStyle w:val="bullets"/>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424525B5"/>
    <w:multiLevelType w:val="hybridMultilevel"/>
    <w:tmpl w:val="9BDE01A0"/>
    <w:lvl w:ilvl="0" w:tplc="BD40D7DA">
      <w:start w:val="1"/>
      <w:numFmt w:val="decimal"/>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D742062"/>
    <w:multiLevelType w:val="hybridMultilevel"/>
    <w:tmpl w:val="6E7269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7E6392E"/>
    <w:multiLevelType w:val="hybridMultilevel"/>
    <w:tmpl w:val="C630B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2"/>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E36"/>
    <w:rsid w:val="000005A8"/>
    <w:rsid w:val="00001248"/>
    <w:rsid w:val="00001F87"/>
    <w:rsid w:val="00002918"/>
    <w:rsid w:val="00003804"/>
    <w:rsid w:val="00004233"/>
    <w:rsid w:val="0000519C"/>
    <w:rsid w:val="00005F10"/>
    <w:rsid w:val="00006D0F"/>
    <w:rsid w:val="00007BFD"/>
    <w:rsid w:val="00011A83"/>
    <w:rsid w:val="00012695"/>
    <w:rsid w:val="00013609"/>
    <w:rsid w:val="00021ADA"/>
    <w:rsid w:val="00021C91"/>
    <w:rsid w:val="00022564"/>
    <w:rsid w:val="000231B0"/>
    <w:rsid w:val="000264C9"/>
    <w:rsid w:val="00026507"/>
    <w:rsid w:val="000272F8"/>
    <w:rsid w:val="00031A65"/>
    <w:rsid w:val="0003255A"/>
    <w:rsid w:val="000337F5"/>
    <w:rsid w:val="00033CBF"/>
    <w:rsid w:val="00034005"/>
    <w:rsid w:val="000341FE"/>
    <w:rsid w:val="00034D40"/>
    <w:rsid w:val="00035995"/>
    <w:rsid w:val="000359C6"/>
    <w:rsid w:val="00036A05"/>
    <w:rsid w:val="00037E6F"/>
    <w:rsid w:val="00041AFA"/>
    <w:rsid w:val="000429D8"/>
    <w:rsid w:val="000439DC"/>
    <w:rsid w:val="00046BCC"/>
    <w:rsid w:val="00051CD4"/>
    <w:rsid w:val="000522C3"/>
    <w:rsid w:val="000524DE"/>
    <w:rsid w:val="000527E5"/>
    <w:rsid w:val="0005356C"/>
    <w:rsid w:val="00054580"/>
    <w:rsid w:val="00057104"/>
    <w:rsid w:val="00057125"/>
    <w:rsid w:val="000574CD"/>
    <w:rsid w:val="00061C98"/>
    <w:rsid w:val="00061CA0"/>
    <w:rsid w:val="00061D2E"/>
    <w:rsid w:val="00062044"/>
    <w:rsid w:val="000626C5"/>
    <w:rsid w:val="00062B47"/>
    <w:rsid w:val="00062BAD"/>
    <w:rsid w:val="00065E2E"/>
    <w:rsid w:val="000670D9"/>
    <w:rsid w:val="000671D3"/>
    <w:rsid w:val="00067BC9"/>
    <w:rsid w:val="00070446"/>
    <w:rsid w:val="00070BCA"/>
    <w:rsid w:val="0007319B"/>
    <w:rsid w:val="00075479"/>
    <w:rsid w:val="0007717A"/>
    <w:rsid w:val="00085937"/>
    <w:rsid w:val="00085E13"/>
    <w:rsid w:val="000874F8"/>
    <w:rsid w:val="0009069E"/>
    <w:rsid w:val="00092167"/>
    <w:rsid w:val="00092CC2"/>
    <w:rsid w:val="00095DA6"/>
    <w:rsid w:val="00096862"/>
    <w:rsid w:val="000A19B8"/>
    <w:rsid w:val="000A39C8"/>
    <w:rsid w:val="000A4513"/>
    <w:rsid w:val="000A4B25"/>
    <w:rsid w:val="000A4CE9"/>
    <w:rsid w:val="000B233E"/>
    <w:rsid w:val="000B238D"/>
    <w:rsid w:val="000B4A1A"/>
    <w:rsid w:val="000B5148"/>
    <w:rsid w:val="000B5379"/>
    <w:rsid w:val="000B5F9A"/>
    <w:rsid w:val="000B60E5"/>
    <w:rsid w:val="000B72E1"/>
    <w:rsid w:val="000B7307"/>
    <w:rsid w:val="000C24EA"/>
    <w:rsid w:val="000C3CBB"/>
    <w:rsid w:val="000C3F55"/>
    <w:rsid w:val="000C5344"/>
    <w:rsid w:val="000C5F04"/>
    <w:rsid w:val="000D18B5"/>
    <w:rsid w:val="000D3462"/>
    <w:rsid w:val="000E007E"/>
    <w:rsid w:val="000E0BBD"/>
    <w:rsid w:val="000E1156"/>
    <w:rsid w:val="000E1786"/>
    <w:rsid w:val="000E196B"/>
    <w:rsid w:val="000E19EF"/>
    <w:rsid w:val="000E1A83"/>
    <w:rsid w:val="000E2DB7"/>
    <w:rsid w:val="000E3738"/>
    <w:rsid w:val="000E4840"/>
    <w:rsid w:val="000E5BAA"/>
    <w:rsid w:val="000E7B60"/>
    <w:rsid w:val="000F2E4D"/>
    <w:rsid w:val="000F4C16"/>
    <w:rsid w:val="000F556C"/>
    <w:rsid w:val="000F61A6"/>
    <w:rsid w:val="000F6774"/>
    <w:rsid w:val="000F6C64"/>
    <w:rsid w:val="000F754E"/>
    <w:rsid w:val="0010016A"/>
    <w:rsid w:val="001020A9"/>
    <w:rsid w:val="001022A6"/>
    <w:rsid w:val="00102462"/>
    <w:rsid w:val="0010572D"/>
    <w:rsid w:val="00106915"/>
    <w:rsid w:val="00111082"/>
    <w:rsid w:val="001110B0"/>
    <w:rsid w:val="00113445"/>
    <w:rsid w:val="00114E89"/>
    <w:rsid w:val="0012051D"/>
    <w:rsid w:val="001205BF"/>
    <w:rsid w:val="00120A0D"/>
    <w:rsid w:val="001229EE"/>
    <w:rsid w:val="00122D8E"/>
    <w:rsid w:val="00123231"/>
    <w:rsid w:val="00124AC3"/>
    <w:rsid w:val="00124DF5"/>
    <w:rsid w:val="001252FB"/>
    <w:rsid w:val="00125427"/>
    <w:rsid w:val="00126283"/>
    <w:rsid w:val="00127E8E"/>
    <w:rsid w:val="001306DB"/>
    <w:rsid w:val="00133289"/>
    <w:rsid w:val="00134874"/>
    <w:rsid w:val="00135B54"/>
    <w:rsid w:val="00135CB0"/>
    <w:rsid w:val="00137793"/>
    <w:rsid w:val="00140155"/>
    <w:rsid w:val="00140609"/>
    <w:rsid w:val="001415AB"/>
    <w:rsid w:val="00141D80"/>
    <w:rsid w:val="001444D7"/>
    <w:rsid w:val="001446C4"/>
    <w:rsid w:val="00144BA5"/>
    <w:rsid w:val="00145758"/>
    <w:rsid w:val="0014757E"/>
    <w:rsid w:val="00147C1D"/>
    <w:rsid w:val="00150CA9"/>
    <w:rsid w:val="00152312"/>
    <w:rsid w:val="00153EB9"/>
    <w:rsid w:val="00154D1A"/>
    <w:rsid w:val="001557C4"/>
    <w:rsid w:val="00155925"/>
    <w:rsid w:val="00156682"/>
    <w:rsid w:val="00156765"/>
    <w:rsid w:val="00156FC3"/>
    <w:rsid w:val="00157C7C"/>
    <w:rsid w:val="00160BDD"/>
    <w:rsid w:val="00161163"/>
    <w:rsid w:val="0016411D"/>
    <w:rsid w:val="001650B7"/>
    <w:rsid w:val="00166B83"/>
    <w:rsid w:val="00167DB9"/>
    <w:rsid w:val="00170302"/>
    <w:rsid w:val="001710B3"/>
    <w:rsid w:val="001717D9"/>
    <w:rsid w:val="00171CC2"/>
    <w:rsid w:val="001779C6"/>
    <w:rsid w:val="0018136F"/>
    <w:rsid w:val="001829F6"/>
    <w:rsid w:val="001856EB"/>
    <w:rsid w:val="001858BE"/>
    <w:rsid w:val="00186657"/>
    <w:rsid w:val="00187656"/>
    <w:rsid w:val="001878EF"/>
    <w:rsid w:val="0018792F"/>
    <w:rsid w:val="00187BF5"/>
    <w:rsid w:val="0019345F"/>
    <w:rsid w:val="001940DC"/>
    <w:rsid w:val="00194DB2"/>
    <w:rsid w:val="001951A9"/>
    <w:rsid w:val="001971F5"/>
    <w:rsid w:val="001A087C"/>
    <w:rsid w:val="001A0CC1"/>
    <w:rsid w:val="001A1304"/>
    <w:rsid w:val="001A18DA"/>
    <w:rsid w:val="001A4AE1"/>
    <w:rsid w:val="001A6E52"/>
    <w:rsid w:val="001A6FAA"/>
    <w:rsid w:val="001A7E00"/>
    <w:rsid w:val="001B080A"/>
    <w:rsid w:val="001B0F0E"/>
    <w:rsid w:val="001B12FE"/>
    <w:rsid w:val="001B24C1"/>
    <w:rsid w:val="001B351E"/>
    <w:rsid w:val="001B4FF5"/>
    <w:rsid w:val="001B596D"/>
    <w:rsid w:val="001B6C51"/>
    <w:rsid w:val="001B72FA"/>
    <w:rsid w:val="001C0CEB"/>
    <w:rsid w:val="001C10C1"/>
    <w:rsid w:val="001C1EA1"/>
    <w:rsid w:val="001C27E1"/>
    <w:rsid w:val="001C2C09"/>
    <w:rsid w:val="001C2FA8"/>
    <w:rsid w:val="001C39AA"/>
    <w:rsid w:val="001C45C0"/>
    <w:rsid w:val="001C5A00"/>
    <w:rsid w:val="001C5C77"/>
    <w:rsid w:val="001C673D"/>
    <w:rsid w:val="001C6C30"/>
    <w:rsid w:val="001C6E64"/>
    <w:rsid w:val="001D0F1F"/>
    <w:rsid w:val="001D2438"/>
    <w:rsid w:val="001D3393"/>
    <w:rsid w:val="001D4635"/>
    <w:rsid w:val="001D553D"/>
    <w:rsid w:val="001D5B63"/>
    <w:rsid w:val="001D5D22"/>
    <w:rsid w:val="001D672A"/>
    <w:rsid w:val="001D699B"/>
    <w:rsid w:val="001D6D18"/>
    <w:rsid w:val="001E01C4"/>
    <w:rsid w:val="001E110C"/>
    <w:rsid w:val="001E1618"/>
    <w:rsid w:val="001E190C"/>
    <w:rsid w:val="001E1BEE"/>
    <w:rsid w:val="001E4601"/>
    <w:rsid w:val="001E59CD"/>
    <w:rsid w:val="001E657C"/>
    <w:rsid w:val="001E768C"/>
    <w:rsid w:val="001E7B4B"/>
    <w:rsid w:val="001F0308"/>
    <w:rsid w:val="001F0887"/>
    <w:rsid w:val="001F1E25"/>
    <w:rsid w:val="001F2B59"/>
    <w:rsid w:val="001F4E9D"/>
    <w:rsid w:val="001F5283"/>
    <w:rsid w:val="001F609B"/>
    <w:rsid w:val="001F61FB"/>
    <w:rsid w:val="001F6C09"/>
    <w:rsid w:val="001F6E86"/>
    <w:rsid w:val="001F6FA1"/>
    <w:rsid w:val="001F7B67"/>
    <w:rsid w:val="001F7EE2"/>
    <w:rsid w:val="00201618"/>
    <w:rsid w:val="00201797"/>
    <w:rsid w:val="00201A77"/>
    <w:rsid w:val="00201E71"/>
    <w:rsid w:val="00202621"/>
    <w:rsid w:val="00202691"/>
    <w:rsid w:val="0020394D"/>
    <w:rsid w:val="00204072"/>
    <w:rsid w:val="002040D4"/>
    <w:rsid w:val="0020527C"/>
    <w:rsid w:val="00207CB8"/>
    <w:rsid w:val="00207F76"/>
    <w:rsid w:val="00211179"/>
    <w:rsid w:val="0021308A"/>
    <w:rsid w:val="0021312F"/>
    <w:rsid w:val="00213485"/>
    <w:rsid w:val="0021480B"/>
    <w:rsid w:val="0021768F"/>
    <w:rsid w:val="00221480"/>
    <w:rsid w:val="00221525"/>
    <w:rsid w:val="0022156D"/>
    <w:rsid w:val="002226FE"/>
    <w:rsid w:val="00222A74"/>
    <w:rsid w:val="00223518"/>
    <w:rsid w:val="0022415F"/>
    <w:rsid w:val="00226049"/>
    <w:rsid w:val="0022750B"/>
    <w:rsid w:val="00230810"/>
    <w:rsid w:val="002315EB"/>
    <w:rsid w:val="00233D3C"/>
    <w:rsid w:val="00234E41"/>
    <w:rsid w:val="00237E13"/>
    <w:rsid w:val="002409B2"/>
    <w:rsid w:val="00241D56"/>
    <w:rsid w:val="002422C8"/>
    <w:rsid w:val="00244C7D"/>
    <w:rsid w:val="002469D1"/>
    <w:rsid w:val="002525A0"/>
    <w:rsid w:val="00252703"/>
    <w:rsid w:val="00253524"/>
    <w:rsid w:val="00253F92"/>
    <w:rsid w:val="00254455"/>
    <w:rsid w:val="00254D43"/>
    <w:rsid w:val="0025648A"/>
    <w:rsid w:val="00257A32"/>
    <w:rsid w:val="00260243"/>
    <w:rsid w:val="002659AE"/>
    <w:rsid w:val="0026627F"/>
    <w:rsid w:val="002664AB"/>
    <w:rsid w:val="00267700"/>
    <w:rsid w:val="00267802"/>
    <w:rsid w:val="00270989"/>
    <w:rsid w:val="00273BF8"/>
    <w:rsid w:val="00274E7E"/>
    <w:rsid w:val="00276A86"/>
    <w:rsid w:val="00277262"/>
    <w:rsid w:val="00277688"/>
    <w:rsid w:val="002777F6"/>
    <w:rsid w:val="002778F4"/>
    <w:rsid w:val="00280E71"/>
    <w:rsid w:val="00281089"/>
    <w:rsid w:val="00281925"/>
    <w:rsid w:val="002833DD"/>
    <w:rsid w:val="00284239"/>
    <w:rsid w:val="00284324"/>
    <w:rsid w:val="00285777"/>
    <w:rsid w:val="00286CFD"/>
    <w:rsid w:val="002875CD"/>
    <w:rsid w:val="0029019F"/>
    <w:rsid w:val="002917AC"/>
    <w:rsid w:val="002921AC"/>
    <w:rsid w:val="00292551"/>
    <w:rsid w:val="00295076"/>
    <w:rsid w:val="00295ACD"/>
    <w:rsid w:val="00296417"/>
    <w:rsid w:val="00297938"/>
    <w:rsid w:val="00297F50"/>
    <w:rsid w:val="00297FA6"/>
    <w:rsid w:val="002A168E"/>
    <w:rsid w:val="002A268D"/>
    <w:rsid w:val="002A2CF6"/>
    <w:rsid w:val="002A33A3"/>
    <w:rsid w:val="002A3441"/>
    <w:rsid w:val="002A3BF8"/>
    <w:rsid w:val="002A3F29"/>
    <w:rsid w:val="002A45FA"/>
    <w:rsid w:val="002A635A"/>
    <w:rsid w:val="002A7322"/>
    <w:rsid w:val="002B30B9"/>
    <w:rsid w:val="002B4505"/>
    <w:rsid w:val="002B54BA"/>
    <w:rsid w:val="002B6FBE"/>
    <w:rsid w:val="002B7C19"/>
    <w:rsid w:val="002C07B3"/>
    <w:rsid w:val="002C0AAF"/>
    <w:rsid w:val="002C106B"/>
    <w:rsid w:val="002C1377"/>
    <w:rsid w:val="002C1B1F"/>
    <w:rsid w:val="002C2147"/>
    <w:rsid w:val="002C25EE"/>
    <w:rsid w:val="002C42FF"/>
    <w:rsid w:val="002C435D"/>
    <w:rsid w:val="002C4678"/>
    <w:rsid w:val="002C60D1"/>
    <w:rsid w:val="002D02A3"/>
    <w:rsid w:val="002D1143"/>
    <w:rsid w:val="002D1863"/>
    <w:rsid w:val="002D2594"/>
    <w:rsid w:val="002D2B5A"/>
    <w:rsid w:val="002D31E0"/>
    <w:rsid w:val="002D476F"/>
    <w:rsid w:val="002D7962"/>
    <w:rsid w:val="002D7B0F"/>
    <w:rsid w:val="002D7F54"/>
    <w:rsid w:val="002E3A52"/>
    <w:rsid w:val="002E51A3"/>
    <w:rsid w:val="002E712F"/>
    <w:rsid w:val="002E7749"/>
    <w:rsid w:val="002F0D14"/>
    <w:rsid w:val="002F188B"/>
    <w:rsid w:val="002F1C60"/>
    <w:rsid w:val="002F1DA4"/>
    <w:rsid w:val="002F357E"/>
    <w:rsid w:val="002F37F8"/>
    <w:rsid w:val="002F3A57"/>
    <w:rsid w:val="00301FF7"/>
    <w:rsid w:val="0030214D"/>
    <w:rsid w:val="003025DC"/>
    <w:rsid w:val="0030315D"/>
    <w:rsid w:val="00303D7D"/>
    <w:rsid w:val="00304B17"/>
    <w:rsid w:val="00304E5E"/>
    <w:rsid w:val="0030627E"/>
    <w:rsid w:val="00306A12"/>
    <w:rsid w:val="00306FCF"/>
    <w:rsid w:val="00307099"/>
    <w:rsid w:val="00307214"/>
    <w:rsid w:val="0030747A"/>
    <w:rsid w:val="00307C21"/>
    <w:rsid w:val="00310FB1"/>
    <w:rsid w:val="003117E7"/>
    <w:rsid w:val="00311ABB"/>
    <w:rsid w:val="00314717"/>
    <w:rsid w:val="0031488E"/>
    <w:rsid w:val="00315010"/>
    <w:rsid w:val="00316E41"/>
    <w:rsid w:val="00317A83"/>
    <w:rsid w:val="00317D4A"/>
    <w:rsid w:val="00320DB2"/>
    <w:rsid w:val="00321227"/>
    <w:rsid w:val="00321743"/>
    <w:rsid w:val="00322D97"/>
    <w:rsid w:val="00324A68"/>
    <w:rsid w:val="003267B9"/>
    <w:rsid w:val="00326A77"/>
    <w:rsid w:val="00326EF2"/>
    <w:rsid w:val="00326F0B"/>
    <w:rsid w:val="0032798C"/>
    <w:rsid w:val="00330595"/>
    <w:rsid w:val="00331A1B"/>
    <w:rsid w:val="00332D40"/>
    <w:rsid w:val="00334378"/>
    <w:rsid w:val="00334A8F"/>
    <w:rsid w:val="00335362"/>
    <w:rsid w:val="0033544F"/>
    <w:rsid w:val="00335C26"/>
    <w:rsid w:val="00336158"/>
    <w:rsid w:val="00336B2D"/>
    <w:rsid w:val="00336BC9"/>
    <w:rsid w:val="00337846"/>
    <w:rsid w:val="00341563"/>
    <w:rsid w:val="00343AB3"/>
    <w:rsid w:val="00344144"/>
    <w:rsid w:val="00344840"/>
    <w:rsid w:val="00345CB5"/>
    <w:rsid w:val="00346FD5"/>
    <w:rsid w:val="003507FC"/>
    <w:rsid w:val="00350813"/>
    <w:rsid w:val="0035192B"/>
    <w:rsid w:val="00351E49"/>
    <w:rsid w:val="0035236F"/>
    <w:rsid w:val="00352B5A"/>
    <w:rsid w:val="003538A0"/>
    <w:rsid w:val="003548FD"/>
    <w:rsid w:val="00354A9F"/>
    <w:rsid w:val="00354FF2"/>
    <w:rsid w:val="003552AB"/>
    <w:rsid w:val="0035666A"/>
    <w:rsid w:val="00360261"/>
    <w:rsid w:val="0036083A"/>
    <w:rsid w:val="00361F70"/>
    <w:rsid w:val="003628AE"/>
    <w:rsid w:val="00362FA1"/>
    <w:rsid w:val="003635E1"/>
    <w:rsid w:val="003636F6"/>
    <w:rsid w:val="00364C57"/>
    <w:rsid w:val="00364EBA"/>
    <w:rsid w:val="00365D71"/>
    <w:rsid w:val="003665E0"/>
    <w:rsid w:val="003701D9"/>
    <w:rsid w:val="0037068F"/>
    <w:rsid w:val="00371CF9"/>
    <w:rsid w:val="003720F7"/>
    <w:rsid w:val="003726C8"/>
    <w:rsid w:val="00372850"/>
    <w:rsid w:val="00373193"/>
    <w:rsid w:val="0037544F"/>
    <w:rsid w:val="00375EDB"/>
    <w:rsid w:val="003803DB"/>
    <w:rsid w:val="0038123E"/>
    <w:rsid w:val="0038144B"/>
    <w:rsid w:val="00381469"/>
    <w:rsid w:val="00382CB1"/>
    <w:rsid w:val="00383ADD"/>
    <w:rsid w:val="00383C8D"/>
    <w:rsid w:val="0038402D"/>
    <w:rsid w:val="003840DE"/>
    <w:rsid w:val="00385A89"/>
    <w:rsid w:val="00385DA2"/>
    <w:rsid w:val="003860F7"/>
    <w:rsid w:val="00386743"/>
    <w:rsid w:val="00386AFD"/>
    <w:rsid w:val="00390D5F"/>
    <w:rsid w:val="00392104"/>
    <w:rsid w:val="00392A7E"/>
    <w:rsid w:val="00394F62"/>
    <w:rsid w:val="003956BF"/>
    <w:rsid w:val="00396B7D"/>
    <w:rsid w:val="00397958"/>
    <w:rsid w:val="00397D35"/>
    <w:rsid w:val="003A03C8"/>
    <w:rsid w:val="003A273F"/>
    <w:rsid w:val="003A2B6D"/>
    <w:rsid w:val="003A5399"/>
    <w:rsid w:val="003A591A"/>
    <w:rsid w:val="003A6F01"/>
    <w:rsid w:val="003A7DAC"/>
    <w:rsid w:val="003B2425"/>
    <w:rsid w:val="003B33BF"/>
    <w:rsid w:val="003B37AA"/>
    <w:rsid w:val="003B3C4C"/>
    <w:rsid w:val="003B5237"/>
    <w:rsid w:val="003B728C"/>
    <w:rsid w:val="003B77FD"/>
    <w:rsid w:val="003C0C4D"/>
    <w:rsid w:val="003C1F9A"/>
    <w:rsid w:val="003C2111"/>
    <w:rsid w:val="003C24A9"/>
    <w:rsid w:val="003C2AEB"/>
    <w:rsid w:val="003C2CA2"/>
    <w:rsid w:val="003C5386"/>
    <w:rsid w:val="003C5636"/>
    <w:rsid w:val="003C5680"/>
    <w:rsid w:val="003C67EB"/>
    <w:rsid w:val="003C749A"/>
    <w:rsid w:val="003D02F9"/>
    <w:rsid w:val="003D081C"/>
    <w:rsid w:val="003D0FB5"/>
    <w:rsid w:val="003D20FA"/>
    <w:rsid w:val="003D261D"/>
    <w:rsid w:val="003D29A7"/>
    <w:rsid w:val="003D3D12"/>
    <w:rsid w:val="003D4F2D"/>
    <w:rsid w:val="003D67DD"/>
    <w:rsid w:val="003D7280"/>
    <w:rsid w:val="003E20DD"/>
    <w:rsid w:val="003E3BCE"/>
    <w:rsid w:val="003E413F"/>
    <w:rsid w:val="003E424C"/>
    <w:rsid w:val="003E4BB2"/>
    <w:rsid w:val="003E65A3"/>
    <w:rsid w:val="003F07C5"/>
    <w:rsid w:val="003F0E89"/>
    <w:rsid w:val="003F173E"/>
    <w:rsid w:val="003F1ACD"/>
    <w:rsid w:val="003F205E"/>
    <w:rsid w:val="003F278B"/>
    <w:rsid w:val="003F3E6C"/>
    <w:rsid w:val="003F4069"/>
    <w:rsid w:val="003F46F4"/>
    <w:rsid w:val="003F4B75"/>
    <w:rsid w:val="003F561B"/>
    <w:rsid w:val="003F6A55"/>
    <w:rsid w:val="003F7C87"/>
    <w:rsid w:val="00401428"/>
    <w:rsid w:val="0040191A"/>
    <w:rsid w:val="00402168"/>
    <w:rsid w:val="00402B6F"/>
    <w:rsid w:val="0040414C"/>
    <w:rsid w:val="004048CB"/>
    <w:rsid w:val="00411B02"/>
    <w:rsid w:val="004129B4"/>
    <w:rsid w:val="0041379E"/>
    <w:rsid w:val="0041472B"/>
    <w:rsid w:val="0041516D"/>
    <w:rsid w:val="00415683"/>
    <w:rsid w:val="004157EB"/>
    <w:rsid w:val="00416D2C"/>
    <w:rsid w:val="00420CD5"/>
    <w:rsid w:val="00420FDD"/>
    <w:rsid w:val="00421F01"/>
    <w:rsid w:val="00423028"/>
    <w:rsid w:val="00423FB0"/>
    <w:rsid w:val="00424E2B"/>
    <w:rsid w:val="00424E78"/>
    <w:rsid w:val="00425664"/>
    <w:rsid w:val="0042755D"/>
    <w:rsid w:val="00427B87"/>
    <w:rsid w:val="0043502D"/>
    <w:rsid w:val="00435841"/>
    <w:rsid w:val="00436244"/>
    <w:rsid w:val="0043685B"/>
    <w:rsid w:val="00436A6E"/>
    <w:rsid w:val="004374FC"/>
    <w:rsid w:val="004406BE"/>
    <w:rsid w:val="0044165D"/>
    <w:rsid w:val="00442D5C"/>
    <w:rsid w:val="0044459A"/>
    <w:rsid w:val="00444A06"/>
    <w:rsid w:val="00445BAC"/>
    <w:rsid w:val="004468A5"/>
    <w:rsid w:val="00447477"/>
    <w:rsid w:val="00447478"/>
    <w:rsid w:val="00447FA9"/>
    <w:rsid w:val="0045157A"/>
    <w:rsid w:val="00454145"/>
    <w:rsid w:val="0045459B"/>
    <w:rsid w:val="00454F93"/>
    <w:rsid w:val="00455CDE"/>
    <w:rsid w:val="00456C4D"/>
    <w:rsid w:val="00456FCF"/>
    <w:rsid w:val="0045726C"/>
    <w:rsid w:val="0045792A"/>
    <w:rsid w:val="00461FBD"/>
    <w:rsid w:val="00464AB1"/>
    <w:rsid w:val="00465037"/>
    <w:rsid w:val="00465682"/>
    <w:rsid w:val="004656A6"/>
    <w:rsid w:val="0046608E"/>
    <w:rsid w:val="00466244"/>
    <w:rsid w:val="00466B89"/>
    <w:rsid w:val="00471A74"/>
    <w:rsid w:val="00472267"/>
    <w:rsid w:val="004723B5"/>
    <w:rsid w:val="0047298D"/>
    <w:rsid w:val="00472DCB"/>
    <w:rsid w:val="004730DE"/>
    <w:rsid w:val="004735B7"/>
    <w:rsid w:val="0047440B"/>
    <w:rsid w:val="00477252"/>
    <w:rsid w:val="004772C6"/>
    <w:rsid w:val="00481D2E"/>
    <w:rsid w:val="00482916"/>
    <w:rsid w:val="00483308"/>
    <w:rsid w:val="004835B3"/>
    <w:rsid w:val="0048401B"/>
    <w:rsid w:val="0048627B"/>
    <w:rsid w:val="00486B51"/>
    <w:rsid w:val="00486E5C"/>
    <w:rsid w:val="00487318"/>
    <w:rsid w:val="00487B11"/>
    <w:rsid w:val="00487F36"/>
    <w:rsid w:val="00490292"/>
    <w:rsid w:val="00491358"/>
    <w:rsid w:val="00493BDE"/>
    <w:rsid w:val="00493D47"/>
    <w:rsid w:val="00493DFD"/>
    <w:rsid w:val="00494325"/>
    <w:rsid w:val="00494EA9"/>
    <w:rsid w:val="00495AB4"/>
    <w:rsid w:val="0049653A"/>
    <w:rsid w:val="004972B2"/>
    <w:rsid w:val="004A2D37"/>
    <w:rsid w:val="004A48DA"/>
    <w:rsid w:val="004A5214"/>
    <w:rsid w:val="004A6A07"/>
    <w:rsid w:val="004A6EC0"/>
    <w:rsid w:val="004A7312"/>
    <w:rsid w:val="004B0181"/>
    <w:rsid w:val="004B228D"/>
    <w:rsid w:val="004B2693"/>
    <w:rsid w:val="004B39DF"/>
    <w:rsid w:val="004B4C58"/>
    <w:rsid w:val="004B546D"/>
    <w:rsid w:val="004B563E"/>
    <w:rsid w:val="004B5B78"/>
    <w:rsid w:val="004B5F54"/>
    <w:rsid w:val="004B6556"/>
    <w:rsid w:val="004B6DCC"/>
    <w:rsid w:val="004B703A"/>
    <w:rsid w:val="004B7A7C"/>
    <w:rsid w:val="004B7FFD"/>
    <w:rsid w:val="004C2529"/>
    <w:rsid w:val="004C2F36"/>
    <w:rsid w:val="004C3659"/>
    <w:rsid w:val="004C6AA9"/>
    <w:rsid w:val="004C6DAF"/>
    <w:rsid w:val="004D0177"/>
    <w:rsid w:val="004D0854"/>
    <w:rsid w:val="004D2334"/>
    <w:rsid w:val="004D2F4C"/>
    <w:rsid w:val="004D76FD"/>
    <w:rsid w:val="004E0E48"/>
    <w:rsid w:val="004E3D08"/>
    <w:rsid w:val="004E40E1"/>
    <w:rsid w:val="004E6968"/>
    <w:rsid w:val="004E7CAD"/>
    <w:rsid w:val="004E7EFF"/>
    <w:rsid w:val="004F091A"/>
    <w:rsid w:val="004F152E"/>
    <w:rsid w:val="004F192C"/>
    <w:rsid w:val="004F1FED"/>
    <w:rsid w:val="004F289D"/>
    <w:rsid w:val="004F3341"/>
    <w:rsid w:val="004F404A"/>
    <w:rsid w:val="004F4BF6"/>
    <w:rsid w:val="004F5B95"/>
    <w:rsid w:val="004F69D0"/>
    <w:rsid w:val="004F73BA"/>
    <w:rsid w:val="005000FB"/>
    <w:rsid w:val="0050052A"/>
    <w:rsid w:val="0050198E"/>
    <w:rsid w:val="00502400"/>
    <w:rsid w:val="00502CC3"/>
    <w:rsid w:val="00503053"/>
    <w:rsid w:val="00503D3C"/>
    <w:rsid w:val="00504F22"/>
    <w:rsid w:val="00505B0B"/>
    <w:rsid w:val="00506339"/>
    <w:rsid w:val="005075A7"/>
    <w:rsid w:val="0050778B"/>
    <w:rsid w:val="00510329"/>
    <w:rsid w:val="005107B2"/>
    <w:rsid w:val="00510CFB"/>
    <w:rsid w:val="005126BE"/>
    <w:rsid w:val="00513EA0"/>
    <w:rsid w:val="00513EFC"/>
    <w:rsid w:val="005151DD"/>
    <w:rsid w:val="00515BC7"/>
    <w:rsid w:val="00516C30"/>
    <w:rsid w:val="00517637"/>
    <w:rsid w:val="00520D51"/>
    <w:rsid w:val="00522D76"/>
    <w:rsid w:val="005231FD"/>
    <w:rsid w:val="00525769"/>
    <w:rsid w:val="0052657D"/>
    <w:rsid w:val="00526D2F"/>
    <w:rsid w:val="00527A0F"/>
    <w:rsid w:val="00530A64"/>
    <w:rsid w:val="00530C39"/>
    <w:rsid w:val="005311AE"/>
    <w:rsid w:val="0053251F"/>
    <w:rsid w:val="00534C22"/>
    <w:rsid w:val="005352B3"/>
    <w:rsid w:val="00535F39"/>
    <w:rsid w:val="005363E9"/>
    <w:rsid w:val="005363FF"/>
    <w:rsid w:val="00536D0A"/>
    <w:rsid w:val="00537218"/>
    <w:rsid w:val="00541878"/>
    <w:rsid w:val="00543526"/>
    <w:rsid w:val="00545BD2"/>
    <w:rsid w:val="005467E2"/>
    <w:rsid w:val="00546E00"/>
    <w:rsid w:val="00547256"/>
    <w:rsid w:val="00547CD5"/>
    <w:rsid w:val="00547CFA"/>
    <w:rsid w:val="00547E68"/>
    <w:rsid w:val="00547FD3"/>
    <w:rsid w:val="00551C91"/>
    <w:rsid w:val="00554C79"/>
    <w:rsid w:val="00554D99"/>
    <w:rsid w:val="005561E5"/>
    <w:rsid w:val="005564A9"/>
    <w:rsid w:val="00556638"/>
    <w:rsid w:val="00556AB1"/>
    <w:rsid w:val="00557017"/>
    <w:rsid w:val="00557C17"/>
    <w:rsid w:val="00560BC0"/>
    <w:rsid w:val="005610F7"/>
    <w:rsid w:val="0056167F"/>
    <w:rsid w:val="00561B67"/>
    <w:rsid w:val="005631B6"/>
    <w:rsid w:val="00563F78"/>
    <w:rsid w:val="00564FEA"/>
    <w:rsid w:val="00565448"/>
    <w:rsid w:val="00565CBD"/>
    <w:rsid w:val="00567AEC"/>
    <w:rsid w:val="00571225"/>
    <w:rsid w:val="005725D4"/>
    <w:rsid w:val="005731F0"/>
    <w:rsid w:val="00573DB3"/>
    <w:rsid w:val="00574273"/>
    <w:rsid w:val="00574D83"/>
    <w:rsid w:val="00575074"/>
    <w:rsid w:val="00575A26"/>
    <w:rsid w:val="00577A49"/>
    <w:rsid w:val="00577D2E"/>
    <w:rsid w:val="005817BA"/>
    <w:rsid w:val="00581F8E"/>
    <w:rsid w:val="00582326"/>
    <w:rsid w:val="00582495"/>
    <w:rsid w:val="00583484"/>
    <w:rsid w:val="00583D62"/>
    <w:rsid w:val="00584192"/>
    <w:rsid w:val="00584721"/>
    <w:rsid w:val="005854CC"/>
    <w:rsid w:val="00585DB2"/>
    <w:rsid w:val="0058635A"/>
    <w:rsid w:val="005871D7"/>
    <w:rsid w:val="00593F49"/>
    <w:rsid w:val="00593FF6"/>
    <w:rsid w:val="00594020"/>
    <w:rsid w:val="005941DF"/>
    <w:rsid w:val="005A1043"/>
    <w:rsid w:val="005A1262"/>
    <w:rsid w:val="005A1FEF"/>
    <w:rsid w:val="005A2CC6"/>
    <w:rsid w:val="005A419E"/>
    <w:rsid w:val="005A53C9"/>
    <w:rsid w:val="005A6682"/>
    <w:rsid w:val="005B00B7"/>
    <w:rsid w:val="005B0DB3"/>
    <w:rsid w:val="005B14A9"/>
    <w:rsid w:val="005B1C28"/>
    <w:rsid w:val="005B2298"/>
    <w:rsid w:val="005B3539"/>
    <w:rsid w:val="005B4C13"/>
    <w:rsid w:val="005B64E0"/>
    <w:rsid w:val="005B6B12"/>
    <w:rsid w:val="005B6FD6"/>
    <w:rsid w:val="005B7618"/>
    <w:rsid w:val="005B7CC5"/>
    <w:rsid w:val="005B7FB5"/>
    <w:rsid w:val="005C0261"/>
    <w:rsid w:val="005C0FD8"/>
    <w:rsid w:val="005C231B"/>
    <w:rsid w:val="005C268D"/>
    <w:rsid w:val="005C29B6"/>
    <w:rsid w:val="005C2E32"/>
    <w:rsid w:val="005C2ED3"/>
    <w:rsid w:val="005C30EF"/>
    <w:rsid w:val="005C4A02"/>
    <w:rsid w:val="005C4EBB"/>
    <w:rsid w:val="005C59EB"/>
    <w:rsid w:val="005C5D5B"/>
    <w:rsid w:val="005C61DE"/>
    <w:rsid w:val="005C63B0"/>
    <w:rsid w:val="005C6981"/>
    <w:rsid w:val="005C7463"/>
    <w:rsid w:val="005D1358"/>
    <w:rsid w:val="005D2A79"/>
    <w:rsid w:val="005D4626"/>
    <w:rsid w:val="005D5004"/>
    <w:rsid w:val="005D5AED"/>
    <w:rsid w:val="005D6895"/>
    <w:rsid w:val="005D72BE"/>
    <w:rsid w:val="005E17AA"/>
    <w:rsid w:val="005E1C14"/>
    <w:rsid w:val="005E1DEE"/>
    <w:rsid w:val="005E2235"/>
    <w:rsid w:val="005E27F8"/>
    <w:rsid w:val="005E2E5E"/>
    <w:rsid w:val="005E4761"/>
    <w:rsid w:val="005E4B6C"/>
    <w:rsid w:val="005E5779"/>
    <w:rsid w:val="005E6766"/>
    <w:rsid w:val="005E6CCD"/>
    <w:rsid w:val="005E7E64"/>
    <w:rsid w:val="005F045C"/>
    <w:rsid w:val="005F0895"/>
    <w:rsid w:val="005F0A37"/>
    <w:rsid w:val="005F14CD"/>
    <w:rsid w:val="005F1BCA"/>
    <w:rsid w:val="005F2B12"/>
    <w:rsid w:val="005F2CA4"/>
    <w:rsid w:val="005F3DA3"/>
    <w:rsid w:val="005F4692"/>
    <w:rsid w:val="005F46C5"/>
    <w:rsid w:val="005F5845"/>
    <w:rsid w:val="005F60B2"/>
    <w:rsid w:val="005F6A9D"/>
    <w:rsid w:val="005F6BB0"/>
    <w:rsid w:val="005F6BD1"/>
    <w:rsid w:val="00600DB1"/>
    <w:rsid w:val="00602B87"/>
    <w:rsid w:val="006037E7"/>
    <w:rsid w:val="00603E6B"/>
    <w:rsid w:val="006043B3"/>
    <w:rsid w:val="006048E1"/>
    <w:rsid w:val="0060503C"/>
    <w:rsid w:val="00607127"/>
    <w:rsid w:val="0060723B"/>
    <w:rsid w:val="0060782B"/>
    <w:rsid w:val="006106D0"/>
    <w:rsid w:val="00611815"/>
    <w:rsid w:val="00614113"/>
    <w:rsid w:val="006159CB"/>
    <w:rsid w:val="00615C73"/>
    <w:rsid w:val="006160BC"/>
    <w:rsid w:val="00617830"/>
    <w:rsid w:val="0062179B"/>
    <w:rsid w:val="00622416"/>
    <w:rsid w:val="00625858"/>
    <w:rsid w:val="00625933"/>
    <w:rsid w:val="0062641E"/>
    <w:rsid w:val="00626A3A"/>
    <w:rsid w:val="00626D6F"/>
    <w:rsid w:val="0062726B"/>
    <w:rsid w:val="006274D4"/>
    <w:rsid w:val="006318CD"/>
    <w:rsid w:val="006325D8"/>
    <w:rsid w:val="00633FA8"/>
    <w:rsid w:val="00634894"/>
    <w:rsid w:val="00634FAA"/>
    <w:rsid w:val="00635916"/>
    <w:rsid w:val="00640D4A"/>
    <w:rsid w:val="006414CE"/>
    <w:rsid w:val="006433A8"/>
    <w:rsid w:val="00643431"/>
    <w:rsid w:val="00643E53"/>
    <w:rsid w:val="006459DC"/>
    <w:rsid w:val="0065011E"/>
    <w:rsid w:val="006507AC"/>
    <w:rsid w:val="00651E36"/>
    <w:rsid w:val="00652194"/>
    <w:rsid w:val="00653B17"/>
    <w:rsid w:val="00654157"/>
    <w:rsid w:val="00654D54"/>
    <w:rsid w:val="0065627A"/>
    <w:rsid w:val="0066185E"/>
    <w:rsid w:val="0066245E"/>
    <w:rsid w:val="00662B00"/>
    <w:rsid w:val="00663710"/>
    <w:rsid w:val="00663727"/>
    <w:rsid w:val="0066384F"/>
    <w:rsid w:val="006648E0"/>
    <w:rsid w:val="006652A5"/>
    <w:rsid w:val="00666C53"/>
    <w:rsid w:val="006674C9"/>
    <w:rsid w:val="006702D7"/>
    <w:rsid w:val="00671227"/>
    <w:rsid w:val="00671315"/>
    <w:rsid w:val="006717DB"/>
    <w:rsid w:val="00674D48"/>
    <w:rsid w:val="00675B6D"/>
    <w:rsid w:val="00676EDF"/>
    <w:rsid w:val="00677591"/>
    <w:rsid w:val="00680404"/>
    <w:rsid w:val="00682795"/>
    <w:rsid w:val="00683A0B"/>
    <w:rsid w:val="00683F25"/>
    <w:rsid w:val="006849F6"/>
    <w:rsid w:val="0068523C"/>
    <w:rsid w:val="006860CA"/>
    <w:rsid w:val="00687576"/>
    <w:rsid w:val="00690002"/>
    <w:rsid w:val="00690087"/>
    <w:rsid w:val="006904B7"/>
    <w:rsid w:val="00691C12"/>
    <w:rsid w:val="006928DF"/>
    <w:rsid w:val="00696207"/>
    <w:rsid w:val="006963E2"/>
    <w:rsid w:val="00696984"/>
    <w:rsid w:val="00696E1E"/>
    <w:rsid w:val="00697F6C"/>
    <w:rsid w:val="00697F9F"/>
    <w:rsid w:val="006A101A"/>
    <w:rsid w:val="006A1114"/>
    <w:rsid w:val="006A129F"/>
    <w:rsid w:val="006A241A"/>
    <w:rsid w:val="006A3367"/>
    <w:rsid w:val="006A4027"/>
    <w:rsid w:val="006A5647"/>
    <w:rsid w:val="006A65FD"/>
    <w:rsid w:val="006A7050"/>
    <w:rsid w:val="006B2BEE"/>
    <w:rsid w:val="006B37E7"/>
    <w:rsid w:val="006B527F"/>
    <w:rsid w:val="006B55DA"/>
    <w:rsid w:val="006B5CE6"/>
    <w:rsid w:val="006B616B"/>
    <w:rsid w:val="006B6BC6"/>
    <w:rsid w:val="006B6C52"/>
    <w:rsid w:val="006B6D65"/>
    <w:rsid w:val="006C1212"/>
    <w:rsid w:val="006C1487"/>
    <w:rsid w:val="006C1643"/>
    <w:rsid w:val="006C1F34"/>
    <w:rsid w:val="006C38BC"/>
    <w:rsid w:val="006C4C48"/>
    <w:rsid w:val="006C5455"/>
    <w:rsid w:val="006C788D"/>
    <w:rsid w:val="006D2A57"/>
    <w:rsid w:val="006D2EE3"/>
    <w:rsid w:val="006D2F1E"/>
    <w:rsid w:val="006D30E0"/>
    <w:rsid w:val="006D32CC"/>
    <w:rsid w:val="006D51E0"/>
    <w:rsid w:val="006D5BBA"/>
    <w:rsid w:val="006D60DD"/>
    <w:rsid w:val="006D7118"/>
    <w:rsid w:val="006D71BA"/>
    <w:rsid w:val="006D7390"/>
    <w:rsid w:val="006E0390"/>
    <w:rsid w:val="006E0933"/>
    <w:rsid w:val="006E0EF4"/>
    <w:rsid w:val="006E3414"/>
    <w:rsid w:val="006E35CA"/>
    <w:rsid w:val="006E4CA7"/>
    <w:rsid w:val="006E4D03"/>
    <w:rsid w:val="006E4D05"/>
    <w:rsid w:val="006E642D"/>
    <w:rsid w:val="006E73CF"/>
    <w:rsid w:val="006F1D73"/>
    <w:rsid w:val="006F34C7"/>
    <w:rsid w:val="006F7DD6"/>
    <w:rsid w:val="0070085A"/>
    <w:rsid w:val="007014B1"/>
    <w:rsid w:val="007015C7"/>
    <w:rsid w:val="00701DF8"/>
    <w:rsid w:val="00704351"/>
    <w:rsid w:val="00704AA8"/>
    <w:rsid w:val="00706323"/>
    <w:rsid w:val="0070716C"/>
    <w:rsid w:val="0070721D"/>
    <w:rsid w:val="007101B0"/>
    <w:rsid w:val="00710BC8"/>
    <w:rsid w:val="0071189D"/>
    <w:rsid w:val="00711A56"/>
    <w:rsid w:val="00712136"/>
    <w:rsid w:val="007124C6"/>
    <w:rsid w:val="0071276B"/>
    <w:rsid w:val="007128FD"/>
    <w:rsid w:val="00712F23"/>
    <w:rsid w:val="0071323B"/>
    <w:rsid w:val="0071343F"/>
    <w:rsid w:val="007136D8"/>
    <w:rsid w:val="00713819"/>
    <w:rsid w:val="00715CC9"/>
    <w:rsid w:val="00720143"/>
    <w:rsid w:val="00720412"/>
    <w:rsid w:val="00722F0A"/>
    <w:rsid w:val="00725E5C"/>
    <w:rsid w:val="00727E65"/>
    <w:rsid w:val="0073164B"/>
    <w:rsid w:val="00736568"/>
    <w:rsid w:val="00736991"/>
    <w:rsid w:val="00736E50"/>
    <w:rsid w:val="00737F00"/>
    <w:rsid w:val="0074016F"/>
    <w:rsid w:val="00740F73"/>
    <w:rsid w:val="007449E1"/>
    <w:rsid w:val="00745619"/>
    <w:rsid w:val="00746668"/>
    <w:rsid w:val="00747723"/>
    <w:rsid w:val="00754BF4"/>
    <w:rsid w:val="007551CD"/>
    <w:rsid w:val="00755319"/>
    <w:rsid w:val="00757582"/>
    <w:rsid w:val="00757C69"/>
    <w:rsid w:val="00760347"/>
    <w:rsid w:val="007605FE"/>
    <w:rsid w:val="007620E0"/>
    <w:rsid w:val="00762301"/>
    <w:rsid w:val="00762311"/>
    <w:rsid w:val="007629B1"/>
    <w:rsid w:val="00764D0D"/>
    <w:rsid w:val="0076503E"/>
    <w:rsid w:val="0076513E"/>
    <w:rsid w:val="007708B2"/>
    <w:rsid w:val="00770D7F"/>
    <w:rsid w:val="007712C3"/>
    <w:rsid w:val="00771D51"/>
    <w:rsid w:val="007722BE"/>
    <w:rsid w:val="0077253D"/>
    <w:rsid w:val="007729B9"/>
    <w:rsid w:val="007736E4"/>
    <w:rsid w:val="00774358"/>
    <w:rsid w:val="00774DF0"/>
    <w:rsid w:val="00776DF4"/>
    <w:rsid w:val="00777D75"/>
    <w:rsid w:val="00780BD2"/>
    <w:rsid w:val="00781338"/>
    <w:rsid w:val="00781B6C"/>
    <w:rsid w:val="007828F3"/>
    <w:rsid w:val="00783223"/>
    <w:rsid w:val="007834B5"/>
    <w:rsid w:val="007848BF"/>
    <w:rsid w:val="00784BC8"/>
    <w:rsid w:val="00784F74"/>
    <w:rsid w:val="007869FD"/>
    <w:rsid w:val="00790425"/>
    <w:rsid w:val="00790DEA"/>
    <w:rsid w:val="007917F5"/>
    <w:rsid w:val="00791872"/>
    <w:rsid w:val="00791B82"/>
    <w:rsid w:val="00792215"/>
    <w:rsid w:val="00792FE9"/>
    <w:rsid w:val="00793279"/>
    <w:rsid w:val="00794A37"/>
    <w:rsid w:val="00797577"/>
    <w:rsid w:val="007976E5"/>
    <w:rsid w:val="00797ADA"/>
    <w:rsid w:val="007A0882"/>
    <w:rsid w:val="007A2ECC"/>
    <w:rsid w:val="007A4366"/>
    <w:rsid w:val="007A4845"/>
    <w:rsid w:val="007A57CC"/>
    <w:rsid w:val="007B0499"/>
    <w:rsid w:val="007B2849"/>
    <w:rsid w:val="007B36A6"/>
    <w:rsid w:val="007B38B9"/>
    <w:rsid w:val="007B426D"/>
    <w:rsid w:val="007B46CE"/>
    <w:rsid w:val="007B6106"/>
    <w:rsid w:val="007B6312"/>
    <w:rsid w:val="007B7BFE"/>
    <w:rsid w:val="007C0730"/>
    <w:rsid w:val="007C409B"/>
    <w:rsid w:val="007C4D3F"/>
    <w:rsid w:val="007C7D20"/>
    <w:rsid w:val="007D0593"/>
    <w:rsid w:val="007D076C"/>
    <w:rsid w:val="007D15CE"/>
    <w:rsid w:val="007D17E6"/>
    <w:rsid w:val="007D3B39"/>
    <w:rsid w:val="007D3E93"/>
    <w:rsid w:val="007D40F4"/>
    <w:rsid w:val="007D7A66"/>
    <w:rsid w:val="007E083A"/>
    <w:rsid w:val="007E0F59"/>
    <w:rsid w:val="007E11D4"/>
    <w:rsid w:val="007E176A"/>
    <w:rsid w:val="007E1912"/>
    <w:rsid w:val="007E692F"/>
    <w:rsid w:val="007E6C0C"/>
    <w:rsid w:val="007F0622"/>
    <w:rsid w:val="007F0B34"/>
    <w:rsid w:val="007F2818"/>
    <w:rsid w:val="007F2D78"/>
    <w:rsid w:val="007F4747"/>
    <w:rsid w:val="007F54C4"/>
    <w:rsid w:val="007F5806"/>
    <w:rsid w:val="007F58E4"/>
    <w:rsid w:val="007F5EB2"/>
    <w:rsid w:val="007F5F3B"/>
    <w:rsid w:val="00800EBD"/>
    <w:rsid w:val="00801B39"/>
    <w:rsid w:val="008021DF"/>
    <w:rsid w:val="008026F3"/>
    <w:rsid w:val="008027B5"/>
    <w:rsid w:val="00803CAF"/>
    <w:rsid w:val="00807235"/>
    <w:rsid w:val="00810339"/>
    <w:rsid w:val="00810F70"/>
    <w:rsid w:val="00811224"/>
    <w:rsid w:val="008115A0"/>
    <w:rsid w:val="00811FB2"/>
    <w:rsid w:val="008120C9"/>
    <w:rsid w:val="00812105"/>
    <w:rsid w:val="00812A79"/>
    <w:rsid w:val="00812C8C"/>
    <w:rsid w:val="00816DD7"/>
    <w:rsid w:val="008201FC"/>
    <w:rsid w:val="00820E29"/>
    <w:rsid w:val="008210DD"/>
    <w:rsid w:val="008218FE"/>
    <w:rsid w:val="00821ADF"/>
    <w:rsid w:val="00823B7A"/>
    <w:rsid w:val="008247AB"/>
    <w:rsid w:val="0082551F"/>
    <w:rsid w:val="008268C4"/>
    <w:rsid w:val="008268E4"/>
    <w:rsid w:val="0082790A"/>
    <w:rsid w:val="00830A53"/>
    <w:rsid w:val="00831608"/>
    <w:rsid w:val="008318B6"/>
    <w:rsid w:val="00832F21"/>
    <w:rsid w:val="00833BC0"/>
    <w:rsid w:val="00834161"/>
    <w:rsid w:val="00834B8C"/>
    <w:rsid w:val="00836ADE"/>
    <w:rsid w:val="00840B2C"/>
    <w:rsid w:val="008410E5"/>
    <w:rsid w:val="00841FEB"/>
    <w:rsid w:val="00842A2F"/>
    <w:rsid w:val="00844192"/>
    <w:rsid w:val="008446C7"/>
    <w:rsid w:val="0084490B"/>
    <w:rsid w:val="008449C5"/>
    <w:rsid w:val="00844E94"/>
    <w:rsid w:val="0084626E"/>
    <w:rsid w:val="008469AD"/>
    <w:rsid w:val="008475D8"/>
    <w:rsid w:val="00847D2B"/>
    <w:rsid w:val="00850C49"/>
    <w:rsid w:val="0085350A"/>
    <w:rsid w:val="00854A10"/>
    <w:rsid w:val="00854BE7"/>
    <w:rsid w:val="00855DBA"/>
    <w:rsid w:val="00855E0B"/>
    <w:rsid w:val="0085618F"/>
    <w:rsid w:val="00856894"/>
    <w:rsid w:val="00860850"/>
    <w:rsid w:val="00860D43"/>
    <w:rsid w:val="00861EED"/>
    <w:rsid w:val="00862490"/>
    <w:rsid w:val="0086381A"/>
    <w:rsid w:val="008674CD"/>
    <w:rsid w:val="008726B3"/>
    <w:rsid w:val="00872AD3"/>
    <w:rsid w:val="00873E2B"/>
    <w:rsid w:val="00874317"/>
    <w:rsid w:val="008745F3"/>
    <w:rsid w:val="00874FAA"/>
    <w:rsid w:val="00876527"/>
    <w:rsid w:val="00877C45"/>
    <w:rsid w:val="00880C5C"/>
    <w:rsid w:val="0088318D"/>
    <w:rsid w:val="0088320E"/>
    <w:rsid w:val="00884A76"/>
    <w:rsid w:val="0088568B"/>
    <w:rsid w:val="0088633B"/>
    <w:rsid w:val="00886A11"/>
    <w:rsid w:val="008876DD"/>
    <w:rsid w:val="008877B2"/>
    <w:rsid w:val="0089026D"/>
    <w:rsid w:val="00890BA8"/>
    <w:rsid w:val="008918DB"/>
    <w:rsid w:val="008930C9"/>
    <w:rsid w:val="00893D1C"/>
    <w:rsid w:val="00895AB4"/>
    <w:rsid w:val="00895B6A"/>
    <w:rsid w:val="008961BA"/>
    <w:rsid w:val="00897535"/>
    <w:rsid w:val="008A106F"/>
    <w:rsid w:val="008A145C"/>
    <w:rsid w:val="008A2280"/>
    <w:rsid w:val="008A4065"/>
    <w:rsid w:val="008A481A"/>
    <w:rsid w:val="008A637D"/>
    <w:rsid w:val="008A719A"/>
    <w:rsid w:val="008B0101"/>
    <w:rsid w:val="008B1020"/>
    <w:rsid w:val="008B167D"/>
    <w:rsid w:val="008B230C"/>
    <w:rsid w:val="008B2616"/>
    <w:rsid w:val="008B3A33"/>
    <w:rsid w:val="008B4B40"/>
    <w:rsid w:val="008B5021"/>
    <w:rsid w:val="008B5A44"/>
    <w:rsid w:val="008B6688"/>
    <w:rsid w:val="008C02B0"/>
    <w:rsid w:val="008C0CCA"/>
    <w:rsid w:val="008C0EA4"/>
    <w:rsid w:val="008C11E1"/>
    <w:rsid w:val="008C29A6"/>
    <w:rsid w:val="008C2CB5"/>
    <w:rsid w:val="008C361C"/>
    <w:rsid w:val="008C521C"/>
    <w:rsid w:val="008C56BA"/>
    <w:rsid w:val="008C5931"/>
    <w:rsid w:val="008C5B77"/>
    <w:rsid w:val="008C6922"/>
    <w:rsid w:val="008D0EC1"/>
    <w:rsid w:val="008D18B6"/>
    <w:rsid w:val="008D1DB8"/>
    <w:rsid w:val="008D2A34"/>
    <w:rsid w:val="008D2EF5"/>
    <w:rsid w:val="008D2F17"/>
    <w:rsid w:val="008D33CF"/>
    <w:rsid w:val="008D3ABA"/>
    <w:rsid w:val="008E26C3"/>
    <w:rsid w:val="008E2989"/>
    <w:rsid w:val="008E3D16"/>
    <w:rsid w:val="008E4514"/>
    <w:rsid w:val="008E6440"/>
    <w:rsid w:val="008E6E28"/>
    <w:rsid w:val="008E7438"/>
    <w:rsid w:val="008E7A4C"/>
    <w:rsid w:val="008E7F8F"/>
    <w:rsid w:val="008F1E8F"/>
    <w:rsid w:val="008F2419"/>
    <w:rsid w:val="008F2C54"/>
    <w:rsid w:val="008F33A8"/>
    <w:rsid w:val="008F46D4"/>
    <w:rsid w:val="008F4FB1"/>
    <w:rsid w:val="008F5A1B"/>
    <w:rsid w:val="008F5E30"/>
    <w:rsid w:val="008F6195"/>
    <w:rsid w:val="008F6693"/>
    <w:rsid w:val="008F7E0F"/>
    <w:rsid w:val="009001C9"/>
    <w:rsid w:val="00901106"/>
    <w:rsid w:val="009018B0"/>
    <w:rsid w:val="009025B0"/>
    <w:rsid w:val="0090570B"/>
    <w:rsid w:val="00905D4B"/>
    <w:rsid w:val="00906300"/>
    <w:rsid w:val="009063ED"/>
    <w:rsid w:val="00907149"/>
    <w:rsid w:val="00907393"/>
    <w:rsid w:val="00910049"/>
    <w:rsid w:val="009100EE"/>
    <w:rsid w:val="00911211"/>
    <w:rsid w:val="00911AC1"/>
    <w:rsid w:val="00912C0A"/>
    <w:rsid w:val="0091370A"/>
    <w:rsid w:val="00913804"/>
    <w:rsid w:val="00914798"/>
    <w:rsid w:val="0091525D"/>
    <w:rsid w:val="00916450"/>
    <w:rsid w:val="00917201"/>
    <w:rsid w:val="0091785D"/>
    <w:rsid w:val="00917A67"/>
    <w:rsid w:val="00917B90"/>
    <w:rsid w:val="00922DA2"/>
    <w:rsid w:val="00922DDC"/>
    <w:rsid w:val="009230BB"/>
    <w:rsid w:val="0092367E"/>
    <w:rsid w:val="00923FA5"/>
    <w:rsid w:val="00924C9B"/>
    <w:rsid w:val="00926CAA"/>
    <w:rsid w:val="00927755"/>
    <w:rsid w:val="00927E3A"/>
    <w:rsid w:val="009303AE"/>
    <w:rsid w:val="00930881"/>
    <w:rsid w:val="00931F54"/>
    <w:rsid w:val="0093212E"/>
    <w:rsid w:val="0093464E"/>
    <w:rsid w:val="00934B23"/>
    <w:rsid w:val="00935363"/>
    <w:rsid w:val="00936571"/>
    <w:rsid w:val="009367F3"/>
    <w:rsid w:val="009369CB"/>
    <w:rsid w:val="009377C4"/>
    <w:rsid w:val="00941E96"/>
    <w:rsid w:val="009423D8"/>
    <w:rsid w:val="00942856"/>
    <w:rsid w:val="00942AD8"/>
    <w:rsid w:val="009450A4"/>
    <w:rsid w:val="0094550E"/>
    <w:rsid w:val="009458EC"/>
    <w:rsid w:val="00945B40"/>
    <w:rsid w:val="00947C6A"/>
    <w:rsid w:val="00950C8B"/>
    <w:rsid w:val="00951ACA"/>
    <w:rsid w:val="00951F40"/>
    <w:rsid w:val="00952311"/>
    <w:rsid w:val="0095437B"/>
    <w:rsid w:val="00955094"/>
    <w:rsid w:val="0095551B"/>
    <w:rsid w:val="00955F27"/>
    <w:rsid w:val="00956738"/>
    <w:rsid w:val="00956AFD"/>
    <w:rsid w:val="00960C65"/>
    <w:rsid w:val="00964F22"/>
    <w:rsid w:val="0096550A"/>
    <w:rsid w:val="00966B71"/>
    <w:rsid w:val="00970DD4"/>
    <w:rsid w:val="00971A67"/>
    <w:rsid w:val="00972782"/>
    <w:rsid w:val="00974708"/>
    <w:rsid w:val="00976E21"/>
    <w:rsid w:val="00980BAE"/>
    <w:rsid w:val="0098110A"/>
    <w:rsid w:val="009813EC"/>
    <w:rsid w:val="00982249"/>
    <w:rsid w:val="00983CF3"/>
    <w:rsid w:val="009843FA"/>
    <w:rsid w:val="00984535"/>
    <w:rsid w:val="00984C5A"/>
    <w:rsid w:val="00984CEC"/>
    <w:rsid w:val="009867F4"/>
    <w:rsid w:val="00986CA6"/>
    <w:rsid w:val="00986D88"/>
    <w:rsid w:val="00987AC6"/>
    <w:rsid w:val="00990E95"/>
    <w:rsid w:val="00991888"/>
    <w:rsid w:val="0099310B"/>
    <w:rsid w:val="00994D28"/>
    <w:rsid w:val="009951CF"/>
    <w:rsid w:val="00995608"/>
    <w:rsid w:val="0099593C"/>
    <w:rsid w:val="009A0679"/>
    <w:rsid w:val="009A0E16"/>
    <w:rsid w:val="009A1D57"/>
    <w:rsid w:val="009A259F"/>
    <w:rsid w:val="009A2F50"/>
    <w:rsid w:val="009A40E7"/>
    <w:rsid w:val="009A5BF1"/>
    <w:rsid w:val="009A6617"/>
    <w:rsid w:val="009A7A2E"/>
    <w:rsid w:val="009B0260"/>
    <w:rsid w:val="009B0707"/>
    <w:rsid w:val="009B0B5B"/>
    <w:rsid w:val="009B1869"/>
    <w:rsid w:val="009B1D12"/>
    <w:rsid w:val="009B2FA1"/>
    <w:rsid w:val="009B3714"/>
    <w:rsid w:val="009B3A56"/>
    <w:rsid w:val="009B45F5"/>
    <w:rsid w:val="009B49A9"/>
    <w:rsid w:val="009B6091"/>
    <w:rsid w:val="009B65FF"/>
    <w:rsid w:val="009B68A1"/>
    <w:rsid w:val="009B696D"/>
    <w:rsid w:val="009B7534"/>
    <w:rsid w:val="009B792E"/>
    <w:rsid w:val="009C0E7D"/>
    <w:rsid w:val="009C2B9B"/>
    <w:rsid w:val="009C2F72"/>
    <w:rsid w:val="009C4EBE"/>
    <w:rsid w:val="009C6768"/>
    <w:rsid w:val="009C704A"/>
    <w:rsid w:val="009D235E"/>
    <w:rsid w:val="009D3DC0"/>
    <w:rsid w:val="009D57E9"/>
    <w:rsid w:val="009D5CC2"/>
    <w:rsid w:val="009D6252"/>
    <w:rsid w:val="009D659A"/>
    <w:rsid w:val="009D78ED"/>
    <w:rsid w:val="009E0635"/>
    <w:rsid w:val="009E0A1B"/>
    <w:rsid w:val="009E2D61"/>
    <w:rsid w:val="009E3CA3"/>
    <w:rsid w:val="009E5128"/>
    <w:rsid w:val="009E5686"/>
    <w:rsid w:val="009E5F63"/>
    <w:rsid w:val="009E6515"/>
    <w:rsid w:val="009E78F2"/>
    <w:rsid w:val="009F1E4C"/>
    <w:rsid w:val="009F2263"/>
    <w:rsid w:val="009F2935"/>
    <w:rsid w:val="009F302C"/>
    <w:rsid w:val="009F3706"/>
    <w:rsid w:val="009F3886"/>
    <w:rsid w:val="009F4282"/>
    <w:rsid w:val="009F6FC6"/>
    <w:rsid w:val="009F7036"/>
    <w:rsid w:val="009F7338"/>
    <w:rsid w:val="009F7A1B"/>
    <w:rsid w:val="00A00AB7"/>
    <w:rsid w:val="00A00CCD"/>
    <w:rsid w:val="00A00E93"/>
    <w:rsid w:val="00A00ED0"/>
    <w:rsid w:val="00A011B3"/>
    <w:rsid w:val="00A019E2"/>
    <w:rsid w:val="00A024EA"/>
    <w:rsid w:val="00A0298D"/>
    <w:rsid w:val="00A0329A"/>
    <w:rsid w:val="00A034CC"/>
    <w:rsid w:val="00A0377E"/>
    <w:rsid w:val="00A04AAE"/>
    <w:rsid w:val="00A04B9E"/>
    <w:rsid w:val="00A04D50"/>
    <w:rsid w:val="00A05CB3"/>
    <w:rsid w:val="00A06EBF"/>
    <w:rsid w:val="00A078F9"/>
    <w:rsid w:val="00A106D7"/>
    <w:rsid w:val="00A10F67"/>
    <w:rsid w:val="00A115B0"/>
    <w:rsid w:val="00A11B3B"/>
    <w:rsid w:val="00A12B8E"/>
    <w:rsid w:val="00A135C8"/>
    <w:rsid w:val="00A1381C"/>
    <w:rsid w:val="00A13951"/>
    <w:rsid w:val="00A143BB"/>
    <w:rsid w:val="00A14833"/>
    <w:rsid w:val="00A14F56"/>
    <w:rsid w:val="00A15516"/>
    <w:rsid w:val="00A15AFB"/>
    <w:rsid w:val="00A169B0"/>
    <w:rsid w:val="00A169F7"/>
    <w:rsid w:val="00A16CAA"/>
    <w:rsid w:val="00A20E4A"/>
    <w:rsid w:val="00A2125D"/>
    <w:rsid w:val="00A21EDD"/>
    <w:rsid w:val="00A2492A"/>
    <w:rsid w:val="00A24E1D"/>
    <w:rsid w:val="00A255B9"/>
    <w:rsid w:val="00A266FF"/>
    <w:rsid w:val="00A27F8F"/>
    <w:rsid w:val="00A30374"/>
    <w:rsid w:val="00A32FD8"/>
    <w:rsid w:val="00A3339A"/>
    <w:rsid w:val="00A33F57"/>
    <w:rsid w:val="00A34926"/>
    <w:rsid w:val="00A36C1F"/>
    <w:rsid w:val="00A36C7C"/>
    <w:rsid w:val="00A36D6B"/>
    <w:rsid w:val="00A37C4B"/>
    <w:rsid w:val="00A403DD"/>
    <w:rsid w:val="00A427D4"/>
    <w:rsid w:val="00A42E96"/>
    <w:rsid w:val="00A437F1"/>
    <w:rsid w:val="00A44B41"/>
    <w:rsid w:val="00A44C6E"/>
    <w:rsid w:val="00A5099B"/>
    <w:rsid w:val="00A50A13"/>
    <w:rsid w:val="00A511C6"/>
    <w:rsid w:val="00A512D3"/>
    <w:rsid w:val="00A521BE"/>
    <w:rsid w:val="00A529B6"/>
    <w:rsid w:val="00A53239"/>
    <w:rsid w:val="00A53643"/>
    <w:rsid w:val="00A565FE"/>
    <w:rsid w:val="00A56FCC"/>
    <w:rsid w:val="00A614D2"/>
    <w:rsid w:val="00A61A04"/>
    <w:rsid w:val="00A6239F"/>
    <w:rsid w:val="00A6249B"/>
    <w:rsid w:val="00A62B01"/>
    <w:rsid w:val="00A63858"/>
    <w:rsid w:val="00A63967"/>
    <w:rsid w:val="00A6494B"/>
    <w:rsid w:val="00A679FA"/>
    <w:rsid w:val="00A712EE"/>
    <w:rsid w:val="00A727D2"/>
    <w:rsid w:val="00A7310E"/>
    <w:rsid w:val="00A7375B"/>
    <w:rsid w:val="00A76899"/>
    <w:rsid w:val="00A76CC2"/>
    <w:rsid w:val="00A77AF4"/>
    <w:rsid w:val="00A816CD"/>
    <w:rsid w:val="00A82633"/>
    <w:rsid w:val="00A82C1E"/>
    <w:rsid w:val="00A83384"/>
    <w:rsid w:val="00A83D5C"/>
    <w:rsid w:val="00A84BE0"/>
    <w:rsid w:val="00A84F14"/>
    <w:rsid w:val="00A86E3A"/>
    <w:rsid w:val="00A87136"/>
    <w:rsid w:val="00A87528"/>
    <w:rsid w:val="00A87AEE"/>
    <w:rsid w:val="00A87DAB"/>
    <w:rsid w:val="00A90C1D"/>
    <w:rsid w:val="00A9234B"/>
    <w:rsid w:val="00A92F77"/>
    <w:rsid w:val="00A96168"/>
    <w:rsid w:val="00A974D6"/>
    <w:rsid w:val="00AA0809"/>
    <w:rsid w:val="00AA09EB"/>
    <w:rsid w:val="00AA0D72"/>
    <w:rsid w:val="00AA1703"/>
    <w:rsid w:val="00AA18D0"/>
    <w:rsid w:val="00AA1967"/>
    <w:rsid w:val="00AA1B8C"/>
    <w:rsid w:val="00AA202C"/>
    <w:rsid w:val="00AA2330"/>
    <w:rsid w:val="00AA26AB"/>
    <w:rsid w:val="00AA2FFF"/>
    <w:rsid w:val="00AA33FA"/>
    <w:rsid w:val="00AA6115"/>
    <w:rsid w:val="00AA6677"/>
    <w:rsid w:val="00AA6CFA"/>
    <w:rsid w:val="00AA7245"/>
    <w:rsid w:val="00AB03C3"/>
    <w:rsid w:val="00AB2EB7"/>
    <w:rsid w:val="00AB3133"/>
    <w:rsid w:val="00AB3303"/>
    <w:rsid w:val="00AB375E"/>
    <w:rsid w:val="00AB39E5"/>
    <w:rsid w:val="00AB57A6"/>
    <w:rsid w:val="00AB6B7C"/>
    <w:rsid w:val="00AB7382"/>
    <w:rsid w:val="00AB76CA"/>
    <w:rsid w:val="00AC0DC9"/>
    <w:rsid w:val="00AC0FE9"/>
    <w:rsid w:val="00AC12BB"/>
    <w:rsid w:val="00AC13FE"/>
    <w:rsid w:val="00AC2B7B"/>
    <w:rsid w:val="00AC2CDC"/>
    <w:rsid w:val="00AC3ABF"/>
    <w:rsid w:val="00AC3CB9"/>
    <w:rsid w:val="00AC3E71"/>
    <w:rsid w:val="00AC435E"/>
    <w:rsid w:val="00AC5113"/>
    <w:rsid w:val="00AC666E"/>
    <w:rsid w:val="00AC6E36"/>
    <w:rsid w:val="00AD16B8"/>
    <w:rsid w:val="00AD331C"/>
    <w:rsid w:val="00AD3583"/>
    <w:rsid w:val="00AD4F65"/>
    <w:rsid w:val="00AD6838"/>
    <w:rsid w:val="00AD6D1D"/>
    <w:rsid w:val="00AD7C63"/>
    <w:rsid w:val="00AE09D2"/>
    <w:rsid w:val="00AE6490"/>
    <w:rsid w:val="00AE6594"/>
    <w:rsid w:val="00AE66E3"/>
    <w:rsid w:val="00AE69F0"/>
    <w:rsid w:val="00AE6A0E"/>
    <w:rsid w:val="00AE6EC0"/>
    <w:rsid w:val="00AE7B97"/>
    <w:rsid w:val="00AE7FA3"/>
    <w:rsid w:val="00AF05BF"/>
    <w:rsid w:val="00AF50C0"/>
    <w:rsid w:val="00AF7210"/>
    <w:rsid w:val="00AF7481"/>
    <w:rsid w:val="00B01E78"/>
    <w:rsid w:val="00B02A59"/>
    <w:rsid w:val="00B03116"/>
    <w:rsid w:val="00B0493D"/>
    <w:rsid w:val="00B04996"/>
    <w:rsid w:val="00B0697A"/>
    <w:rsid w:val="00B06FEB"/>
    <w:rsid w:val="00B10733"/>
    <w:rsid w:val="00B10FFA"/>
    <w:rsid w:val="00B1165A"/>
    <w:rsid w:val="00B1169A"/>
    <w:rsid w:val="00B13092"/>
    <w:rsid w:val="00B13375"/>
    <w:rsid w:val="00B1505B"/>
    <w:rsid w:val="00B1556F"/>
    <w:rsid w:val="00B15584"/>
    <w:rsid w:val="00B16777"/>
    <w:rsid w:val="00B173F6"/>
    <w:rsid w:val="00B227E8"/>
    <w:rsid w:val="00B23BF3"/>
    <w:rsid w:val="00B24107"/>
    <w:rsid w:val="00B27C8A"/>
    <w:rsid w:val="00B30220"/>
    <w:rsid w:val="00B31886"/>
    <w:rsid w:val="00B31B0F"/>
    <w:rsid w:val="00B325A7"/>
    <w:rsid w:val="00B3266D"/>
    <w:rsid w:val="00B32B93"/>
    <w:rsid w:val="00B34835"/>
    <w:rsid w:val="00B3544F"/>
    <w:rsid w:val="00B35FE7"/>
    <w:rsid w:val="00B3689A"/>
    <w:rsid w:val="00B376B1"/>
    <w:rsid w:val="00B376F2"/>
    <w:rsid w:val="00B40EAC"/>
    <w:rsid w:val="00B4148E"/>
    <w:rsid w:val="00B429E1"/>
    <w:rsid w:val="00B43B15"/>
    <w:rsid w:val="00B45A3B"/>
    <w:rsid w:val="00B45E47"/>
    <w:rsid w:val="00B46788"/>
    <w:rsid w:val="00B47790"/>
    <w:rsid w:val="00B50E2D"/>
    <w:rsid w:val="00B514A4"/>
    <w:rsid w:val="00B519C8"/>
    <w:rsid w:val="00B5593B"/>
    <w:rsid w:val="00B5656D"/>
    <w:rsid w:val="00B57A3B"/>
    <w:rsid w:val="00B6017B"/>
    <w:rsid w:val="00B61A87"/>
    <w:rsid w:val="00B62BDA"/>
    <w:rsid w:val="00B62C73"/>
    <w:rsid w:val="00B65946"/>
    <w:rsid w:val="00B65A05"/>
    <w:rsid w:val="00B665C1"/>
    <w:rsid w:val="00B672C8"/>
    <w:rsid w:val="00B67419"/>
    <w:rsid w:val="00B67654"/>
    <w:rsid w:val="00B67768"/>
    <w:rsid w:val="00B7076D"/>
    <w:rsid w:val="00B71B8E"/>
    <w:rsid w:val="00B727BB"/>
    <w:rsid w:val="00B72C90"/>
    <w:rsid w:val="00B730DE"/>
    <w:rsid w:val="00B7320F"/>
    <w:rsid w:val="00B733D7"/>
    <w:rsid w:val="00B7345C"/>
    <w:rsid w:val="00B7636B"/>
    <w:rsid w:val="00B77746"/>
    <w:rsid w:val="00B8015D"/>
    <w:rsid w:val="00B82B5E"/>
    <w:rsid w:val="00B84E2A"/>
    <w:rsid w:val="00B84FDF"/>
    <w:rsid w:val="00B862D7"/>
    <w:rsid w:val="00B87A58"/>
    <w:rsid w:val="00B87AE8"/>
    <w:rsid w:val="00B90477"/>
    <w:rsid w:val="00B91A85"/>
    <w:rsid w:val="00B9204C"/>
    <w:rsid w:val="00B92BCC"/>
    <w:rsid w:val="00B94D83"/>
    <w:rsid w:val="00B95305"/>
    <w:rsid w:val="00B95806"/>
    <w:rsid w:val="00B97823"/>
    <w:rsid w:val="00BA4F81"/>
    <w:rsid w:val="00BA7E7A"/>
    <w:rsid w:val="00BB0A04"/>
    <w:rsid w:val="00BB27C8"/>
    <w:rsid w:val="00BB28B8"/>
    <w:rsid w:val="00BB2AE9"/>
    <w:rsid w:val="00BB41C3"/>
    <w:rsid w:val="00BB6559"/>
    <w:rsid w:val="00BB6B66"/>
    <w:rsid w:val="00BC0BA3"/>
    <w:rsid w:val="00BC16EE"/>
    <w:rsid w:val="00BC1921"/>
    <w:rsid w:val="00BC26CC"/>
    <w:rsid w:val="00BC6C69"/>
    <w:rsid w:val="00BC7D00"/>
    <w:rsid w:val="00BD0C5D"/>
    <w:rsid w:val="00BD0E31"/>
    <w:rsid w:val="00BD383A"/>
    <w:rsid w:val="00BD6C53"/>
    <w:rsid w:val="00BD7FEA"/>
    <w:rsid w:val="00BE0309"/>
    <w:rsid w:val="00BE15BD"/>
    <w:rsid w:val="00BE351B"/>
    <w:rsid w:val="00BE4353"/>
    <w:rsid w:val="00BE58E1"/>
    <w:rsid w:val="00BE6389"/>
    <w:rsid w:val="00BE774D"/>
    <w:rsid w:val="00BF08C3"/>
    <w:rsid w:val="00BF1C6D"/>
    <w:rsid w:val="00BF2315"/>
    <w:rsid w:val="00BF39CD"/>
    <w:rsid w:val="00BF41F3"/>
    <w:rsid w:val="00BF4621"/>
    <w:rsid w:val="00BF51E3"/>
    <w:rsid w:val="00BF546C"/>
    <w:rsid w:val="00BF57A4"/>
    <w:rsid w:val="00BF5FD7"/>
    <w:rsid w:val="00BF65AB"/>
    <w:rsid w:val="00BF6F88"/>
    <w:rsid w:val="00BF7973"/>
    <w:rsid w:val="00C00CCF"/>
    <w:rsid w:val="00C05A05"/>
    <w:rsid w:val="00C07640"/>
    <w:rsid w:val="00C134B2"/>
    <w:rsid w:val="00C13C07"/>
    <w:rsid w:val="00C13D64"/>
    <w:rsid w:val="00C141FC"/>
    <w:rsid w:val="00C16184"/>
    <w:rsid w:val="00C20ACE"/>
    <w:rsid w:val="00C222D1"/>
    <w:rsid w:val="00C22937"/>
    <w:rsid w:val="00C247D9"/>
    <w:rsid w:val="00C25263"/>
    <w:rsid w:val="00C25441"/>
    <w:rsid w:val="00C3029A"/>
    <w:rsid w:val="00C30450"/>
    <w:rsid w:val="00C313EA"/>
    <w:rsid w:val="00C31EC3"/>
    <w:rsid w:val="00C33AEC"/>
    <w:rsid w:val="00C353A8"/>
    <w:rsid w:val="00C373CE"/>
    <w:rsid w:val="00C40C5F"/>
    <w:rsid w:val="00C41B07"/>
    <w:rsid w:val="00C420D9"/>
    <w:rsid w:val="00C427AB"/>
    <w:rsid w:val="00C4300E"/>
    <w:rsid w:val="00C43A0E"/>
    <w:rsid w:val="00C45E31"/>
    <w:rsid w:val="00C46680"/>
    <w:rsid w:val="00C46F67"/>
    <w:rsid w:val="00C471DC"/>
    <w:rsid w:val="00C513A8"/>
    <w:rsid w:val="00C51736"/>
    <w:rsid w:val="00C5236E"/>
    <w:rsid w:val="00C5261E"/>
    <w:rsid w:val="00C53E1C"/>
    <w:rsid w:val="00C54442"/>
    <w:rsid w:val="00C546D9"/>
    <w:rsid w:val="00C5521C"/>
    <w:rsid w:val="00C55FF2"/>
    <w:rsid w:val="00C56C03"/>
    <w:rsid w:val="00C56CA0"/>
    <w:rsid w:val="00C57224"/>
    <w:rsid w:val="00C574B8"/>
    <w:rsid w:val="00C610FF"/>
    <w:rsid w:val="00C62D29"/>
    <w:rsid w:val="00C6397F"/>
    <w:rsid w:val="00C63CAC"/>
    <w:rsid w:val="00C63CED"/>
    <w:rsid w:val="00C6624E"/>
    <w:rsid w:val="00C70573"/>
    <w:rsid w:val="00C709C3"/>
    <w:rsid w:val="00C70CFD"/>
    <w:rsid w:val="00C72714"/>
    <w:rsid w:val="00C73AA4"/>
    <w:rsid w:val="00C74479"/>
    <w:rsid w:val="00C74EFA"/>
    <w:rsid w:val="00C7733D"/>
    <w:rsid w:val="00C801A5"/>
    <w:rsid w:val="00C807EE"/>
    <w:rsid w:val="00C81026"/>
    <w:rsid w:val="00C81EA3"/>
    <w:rsid w:val="00C82955"/>
    <w:rsid w:val="00C86C62"/>
    <w:rsid w:val="00C87575"/>
    <w:rsid w:val="00C9024E"/>
    <w:rsid w:val="00C9384B"/>
    <w:rsid w:val="00C94671"/>
    <w:rsid w:val="00C94905"/>
    <w:rsid w:val="00CA0186"/>
    <w:rsid w:val="00CA0401"/>
    <w:rsid w:val="00CA18C6"/>
    <w:rsid w:val="00CA1B76"/>
    <w:rsid w:val="00CA1D4B"/>
    <w:rsid w:val="00CA51C8"/>
    <w:rsid w:val="00CA7A37"/>
    <w:rsid w:val="00CB000E"/>
    <w:rsid w:val="00CB2A59"/>
    <w:rsid w:val="00CB2EF0"/>
    <w:rsid w:val="00CB3072"/>
    <w:rsid w:val="00CB31F4"/>
    <w:rsid w:val="00CB421B"/>
    <w:rsid w:val="00CB4A63"/>
    <w:rsid w:val="00CB520D"/>
    <w:rsid w:val="00CB5332"/>
    <w:rsid w:val="00CB57CF"/>
    <w:rsid w:val="00CB59A2"/>
    <w:rsid w:val="00CB6EAF"/>
    <w:rsid w:val="00CC07C6"/>
    <w:rsid w:val="00CC11DF"/>
    <w:rsid w:val="00CC261D"/>
    <w:rsid w:val="00CC2877"/>
    <w:rsid w:val="00CC3B40"/>
    <w:rsid w:val="00CC4157"/>
    <w:rsid w:val="00CC4BF3"/>
    <w:rsid w:val="00CC6959"/>
    <w:rsid w:val="00CD021A"/>
    <w:rsid w:val="00CD2DAF"/>
    <w:rsid w:val="00CD3763"/>
    <w:rsid w:val="00CD3E29"/>
    <w:rsid w:val="00CD4E3B"/>
    <w:rsid w:val="00CD53FF"/>
    <w:rsid w:val="00CD5F6F"/>
    <w:rsid w:val="00CD66D0"/>
    <w:rsid w:val="00CD67CB"/>
    <w:rsid w:val="00CD723E"/>
    <w:rsid w:val="00CD7E9F"/>
    <w:rsid w:val="00CE009E"/>
    <w:rsid w:val="00CE0160"/>
    <w:rsid w:val="00CE0410"/>
    <w:rsid w:val="00CE1397"/>
    <w:rsid w:val="00CE1FE3"/>
    <w:rsid w:val="00CE21BE"/>
    <w:rsid w:val="00CE259D"/>
    <w:rsid w:val="00CE2F88"/>
    <w:rsid w:val="00CE3EA9"/>
    <w:rsid w:val="00CE500E"/>
    <w:rsid w:val="00CE5890"/>
    <w:rsid w:val="00CE5A96"/>
    <w:rsid w:val="00CE7679"/>
    <w:rsid w:val="00CE76D3"/>
    <w:rsid w:val="00CE7D3B"/>
    <w:rsid w:val="00CF2839"/>
    <w:rsid w:val="00CF2AE3"/>
    <w:rsid w:val="00CF2CCA"/>
    <w:rsid w:val="00CF619F"/>
    <w:rsid w:val="00CF6AAB"/>
    <w:rsid w:val="00D00147"/>
    <w:rsid w:val="00D00398"/>
    <w:rsid w:val="00D00F3B"/>
    <w:rsid w:val="00D01133"/>
    <w:rsid w:val="00D01CA8"/>
    <w:rsid w:val="00D03740"/>
    <w:rsid w:val="00D045F4"/>
    <w:rsid w:val="00D052C0"/>
    <w:rsid w:val="00D060BA"/>
    <w:rsid w:val="00D11079"/>
    <w:rsid w:val="00D11C8F"/>
    <w:rsid w:val="00D12239"/>
    <w:rsid w:val="00D12471"/>
    <w:rsid w:val="00D140CB"/>
    <w:rsid w:val="00D1441C"/>
    <w:rsid w:val="00D17AF6"/>
    <w:rsid w:val="00D230BC"/>
    <w:rsid w:val="00D25D84"/>
    <w:rsid w:val="00D27D0F"/>
    <w:rsid w:val="00D3019B"/>
    <w:rsid w:val="00D305B4"/>
    <w:rsid w:val="00D30B63"/>
    <w:rsid w:val="00D34044"/>
    <w:rsid w:val="00D35827"/>
    <w:rsid w:val="00D358BA"/>
    <w:rsid w:val="00D35A81"/>
    <w:rsid w:val="00D41646"/>
    <w:rsid w:val="00D428E5"/>
    <w:rsid w:val="00D42998"/>
    <w:rsid w:val="00D434AE"/>
    <w:rsid w:val="00D43709"/>
    <w:rsid w:val="00D448CB"/>
    <w:rsid w:val="00D45C7B"/>
    <w:rsid w:val="00D46620"/>
    <w:rsid w:val="00D510A6"/>
    <w:rsid w:val="00D525D8"/>
    <w:rsid w:val="00D53EC2"/>
    <w:rsid w:val="00D543CC"/>
    <w:rsid w:val="00D56D59"/>
    <w:rsid w:val="00D60141"/>
    <w:rsid w:val="00D61D74"/>
    <w:rsid w:val="00D6337A"/>
    <w:rsid w:val="00D64416"/>
    <w:rsid w:val="00D65271"/>
    <w:rsid w:val="00D6566C"/>
    <w:rsid w:val="00D67202"/>
    <w:rsid w:val="00D67254"/>
    <w:rsid w:val="00D67EDB"/>
    <w:rsid w:val="00D70154"/>
    <w:rsid w:val="00D71962"/>
    <w:rsid w:val="00D72DAD"/>
    <w:rsid w:val="00D74475"/>
    <w:rsid w:val="00D7553A"/>
    <w:rsid w:val="00D778B3"/>
    <w:rsid w:val="00D812E6"/>
    <w:rsid w:val="00D81C30"/>
    <w:rsid w:val="00D81C89"/>
    <w:rsid w:val="00D82914"/>
    <w:rsid w:val="00D83724"/>
    <w:rsid w:val="00D840A3"/>
    <w:rsid w:val="00D858E5"/>
    <w:rsid w:val="00D86B5B"/>
    <w:rsid w:val="00D878C5"/>
    <w:rsid w:val="00D87DB7"/>
    <w:rsid w:val="00D92133"/>
    <w:rsid w:val="00D93FDC"/>
    <w:rsid w:val="00D96BC2"/>
    <w:rsid w:val="00DA1225"/>
    <w:rsid w:val="00DA126D"/>
    <w:rsid w:val="00DA2A47"/>
    <w:rsid w:val="00DA462D"/>
    <w:rsid w:val="00DA4F25"/>
    <w:rsid w:val="00DA691F"/>
    <w:rsid w:val="00DA710A"/>
    <w:rsid w:val="00DB0558"/>
    <w:rsid w:val="00DB0B9E"/>
    <w:rsid w:val="00DB113C"/>
    <w:rsid w:val="00DB3683"/>
    <w:rsid w:val="00DB3E77"/>
    <w:rsid w:val="00DB4563"/>
    <w:rsid w:val="00DB5773"/>
    <w:rsid w:val="00DB6B4E"/>
    <w:rsid w:val="00DB77B5"/>
    <w:rsid w:val="00DC040D"/>
    <w:rsid w:val="00DC114D"/>
    <w:rsid w:val="00DC128E"/>
    <w:rsid w:val="00DC234D"/>
    <w:rsid w:val="00DC3287"/>
    <w:rsid w:val="00DC3E9A"/>
    <w:rsid w:val="00DC418A"/>
    <w:rsid w:val="00DC44DF"/>
    <w:rsid w:val="00DC567E"/>
    <w:rsid w:val="00DC62A9"/>
    <w:rsid w:val="00DC7956"/>
    <w:rsid w:val="00DC7BAD"/>
    <w:rsid w:val="00DC7EFE"/>
    <w:rsid w:val="00DD13BB"/>
    <w:rsid w:val="00DD5501"/>
    <w:rsid w:val="00DD5935"/>
    <w:rsid w:val="00DD7351"/>
    <w:rsid w:val="00DD7580"/>
    <w:rsid w:val="00DE0860"/>
    <w:rsid w:val="00DE0CA2"/>
    <w:rsid w:val="00DE0D97"/>
    <w:rsid w:val="00DE1253"/>
    <w:rsid w:val="00DE1ED0"/>
    <w:rsid w:val="00DE466F"/>
    <w:rsid w:val="00DE6714"/>
    <w:rsid w:val="00DE7EAB"/>
    <w:rsid w:val="00DF17BD"/>
    <w:rsid w:val="00DF3792"/>
    <w:rsid w:val="00DF5451"/>
    <w:rsid w:val="00DF6166"/>
    <w:rsid w:val="00E00EB0"/>
    <w:rsid w:val="00E02FDC"/>
    <w:rsid w:val="00E0520D"/>
    <w:rsid w:val="00E05409"/>
    <w:rsid w:val="00E05F7A"/>
    <w:rsid w:val="00E076C8"/>
    <w:rsid w:val="00E0772E"/>
    <w:rsid w:val="00E07E47"/>
    <w:rsid w:val="00E10D2B"/>
    <w:rsid w:val="00E1106A"/>
    <w:rsid w:val="00E12EF5"/>
    <w:rsid w:val="00E13639"/>
    <w:rsid w:val="00E14128"/>
    <w:rsid w:val="00E14596"/>
    <w:rsid w:val="00E15E5A"/>
    <w:rsid w:val="00E16E23"/>
    <w:rsid w:val="00E16F84"/>
    <w:rsid w:val="00E17FF0"/>
    <w:rsid w:val="00E210D2"/>
    <w:rsid w:val="00E2262E"/>
    <w:rsid w:val="00E231DA"/>
    <w:rsid w:val="00E23F93"/>
    <w:rsid w:val="00E23FC6"/>
    <w:rsid w:val="00E25BB2"/>
    <w:rsid w:val="00E27C23"/>
    <w:rsid w:val="00E30E73"/>
    <w:rsid w:val="00E30F03"/>
    <w:rsid w:val="00E31522"/>
    <w:rsid w:val="00E31C13"/>
    <w:rsid w:val="00E35543"/>
    <w:rsid w:val="00E35997"/>
    <w:rsid w:val="00E402AB"/>
    <w:rsid w:val="00E40EF6"/>
    <w:rsid w:val="00E4100A"/>
    <w:rsid w:val="00E41417"/>
    <w:rsid w:val="00E41C9A"/>
    <w:rsid w:val="00E41CF3"/>
    <w:rsid w:val="00E41E83"/>
    <w:rsid w:val="00E42BCE"/>
    <w:rsid w:val="00E4352A"/>
    <w:rsid w:val="00E45036"/>
    <w:rsid w:val="00E50656"/>
    <w:rsid w:val="00E509FE"/>
    <w:rsid w:val="00E5133C"/>
    <w:rsid w:val="00E549DF"/>
    <w:rsid w:val="00E57EBD"/>
    <w:rsid w:val="00E627D5"/>
    <w:rsid w:val="00E63024"/>
    <w:rsid w:val="00E63830"/>
    <w:rsid w:val="00E656EA"/>
    <w:rsid w:val="00E65CA3"/>
    <w:rsid w:val="00E66418"/>
    <w:rsid w:val="00E72914"/>
    <w:rsid w:val="00E73458"/>
    <w:rsid w:val="00E74075"/>
    <w:rsid w:val="00E75D6F"/>
    <w:rsid w:val="00E76EB0"/>
    <w:rsid w:val="00E7734A"/>
    <w:rsid w:val="00E77898"/>
    <w:rsid w:val="00E82C0E"/>
    <w:rsid w:val="00E834A5"/>
    <w:rsid w:val="00E83685"/>
    <w:rsid w:val="00E83A89"/>
    <w:rsid w:val="00E85F6B"/>
    <w:rsid w:val="00E87707"/>
    <w:rsid w:val="00E914FF"/>
    <w:rsid w:val="00E919B0"/>
    <w:rsid w:val="00E930CE"/>
    <w:rsid w:val="00E938A9"/>
    <w:rsid w:val="00E9533E"/>
    <w:rsid w:val="00E962E8"/>
    <w:rsid w:val="00E968FB"/>
    <w:rsid w:val="00E96C99"/>
    <w:rsid w:val="00EA15C3"/>
    <w:rsid w:val="00EA29EA"/>
    <w:rsid w:val="00EA35EF"/>
    <w:rsid w:val="00EA6930"/>
    <w:rsid w:val="00EB033A"/>
    <w:rsid w:val="00EB0CCA"/>
    <w:rsid w:val="00EB1B41"/>
    <w:rsid w:val="00EB2340"/>
    <w:rsid w:val="00EB2C97"/>
    <w:rsid w:val="00EB300F"/>
    <w:rsid w:val="00EB3140"/>
    <w:rsid w:val="00EB3793"/>
    <w:rsid w:val="00EB59D9"/>
    <w:rsid w:val="00EB64DA"/>
    <w:rsid w:val="00EB691D"/>
    <w:rsid w:val="00EB7211"/>
    <w:rsid w:val="00EB7713"/>
    <w:rsid w:val="00EC00BF"/>
    <w:rsid w:val="00EC0DD1"/>
    <w:rsid w:val="00EC1637"/>
    <w:rsid w:val="00EC22E0"/>
    <w:rsid w:val="00EC27D4"/>
    <w:rsid w:val="00EC3D9B"/>
    <w:rsid w:val="00EC59EC"/>
    <w:rsid w:val="00EC7053"/>
    <w:rsid w:val="00EC7EEF"/>
    <w:rsid w:val="00ED0178"/>
    <w:rsid w:val="00ED3E61"/>
    <w:rsid w:val="00ED418F"/>
    <w:rsid w:val="00ED59A3"/>
    <w:rsid w:val="00ED652B"/>
    <w:rsid w:val="00EE0707"/>
    <w:rsid w:val="00EE0F87"/>
    <w:rsid w:val="00EE1650"/>
    <w:rsid w:val="00EE422D"/>
    <w:rsid w:val="00EE44FF"/>
    <w:rsid w:val="00EE4C15"/>
    <w:rsid w:val="00EE5462"/>
    <w:rsid w:val="00EE5A40"/>
    <w:rsid w:val="00EE607D"/>
    <w:rsid w:val="00EE6C51"/>
    <w:rsid w:val="00EE7EF8"/>
    <w:rsid w:val="00EF04C3"/>
    <w:rsid w:val="00EF2B26"/>
    <w:rsid w:val="00EF324A"/>
    <w:rsid w:val="00EF363D"/>
    <w:rsid w:val="00EF402B"/>
    <w:rsid w:val="00EF4C45"/>
    <w:rsid w:val="00EF4E9A"/>
    <w:rsid w:val="00EF6848"/>
    <w:rsid w:val="00F00733"/>
    <w:rsid w:val="00F00D76"/>
    <w:rsid w:val="00F00F5B"/>
    <w:rsid w:val="00F014E3"/>
    <w:rsid w:val="00F02DAA"/>
    <w:rsid w:val="00F036E2"/>
    <w:rsid w:val="00F03AC0"/>
    <w:rsid w:val="00F03DD3"/>
    <w:rsid w:val="00F04042"/>
    <w:rsid w:val="00F04822"/>
    <w:rsid w:val="00F05117"/>
    <w:rsid w:val="00F05A9A"/>
    <w:rsid w:val="00F07F1E"/>
    <w:rsid w:val="00F10C4A"/>
    <w:rsid w:val="00F1215C"/>
    <w:rsid w:val="00F12ED8"/>
    <w:rsid w:val="00F14A7D"/>
    <w:rsid w:val="00F16442"/>
    <w:rsid w:val="00F21541"/>
    <w:rsid w:val="00F22811"/>
    <w:rsid w:val="00F234D4"/>
    <w:rsid w:val="00F250DA"/>
    <w:rsid w:val="00F2708D"/>
    <w:rsid w:val="00F30800"/>
    <w:rsid w:val="00F31C91"/>
    <w:rsid w:val="00F32F72"/>
    <w:rsid w:val="00F33073"/>
    <w:rsid w:val="00F33478"/>
    <w:rsid w:val="00F342B3"/>
    <w:rsid w:val="00F34D16"/>
    <w:rsid w:val="00F3723E"/>
    <w:rsid w:val="00F40FA7"/>
    <w:rsid w:val="00F41802"/>
    <w:rsid w:val="00F419F3"/>
    <w:rsid w:val="00F4235D"/>
    <w:rsid w:val="00F433C0"/>
    <w:rsid w:val="00F43ED7"/>
    <w:rsid w:val="00F4481D"/>
    <w:rsid w:val="00F44CB5"/>
    <w:rsid w:val="00F450F7"/>
    <w:rsid w:val="00F460F2"/>
    <w:rsid w:val="00F46768"/>
    <w:rsid w:val="00F46A4E"/>
    <w:rsid w:val="00F47416"/>
    <w:rsid w:val="00F47A46"/>
    <w:rsid w:val="00F47E11"/>
    <w:rsid w:val="00F51B75"/>
    <w:rsid w:val="00F51FA0"/>
    <w:rsid w:val="00F57A6D"/>
    <w:rsid w:val="00F57ACC"/>
    <w:rsid w:val="00F6031F"/>
    <w:rsid w:val="00F61194"/>
    <w:rsid w:val="00F61AC4"/>
    <w:rsid w:val="00F623AA"/>
    <w:rsid w:val="00F64F77"/>
    <w:rsid w:val="00F655A9"/>
    <w:rsid w:val="00F7169B"/>
    <w:rsid w:val="00F716EF"/>
    <w:rsid w:val="00F71D83"/>
    <w:rsid w:val="00F72477"/>
    <w:rsid w:val="00F732C3"/>
    <w:rsid w:val="00F73DD8"/>
    <w:rsid w:val="00F7508A"/>
    <w:rsid w:val="00F753F5"/>
    <w:rsid w:val="00F75D37"/>
    <w:rsid w:val="00F762DE"/>
    <w:rsid w:val="00F7712E"/>
    <w:rsid w:val="00F82C82"/>
    <w:rsid w:val="00F85ACD"/>
    <w:rsid w:val="00F87F8F"/>
    <w:rsid w:val="00F90916"/>
    <w:rsid w:val="00F909C4"/>
    <w:rsid w:val="00F915BE"/>
    <w:rsid w:val="00F91F7E"/>
    <w:rsid w:val="00F92667"/>
    <w:rsid w:val="00F926FF"/>
    <w:rsid w:val="00F92FB3"/>
    <w:rsid w:val="00F9730F"/>
    <w:rsid w:val="00F97A9B"/>
    <w:rsid w:val="00F97BD3"/>
    <w:rsid w:val="00FA1D0F"/>
    <w:rsid w:val="00FA1E29"/>
    <w:rsid w:val="00FA2547"/>
    <w:rsid w:val="00FA358C"/>
    <w:rsid w:val="00FA3D90"/>
    <w:rsid w:val="00FA40F7"/>
    <w:rsid w:val="00FA52B5"/>
    <w:rsid w:val="00FA64B5"/>
    <w:rsid w:val="00FA6FEC"/>
    <w:rsid w:val="00FA7774"/>
    <w:rsid w:val="00FB096C"/>
    <w:rsid w:val="00FB0C58"/>
    <w:rsid w:val="00FB176D"/>
    <w:rsid w:val="00FB1B14"/>
    <w:rsid w:val="00FB3703"/>
    <w:rsid w:val="00FB3A7F"/>
    <w:rsid w:val="00FB406D"/>
    <w:rsid w:val="00FB4F99"/>
    <w:rsid w:val="00FB5BCD"/>
    <w:rsid w:val="00FB5DEF"/>
    <w:rsid w:val="00FB6282"/>
    <w:rsid w:val="00FB7771"/>
    <w:rsid w:val="00FC019C"/>
    <w:rsid w:val="00FC0D02"/>
    <w:rsid w:val="00FC13A5"/>
    <w:rsid w:val="00FC1555"/>
    <w:rsid w:val="00FC2417"/>
    <w:rsid w:val="00FC2844"/>
    <w:rsid w:val="00FC525C"/>
    <w:rsid w:val="00FC7643"/>
    <w:rsid w:val="00FD0DB0"/>
    <w:rsid w:val="00FD3E6D"/>
    <w:rsid w:val="00FD42BE"/>
    <w:rsid w:val="00FD575E"/>
    <w:rsid w:val="00FD5D7B"/>
    <w:rsid w:val="00FE0241"/>
    <w:rsid w:val="00FE0967"/>
    <w:rsid w:val="00FE0BB9"/>
    <w:rsid w:val="00FE1830"/>
    <w:rsid w:val="00FE1DC2"/>
    <w:rsid w:val="00FE20CE"/>
    <w:rsid w:val="00FE2396"/>
    <w:rsid w:val="00FE3034"/>
    <w:rsid w:val="00FE42F7"/>
    <w:rsid w:val="00FE4D94"/>
    <w:rsid w:val="00FE5B4A"/>
    <w:rsid w:val="00FE72E2"/>
    <w:rsid w:val="00FE7332"/>
    <w:rsid w:val="00FE76B0"/>
    <w:rsid w:val="00FF0456"/>
    <w:rsid w:val="00FF1177"/>
    <w:rsid w:val="00FF1A93"/>
    <w:rsid w:val="00FF1BEC"/>
    <w:rsid w:val="00FF2E11"/>
    <w:rsid w:val="00FF4C78"/>
    <w:rsid w:val="00FF787D"/>
    <w:rsid w:val="00FF7A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6CB0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qFormat="1"/>
    <w:lsdException w:name="end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83223"/>
    <w:pPr>
      <w:spacing w:before="40" w:after="160"/>
    </w:pPr>
    <w:rPr>
      <w:sz w:val="24"/>
    </w:rPr>
  </w:style>
  <w:style w:type="paragraph" w:styleId="Heading1">
    <w:name w:val="heading 1"/>
    <w:next w:val="Normal"/>
    <w:link w:val="Heading1Char"/>
    <w:qFormat/>
    <w:rsid w:val="00783223"/>
    <w:pPr>
      <w:keepNext/>
      <w:numPr>
        <w:numId w:val="1"/>
      </w:numPr>
      <w:spacing w:after="240"/>
      <w:ind w:left="0" w:firstLine="0"/>
      <w:outlineLvl w:val="0"/>
    </w:pPr>
    <w:rPr>
      <w:rFonts w:ascii="Arial" w:hAnsi="Arial" w:cs="Arial"/>
      <w:b/>
      <w:bCs/>
      <w:iCs/>
      <w:sz w:val="36"/>
    </w:rPr>
  </w:style>
  <w:style w:type="paragraph" w:styleId="Heading2">
    <w:name w:val="heading 2"/>
    <w:basedOn w:val="Normal"/>
    <w:next w:val="Normal"/>
    <w:link w:val="Heading2Char"/>
    <w:uiPriority w:val="99"/>
    <w:qFormat/>
    <w:rsid w:val="0082790A"/>
    <w:pPr>
      <w:keepNext/>
      <w:keepLines/>
      <w:spacing w:before="240" w:after="40"/>
      <w:outlineLvl w:val="1"/>
    </w:pPr>
    <w:rPr>
      <w:rFonts w:ascii="Arial" w:hAnsi="Arial"/>
      <w:bCs/>
      <w:color w:val="000000"/>
      <w:sz w:val="32"/>
      <w:szCs w:val="26"/>
    </w:rPr>
  </w:style>
  <w:style w:type="paragraph" w:styleId="Heading3">
    <w:name w:val="heading 3"/>
    <w:basedOn w:val="Normal"/>
    <w:next w:val="Normal"/>
    <w:link w:val="Heading3Char"/>
    <w:qFormat/>
    <w:rsid w:val="00AC435E"/>
    <w:pPr>
      <w:keepNext/>
      <w:spacing w:before="240" w:after="40"/>
      <w:outlineLvl w:val="2"/>
    </w:pPr>
    <w:rPr>
      <w:rFonts w:ascii="Arial" w:hAnsi="Arial"/>
      <w:b/>
      <w:bCs/>
      <w:sz w:val="26"/>
      <w:szCs w:val="26"/>
    </w:rPr>
  </w:style>
  <w:style w:type="paragraph" w:styleId="Heading4">
    <w:name w:val="heading 4"/>
    <w:basedOn w:val="Normal"/>
    <w:next w:val="Normal"/>
    <w:link w:val="Heading4Char"/>
    <w:qFormat/>
    <w:rsid w:val="00AC435E"/>
    <w:pPr>
      <w:keepNext/>
      <w:spacing w:before="240" w:after="60"/>
      <w:outlineLvl w:val="3"/>
    </w:pPr>
    <w:rPr>
      <w:b/>
      <w:bCs/>
      <w:sz w:val="26"/>
      <w:szCs w:val="28"/>
    </w:rPr>
  </w:style>
  <w:style w:type="paragraph" w:styleId="Heading5">
    <w:name w:val="heading 5"/>
    <w:basedOn w:val="Normal"/>
    <w:next w:val="Normal"/>
    <w:link w:val="Heading5Char"/>
    <w:semiHidden/>
    <w:unhideWhenUsed/>
    <w:qFormat/>
    <w:rsid w:val="0082790A"/>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D43"/>
    <w:pPr>
      <w:tabs>
        <w:tab w:val="center" w:pos="4320"/>
        <w:tab w:val="right" w:pos="8640"/>
      </w:tabs>
    </w:pPr>
  </w:style>
  <w:style w:type="paragraph" w:styleId="Footer">
    <w:name w:val="footer"/>
    <w:basedOn w:val="Normal"/>
    <w:rsid w:val="00254D43"/>
    <w:pPr>
      <w:tabs>
        <w:tab w:val="center" w:pos="4320"/>
        <w:tab w:val="right" w:pos="8640"/>
      </w:tabs>
    </w:pPr>
  </w:style>
  <w:style w:type="character" w:styleId="PageNumber">
    <w:name w:val="page number"/>
    <w:basedOn w:val="DefaultParagraphFont"/>
    <w:rsid w:val="006B5CE6"/>
  </w:style>
  <w:style w:type="paragraph" w:styleId="BalloonText">
    <w:name w:val="Balloon Text"/>
    <w:basedOn w:val="Normal"/>
    <w:semiHidden/>
    <w:rsid w:val="00EE44FF"/>
    <w:rPr>
      <w:rFonts w:ascii="Tahoma" w:hAnsi="Tahoma" w:cs="Tahoma"/>
      <w:sz w:val="16"/>
      <w:szCs w:val="16"/>
    </w:rPr>
  </w:style>
  <w:style w:type="paragraph" w:customStyle="1" w:styleId="memoaddress">
    <w:name w:val="memo address"/>
    <w:basedOn w:val="BodyTextIndent"/>
    <w:rsid w:val="002D02A3"/>
    <w:pPr>
      <w:tabs>
        <w:tab w:val="left" w:pos="1350"/>
      </w:tabs>
      <w:ind w:left="0"/>
    </w:pPr>
    <w:rPr>
      <w:rFonts w:ascii="Arial" w:hAnsi="Arial"/>
      <w:b/>
    </w:rPr>
  </w:style>
  <w:style w:type="paragraph" w:styleId="BodyTextIndent">
    <w:name w:val="Body Text Indent"/>
    <w:basedOn w:val="Normal"/>
    <w:rsid w:val="002D02A3"/>
    <w:pPr>
      <w:ind w:left="360"/>
    </w:pPr>
  </w:style>
  <w:style w:type="paragraph" w:styleId="NormalWeb">
    <w:name w:val="Normal (Web)"/>
    <w:basedOn w:val="Normal"/>
    <w:unhideWhenUsed/>
    <w:rsid w:val="007736E4"/>
    <w:rPr>
      <w:rFonts w:ascii="Garamond" w:hAnsi="Garamond"/>
      <w:szCs w:val="24"/>
    </w:rPr>
  </w:style>
  <w:style w:type="paragraph" w:customStyle="1" w:styleId="CM1">
    <w:name w:val="CM1"/>
    <w:link w:val="CM1Char"/>
    <w:rsid w:val="006D5BBA"/>
    <w:pPr>
      <w:widowControl w:val="0"/>
      <w:tabs>
        <w:tab w:val="left" w:pos="-360"/>
        <w:tab w:val="center" w:pos="4680"/>
        <w:tab w:val="left" w:pos="8208"/>
        <w:tab w:val="left" w:pos="8568"/>
      </w:tabs>
      <w:autoSpaceDE w:val="0"/>
      <w:autoSpaceDN w:val="0"/>
      <w:adjustRightInd w:val="0"/>
      <w:spacing w:line="207" w:lineRule="exact"/>
      <w:ind w:left="-720" w:right="-720"/>
    </w:pPr>
    <w:rPr>
      <w:rFonts w:ascii="Humanst521 BT" w:hAnsi="Humanst521 BT" w:cs="Humanst521 BT"/>
      <w:color w:val="003A6F"/>
      <w:sz w:val="18"/>
      <w:szCs w:val="24"/>
    </w:rPr>
  </w:style>
  <w:style w:type="paragraph" w:customStyle="1" w:styleId="CM1Italic">
    <w:name w:val="CM1 Italic"/>
    <w:basedOn w:val="CM1"/>
    <w:next w:val="CM1"/>
    <w:link w:val="CM1ItalicChar"/>
    <w:rsid w:val="006D5BBA"/>
    <w:pPr>
      <w:tabs>
        <w:tab w:val="left" w:pos="360"/>
        <w:tab w:val="center" w:pos="5400"/>
        <w:tab w:val="left" w:pos="8928"/>
        <w:tab w:val="left" w:pos="9288"/>
      </w:tabs>
    </w:pPr>
    <w:rPr>
      <w:i/>
    </w:rPr>
  </w:style>
  <w:style w:type="character" w:customStyle="1" w:styleId="CM1Char">
    <w:name w:val="CM1 Char"/>
    <w:basedOn w:val="DefaultParagraphFont"/>
    <w:link w:val="CM1"/>
    <w:rsid w:val="006D5BBA"/>
    <w:rPr>
      <w:rFonts w:ascii="Humanst521 BT" w:hAnsi="Humanst521 BT" w:cs="Humanst521 BT"/>
      <w:color w:val="003A6F"/>
      <w:sz w:val="18"/>
      <w:szCs w:val="24"/>
      <w:lang w:val="en-US" w:eastAsia="en-US" w:bidi="ar-SA"/>
    </w:rPr>
  </w:style>
  <w:style w:type="character" w:customStyle="1" w:styleId="CM1ItalicChar">
    <w:name w:val="CM1 Italic Char"/>
    <w:basedOn w:val="CM1Char"/>
    <w:link w:val="CM1Italic"/>
    <w:rsid w:val="006D5BBA"/>
    <w:rPr>
      <w:rFonts w:ascii="Humanst521 BT" w:hAnsi="Humanst521 BT" w:cs="Humanst521 BT"/>
      <w:i/>
      <w:color w:val="003A6F"/>
      <w:sz w:val="18"/>
      <w:szCs w:val="24"/>
      <w:lang w:val="en-US" w:eastAsia="en-US" w:bidi="ar-SA"/>
    </w:rPr>
  </w:style>
  <w:style w:type="paragraph" w:customStyle="1" w:styleId="CM1Cyan">
    <w:name w:val="CM1 Cyan"/>
    <w:basedOn w:val="CM1"/>
    <w:next w:val="CM1"/>
    <w:link w:val="CM1CyanChar"/>
    <w:rsid w:val="006D5BBA"/>
    <w:pPr>
      <w:tabs>
        <w:tab w:val="left" w:pos="360"/>
        <w:tab w:val="center" w:pos="5400"/>
        <w:tab w:val="left" w:pos="8928"/>
        <w:tab w:val="left" w:pos="9288"/>
      </w:tabs>
    </w:pPr>
    <w:rPr>
      <w:color w:val="00ADEF"/>
      <w:szCs w:val="18"/>
    </w:rPr>
  </w:style>
  <w:style w:type="character" w:customStyle="1" w:styleId="CM1CyanChar">
    <w:name w:val="CM1 Cyan Char"/>
    <w:basedOn w:val="CM1Char"/>
    <w:link w:val="CM1Cyan"/>
    <w:rsid w:val="006D5BBA"/>
    <w:rPr>
      <w:rFonts w:ascii="Humanst521 BT" w:hAnsi="Humanst521 BT" w:cs="Humanst521 BT"/>
      <w:color w:val="00ADEF"/>
      <w:sz w:val="18"/>
      <w:szCs w:val="18"/>
      <w:lang w:val="en-US" w:eastAsia="en-US" w:bidi="ar-SA"/>
    </w:rPr>
  </w:style>
  <w:style w:type="character" w:styleId="Strong">
    <w:name w:val="Strong"/>
    <w:basedOn w:val="DefaultParagraphFont"/>
    <w:qFormat/>
    <w:rsid w:val="00394F62"/>
    <w:rPr>
      <w:b/>
      <w:bCs/>
    </w:rPr>
  </w:style>
  <w:style w:type="character" w:styleId="Hyperlink">
    <w:name w:val="Hyperlink"/>
    <w:basedOn w:val="DefaultParagraphFont"/>
    <w:rsid w:val="000C5F04"/>
    <w:rPr>
      <w:color w:val="0000FF"/>
      <w:u w:val="single"/>
    </w:rPr>
  </w:style>
  <w:style w:type="character" w:customStyle="1" w:styleId="Heading1Char">
    <w:name w:val="Heading 1 Char"/>
    <w:basedOn w:val="DefaultParagraphFont"/>
    <w:link w:val="Heading1"/>
    <w:rsid w:val="00783223"/>
    <w:rPr>
      <w:rFonts w:ascii="Arial" w:hAnsi="Arial" w:cs="Arial"/>
      <w:b/>
      <w:bCs/>
      <w:iCs/>
      <w:sz w:val="36"/>
      <w:lang w:val="en-US" w:eastAsia="en-US" w:bidi="ar-SA"/>
    </w:rPr>
  </w:style>
  <w:style w:type="character" w:customStyle="1" w:styleId="HeaderChar">
    <w:name w:val="Header Char"/>
    <w:basedOn w:val="DefaultParagraphFont"/>
    <w:link w:val="Header"/>
    <w:uiPriority w:val="99"/>
    <w:rsid w:val="001940DC"/>
    <w:rPr>
      <w:sz w:val="24"/>
    </w:rPr>
  </w:style>
  <w:style w:type="paragraph" w:customStyle="1" w:styleId="Heading1-No">
    <w:name w:val="Heading 1-No #"/>
    <w:next w:val="Normal"/>
    <w:qFormat/>
    <w:rsid w:val="0082790A"/>
    <w:pPr>
      <w:spacing w:before="320" w:after="80"/>
    </w:pPr>
    <w:rPr>
      <w:rFonts w:ascii="Arial" w:hAnsi="Arial" w:cs="Arial"/>
      <w:b/>
      <w:bCs/>
      <w:iCs/>
      <w:sz w:val="36"/>
    </w:rPr>
  </w:style>
  <w:style w:type="character" w:customStyle="1" w:styleId="Heading2Char">
    <w:name w:val="Heading 2 Char"/>
    <w:basedOn w:val="DefaultParagraphFont"/>
    <w:link w:val="Heading2"/>
    <w:uiPriority w:val="99"/>
    <w:rsid w:val="0082790A"/>
    <w:rPr>
      <w:rFonts w:ascii="Arial" w:hAnsi="Arial"/>
      <w:bCs/>
      <w:color w:val="000000"/>
      <w:sz w:val="32"/>
      <w:szCs w:val="26"/>
    </w:rPr>
  </w:style>
  <w:style w:type="character" w:customStyle="1" w:styleId="Heading3Char">
    <w:name w:val="Heading 3 Char"/>
    <w:basedOn w:val="DefaultParagraphFont"/>
    <w:link w:val="Heading3"/>
    <w:rsid w:val="00AC435E"/>
    <w:rPr>
      <w:rFonts w:ascii="Arial" w:hAnsi="Arial"/>
      <w:b/>
      <w:bCs/>
      <w:sz w:val="26"/>
      <w:szCs w:val="26"/>
    </w:rPr>
  </w:style>
  <w:style w:type="character" w:customStyle="1" w:styleId="Heading4Char">
    <w:name w:val="Heading 4 Char"/>
    <w:basedOn w:val="DefaultParagraphFont"/>
    <w:link w:val="Heading4"/>
    <w:rsid w:val="00AC435E"/>
    <w:rPr>
      <w:b/>
      <w:bCs/>
      <w:sz w:val="26"/>
      <w:szCs w:val="28"/>
    </w:rPr>
  </w:style>
  <w:style w:type="character" w:customStyle="1" w:styleId="Heading5Char">
    <w:name w:val="Heading 5 Char"/>
    <w:basedOn w:val="DefaultParagraphFont"/>
    <w:link w:val="Heading5"/>
    <w:semiHidden/>
    <w:rsid w:val="0082790A"/>
    <w:rPr>
      <w:rFonts w:ascii="Calibri" w:eastAsia="Times New Roman" w:hAnsi="Calibri" w:cs="Times New Roman"/>
      <w:b/>
      <w:bCs/>
      <w:i/>
      <w:iCs/>
      <w:sz w:val="26"/>
      <w:szCs w:val="26"/>
    </w:rPr>
  </w:style>
  <w:style w:type="paragraph" w:customStyle="1" w:styleId="bullets">
    <w:name w:val="bullets"/>
    <w:rsid w:val="00133289"/>
    <w:pPr>
      <w:numPr>
        <w:numId w:val="3"/>
      </w:numPr>
      <w:tabs>
        <w:tab w:val="clear" w:pos="360"/>
      </w:tabs>
      <w:spacing w:after="80"/>
      <w:ind w:left="720"/>
    </w:pPr>
    <w:rPr>
      <w:sz w:val="24"/>
    </w:rPr>
  </w:style>
  <w:style w:type="paragraph" w:styleId="ListParagraph">
    <w:name w:val="List Paragraph"/>
    <w:basedOn w:val="Normal"/>
    <w:uiPriority w:val="34"/>
    <w:qFormat/>
    <w:rsid w:val="00651E36"/>
    <w:pPr>
      <w:widowControl w:val="0"/>
      <w:spacing w:before="0" w:after="240"/>
      <w:ind w:left="720"/>
      <w:contextualSpacing/>
      <w:jc w:val="both"/>
    </w:pPr>
    <w:rPr>
      <w:rFonts w:ascii="Calibri" w:hAnsi="Calibri"/>
      <w:sz w:val="20"/>
      <w:szCs w:val="22"/>
    </w:rPr>
  </w:style>
  <w:style w:type="character" w:styleId="EndnoteReference">
    <w:name w:val="endnote reference"/>
    <w:uiPriority w:val="99"/>
    <w:unhideWhenUsed/>
    <w:rsid w:val="00651E36"/>
    <w:rPr>
      <w:vertAlign w:val="superscript"/>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rsid w:val="0036083A"/>
    <w:pPr>
      <w:widowControl w:val="0"/>
      <w:spacing w:before="0" w:after="0"/>
      <w:jc w:val="both"/>
    </w:pPr>
    <w:rPr>
      <w:rFonts w:ascii="Calibri" w:hAnsi="Calibri"/>
      <w:sz w:val="20"/>
      <w:szCs w:val="22"/>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36083A"/>
    <w:rPr>
      <w:rFonts w:ascii="Calibri" w:hAnsi="Calibri"/>
      <w:szCs w:val="22"/>
    </w:rPr>
  </w:style>
  <w:style w:type="character" w:styleId="FootnoteReference">
    <w:name w:val="footnote reference"/>
    <w:uiPriority w:val="99"/>
    <w:qFormat/>
    <w:rsid w:val="0036083A"/>
    <w:rPr>
      <w:rFonts w:ascii="Arial" w:hAnsi="Arial" w:cs="Times New Roman"/>
      <w:sz w:val="20"/>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qFormat="1"/>
    <w:lsdException w:name="end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83223"/>
    <w:pPr>
      <w:spacing w:before="40" w:after="160"/>
    </w:pPr>
    <w:rPr>
      <w:sz w:val="24"/>
    </w:rPr>
  </w:style>
  <w:style w:type="paragraph" w:styleId="Heading1">
    <w:name w:val="heading 1"/>
    <w:next w:val="Normal"/>
    <w:link w:val="Heading1Char"/>
    <w:qFormat/>
    <w:rsid w:val="00783223"/>
    <w:pPr>
      <w:keepNext/>
      <w:numPr>
        <w:numId w:val="1"/>
      </w:numPr>
      <w:spacing w:after="240"/>
      <w:ind w:left="0" w:firstLine="0"/>
      <w:outlineLvl w:val="0"/>
    </w:pPr>
    <w:rPr>
      <w:rFonts w:ascii="Arial" w:hAnsi="Arial" w:cs="Arial"/>
      <w:b/>
      <w:bCs/>
      <w:iCs/>
      <w:sz w:val="36"/>
    </w:rPr>
  </w:style>
  <w:style w:type="paragraph" w:styleId="Heading2">
    <w:name w:val="heading 2"/>
    <w:basedOn w:val="Normal"/>
    <w:next w:val="Normal"/>
    <w:link w:val="Heading2Char"/>
    <w:uiPriority w:val="99"/>
    <w:qFormat/>
    <w:rsid w:val="0082790A"/>
    <w:pPr>
      <w:keepNext/>
      <w:keepLines/>
      <w:spacing w:before="240" w:after="40"/>
      <w:outlineLvl w:val="1"/>
    </w:pPr>
    <w:rPr>
      <w:rFonts w:ascii="Arial" w:hAnsi="Arial"/>
      <w:bCs/>
      <w:color w:val="000000"/>
      <w:sz w:val="32"/>
      <w:szCs w:val="26"/>
    </w:rPr>
  </w:style>
  <w:style w:type="paragraph" w:styleId="Heading3">
    <w:name w:val="heading 3"/>
    <w:basedOn w:val="Normal"/>
    <w:next w:val="Normal"/>
    <w:link w:val="Heading3Char"/>
    <w:qFormat/>
    <w:rsid w:val="00AC435E"/>
    <w:pPr>
      <w:keepNext/>
      <w:spacing w:before="240" w:after="40"/>
      <w:outlineLvl w:val="2"/>
    </w:pPr>
    <w:rPr>
      <w:rFonts w:ascii="Arial" w:hAnsi="Arial"/>
      <w:b/>
      <w:bCs/>
      <w:sz w:val="26"/>
      <w:szCs w:val="26"/>
    </w:rPr>
  </w:style>
  <w:style w:type="paragraph" w:styleId="Heading4">
    <w:name w:val="heading 4"/>
    <w:basedOn w:val="Normal"/>
    <w:next w:val="Normal"/>
    <w:link w:val="Heading4Char"/>
    <w:qFormat/>
    <w:rsid w:val="00AC435E"/>
    <w:pPr>
      <w:keepNext/>
      <w:spacing w:before="240" w:after="60"/>
      <w:outlineLvl w:val="3"/>
    </w:pPr>
    <w:rPr>
      <w:b/>
      <w:bCs/>
      <w:sz w:val="26"/>
      <w:szCs w:val="28"/>
    </w:rPr>
  </w:style>
  <w:style w:type="paragraph" w:styleId="Heading5">
    <w:name w:val="heading 5"/>
    <w:basedOn w:val="Normal"/>
    <w:next w:val="Normal"/>
    <w:link w:val="Heading5Char"/>
    <w:semiHidden/>
    <w:unhideWhenUsed/>
    <w:qFormat/>
    <w:rsid w:val="0082790A"/>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D43"/>
    <w:pPr>
      <w:tabs>
        <w:tab w:val="center" w:pos="4320"/>
        <w:tab w:val="right" w:pos="8640"/>
      </w:tabs>
    </w:pPr>
  </w:style>
  <w:style w:type="paragraph" w:styleId="Footer">
    <w:name w:val="footer"/>
    <w:basedOn w:val="Normal"/>
    <w:rsid w:val="00254D43"/>
    <w:pPr>
      <w:tabs>
        <w:tab w:val="center" w:pos="4320"/>
        <w:tab w:val="right" w:pos="8640"/>
      </w:tabs>
    </w:pPr>
  </w:style>
  <w:style w:type="character" w:styleId="PageNumber">
    <w:name w:val="page number"/>
    <w:basedOn w:val="DefaultParagraphFont"/>
    <w:rsid w:val="006B5CE6"/>
  </w:style>
  <w:style w:type="paragraph" w:styleId="BalloonText">
    <w:name w:val="Balloon Text"/>
    <w:basedOn w:val="Normal"/>
    <w:semiHidden/>
    <w:rsid w:val="00EE44FF"/>
    <w:rPr>
      <w:rFonts w:ascii="Tahoma" w:hAnsi="Tahoma" w:cs="Tahoma"/>
      <w:sz w:val="16"/>
      <w:szCs w:val="16"/>
    </w:rPr>
  </w:style>
  <w:style w:type="paragraph" w:customStyle="1" w:styleId="memoaddress">
    <w:name w:val="memo address"/>
    <w:basedOn w:val="BodyTextIndent"/>
    <w:rsid w:val="002D02A3"/>
    <w:pPr>
      <w:tabs>
        <w:tab w:val="left" w:pos="1350"/>
      </w:tabs>
      <w:ind w:left="0"/>
    </w:pPr>
    <w:rPr>
      <w:rFonts w:ascii="Arial" w:hAnsi="Arial"/>
      <w:b/>
    </w:rPr>
  </w:style>
  <w:style w:type="paragraph" w:styleId="BodyTextIndent">
    <w:name w:val="Body Text Indent"/>
    <w:basedOn w:val="Normal"/>
    <w:rsid w:val="002D02A3"/>
    <w:pPr>
      <w:ind w:left="360"/>
    </w:pPr>
  </w:style>
  <w:style w:type="paragraph" w:styleId="NormalWeb">
    <w:name w:val="Normal (Web)"/>
    <w:basedOn w:val="Normal"/>
    <w:unhideWhenUsed/>
    <w:rsid w:val="007736E4"/>
    <w:rPr>
      <w:rFonts w:ascii="Garamond" w:hAnsi="Garamond"/>
      <w:szCs w:val="24"/>
    </w:rPr>
  </w:style>
  <w:style w:type="paragraph" w:customStyle="1" w:styleId="CM1">
    <w:name w:val="CM1"/>
    <w:link w:val="CM1Char"/>
    <w:rsid w:val="006D5BBA"/>
    <w:pPr>
      <w:widowControl w:val="0"/>
      <w:tabs>
        <w:tab w:val="left" w:pos="-360"/>
        <w:tab w:val="center" w:pos="4680"/>
        <w:tab w:val="left" w:pos="8208"/>
        <w:tab w:val="left" w:pos="8568"/>
      </w:tabs>
      <w:autoSpaceDE w:val="0"/>
      <w:autoSpaceDN w:val="0"/>
      <w:adjustRightInd w:val="0"/>
      <w:spacing w:line="207" w:lineRule="exact"/>
      <w:ind w:left="-720" w:right="-720"/>
    </w:pPr>
    <w:rPr>
      <w:rFonts w:ascii="Humanst521 BT" w:hAnsi="Humanst521 BT" w:cs="Humanst521 BT"/>
      <w:color w:val="003A6F"/>
      <w:sz w:val="18"/>
      <w:szCs w:val="24"/>
    </w:rPr>
  </w:style>
  <w:style w:type="paragraph" w:customStyle="1" w:styleId="CM1Italic">
    <w:name w:val="CM1 Italic"/>
    <w:basedOn w:val="CM1"/>
    <w:next w:val="CM1"/>
    <w:link w:val="CM1ItalicChar"/>
    <w:rsid w:val="006D5BBA"/>
    <w:pPr>
      <w:tabs>
        <w:tab w:val="left" w:pos="360"/>
        <w:tab w:val="center" w:pos="5400"/>
        <w:tab w:val="left" w:pos="8928"/>
        <w:tab w:val="left" w:pos="9288"/>
      </w:tabs>
    </w:pPr>
    <w:rPr>
      <w:i/>
    </w:rPr>
  </w:style>
  <w:style w:type="character" w:customStyle="1" w:styleId="CM1Char">
    <w:name w:val="CM1 Char"/>
    <w:basedOn w:val="DefaultParagraphFont"/>
    <w:link w:val="CM1"/>
    <w:rsid w:val="006D5BBA"/>
    <w:rPr>
      <w:rFonts w:ascii="Humanst521 BT" w:hAnsi="Humanst521 BT" w:cs="Humanst521 BT"/>
      <w:color w:val="003A6F"/>
      <w:sz w:val="18"/>
      <w:szCs w:val="24"/>
      <w:lang w:val="en-US" w:eastAsia="en-US" w:bidi="ar-SA"/>
    </w:rPr>
  </w:style>
  <w:style w:type="character" w:customStyle="1" w:styleId="CM1ItalicChar">
    <w:name w:val="CM1 Italic Char"/>
    <w:basedOn w:val="CM1Char"/>
    <w:link w:val="CM1Italic"/>
    <w:rsid w:val="006D5BBA"/>
    <w:rPr>
      <w:rFonts w:ascii="Humanst521 BT" w:hAnsi="Humanst521 BT" w:cs="Humanst521 BT"/>
      <w:i/>
      <w:color w:val="003A6F"/>
      <w:sz w:val="18"/>
      <w:szCs w:val="24"/>
      <w:lang w:val="en-US" w:eastAsia="en-US" w:bidi="ar-SA"/>
    </w:rPr>
  </w:style>
  <w:style w:type="paragraph" w:customStyle="1" w:styleId="CM1Cyan">
    <w:name w:val="CM1 Cyan"/>
    <w:basedOn w:val="CM1"/>
    <w:next w:val="CM1"/>
    <w:link w:val="CM1CyanChar"/>
    <w:rsid w:val="006D5BBA"/>
    <w:pPr>
      <w:tabs>
        <w:tab w:val="left" w:pos="360"/>
        <w:tab w:val="center" w:pos="5400"/>
        <w:tab w:val="left" w:pos="8928"/>
        <w:tab w:val="left" w:pos="9288"/>
      </w:tabs>
    </w:pPr>
    <w:rPr>
      <w:color w:val="00ADEF"/>
      <w:szCs w:val="18"/>
    </w:rPr>
  </w:style>
  <w:style w:type="character" w:customStyle="1" w:styleId="CM1CyanChar">
    <w:name w:val="CM1 Cyan Char"/>
    <w:basedOn w:val="CM1Char"/>
    <w:link w:val="CM1Cyan"/>
    <w:rsid w:val="006D5BBA"/>
    <w:rPr>
      <w:rFonts w:ascii="Humanst521 BT" w:hAnsi="Humanst521 BT" w:cs="Humanst521 BT"/>
      <w:color w:val="00ADEF"/>
      <w:sz w:val="18"/>
      <w:szCs w:val="18"/>
      <w:lang w:val="en-US" w:eastAsia="en-US" w:bidi="ar-SA"/>
    </w:rPr>
  </w:style>
  <w:style w:type="character" w:styleId="Strong">
    <w:name w:val="Strong"/>
    <w:basedOn w:val="DefaultParagraphFont"/>
    <w:qFormat/>
    <w:rsid w:val="00394F62"/>
    <w:rPr>
      <w:b/>
      <w:bCs/>
    </w:rPr>
  </w:style>
  <w:style w:type="character" w:styleId="Hyperlink">
    <w:name w:val="Hyperlink"/>
    <w:basedOn w:val="DefaultParagraphFont"/>
    <w:rsid w:val="000C5F04"/>
    <w:rPr>
      <w:color w:val="0000FF"/>
      <w:u w:val="single"/>
    </w:rPr>
  </w:style>
  <w:style w:type="character" w:customStyle="1" w:styleId="Heading1Char">
    <w:name w:val="Heading 1 Char"/>
    <w:basedOn w:val="DefaultParagraphFont"/>
    <w:link w:val="Heading1"/>
    <w:rsid w:val="00783223"/>
    <w:rPr>
      <w:rFonts w:ascii="Arial" w:hAnsi="Arial" w:cs="Arial"/>
      <w:b/>
      <w:bCs/>
      <w:iCs/>
      <w:sz w:val="36"/>
      <w:lang w:val="en-US" w:eastAsia="en-US" w:bidi="ar-SA"/>
    </w:rPr>
  </w:style>
  <w:style w:type="character" w:customStyle="1" w:styleId="HeaderChar">
    <w:name w:val="Header Char"/>
    <w:basedOn w:val="DefaultParagraphFont"/>
    <w:link w:val="Header"/>
    <w:uiPriority w:val="99"/>
    <w:rsid w:val="001940DC"/>
    <w:rPr>
      <w:sz w:val="24"/>
    </w:rPr>
  </w:style>
  <w:style w:type="paragraph" w:customStyle="1" w:styleId="Heading1-No">
    <w:name w:val="Heading 1-No #"/>
    <w:next w:val="Normal"/>
    <w:qFormat/>
    <w:rsid w:val="0082790A"/>
    <w:pPr>
      <w:spacing w:before="320" w:after="80"/>
    </w:pPr>
    <w:rPr>
      <w:rFonts w:ascii="Arial" w:hAnsi="Arial" w:cs="Arial"/>
      <w:b/>
      <w:bCs/>
      <w:iCs/>
      <w:sz w:val="36"/>
    </w:rPr>
  </w:style>
  <w:style w:type="character" w:customStyle="1" w:styleId="Heading2Char">
    <w:name w:val="Heading 2 Char"/>
    <w:basedOn w:val="DefaultParagraphFont"/>
    <w:link w:val="Heading2"/>
    <w:uiPriority w:val="99"/>
    <w:rsid w:val="0082790A"/>
    <w:rPr>
      <w:rFonts w:ascii="Arial" w:hAnsi="Arial"/>
      <w:bCs/>
      <w:color w:val="000000"/>
      <w:sz w:val="32"/>
      <w:szCs w:val="26"/>
    </w:rPr>
  </w:style>
  <w:style w:type="character" w:customStyle="1" w:styleId="Heading3Char">
    <w:name w:val="Heading 3 Char"/>
    <w:basedOn w:val="DefaultParagraphFont"/>
    <w:link w:val="Heading3"/>
    <w:rsid w:val="00AC435E"/>
    <w:rPr>
      <w:rFonts w:ascii="Arial" w:hAnsi="Arial"/>
      <w:b/>
      <w:bCs/>
      <w:sz w:val="26"/>
      <w:szCs w:val="26"/>
    </w:rPr>
  </w:style>
  <w:style w:type="character" w:customStyle="1" w:styleId="Heading4Char">
    <w:name w:val="Heading 4 Char"/>
    <w:basedOn w:val="DefaultParagraphFont"/>
    <w:link w:val="Heading4"/>
    <w:rsid w:val="00AC435E"/>
    <w:rPr>
      <w:b/>
      <w:bCs/>
      <w:sz w:val="26"/>
      <w:szCs w:val="28"/>
    </w:rPr>
  </w:style>
  <w:style w:type="character" w:customStyle="1" w:styleId="Heading5Char">
    <w:name w:val="Heading 5 Char"/>
    <w:basedOn w:val="DefaultParagraphFont"/>
    <w:link w:val="Heading5"/>
    <w:semiHidden/>
    <w:rsid w:val="0082790A"/>
    <w:rPr>
      <w:rFonts w:ascii="Calibri" w:eastAsia="Times New Roman" w:hAnsi="Calibri" w:cs="Times New Roman"/>
      <w:b/>
      <w:bCs/>
      <w:i/>
      <w:iCs/>
      <w:sz w:val="26"/>
      <w:szCs w:val="26"/>
    </w:rPr>
  </w:style>
  <w:style w:type="paragraph" w:customStyle="1" w:styleId="bullets">
    <w:name w:val="bullets"/>
    <w:rsid w:val="00133289"/>
    <w:pPr>
      <w:numPr>
        <w:numId w:val="3"/>
      </w:numPr>
      <w:tabs>
        <w:tab w:val="clear" w:pos="360"/>
      </w:tabs>
      <w:spacing w:after="80"/>
      <w:ind w:left="720"/>
    </w:pPr>
    <w:rPr>
      <w:sz w:val="24"/>
    </w:rPr>
  </w:style>
  <w:style w:type="paragraph" w:styleId="ListParagraph">
    <w:name w:val="List Paragraph"/>
    <w:basedOn w:val="Normal"/>
    <w:uiPriority w:val="34"/>
    <w:qFormat/>
    <w:rsid w:val="00651E36"/>
    <w:pPr>
      <w:widowControl w:val="0"/>
      <w:spacing w:before="0" w:after="240"/>
      <w:ind w:left="720"/>
      <w:contextualSpacing/>
      <w:jc w:val="both"/>
    </w:pPr>
    <w:rPr>
      <w:rFonts w:ascii="Calibri" w:hAnsi="Calibri"/>
      <w:sz w:val="20"/>
      <w:szCs w:val="22"/>
    </w:rPr>
  </w:style>
  <w:style w:type="character" w:styleId="EndnoteReference">
    <w:name w:val="endnote reference"/>
    <w:uiPriority w:val="99"/>
    <w:unhideWhenUsed/>
    <w:rsid w:val="00651E36"/>
    <w:rPr>
      <w:vertAlign w:val="superscript"/>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rsid w:val="0036083A"/>
    <w:pPr>
      <w:widowControl w:val="0"/>
      <w:spacing w:before="0" w:after="0"/>
      <w:jc w:val="both"/>
    </w:pPr>
    <w:rPr>
      <w:rFonts w:ascii="Calibri" w:hAnsi="Calibri"/>
      <w:sz w:val="20"/>
      <w:szCs w:val="22"/>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36083A"/>
    <w:rPr>
      <w:rFonts w:ascii="Calibri" w:hAnsi="Calibri"/>
      <w:szCs w:val="22"/>
    </w:rPr>
  </w:style>
  <w:style w:type="character" w:styleId="FootnoteReference">
    <w:name w:val="footnote reference"/>
    <w:uiPriority w:val="99"/>
    <w:qFormat/>
    <w:rsid w:val="0036083A"/>
    <w:rPr>
      <w:rFonts w:ascii="Arial" w:hAnsi="Arial" w:cs="Times New Roman"/>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ne.colby\Documents\My%20Documents\Templates\Cadmus_Memo_Bould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F7D57E-CE5F-483B-B756-B68617F52735}">
  <ds:schemaRefs>
    <ds:schemaRef ds:uri="http://schemas.microsoft.com/office/2006/documentManagement/types"/>
    <ds:schemaRef ds:uri="http://purl.org/dc/dcmitype/"/>
    <ds:schemaRef ds:uri="http://schemas.microsoft.com/office/2006/metadata/properties"/>
    <ds:schemaRef ds:uri="http://purl.org/dc/terms/"/>
    <ds:schemaRef ds:uri="http://www.w3.org/XML/1998/namespace"/>
    <ds:schemaRef ds:uri="http://purl.org/dc/elements/1.1/"/>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FA168C58-8122-4C36-B9E1-C3979B40A1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D363B2F-717E-4EC4-9B56-7B5439436270}">
  <ds:schemaRefs>
    <ds:schemaRef ds:uri="http://schemas.microsoft.com/sharepoint/v3/contenttype/forms"/>
  </ds:schemaRefs>
</ds:datastoreItem>
</file>

<file path=customXml/itemProps4.xml><?xml version="1.0" encoding="utf-8"?>
<ds:datastoreItem xmlns:ds="http://schemas.openxmlformats.org/officeDocument/2006/customXml" ds:itemID="{5F643506-2ABA-44D4-B30A-F5BA630DB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Cadmus_Memo_Boulder</Template>
  <TotalTime>1</TotalTime>
  <Pages>4</Pages>
  <Words>906</Words>
  <Characters>5169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The Cadmus Group, Inc.</Company>
  <LinksUpToDate>false</LinksUpToDate>
  <CharactersWithSpaces>6063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 Colby</dc:creator>
  <cp:lastModifiedBy>Samuel Dent</cp:lastModifiedBy>
  <cp:revision>2</cp:revision>
  <cp:lastPrinted>2008-05-22T17:04:00Z</cp:lastPrinted>
  <dcterms:created xsi:type="dcterms:W3CDTF">2014-02-03T15:30:00Z</dcterms:created>
  <dcterms:modified xsi:type="dcterms:W3CDTF">2014-02-03T15:30:00Z</dcterms:modified>
</cp:coreProperties>
</file>