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54324" w14:textId="77777777" w:rsidR="00287C11" w:rsidRPr="00B94074" w:rsidRDefault="00287C11" w:rsidP="00287C11">
      <w:pPr>
        <w:pStyle w:val="Heading3"/>
      </w:pPr>
      <w:bookmarkStart w:id="0" w:name="_Ref325876588"/>
      <w:bookmarkStart w:id="1" w:name="_Ref325876596"/>
      <w:bookmarkStart w:id="2" w:name="_Toc325918705"/>
      <w:bookmarkStart w:id="3" w:name="_Toc333219028"/>
      <w:bookmarkStart w:id="4" w:name="_Toc358365931"/>
      <w:r>
        <w:t>Low Flow Faucet Aerators</w:t>
      </w:r>
      <w:bookmarkEnd w:id="0"/>
      <w:bookmarkEnd w:id="1"/>
      <w:bookmarkEnd w:id="2"/>
      <w:bookmarkEnd w:id="3"/>
      <w:bookmarkEnd w:id="4"/>
      <w:r>
        <w:t xml:space="preserve"> </w:t>
      </w:r>
    </w:p>
    <w:p w14:paraId="59754325" w14:textId="77777777" w:rsidR="00287C11" w:rsidRPr="009C6C55" w:rsidRDefault="00287C11" w:rsidP="00287C11">
      <w:pPr>
        <w:pStyle w:val="Heading6"/>
      </w:pPr>
      <w:r w:rsidRPr="009C6C55">
        <w:t>Description</w:t>
      </w:r>
      <w:r>
        <w:t xml:space="preserve"> </w:t>
      </w:r>
    </w:p>
    <w:p w14:paraId="59754326" w14:textId="77777777" w:rsidR="00287C11" w:rsidRDefault="00287C11" w:rsidP="00287C11">
      <w:pPr>
        <w:rPr>
          <w:szCs w:val="20"/>
        </w:rPr>
      </w:pPr>
      <w:r w:rsidRPr="00330F93">
        <w:rPr>
          <w:szCs w:val="20"/>
        </w:rPr>
        <w:t xml:space="preserve">This measure relates to the </w:t>
      </w:r>
      <w:r>
        <w:rPr>
          <w:szCs w:val="20"/>
        </w:rPr>
        <w:t xml:space="preserve">direct </w:t>
      </w:r>
      <w:r w:rsidRPr="00330F93">
        <w:rPr>
          <w:szCs w:val="20"/>
        </w:rPr>
        <w:t xml:space="preserve">installation of a low flow faucet aerator </w:t>
      </w:r>
      <w:r>
        <w:rPr>
          <w:szCs w:val="20"/>
        </w:rPr>
        <w:t>in a commercial building. Expected applications include s</w:t>
      </w:r>
      <w:r>
        <w:t>mall business, office, restaurant, or motel</w:t>
      </w:r>
      <w:r w:rsidRPr="00330F93">
        <w:rPr>
          <w:szCs w:val="20"/>
        </w:rPr>
        <w:t>.</w:t>
      </w:r>
      <w:r>
        <w:rPr>
          <w:szCs w:val="20"/>
        </w:rPr>
        <w:t xml:space="preserve"> For multifamily or senior housing, the residential low flow faucet aerator should be used.</w:t>
      </w:r>
    </w:p>
    <w:p w14:paraId="59754327" w14:textId="77777777" w:rsidR="00287C11" w:rsidRDefault="00287C11" w:rsidP="00287C11">
      <w:pPr>
        <w:widowControl/>
        <w:spacing w:after="0"/>
        <w:jc w:val="left"/>
        <w:rPr>
          <w:rFonts w:ascii="Calibri" w:hAnsi="Calibri" w:cs="Calibri"/>
          <w:szCs w:val="20"/>
        </w:rPr>
      </w:pPr>
      <w:r w:rsidRPr="00DA3372">
        <w:rPr>
          <w:rFonts w:ascii="Calibri" w:hAnsi="Calibri" w:cs="Calibri"/>
          <w:szCs w:val="20"/>
        </w:rPr>
        <w:t>This measure was developed to be applicable to the following program types</w:t>
      </w:r>
      <w:r>
        <w:rPr>
          <w:rFonts w:ascii="Calibri" w:hAnsi="Calibri" w:cs="Calibri"/>
          <w:szCs w:val="20"/>
        </w:rPr>
        <w:t>, DI</w:t>
      </w:r>
      <w:r w:rsidRPr="00DA3372">
        <w:rPr>
          <w:rFonts w:ascii="Calibri" w:hAnsi="Calibri" w:cs="Calibri"/>
          <w:szCs w:val="20"/>
        </w:rPr>
        <w:t xml:space="preserve">.  </w:t>
      </w:r>
    </w:p>
    <w:p w14:paraId="59754328" w14:textId="77777777" w:rsidR="00287C11" w:rsidRPr="00DA3372" w:rsidRDefault="00287C11" w:rsidP="00287C11">
      <w:pPr>
        <w:widowControl/>
        <w:spacing w:after="0"/>
        <w:jc w:val="left"/>
        <w:rPr>
          <w:rFonts w:ascii="Calibri" w:hAnsi="Calibri" w:cs="Calibri"/>
          <w:szCs w:val="20"/>
        </w:rPr>
      </w:pPr>
      <w:r w:rsidRPr="00DA3372">
        <w:rPr>
          <w:rFonts w:ascii="Calibri" w:hAnsi="Calibri" w:cs="Calibri"/>
          <w:szCs w:val="20"/>
        </w:rPr>
        <w:t>If applied to other program types, the measure savings should be verified.</w:t>
      </w:r>
    </w:p>
    <w:p w14:paraId="59754329" w14:textId="77777777" w:rsidR="00287C11" w:rsidRPr="00933056" w:rsidRDefault="00287C11" w:rsidP="00287C11">
      <w:pPr>
        <w:pStyle w:val="Heading6"/>
      </w:pPr>
      <w:r w:rsidRPr="00933056">
        <w:t>Definition of Efficient Equipment</w:t>
      </w:r>
      <w:r>
        <w:t xml:space="preserve"> </w:t>
      </w:r>
    </w:p>
    <w:p w14:paraId="5975432A" w14:textId="77777777" w:rsidR="00287C11" w:rsidRDefault="00287C11" w:rsidP="00287C11">
      <w:r>
        <w:rPr>
          <w:szCs w:val="20"/>
        </w:rPr>
        <w:t>To qualify for this measure the installed equipment must be an energy efficient faucet aerator, for bathrooms rated at 1.5 gallons per minute (GPM) or less, or for kitchens rated at 2.2 GPM or less. Savings are calculated on an average savings per faucet fixture basis.</w:t>
      </w:r>
    </w:p>
    <w:p w14:paraId="5975432B" w14:textId="77777777" w:rsidR="00287C11" w:rsidRPr="00933056" w:rsidRDefault="00287C11" w:rsidP="00287C11">
      <w:pPr>
        <w:pStyle w:val="Heading6"/>
      </w:pPr>
      <w:r w:rsidRPr="00933056">
        <w:t>Definition of Baseline Equipment</w:t>
      </w:r>
      <w:r>
        <w:t xml:space="preserve"> </w:t>
      </w:r>
    </w:p>
    <w:p w14:paraId="5975432C" w14:textId="77777777" w:rsidR="00287C11" w:rsidRDefault="00287C11" w:rsidP="00287C11">
      <w:r>
        <w:rPr>
          <w:szCs w:val="20"/>
        </w:rPr>
        <w:t>The baseline condition is assumed to be a standard bathroom faucet aerator rated at 2.25 GPM or more, or a standard kitchen faucet aerator rated at 2.75 GPM or more.</w:t>
      </w:r>
    </w:p>
    <w:p w14:paraId="5975432D" w14:textId="77777777" w:rsidR="00287C11" w:rsidRPr="00933056" w:rsidRDefault="00287C11" w:rsidP="00287C11">
      <w:pPr>
        <w:pStyle w:val="Heading6"/>
      </w:pPr>
      <w:r w:rsidRPr="00933056">
        <w:t>Deemed Lifetime of Efficient Equipment</w:t>
      </w:r>
      <w:r>
        <w:t xml:space="preserve"> </w:t>
      </w:r>
    </w:p>
    <w:p w14:paraId="5975432E" w14:textId="77777777" w:rsidR="00287C11" w:rsidRDefault="00287C11" w:rsidP="00287C11">
      <w:r>
        <w:rPr>
          <w:szCs w:val="20"/>
        </w:rPr>
        <w:t>The expected measure life is assumed to be 9 years.</w:t>
      </w:r>
      <w:r>
        <w:rPr>
          <w:rStyle w:val="FootnoteReference"/>
          <w:szCs w:val="20"/>
        </w:rPr>
        <w:footnoteReference w:id="1"/>
      </w:r>
    </w:p>
    <w:p w14:paraId="5975432F" w14:textId="77777777" w:rsidR="00287C11" w:rsidRPr="00933056" w:rsidRDefault="00287C11" w:rsidP="00287C11">
      <w:pPr>
        <w:pStyle w:val="Heading6"/>
      </w:pPr>
      <w:r w:rsidRPr="00933056">
        <w:t xml:space="preserve">Deemed Measure Cost </w:t>
      </w:r>
    </w:p>
    <w:p w14:paraId="59754330" w14:textId="77777777" w:rsidR="00287C11" w:rsidRDefault="00287C11" w:rsidP="00287C11">
      <w:pPr>
        <w:rPr>
          <w:szCs w:val="20"/>
        </w:rPr>
      </w:pPr>
      <w:r>
        <w:rPr>
          <w:szCs w:val="20"/>
        </w:rPr>
        <w:t>The incremental cost for this measure is $8</w:t>
      </w:r>
      <w:r>
        <w:rPr>
          <w:rStyle w:val="FootnoteReference"/>
          <w:szCs w:val="20"/>
        </w:rPr>
        <w:footnoteReference w:id="2"/>
      </w:r>
      <w:r>
        <w:rPr>
          <w:szCs w:val="20"/>
        </w:rPr>
        <w:t xml:space="preserve"> or program actual</w:t>
      </w:r>
    </w:p>
    <w:p w14:paraId="59754331" w14:textId="70FF7C92" w:rsidR="00287C11" w:rsidRPr="00933056" w:rsidDel="00606CAF" w:rsidRDefault="00287C11" w:rsidP="00287C11">
      <w:pPr>
        <w:pStyle w:val="Heading6"/>
        <w:rPr>
          <w:del w:id="5" w:author="Samuel Dent" w:date="2013-12-13T06:04:00Z"/>
        </w:rPr>
      </w:pPr>
      <w:del w:id="6" w:author="Samuel Dent" w:date="2013-12-13T06:04:00Z">
        <w:r w:rsidRPr="00933056" w:rsidDel="00606CAF">
          <w:delText>Deemed O&amp;M Cost Adjustments</w:delText>
        </w:r>
        <w:r w:rsidDel="00606CAF">
          <w:delText xml:space="preserve"> </w:delText>
        </w:r>
      </w:del>
    </w:p>
    <w:p w14:paraId="59754332" w14:textId="7E5AC021" w:rsidR="00287C11" w:rsidDel="00606CAF" w:rsidRDefault="00287C11" w:rsidP="00287C11">
      <w:pPr>
        <w:rPr>
          <w:del w:id="7" w:author="Samuel Dent" w:date="2013-12-13T06:04:00Z"/>
        </w:rPr>
      </w:pPr>
      <w:del w:id="8" w:author="Samuel Dent" w:date="2013-12-13T06:04:00Z">
        <w:r w:rsidDel="00606CAF">
          <w:delText>N/A</w:delText>
        </w:r>
      </w:del>
    </w:p>
    <w:p w14:paraId="59754333" w14:textId="77777777" w:rsidR="00287C11" w:rsidRDefault="00287C11" w:rsidP="00287C11">
      <w:pPr>
        <w:pStyle w:val="Heading6"/>
      </w:pPr>
      <w:proofErr w:type="spellStart"/>
      <w:r>
        <w:t>Loadshape</w:t>
      </w:r>
      <w:proofErr w:type="spellEnd"/>
    </w:p>
    <w:p w14:paraId="59754334" w14:textId="77777777" w:rsidR="00287C11" w:rsidRPr="00202141" w:rsidRDefault="00287C11" w:rsidP="00287C11">
      <w:pPr>
        <w:widowControl/>
        <w:spacing w:after="0"/>
        <w:rPr>
          <w:rFonts w:ascii="Calibri" w:hAnsi="Calibri" w:cs="Calibri"/>
          <w:color w:val="000000"/>
          <w:szCs w:val="20"/>
        </w:rPr>
      </w:pPr>
      <w:proofErr w:type="spellStart"/>
      <w:r w:rsidRPr="00202141">
        <w:rPr>
          <w:rFonts w:ascii="Calibri" w:hAnsi="Calibri" w:cs="Calibri"/>
          <w:color w:val="000000"/>
          <w:szCs w:val="20"/>
        </w:rPr>
        <w:t>Loadshape</w:t>
      </w:r>
      <w:proofErr w:type="spellEnd"/>
      <w:r w:rsidRPr="00202141">
        <w:rPr>
          <w:rFonts w:ascii="Calibri" w:hAnsi="Calibri" w:cs="Calibri"/>
          <w:color w:val="000000"/>
          <w:szCs w:val="20"/>
        </w:rPr>
        <w:t xml:space="preserve"> C02 - </w:t>
      </w:r>
      <w:r>
        <w:rPr>
          <w:rFonts w:ascii="Calibri" w:hAnsi="Calibri" w:cs="Calibri"/>
          <w:color w:val="000000"/>
          <w:szCs w:val="20"/>
        </w:rPr>
        <w:t>Commercial</w:t>
      </w:r>
      <w:r w:rsidRPr="00202141">
        <w:rPr>
          <w:rFonts w:ascii="Calibri" w:hAnsi="Calibri" w:cs="Calibri"/>
          <w:color w:val="000000"/>
          <w:szCs w:val="20"/>
        </w:rPr>
        <w:t xml:space="preserve"> Electric DHW</w:t>
      </w:r>
    </w:p>
    <w:p w14:paraId="59754335" w14:textId="77777777" w:rsidR="00287C11" w:rsidRPr="00933056" w:rsidRDefault="00287C11" w:rsidP="00287C11">
      <w:pPr>
        <w:pStyle w:val="Heading6"/>
      </w:pPr>
      <w:r w:rsidRPr="00933056">
        <w:t>Coincidence Factor</w:t>
      </w:r>
      <w:r>
        <w:t xml:space="preserve"> </w:t>
      </w:r>
    </w:p>
    <w:p w14:paraId="59754336" w14:textId="77777777" w:rsidR="00287C11" w:rsidRPr="00933056" w:rsidRDefault="00287C11" w:rsidP="00287C11">
      <w:pPr>
        <w:rPr>
          <w:noProof/>
          <w:lang w:val="nl-NL"/>
        </w:rPr>
      </w:pPr>
      <w:r>
        <w:rPr>
          <w:noProof/>
          <w:lang w:val="nl-NL"/>
        </w:rPr>
        <w:t>The coincidence f</w:t>
      </w:r>
      <w:r w:rsidRPr="00C117CF">
        <w:rPr>
          <w:noProof/>
          <w:lang w:val="nl-NL"/>
        </w:rPr>
        <w:t xml:space="preserve">actor for </w:t>
      </w:r>
      <w:r>
        <w:rPr>
          <w:noProof/>
          <w:lang w:val="nl-NL"/>
        </w:rPr>
        <w:t>this measure is dependent on building type as presented below.</w:t>
      </w:r>
    </w:p>
    <w:p w14:paraId="59754337" w14:textId="77777777" w:rsidR="00287C11" w:rsidRPr="00401A99" w:rsidRDefault="00287C11" w:rsidP="00287C11">
      <w:pPr>
        <w:keepNext/>
        <w:pBdr>
          <w:top w:val="double" w:sz="4" w:space="1" w:color="auto"/>
          <w:bottom w:val="double" w:sz="4" w:space="1" w:color="auto"/>
        </w:pBdr>
        <w:jc w:val="center"/>
        <w:rPr>
          <w:rFonts w:cstheme="minorHAnsi"/>
          <w:b/>
          <w:szCs w:val="20"/>
        </w:rPr>
      </w:pPr>
      <w:r w:rsidRPr="00401A99">
        <w:rPr>
          <w:rFonts w:cstheme="minorHAnsi"/>
          <w:b/>
          <w:szCs w:val="20"/>
        </w:rPr>
        <w:lastRenderedPageBreak/>
        <w:t>Algorithm</w:t>
      </w:r>
    </w:p>
    <w:p w14:paraId="59754338" w14:textId="77777777" w:rsidR="00287C11" w:rsidRPr="00933056" w:rsidRDefault="00287C11" w:rsidP="00287C11">
      <w:pPr>
        <w:pStyle w:val="Heading6"/>
      </w:pPr>
      <w:r w:rsidRPr="00933056">
        <w:t xml:space="preserve">Calculation of Savings </w:t>
      </w:r>
    </w:p>
    <w:p w14:paraId="59754339" w14:textId="77777777" w:rsidR="00287C11" w:rsidRDefault="00287C11" w:rsidP="00287C11">
      <w:pPr>
        <w:pStyle w:val="Heading6"/>
      </w:pPr>
      <w:r>
        <w:t xml:space="preserve">Electric Energy Savings </w:t>
      </w:r>
    </w:p>
    <w:p w14:paraId="5975433A" w14:textId="77777777" w:rsidR="00287C11" w:rsidRPr="000C3588" w:rsidRDefault="00287C11" w:rsidP="00287C11">
      <w:pPr>
        <w:pStyle w:val="Heading6"/>
        <w:rPr>
          <w:u w:val="single"/>
        </w:rPr>
      </w:pPr>
      <w:r>
        <w:rPr>
          <w:rFonts w:eastAsia="Times New Roman"/>
        </w:rPr>
        <w:t xml:space="preserve">Note these savings are </w:t>
      </w:r>
      <w:r>
        <w:rPr>
          <w:rFonts w:eastAsia="Times New Roman"/>
          <w:i/>
        </w:rPr>
        <w:t>per</w:t>
      </w:r>
      <w:r>
        <w:rPr>
          <w:rFonts w:eastAsia="Times New Roman"/>
        </w:rPr>
        <w:t xml:space="preserve"> faucet retrofitted</w:t>
      </w:r>
      <w:r>
        <w:rPr>
          <w:rStyle w:val="FootnoteReference"/>
          <w:b w:val="0"/>
        </w:rPr>
        <w:footnoteReference w:id="3"/>
      </w:r>
      <w:r>
        <w:rPr>
          <w:rFonts w:eastAsia="Times New Roman"/>
        </w:rPr>
        <w:t>.</w:t>
      </w:r>
    </w:p>
    <w:p w14:paraId="5975433B" w14:textId="77777777" w:rsidR="00287C11" w:rsidRDefault="00287C11" w:rsidP="00287C11">
      <w:pPr>
        <w:ind w:left="1440" w:hanging="720"/>
        <w:rPr>
          <w:noProof/>
        </w:rPr>
      </w:pPr>
      <w:r w:rsidRPr="00FC6BC0">
        <w:rPr>
          <w:noProof/>
        </w:rPr>
        <w:t xml:space="preserve">ΔkWh  = </w:t>
      </w:r>
      <w:r w:rsidRPr="002757D5">
        <w:rPr>
          <w:szCs w:val="20"/>
        </w:rPr>
        <w:t>%</w:t>
      </w:r>
      <w:proofErr w:type="spellStart"/>
      <w:r w:rsidRPr="002757D5">
        <w:rPr>
          <w:szCs w:val="20"/>
        </w:rPr>
        <w:t>ElectricDHW</w:t>
      </w:r>
      <w:proofErr w:type="spellEnd"/>
      <w:proofErr w:type="gramStart"/>
      <w:r w:rsidRPr="002757D5">
        <w:rPr>
          <w:szCs w:val="20"/>
        </w:rPr>
        <w:t>  *</w:t>
      </w:r>
      <w:proofErr w:type="gramEnd"/>
      <w:r w:rsidRPr="002757D5">
        <w:rPr>
          <w:szCs w:val="20"/>
        </w:rPr>
        <w:t xml:space="preserve"> ((</w:t>
      </w:r>
      <w:proofErr w:type="spellStart"/>
      <w:r w:rsidRPr="002757D5">
        <w:rPr>
          <w:szCs w:val="20"/>
        </w:rPr>
        <w:t>GPM_base</w:t>
      </w:r>
      <w:proofErr w:type="spellEnd"/>
      <w:r w:rsidRPr="002757D5">
        <w:rPr>
          <w:szCs w:val="20"/>
        </w:rPr>
        <w:t xml:space="preserve"> - </w:t>
      </w:r>
      <w:proofErr w:type="spellStart"/>
      <w:r w:rsidRPr="002757D5">
        <w:rPr>
          <w:szCs w:val="20"/>
        </w:rPr>
        <w:t>GPM_low</w:t>
      </w:r>
      <w:proofErr w:type="spellEnd"/>
      <w:r w:rsidRPr="002757D5">
        <w:rPr>
          <w:szCs w:val="20"/>
        </w:rPr>
        <w:t>)/</w:t>
      </w:r>
      <w:proofErr w:type="spellStart"/>
      <w:r w:rsidRPr="002757D5">
        <w:rPr>
          <w:szCs w:val="20"/>
        </w:rPr>
        <w:t>GPM_base</w:t>
      </w:r>
      <w:proofErr w:type="spellEnd"/>
      <w:r w:rsidRPr="002757D5">
        <w:rPr>
          <w:szCs w:val="20"/>
        </w:rPr>
        <w:t xml:space="preserve">) * Usage *  </w:t>
      </w:r>
      <w:proofErr w:type="spellStart"/>
      <w:r w:rsidRPr="002757D5">
        <w:rPr>
          <w:szCs w:val="20"/>
        </w:rPr>
        <w:t>EPG_electric</w:t>
      </w:r>
      <w:proofErr w:type="spellEnd"/>
      <w:r w:rsidRPr="002757D5">
        <w:rPr>
          <w:szCs w:val="20"/>
        </w:rPr>
        <w:t xml:space="preserve"> * ISR</w:t>
      </w:r>
    </w:p>
    <w:p w14:paraId="5975433C" w14:textId="77777777" w:rsidR="00287C11" w:rsidRPr="00933056" w:rsidRDefault="00287C11" w:rsidP="00287C11">
      <w:pPr>
        <w:ind w:left="720"/>
        <w:rPr>
          <w:noProof/>
        </w:rPr>
      </w:pPr>
      <w:r w:rsidRPr="00933056">
        <w:rPr>
          <w:noProof/>
        </w:rPr>
        <w:t>Where:</w:t>
      </w:r>
    </w:p>
    <w:p w14:paraId="5975433D" w14:textId="77777777" w:rsidR="00287C11" w:rsidRDefault="00287C11" w:rsidP="00287C11">
      <w:pPr>
        <w:ind w:left="1440"/>
        <w:rPr>
          <w:noProof/>
        </w:rPr>
      </w:pPr>
      <w:r w:rsidRPr="00FC6BC0">
        <w:rPr>
          <w:noProof/>
        </w:rPr>
        <w:t xml:space="preserve">%ElectricDHW </w:t>
      </w:r>
      <w:r>
        <w:rPr>
          <w:noProof/>
        </w:rPr>
        <w:tab/>
        <w:t xml:space="preserve">= </w:t>
      </w:r>
      <w:r>
        <w:t>p</w:t>
      </w:r>
      <w:r w:rsidRPr="00FC6BC0">
        <w:rPr>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87C11" w:rsidRPr="00025647" w14:paraId="59754340" w14:textId="77777777" w:rsidTr="00210081">
        <w:tc>
          <w:tcPr>
            <w:tcW w:w="2430" w:type="dxa"/>
            <w:shd w:val="clear" w:color="auto" w:fill="7F7F7F" w:themeFill="text1" w:themeFillTint="80"/>
            <w:tcMar>
              <w:top w:w="0" w:type="dxa"/>
              <w:left w:w="108" w:type="dxa"/>
              <w:bottom w:w="0" w:type="dxa"/>
              <w:right w:w="108" w:type="dxa"/>
            </w:tcMar>
            <w:hideMark/>
          </w:tcPr>
          <w:p w14:paraId="5975433E" w14:textId="77777777" w:rsidR="00287C11" w:rsidRPr="00A722A6" w:rsidRDefault="00287C11" w:rsidP="00210081">
            <w:pPr>
              <w:spacing w:after="0"/>
              <w:jc w:val="center"/>
              <w:rPr>
                <w:rFonts w:eastAsiaTheme="minorHAnsi" w:cstheme="minorHAnsi"/>
                <w:color w:val="FFFFFF" w:themeColor="background1"/>
                <w:sz w:val="22"/>
              </w:rPr>
            </w:pPr>
            <w:r w:rsidRPr="00A722A6">
              <w:rPr>
                <w:rFonts w:cstheme="minorHAnsi"/>
                <w:color w:val="FFFFFF" w:themeColor="background1"/>
              </w:rPr>
              <w:t>DHW fuel</w:t>
            </w:r>
          </w:p>
        </w:tc>
        <w:tc>
          <w:tcPr>
            <w:tcW w:w="1710" w:type="dxa"/>
            <w:shd w:val="clear" w:color="auto" w:fill="7F7F7F" w:themeFill="text1" w:themeFillTint="80"/>
            <w:tcMar>
              <w:top w:w="0" w:type="dxa"/>
              <w:left w:w="108" w:type="dxa"/>
              <w:bottom w:w="0" w:type="dxa"/>
              <w:right w:w="108" w:type="dxa"/>
            </w:tcMar>
            <w:hideMark/>
          </w:tcPr>
          <w:p w14:paraId="5975433F" w14:textId="77777777" w:rsidR="00287C11" w:rsidRPr="00A722A6" w:rsidRDefault="00287C11" w:rsidP="00210081">
            <w:pPr>
              <w:spacing w:after="0"/>
              <w:jc w:val="center"/>
              <w:rPr>
                <w:rFonts w:eastAsiaTheme="minorHAnsi" w:cstheme="minorHAnsi"/>
                <w:color w:val="FFFFFF" w:themeColor="background1"/>
                <w:sz w:val="22"/>
              </w:rPr>
            </w:pPr>
            <w:r w:rsidRPr="00A722A6">
              <w:rPr>
                <w:rFonts w:cstheme="minorHAnsi"/>
                <w:color w:val="FFFFFF" w:themeColor="background1"/>
              </w:rPr>
              <w:t>%</w:t>
            </w:r>
            <w:proofErr w:type="spellStart"/>
            <w:r w:rsidRPr="00A722A6">
              <w:rPr>
                <w:rFonts w:cstheme="minorHAnsi"/>
                <w:color w:val="FFFFFF" w:themeColor="background1"/>
              </w:rPr>
              <w:t>Electric_DHW</w:t>
            </w:r>
            <w:proofErr w:type="spellEnd"/>
          </w:p>
        </w:tc>
      </w:tr>
      <w:tr w:rsidR="00287C11" w:rsidRPr="00025647" w14:paraId="59754343" w14:textId="77777777" w:rsidTr="00210081">
        <w:tc>
          <w:tcPr>
            <w:tcW w:w="2430" w:type="dxa"/>
            <w:tcMar>
              <w:top w:w="0" w:type="dxa"/>
              <w:left w:w="108" w:type="dxa"/>
              <w:bottom w:w="0" w:type="dxa"/>
              <w:right w:w="108" w:type="dxa"/>
            </w:tcMar>
            <w:hideMark/>
          </w:tcPr>
          <w:p w14:paraId="59754341" w14:textId="77777777" w:rsidR="00287C11" w:rsidRPr="00025647" w:rsidRDefault="00287C11" w:rsidP="00210081">
            <w:pPr>
              <w:spacing w:after="0"/>
              <w:rPr>
                <w:rFonts w:eastAsiaTheme="minorHAnsi" w:cstheme="minorHAnsi"/>
                <w:sz w:val="22"/>
              </w:rPr>
            </w:pPr>
            <w:r w:rsidRPr="00025647">
              <w:rPr>
                <w:rFonts w:cstheme="minorHAnsi"/>
              </w:rPr>
              <w:t>Electric</w:t>
            </w:r>
          </w:p>
        </w:tc>
        <w:tc>
          <w:tcPr>
            <w:tcW w:w="1710" w:type="dxa"/>
            <w:tcMar>
              <w:top w:w="0" w:type="dxa"/>
              <w:left w:w="108" w:type="dxa"/>
              <w:bottom w:w="0" w:type="dxa"/>
              <w:right w:w="108" w:type="dxa"/>
            </w:tcMar>
            <w:hideMark/>
          </w:tcPr>
          <w:p w14:paraId="59754342" w14:textId="77777777" w:rsidR="00287C11" w:rsidRPr="00025647" w:rsidRDefault="00287C11" w:rsidP="00210081">
            <w:pPr>
              <w:spacing w:after="0"/>
              <w:jc w:val="center"/>
              <w:rPr>
                <w:rFonts w:eastAsiaTheme="minorHAnsi" w:cstheme="minorHAnsi"/>
                <w:sz w:val="22"/>
              </w:rPr>
            </w:pPr>
            <w:r w:rsidRPr="00025647">
              <w:rPr>
                <w:rFonts w:cstheme="minorHAnsi"/>
              </w:rPr>
              <w:t>100%</w:t>
            </w:r>
          </w:p>
        </w:tc>
      </w:tr>
      <w:tr w:rsidR="00287C11" w:rsidRPr="00025647" w14:paraId="59754346" w14:textId="77777777" w:rsidTr="00210081">
        <w:tc>
          <w:tcPr>
            <w:tcW w:w="2430" w:type="dxa"/>
            <w:tcMar>
              <w:top w:w="0" w:type="dxa"/>
              <w:left w:w="108" w:type="dxa"/>
              <w:bottom w:w="0" w:type="dxa"/>
              <w:right w:w="108" w:type="dxa"/>
            </w:tcMar>
            <w:hideMark/>
          </w:tcPr>
          <w:p w14:paraId="59754344" w14:textId="77777777" w:rsidR="00287C11" w:rsidRPr="00025647" w:rsidRDefault="00287C11" w:rsidP="00210081">
            <w:pPr>
              <w:spacing w:after="0"/>
              <w:rPr>
                <w:rFonts w:eastAsiaTheme="minorHAnsi" w:cstheme="minorHAnsi"/>
                <w:sz w:val="22"/>
              </w:rPr>
            </w:pPr>
            <w:r w:rsidRPr="00025647">
              <w:rPr>
                <w:rFonts w:cstheme="minorHAnsi"/>
              </w:rPr>
              <w:t>Fossil Fuel</w:t>
            </w:r>
          </w:p>
        </w:tc>
        <w:tc>
          <w:tcPr>
            <w:tcW w:w="1710" w:type="dxa"/>
            <w:tcMar>
              <w:top w:w="0" w:type="dxa"/>
              <w:left w:w="108" w:type="dxa"/>
              <w:bottom w:w="0" w:type="dxa"/>
              <w:right w:w="108" w:type="dxa"/>
            </w:tcMar>
            <w:hideMark/>
          </w:tcPr>
          <w:p w14:paraId="59754345" w14:textId="77777777" w:rsidR="00287C11" w:rsidRPr="00025647" w:rsidRDefault="00287C11" w:rsidP="00210081">
            <w:pPr>
              <w:spacing w:after="0"/>
              <w:jc w:val="center"/>
              <w:rPr>
                <w:rFonts w:eastAsiaTheme="minorHAnsi" w:cstheme="minorHAnsi"/>
                <w:sz w:val="22"/>
              </w:rPr>
            </w:pPr>
            <w:r w:rsidRPr="00025647">
              <w:rPr>
                <w:rFonts w:cstheme="minorHAnsi"/>
              </w:rPr>
              <w:t>0%</w:t>
            </w:r>
          </w:p>
        </w:tc>
      </w:tr>
    </w:tbl>
    <w:p w14:paraId="59754347" w14:textId="77777777" w:rsidR="00287C11" w:rsidRDefault="00287C11" w:rsidP="00287C11">
      <w:pPr>
        <w:widowControl/>
        <w:spacing w:after="120"/>
        <w:jc w:val="left"/>
        <w:rPr>
          <w:noProof/>
        </w:rPr>
      </w:pPr>
    </w:p>
    <w:p w14:paraId="59754348" w14:textId="77777777" w:rsidR="00287C11" w:rsidRDefault="00287C11" w:rsidP="00287C11">
      <w:pPr>
        <w:widowControl/>
        <w:spacing w:after="120"/>
        <w:ind w:left="720" w:firstLine="720"/>
        <w:jc w:val="left"/>
        <w:rPr>
          <w:noProof/>
        </w:rPr>
      </w:pPr>
      <w:r w:rsidRPr="00FC6BC0">
        <w:rPr>
          <w:noProof/>
        </w:rPr>
        <w:t>GPM_base</w:t>
      </w:r>
      <w:r>
        <w:rPr>
          <w:noProof/>
        </w:rPr>
        <w:tab/>
        <w:t>=</w:t>
      </w:r>
      <w:r w:rsidRPr="00920C74">
        <w:t xml:space="preserve"> </w:t>
      </w:r>
      <w:r>
        <w:t xml:space="preserve">Average </w:t>
      </w:r>
      <w:r>
        <w:rPr>
          <w:noProof/>
        </w:rPr>
        <w:t>flow rate, in gallons per minute, of the baseline faucet “as-used”</w:t>
      </w:r>
    </w:p>
    <w:p w14:paraId="59754349" w14:textId="77777777" w:rsidR="00287C11" w:rsidRDefault="00287C11" w:rsidP="00287C11">
      <w:pPr>
        <w:spacing w:after="120"/>
        <w:ind w:left="1440"/>
        <w:rPr>
          <w:noProof/>
        </w:rPr>
      </w:pPr>
      <w:r>
        <w:rPr>
          <w:noProof/>
        </w:rPr>
        <w:tab/>
      </w:r>
      <w:r>
        <w:rPr>
          <w:noProof/>
        </w:rPr>
        <w:tab/>
        <w:t>= 1.2</w:t>
      </w:r>
      <w:r>
        <w:rPr>
          <w:rStyle w:val="FootnoteReference"/>
          <w:rFonts w:eastAsiaTheme="minorHAnsi"/>
        </w:rPr>
        <w:footnoteReference w:id="4"/>
      </w:r>
      <w:r>
        <w:rPr>
          <w:noProof/>
        </w:rPr>
        <w:t xml:space="preserve"> or custom based on metering studies</w:t>
      </w:r>
      <w:r>
        <w:rPr>
          <w:rStyle w:val="FootnoteReference"/>
          <w:noProof/>
        </w:rPr>
        <w:footnoteReference w:id="5"/>
      </w:r>
    </w:p>
    <w:p w14:paraId="5975434A" w14:textId="77777777" w:rsidR="00287C11" w:rsidRDefault="00287C11" w:rsidP="00287C11">
      <w:pPr>
        <w:ind w:left="2880" w:hanging="1440"/>
        <w:rPr>
          <w:noProof/>
        </w:rPr>
      </w:pPr>
      <w:r w:rsidRPr="00FC6BC0">
        <w:rPr>
          <w:noProof/>
        </w:rPr>
        <w:t>GPM_low</w:t>
      </w:r>
      <w:r>
        <w:rPr>
          <w:noProof/>
        </w:rPr>
        <w:tab/>
        <w:t>=</w:t>
      </w:r>
      <w:r>
        <w:t xml:space="preserve"> Average </w:t>
      </w:r>
      <w:r>
        <w:rPr>
          <w:noProof/>
        </w:rPr>
        <w:t>flow rate, in gallons per minute, of the low-flow faucet aerator “as-used”</w:t>
      </w:r>
    </w:p>
    <w:p w14:paraId="5975434B" w14:textId="77777777" w:rsidR="00287C11" w:rsidRDefault="00287C11" w:rsidP="00287C11">
      <w:pPr>
        <w:ind w:left="1440"/>
        <w:rPr>
          <w:noProof/>
        </w:rPr>
      </w:pPr>
      <w:r>
        <w:rPr>
          <w:noProof/>
        </w:rPr>
        <w:tab/>
      </w:r>
      <w:r>
        <w:rPr>
          <w:noProof/>
        </w:rPr>
        <w:tab/>
        <w:t>= 0.94</w:t>
      </w:r>
      <w:r>
        <w:rPr>
          <w:rStyle w:val="FootnoteReference"/>
          <w:rFonts w:eastAsiaTheme="minorHAnsi"/>
        </w:rPr>
        <w:footnoteReference w:id="6"/>
      </w:r>
      <w:r>
        <w:rPr>
          <w:noProof/>
        </w:rPr>
        <w:t xml:space="preserve"> or custom based on metering studies</w:t>
      </w:r>
      <w:r>
        <w:rPr>
          <w:rStyle w:val="FootnoteReference"/>
          <w:noProof/>
        </w:rPr>
        <w:footnoteReference w:id="7"/>
      </w:r>
    </w:p>
    <w:p w14:paraId="5975434C" w14:textId="77777777" w:rsidR="00287C11" w:rsidRDefault="00287C11" w:rsidP="00287C11">
      <w:pPr>
        <w:ind w:left="1440"/>
        <w:rPr>
          <w:noProof/>
        </w:rPr>
      </w:pPr>
      <w:r>
        <w:rPr>
          <w:noProof/>
        </w:rPr>
        <w:t>Usage</w:t>
      </w:r>
      <w:r>
        <w:rPr>
          <w:noProof/>
        </w:rPr>
        <w:tab/>
      </w:r>
      <w:r>
        <w:rPr>
          <w:noProof/>
        </w:rPr>
        <w:tab/>
        <w:t>= Estimated usage of mixed water (mixture of hot water from water heater line and cold water line) per faucet (gallons per year)</w:t>
      </w:r>
    </w:p>
    <w:p w14:paraId="5975434D" w14:textId="77777777" w:rsidR="00287C11" w:rsidRDefault="00287C11" w:rsidP="00287C11">
      <w:pPr>
        <w:ind w:left="2880"/>
        <w:rPr>
          <w:noProof/>
        </w:rPr>
      </w:pPr>
      <w:r>
        <w:rPr>
          <w:noProof/>
        </w:rPr>
        <w:t xml:space="preserve">= If data is available to provide a reasonable custom estimate it should be used, if not use the following defaults (or substitute custom information in to the </w:t>
      </w:r>
      <w:r>
        <w:rPr>
          <w:noProof/>
        </w:rPr>
        <w:lastRenderedPageBreak/>
        <w:t>calculation):</w:t>
      </w:r>
    </w:p>
    <w:tbl>
      <w:tblPr>
        <w:tblW w:w="10560" w:type="dxa"/>
        <w:jc w:val="center"/>
        <w:tblLayout w:type="fixed"/>
        <w:tblCellMar>
          <w:left w:w="30" w:type="dxa"/>
          <w:right w:w="30" w:type="dxa"/>
        </w:tblCellMar>
        <w:tblLook w:val="0000" w:firstRow="0" w:lastRow="0" w:firstColumn="0" w:lastColumn="0" w:noHBand="0" w:noVBand="0"/>
      </w:tblPr>
      <w:tblGrid>
        <w:gridCol w:w="1650"/>
        <w:gridCol w:w="1080"/>
        <w:gridCol w:w="1088"/>
        <w:gridCol w:w="1467"/>
        <w:gridCol w:w="1135"/>
        <w:gridCol w:w="2250"/>
        <w:gridCol w:w="630"/>
        <w:gridCol w:w="1260"/>
      </w:tblGrid>
      <w:tr w:rsidR="00287C11" w:rsidRPr="002549F0" w14:paraId="5975435B" w14:textId="77777777" w:rsidTr="00210081">
        <w:trPr>
          <w:trHeight w:val="1162"/>
          <w:jc w:val="center"/>
        </w:trPr>
        <w:tc>
          <w:tcPr>
            <w:tcW w:w="16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4E"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Building Type</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4F"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Gallons hot water per unit per day</w:t>
            </w:r>
            <w:r w:rsidRPr="002549F0">
              <w:rPr>
                <w:rStyle w:val="FootnoteReference"/>
                <w:rFonts w:asciiTheme="minorHAnsi" w:hAnsiTheme="minorHAnsi" w:cstheme="minorHAnsi"/>
                <w:b/>
                <w:color w:val="FFFFFF" w:themeColor="background1"/>
                <w:szCs w:val="20"/>
              </w:rPr>
              <w:footnoteReference w:id="8"/>
            </w:r>
          </w:p>
          <w:p w14:paraId="59754350"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(A)</w:t>
            </w:r>
          </w:p>
        </w:tc>
        <w:tc>
          <w:tcPr>
            <w:tcW w:w="1088"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1"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Unit</w:t>
            </w:r>
          </w:p>
        </w:tc>
        <w:tc>
          <w:tcPr>
            <w:tcW w:w="1467"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2"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 xml:space="preserve">Estimated % hot water from Faucets </w:t>
            </w:r>
            <w:r w:rsidRPr="002549F0">
              <w:rPr>
                <w:rStyle w:val="FootnoteReference"/>
                <w:rFonts w:asciiTheme="minorHAnsi" w:hAnsiTheme="minorHAnsi" w:cstheme="minorHAnsi"/>
                <w:b/>
                <w:color w:val="FFFFFF" w:themeColor="background1"/>
                <w:szCs w:val="20"/>
              </w:rPr>
              <w:footnoteReference w:id="9"/>
            </w:r>
          </w:p>
          <w:p w14:paraId="59754353"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(B)</w:t>
            </w:r>
          </w:p>
        </w:tc>
        <w:tc>
          <w:tcPr>
            <w:tcW w:w="113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4"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 xml:space="preserve">Multiplier </w:t>
            </w:r>
            <w:r w:rsidRPr="002549F0">
              <w:rPr>
                <w:rStyle w:val="FootnoteReference"/>
                <w:rFonts w:asciiTheme="minorHAnsi" w:hAnsiTheme="minorHAnsi" w:cstheme="minorHAnsi"/>
                <w:b/>
                <w:color w:val="FFFFFF" w:themeColor="background1"/>
                <w:szCs w:val="20"/>
              </w:rPr>
              <w:footnoteReference w:id="10"/>
            </w:r>
          </w:p>
          <w:p w14:paraId="59754355"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(C)</w:t>
            </w:r>
          </w:p>
        </w:tc>
        <w:tc>
          <w:tcPr>
            <w:tcW w:w="22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6"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Unit</w:t>
            </w:r>
          </w:p>
        </w:tc>
        <w:tc>
          <w:tcPr>
            <w:tcW w:w="63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7"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Days per year</w:t>
            </w:r>
          </w:p>
          <w:p w14:paraId="59754358"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(D)</w:t>
            </w:r>
          </w:p>
        </w:tc>
        <w:tc>
          <w:tcPr>
            <w:tcW w:w="126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59"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Annual gallons mixed water per faucet</w:t>
            </w:r>
          </w:p>
          <w:p w14:paraId="5975435A"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0"/>
              </w:rPr>
            </w:pPr>
            <w:r w:rsidRPr="002549F0">
              <w:rPr>
                <w:rFonts w:cstheme="minorHAnsi"/>
                <w:b/>
                <w:color w:val="FFFFFF" w:themeColor="background1"/>
                <w:szCs w:val="20"/>
              </w:rPr>
              <w:t>(A*B*C*D)</w:t>
            </w:r>
          </w:p>
        </w:tc>
      </w:tr>
      <w:tr w:rsidR="00287C11" w:rsidRPr="002549F0" w14:paraId="59754364" w14:textId="77777777" w:rsidTr="00210081">
        <w:trPr>
          <w:trHeight w:val="219"/>
          <w:jc w:val="center"/>
        </w:trPr>
        <w:tc>
          <w:tcPr>
            <w:tcW w:w="1650" w:type="dxa"/>
            <w:tcBorders>
              <w:top w:val="single" w:sz="6" w:space="0" w:color="auto"/>
              <w:left w:val="single" w:sz="6" w:space="0" w:color="auto"/>
              <w:bottom w:val="single" w:sz="6" w:space="0" w:color="auto"/>
              <w:right w:val="single" w:sz="6" w:space="0" w:color="auto"/>
            </w:tcBorders>
          </w:tcPr>
          <w:p w14:paraId="5975435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Small Office</w:t>
            </w:r>
          </w:p>
        </w:tc>
        <w:tc>
          <w:tcPr>
            <w:tcW w:w="1080" w:type="dxa"/>
            <w:tcBorders>
              <w:top w:val="single" w:sz="6" w:space="0" w:color="auto"/>
              <w:left w:val="single" w:sz="6" w:space="0" w:color="auto"/>
              <w:bottom w:val="single" w:sz="6" w:space="0" w:color="auto"/>
              <w:right w:val="single" w:sz="6" w:space="0" w:color="auto"/>
            </w:tcBorders>
          </w:tcPr>
          <w:p w14:paraId="5975435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tcPr>
          <w:p w14:paraId="5975435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tcPr>
          <w:p w14:paraId="5975435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6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w:t>
            </w:r>
          </w:p>
        </w:tc>
        <w:tc>
          <w:tcPr>
            <w:tcW w:w="2250" w:type="dxa"/>
            <w:tcBorders>
              <w:top w:val="single" w:sz="6" w:space="0" w:color="auto"/>
              <w:left w:val="single" w:sz="6" w:space="0" w:color="auto"/>
              <w:bottom w:val="single" w:sz="6" w:space="0" w:color="auto"/>
              <w:right w:val="single" w:sz="6" w:space="0" w:color="auto"/>
            </w:tcBorders>
          </w:tcPr>
          <w:p w14:paraId="5975436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6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tcPr>
          <w:p w14:paraId="5975436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2,500</w:t>
            </w:r>
          </w:p>
        </w:tc>
      </w:tr>
      <w:tr w:rsidR="00287C11" w:rsidRPr="002549F0" w14:paraId="5975436D" w14:textId="77777777" w:rsidTr="00210081">
        <w:trPr>
          <w:trHeight w:val="174"/>
          <w:jc w:val="center"/>
        </w:trPr>
        <w:tc>
          <w:tcPr>
            <w:tcW w:w="1650" w:type="dxa"/>
            <w:tcBorders>
              <w:top w:val="single" w:sz="6" w:space="0" w:color="auto"/>
              <w:left w:val="single" w:sz="6" w:space="0" w:color="auto"/>
              <w:bottom w:val="single" w:sz="6" w:space="0" w:color="auto"/>
              <w:right w:val="single" w:sz="6" w:space="0" w:color="auto"/>
            </w:tcBorders>
          </w:tcPr>
          <w:p w14:paraId="59754365"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Large Office</w:t>
            </w:r>
          </w:p>
        </w:tc>
        <w:tc>
          <w:tcPr>
            <w:tcW w:w="1080" w:type="dxa"/>
            <w:tcBorders>
              <w:top w:val="single" w:sz="6" w:space="0" w:color="auto"/>
              <w:left w:val="single" w:sz="6" w:space="0" w:color="auto"/>
              <w:bottom w:val="single" w:sz="6" w:space="0" w:color="auto"/>
              <w:right w:val="single" w:sz="6" w:space="0" w:color="auto"/>
            </w:tcBorders>
          </w:tcPr>
          <w:p w14:paraId="59754366"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tcPr>
          <w:p w14:paraId="59754367"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tcPr>
          <w:p w14:paraId="5975436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6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45</w:t>
            </w:r>
          </w:p>
        </w:tc>
        <w:tc>
          <w:tcPr>
            <w:tcW w:w="2250" w:type="dxa"/>
            <w:tcBorders>
              <w:top w:val="single" w:sz="6" w:space="0" w:color="auto"/>
              <w:left w:val="single" w:sz="6" w:space="0" w:color="auto"/>
              <w:bottom w:val="single" w:sz="6" w:space="0" w:color="auto"/>
              <w:right w:val="single" w:sz="6" w:space="0" w:color="auto"/>
            </w:tcBorders>
          </w:tcPr>
          <w:p w14:paraId="5975436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6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tcPr>
          <w:p w14:paraId="5975436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11,250</w:t>
            </w:r>
          </w:p>
        </w:tc>
      </w:tr>
      <w:tr w:rsidR="00287C11" w:rsidRPr="002549F0" w14:paraId="59754376" w14:textId="77777777" w:rsidTr="00210081">
        <w:trPr>
          <w:trHeight w:val="228"/>
          <w:jc w:val="center"/>
        </w:trPr>
        <w:tc>
          <w:tcPr>
            <w:tcW w:w="1650" w:type="dxa"/>
            <w:tcBorders>
              <w:top w:val="single" w:sz="6" w:space="0" w:color="auto"/>
              <w:left w:val="single" w:sz="6" w:space="0" w:color="auto"/>
              <w:bottom w:val="single" w:sz="6" w:space="0" w:color="auto"/>
              <w:right w:val="single" w:sz="6" w:space="0" w:color="auto"/>
            </w:tcBorders>
          </w:tcPr>
          <w:p w14:paraId="5975436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Fast Food Rest</w:t>
            </w:r>
          </w:p>
        </w:tc>
        <w:tc>
          <w:tcPr>
            <w:tcW w:w="1080" w:type="dxa"/>
            <w:tcBorders>
              <w:top w:val="single" w:sz="6" w:space="0" w:color="auto"/>
              <w:left w:val="single" w:sz="6" w:space="0" w:color="auto"/>
              <w:bottom w:val="single" w:sz="6" w:space="0" w:color="auto"/>
              <w:right w:val="single" w:sz="6" w:space="0" w:color="auto"/>
            </w:tcBorders>
          </w:tcPr>
          <w:p w14:paraId="5975436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0.7</w:t>
            </w:r>
          </w:p>
        </w:tc>
        <w:tc>
          <w:tcPr>
            <w:tcW w:w="1088" w:type="dxa"/>
            <w:tcBorders>
              <w:top w:val="single" w:sz="6" w:space="0" w:color="auto"/>
              <w:left w:val="single" w:sz="6" w:space="0" w:color="auto"/>
              <w:bottom w:val="single" w:sz="6" w:space="0" w:color="auto"/>
              <w:right w:val="single" w:sz="6" w:space="0" w:color="auto"/>
            </w:tcBorders>
          </w:tcPr>
          <w:p w14:paraId="5975437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meal/day</w:t>
            </w:r>
          </w:p>
        </w:tc>
        <w:tc>
          <w:tcPr>
            <w:tcW w:w="1467" w:type="dxa"/>
            <w:tcBorders>
              <w:top w:val="single" w:sz="6" w:space="0" w:color="auto"/>
              <w:left w:val="single" w:sz="6" w:space="0" w:color="auto"/>
              <w:bottom w:val="single" w:sz="6" w:space="0" w:color="auto"/>
              <w:right w:val="single" w:sz="6" w:space="0" w:color="auto"/>
            </w:tcBorders>
          </w:tcPr>
          <w:p w14:paraId="5975437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tcPr>
          <w:p w14:paraId="5975437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75</w:t>
            </w:r>
          </w:p>
        </w:tc>
        <w:tc>
          <w:tcPr>
            <w:tcW w:w="2250" w:type="dxa"/>
            <w:tcBorders>
              <w:top w:val="single" w:sz="6" w:space="0" w:color="auto"/>
              <w:left w:val="single" w:sz="6" w:space="0" w:color="auto"/>
              <w:bottom w:val="single" w:sz="6" w:space="0" w:color="auto"/>
              <w:right w:val="single" w:sz="6" w:space="0" w:color="auto"/>
            </w:tcBorders>
          </w:tcPr>
          <w:p w14:paraId="5975437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meals per faucet</w:t>
            </w:r>
          </w:p>
        </w:tc>
        <w:tc>
          <w:tcPr>
            <w:tcW w:w="630" w:type="dxa"/>
            <w:tcBorders>
              <w:top w:val="single" w:sz="6" w:space="0" w:color="auto"/>
              <w:left w:val="single" w:sz="6" w:space="0" w:color="auto"/>
              <w:bottom w:val="single" w:sz="6" w:space="0" w:color="auto"/>
              <w:right w:val="single" w:sz="6" w:space="0" w:color="auto"/>
            </w:tcBorders>
          </w:tcPr>
          <w:p w14:paraId="59754374"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75" w14:textId="77777777" w:rsidR="00287C11" w:rsidRPr="002549F0" w:rsidRDefault="00287C11" w:rsidP="00210081">
            <w:pPr>
              <w:widowControl/>
              <w:autoSpaceDE w:val="0"/>
              <w:autoSpaceDN w:val="0"/>
              <w:adjustRightInd w:val="0"/>
              <w:spacing w:after="0"/>
              <w:jc w:val="center"/>
              <w:rPr>
                <w:rFonts w:cstheme="minorHAnsi"/>
                <w:color w:val="000000"/>
                <w:szCs w:val="20"/>
              </w:rPr>
            </w:pPr>
            <w:del w:id="9" w:author="Samuel Dent" w:date="2013-11-18T05:59:00Z">
              <w:r w:rsidRPr="002549F0" w:rsidDel="00287C11">
                <w:rPr>
                  <w:rFonts w:cstheme="minorHAnsi"/>
                  <w:color w:val="000000"/>
                  <w:szCs w:val="20"/>
                </w:rPr>
                <w:delText>6,563</w:delText>
              </w:r>
            </w:del>
            <w:ins w:id="10" w:author="Samuel Dent" w:date="2013-11-18T05:59:00Z">
              <w:r>
                <w:rPr>
                  <w:rFonts w:cstheme="minorHAnsi"/>
                  <w:color w:val="000000"/>
                  <w:szCs w:val="20"/>
                </w:rPr>
                <w:t>9</w:t>
              </w:r>
            </w:ins>
            <w:ins w:id="11" w:author="Samuel Dent" w:date="2013-11-18T06:00:00Z">
              <w:r>
                <w:rPr>
                  <w:rFonts w:cstheme="minorHAnsi"/>
                  <w:color w:val="000000"/>
                  <w:szCs w:val="20"/>
                </w:rPr>
                <w:t>,581</w:t>
              </w:r>
            </w:ins>
          </w:p>
        </w:tc>
      </w:tr>
      <w:tr w:rsidR="00287C11" w:rsidRPr="002549F0" w14:paraId="5975437F" w14:textId="77777777" w:rsidTr="00210081">
        <w:trPr>
          <w:trHeight w:val="93"/>
          <w:jc w:val="center"/>
        </w:trPr>
        <w:tc>
          <w:tcPr>
            <w:tcW w:w="1650" w:type="dxa"/>
            <w:tcBorders>
              <w:top w:val="single" w:sz="6" w:space="0" w:color="auto"/>
              <w:left w:val="single" w:sz="6" w:space="0" w:color="auto"/>
              <w:bottom w:val="single" w:sz="6" w:space="0" w:color="auto"/>
              <w:right w:val="single" w:sz="6" w:space="0" w:color="auto"/>
            </w:tcBorders>
          </w:tcPr>
          <w:p w14:paraId="59754377"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Sit-Down Rest</w:t>
            </w:r>
          </w:p>
        </w:tc>
        <w:tc>
          <w:tcPr>
            <w:tcW w:w="1080" w:type="dxa"/>
            <w:tcBorders>
              <w:top w:val="single" w:sz="6" w:space="0" w:color="auto"/>
              <w:left w:val="single" w:sz="6" w:space="0" w:color="auto"/>
              <w:bottom w:val="single" w:sz="6" w:space="0" w:color="auto"/>
              <w:right w:val="single" w:sz="6" w:space="0" w:color="auto"/>
            </w:tcBorders>
          </w:tcPr>
          <w:p w14:paraId="5975437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2.4</w:t>
            </w:r>
          </w:p>
        </w:tc>
        <w:tc>
          <w:tcPr>
            <w:tcW w:w="1088" w:type="dxa"/>
            <w:tcBorders>
              <w:top w:val="single" w:sz="6" w:space="0" w:color="auto"/>
              <w:left w:val="single" w:sz="6" w:space="0" w:color="auto"/>
              <w:bottom w:val="single" w:sz="6" w:space="0" w:color="auto"/>
              <w:right w:val="single" w:sz="6" w:space="0" w:color="auto"/>
            </w:tcBorders>
          </w:tcPr>
          <w:p w14:paraId="5975437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meal/day</w:t>
            </w:r>
          </w:p>
        </w:tc>
        <w:tc>
          <w:tcPr>
            <w:tcW w:w="1467" w:type="dxa"/>
            <w:tcBorders>
              <w:top w:val="single" w:sz="6" w:space="0" w:color="auto"/>
              <w:left w:val="single" w:sz="6" w:space="0" w:color="auto"/>
              <w:bottom w:val="single" w:sz="6" w:space="0" w:color="auto"/>
              <w:right w:val="single" w:sz="6" w:space="0" w:color="auto"/>
            </w:tcBorders>
          </w:tcPr>
          <w:p w14:paraId="5975437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tcPr>
          <w:p w14:paraId="5975437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w:t>
            </w:r>
          </w:p>
        </w:tc>
        <w:tc>
          <w:tcPr>
            <w:tcW w:w="2250" w:type="dxa"/>
            <w:tcBorders>
              <w:top w:val="single" w:sz="6" w:space="0" w:color="auto"/>
              <w:left w:val="single" w:sz="6" w:space="0" w:color="auto"/>
              <w:bottom w:val="single" w:sz="6" w:space="0" w:color="auto"/>
              <w:right w:val="single" w:sz="6" w:space="0" w:color="auto"/>
            </w:tcBorders>
          </w:tcPr>
          <w:p w14:paraId="5975437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meals per faucet</w:t>
            </w:r>
          </w:p>
        </w:tc>
        <w:tc>
          <w:tcPr>
            <w:tcW w:w="630" w:type="dxa"/>
            <w:tcBorders>
              <w:top w:val="single" w:sz="6" w:space="0" w:color="auto"/>
              <w:left w:val="single" w:sz="6" w:space="0" w:color="auto"/>
              <w:bottom w:val="single" w:sz="6" w:space="0" w:color="auto"/>
              <w:right w:val="single" w:sz="6" w:space="0" w:color="auto"/>
            </w:tcBorders>
          </w:tcPr>
          <w:p w14:paraId="5975437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7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ins w:id="12" w:author="Samuel Dent" w:date="2013-11-18T06:00:00Z">
              <w:r>
                <w:rPr>
                  <w:rFonts w:cstheme="minorHAnsi"/>
                  <w:color w:val="000000"/>
                  <w:szCs w:val="20"/>
                </w:rPr>
                <w:t>5,768</w:t>
              </w:r>
            </w:ins>
            <w:del w:id="13" w:author="Samuel Dent" w:date="2013-11-18T06:00:00Z">
              <w:r w:rsidRPr="002549F0" w:rsidDel="00287C11">
                <w:rPr>
                  <w:rFonts w:cstheme="minorHAnsi"/>
                  <w:color w:val="000000"/>
                  <w:szCs w:val="20"/>
                </w:rPr>
                <w:delText>0,800</w:delText>
              </w:r>
            </w:del>
          </w:p>
        </w:tc>
      </w:tr>
      <w:tr w:rsidR="00287C11" w:rsidRPr="002549F0" w14:paraId="59754388" w14:textId="77777777" w:rsidTr="00210081">
        <w:trPr>
          <w:trHeight w:val="246"/>
          <w:jc w:val="center"/>
        </w:trPr>
        <w:tc>
          <w:tcPr>
            <w:tcW w:w="1650" w:type="dxa"/>
            <w:tcBorders>
              <w:top w:val="single" w:sz="6" w:space="0" w:color="auto"/>
              <w:left w:val="single" w:sz="6" w:space="0" w:color="auto"/>
              <w:bottom w:val="single" w:sz="6" w:space="0" w:color="auto"/>
              <w:right w:val="single" w:sz="6" w:space="0" w:color="auto"/>
            </w:tcBorders>
          </w:tcPr>
          <w:p w14:paraId="5975438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Retail</w:t>
            </w:r>
          </w:p>
        </w:tc>
        <w:tc>
          <w:tcPr>
            <w:tcW w:w="1080" w:type="dxa"/>
            <w:tcBorders>
              <w:top w:val="single" w:sz="6" w:space="0" w:color="auto"/>
              <w:left w:val="single" w:sz="6" w:space="0" w:color="auto"/>
              <w:bottom w:val="single" w:sz="6" w:space="0" w:color="auto"/>
              <w:right w:val="single" w:sz="6" w:space="0" w:color="auto"/>
            </w:tcBorders>
          </w:tcPr>
          <w:p w14:paraId="5975438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tcPr>
          <w:p w14:paraId="5975438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tcPr>
          <w:p w14:paraId="5975438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84"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tcPr>
          <w:p w14:paraId="59754385"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86"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87" w14:textId="77777777" w:rsidR="00287C11" w:rsidRPr="002549F0" w:rsidRDefault="00287C11" w:rsidP="00210081">
            <w:pPr>
              <w:widowControl/>
              <w:autoSpaceDE w:val="0"/>
              <w:autoSpaceDN w:val="0"/>
              <w:adjustRightInd w:val="0"/>
              <w:spacing w:after="0"/>
              <w:jc w:val="center"/>
              <w:rPr>
                <w:rFonts w:cstheme="minorHAnsi"/>
                <w:color w:val="000000"/>
                <w:szCs w:val="20"/>
              </w:rPr>
            </w:pPr>
            <w:ins w:id="14" w:author="Samuel Dent" w:date="2013-11-18T06:00:00Z">
              <w:r>
                <w:rPr>
                  <w:rFonts w:cstheme="minorHAnsi"/>
                  <w:color w:val="000000"/>
                  <w:szCs w:val="20"/>
                </w:rPr>
                <w:t>3,650</w:t>
              </w:r>
            </w:ins>
            <w:del w:id="15" w:author="Samuel Dent" w:date="2013-11-18T06:00:00Z">
              <w:r w:rsidRPr="002549F0" w:rsidDel="00287C11">
                <w:rPr>
                  <w:rFonts w:cstheme="minorHAnsi"/>
                  <w:color w:val="000000"/>
                  <w:szCs w:val="20"/>
                </w:rPr>
                <w:delText>2,500</w:delText>
              </w:r>
            </w:del>
          </w:p>
        </w:tc>
      </w:tr>
      <w:tr w:rsidR="00287C11" w:rsidRPr="002549F0" w14:paraId="59754391" w14:textId="77777777" w:rsidTr="00210081">
        <w:trPr>
          <w:trHeight w:val="210"/>
          <w:jc w:val="center"/>
        </w:trPr>
        <w:tc>
          <w:tcPr>
            <w:tcW w:w="1650" w:type="dxa"/>
            <w:tcBorders>
              <w:top w:val="single" w:sz="6" w:space="0" w:color="auto"/>
              <w:left w:val="single" w:sz="6" w:space="0" w:color="auto"/>
              <w:bottom w:val="single" w:sz="6" w:space="0" w:color="auto"/>
              <w:right w:val="single" w:sz="6" w:space="0" w:color="auto"/>
            </w:tcBorders>
          </w:tcPr>
          <w:p w14:paraId="5975438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Grocery</w:t>
            </w:r>
          </w:p>
        </w:tc>
        <w:tc>
          <w:tcPr>
            <w:tcW w:w="1080" w:type="dxa"/>
            <w:tcBorders>
              <w:top w:val="single" w:sz="6" w:space="0" w:color="auto"/>
              <w:left w:val="single" w:sz="6" w:space="0" w:color="auto"/>
              <w:bottom w:val="single" w:sz="6" w:space="0" w:color="auto"/>
              <w:right w:val="single" w:sz="6" w:space="0" w:color="auto"/>
            </w:tcBorders>
          </w:tcPr>
          <w:p w14:paraId="5975438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tcPr>
          <w:p w14:paraId="5975438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tcPr>
          <w:p w14:paraId="5975438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8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tcPr>
          <w:p w14:paraId="5975438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8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90" w14:textId="77777777" w:rsidR="00287C11" w:rsidRPr="002549F0" w:rsidRDefault="00287C11" w:rsidP="00210081">
            <w:pPr>
              <w:widowControl/>
              <w:autoSpaceDE w:val="0"/>
              <w:autoSpaceDN w:val="0"/>
              <w:adjustRightInd w:val="0"/>
              <w:spacing w:after="0"/>
              <w:jc w:val="center"/>
              <w:rPr>
                <w:rFonts w:cstheme="minorHAnsi"/>
                <w:color w:val="000000"/>
                <w:szCs w:val="20"/>
              </w:rPr>
            </w:pPr>
            <w:ins w:id="16" w:author="Samuel Dent" w:date="2013-11-18T06:00:00Z">
              <w:r>
                <w:rPr>
                  <w:rFonts w:cstheme="minorHAnsi"/>
                  <w:color w:val="000000"/>
                  <w:szCs w:val="20"/>
                </w:rPr>
                <w:t>3,650</w:t>
              </w:r>
            </w:ins>
            <w:del w:id="17" w:author="Samuel Dent" w:date="2013-11-18T06:00:00Z">
              <w:r w:rsidRPr="002549F0" w:rsidDel="00287C11">
                <w:rPr>
                  <w:rFonts w:cstheme="minorHAnsi"/>
                  <w:color w:val="000000"/>
                  <w:szCs w:val="20"/>
                </w:rPr>
                <w:delText>2,500</w:delText>
              </w:r>
            </w:del>
          </w:p>
        </w:tc>
      </w:tr>
      <w:tr w:rsidR="00287C11" w:rsidRPr="002549F0" w14:paraId="5975439A" w14:textId="77777777" w:rsidTr="00210081">
        <w:trPr>
          <w:trHeight w:val="255"/>
          <w:jc w:val="center"/>
        </w:trPr>
        <w:tc>
          <w:tcPr>
            <w:tcW w:w="1650" w:type="dxa"/>
            <w:tcBorders>
              <w:top w:val="single" w:sz="6" w:space="0" w:color="auto"/>
              <w:left w:val="single" w:sz="6" w:space="0" w:color="auto"/>
              <w:bottom w:val="single" w:sz="6" w:space="0" w:color="auto"/>
              <w:right w:val="single" w:sz="6" w:space="0" w:color="auto"/>
            </w:tcBorders>
          </w:tcPr>
          <w:p w14:paraId="5975439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Warehouse</w:t>
            </w:r>
          </w:p>
        </w:tc>
        <w:tc>
          <w:tcPr>
            <w:tcW w:w="1080" w:type="dxa"/>
            <w:tcBorders>
              <w:top w:val="single" w:sz="6" w:space="0" w:color="auto"/>
              <w:left w:val="single" w:sz="6" w:space="0" w:color="auto"/>
              <w:bottom w:val="single" w:sz="6" w:space="0" w:color="auto"/>
              <w:right w:val="single" w:sz="6" w:space="0" w:color="auto"/>
            </w:tcBorders>
          </w:tcPr>
          <w:p w14:paraId="5975439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tcPr>
          <w:p w14:paraId="59754394"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tcPr>
          <w:p w14:paraId="59754395"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96"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tcPr>
          <w:p w14:paraId="59754397"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9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tcPr>
          <w:p w14:paraId="5975439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2,500</w:t>
            </w:r>
          </w:p>
        </w:tc>
      </w:tr>
      <w:tr w:rsidR="00287C11" w:rsidRPr="002549F0" w14:paraId="597543A3" w14:textId="77777777" w:rsidTr="00210081">
        <w:trPr>
          <w:trHeight w:val="581"/>
          <w:jc w:val="center"/>
        </w:trPr>
        <w:tc>
          <w:tcPr>
            <w:tcW w:w="1650" w:type="dxa"/>
            <w:tcBorders>
              <w:top w:val="single" w:sz="6" w:space="0" w:color="auto"/>
              <w:left w:val="single" w:sz="6" w:space="0" w:color="auto"/>
              <w:bottom w:val="single" w:sz="6" w:space="0" w:color="auto"/>
              <w:right w:val="single" w:sz="6" w:space="0" w:color="auto"/>
            </w:tcBorders>
          </w:tcPr>
          <w:p w14:paraId="5975439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Elementary School</w:t>
            </w:r>
          </w:p>
        </w:tc>
        <w:tc>
          <w:tcPr>
            <w:tcW w:w="1080" w:type="dxa"/>
            <w:tcBorders>
              <w:top w:val="single" w:sz="6" w:space="0" w:color="auto"/>
              <w:left w:val="single" w:sz="6" w:space="0" w:color="auto"/>
              <w:bottom w:val="single" w:sz="6" w:space="0" w:color="auto"/>
              <w:right w:val="single" w:sz="6" w:space="0" w:color="auto"/>
            </w:tcBorders>
          </w:tcPr>
          <w:p w14:paraId="5975439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0.6</w:t>
            </w:r>
          </w:p>
        </w:tc>
        <w:tc>
          <w:tcPr>
            <w:tcW w:w="1088" w:type="dxa"/>
            <w:tcBorders>
              <w:top w:val="single" w:sz="6" w:space="0" w:color="auto"/>
              <w:left w:val="single" w:sz="6" w:space="0" w:color="auto"/>
              <w:bottom w:val="single" w:sz="6" w:space="0" w:color="auto"/>
              <w:right w:val="single" w:sz="6" w:space="0" w:color="auto"/>
            </w:tcBorders>
          </w:tcPr>
          <w:p w14:paraId="5975439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tcPr>
          <w:p w14:paraId="5975439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tcPr>
          <w:p w14:paraId="5975439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2250" w:type="dxa"/>
            <w:tcBorders>
              <w:top w:val="single" w:sz="6" w:space="0" w:color="auto"/>
              <w:left w:val="single" w:sz="6" w:space="0" w:color="auto"/>
              <w:bottom w:val="single" w:sz="6" w:space="0" w:color="auto"/>
              <w:right w:val="single" w:sz="6" w:space="0" w:color="auto"/>
            </w:tcBorders>
          </w:tcPr>
          <w:p w14:paraId="597543A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students per faucet</w:t>
            </w:r>
          </w:p>
        </w:tc>
        <w:tc>
          <w:tcPr>
            <w:tcW w:w="630" w:type="dxa"/>
            <w:tcBorders>
              <w:top w:val="single" w:sz="6" w:space="0" w:color="auto"/>
              <w:left w:val="single" w:sz="6" w:space="0" w:color="auto"/>
              <w:bottom w:val="single" w:sz="6" w:space="0" w:color="auto"/>
              <w:right w:val="single" w:sz="6" w:space="0" w:color="auto"/>
            </w:tcBorders>
          </w:tcPr>
          <w:p w14:paraId="597543A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200</w:t>
            </w:r>
          </w:p>
        </w:tc>
        <w:tc>
          <w:tcPr>
            <w:tcW w:w="1260" w:type="dxa"/>
            <w:tcBorders>
              <w:top w:val="single" w:sz="6" w:space="0" w:color="auto"/>
              <w:left w:val="single" w:sz="6" w:space="0" w:color="auto"/>
              <w:bottom w:val="single" w:sz="6" w:space="0" w:color="auto"/>
              <w:right w:val="single" w:sz="6" w:space="0" w:color="auto"/>
            </w:tcBorders>
          </w:tcPr>
          <w:p w14:paraId="597543A2" w14:textId="77777777" w:rsidR="00287C11" w:rsidRPr="002549F0" w:rsidRDefault="00287C11" w:rsidP="00287C11">
            <w:pPr>
              <w:widowControl/>
              <w:autoSpaceDE w:val="0"/>
              <w:autoSpaceDN w:val="0"/>
              <w:adjustRightInd w:val="0"/>
              <w:spacing w:after="0"/>
              <w:jc w:val="center"/>
              <w:rPr>
                <w:rFonts w:cstheme="minorHAnsi"/>
                <w:color w:val="000000"/>
                <w:szCs w:val="20"/>
              </w:rPr>
            </w:pPr>
            <w:r w:rsidRPr="002549F0">
              <w:rPr>
                <w:rFonts w:cstheme="minorHAnsi"/>
                <w:color w:val="000000"/>
                <w:szCs w:val="20"/>
              </w:rPr>
              <w:t>3,</w:t>
            </w:r>
            <w:del w:id="18" w:author="Samuel Dent" w:date="2013-11-18T06:00:00Z">
              <w:r w:rsidRPr="002549F0" w:rsidDel="00287C11">
                <w:rPr>
                  <w:rFonts w:cstheme="minorHAnsi"/>
                  <w:color w:val="000000"/>
                  <w:szCs w:val="20"/>
                </w:rPr>
                <w:delText>750</w:delText>
              </w:r>
            </w:del>
            <w:ins w:id="19" w:author="Samuel Dent" w:date="2013-11-18T06:00:00Z">
              <w:r>
                <w:rPr>
                  <w:rFonts w:cstheme="minorHAnsi"/>
                  <w:color w:val="000000"/>
                  <w:szCs w:val="20"/>
                </w:rPr>
                <w:t>000</w:t>
              </w:r>
            </w:ins>
          </w:p>
        </w:tc>
      </w:tr>
      <w:tr w:rsidR="00287C11" w:rsidRPr="002549F0" w14:paraId="597543AC" w14:textId="77777777" w:rsidTr="00210081">
        <w:trPr>
          <w:trHeight w:val="581"/>
          <w:jc w:val="center"/>
        </w:trPr>
        <w:tc>
          <w:tcPr>
            <w:tcW w:w="1650" w:type="dxa"/>
            <w:tcBorders>
              <w:top w:val="single" w:sz="6" w:space="0" w:color="auto"/>
              <w:left w:val="single" w:sz="6" w:space="0" w:color="auto"/>
              <w:bottom w:val="single" w:sz="6" w:space="0" w:color="auto"/>
              <w:right w:val="single" w:sz="6" w:space="0" w:color="auto"/>
            </w:tcBorders>
          </w:tcPr>
          <w:p w14:paraId="597543A4" w14:textId="77777777" w:rsidR="00287C11" w:rsidRPr="002549F0" w:rsidRDefault="00287C11" w:rsidP="00210081">
            <w:pPr>
              <w:widowControl/>
              <w:autoSpaceDE w:val="0"/>
              <w:autoSpaceDN w:val="0"/>
              <w:adjustRightInd w:val="0"/>
              <w:spacing w:after="0"/>
              <w:jc w:val="center"/>
              <w:rPr>
                <w:rFonts w:cstheme="minorHAnsi"/>
                <w:color w:val="000000"/>
                <w:szCs w:val="20"/>
              </w:rPr>
            </w:pPr>
            <w:proofErr w:type="spellStart"/>
            <w:r w:rsidRPr="002549F0">
              <w:rPr>
                <w:rFonts w:cstheme="minorHAnsi"/>
                <w:color w:val="000000"/>
                <w:szCs w:val="20"/>
              </w:rPr>
              <w:t>Jr</w:t>
            </w:r>
            <w:proofErr w:type="spellEnd"/>
            <w:r w:rsidRPr="002549F0">
              <w:rPr>
                <w:rFonts w:cstheme="minorHAnsi"/>
                <w:color w:val="000000"/>
                <w:szCs w:val="20"/>
              </w:rPr>
              <w:t xml:space="preserve"> High/High School</w:t>
            </w:r>
          </w:p>
        </w:tc>
        <w:tc>
          <w:tcPr>
            <w:tcW w:w="1080" w:type="dxa"/>
            <w:tcBorders>
              <w:top w:val="single" w:sz="6" w:space="0" w:color="auto"/>
              <w:left w:val="single" w:sz="6" w:space="0" w:color="auto"/>
              <w:bottom w:val="single" w:sz="6" w:space="0" w:color="auto"/>
              <w:right w:val="single" w:sz="6" w:space="0" w:color="auto"/>
            </w:tcBorders>
          </w:tcPr>
          <w:p w14:paraId="597543A5"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1.8</w:t>
            </w:r>
          </w:p>
        </w:tc>
        <w:tc>
          <w:tcPr>
            <w:tcW w:w="1088" w:type="dxa"/>
            <w:tcBorders>
              <w:top w:val="single" w:sz="6" w:space="0" w:color="auto"/>
              <w:left w:val="single" w:sz="6" w:space="0" w:color="auto"/>
              <w:bottom w:val="single" w:sz="6" w:space="0" w:color="auto"/>
              <w:right w:val="single" w:sz="6" w:space="0" w:color="auto"/>
            </w:tcBorders>
          </w:tcPr>
          <w:p w14:paraId="597543A6"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tcPr>
          <w:p w14:paraId="597543A7"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tcPr>
          <w:p w14:paraId="597543A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w:t>
            </w:r>
          </w:p>
        </w:tc>
        <w:tc>
          <w:tcPr>
            <w:tcW w:w="2250" w:type="dxa"/>
            <w:tcBorders>
              <w:top w:val="single" w:sz="6" w:space="0" w:color="auto"/>
              <w:left w:val="single" w:sz="6" w:space="0" w:color="auto"/>
              <w:bottom w:val="single" w:sz="6" w:space="0" w:color="auto"/>
              <w:right w:val="single" w:sz="6" w:space="0" w:color="auto"/>
            </w:tcBorders>
          </w:tcPr>
          <w:p w14:paraId="597543A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students per faucet</w:t>
            </w:r>
          </w:p>
        </w:tc>
        <w:tc>
          <w:tcPr>
            <w:tcW w:w="630" w:type="dxa"/>
            <w:tcBorders>
              <w:top w:val="single" w:sz="6" w:space="0" w:color="auto"/>
              <w:left w:val="single" w:sz="6" w:space="0" w:color="auto"/>
              <w:bottom w:val="single" w:sz="6" w:space="0" w:color="auto"/>
              <w:right w:val="single" w:sz="6" w:space="0" w:color="auto"/>
            </w:tcBorders>
          </w:tcPr>
          <w:p w14:paraId="597543A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200</w:t>
            </w:r>
          </w:p>
        </w:tc>
        <w:tc>
          <w:tcPr>
            <w:tcW w:w="1260" w:type="dxa"/>
            <w:tcBorders>
              <w:top w:val="single" w:sz="6" w:space="0" w:color="auto"/>
              <w:left w:val="single" w:sz="6" w:space="0" w:color="auto"/>
              <w:bottom w:val="single" w:sz="6" w:space="0" w:color="auto"/>
              <w:right w:val="single" w:sz="6" w:space="0" w:color="auto"/>
            </w:tcBorders>
          </w:tcPr>
          <w:p w14:paraId="597543AB" w14:textId="77777777" w:rsidR="00287C11" w:rsidRPr="002549F0" w:rsidRDefault="00287C11" w:rsidP="00210081">
            <w:pPr>
              <w:widowControl/>
              <w:autoSpaceDE w:val="0"/>
              <w:autoSpaceDN w:val="0"/>
              <w:adjustRightInd w:val="0"/>
              <w:spacing w:after="0"/>
              <w:jc w:val="center"/>
              <w:rPr>
                <w:rFonts w:cstheme="minorHAnsi"/>
                <w:color w:val="000000"/>
                <w:szCs w:val="20"/>
              </w:rPr>
            </w:pPr>
            <w:del w:id="20" w:author="Samuel Dent" w:date="2013-11-18T06:00:00Z">
              <w:r w:rsidRPr="002549F0" w:rsidDel="00287C11">
                <w:rPr>
                  <w:rFonts w:cstheme="minorHAnsi"/>
                  <w:color w:val="000000"/>
                  <w:szCs w:val="20"/>
                </w:rPr>
                <w:delText>11,250</w:delText>
              </w:r>
            </w:del>
            <w:ins w:id="21" w:author="Samuel Dent" w:date="2013-11-18T06:00:00Z">
              <w:r>
                <w:rPr>
                  <w:rFonts w:cstheme="minorHAnsi"/>
                  <w:color w:val="000000"/>
                  <w:szCs w:val="20"/>
                </w:rPr>
                <w:t>9,000</w:t>
              </w:r>
            </w:ins>
          </w:p>
        </w:tc>
      </w:tr>
      <w:tr w:rsidR="00287C11" w:rsidRPr="002549F0" w14:paraId="597543B5" w14:textId="77777777" w:rsidTr="00210081">
        <w:trPr>
          <w:trHeight w:val="273"/>
          <w:jc w:val="center"/>
        </w:trPr>
        <w:tc>
          <w:tcPr>
            <w:tcW w:w="1650" w:type="dxa"/>
            <w:tcBorders>
              <w:top w:val="single" w:sz="6" w:space="0" w:color="auto"/>
              <w:left w:val="single" w:sz="6" w:space="0" w:color="auto"/>
              <w:bottom w:val="single" w:sz="6" w:space="0" w:color="auto"/>
              <w:right w:val="single" w:sz="6" w:space="0" w:color="auto"/>
            </w:tcBorders>
          </w:tcPr>
          <w:p w14:paraId="597543A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Health</w:t>
            </w:r>
          </w:p>
        </w:tc>
        <w:tc>
          <w:tcPr>
            <w:tcW w:w="1080" w:type="dxa"/>
            <w:tcBorders>
              <w:top w:val="single" w:sz="6" w:space="0" w:color="auto"/>
              <w:left w:val="single" w:sz="6" w:space="0" w:color="auto"/>
              <w:bottom w:val="single" w:sz="6" w:space="0" w:color="auto"/>
              <w:right w:val="single" w:sz="6" w:space="0" w:color="auto"/>
            </w:tcBorders>
          </w:tcPr>
          <w:p w14:paraId="597543A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90</w:t>
            </w:r>
          </w:p>
        </w:tc>
        <w:tc>
          <w:tcPr>
            <w:tcW w:w="1088" w:type="dxa"/>
            <w:tcBorders>
              <w:top w:val="single" w:sz="6" w:space="0" w:color="auto"/>
              <w:left w:val="single" w:sz="6" w:space="0" w:color="auto"/>
              <w:bottom w:val="single" w:sz="6" w:space="0" w:color="auto"/>
              <w:right w:val="single" w:sz="6" w:space="0" w:color="auto"/>
            </w:tcBorders>
          </w:tcPr>
          <w:p w14:paraId="597543A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patient</w:t>
            </w:r>
          </w:p>
        </w:tc>
        <w:tc>
          <w:tcPr>
            <w:tcW w:w="1467" w:type="dxa"/>
            <w:tcBorders>
              <w:top w:val="single" w:sz="6" w:space="0" w:color="auto"/>
              <w:left w:val="single" w:sz="6" w:space="0" w:color="auto"/>
              <w:bottom w:val="single" w:sz="6" w:space="0" w:color="auto"/>
              <w:right w:val="single" w:sz="6" w:space="0" w:color="auto"/>
            </w:tcBorders>
          </w:tcPr>
          <w:p w14:paraId="597543B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tcPr>
          <w:p w14:paraId="597543B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w:t>
            </w:r>
          </w:p>
        </w:tc>
        <w:tc>
          <w:tcPr>
            <w:tcW w:w="2250" w:type="dxa"/>
            <w:tcBorders>
              <w:top w:val="single" w:sz="6" w:space="0" w:color="auto"/>
              <w:left w:val="single" w:sz="6" w:space="0" w:color="auto"/>
              <w:bottom w:val="single" w:sz="6" w:space="0" w:color="auto"/>
              <w:right w:val="single" w:sz="6" w:space="0" w:color="auto"/>
            </w:tcBorders>
          </w:tcPr>
          <w:p w14:paraId="597543B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Patients per faucet</w:t>
            </w:r>
          </w:p>
        </w:tc>
        <w:tc>
          <w:tcPr>
            <w:tcW w:w="630" w:type="dxa"/>
            <w:tcBorders>
              <w:top w:val="single" w:sz="6" w:space="0" w:color="auto"/>
              <w:left w:val="single" w:sz="6" w:space="0" w:color="auto"/>
              <w:bottom w:val="single" w:sz="6" w:space="0" w:color="auto"/>
              <w:right w:val="single" w:sz="6" w:space="0" w:color="auto"/>
            </w:tcBorders>
          </w:tcPr>
          <w:p w14:paraId="597543B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B4" w14:textId="77777777" w:rsidR="00287C11" w:rsidRPr="002549F0" w:rsidRDefault="00287C11" w:rsidP="00210081">
            <w:pPr>
              <w:widowControl/>
              <w:autoSpaceDE w:val="0"/>
              <w:autoSpaceDN w:val="0"/>
              <w:adjustRightInd w:val="0"/>
              <w:spacing w:after="0"/>
              <w:jc w:val="center"/>
              <w:rPr>
                <w:rFonts w:cstheme="minorHAnsi"/>
                <w:color w:val="000000"/>
                <w:szCs w:val="20"/>
              </w:rPr>
            </w:pPr>
            <w:del w:id="22" w:author="Samuel Dent" w:date="2013-11-18T06:00:00Z">
              <w:r w:rsidRPr="002549F0" w:rsidDel="00287C11">
                <w:rPr>
                  <w:rFonts w:cstheme="minorHAnsi"/>
                  <w:color w:val="000000"/>
                  <w:szCs w:val="20"/>
                </w:rPr>
                <w:delText>11,250</w:delText>
              </w:r>
            </w:del>
            <w:ins w:id="23" w:author="Samuel Dent" w:date="2013-11-18T06:00:00Z">
              <w:r>
                <w:rPr>
                  <w:rFonts w:cstheme="minorHAnsi"/>
                  <w:color w:val="000000"/>
                  <w:szCs w:val="20"/>
                </w:rPr>
                <w:t>16,425</w:t>
              </w:r>
            </w:ins>
          </w:p>
        </w:tc>
      </w:tr>
      <w:tr w:rsidR="00287C11" w:rsidRPr="002549F0" w14:paraId="597543BE" w14:textId="77777777" w:rsidTr="00210081">
        <w:trPr>
          <w:trHeight w:val="156"/>
          <w:jc w:val="center"/>
        </w:trPr>
        <w:tc>
          <w:tcPr>
            <w:tcW w:w="1650" w:type="dxa"/>
            <w:tcBorders>
              <w:top w:val="single" w:sz="6" w:space="0" w:color="auto"/>
              <w:left w:val="single" w:sz="6" w:space="0" w:color="auto"/>
              <w:bottom w:val="single" w:sz="6" w:space="0" w:color="auto"/>
              <w:right w:val="single" w:sz="6" w:space="0" w:color="auto"/>
            </w:tcBorders>
          </w:tcPr>
          <w:p w14:paraId="597543B6"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Motel</w:t>
            </w:r>
          </w:p>
        </w:tc>
        <w:tc>
          <w:tcPr>
            <w:tcW w:w="1080" w:type="dxa"/>
            <w:tcBorders>
              <w:top w:val="single" w:sz="6" w:space="0" w:color="auto"/>
              <w:left w:val="single" w:sz="6" w:space="0" w:color="auto"/>
              <w:bottom w:val="single" w:sz="6" w:space="0" w:color="auto"/>
              <w:right w:val="single" w:sz="6" w:space="0" w:color="auto"/>
            </w:tcBorders>
          </w:tcPr>
          <w:p w14:paraId="597543B7"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20</w:t>
            </w:r>
          </w:p>
        </w:tc>
        <w:tc>
          <w:tcPr>
            <w:tcW w:w="1088" w:type="dxa"/>
            <w:tcBorders>
              <w:top w:val="single" w:sz="6" w:space="0" w:color="auto"/>
              <w:left w:val="single" w:sz="6" w:space="0" w:color="auto"/>
              <w:bottom w:val="single" w:sz="6" w:space="0" w:color="auto"/>
              <w:right w:val="single" w:sz="6" w:space="0" w:color="auto"/>
            </w:tcBorders>
          </w:tcPr>
          <w:p w14:paraId="597543B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room</w:t>
            </w:r>
          </w:p>
        </w:tc>
        <w:tc>
          <w:tcPr>
            <w:tcW w:w="1467" w:type="dxa"/>
            <w:tcBorders>
              <w:top w:val="single" w:sz="6" w:space="0" w:color="auto"/>
              <w:left w:val="single" w:sz="6" w:space="0" w:color="auto"/>
              <w:bottom w:val="single" w:sz="6" w:space="0" w:color="auto"/>
              <w:right w:val="single" w:sz="6" w:space="0" w:color="auto"/>
            </w:tcBorders>
          </w:tcPr>
          <w:p w14:paraId="597543B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tcPr>
          <w:p w14:paraId="597543B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p>
        </w:tc>
        <w:tc>
          <w:tcPr>
            <w:tcW w:w="2250" w:type="dxa"/>
            <w:tcBorders>
              <w:top w:val="single" w:sz="6" w:space="0" w:color="auto"/>
              <w:left w:val="single" w:sz="6" w:space="0" w:color="auto"/>
              <w:bottom w:val="single" w:sz="6" w:space="0" w:color="auto"/>
              <w:right w:val="single" w:sz="6" w:space="0" w:color="auto"/>
            </w:tcBorders>
          </w:tcPr>
          <w:p w14:paraId="597543B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faucet per room</w:t>
            </w:r>
          </w:p>
        </w:tc>
        <w:tc>
          <w:tcPr>
            <w:tcW w:w="630" w:type="dxa"/>
            <w:tcBorders>
              <w:top w:val="single" w:sz="6" w:space="0" w:color="auto"/>
              <w:left w:val="single" w:sz="6" w:space="0" w:color="auto"/>
              <w:bottom w:val="single" w:sz="6" w:space="0" w:color="auto"/>
              <w:right w:val="single" w:sz="6" w:space="0" w:color="auto"/>
            </w:tcBorders>
          </w:tcPr>
          <w:p w14:paraId="597543B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BD" w14:textId="77777777" w:rsidR="00287C11" w:rsidRPr="002549F0" w:rsidRDefault="00287C11" w:rsidP="00287C1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del w:id="24" w:author="Samuel Dent" w:date="2013-11-18T06:00:00Z">
              <w:r w:rsidRPr="002549F0" w:rsidDel="00287C11">
                <w:rPr>
                  <w:rFonts w:cstheme="minorHAnsi"/>
                  <w:color w:val="000000"/>
                  <w:szCs w:val="20"/>
                </w:rPr>
                <w:delText>250</w:delText>
              </w:r>
            </w:del>
            <w:ins w:id="25" w:author="Samuel Dent" w:date="2013-11-18T06:00:00Z">
              <w:r>
                <w:rPr>
                  <w:rFonts w:cstheme="minorHAnsi"/>
                  <w:color w:val="000000"/>
                  <w:szCs w:val="20"/>
                </w:rPr>
                <w:t>825</w:t>
              </w:r>
            </w:ins>
          </w:p>
        </w:tc>
      </w:tr>
      <w:tr w:rsidR="00287C11" w:rsidRPr="002549F0" w14:paraId="597543C7" w14:textId="77777777" w:rsidTr="00210081">
        <w:trPr>
          <w:trHeight w:val="192"/>
          <w:jc w:val="center"/>
        </w:trPr>
        <w:tc>
          <w:tcPr>
            <w:tcW w:w="1650" w:type="dxa"/>
            <w:tcBorders>
              <w:top w:val="single" w:sz="6" w:space="0" w:color="auto"/>
              <w:left w:val="single" w:sz="6" w:space="0" w:color="auto"/>
              <w:bottom w:val="single" w:sz="6" w:space="0" w:color="auto"/>
              <w:right w:val="single" w:sz="6" w:space="0" w:color="auto"/>
            </w:tcBorders>
          </w:tcPr>
          <w:p w14:paraId="597543B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Hotel</w:t>
            </w:r>
          </w:p>
        </w:tc>
        <w:tc>
          <w:tcPr>
            <w:tcW w:w="1080" w:type="dxa"/>
            <w:tcBorders>
              <w:top w:val="single" w:sz="6" w:space="0" w:color="auto"/>
              <w:left w:val="single" w:sz="6" w:space="0" w:color="auto"/>
              <w:bottom w:val="single" w:sz="6" w:space="0" w:color="auto"/>
              <w:right w:val="single" w:sz="6" w:space="0" w:color="auto"/>
            </w:tcBorders>
          </w:tcPr>
          <w:p w14:paraId="597543C0"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14</w:t>
            </w:r>
          </w:p>
        </w:tc>
        <w:tc>
          <w:tcPr>
            <w:tcW w:w="1088" w:type="dxa"/>
            <w:tcBorders>
              <w:top w:val="single" w:sz="6" w:space="0" w:color="auto"/>
              <w:left w:val="single" w:sz="6" w:space="0" w:color="auto"/>
              <w:bottom w:val="single" w:sz="6" w:space="0" w:color="auto"/>
              <w:right w:val="single" w:sz="6" w:space="0" w:color="auto"/>
            </w:tcBorders>
          </w:tcPr>
          <w:p w14:paraId="597543C1"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room</w:t>
            </w:r>
          </w:p>
        </w:tc>
        <w:tc>
          <w:tcPr>
            <w:tcW w:w="1467" w:type="dxa"/>
            <w:tcBorders>
              <w:top w:val="single" w:sz="6" w:space="0" w:color="auto"/>
              <w:left w:val="single" w:sz="6" w:space="0" w:color="auto"/>
              <w:bottom w:val="single" w:sz="6" w:space="0" w:color="auto"/>
              <w:right w:val="single" w:sz="6" w:space="0" w:color="auto"/>
            </w:tcBorders>
          </w:tcPr>
          <w:p w14:paraId="597543C2"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tcPr>
          <w:p w14:paraId="597543C3"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p>
        </w:tc>
        <w:tc>
          <w:tcPr>
            <w:tcW w:w="2250" w:type="dxa"/>
            <w:tcBorders>
              <w:top w:val="single" w:sz="6" w:space="0" w:color="auto"/>
              <w:left w:val="single" w:sz="6" w:space="0" w:color="auto"/>
              <w:bottom w:val="single" w:sz="6" w:space="0" w:color="auto"/>
              <w:right w:val="single" w:sz="6" w:space="0" w:color="auto"/>
            </w:tcBorders>
          </w:tcPr>
          <w:p w14:paraId="597543C4"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faucet per room</w:t>
            </w:r>
          </w:p>
        </w:tc>
        <w:tc>
          <w:tcPr>
            <w:tcW w:w="630" w:type="dxa"/>
            <w:tcBorders>
              <w:top w:val="single" w:sz="6" w:space="0" w:color="auto"/>
              <w:left w:val="single" w:sz="6" w:space="0" w:color="auto"/>
              <w:bottom w:val="single" w:sz="6" w:space="0" w:color="auto"/>
              <w:right w:val="single" w:sz="6" w:space="0" w:color="auto"/>
            </w:tcBorders>
          </w:tcPr>
          <w:p w14:paraId="597543C5"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tcPr>
          <w:p w14:paraId="597543C6" w14:textId="77777777" w:rsidR="00287C11" w:rsidRPr="002549F0" w:rsidRDefault="00287C11" w:rsidP="00210081">
            <w:pPr>
              <w:widowControl/>
              <w:autoSpaceDE w:val="0"/>
              <w:autoSpaceDN w:val="0"/>
              <w:adjustRightInd w:val="0"/>
              <w:spacing w:after="0"/>
              <w:jc w:val="center"/>
              <w:rPr>
                <w:rFonts w:cstheme="minorHAnsi"/>
                <w:color w:val="000000"/>
                <w:szCs w:val="20"/>
              </w:rPr>
            </w:pPr>
            <w:del w:id="26" w:author="Samuel Dent" w:date="2013-11-18T06:00:00Z">
              <w:r w:rsidRPr="002549F0" w:rsidDel="00287C11">
                <w:rPr>
                  <w:rFonts w:cstheme="minorHAnsi"/>
                  <w:color w:val="000000"/>
                  <w:szCs w:val="20"/>
                </w:rPr>
                <w:delText>875</w:delText>
              </w:r>
            </w:del>
            <w:ins w:id="27" w:author="Samuel Dent" w:date="2013-11-18T06:00:00Z">
              <w:r>
                <w:rPr>
                  <w:rFonts w:cstheme="minorHAnsi"/>
                  <w:color w:val="000000"/>
                  <w:szCs w:val="20"/>
                </w:rPr>
                <w:t>1,278</w:t>
              </w:r>
            </w:ins>
          </w:p>
        </w:tc>
      </w:tr>
      <w:tr w:rsidR="00287C11" w:rsidRPr="002549F0" w14:paraId="597543D0" w14:textId="77777777" w:rsidTr="00210081">
        <w:trPr>
          <w:trHeight w:val="255"/>
          <w:jc w:val="center"/>
        </w:trPr>
        <w:tc>
          <w:tcPr>
            <w:tcW w:w="1650" w:type="dxa"/>
            <w:tcBorders>
              <w:top w:val="single" w:sz="6" w:space="0" w:color="auto"/>
              <w:left w:val="single" w:sz="6" w:space="0" w:color="auto"/>
              <w:bottom w:val="single" w:sz="6" w:space="0" w:color="auto"/>
              <w:right w:val="single" w:sz="6" w:space="0" w:color="auto"/>
            </w:tcBorders>
          </w:tcPr>
          <w:p w14:paraId="597543C8"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Other</w:t>
            </w:r>
          </w:p>
        </w:tc>
        <w:tc>
          <w:tcPr>
            <w:tcW w:w="1080" w:type="dxa"/>
            <w:tcBorders>
              <w:top w:val="single" w:sz="6" w:space="0" w:color="auto"/>
              <w:left w:val="single" w:sz="6" w:space="0" w:color="auto"/>
              <w:bottom w:val="single" w:sz="6" w:space="0" w:color="auto"/>
              <w:right w:val="single" w:sz="6" w:space="0" w:color="auto"/>
            </w:tcBorders>
          </w:tcPr>
          <w:p w14:paraId="597543C9"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tcPr>
          <w:p w14:paraId="597543CA"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tcPr>
          <w:p w14:paraId="597543CB"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tcPr>
          <w:p w14:paraId="597543CC"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20</w:t>
            </w:r>
          </w:p>
        </w:tc>
        <w:tc>
          <w:tcPr>
            <w:tcW w:w="2250" w:type="dxa"/>
            <w:tcBorders>
              <w:top w:val="single" w:sz="6" w:space="0" w:color="auto"/>
              <w:left w:val="single" w:sz="6" w:space="0" w:color="auto"/>
              <w:bottom w:val="single" w:sz="6" w:space="0" w:color="auto"/>
              <w:right w:val="single" w:sz="6" w:space="0" w:color="auto"/>
            </w:tcBorders>
          </w:tcPr>
          <w:p w14:paraId="597543CD"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tcPr>
          <w:p w14:paraId="597543CE"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tcPr>
          <w:p w14:paraId="597543CF" w14:textId="77777777" w:rsidR="00287C11" w:rsidRPr="002549F0" w:rsidRDefault="00287C11" w:rsidP="00210081">
            <w:pPr>
              <w:widowControl/>
              <w:autoSpaceDE w:val="0"/>
              <w:autoSpaceDN w:val="0"/>
              <w:adjustRightInd w:val="0"/>
              <w:spacing w:after="0"/>
              <w:jc w:val="center"/>
              <w:rPr>
                <w:rFonts w:cstheme="minorHAnsi"/>
                <w:color w:val="000000"/>
                <w:szCs w:val="20"/>
              </w:rPr>
            </w:pPr>
            <w:r w:rsidRPr="002549F0">
              <w:rPr>
                <w:rFonts w:cstheme="minorHAnsi"/>
                <w:color w:val="000000"/>
                <w:szCs w:val="20"/>
              </w:rPr>
              <w:t>5,000</w:t>
            </w:r>
          </w:p>
        </w:tc>
      </w:tr>
    </w:tbl>
    <w:p w14:paraId="597543D1" w14:textId="77777777" w:rsidR="00287C11" w:rsidRDefault="00287C11" w:rsidP="00287C11">
      <w:pPr>
        <w:spacing w:before="240"/>
        <w:ind w:left="1440"/>
        <w:rPr>
          <w:noProof/>
        </w:rPr>
      </w:pPr>
      <w:r>
        <w:rPr>
          <w:noProof/>
        </w:rPr>
        <w:t>EPG_electric</w:t>
      </w:r>
      <w:r>
        <w:rPr>
          <w:noProof/>
        </w:rPr>
        <w:tab/>
        <w:t>=</w:t>
      </w:r>
      <w:r>
        <w:t xml:space="preserve"> </w:t>
      </w:r>
      <w:r>
        <w:rPr>
          <w:noProof/>
        </w:rPr>
        <w:t>Energy per gallon of mixed water used by faucet (electric water heater)</w:t>
      </w:r>
    </w:p>
    <w:p w14:paraId="597543D2" w14:textId="77777777" w:rsidR="00287C11" w:rsidRDefault="00287C11" w:rsidP="00287C11">
      <w:pPr>
        <w:ind w:left="2880"/>
        <w:rPr>
          <w:rFonts w:cs="Calibri"/>
          <w:szCs w:val="20"/>
        </w:rPr>
      </w:pPr>
      <w:r>
        <w:rPr>
          <w:rFonts w:cs="Calibri"/>
          <w:szCs w:val="20"/>
        </w:rPr>
        <w:t>= (8.33 * 1.0 * (</w:t>
      </w:r>
      <w:proofErr w:type="spellStart"/>
      <w:r>
        <w:rPr>
          <w:rFonts w:cs="Calibri"/>
          <w:szCs w:val="20"/>
        </w:rPr>
        <w:t>WaterTemp</w:t>
      </w:r>
      <w:proofErr w:type="spellEnd"/>
      <w:r>
        <w:rPr>
          <w:rFonts w:cs="Calibri"/>
          <w:szCs w:val="20"/>
        </w:rPr>
        <w:t xml:space="preserve"> - </w:t>
      </w:r>
      <w:proofErr w:type="spellStart"/>
      <w:r>
        <w:rPr>
          <w:rFonts w:cs="Calibri"/>
          <w:szCs w:val="20"/>
        </w:rPr>
        <w:t>SupplyTemp</w:t>
      </w:r>
      <w:proofErr w:type="spellEnd"/>
      <w:r>
        <w:rPr>
          <w:rFonts w:cs="Calibri"/>
          <w:szCs w:val="20"/>
        </w:rPr>
        <w:t>)) / (</w:t>
      </w:r>
      <w:proofErr w:type="spellStart"/>
      <w:r>
        <w:rPr>
          <w:rFonts w:cs="Calibri"/>
          <w:szCs w:val="20"/>
        </w:rPr>
        <w:t>RE_electric</w:t>
      </w:r>
      <w:proofErr w:type="spellEnd"/>
      <w:r>
        <w:rPr>
          <w:rFonts w:cs="Calibri"/>
          <w:szCs w:val="20"/>
        </w:rPr>
        <w:t xml:space="preserve"> * 3412)</w:t>
      </w:r>
    </w:p>
    <w:p w14:paraId="597543D3" w14:textId="77777777" w:rsidR="00287C11" w:rsidRDefault="00287C11" w:rsidP="00287C11">
      <w:pPr>
        <w:ind w:left="2880"/>
        <w:rPr>
          <w:noProof/>
          <w:szCs w:val="20"/>
        </w:rPr>
      </w:pPr>
      <w:r>
        <w:rPr>
          <w:rFonts w:cs="Calibri"/>
          <w:szCs w:val="20"/>
        </w:rPr>
        <w:t>= (8.33 * 1.0 * (90 – 54.1)) / (0.98 * 3412)</w:t>
      </w:r>
    </w:p>
    <w:p w14:paraId="597543D4" w14:textId="77777777" w:rsidR="00287C11" w:rsidRDefault="00287C11" w:rsidP="00287C11">
      <w:pPr>
        <w:ind w:left="2880"/>
        <w:rPr>
          <w:noProof/>
        </w:rPr>
      </w:pPr>
      <w:r>
        <w:rPr>
          <w:noProof/>
        </w:rPr>
        <w:t>= 0.0894 kWh/gal</w:t>
      </w:r>
    </w:p>
    <w:p w14:paraId="597543D5" w14:textId="77777777" w:rsidR="00287C11" w:rsidRDefault="00287C11" w:rsidP="00287C11">
      <w:pPr>
        <w:ind w:left="720" w:firstLine="720"/>
        <w:rPr>
          <w:rFonts w:cs="Calibri"/>
          <w:szCs w:val="20"/>
        </w:rPr>
      </w:pPr>
      <w:r>
        <w:rPr>
          <w:noProof/>
        </w:rPr>
        <w:t>8.33</w:t>
      </w:r>
      <w:r>
        <w:rPr>
          <w:noProof/>
        </w:rPr>
        <w:tab/>
      </w:r>
      <w:r>
        <w:rPr>
          <w:noProof/>
        </w:rPr>
        <w:tab/>
        <w:t xml:space="preserve">= </w:t>
      </w:r>
      <w:r>
        <w:rPr>
          <w:rFonts w:cs="Calibri"/>
          <w:szCs w:val="20"/>
        </w:rPr>
        <w:t>Specific weight of water (</w:t>
      </w:r>
      <w:proofErr w:type="spellStart"/>
      <w:r>
        <w:rPr>
          <w:rFonts w:cs="Calibri"/>
          <w:szCs w:val="20"/>
        </w:rPr>
        <w:t>lbs</w:t>
      </w:r>
      <w:proofErr w:type="spellEnd"/>
      <w:r>
        <w:rPr>
          <w:rFonts w:cs="Calibri"/>
          <w:szCs w:val="20"/>
        </w:rPr>
        <w:t>/gallon)</w:t>
      </w:r>
    </w:p>
    <w:p w14:paraId="597543D6" w14:textId="77777777" w:rsidR="00287C11" w:rsidRDefault="00287C11" w:rsidP="00287C11">
      <w:pPr>
        <w:ind w:left="720" w:firstLine="720"/>
        <w:rPr>
          <w:noProof/>
        </w:rPr>
      </w:pPr>
      <w:r>
        <w:rPr>
          <w:rFonts w:cs="Calibri"/>
          <w:szCs w:val="20"/>
        </w:rPr>
        <w:t>1.0</w:t>
      </w:r>
      <w:r>
        <w:rPr>
          <w:rFonts w:cs="Calibri"/>
          <w:szCs w:val="20"/>
        </w:rPr>
        <w:tab/>
      </w:r>
      <w:r>
        <w:rPr>
          <w:rFonts w:cs="Calibri"/>
          <w:szCs w:val="20"/>
        </w:rPr>
        <w:tab/>
        <w:t>= Heat Capacity of water (</w:t>
      </w:r>
      <w:proofErr w:type="spellStart"/>
      <w:r>
        <w:rPr>
          <w:rFonts w:cs="Calibri"/>
          <w:szCs w:val="20"/>
        </w:rPr>
        <w:t>btu</w:t>
      </w:r>
      <w:proofErr w:type="spellEnd"/>
      <w:r>
        <w:rPr>
          <w:rFonts w:cs="Calibri"/>
          <w:szCs w:val="20"/>
        </w:rPr>
        <w:t>/</w:t>
      </w:r>
      <w:proofErr w:type="spellStart"/>
      <w:r>
        <w:rPr>
          <w:rFonts w:cs="Calibri"/>
          <w:szCs w:val="20"/>
        </w:rPr>
        <w:t>lb</w:t>
      </w:r>
      <w:proofErr w:type="spellEnd"/>
      <w:r>
        <w:rPr>
          <w:rFonts w:cs="Calibri"/>
          <w:szCs w:val="20"/>
        </w:rPr>
        <w:t>-F)</w:t>
      </w:r>
    </w:p>
    <w:p w14:paraId="597543D7" w14:textId="77777777" w:rsidR="00287C11" w:rsidRDefault="00287C11" w:rsidP="00287C11">
      <w:pPr>
        <w:ind w:left="720" w:firstLine="720"/>
        <w:rPr>
          <w:noProof/>
        </w:rPr>
      </w:pPr>
      <w:r>
        <w:rPr>
          <w:noProof/>
        </w:rPr>
        <w:t>WaterTemp</w:t>
      </w:r>
      <w:r>
        <w:rPr>
          <w:noProof/>
        </w:rPr>
        <w:tab/>
        <w:t>= Assumed temperature of mixed water</w:t>
      </w:r>
    </w:p>
    <w:p w14:paraId="597543D8" w14:textId="77777777" w:rsidR="00287C11" w:rsidRDefault="00287C11" w:rsidP="00287C11">
      <w:pPr>
        <w:ind w:left="720" w:firstLine="720"/>
        <w:rPr>
          <w:noProof/>
        </w:rPr>
      </w:pPr>
      <w:r>
        <w:rPr>
          <w:noProof/>
        </w:rPr>
        <w:tab/>
      </w:r>
      <w:r>
        <w:rPr>
          <w:noProof/>
        </w:rPr>
        <w:tab/>
        <w:t xml:space="preserve">= 90F </w:t>
      </w:r>
      <w:r>
        <w:rPr>
          <w:noProof/>
          <w:vertAlign w:val="superscript"/>
        </w:rPr>
        <w:footnoteReference w:id="11"/>
      </w:r>
    </w:p>
    <w:p w14:paraId="597543D9" w14:textId="77777777" w:rsidR="00287C11" w:rsidRDefault="00287C11" w:rsidP="00287C11">
      <w:pPr>
        <w:ind w:left="720" w:firstLine="720"/>
        <w:rPr>
          <w:noProof/>
        </w:rPr>
      </w:pPr>
      <w:r>
        <w:rPr>
          <w:noProof/>
        </w:rPr>
        <w:t>SupplyTemp</w:t>
      </w:r>
      <w:r>
        <w:rPr>
          <w:noProof/>
        </w:rPr>
        <w:tab/>
        <w:t>= Assumed temperature of water entering building</w:t>
      </w:r>
    </w:p>
    <w:p w14:paraId="597543DA" w14:textId="77777777" w:rsidR="00287C11" w:rsidRDefault="00287C11" w:rsidP="00287C11">
      <w:pPr>
        <w:rPr>
          <w:noProof/>
        </w:rPr>
      </w:pPr>
      <w:r>
        <w:rPr>
          <w:noProof/>
        </w:rPr>
        <w:lastRenderedPageBreak/>
        <w:tab/>
      </w:r>
      <w:r>
        <w:rPr>
          <w:noProof/>
        </w:rPr>
        <w:tab/>
      </w:r>
      <w:r>
        <w:rPr>
          <w:noProof/>
        </w:rPr>
        <w:tab/>
      </w:r>
      <w:r>
        <w:rPr>
          <w:noProof/>
        </w:rPr>
        <w:tab/>
        <w:t xml:space="preserve">= 54.1F </w:t>
      </w:r>
      <w:r>
        <w:rPr>
          <w:noProof/>
          <w:vertAlign w:val="superscript"/>
        </w:rPr>
        <w:footnoteReference w:id="12"/>
      </w:r>
    </w:p>
    <w:p w14:paraId="597543DB" w14:textId="77777777" w:rsidR="00287C11" w:rsidRDefault="00287C11" w:rsidP="00287C11">
      <w:pPr>
        <w:ind w:left="720" w:firstLine="720"/>
        <w:rPr>
          <w:rFonts w:cs="Calibri"/>
          <w:szCs w:val="20"/>
        </w:rPr>
      </w:pPr>
      <w:proofErr w:type="spellStart"/>
      <w:r>
        <w:rPr>
          <w:rFonts w:cs="Calibri"/>
          <w:szCs w:val="20"/>
        </w:rPr>
        <w:t>RE_electric</w:t>
      </w:r>
      <w:proofErr w:type="spellEnd"/>
      <w:r>
        <w:rPr>
          <w:rFonts w:cs="Calibri"/>
          <w:szCs w:val="20"/>
        </w:rPr>
        <w:tab/>
        <w:t>= Recovery efficiency of electric water heater</w:t>
      </w:r>
    </w:p>
    <w:p w14:paraId="597543DC" w14:textId="77777777" w:rsidR="00287C11" w:rsidRDefault="00287C11" w:rsidP="00287C11">
      <w:pPr>
        <w:ind w:left="1440"/>
        <w:rPr>
          <w:rFonts w:cs="Calibri"/>
          <w:szCs w:val="20"/>
        </w:rPr>
      </w:pPr>
      <w:r>
        <w:rPr>
          <w:rFonts w:cs="Calibri"/>
          <w:szCs w:val="20"/>
        </w:rPr>
        <w:tab/>
      </w:r>
      <w:r>
        <w:rPr>
          <w:rFonts w:cs="Calibri"/>
          <w:szCs w:val="20"/>
        </w:rPr>
        <w:tab/>
        <w:t xml:space="preserve">= 98% </w:t>
      </w:r>
      <w:r>
        <w:rPr>
          <w:szCs w:val="20"/>
          <w:vertAlign w:val="superscript"/>
        </w:rPr>
        <w:footnoteReference w:id="13"/>
      </w:r>
    </w:p>
    <w:p w14:paraId="597543DD" w14:textId="77777777" w:rsidR="00287C11" w:rsidRDefault="00287C11" w:rsidP="00287C11">
      <w:pPr>
        <w:ind w:left="720" w:firstLine="720"/>
        <w:rPr>
          <w:rFonts w:cs="Calibri"/>
          <w:szCs w:val="20"/>
        </w:rPr>
      </w:pPr>
      <w:r>
        <w:rPr>
          <w:rFonts w:cs="Calibri"/>
          <w:szCs w:val="20"/>
        </w:rPr>
        <w:t>3412</w:t>
      </w:r>
      <w:r>
        <w:rPr>
          <w:rFonts w:cs="Calibri"/>
          <w:szCs w:val="20"/>
        </w:rPr>
        <w:tab/>
      </w:r>
      <w:r>
        <w:rPr>
          <w:rFonts w:cs="Calibri"/>
          <w:szCs w:val="20"/>
        </w:rPr>
        <w:tab/>
        <w:t>= Converts Btu to kWh (Btu/kWh)</w:t>
      </w:r>
    </w:p>
    <w:p w14:paraId="597543DE" w14:textId="77777777" w:rsidR="00287C11" w:rsidRDefault="00287C11" w:rsidP="00287C11">
      <w:pPr>
        <w:widowControl/>
        <w:spacing w:after="0"/>
        <w:ind w:left="2880" w:hanging="1440"/>
        <w:jc w:val="left"/>
        <w:rPr>
          <w:noProof/>
        </w:rPr>
      </w:pPr>
      <w:r w:rsidRPr="00FC6BC0">
        <w:rPr>
          <w:noProof/>
        </w:rPr>
        <w:t>ISR</w:t>
      </w:r>
      <w:r>
        <w:rPr>
          <w:noProof/>
        </w:rPr>
        <w:tab/>
        <w:t>=</w:t>
      </w:r>
      <w:r w:rsidRPr="009A2DC4">
        <w:t xml:space="preserve"> </w:t>
      </w:r>
      <w:r w:rsidRPr="009A2DC4">
        <w:rPr>
          <w:noProof/>
        </w:rPr>
        <w:t>In service rate of faucet aerators</w:t>
      </w:r>
      <w:r>
        <w:rPr>
          <w:noProof/>
        </w:rPr>
        <w:t xml:space="preserve"> dependant on install method as listed in table below</w:t>
      </w:r>
      <w:r>
        <w:rPr>
          <w:rStyle w:val="FootnoteReference"/>
          <w:noProof/>
        </w:rPr>
        <w:footnoteReference w:id="14"/>
      </w:r>
    </w:p>
    <w:p w14:paraId="597543DF" w14:textId="77777777" w:rsidR="00287C11" w:rsidRDefault="00287C11" w:rsidP="00287C11">
      <w:pPr>
        <w:widowControl/>
        <w:spacing w:after="0"/>
        <w:ind w:left="2880" w:hanging="1440"/>
        <w:jc w:val="left"/>
        <w:rPr>
          <w:noProof/>
        </w:rPr>
      </w:pPr>
    </w:p>
    <w:tbl>
      <w:tblPr>
        <w:tblW w:w="0" w:type="auto"/>
        <w:jc w:val="center"/>
        <w:tblInd w:w="3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64"/>
        <w:gridCol w:w="1387"/>
      </w:tblGrid>
      <w:tr w:rsidR="00287C11" w:rsidRPr="00606CAF" w14:paraId="597543E2" w14:textId="77777777" w:rsidTr="00210081">
        <w:trPr>
          <w:trHeight w:val="262"/>
          <w:jc w:val="center"/>
        </w:trPr>
        <w:tc>
          <w:tcPr>
            <w:tcW w:w="3264" w:type="dxa"/>
            <w:shd w:val="clear" w:color="auto" w:fill="7F7F7F" w:themeFill="text1" w:themeFillTint="80"/>
          </w:tcPr>
          <w:p w14:paraId="597543E0" w14:textId="77777777" w:rsidR="00287C11" w:rsidRPr="00606CAF" w:rsidRDefault="00287C11" w:rsidP="00210081">
            <w:pPr>
              <w:pStyle w:val="TableHeading"/>
              <w:rPr>
                <w:rFonts w:asciiTheme="minorHAnsi" w:eastAsiaTheme="minorHAnsi" w:hAnsiTheme="minorHAnsi"/>
                <w:rPrChange w:id="28" w:author="Samuel Dent" w:date="2013-12-13T06:04:00Z">
                  <w:rPr>
                    <w:rFonts w:eastAsiaTheme="minorHAnsi"/>
                  </w:rPr>
                </w:rPrChange>
              </w:rPr>
            </w:pPr>
            <w:r w:rsidRPr="00606CAF">
              <w:rPr>
                <w:rFonts w:asciiTheme="minorHAnsi" w:eastAsiaTheme="minorHAnsi" w:hAnsiTheme="minorHAnsi"/>
                <w:rPrChange w:id="29" w:author="Samuel Dent" w:date="2013-12-13T06:04:00Z">
                  <w:rPr>
                    <w:rFonts w:eastAsiaTheme="minorHAnsi"/>
                  </w:rPr>
                </w:rPrChange>
              </w:rPr>
              <w:t>Selection</w:t>
            </w:r>
          </w:p>
        </w:tc>
        <w:tc>
          <w:tcPr>
            <w:tcW w:w="1387" w:type="dxa"/>
            <w:shd w:val="clear" w:color="auto" w:fill="7F7F7F" w:themeFill="text1" w:themeFillTint="80"/>
          </w:tcPr>
          <w:p w14:paraId="597543E1" w14:textId="77777777" w:rsidR="00287C11" w:rsidRPr="00606CAF" w:rsidRDefault="00287C11" w:rsidP="00210081">
            <w:pPr>
              <w:pStyle w:val="TableHeading"/>
              <w:rPr>
                <w:rFonts w:asciiTheme="minorHAnsi" w:eastAsiaTheme="minorHAnsi" w:hAnsiTheme="minorHAnsi"/>
                <w:rPrChange w:id="30" w:author="Samuel Dent" w:date="2013-12-13T06:04:00Z">
                  <w:rPr>
                    <w:rFonts w:eastAsiaTheme="minorHAnsi"/>
                  </w:rPr>
                </w:rPrChange>
              </w:rPr>
            </w:pPr>
            <w:r w:rsidRPr="00606CAF">
              <w:rPr>
                <w:rFonts w:asciiTheme="minorHAnsi" w:eastAsiaTheme="minorHAnsi" w:hAnsiTheme="minorHAnsi"/>
                <w:rPrChange w:id="31" w:author="Samuel Dent" w:date="2013-12-13T06:04:00Z">
                  <w:rPr>
                    <w:rFonts w:eastAsiaTheme="minorHAnsi"/>
                  </w:rPr>
                </w:rPrChange>
              </w:rPr>
              <w:t>ISR</w:t>
            </w:r>
          </w:p>
        </w:tc>
      </w:tr>
      <w:tr w:rsidR="00287C11" w:rsidRPr="00606CAF" w14:paraId="597543E5" w14:textId="77777777" w:rsidTr="00210081">
        <w:trPr>
          <w:trHeight w:val="262"/>
          <w:jc w:val="center"/>
        </w:trPr>
        <w:tc>
          <w:tcPr>
            <w:tcW w:w="3264" w:type="dxa"/>
            <w:shd w:val="clear" w:color="auto" w:fill="auto"/>
          </w:tcPr>
          <w:p w14:paraId="597543E3" w14:textId="77777777" w:rsidR="00287C11" w:rsidRPr="00606CAF" w:rsidRDefault="00287C11" w:rsidP="00210081">
            <w:pPr>
              <w:pStyle w:val="TechnicalTable"/>
              <w:rPr>
                <w:rFonts w:asciiTheme="minorHAnsi" w:eastAsiaTheme="minorHAnsi" w:hAnsiTheme="minorHAnsi"/>
                <w:rPrChange w:id="32" w:author="Samuel Dent" w:date="2013-12-13T06:04:00Z">
                  <w:rPr>
                    <w:rFonts w:eastAsiaTheme="minorHAnsi"/>
                  </w:rPr>
                </w:rPrChange>
              </w:rPr>
            </w:pPr>
            <w:r w:rsidRPr="00606CAF">
              <w:rPr>
                <w:rFonts w:asciiTheme="minorHAnsi" w:eastAsiaTheme="minorHAnsi" w:hAnsiTheme="minorHAnsi"/>
                <w:rPrChange w:id="33" w:author="Samuel Dent" w:date="2013-12-13T06:04:00Z">
                  <w:rPr>
                    <w:rFonts w:eastAsiaTheme="minorHAnsi"/>
                  </w:rPr>
                </w:rPrChange>
              </w:rPr>
              <w:t>Direct Install - Deemed</w:t>
            </w:r>
          </w:p>
        </w:tc>
        <w:tc>
          <w:tcPr>
            <w:tcW w:w="1387" w:type="dxa"/>
            <w:shd w:val="clear" w:color="auto" w:fill="auto"/>
          </w:tcPr>
          <w:p w14:paraId="597543E4" w14:textId="77777777" w:rsidR="00287C11" w:rsidRPr="00606CAF" w:rsidRDefault="00287C11" w:rsidP="00210081">
            <w:pPr>
              <w:pStyle w:val="TechnicalTable"/>
              <w:rPr>
                <w:rFonts w:asciiTheme="minorHAnsi" w:eastAsiaTheme="minorHAnsi" w:hAnsiTheme="minorHAnsi"/>
                <w:rPrChange w:id="34" w:author="Samuel Dent" w:date="2013-12-13T06:04:00Z">
                  <w:rPr>
                    <w:rFonts w:eastAsiaTheme="minorHAnsi"/>
                  </w:rPr>
                </w:rPrChange>
              </w:rPr>
            </w:pPr>
            <w:r w:rsidRPr="00606CAF">
              <w:rPr>
                <w:rFonts w:asciiTheme="minorHAnsi" w:eastAsiaTheme="minorHAnsi" w:hAnsiTheme="minorHAnsi"/>
                <w:rPrChange w:id="35" w:author="Samuel Dent" w:date="2013-12-13T06:04:00Z">
                  <w:rPr>
                    <w:rFonts w:eastAsiaTheme="minorHAnsi"/>
                  </w:rPr>
                </w:rPrChange>
              </w:rPr>
              <w:t xml:space="preserve">0.95 </w:t>
            </w:r>
          </w:p>
        </w:tc>
      </w:tr>
    </w:tbl>
    <w:p w14:paraId="597543E6" w14:textId="77777777" w:rsidR="00287C11" w:rsidRDefault="00287C11" w:rsidP="00287C11">
      <w:pPr>
        <w:ind w:left="720"/>
      </w:pPr>
    </w:p>
    <w:p w14:paraId="597543E7" w14:textId="77777777" w:rsidR="00287C11" w:rsidRDefault="00287C11" w:rsidP="00287C11">
      <w:pPr>
        <w:ind w:left="180"/>
      </w:pPr>
      <w:r w:rsidRPr="00EF53B2">
        <w:rPr>
          <w:rFonts w:cs="Calibri"/>
          <w:noProof/>
          <w:szCs w:val="20"/>
        </w:rPr>
        <mc:AlternateContent>
          <mc:Choice Requires="wps">
            <w:drawing>
              <wp:inline distT="0" distB="0" distL="0" distR="0" wp14:anchorId="59754485" wp14:editId="59754486">
                <wp:extent cx="5829300" cy="2498651"/>
                <wp:effectExtent l="0" t="0" r="19050" b="16510"/>
                <wp:docPr id="317"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498651"/>
                        </a:xfrm>
                        <a:prstGeom prst="rect">
                          <a:avLst/>
                        </a:prstGeom>
                        <a:solidFill>
                          <a:srgbClr val="FFFFFF"/>
                        </a:solidFill>
                        <a:ln w="9525">
                          <a:solidFill>
                            <a:srgbClr val="000000"/>
                          </a:solidFill>
                          <a:miter lim="800000"/>
                          <a:headEnd/>
                          <a:tailEnd/>
                        </a:ln>
                      </wps:spPr>
                      <wps:txbx>
                        <w:txbxContent>
                          <w:p w14:paraId="597544A2" w14:textId="77777777" w:rsidR="00287C11" w:rsidRDefault="00287C11" w:rsidP="00287C11">
                            <w:pPr>
                              <w:rPr>
                                <w:rStyle w:val="BookTitle"/>
                              </w:rPr>
                            </w:pPr>
                            <w:r w:rsidRPr="0047702A">
                              <w:rPr>
                                <w:rStyle w:val="BookTitle"/>
                              </w:rPr>
                              <w:t>EXAMPLE</w:t>
                            </w:r>
                          </w:p>
                          <w:p w14:paraId="597544A3" w14:textId="77777777" w:rsidR="00287C11" w:rsidRDefault="00287C11" w:rsidP="00287C11">
                            <w:pPr>
                              <w:ind w:left="720"/>
                            </w:pPr>
                            <w:r w:rsidRPr="00933056">
                              <w:t xml:space="preserve">For example, a </w:t>
                            </w:r>
                            <w:r>
                              <w:t>direct installed faucet in a large office with electric DHW:</w:t>
                            </w:r>
                          </w:p>
                          <w:p w14:paraId="597544A4" w14:textId="77777777" w:rsidR="00287C11" w:rsidRDefault="00287C11" w:rsidP="00287C11">
                            <w:pPr>
                              <w:ind w:left="1440" w:hanging="720"/>
                              <w:rPr>
                                <w:noProof/>
                              </w:rPr>
                            </w:pPr>
                            <w:r>
                              <w:t xml:space="preserve"> </w:t>
                            </w:r>
                            <w:r w:rsidRPr="00FC6BC0">
                              <w:rPr>
                                <w:noProof/>
                              </w:rPr>
                              <w:t xml:space="preserve">ΔkWh  </w:t>
                            </w:r>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0.0894</w:t>
                            </w:r>
                            <w:r w:rsidRPr="002757D5">
                              <w:rPr>
                                <w:szCs w:val="20"/>
                              </w:rPr>
                              <w:t xml:space="preserve"> * </w:t>
                            </w:r>
                            <w:r>
                              <w:rPr>
                                <w:szCs w:val="20"/>
                              </w:rPr>
                              <w:t>0.95</w:t>
                            </w:r>
                          </w:p>
                          <w:p w14:paraId="597544A5" w14:textId="77777777" w:rsidR="00287C11" w:rsidRDefault="00287C11" w:rsidP="00287C11">
                            <w:pPr>
                              <w:ind w:left="720"/>
                            </w:pPr>
                            <w:r>
                              <w:tab/>
                              <w:t>= 207 kWh</w:t>
                            </w:r>
                          </w:p>
                          <w:p w14:paraId="597544A6" w14:textId="77777777" w:rsidR="00287C11" w:rsidRDefault="00287C11" w:rsidP="00287C11"/>
                          <w:p w14:paraId="597544A7" w14:textId="77777777" w:rsidR="00287C11" w:rsidRDefault="00287C11" w:rsidP="00287C11">
                            <w:pPr>
                              <w:ind w:left="720"/>
                            </w:pPr>
                            <w:r w:rsidRPr="00933056">
                              <w:t xml:space="preserve">For example, a </w:t>
                            </w:r>
                            <w:r>
                              <w:t xml:space="preserve">direct installed faucet in </w:t>
                            </w:r>
                            <w:proofErr w:type="spellStart"/>
                            <w:proofErr w:type="gramStart"/>
                            <w:r>
                              <w:t>a</w:t>
                            </w:r>
                            <w:proofErr w:type="spellEnd"/>
                            <w:proofErr w:type="gramEnd"/>
                            <w:r>
                              <w:t xml:space="preserve"> Elementary School with electric DHW:</w:t>
                            </w:r>
                          </w:p>
                          <w:p w14:paraId="597544A8" w14:textId="1E2B924B" w:rsidR="00287C11" w:rsidRDefault="00287C11" w:rsidP="00287C11">
                            <w:pPr>
                              <w:ind w:left="1440" w:hanging="720"/>
                              <w:rPr>
                                <w:noProof/>
                              </w:rPr>
                            </w:pPr>
                            <w:r>
                              <w:t xml:space="preserve"> </w:t>
                            </w:r>
                            <w:r w:rsidRPr="00FC6BC0">
                              <w:rPr>
                                <w:noProof/>
                              </w:rPr>
                              <w:t xml:space="preserve">ΔkWh  </w:t>
                            </w:r>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36" w:author="Samuel Dent" w:date="2013-12-13T06:05:00Z">
                              <w:r w:rsidDel="00606CAF">
                                <w:rPr>
                                  <w:szCs w:val="20"/>
                                </w:rPr>
                                <w:delText>750</w:delText>
                              </w:r>
                              <w:r w:rsidRPr="002757D5" w:rsidDel="00606CAF">
                                <w:rPr>
                                  <w:szCs w:val="20"/>
                                </w:rPr>
                                <w:delText xml:space="preserve"> </w:delText>
                              </w:r>
                            </w:del>
                            <w:ins w:id="37" w:author="Samuel Dent" w:date="2013-12-13T06:05: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0.0894</w:t>
                            </w:r>
                            <w:r w:rsidRPr="002757D5">
                              <w:rPr>
                                <w:szCs w:val="20"/>
                              </w:rPr>
                              <w:t xml:space="preserve"> * </w:t>
                            </w:r>
                            <w:r>
                              <w:rPr>
                                <w:szCs w:val="20"/>
                              </w:rPr>
                              <w:t>0.95</w:t>
                            </w:r>
                          </w:p>
                          <w:p w14:paraId="597544A9" w14:textId="34247192" w:rsidR="00287C11" w:rsidRPr="00942F9A" w:rsidRDefault="00287C11" w:rsidP="00287C11">
                            <w:r>
                              <w:tab/>
                            </w:r>
                            <w:r>
                              <w:tab/>
                              <w:t xml:space="preserve">= </w:t>
                            </w:r>
                            <w:del w:id="38" w:author="Samuel Dent" w:date="2013-12-13T06:06:00Z">
                              <w:r w:rsidDel="00606CAF">
                                <w:delText xml:space="preserve">69 </w:delText>
                              </w:r>
                            </w:del>
                            <w:ins w:id="39" w:author="Samuel Dent" w:date="2013-12-13T06:06:00Z">
                              <w:r w:rsidR="00606CAF">
                                <w:t>70.5</w:t>
                              </w:r>
                              <w:r w:rsidR="00606CAF">
                                <w:t xml:space="preserve"> </w:t>
                              </w:r>
                            </w:ins>
                            <w:r>
                              <w:t>kWh</w:t>
                            </w:r>
                          </w:p>
                          <w:p w14:paraId="597544AA" w14:textId="77777777" w:rsidR="00287C11" w:rsidRPr="007A11BD" w:rsidRDefault="00287C11" w:rsidP="00287C11">
                            <w:pPr>
                              <w:spacing w:after="0"/>
                              <w:ind w:left="720" w:firstLine="720"/>
                              <w:rPr>
                                <w:noProof/>
                              </w:rPr>
                            </w:pPr>
                          </w:p>
                          <w:p w14:paraId="597544AB" w14:textId="77777777" w:rsidR="00287C11" w:rsidRDefault="00287C11" w:rsidP="00287C11">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17" o:spid="_x0000_s1026" type="#_x0000_t202" style="width:459pt;height:19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">
                <v:textbox>
                  <w:txbxContent>
                    <w:p w14:paraId="597544A2" w14:textId="77777777" w:rsidR="00287C11" w:rsidRDefault="00287C11" w:rsidP="00287C11">
                      <w:pPr>
                        <w:rPr>
                          <w:rStyle w:val="BookTitle"/>
                        </w:rPr>
                      </w:pPr>
                      <w:r w:rsidRPr="0047702A">
                        <w:rPr>
                          <w:rStyle w:val="BookTitle"/>
                        </w:rPr>
                        <w:t>EXAMPLE</w:t>
                      </w:r>
                    </w:p>
                    <w:p w14:paraId="597544A3" w14:textId="77777777" w:rsidR="00287C11" w:rsidRDefault="00287C11" w:rsidP="00287C11">
                      <w:pPr>
                        <w:ind w:left="720"/>
                      </w:pPr>
                      <w:r w:rsidRPr="00933056">
                        <w:t xml:space="preserve">For example, a </w:t>
                      </w:r>
                      <w:r>
                        <w:t>direct installed faucet in a large office with electric DHW:</w:t>
                      </w:r>
                    </w:p>
                    <w:p w14:paraId="597544A4" w14:textId="77777777" w:rsidR="00287C11" w:rsidRDefault="00287C11" w:rsidP="00287C11">
                      <w:pPr>
                        <w:ind w:left="1440" w:hanging="720"/>
                        <w:rPr>
                          <w:noProof/>
                        </w:rPr>
                      </w:pPr>
                      <w:r>
                        <w:t xml:space="preserve"> </w:t>
                      </w:r>
                      <w:r w:rsidRPr="00FC6BC0">
                        <w:rPr>
                          <w:noProof/>
                        </w:rPr>
                        <w:t xml:space="preserve">ΔkWh  </w:t>
                      </w:r>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0.0894</w:t>
                      </w:r>
                      <w:r w:rsidRPr="002757D5">
                        <w:rPr>
                          <w:szCs w:val="20"/>
                        </w:rPr>
                        <w:t xml:space="preserve"> * </w:t>
                      </w:r>
                      <w:r>
                        <w:rPr>
                          <w:szCs w:val="20"/>
                        </w:rPr>
                        <w:t>0.95</w:t>
                      </w:r>
                    </w:p>
                    <w:p w14:paraId="597544A5" w14:textId="77777777" w:rsidR="00287C11" w:rsidRDefault="00287C11" w:rsidP="00287C11">
                      <w:pPr>
                        <w:ind w:left="720"/>
                      </w:pPr>
                      <w:r>
                        <w:tab/>
                        <w:t>= 207 kWh</w:t>
                      </w:r>
                    </w:p>
                    <w:p w14:paraId="597544A6" w14:textId="77777777" w:rsidR="00287C11" w:rsidRDefault="00287C11" w:rsidP="00287C11"/>
                    <w:p w14:paraId="597544A7" w14:textId="77777777" w:rsidR="00287C11" w:rsidRDefault="00287C11" w:rsidP="00287C11">
                      <w:pPr>
                        <w:ind w:left="720"/>
                      </w:pPr>
                      <w:r w:rsidRPr="00933056">
                        <w:t xml:space="preserve">For example, a </w:t>
                      </w:r>
                      <w:r>
                        <w:t xml:space="preserve">direct installed faucet in </w:t>
                      </w:r>
                      <w:proofErr w:type="spellStart"/>
                      <w:proofErr w:type="gramStart"/>
                      <w:r>
                        <w:t>a</w:t>
                      </w:r>
                      <w:proofErr w:type="spellEnd"/>
                      <w:proofErr w:type="gramEnd"/>
                      <w:r>
                        <w:t xml:space="preserve"> Elementary School with electric DHW:</w:t>
                      </w:r>
                    </w:p>
                    <w:p w14:paraId="597544A8" w14:textId="1E2B924B" w:rsidR="00287C11" w:rsidRDefault="00287C11" w:rsidP="00287C11">
                      <w:pPr>
                        <w:ind w:left="1440" w:hanging="720"/>
                        <w:rPr>
                          <w:noProof/>
                        </w:rPr>
                      </w:pPr>
                      <w:r>
                        <w:t xml:space="preserve"> </w:t>
                      </w:r>
                      <w:r w:rsidRPr="00FC6BC0">
                        <w:rPr>
                          <w:noProof/>
                        </w:rPr>
                        <w:t xml:space="preserve">ΔkWh  </w:t>
                      </w:r>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40" w:author="Samuel Dent" w:date="2013-12-13T06:05:00Z">
                        <w:r w:rsidDel="00606CAF">
                          <w:rPr>
                            <w:szCs w:val="20"/>
                          </w:rPr>
                          <w:delText>750</w:delText>
                        </w:r>
                        <w:r w:rsidRPr="002757D5" w:rsidDel="00606CAF">
                          <w:rPr>
                            <w:szCs w:val="20"/>
                          </w:rPr>
                          <w:delText xml:space="preserve"> </w:delText>
                        </w:r>
                      </w:del>
                      <w:ins w:id="41" w:author="Samuel Dent" w:date="2013-12-13T06:05: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0.0894</w:t>
                      </w:r>
                      <w:r w:rsidRPr="002757D5">
                        <w:rPr>
                          <w:szCs w:val="20"/>
                        </w:rPr>
                        <w:t xml:space="preserve"> * </w:t>
                      </w:r>
                      <w:r>
                        <w:rPr>
                          <w:szCs w:val="20"/>
                        </w:rPr>
                        <w:t>0.95</w:t>
                      </w:r>
                    </w:p>
                    <w:p w14:paraId="597544A9" w14:textId="34247192" w:rsidR="00287C11" w:rsidRPr="00942F9A" w:rsidRDefault="00287C11" w:rsidP="00287C11">
                      <w:r>
                        <w:tab/>
                      </w:r>
                      <w:r>
                        <w:tab/>
                        <w:t xml:space="preserve">= </w:t>
                      </w:r>
                      <w:del w:id="42" w:author="Samuel Dent" w:date="2013-12-13T06:06:00Z">
                        <w:r w:rsidDel="00606CAF">
                          <w:delText xml:space="preserve">69 </w:delText>
                        </w:r>
                      </w:del>
                      <w:ins w:id="43" w:author="Samuel Dent" w:date="2013-12-13T06:06:00Z">
                        <w:r w:rsidR="00606CAF">
                          <w:t>70.5</w:t>
                        </w:r>
                        <w:r w:rsidR="00606CAF">
                          <w:t xml:space="preserve"> </w:t>
                        </w:r>
                      </w:ins>
                      <w:r>
                        <w:t>kWh</w:t>
                      </w:r>
                    </w:p>
                    <w:p w14:paraId="597544AA" w14:textId="77777777" w:rsidR="00287C11" w:rsidRPr="007A11BD" w:rsidRDefault="00287C11" w:rsidP="00287C11">
                      <w:pPr>
                        <w:spacing w:after="0"/>
                        <w:ind w:left="720" w:firstLine="720"/>
                        <w:rPr>
                          <w:noProof/>
                        </w:rPr>
                      </w:pPr>
                    </w:p>
                    <w:p w14:paraId="597544AB" w14:textId="77777777" w:rsidR="00287C11" w:rsidRDefault="00287C11" w:rsidP="00287C11">
                      <w:pPr>
                        <w:ind w:left="720"/>
                      </w:pPr>
                    </w:p>
                  </w:txbxContent>
                </v:textbox>
                <w10:anchorlock/>
              </v:shape>
            </w:pict>
          </mc:Fallback>
        </mc:AlternateContent>
      </w:r>
    </w:p>
    <w:p w14:paraId="597543E8" w14:textId="77777777" w:rsidR="00287C11" w:rsidRDefault="00287C11" w:rsidP="00287C11">
      <w:pPr>
        <w:pStyle w:val="Heading6"/>
      </w:pPr>
      <w:r w:rsidRPr="00933056">
        <w:t>Summer Coincident Peak Demand Savings</w:t>
      </w:r>
    </w:p>
    <w:p w14:paraId="597543E9" w14:textId="77777777" w:rsidR="00287C11" w:rsidRPr="00933056" w:rsidRDefault="00287C11" w:rsidP="00287C11">
      <w:pPr>
        <w:ind w:left="720" w:firstLine="720"/>
        <w:rPr>
          <w:rFonts w:ascii="Times New Roman" w:hAnsi="Times New Roman"/>
          <w:noProof/>
          <w:szCs w:val="20"/>
          <w:lang w:val="nl-NL"/>
        </w:rPr>
      </w:pPr>
      <w:r w:rsidRPr="00DD641A">
        <w:rPr>
          <w:noProof/>
        </w:rPr>
        <w:t xml:space="preserve">ΔkW  = </w:t>
      </w:r>
      <w:r>
        <w:rPr>
          <w:noProof/>
        </w:rPr>
        <w:t>(</w:t>
      </w:r>
      <w:r w:rsidRPr="00DD641A">
        <w:rPr>
          <w:noProof/>
        </w:rPr>
        <w:t>ΔkWh</w:t>
      </w:r>
      <w:r>
        <w:rPr>
          <w:noProof/>
        </w:rPr>
        <w:t xml:space="preserve"> </w:t>
      </w:r>
      <w:r w:rsidRPr="00DD641A">
        <w:rPr>
          <w:noProof/>
        </w:rPr>
        <w:t>/</w:t>
      </w:r>
      <w:r>
        <w:rPr>
          <w:noProof/>
        </w:rPr>
        <w:t xml:space="preserve"> </w:t>
      </w:r>
      <w:r w:rsidRPr="00DD641A">
        <w:rPr>
          <w:noProof/>
        </w:rPr>
        <w:t>Hours</w:t>
      </w:r>
      <w:r>
        <w:rPr>
          <w:noProof/>
        </w:rPr>
        <w:t>)</w:t>
      </w:r>
      <w:r w:rsidRPr="00DD641A">
        <w:rPr>
          <w:noProof/>
        </w:rPr>
        <w:t xml:space="preserve"> * CF</w:t>
      </w:r>
    </w:p>
    <w:p w14:paraId="597543EA" w14:textId="77777777" w:rsidR="00287C11" w:rsidRDefault="00287C11" w:rsidP="00287C11">
      <w:pPr>
        <w:ind w:left="720"/>
        <w:rPr>
          <w:noProof/>
          <w:lang w:val="nl-NL"/>
        </w:rPr>
      </w:pPr>
      <w:r w:rsidRPr="00933056">
        <w:rPr>
          <w:noProof/>
          <w:lang w:val="nl-NL"/>
        </w:rPr>
        <w:t>Where:</w:t>
      </w:r>
    </w:p>
    <w:p w14:paraId="597543EB" w14:textId="77777777" w:rsidR="00287C11" w:rsidRDefault="00287C11" w:rsidP="00287C11">
      <w:pPr>
        <w:ind w:left="1440"/>
        <w:rPr>
          <w:noProof/>
        </w:rPr>
      </w:pPr>
      <w:r w:rsidRPr="00DD641A">
        <w:rPr>
          <w:noProof/>
        </w:rPr>
        <w:t>ΔkWh</w:t>
      </w:r>
      <w:r>
        <w:rPr>
          <w:noProof/>
        </w:rPr>
        <w:tab/>
        <w:t>= calculated value above on a per faucet basis</w:t>
      </w:r>
    </w:p>
    <w:p w14:paraId="597543EC" w14:textId="77777777" w:rsidR="00287C11" w:rsidRDefault="00287C11" w:rsidP="00287C11">
      <w:pPr>
        <w:ind w:left="1440"/>
      </w:pPr>
      <w:r>
        <w:rPr>
          <w:noProof/>
          <w:lang w:val="nl-NL"/>
        </w:rPr>
        <w:t xml:space="preserve">Hours </w:t>
      </w:r>
      <w:r>
        <w:rPr>
          <w:noProof/>
          <w:lang w:val="nl-NL"/>
        </w:rPr>
        <w:tab/>
        <w:t>= Annual electric DHW recovery hours for faucet use</w:t>
      </w:r>
    </w:p>
    <w:p w14:paraId="597543ED" w14:textId="77777777" w:rsidR="00287C11" w:rsidRDefault="00287C11" w:rsidP="00287C11">
      <w:pPr>
        <w:ind w:left="2160"/>
        <w:rPr>
          <w:noProof/>
        </w:rPr>
      </w:pPr>
      <w:r>
        <w:t xml:space="preserve">= </w:t>
      </w:r>
      <w:r>
        <w:rPr>
          <w:noProof/>
        </w:rPr>
        <w:t>(Usage  * 0.545</w:t>
      </w:r>
      <w:r>
        <w:rPr>
          <w:rStyle w:val="FootnoteReference"/>
          <w:noProof/>
          <w:lang w:val="nl-NL"/>
        </w:rPr>
        <w:footnoteReference w:id="15"/>
      </w:r>
      <w:r>
        <w:rPr>
          <w:noProof/>
        </w:rPr>
        <w:t xml:space="preserve"> )/GPH</w:t>
      </w:r>
    </w:p>
    <w:p w14:paraId="597543EE" w14:textId="77777777" w:rsidR="00287C11" w:rsidRDefault="00287C11" w:rsidP="00287C11">
      <w:pPr>
        <w:ind w:left="2160"/>
        <w:rPr>
          <w:noProof/>
        </w:rPr>
      </w:pPr>
      <w:r>
        <w:rPr>
          <w:noProof/>
        </w:rPr>
        <w:t>= Calculate if usage is custom, if using default usage use:</w:t>
      </w:r>
    </w:p>
    <w:tbl>
      <w:tblPr>
        <w:tblW w:w="4810" w:type="dxa"/>
        <w:jc w:val="center"/>
        <w:tblInd w:w="1290" w:type="dxa"/>
        <w:tblLayout w:type="fixed"/>
        <w:tblCellMar>
          <w:left w:w="30" w:type="dxa"/>
          <w:right w:w="30" w:type="dxa"/>
        </w:tblCellMar>
        <w:tblLook w:val="0000" w:firstRow="0" w:lastRow="0" w:firstColumn="0" w:lastColumn="0" w:noHBand="0" w:noVBand="0"/>
      </w:tblPr>
      <w:tblGrid>
        <w:gridCol w:w="3240"/>
        <w:gridCol w:w="1570"/>
      </w:tblGrid>
      <w:tr w:rsidR="00287C11" w:rsidRPr="002549F0" w14:paraId="597543F1" w14:textId="77777777" w:rsidTr="00210081">
        <w:trPr>
          <w:trHeight w:val="210"/>
          <w:jc w:val="center"/>
        </w:trPr>
        <w:tc>
          <w:tcPr>
            <w:tcW w:w="324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EF"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4"/>
              </w:rPr>
            </w:pPr>
            <w:r w:rsidRPr="002549F0">
              <w:rPr>
                <w:rFonts w:cstheme="minorHAnsi"/>
                <w:b/>
                <w:color w:val="FFFFFF" w:themeColor="background1"/>
                <w:szCs w:val="24"/>
              </w:rPr>
              <w:lastRenderedPageBreak/>
              <w:t>Building Type</w:t>
            </w:r>
          </w:p>
        </w:tc>
        <w:tc>
          <w:tcPr>
            <w:tcW w:w="15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3F0"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4"/>
              </w:rPr>
            </w:pPr>
            <w:r w:rsidRPr="002549F0">
              <w:rPr>
                <w:rFonts w:cstheme="minorHAnsi"/>
                <w:b/>
                <w:color w:val="FFFFFF" w:themeColor="background1"/>
                <w:szCs w:val="24"/>
              </w:rPr>
              <w:t>Annual Recovery Hours</w:t>
            </w:r>
          </w:p>
        </w:tc>
      </w:tr>
      <w:tr w:rsidR="00287C11" w:rsidRPr="002549F0" w14:paraId="597543F4"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3F2"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Small Office</w:t>
            </w:r>
          </w:p>
        </w:tc>
        <w:tc>
          <w:tcPr>
            <w:tcW w:w="1570" w:type="dxa"/>
            <w:tcBorders>
              <w:top w:val="single" w:sz="6" w:space="0" w:color="auto"/>
              <w:left w:val="single" w:sz="6" w:space="0" w:color="auto"/>
              <w:bottom w:val="single" w:sz="6" w:space="0" w:color="auto"/>
              <w:right w:val="single" w:sz="6" w:space="0" w:color="auto"/>
            </w:tcBorders>
          </w:tcPr>
          <w:p w14:paraId="597543F3"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19</w:t>
            </w:r>
          </w:p>
        </w:tc>
      </w:tr>
      <w:tr w:rsidR="00287C11" w:rsidRPr="002549F0" w14:paraId="597543F7" w14:textId="77777777" w:rsidTr="00210081">
        <w:trPr>
          <w:trHeight w:val="201"/>
          <w:jc w:val="center"/>
        </w:trPr>
        <w:tc>
          <w:tcPr>
            <w:tcW w:w="3240" w:type="dxa"/>
            <w:tcBorders>
              <w:top w:val="single" w:sz="6" w:space="0" w:color="auto"/>
              <w:left w:val="single" w:sz="6" w:space="0" w:color="auto"/>
              <w:bottom w:val="single" w:sz="6" w:space="0" w:color="auto"/>
              <w:right w:val="single" w:sz="6" w:space="0" w:color="auto"/>
            </w:tcBorders>
          </w:tcPr>
          <w:p w14:paraId="597543F5"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Large Office</w:t>
            </w:r>
          </w:p>
        </w:tc>
        <w:tc>
          <w:tcPr>
            <w:tcW w:w="1570" w:type="dxa"/>
            <w:tcBorders>
              <w:top w:val="single" w:sz="6" w:space="0" w:color="auto"/>
              <w:left w:val="single" w:sz="6" w:space="0" w:color="auto"/>
              <w:bottom w:val="single" w:sz="6" w:space="0" w:color="auto"/>
              <w:right w:val="single" w:sz="6" w:space="0" w:color="auto"/>
            </w:tcBorders>
          </w:tcPr>
          <w:p w14:paraId="597543F6"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84</w:t>
            </w:r>
          </w:p>
        </w:tc>
      </w:tr>
      <w:tr w:rsidR="00287C11" w:rsidRPr="002549F0" w14:paraId="597543FA" w14:textId="77777777" w:rsidTr="00210081">
        <w:trPr>
          <w:trHeight w:val="264"/>
          <w:jc w:val="center"/>
        </w:trPr>
        <w:tc>
          <w:tcPr>
            <w:tcW w:w="3240" w:type="dxa"/>
            <w:tcBorders>
              <w:top w:val="single" w:sz="6" w:space="0" w:color="auto"/>
              <w:left w:val="single" w:sz="6" w:space="0" w:color="auto"/>
              <w:bottom w:val="single" w:sz="6" w:space="0" w:color="auto"/>
              <w:right w:val="single" w:sz="6" w:space="0" w:color="auto"/>
            </w:tcBorders>
          </w:tcPr>
          <w:p w14:paraId="597543F8"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Fast Food Rest</w:t>
            </w:r>
          </w:p>
        </w:tc>
        <w:tc>
          <w:tcPr>
            <w:tcW w:w="1570" w:type="dxa"/>
            <w:tcBorders>
              <w:top w:val="single" w:sz="6" w:space="0" w:color="auto"/>
              <w:left w:val="single" w:sz="6" w:space="0" w:color="auto"/>
              <w:bottom w:val="single" w:sz="6" w:space="0" w:color="auto"/>
              <w:right w:val="single" w:sz="6" w:space="0" w:color="auto"/>
            </w:tcBorders>
          </w:tcPr>
          <w:p w14:paraId="597543F9"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49</w:t>
            </w:r>
          </w:p>
        </w:tc>
      </w:tr>
      <w:tr w:rsidR="00287C11" w:rsidRPr="002549F0" w14:paraId="597543FD" w14:textId="77777777" w:rsidTr="00210081">
        <w:trPr>
          <w:trHeight w:val="219"/>
          <w:jc w:val="center"/>
        </w:trPr>
        <w:tc>
          <w:tcPr>
            <w:tcW w:w="3240" w:type="dxa"/>
            <w:tcBorders>
              <w:top w:val="single" w:sz="6" w:space="0" w:color="auto"/>
              <w:left w:val="single" w:sz="6" w:space="0" w:color="auto"/>
              <w:bottom w:val="single" w:sz="6" w:space="0" w:color="auto"/>
              <w:right w:val="single" w:sz="6" w:space="0" w:color="auto"/>
            </w:tcBorders>
          </w:tcPr>
          <w:p w14:paraId="597543FB"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Sit-Down Rest</w:t>
            </w:r>
          </w:p>
        </w:tc>
        <w:tc>
          <w:tcPr>
            <w:tcW w:w="1570" w:type="dxa"/>
            <w:tcBorders>
              <w:top w:val="single" w:sz="6" w:space="0" w:color="auto"/>
              <w:left w:val="single" w:sz="6" w:space="0" w:color="auto"/>
              <w:bottom w:val="single" w:sz="6" w:space="0" w:color="auto"/>
              <w:right w:val="single" w:sz="6" w:space="0" w:color="auto"/>
            </w:tcBorders>
          </w:tcPr>
          <w:p w14:paraId="597543FC"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81</w:t>
            </w:r>
          </w:p>
        </w:tc>
      </w:tr>
      <w:tr w:rsidR="00287C11" w:rsidRPr="002549F0" w14:paraId="59754400" w14:textId="77777777" w:rsidTr="00210081">
        <w:trPr>
          <w:trHeight w:val="93"/>
          <w:jc w:val="center"/>
        </w:trPr>
        <w:tc>
          <w:tcPr>
            <w:tcW w:w="3240" w:type="dxa"/>
            <w:tcBorders>
              <w:top w:val="single" w:sz="6" w:space="0" w:color="auto"/>
              <w:left w:val="single" w:sz="6" w:space="0" w:color="auto"/>
              <w:bottom w:val="single" w:sz="6" w:space="0" w:color="auto"/>
              <w:right w:val="single" w:sz="6" w:space="0" w:color="auto"/>
            </w:tcBorders>
          </w:tcPr>
          <w:p w14:paraId="597543FE"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Retail</w:t>
            </w:r>
          </w:p>
        </w:tc>
        <w:tc>
          <w:tcPr>
            <w:tcW w:w="1570" w:type="dxa"/>
            <w:tcBorders>
              <w:top w:val="single" w:sz="6" w:space="0" w:color="auto"/>
              <w:left w:val="single" w:sz="6" w:space="0" w:color="auto"/>
              <w:bottom w:val="single" w:sz="6" w:space="0" w:color="auto"/>
              <w:right w:val="single" w:sz="6" w:space="0" w:color="auto"/>
            </w:tcBorders>
          </w:tcPr>
          <w:p w14:paraId="597543FF"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19</w:t>
            </w:r>
          </w:p>
        </w:tc>
      </w:tr>
      <w:tr w:rsidR="00287C11" w:rsidRPr="002549F0" w14:paraId="59754403" w14:textId="77777777" w:rsidTr="00210081">
        <w:trPr>
          <w:trHeight w:val="156"/>
          <w:jc w:val="center"/>
        </w:trPr>
        <w:tc>
          <w:tcPr>
            <w:tcW w:w="3240" w:type="dxa"/>
            <w:tcBorders>
              <w:top w:val="single" w:sz="6" w:space="0" w:color="auto"/>
              <w:left w:val="single" w:sz="6" w:space="0" w:color="auto"/>
              <w:bottom w:val="single" w:sz="6" w:space="0" w:color="auto"/>
              <w:right w:val="single" w:sz="6" w:space="0" w:color="auto"/>
            </w:tcBorders>
          </w:tcPr>
          <w:p w14:paraId="59754401"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Grocery</w:t>
            </w:r>
          </w:p>
        </w:tc>
        <w:tc>
          <w:tcPr>
            <w:tcW w:w="1570" w:type="dxa"/>
            <w:tcBorders>
              <w:top w:val="single" w:sz="6" w:space="0" w:color="auto"/>
              <w:left w:val="single" w:sz="6" w:space="0" w:color="auto"/>
              <w:bottom w:val="single" w:sz="6" w:space="0" w:color="auto"/>
              <w:right w:val="single" w:sz="6" w:space="0" w:color="auto"/>
            </w:tcBorders>
          </w:tcPr>
          <w:p w14:paraId="59754402"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19</w:t>
            </w:r>
          </w:p>
        </w:tc>
      </w:tr>
      <w:tr w:rsidR="00287C11" w:rsidRPr="002549F0" w14:paraId="59754406" w14:textId="77777777" w:rsidTr="00210081">
        <w:trPr>
          <w:trHeight w:val="192"/>
          <w:jc w:val="center"/>
        </w:trPr>
        <w:tc>
          <w:tcPr>
            <w:tcW w:w="3240" w:type="dxa"/>
            <w:tcBorders>
              <w:top w:val="single" w:sz="6" w:space="0" w:color="auto"/>
              <w:left w:val="single" w:sz="6" w:space="0" w:color="auto"/>
              <w:bottom w:val="single" w:sz="6" w:space="0" w:color="auto"/>
              <w:right w:val="single" w:sz="6" w:space="0" w:color="auto"/>
            </w:tcBorders>
          </w:tcPr>
          <w:p w14:paraId="59754404"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Warehouse</w:t>
            </w:r>
          </w:p>
        </w:tc>
        <w:tc>
          <w:tcPr>
            <w:tcW w:w="1570" w:type="dxa"/>
            <w:tcBorders>
              <w:top w:val="single" w:sz="6" w:space="0" w:color="auto"/>
              <w:left w:val="single" w:sz="6" w:space="0" w:color="auto"/>
              <w:bottom w:val="single" w:sz="6" w:space="0" w:color="auto"/>
              <w:right w:val="single" w:sz="6" w:space="0" w:color="auto"/>
            </w:tcBorders>
          </w:tcPr>
          <w:p w14:paraId="59754405"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19</w:t>
            </w:r>
          </w:p>
        </w:tc>
      </w:tr>
      <w:tr w:rsidR="00287C11" w:rsidRPr="002549F0" w14:paraId="59754409"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07"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Elementary School</w:t>
            </w:r>
          </w:p>
        </w:tc>
        <w:tc>
          <w:tcPr>
            <w:tcW w:w="1570" w:type="dxa"/>
            <w:tcBorders>
              <w:top w:val="single" w:sz="6" w:space="0" w:color="auto"/>
              <w:left w:val="single" w:sz="6" w:space="0" w:color="auto"/>
              <w:bottom w:val="single" w:sz="6" w:space="0" w:color="auto"/>
              <w:right w:val="single" w:sz="6" w:space="0" w:color="auto"/>
            </w:tcBorders>
          </w:tcPr>
          <w:p w14:paraId="59754408"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28</w:t>
            </w:r>
          </w:p>
        </w:tc>
      </w:tr>
      <w:tr w:rsidR="00287C11" w:rsidRPr="002549F0" w14:paraId="5975440C" w14:textId="77777777" w:rsidTr="00210081">
        <w:trPr>
          <w:trHeight w:val="111"/>
          <w:jc w:val="center"/>
        </w:trPr>
        <w:tc>
          <w:tcPr>
            <w:tcW w:w="3240" w:type="dxa"/>
            <w:tcBorders>
              <w:top w:val="single" w:sz="6" w:space="0" w:color="auto"/>
              <w:left w:val="single" w:sz="6" w:space="0" w:color="auto"/>
              <w:bottom w:val="single" w:sz="6" w:space="0" w:color="auto"/>
              <w:right w:val="single" w:sz="6" w:space="0" w:color="auto"/>
            </w:tcBorders>
          </w:tcPr>
          <w:p w14:paraId="5975440A" w14:textId="77777777" w:rsidR="00287C11" w:rsidRPr="002549F0" w:rsidRDefault="00287C11" w:rsidP="00210081">
            <w:pPr>
              <w:widowControl/>
              <w:autoSpaceDE w:val="0"/>
              <w:autoSpaceDN w:val="0"/>
              <w:adjustRightInd w:val="0"/>
              <w:spacing w:after="0"/>
              <w:jc w:val="center"/>
              <w:rPr>
                <w:rFonts w:cstheme="minorHAnsi"/>
                <w:color w:val="000000"/>
                <w:szCs w:val="24"/>
              </w:rPr>
            </w:pPr>
            <w:proofErr w:type="spellStart"/>
            <w:r w:rsidRPr="002549F0">
              <w:rPr>
                <w:rFonts w:cstheme="minorHAnsi"/>
                <w:color w:val="000000"/>
                <w:szCs w:val="24"/>
              </w:rPr>
              <w:t>Jr</w:t>
            </w:r>
            <w:proofErr w:type="spellEnd"/>
            <w:r w:rsidRPr="002549F0">
              <w:rPr>
                <w:rFonts w:cstheme="minorHAnsi"/>
                <w:color w:val="000000"/>
                <w:szCs w:val="24"/>
              </w:rPr>
              <w:t xml:space="preserve"> High/High School</w:t>
            </w:r>
          </w:p>
        </w:tc>
        <w:tc>
          <w:tcPr>
            <w:tcW w:w="1570" w:type="dxa"/>
            <w:tcBorders>
              <w:top w:val="single" w:sz="6" w:space="0" w:color="auto"/>
              <w:left w:val="single" w:sz="6" w:space="0" w:color="auto"/>
              <w:bottom w:val="single" w:sz="6" w:space="0" w:color="auto"/>
              <w:right w:val="single" w:sz="6" w:space="0" w:color="auto"/>
            </w:tcBorders>
          </w:tcPr>
          <w:p w14:paraId="5975440B"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84</w:t>
            </w:r>
          </w:p>
        </w:tc>
      </w:tr>
      <w:tr w:rsidR="00287C11" w:rsidRPr="002549F0" w14:paraId="5975440F" w14:textId="77777777" w:rsidTr="00210081">
        <w:trPr>
          <w:trHeight w:val="174"/>
          <w:jc w:val="center"/>
        </w:trPr>
        <w:tc>
          <w:tcPr>
            <w:tcW w:w="3240" w:type="dxa"/>
            <w:tcBorders>
              <w:top w:val="single" w:sz="6" w:space="0" w:color="auto"/>
              <w:left w:val="single" w:sz="6" w:space="0" w:color="auto"/>
              <w:bottom w:val="single" w:sz="6" w:space="0" w:color="auto"/>
              <w:right w:val="single" w:sz="6" w:space="0" w:color="auto"/>
            </w:tcBorders>
          </w:tcPr>
          <w:p w14:paraId="5975440D"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Health</w:t>
            </w:r>
          </w:p>
        </w:tc>
        <w:tc>
          <w:tcPr>
            <w:tcW w:w="1570" w:type="dxa"/>
            <w:tcBorders>
              <w:top w:val="single" w:sz="6" w:space="0" w:color="auto"/>
              <w:left w:val="single" w:sz="6" w:space="0" w:color="auto"/>
              <w:bottom w:val="single" w:sz="6" w:space="0" w:color="auto"/>
              <w:right w:val="single" w:sz="6" w:space="0" w:color="auto"/>
            </w:tcBorders>
          </w:tcPr>
          <w:p w14:paraId="5975440E"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84</w:t>
            </w:r>
          </w:p>
        </w:tc>
      </w:tr>
      <w:tr w:rsidR="00287C11" w:rsidRPr="002549F0" w14:paraId="59754412" w14:textId="77777777" w:rsidTr="00210081">
        <w:trPr>
          <w:trHeight w:val="138"/>
          <w:jc w:val="center"/>
        </w:trPr>
        <w:tc>
          <w:tcPr>
            <w:tcW w:w="3240" w:type="dxa"/>
            <w:tcBorders>
              <w:top w:val="single" w:sz="6" w:space="0" w:color="auto"/>
              <w:left w:val="single" w:sz="6" w:space="0" w:color="auto"/>
              <w:bottom w:val="single" w:sz="6" w:space="0" w:color="auto"/>
              <w:right w:val="single" w:sz="6" w:space="0" w:color="auto"/>
            </w:tcBorders>
          </w:tcPr>
          <w:p w14:paraId="59754410"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Motel</w:t>
            </w:r>
          </w:p>
        </w:tc>
        <w:tc>
          <w:tcPr>
            <w:tcW w:w="1570" w:type="dxa"/>
            <w:tcBorders>
              <w:top w:val="single" w:sz="6" w:space="0" w:color="auto"/>
              <w:left w:val="single" w:sz="6" w:space="0" w:color="auto"/>
              <w:bottom w:val="single" w:sz="6" w:space="0" w:color="auto"/>
              <w:right w:val="single" w:sz="6" w:space="0" w:color="auto"/>
            </w:tcBorders>
          </w:tcPr>
          <w:p w14:paraId="59754411"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9</w:t>
            </w:r>
          </w:p>
        </w:tc>
      </w:tr>
      <w:tr w:rsidR="00287C11" w:rsidRPr="002549F0" w14:paraId="59754415"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13"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Hotel</w:t>
            </w:r>
          </w:p>
        </w:tc>
        <w:tc>
          <w:tcPr>
            <w:tcW w:w="1570" w:type="dxa"/>
            <w:tcBorders>
              <w:top w:val="single" w:sz="6" w:space="0" w:color="auto"/>
              <w:left w:val="single" w:sz="6" w:space="0" w:color="auto"/>
              <w:bottom w:val="single" w:sz="6" w:space="0" w:color="auto"/>
              <w:right w:val="single" w:sz="6" w:space="0" w:color="auto"/>
            </w:tcBorders>
          </w:tcPr>
          <w:p w14:paraId="59754414"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7</w:t>
            </w:r>
          </w:p>
        </w:tc>
      </w:tr>
      <w:tr w:rsidR="00287C11" w:rsidRPr="002549F0" w14:paraId="59754418"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16"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Other</w:t>
            </w:r>
          </w:p>
        </w:tc>
        <w:tc>
          <w:tcPr>
            <w:tcW w:w="1570" w:type="dxa"/>
            <w:tcBorders>
              <w:top w:val="single" w:sz="6" w:space="0" w:color="auto"/>
              <w:left w:val="single" w:sz="6" w:space="0" w:color="auto"/>
              <w:bottom w:val="single" w:sz="6" w:space="0" w:color="auto"/>
              <w:right w:val="single" w:sz="6" w:space="0" w:color="auto"/>
            </w:tcBorders>
          </w:tcPr>
          <w:p w14:paraId="59754417"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37</w:t>
            </w:r>
          </w:p>
        </w:tc>
      </w:tr>
    </w:tbl>
    <w:p w14:paraId="59754419" w14:textId="77777777" w:rsidR="00287C11" w:rsidRDefault="00287C11" w:rsidP="00287C11">
      <w:pPr>
        <w:ind w:left="2160"/>
      </w:pPr>
    </w:p>
    <w:p w14:paraId="5975441A" w14:textId="77777777" w:rsidR="00287C11" w:rsidRDefault="00287C11" w:rsidP="00287C11">
      <w:pPr>
        <w:ind w:left="720" w:firstLine="720"/>
      </w:pPr>
      <w:proofErr w:type="gramStart"/>
      <w:r>
        <w:t>Where :</w:t>
      </w:r>
      <w:proofErr w:type="gramEnd"/>
      <w:r>
        <w:t xml:space="preserve">  </w:t>
      </w:r>
    </w:p>
    <w:p w14:paraId="5975441B" w14:textId="77777777" w:rsidR="00287C11" w:rsidRDefault="00287C11" w:rsidP="00287C11">
      <w:pPr>
        <w:ind w:left="2160"/>
      </w:pPr>
      <w:r>
        <w:t>GPH</w:t>
      </w:r>
      <w:r>
        <w:tab/>
        <w:t>= Gallons per hour recovery of electric water heater calculated for 65.9F temp rise (120-54.1), 98% recovery efficiency, and typical 12kW electric resistance storage tank.</w:t>
      </w:r>
    </w:p>
    <w:p w14:paraId="5975441C" w14:textId="77777777" w:rsidR="00287C11" w:rsidRDefault="00287C11" w:rsidP="00287C11">
      <w:pPr>
        <w:ind w:left="1440" w:firstLine="720"/>
      </w:pPr>
      <w:r>
        <w:t>= 73</w:t>
      </w:r>
    </w:p>
    <w:p w14:paraId="5975441D" w14:textId="77777777" w:rsidR="00287C11" w:rsidRDefault="00287C11" w:rsidP="00287C11">
      <w:pPr>
        <w:ind w:left="1440"/>
        <w:rPr>
          <w:noProof/>
          <w:lang w:val="nl-NL"/>
        </w:rPr>
      </w:pPr>
      <w:r>
        <w:rPr>
          <w:noProof/>
          <w:lang w:val="nl-NL"/>
        </w:rPr>
        <w:t>CF</w:t>
      </w:r>
      <w:r>
        <w:rPr>
          <w:noProof/>
          <w:lang w:val="nl-NL"/>
        </w:rPr>
        <w:tab/>
        <w:t>=</w:t>
      </w:r>
      <w:r w:rsidRPr="00C117CF">
        <w:t xml:space="preserve"> </w:t>
      </w:r>
      <w:r>
        <w:rPr>
          <w:noProof/>
          <w:lang w:val="nl-NL"/>
        </w:rPr>
        <w:t>Coincidence</w:t>
      </w:r>
      <w:r w:rsidRPr="00C117CF">
        <w:rPr>
          <w:noProof/>
          <w:lang w:val="nl-NL"/>
        </w:rPr>
        <w:t xml:space="preserve"> Factor for electric load reduction</w:t>
      </w:r>
    </w:p>
    <w:p w14:paraId="5975441E" w14:textId="77777777" w:rsidR="00287C11" w:rsidRDefault="00287C11" w:rsidP="00287C11">
      <w:pPr>
        <w:ind w:left="2160"/>
        <w:rPr>
          <w:noProof/>
          <w:lang w:val="nl-NL"/>
        </w:rPr>
      </w:pPr>
      <w:r>
        <w:rPr>
          <w:noProof/>
          <w:lang w:val="nl-NL"/>
        </w:rPr>
        <w:t>= Dependent on building type</w:t>
      </w:r>
      <w:r>
        <w:rPr>
          <w:rStyle w:val="FootnoteReference"/>
          <w:noProof/>
          <w:lang w:val="nl-NL"/>
        </w:rPr>
        <w:footnoteReference w:id="16"/>
      </w:r>
    </w:p>
    <w:tbl>
      <w:tblPr>
        <w:tblW w:w="4810" w:type="dxa"/>
        <w:jc w:val="center"/>
        <w:tblInd w:w="1290" w:type="dxa"/>
        <w:tblLayout w:type="fixed"/>
        <w:tblCellMar>
          <w:left w:w="30" w:type="dxa"/>
          <w:right w:w="30" w:type="dxa"/>
        </w:tblCellMar>
        <w:tblLook w:val="0000" w:firstRow="0" w:lastRow="0" w:firstColumn="0" w:lastColumn="0" w:noHBand="0" w:noVBand="0"/>
      </w:tblPr>
      <w:tblGrid>
        <w:gridCol w:w="3240"/>
        <w:gridCol w:w="1570"/>
      </w:tblGrid>
      <w:tr w:rsidR="00287C11" w:rsidRPr="002549F0" w14:paraId="59754421" w14:textId="77777777" w:rsidTr="00210081">
        <w:trPr>
          <w:trHeight w:val="210"/>
          <w:jc w:val="center"/>
        </w:trPr>
        <w:tc>
          <w:tcPr>
            <w:tcW w:w="324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41F"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4"/>
              </w:rPr>
            </w:pPr>
            <w:r w:rsidRPr="002549F0">
              <w:rPr>
                <w:rFonts w:cstheme="minorHAnsi"/>
                <w:b/>
                <w:color w:val="FFFFFF" w:themeColor="background1"/>
                <w:szCs w:val="24"/>
              </w:rPr>
              <w:t>Building Type</w:t>
            </w:r>
          </w:p>
        </w:tc>
        <w:tc>
          <w:tcPr>
            <w:tcW w:w="15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9754420" w14:textId="77777777" w:rsidR="00287C11" w:rsidRPr="002549F0" w:rsidRDefault="00287C11" w:rsidP="00210081">
            <w:pPr>
              <w:widowControl/>
              <w:autoSpaceDE w:val="0"/>
              <w:autoSpaceDN w:val="0"/>
              <w:adjustRightInd w:val="0"/>
              <w:spacing w:after="0"/>
              <w:jc w:val="center"/>
              <w:rPr>
                <w:rFonts w:cstheme="minorHAnsi"/>
                <w:b/>
                <w:color w:val="FFFFFF" w:themeColor="background1"/>
                <w:szCs w:val="24"/>
              </w:rPr>
            </w:pPr>
            <w:r w:rsidRPr="002549F0">
              <w:rPr>
                <w:rFonts w:cstheme="minorHAnsi"/>
                <w:b/>
                <w:color w:val="FFFFFF" w:themeColor="background1"/>
                <w:szCs w:val="24"/>
              </w:rPr>
              <w:t>Coincidence Factor</w:t>
            </w:r>
          </w:p>
        </w:tc>
      </w:tr>
      <w:tr w:rsidR="00287C11" w:rsidRPr="002549F0" w14:paraId="59754424"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22"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Small Office</w:t>
            </w:r>
          </w:p>
        </w:tc>
        <w:tc>
          <w:tcPr>
            <w:tcW w:w="1570" w:type="dxa"/>
            <w:tcBorders>
              <w:top w:val="single" w:sz="6" w:space="0" w:color="auto"/>
              <w:left w:val="single" w:sz="6" w:space="0" w:color="auto"/>
              <w:bottom w:val="single" w:sz="6" w:space="0" w:color="auto"/>
              <w:right w:val="single" w:sz="6" w:space="0" w:color="auto"/>
            </w:tcBorders>
          </w:tcPr>
          <w:p w14:paraId="59754423"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0.0064</w:t>
            </w:r>
          </w:p>
        </w:tc>
      </w:tr>
      <w:tr w:rsidR="00287C11" w:rsidRPr="002549F0" w14:paraId="59754427" w14:textId="77777777" w:rsidTr="00210081">
        <w:trPr>
          <w:trHeight w:val="201"/>
          <w:jc w:val="center"/>
        </w:trPr>
        <w:tc>
          <w:tcPr>
            <w:tcW w:w="3240" w:type="dxa"/>
            <w:tcBorders>
              <w:top w:val="single" w:sz="6" w:space="0" w:color="auto"/>
              <w:left w:val="single" w:sz="6" w:space="0" w:color="auto"/>
              <w:bottom w:val="single" w:sz="6" w:space="0" w:color="auto"/>
              <w:right w:val="single" w:sz="6" w:space="0" w:color="auto"/>
            </w:tcBorders>
          </w:tcPr>
          <w:p w14:paraId="59754425"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Large Office</w:t>
            </w:r>
          </w:p>
        </w:tc>
        <w:tc>
          <w:tcPr>
            <w:tcW w:w="1570" w:type="dxa"/>
            <w:tcBorders>
              <w:top w:val="single" w:sz="6" w:space="0" w:color="auto"/>
              <w:left w:val="single" w:sz="6" w:space="0" w:color="auto"/>
              <w:bottom w:val="single" w:sz="6" w:space="0" w:color="auto"/>
              <w:right w:val="single" w:sz="6" w:space="0" w:color="auto"/>
            </w:tcBorders>
          </w:tcPr>
          <w:p w14:paraId="59754426"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0.0288</w:t>
            </w:r>
          </w:p>
        </w:tc>
      </w:tr>
      <w:tr w:rsidR="00287C11" w:rsidRPr="002549F0" w14:paraId="5975442A" w14:textId="77777777" w:rsidTr="00210081">
        <w:trPr>
          <w:trHeight w:val="264"/>
          <w:jc w:val="center"/>
        </w:trPr>
        <w:tc>
          <w:tcPr>
            <w:tcW w:w="3240" w:type="dxa"/>
            <w:tcBorders>
              <w:top w:val="single" w:sz="6" w:space="0" w:color="auto"/>
              <w:left w:val="single" w:sz="6" w:space="0" w:color="auto"/>
              <w:bottom w:val="single" w:sz="6" w:space="0" w:color="auto"/>
              <w:right w:val="single" w:sz="6" w:space="0" w:color="auto"/>
            </w:tcBorders>
          </w:tcPr>
          <w:p w14:paraId="59754428"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Fast Food Rest</w:t>
            </w:r>
          </w:p>
        </w:tc>
        <w:tc>
          <w:tcPr>
            <w:tcW w:w="1570" w:type="dxa"/>
            <w:tcBorders>
              <w:top w:val="single" w:sz="6" w:space="0" w:color="auto"/>
              <w:left w:val="single" w:sz="6" w:space="0" w:color="auto"/>
              <w:bottom w:val="single" w:sz="6" w:space="0" w:color="auto"/>
              <w:right w:val="single" w:sz="6" w:space="0" w:color="auto"/>
            </w:tcBorders>
          </w:tcPr>
          <w:p w14:paraId="59754429"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0.0084</w:t>
            </w:r>
          </w:p>
        </w:tc>
      </w:tr>
      <w:tr w:rsidR="00287C11" w:rsidRPr="002549F0" w14:paraId="5975442D" w14:textId="77777777" w:rsidTr="00210081">
        <w:trPr>
          <w:trHeight w:val="219"/>
          <w:jc w:val="center"/>
        </w:trPr>
        <w:tc>
          <w:tcPr>
            <w:tcW w:w="3240" w:type="dxa"/>
            <w:tcBorders>
              <w:top w:val="single" w:sz="6" w:space="0" w:color="auto"/>
              <w:left w:val="single" w:sz="6" w:space="0" w:color="auto"/>
              <w:bottom w:val="single" w:sz="6" w:space="0" w:color="auto"/>
              <w:right w:val="single" w:sz="6" w:space="0" w:color="auto"/>
            </w:tcBorders>
          </w:tcPr>
          <w:p w14:paraId="5975442B"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Sit-Down Rest</w:t>
            </w:r>
          </w:p>
        </w:tc>
        <w:tc>
          <w:tcPr>
            <w:tcW w:w="1570" w:type="dxa"/>
            <w:tcBorders>
              <w:top w:val="single" w:sz="6" w:space="0" w:color="auto"/>
              <w:left w:val="single" w:sz="6" w:space="0" w:color="auto"/>
              <w:bottom w:val="single" w:sz="6" w:space="0" w:color="auto"/>
              <w:right w:val="single" w:sz="6" w:space="0" w:color="auto"/>
            </w:tcBorders>
          </w:tcPr>
          <w:p w14:paraId="5975442C"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0.0184</w:t>
            </w:r>
          </w:p>
        </w:tc>
      </w:tr>
      <w:tr w:rsidR="00287C11" w:rsidRPr="002549F0" w14:paraId="59754430" w14:textId="77777777" w:rsidTr="00210081">
        <w:trPr>
          <w:trHeight w:val="93"/>
          <w:jc w:val="center"/>
        </w:trPr>
        <w:tc>
          <w:tcPr>
            <w:tcW w:w="3240" w:type="dxa"/>
            <w:tcBorders>
              <w:top w:val="single" w:sz="6" w:space="0" w:color="auto"/>
              <w:left w:val="single" w:sz="6" w:space="0" w:color="auto"/>
              <w:bottom w:val="single" w:sz="6" w:space="0" w:color="auto"/>
              <w:right w:val="single" w:sz="6" w:space="0" w:color="auto"/>
            </w:tcBorders>
          </w:tcPr>
          <w:p w14:paraId="5975442E"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Retail</w:t>
            </w:r>
          </w:p>
        </w:tc>
        <w:tc>
          <w:tcPr>
            <w:tcW w:w="1570" w:type="dxa"/>
            <w:tcBorders>
              <w:top w:val="single" w:sz="6" w:space="0" w:color="auto"/>
              <w:left w:val="single" w:sz="6" w:space="0" w:color="auto"/>
              <w:bottom w:val="single" w:sz="6" w:space="0" w:color="auto"/>
              <w:right w:val="single" w:sz="6" w:space="0" w:color="auto"/>
            </w:tcBorders>
          </w:tcPr>
          <w:p w14:paraId="5975442F"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0.0043</w:t>
            </w:r>
          </w:p>
        </w:tc>
      </w:tr>
      <w:tr w:rsidR="00287C11" w:rsidRPr="002549F0" w14:paraId="59754433" w14:textId="77777777" w:rsidTr="00210081">
        <w:trPr>
          <w:trHeight w:val="156"/>
          <w:jc w:val="center"/>
        </w:trPr>
        <w:tc>
          <w:tcPr>
            <w:tcW w:w="3240" w:type="dxa"/>
            <w:tcBorders>
              <w:top w:val="single" w:sz="6" w:space="0" w:color="auto"/>
              <w:left w:val="single" w:sz="6" w:space="0" w:color="auto"/>
              <w:bottom w:val="single" w:sz="6" w:space="0" w:color="auto"/>
              <w:right w:val="single" w:sz="6" w:space="0" w:color="auto"/>
            </w:tcBorders>
          </w:tcPr>
          <w:p w14:paraId="59754431"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Grocery</w:t>
            </w:r>
          </w:p>
        </w:tc>
        <w:tc>
          <w:tcPr>
            <w:tcW w:w="1570" w:type="dxa"/>
            <w:tcBorders>
              <w:top w:val="single" w:sz="6" w:space="0" w:color="auto"/>
              <w:left w:val="single" w:sz="6" w:space="0" w:color="auto"/>
              <w:bottom w:val="single" w:sz="6" w:space="0" w:color="auto"/>
              <w:right w:val="single" w:sz="6" w:space="0" w:color="auto"/>
            </w:tcBorders>
          </w:tcPr>
          <w:p w14:paraId="59754432"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0.0043</w:t>
            </w:r>
          </w:p>
        </w:tc>
      </w:tr>
      <w:tr w:rsidR="00287C11" w:rsidRPr="002549F0" w14:paraId="59754436" w14:textId="77777777" w:rsidTr="00210081">
        <w:trPr>
          <w:trHeight w:val="192"/>
          <w:jc w:val="center"/>
        </w:trPr>
        <w:tc>
          <w:tcPr>
            <w:tcW w:w="3240" w:type="dxa"/>
            <w:tcBorders>
              <w:top w:val="single" w:sz="6" w:space="0" w:color="auto"/>
              <w:left w:val="single" w:sz="6" w:space="0" w:color="auto"/>
              <w:bottom w:val="single" w:sz="6" w:space="0" w:color="auto"/>
              <w:right w:val="single" w:sz="6" w:space="0" w:color="auto"/>
            </w:tcBorders>
          </w:tcPr>
          <w:p w14:paraId="59754434"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Warehouse</w:t>
            </w:r>
          </w:p>
        </w:tc>
        <w:tc>
          <w:tcPr>
            <w:tcW w:w="1570" w:type="dxa"/>
            <w:tcBorders>
              <w:top w:val="single" w:sz="6" w:space="0" w:color="auto"/>
              <w:left w:val="single" w:sz="6" w:space="0" w:color="auto"/>
              <w:bottom w:val="single" w:sz="6" w:space="0" w:color="auto"/>
              <w:right w:val="single" w:sz="6" w:space="0" w:color="auto"/>
            </w:tcBorders>
          </w:tcPr>
          <w:p w14:paraId="59754435"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0.0064</w:t>
            </w:r>
          </w:p>
        </w:tc>
      </w:tr>
      <w:tr w:rsidR="00287C11" w:rsidRPr="002549F0" w14:paraId="59754439"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37"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Elementary School</w:t>
            </w:r>
          </w:p>
        </w:tc>
        <w:tc>
          <w:tcPr>
            <w:tcW w:w="1570" w:type="dxa"/>
            <w:tcBorders>
              <w:top w:val="single" w:sz="6" w:space="0" w:color="auto"/>
              <w:left w:val="single" w:sz="6" w:space="0" w:color="auto"/>
              <w:bottom w:val="single" w:sz="6" w:space="0" w:color="auto"/>
              <w:right w:val="single" w:sz="6" w:space="0" w:color="auto"/>
            </w:tcBorders>
          </w:tcPr>
          <w:p w14:paraId="59754438"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0.0096</w:t>
            </w:r>
          </w:p>
        </w:tc>
      </w:tr>
      <w:tr w:rsidR="00287C11" w:rsidRPr="002549F0" w14:paraId="5975443C" w14:textId="77777777" w:rsidTr="00210081">
        <w:trPr>
          <w:trHeight w:val="111"/>
          <w:jc w:val="center"/>
        </w:trPr>
        <w:tc>
          <w:tcPr>
            <w:tcW w:w="3240" w:type="dxa"/>
            <w:tcBorders>
              <w:top w:val="single" w:sz="6" w:space="0" w:color="auto"/>
              <w:left w:val="single" w:sz="6" w:space="0" w:color="auto"/>
              <w:bottom w:val="single" w:sz="6" w:space="0" w:color="auto"/>
              <w:right w:val="single" w:sz="6" w:space="0" w:color="auto"/>
            </w:tcBorders>
          </w:tcPr>
          <w:p w14:paraId="5975443A" w14:textId="77777777" w:rsidR="00287C11" w:rsidRPr="002549F0" w:rsidRDefault="00287C11" w:rsidP="00210081">
            <w:pPr>
              <w:widowControl/>
              <w:autoSpaceDE w:val="0"/>
              <w:autoSpaceDN w:val="0"/>
              <w:adjustRightInd w:val="0"/>
              <w:spacing w:after="0"/>
              <w:jc w:val="center"/>
              <w:rPr>
                <w:rFonts w:cstheme="minorHAnsi"/>
                <w:color w:val="000000"/>
                <w:szCs w:val="24"/>
              </w:rPr>
            </w:pPr>
            <w:proofErr w:type="spellStart"/>
            <w:r w:rsidRPr="002549F0">
              <w:rPr>
                <w:rFonts w:cstheme="minorHAnsi"/>
                <w:color w:val="000000"/>
                <w:szCs w:val="24"/>
              </w:rPr>
              <w:t>Jr</w:t>
            </w:r>
            <w:proofErr w:type="spellEnd"/>
            <w:r w:rsidRPr="002549F0">
              <w:rPr>
                <w:rFonts w:cstheme="minorHAnsi"/>
                <w:color w:val="000000"/>
                <w:szCs w:val="24"/>
              </w:rPr>
              <w:t xml:space="preserve"> High/High School</w:t>
            </w:r>
          </w:p>
        </w:tc>
        <w:tc>
          <w:tcPr>
            <w:tcW w:w="1570" w:type="dxa"/>
            <w:tcBorders>
              <w:top w:val="single" w:sz="6" w:space="0" w:color="auto"/>
              <w:left w:val="single" w:sz="6" w:space="0" w:color="auto"/>
              <w:bottom w:val="single" w:sz="6" w:space="0" w:color="auto"/>
              <w:right w:val="single" w:sz="6" w:space="0" w:color="auto"/>
            </w:tcBorders>
          </w:tcPr>
          <w:p w14:paraId="5975443B"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0.0288</w:t>
            </w:r>
          </w:p>
        </w:tc>
      </w:tr>
      <w:tr w:rsidR="00287C11" w:rsidRPr="002549F0" w14:paraId="5975443F" w14:textId="77777777" w:rsidTr="00210081">
        <w:trPr>
          <w:trHeight w:val="174"/>
          <w:jc w:val="center"/>
        </w:trPr>
        <w:tc>
          <w:tcPr>
            <w:tcW w:w="3240" w:type="dxa"/>
            <w:tcBorders>
              <w:top w:val="single" w:sz="6" w:space="0" w:color="auto"/>
              <w:left w:val="single" w:sz="6" w:space="0" w:color="auto"/>
              <w:bottom w:val="single" w:sz="6" w:space="0" w:color="auto"/>
              <w:right w:val="single" w:sz="6" w:space="0" w:color="auto"/>
            </w:tcBorders>
          </w:tcPr>
          <w:p w14:paraId="5975443D"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Health</w:t>
            </w:r>
          </w:p>
        </w:tc>
        <w:tc>
          <w:tcPr>
            <w:tcW w:w="1570" w:type="dxa"/>
            <w:tcBorders>
              <w:top w:val="single" w:sz="6" w:space="0" w:color="auto"/>
              <w:left w:val="single" w:sz="6" w:space="0" w:color="auto"/>
              <w:bottom w:val="single" w:sz="6" w:space="0" w:color="auto"/>
              <w:right w:val="single" w:sz="6" w:space="0" w:color="auto"/>
            </w:tcBorders>
          </w:tcPr>
          <w:p w14:paraId="5975443E"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0.0144</w:t>
            </w:r>
          </w:p>
        </w:tc>
      </w:tr>
      <w:tr w:rsidR="00287C11" w:rsidRPr="002549F0" w14:paraId="59754442" w14:textId="77777777" w:rsidTr="00210081">
        <w:trPr>
          <w:trHeight w:val="138"/>
          <w:jc w:val="center"/>
        </w:trPr>
        <w:tc>
          <w:tcPr>
            <w:tcW w:w="3240" w:type="dxa"/>
            <w:tcBorders>
              <w:top w:val="single" w:sz="6" w:space="0" w:color="auto"/>
              <w:left w:val="single" w:sz="6" w:space="0" w:color="auto"/>
              <w:bottom w:val="single" w:sz="6" w:space="0" w:color="auto"/>
              <w:right w:val="single" w:sz="6" w:space="0" w:color="auto"/>
            </w:tcBorders>
          </w:tcPr>
          <w:p w14:paraId="59754440"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Motel</w:t>
            </w:r>
          </w:p>
        </w:tc>
        <w:tc>
          <w:tcPr>
            <w:tcW w:w="1570" w:type="dxa"/>
            <w:tcBorders>
              <w:top w:val="single" w:sz="6" w:space="0" w:color="auto"/>
              <w:left w:val="single" w:sz="6" w:space="0" w:color="auto"/>
              <w:bottom w:val="single" w:sz="6" w:space="0" w:color="auto"/>
              <w:right w:val="single" w:sz="6" w:space="0" w:color="auto"/>
            </w:tcBorders>
          </w:tcPr>
          <w:p w14:paraId="59754441"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0.0006</w:t>
            </w:r>
          </w:p>
        </w:tc>
      </w:tr>
      <w:tr w:rsidR="00287C11" w:rsidRPr="002549F0" w14:paraId="59754445"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43"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Hotel</w:t>
            </w:r>
          </w:p>
        </w:tc>
        <w:tc>
          <w:tcPr>
            <w:tcW w:w="1570" w:type="dxa"/>
            <w:tcBorders>
              <w:top w:val="single" w:sz="6" w:space="0" w:color="auto"/>
              <w:left w:val="single" w:sz="6" w:space="0" w:color="auto"/>
              <w:bottom w:val="single" w:sz="6" w:space="0" w:color="auto"/>
              <w:right w:val="single" w:sz="6" w:space="0" w:color="auto"/>
            </w:tcBorders>
          </w:tcPr>
          <w:p w14:paraId="59754444"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0.0004</w:t>
            </w:r>
          </w:p>
        </w:tc>
      </w:tr>
      <w:tr w:rsidR="00287C11" w:rsidRPr="002549F0" w14:paraId="59754448" w14:textId="77777777" w:rsidTr="00210081">
        <w:trPr>
          <w:trHeight w:val="165"/>
          <w:jc w:val="center"/>
        </w:trPr>
        <w:tc>
          <w:tcPr>
            <w:tcW w:w="3240" w:type="dxa"/>
            <w:tcBorders>
              <w:top w:val="single" w:sz="6" w:space="0" w:color="auto"/>
              <w:left w:val="single" w:sz="6" w:space="0" w:color="auto"/>
              <w:bottom w:val="single" w:sz="6" w:space="0" w:color="auto"/>
              <w:right w:val="single" w:sz="6" w:space="0" w:color="auto"/>
            </w:tcBorders>
          </w:tcPr>
          <w:p w14:paraId="59754446"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cstheme="minorHAnsi"/>
                <w:color w:val="000000"/>
                <w:szCs w:val="24"/>
              </w:rPr>
              <w:t>Other</w:t>
            </w:r>
          </w:p>
        </w:tc>
        <w:tc>
          <w:tcPr>
            <w:tcW w:w="1570" w:type="dxa"/>
            <w:tcBorders>
              <w:top w:val="single" w:sz="6" w:space="0" w:color="auto"/>
              <w:left w:val="single" w:sz="6" w:space="0" w:color="auto"/>
              <w:bottom w:val="single" w:sz="6" w:space="0" w:color="auto"/>
              <w:right w:val="single" w:sz="6" w:space="0" w:color="auto"/>
            </w:tcBorders>
          </w:tcPr>
          <w:p w14:paraId="59754447" w14:textId="77777777" w:rsidR="00287C11" w:rsidRPr="002549F0" w:rsidRDefault="00287C11" w:rsidP="00210081">
            <w:pPr>
              <w:widowControl/>
              <w:autoSpaceDE w:val="0"/>
              <w:autoSpaceDN w:val="0"/>
              <w:adjustRightInd w:val="0"/>
              <w:spacing w:after="0"/>
              <w:jc w:val="center"/>
              <w:rPr>
                <w:rFonts w:cstheme="minorHAnsi"/>
                <w:color w:val="000000"/>
                <w:szCs w:val="24"/>
              </w:rPr>
            </w:pPr>
            <w:r w:rsidRPr="002549F0">
              <w:rPr>
                <w:rFonts w:ascii="Calibri" w:hAnsi="Calibri" w:cs="Calibri"/>
                <w:color w:val="000000"/>
                <w:szCs w:val="24"/>
              </w:rPr>
              <w:t>0.0128</w:t>
            </w:r>
          </w:p>
        </w:tc>
      </w:tr>
    </w:tbl>
    <w:p w14:paraId="59754449" w14:textId="77777777" w:rsidR="00287C11" w:rsidRDefault="00287C11" w:rsidP="00287C11">
      <w:pPr>
        <w:ind w:left="2160"/>
        <w:rPr>
          <w:noProof/>
          <w:lang w:val="nl-NL"/>
        </w:rPr>
      </w:pPr>
    </w:p>
    <w:p w14:paraId="5975444A" w14:textId="77777777" w:rsidR="00287C11" w:rsidRPr="00933056" w:rsidRDefault="00287C11" w:rsidP="00287C11">
      <w:pPr>
        <w:ind w:left="180"/>
        <w:rPr>
          <w:noProof/>
          <w:lang w:val="nl-NL"/>
        </w:rPr>
      </w:pPr>
      <w:r w:rsidRPr="00EF53B2">
        <w:rPr>
          <w:rFonts w:cs="Calibri"/>
          <w:noProof/>
          <w:szCs w:val="20"/>
        </w:rPr>
        <w:lastRenderedPageBreak/>
        <mc:AlternateContent>
          <mc:Choice Requires="wps">
            <w:drawing>
              <wp:inline distT="0" distB="0" distL="0" distR="0" wp14:anchorId="59754487" wp14:editId="59754488">
                <wp:extent cx="5829300" cy="2264735"/>
                <wp:effectExtent l="0" t="0" r="19050" b="21590"/>
                <wp:docPr id="318"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264735"/>
                        </a:xfrm>
                        <a:prstGeom prst="rect">
                          <a:avLst/>
                        </a:prstGeom>
                        <a:solidFill>
                          <a:srgbClr val="FFFFFF"/>
                        </a:solidFill>
                        <a:ln w="9525">
                          <a:solidFill>
                            <a:srgbClr val="000000"/>
                          </a:solidFill>
                          <a:miter lim="800000"/>
                          <a:headEnd/>
                          <a:tailEnd/>
                        </a:ln>
                      </wps:spPr>
                      <wps:txbx>
                        <w:txbxContent>
                          <w:p w14:paraId="597544AC" w14:textId="77777777" w:rsidR="00287C11" w:rsidRDefault="00287C11" w:rsidP="00287C11">
                            <w:pPr>
                              <w:rPr>
                                <w:rStyle w:val="BookTitle"/>
                              </w:rPr>
                            </w:pPr>
                            <w:r w:rsidRPr="0047702A">
                              <w:rPr>
                                <w:rStyle w:val="BookTitle"/>
                              </w:rPr>
                              <w:t>EXAMPLE</w:t>
                            </w:r>
                          </w:p>
                          <w:p w14:paraId="597544AD" w14:textId="77777777" w:rsidR="00287C11" w:rsidRDefault="00287C11" w:rsidP="00287C11">
                            <w:r w:rsidRPr="00933056">
                              <w:t xml:space="preserve">For example, a </w:t>
                            </w:r>
                            <w:r>
                              <w:t>direct installed faucet in a large office with electric DHW:</w:t>
                            </w:r>
                          </w:p>
                          <w:p w14:paraId="597544AE" w14:textId="77777777" w:rsidR="00287C11" w:rsidRDefault="00287C11" w:rsidP="00287C11">
                            <w:pPr>
                              <w:ind w:left="1440" w:hanging="720"/>
                              <w:rPr>
                                <w:noProof/>
                              </w:rPr>
                            </w:pPr>
                            <w:r>
                              <w:t xml:space="preserve"> </w:t>
                            </w:r>
                            <w:r w:rsidRPr="00FC6BC0">
                              <w:rPr>
                                <w:noProof/>
                              </w:rPr>
                              <w:t xml:space="preserve">ΔkW  </w:t>
                            </w:r>
                            <w:r>
                              <w:rPr>
                                <w:noProof/>
                              </w:rPr>
                              <w:tab/>
                            </w:r>
                            <w:r w:rsidRPr="00FC6BC0">
                              <w:rPr>
                                <w:noProof/>
                              </w:rPr>
                              <w:t xml:space="preserve">= </w:t>
                            </w:r>
                            <w:r>
                              <w:rPr>
                                <w:szCs w:val="20"/>
                              </w:rPr>
                              <w:t>207/84 * 0.0064</w:t>
                            </w:r>
                          </w:p>
                          <w:p w14:paraId="597544AF" w14:textId="77777777" w:rsidR="00287C11" w:rsidRDefault="00287C11" w:rsidP="00287C11">
                            <w:pPr>
                              <w:ind w:left="720"/>
                            </w:pPr>
                            <w:r>
                              <w:tab/>
                              <w:t>= 0.016 kW</w:t>
                            </w:r>
                          </w:p>
                          <w:p w14:paraId="597544B0"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 with electric DHW:</w:t>
                            </w:r>
                          </w:p>
                          <w:p w14:paraId="597544B1" w14:textId="29E77BA0" w:rsidR="00287C11" w:rsidRDefault="00287C11" w:rsidP="00287C11">
                            <w:pPr>
                              <w:ind w:left="1440" w:hanging="720"/>
                              <w:rPr>
                                <w:noProof/>
                              </w:rPr>
                            </w:pPr>
                            <w:r>
                              <w:t xml:space="preserve"> </w:t>
                            </w:r>
                            <w:r w:rsidRPr="00FC6BC0">
                              <w:rPr>
                                <w:noProof/>
                              </w:rPr>
                              <w:t xml:space="preserve">ΔkW  </w:t>
                            </w:r>
                            <w:r>
                              <w:rPr>
                                <w:noProof/>
                              </w:rPr>
                              <w:tab/>
                            </w:r>
                            <w:r w:rsidRPr="00FC6BC0">
                              <w:rPr>
                                <w:noProof/>
                              </w:rPr>
                              <w:t xml:space="preserve">= </w:t>
                            </w:r>
                            <w:del w:id="44" w:author="Samuel Dent" w:date="2013-12-13T06:06:00Z">
                              <w:r w:rsidDel="00606CAF">
                                <w:rPr>
                                  <w:szCs w:val="20"/>
                                </w:rPr>
                                <w:delText>69</w:delText>
                              </w:r>
                            </w:del>
                            <w:ins w:id="45" w:author="Samuel Dent" w:date="2013-12-13T06:06:00Z">
                              <w:r w:rsidR="00606CAF">
                                <w:rPr>
                                  <w:szCs w:val="20"/>
                                </w:rPr>
                                <w:t>70.5</w:t>
                              </w:r>
                            </w:ins>
                            <w:r>
                              <w:rPr>
                                <w:szCs w:val="20"/>
                              </w:rPr>
                              <w:t>/28 * 0.0096</w:t>
                            </w:r>
                          </w:p>
                          <w:p w14:paraId="597544B2" w14:textId="77777777" w:rsidR="00287C11" w:rsidRPr="00942F9A" w:rsidRDefault="00287C11" w:rsidP="00287C11">
                            <w:r>
                              <w:tab/>
                            </w:r>
                            <w:r>
                              <w:tab/>
                              <w:t>= 0.024 kW</w:t>
                            </w:r>
                          </w:p>
                          <w:p w14:paraId="597544B3" w14:textId="77777777" w:rsidR="00287C11" w:rsidRPr="00933056" w:rsidRDefault="00287C11" w:rsidP="00287C11">
                            <w:pPr>
                              <w:ind w:left="720"/>
                            </w:pPr>
                          </w:p>
                        </w:txbxContent>
                      </wps:txbx>
                      <wps:bodyPr rot="0" vert="horz" wrap="square" lIns="91440" tIns="45720" rIns="91440" bIns="45720" anchor="t" anchorCtr="0" upright="1">
                        <a:noAutofit/>
                      </wps:bodyPr>
                    </wps:wsp>
                  </a:graphicData>
                </a:graphic>
              </wp:inline>
            </w:drawing>
          </mc:Choice>
          <mc:Fallback>
            <w:pict>
              <v:shape id="Text Box 318" o:spid="_x0000_s1027" type="#_x0000_t202" style="width:459pt;height:17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">
                <v:textbox>
                  <w:txbxContent>
                    <w:p w14:paraId="597544AC" w14:textId="77777777" w:rsidR="00287C11" w:rsidRDefault="00287C11" w:rsidP="00287C11">
                      <w:pPr>
                        <w:rPr>
                          <w:rStyle w:val="BookTitle"/>
                        </w:rPr>
                      </w:pPr>
                      <w:r w:rsidRPr="0047702A">
                        <w:rPr>
                          <w:rStyle w:val="BookTitle"/>
                        </w:rPr>
                        <w:t>EXAMPLE</w:t>
                      </w:r>
                    </w:p>
                    <w:p w14:paraId="597544AD" w14:textId="77777777" w:rsidR="00287C11" w:rsidRDefault="00287C11" w:rsidP="00287C11">
                      <w:r w:rsidRPr="00933056">
                        <w:t xml:space="preserve">For example, a </w:t>
                      </w:r>
                      <w:r>
                        <w:t>direct installed faucet in a large office with electric DHW:</w:t>
                      </w:r>
                    </w:p>
                    <w:p w14:paraId="597544AE" w14:textId="77777777" w:rsidR="00287C11" w:rsidRDefault="00287C11" w:rsidP="00287C11">
                      <w:pPr>
                        <w:ind w:left="1440" w:hanging="720"/>
                        <w:rPr>
                          <w:noProof/>
                        </w:rPr>
                      </w:pPr>
                      <w:r>
                        <w:t xml:space="preserve"> </w:t>
                      </w:r>
                      <w:r w:rsidRPr="00FC6BC0">
                        <w:rPr>
                          <w:noProof/>
                        </w:rPr>
                        <w:t xml:space="preserve">ΔkW  </w:t>
                      </w:r>
                      <w:r>
                        <w:rPr>
                          <w:noProof/>
                        </w:rPr>
                        <w:tab/>
                      </w:r>
                      <w:r w:rsidRPr="00FC6BC0">
                        <w:rPr>
                          <w:noProof/>
                        </w:rPr>
                        <w:t xml:space="preserve">= </w:t>
                      </w:r>
                      <w:r>
                        <w:rPr>
                          <w:szCs w:val="20"/>
                        </w:rPr>
                        <w:t>207/84 * 0.0064</w:t>
                      </w:r>
                    </w:p>
                    <w:p w14:paraId="597544AF" w14:textId="77777777" w:rsidR="00287C11" w:rsidRDefault="00287C11" w:rsidP="00287C11">
                      <w:pPr>
                        <w:ind w:left="720"/>
                      </w:pPr>
                      <w:r>
                        <w:tab/>
                        <w:t>= 0.016 kW</w:t>
                      </w:r>
                    </w:p>
                    <w:p w14:paraId="597544B0"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 with electric DHW:</w:t>
                      </w:r>
                    </w:p>
                    <w:p w14:paraId="597544B1" w14:textId="29E77BA0" w:rsidR="00287C11" w:rsidRDefault="00287C11" w:rsidP="00287C11">
                      <w:pPr>
                        <w:ind w:left="1440" w:hanging="720"/>
                        <w:rPr>
                          <w:noProof/>
                        </w:rPr>
                      </w:pPr>
                      <w:r>
                        <w:t xml:space="preserve"> </w:t>
                      </w:r>
                      <w:r w:rsidRPr="00FC6BC0">
                        <w:rPr>
                          <w:noProof/>
                        </w:rPr>
                        <w:t xml:space="preserve">ΔkW  </w:t>
                      </w:r>
                      <w:r>
                        <w:rPr>
                          <w:noProof/>
                        </w:rPr>
                        <w:tab/>
                      </w:r>
                      <w:r w:rsidRPr="00FC6BC0">
                        <w:rPr>
                          <w:noProof/>
                        </w:rPr>
                        <w:t xml:space="preserve">= </w:t>
                      </w:r>
                      <w:del w:id="46" w:author="Samuel Dent" w:date="2013-12-13T06:06:00Z">
                        <w:r w:rsidDel="00606CAF">
                          <w:rPr>
                            <w:szCs w:val="20"/>
                          </w:rPr>
                          <w:delText>69</w:delText>
                        </w:r>
                      </w:del>
                      <w:ins w:id="47" w:author="Samuel Dent" w:date="2013-12-13T06:06:00Z">
                        <w:r w:rsidR="00606CAF">
                          <w:rPr>
                            <w:szCs w:val="20"/>
                          </w:rPr>
                          <w:t>70.5</w:t>
                        </w:r>
                      </w:ins>
                      <w:r>
                        <w:rPr>
                          <w:szCs w:val="20"/>
                        </w:rPr>
                        <w:t>/28 * 0.0096</w:t>
                      </w:r>
                    </w:p>
                    <w:p w14:paraId="597544B2" w14:textId="77777777" w:rsidR="00287C11" w:rsidRPr="00942F9A" w:rsidRDefault="00287C11" w:rsidP="00287C11">
                      <w:r>
                        <w:tab/>
                      </w:r>
                      <w:r>
                        <w:tab/>
                        <w:t>= 0.024 kW</w:t>
                      </w:r>
                    </w:p>
                    <w:p w14:paraId="597544B3" w14:textId="77777777" w:rsidR="00287C11" w:rsidRPr="00933056" w:rsidRDefault="00287C11" w:rsidP="00287C11">
                      <w:pPr>
                        <w:ind w:left="720"/>
                      </w:pPr>
                    </w:p>
                  </w:txbxContent>
                </v:textbox>
                <w10:anchorlock/>
              </v:shape>
            </w:pict>
          </mc:Fallback>
        </mc:AlternateContent>
      </w:r>
    </w:p>
    <w:p w14:paraId="5975444B" w14:textId="77777777" w:rsidR="00287C11" w:rsidRDefault="00287C11" w:rsidP="00287C11">
      <w:pPr>
        <w:pStyle w:val="Heading6"/>
      </w:pPr>
    </w:p>
    <w:p w14:paraId="5975444C" w14:textId="77777777" w:rsidR="00287C11" w:rsidRPr="00933056" w:rsidRDefault="00287C11" w:rsidP="00287C11">
      <w:pPr>
        <w:pStyle w:val="Heading6"/>
      </w:pPr>
      <w:r w:rsidRPr="00933056">
        <w:t>Fossil Fuel Impact Descriptions and Calculation</w:t>
      </w:r>
    </w:p>
    <w:p w14:paraId="5975444D" w14:textId="77777777" w:rsidR="00287C11" w:rsidRDefault="00287C11" w:rsidP="00287C11">
      <w:pPr>
        <w:ind w:left="2160" w:hanging="1440"/>
        <w:rPr>
          <w:szCs w:val="20"/>
        </w:rPr>
      </w:pPr>
      <w:proofErr w:type="spellStart"/>
      <w:r w:rsidRPr="00F4437C">
        <w:t>ΔTherms</w:t>
      </w:r>
      <w:proofErr w:type="spellEnd"/>
      <w:r w:rsidRPr="00F4437C">
        <w:t xml:space="preserve"> = </w:t>
      </w:r>
      <w:r w:rsidRPr="00FC6BC0">
        <w:rPr>
          <w:noProof/>
        </w:rPr>
        <w:t>%</w:t>
      </w:r>
      <w:r>
        <w:rPr>
          <w:noProof/>
        </w:rPr>
        <w:t>Fossil</w:t>
      </w:r>
      <w:r w:rsidRPr="00FC6BC0">
        <w:rPr>
          <w:noProof/>
        </w:rPr>
        <w:t xml:space="preserve">DHW </w:t>
      </w:r>
      <w:r w:rsidRPr="002757D5">
        <w:rPr>
          <w:szCs w:val="20"/>
        </w:rPr>
        <w:t>* ((</w:t>
      </w:r>
      <w:proofErr w:type="spellStart"/>
      <w:r w:rsidRPr="002757D5">
        <w:rPr>
          <w:szCs w:val="20"/>
        </w:rPr>
        <w:t>GPM_base</w:t>
      </w:r>
      <w:proofErr w:type="spellEnd"/>
      <w:r w:rsidRPr="002757D5">
        <w:rPr>
          <w:szCs w:val="20"/>
        </w:rPr>
        <w:t xml:space="preserve"> - </w:t>
      </w:r>
      <w:proofErr w:type="spellStart"/>
      <w:r w:rsidRPr="002757D5">
        <w:rPr>
          <w:szCs w:val="20"/>
        </w:rPr>
        <w:t>GPM_low</w:t>
      </w:r>
      <w:proofErr w:type="spellEnd"/>
      <w:r w:rsidRPr="002757D5">
        <w:rPr>
          <w:szCs w:val="20"/>
        </w:rPr>
        <w:t>)/</w:t>
      </w:r>
      <w:proofErr w:type="spellStart"/>
      <w:r w:rsidRPr="002757D5">
        <w:rPr>
          <w:szCs w:val="20"/>
        </w:rPr>
        <w:t>GPM_base</w:t>
      </w:r>
      <w:proofErr w:type="spellEnd"/>
      <w:r w:rsidRPr="002757D5">
        <w:rPr>
          <w:szCs w:val="20"/>
        </w:rPr>
        <w:t xml:space="preserve">) * Usage </w:t>
      </w:r>
      <w:proofErr w:type="gramStart"/>
      <w:r w:rsidRPr="002757D5">
        <w:rPr>
          <w:szCs w:val="20"/>
        </w:rPr>
        <w:t xml:space="preserve">*  </w:t>
      </w:r>
      <w:proofErr w:type="spellStart"/>
      <w:r w:rsidRPr="002757D5">
        <w:rPr>
          <w:szCs w:val="20"/>
        </w:rPr>
        <w:t>EPG</w:t>
      </w:r>
      <w:proofErr w:type="gramEnd"/>
      <w:r w:rsidRPr="002757D5">
        <w:rPr>
          <w:szCs w:val="20"/>
        </w:rPr>
        <w:t>_</w:t>
      </w:r>
      <w:r>
        <w:rPr>
          <w:szCs w:val="20"/>
        </w:rPr>
        <w:t>gas</w:t>
      </w:r>
      <w:proofErr w:type="spellEnd"/>
      <w:r w:rsidRPr="002757D5">
        <w:rPr>
          <w:szCs w:val="20"/>
        </w:rPr>
        <w:t xml:space="preserve"> * ISR</w:t>
      </w:r>
    </w:p>
    <w:p w14:paraId="5975444E" w14:textId="77777777" w:rsidR="00287C11" w:rsidRDefault="00287C11" w:rsidP="00287C11">
      <w:pPr>
        <w:ind w:left="2160" w:hanging="1440"/>
      </w:pPr>
      <w:r w:rsidDel="0039100E">
        <w:rPr>
          <w:noProof/>
        </w:rPr>
        <w:t xml:space="preserve"> </w:t>
      </w:r>
      <w:r>
        <w:t>Where:</w:t>
      </w:r>
    </w:p>
    <w:p w14:paraId="5975444F" w14:textId="77777777" w:rsidR="00287C11" w:rsidRPr="00414A61" w:rsidRDefault="00287C11" w:rsidP="00287C11">
      <w:pPr>
        <w:ind w:left="1440"/>
        <w:rPr>
          <w:rFonts w:cstheme="minorHAnsi"/>
          <w:noProof/>
        </w:rPr>
      </w:pPr>
      <w:r w:rsidRPr="00494376">
        <w:rPr>
          <w:rFonts w:cstheme="minorHAnsi"/>
          <w:noProof/>
        </w:rPr>
        <w:t>%</w:t>
      </w:r>
      <w:r w:rsidRPr="00414A61">
        <w:rPr>
          <w:rFonts w:cstheme="minorHAnsi"/>
          <w:noProof/>
        </w:rPr>
        <w:t xml:space="preserve">FossilDHW </w:t>
      </w:r>
      <w:r w:rsidRPr="00414A61">
        <w:rPr>
          <w:rFonts w:cstheme="minorHAnsi"/>
          <w:noProof/>
        </w:rPr>
        <w:tab/>
        <w:t xml:space="preserve">= </w:t>
      </w:r>
      <w:r w:rsidRPr="00414A61">
        <w:rPr>
          <w:rFonts w:cstheme="minorHAnsi"/>
        </w:rPr>
        <w:t>p</w:t>
      </w:r>
      <w:r w:rsidRPr="00414A61">
        <w:rPr>
          <w:rFonts w:cstheme="minorHAnsi"/>
          <w:noProof/>
        </w:rPr>
        <w:t xml:space="preserve">roportion of water heating supplied by </w:t>
      </w:r>
      <w:r>
        <w:rPr>
          <w:rFonts w:cstheme="minorHAnsi"/>
          <w:noProof/>
        </w:rPr>
        <w:t>fossil fuel</w:t>
      </w:r>
      <w:r w:rsidRPr="00414A61">
        <w:rPr>
          <w:rFonts w:cstheme="minorHAnsi"/>
          <w:noProof/>
        </w:rPr>
        <w:t xml:space="preserve"> heating</w:t>
      </w:r>
    </w:p>
    <w:tbl>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87C11" w:rsidRPr="00606CAF" w14:paraId="59754452" w14:textId="77777777" w:rsidTr="00210081">
        <w:trPr>
          <w:jc w:val="center"/>
        </w:trPr>
        <w:tc>
          <w:tcPr>
            <w:tcW w:w="2430" w:type="dxa"/>
            <w:shd w:val="clear" w:color="auto" w:fill="7F7F7F" w:themeFill="text1" w:themeFillTint="80"/>
            <w:tcMar>
              <w:top w:w="0" w:type="dxa"/>
              <w:left w:w="108" w:type="dxa"/>
              <w:bottom w:w="0" w:type="dxa"/>
              <w:right w:w="108" w:type="dxa"/>
            </w:tcMar>
            <w:hideMark/>
          </w:tcPr>
          <w:p w14:paraId="59754450" w14:textId="77777777" w:rsidR="00287C11" w:rsidRPr="00606CAF" w:rsidRDefault="00287C11" w:rsidP="00210081">
            <w:pPr>
              <w:pStyle w:val="TableHeading"/>
              <w:rPr>
                <w:rFonts w:asciiTheme="minorHAnsi" w:eastAsiaTheme="minorHAnsi" w:hAnsiTheme="minorHAnsi"/>
                <w:sz w:val="22"/>
                <w:rPrChange w:id="48" w:author="Samuel Dent" w:date="2013-12-13T06:06:00Z">
                  <w:rPr>
                    <w:rFonts w:eastAsiaTheme="minorHAnsi"/>
                    <w:sz w:val="22"/>
                  </w:rPr>
                </w:rPrChange>
              </w:rPr>
            </w:pPr>
            <w:r w:rsidRPr="00606CAF">
              <w:rPr>
                <w:rFonts w:asciiTheme="minorHAnsi" w:hAnsiTheme="minorHAnsi"/>
                <w:rPrChange w:id="49" w:author="Samuel Dent" w:date="2013-12-13T06:06:00Z">
                  <w:rPr/>
                </w:rPrChange>
              </w:rPr>
              <w:t>DHW fuel</w:t>
            </w:r>
          </w:p>
        </w:tc>
        <w:tc>
          <w:tcPr>
            <w:tcW w:w="1710" w:type="dxa"/>
            <w:shd w:val="clear" w:color="auto" w:fill="7F7F7F" w:themeFill="text1" w:themeFillTint="80"/>
            <w:tcMar>
              <w:top w:w="0" w:type="dxa"/>
              <w:left w:w="108" w:type="dxa"/>
              <w:bottom w:w="0" w:type="dxa"/>
              <w:right w:w="108" w:type="dxa"/>
            </w:tcMar>
            <w:hideMark/>
          </w:tcPr>
          <w:p w14:paraId="59754451" w14:textId="77777777" w:rsidR="00287C11" w:rsidRPr="00606CAF" w:rsidRDefault="00287C11" w:rsidP="00210081">
            <w:pPr>
              <w:pStyle w:val="TableHeading"/>
              <w:rPr>
                <w:rFonts w:asciiTheme="minorHAnsi" w:eastAsiaTheme="minorHAnsi" w:hAnsiTheme="minorHAnsi"/>
                <w:sz w:val="22"/>
                <w:rPrChange w:id="50" w:author="Samuel Dent" w:date="2013-12-13T06:06:00Z">
                  <w:rPr>
                    <w:rFonts w:eastAsiaTheme="minorHAnsi"/>
                    <w:sz w:val="22"/>
                  </w:rPr>
                </w:rPrChange>
              </w:rPr>
            </w:pPr>
            <w:r w:rsidRPr="00606CAF">
              <w:rPr>
                <w:rFonts w:asciiTheme="minorHAnsi" w:hAnsiTheme="minorHAnsi"/>
                <w:rPrChange w:id="51" w:author="Samuel Dent" w:date="2013-12-13T06:06:00Z">
                  <w:rPr/>
                </w:rPrChange>
              </w:rPr>
              <w:t>%Fossil_DHW</w:t>
            </w:r>
          </w:p>
        </w:tc>
      </w:tr>
      <w:tr w:rsidR="00287C11" w:rsidRPr="00606CAF" w14:paraId="59754455" w14:textId="77777777" w:rsidTr="00210081">
        <w:trPr>
          <w:jc w:val="center"/>
        </w:trPr>
        <w:tc>
          <w:tcPr>
            <w:tcW w:w="2430" w:type="dxa"/>
            <w:tcMar>
              <w:top w:w="0" w:type="dxa"/>
              <w:left w:w="108" w:type="dxa"/>
              <w:bottom w:w="0" w:type="dxa"/>
              <w:right w:w="108" w:type="dxa"/>
            </w:tcMar>
            <w:hideMark/>
          </w:tcPr>
          <w:p w14:paraId="59754453" w14:textId="77777777" w:rsidR="00287C11" w:rsidRPr="00606CAF" w:rsidRDefault="00287C11" w:rsidP="00210081">
            <w:pPr>
              <w:pStyle w:val="TechnicalTable"/>
              <w:rPr>
                <w:rFonts w:asciiTheme="minorHAnsi" w:eastAsiaTheme="minorHAnsi" w:hAnsiTheme="minorHAnsi"/>
                <w:sz w:val="22"/>
                <w:rPrChange w:id="52" w:author="Samuel Dent" w:date="2013-12-13T06:06:00Z">
                  <w:rPr>
                    <w:rFonts w:eastAsiaTheme="minorHAnsi"/>
                    <w:sz w:val="22"/>
                  </w:rPr>
                </w:rPrChange>
              </w:rPr>
            </w:pPr>
            <w:r w:rsidRPr="00606CAF">
              <w:rPr>
                <w:rFonts w:asciiTheme="minorHAnsi" w:hAnsiTheme="minorHAnsi"/>
                <w:rPrChange w:id="53" w:author="Samuel Dent" w:date="2013-12-13T06:06:00Z">
                  <w:rPr/>
                </w:rPrChange>
              </w:rPr>
              <w:t>Electric</w:t>
            </w:r>
          </w:p>
        </w:tc>
        <w:tc>
          <w:tcPr>
            <w:tcW w:w="1710" w:type="dxa"/>
            <w:tcMar>
              <w:top w:w="0" w:type="dxa"/>
              <w:left w:w="108" w:type="dxa"/>
              <w:bottom w:w="0" w:type="dxa"/>
              <w:right w:w="108" w:type="dxa"/>
            </w:tcMar>
            <w:hideMark/>
          </w:tcPr>
          <w:p w14:paraId="59754454" w14:textId="77777777" w:rsidR="00287C11" w:rsidRPr="00606CAF" w:rsidRDefault="00287C11" w:rsidP="00210081">
            <w:pPr>
              <w:pStyle w:val="TechnicalTable"/>
              <w:rPr>
                <w:rFonts w:asciiTheme="minorHAnsi" w:eastAsiaTheme="minorHAnsi" w:hAnsiTheme="minorHAnsi"/>
                <w:sz w:val="22"/>
                <w:rPrChange w:id="54" w:author="Samuel Dent" w:date="2013-12-13T06:06:00Z">
                  <w:rPr>
                    <w:rFonts w:eastAsiaTheme="minorHAnsi"/>
                    <w:sz w:val="22"/>
                  </w:rPr>
                </w:rPrChange>
              </w:rPr>
            </w:pPr>
            <w:r w:rsidRPr="00606CAF">
              <w:rPr>
                <w:rFonts w:asciiTheme="minorHAnsi" w:hAnsiTheme="minorHAnsi"/>
                <w:rPrChange w:id="55" w:author="Samuel Dent" w:date="2013-12-13T06:06:00Z">
                  <w:rPr/>
                </w:rPrChange>
              </w:rPr>
              <w:t>0%</w:t>
            </w:r>
          </w:p>
        </w:tc>
      </w:tr>
      <w:tr w:rsidR="00287C11" w:rsidRPr="00606CAF" w14:paraId="59754458" w14:textId="77777777" w:rsidTr="00210081">
        <w:trPr>
          <w:jc w:val="center"/>
        </w:trPr>
        <w:tc>
          <w:tcPr>
            <w:tcW w:w="2430" w:type="dxa"/>
            <w:tcMar>
              <w:top w:w="0" w:type="dxa"/>
              <w:left w:w="108" w:type="dxa"/>
              <w:bottom w:w="0" w:type="dxa"/>
              <w:right w:w="108" w:type="dxa"/>
            </w:tcMar>
            <w:hideMark/>
          </w:tcPr>
          <w:p w14:paraId="59754456" w14:textId="77777777" w:rsidR="00287C11" w:rsidRPr="00606CAF" w:rsidRDefault="00287C11" w:rsidP="00210081">
            <w:pPr>
              <w:pStyle w:val="TechnicalTable"/>
              <w:rPr>
                <w:rFonts w:asciiTheme="minorHAnsi" w:eastAsiaTheme="minorHAnsi" w:hAnsiTheme="minorHAnsi"/>
                <w:sz w:val="22"/>
                <w:rPrChange w:id="56" w:author="Samuel Dent" w:date="2013-12-13T06:06:00Z">
                  <w:rPr>
                    <w:rFonts w:eastAsiaTheme="minorHAnsi"/>
                    <w:sz w:val="22"/>
                  </w:rPr>
                </w:rPrChange>
              </w:rPr>
            </w:pPr>
            <w:r w:rsidRPr="00606CAF">
              <w:rPr>
                <w:rFonts w:asciiTheme="minorHAnsi" w:hAnsiTheme="minorHAnsi"/>
                <w:rPrChange w:id="57" w:author="Samuel Dent" w:date="2013-12-13T06:06:00Z">
                  <w:rPr/>
                </w:rPrChange>
              </w:rPr>
              <w:t>Fossil Fuel</w:t>
            </w:r>
          </w:p>
        </w:tc>
        <w:tc>
          <w:tcPr>
            <w:tcW w:w="1710" w:type="dxa"/>
            <w:tcMar>
              <w:top w:w="0" w:type="dxa"/>
              <w:left w:w="108" w:type="dxa"/>
              <w:bottom w:w="0" w:type="dxa"/>
              <w:right w:w="108" w:type="dxa"/>
            </w:tcMar>
            <w:hideMark/>
          </w:tcPr>
          <w:p w14:paraId="59754457" w14:textId="77777777" w:rsidR="00287C11" w:rsidRPr="00606CAF" w:rsidRDefault="00287C11" w:rsidP="00210081">
            <w:pPr>
              <w:pStyle w:val="TechnicalTable"/>
              <w:rPr>
                <w:rFonts w:asciiTheme="minorHAnsi" w:eastAsiaTheme="minorHAnsi" w:hAnsiTheme="minorHAnsi"/>
                <w:sz w:val="22"/>
                <w:rPrChange w:id="58" w:author="Samuel Dent" w:date="2013-12-13T06:06:00Z">
                  <w:rPr>
                    <w:rFonts w:eastAsiaTheme="minorHAnsi"/>
                    <w:sz w:val="22"/>
                  </w:rPr>
                </w:rPrChange>
              </w:rPr>
            </w:pPr>
            <w:r w:rsidRPr="00606CAF">
              <w:rPr>
                <w:rFonts w:asciiTheme="minorHAnsi" w:hAnsiTheme="minorHAnsi"/>
                <w:rPrChange w:id="59" w:author="Samuel Dent" w:date="2013-12-13T06:06:00Z">
                  <w:rPr/>
                </w:rPrChange>
              </w:rPr>
              <w:t>100%</w:t>
            </w:r>
          </w:p>
        </w:tc>
      </w:tr>
    </w:tbl>
    <w:p w14:paraId="59754459" w14:textId="77777777" w:rsidR="00287C11" w:rsidRDefault="00287C11" w:rsidP="00287C11">
      <w:pPr>
        <w:spacing w:before="240"/>
        <w:ind w:left="1440"/>
      </w:pPr>
      <w:proofErr w:type="spellStart"/>
      <w:r>
        <w:t>EPG_gas</w:t>
      </w:r>
      <w:proofErr w:type="spellEnd"/>
      <w:r>
        <w:tab/>
      </w:r>
      <w:r>
        <w:tab/>
        <w:t xml:space="preserve">= </w:t>
      </w:r>
      <w:r>
        <w:rPr>
          <w:noProof/>
        </w:rPr>
        <w:t>Energy per gallon of mixed water used by faucet (gas water heater)</w:t>
      </w:r>
    </w:p>
    <w:p w14:paraId="5975445A" w14:textId="77777777" w:rsidR="00287C11" w:rsidRDefault="00287C11" w:rsidP="00287C11">
      <w:pPr>
        <w:keepNext/>
        <w:keepLines/>
        <w:ind w:left="2880"/>
        <w:rPr>
          <w:rFonts w:cs="Calibri"/>
          <w:szCs w:val="20"/>
        </w:rPr>
      </w:pPr>
      <w:r>
        <w:rPr>
          <w:rFonts w:cs="Calibri"/>
          <w:szCs w:val="20"/>
        </w:rPr>
        <w:t>= (8.33 * 1.0 * (</w:t>
      </w:r>
      <w:proofErr w:type="spellStart"/>
      <w:r>
        <w:rPr>
          <w:rFonts w:cs="Calibri"/>
          <w:szCs w:val="20"/>
        </w:rPr>
        <w:t>WaterTemp</w:t>
      </w:r>
      <w:proofErr w:type="spellEnd"/>
      <w:r>
        <w:rPr>
          <w:rFonts w:cs="Calibri"/>
          <w:szCs w:val="20"/>
        </w:rPr>
        <w:t xml:space="preserve"> - </w:t>
      </w:r>
      <w:proofErr w:type="spellStart"/>
      <w:r>
        <w:rPr>
          <w:rFonts w:cs="Calibri"/>
          <w:szCs w:val="20"/>
        </w:rPr>
        <w:t>SupplyTemp</w:t>
      </w:r>
      <w:proofErr w:type="spellEnd"/>
      <w:r>
        <w:rPr>
          <w:rFonts w:cs="Calibri"/>
          <w:szCs w:val="20"/>
        </w:rPr>
        <w:t>)) / (</w:t>
      </w:r>
      <w:proofErr w:type="spellStart"/>
      <w:r>
        <w:rPr>
          <w:rFonts w:cs="Calibri"/>
          <w:szCs w:val="20"/>
        </w:rPr>
        <w:t>RE_gas</w:t>
      </w:r>
      <w:proofErr w:type="spellEnd"/>
      <w:r>
        <w:rPr>
          <w:rFonts w:cs="Calibri"/>
          <w:szCs w:val="20"/>
        </w:rPr>
        <w:t xml:space="preserve"> * 100,000)</w:t>
      </w:r>
    </w:p>
    <w:p w14:paraId="5975445B" w14:textId="77777777" w:rsidR="00287C11" w:rsidRDefault="00287C11" w:rsidP="00287C11">
      <w:pPr>
        <w:ind w:left="2880"/>
      </w:pPr>
      <w:r>
        <w:t xml:space="preserve">= 0.00446 </w:t>
      </w:r>
      <w:proofErr w:type="spellStart"/>
      <w:r>
        <w:t>Therm</w:t>
      </w:r>
      <w:proofErr w:type="spellEnd"/>
      <w:r>
        <w:t xml:space="preserve">/gal </w:t>
      </w:r>
    </w:p>
    <w:p w14:paraId="5975445C" w14:textId="77777777" w:rsidR="00287C11" w:rsidRDefault="00287C11" w:rsidP="00287C11">
      <w:pPr>
        <w:widowControl/>
        <w:spacing w:after="0"/>
        <w:ind w:left="720" w:firstLine="720"/>
        <w:jc w:val="left"/>
        <w:rPr>
          <w:rFonts w:cs="Calibri"/>
          <w:szCs w:val="20"/>
        </w:rPr>
      </w:pPr>
      <w:r>
        <w:rPr>
          <w:rFonts w:cs="Calibri"/>
          <w:szCs w:val="20"/>
        </w:rPr>
        <w:t>Where:</w:t>
      </w:r>
    </w:p>
    <w:p w14:paraId="5975445D" w14:textId="77777777" w:rsidR="00287C11" w:rsidRDefault="00287C11" w:rsidP="00287C11">
      <w:pPr>
        <w:ind w:left="2880" w:firstLine="720"/>
        <w:rPr>
          <w:rFonts w:cs="Calibri"/>
          <w:szCs w:val="20"/>
        </w:rPr>
      </w:pPr>
      <w:proofErr w:type="spellStart"/>
      <w:r>
        <w:rPr>
          <w:rFonts w:cs="Calibri"/>
          <w:szCs w:val="20"/>
        </w:rPr>
        <w:t>RE_gas</w:t>
      </w:r>
      <w:proofErr w:type="spellEnd"/>
      <w:r>
        <w:rPr>
          <w:rFonts w:cs="Calibri"/>
          <w:szCs w:val="20"/>
        </w:rPr>
        <w:tab/>
      </w:r>
      <w:r>
        <w:rPr>
          <w:rFonts w:cs="Calibri"/>
          <w:szCs w:val="20"/>
        </w:rPr>
        <w:tab/>
        <w:t>= Recovery efficiency of gas water heater</w:t>
      </w:r>
    </w:p>
    <w:p w14:paraId="5975445E" w14:textId="77777777" w:rsidR="00287C11" w:rsidRDefault="00287C11" w:rsidP="00287C11">
      <w:pPr>
        <w:ind w:firstLine="720"/>
        <w:rPr>
          <w:rFonts w:cstheme="minorHAnsi"/>
          <w:szCs w:val="20"/>
        </w:rPr>
      </w:pPr>
      <w:r>
        <w:rPr>
          <w:rFonts w:cstheme="minorHAnsi"/>
          <w:szCs w:val="20"/>
        </w:rPr>
        <w:t>`</w:t>
      </w:r>
      <w:r>
        <w:rPr>
          <w:rFonts w:cstheme="minorHAnsi"/>
          <w:szCs w:val="20"/>
        </w:rPr>
        <w:tab/>
      </w:r>
      <w:r>
        <w:rPr>
          <w:rFonts w:cstheme="minorHAnsi"/>
          <w:szCs w:val="20"/>
        </w:rPr>
        <w:tab/>
      </w:r>
      <w:r>
        <w:rPr>
          <w:rFonts w:cstheme="minorHAnsi"/>
          <w:szCs w:val="20"/>
        </w:rPr>
        <w:tab/>
      </w:r>
      <w:r>
        <w:rPr>
          <w:rFonts w:cstheme="minorHAnsi"/>
          <w:szCs w:val="20"/>
        </w:rPr>
        <w:tab/>
      </w:r>
      <w:r>
        <w:rPr>
          <w:rFonts w:cstheme="minorHAnsi"/>
          <w:szCs w:val="20"/>
        </w:rPr>
        <w:tab/>
      </w:r>
      <w:r>
        <w:rPr>
          <w:rFonts w:cstheme="minorHAnsi"/>
          <w:szCs w:val="20"/>
        </w:rPr>
        <w:tab/>
        <w:t xml:space="preserve">= 67% </w:t>
      </w:r>
      <w:r w:rsidRPr="008F033B">
        <w:rPr>
          <w:rStyle w:val="FootnoteReference"/>
        </w:rPr>
        <w:footnoteReference w:id="17"/>
      </w:r>
    </w:p>
    <w:p w14:paraId="5975445F" w14:textId="77777777" w:rsidR="00287C11" w:rsidRDefault="00287C11" w:rsidP="00287C11">
      <w:pPr>
        <w:ind w:left="2880" w:firstLine="720"/>
        <w:rPr>
          <w:rFonts w:cs="Calibri"/>
          <w:szCs w:val="20"/>
        </w:rPr>
      </w:pPr>
      <w:r>
        <w:rPr>
          <w:rFonts w:cs="Calibri"/>
          <w:szCs w:val="20"/>
        </w:rPr>
        <w:t>100,000</w:t>
      </w:r>
      <w:r>
        <w:rPr>
          <w:rFonts w:cs="Calibri"/>
          <w:szCs w:val="20"/>
        </w:rPr>
        <w:tab/>
      </w:r>
      <w:r>
        <w:rPr>
          <w:rFonts w:cs="Calibri"/>
          <w:szCs w:val="20"/>
        </w:rPr>
        <w:tab/>
        <w:t xml:space="preserve">= Converts </w:t>
      </w:r>
      <w:proofErr w:type="spellStart"/>
      <w:r>
        <w:rPr>
          <w:rFonts w:cs="Calibri"/>
          <w:szCs w:val="20"/>
        </w:rPr>
        <w:t>Btus</w:t>
      </w:r>
      <w:proofErr w:type="spellEnd"/>
      <w:r>
        <w:rPr>
          <w:rFonts w:cs="Calibri"/>
          <w:szCs w:val="20"/>
        </w:rPr>
        <w:t xml:space="preserve"> to </w:t>
      </w:r>
      <w:proofErr w:type="spellStart"/>
      <w:r>
        <w:rPr>
          <w:rFonts w:cs="Calibri"/>
          <w:szCs w:val="20"/>
        </w:rPr>
        <w:t>Therms</w:t>
      </w:r>
      <w:proofErr w:type="spellEnd"/>
      <w:r>
        <w:rPr>
          <w:rFonts w:cs="Calibri"/>
          <w:szCs w:val="20"/>
        </w:rPr>
        <w:t xml:space="preserve"> (Btu/</w:t>
      </w:r>
      <w:proofErr w:type="spellStart"/>
      <w:r>
        <w:rPr>
          <w:rFonts w:cs="Calibri"/>
          <w:szCs w:val="20"/>
        </w:rPr>
        <w:t>Therm</w:t>
      </w:r>
      <w:proofErr w:type="spellEnd"/>
      <w:r>
        <w:rPr>
          <w:rFonts w:cs="Calibri"/>
          <w:szCs w:val="20"/>
        </w:rPr>
        <w:t>)</w:t>
      </w:r>
    </w:p>
    <w:p w14:paraId="59754460" w14:textId="77777777" w:rsidR="00287C11" w:rsidRDefault="00287C11" w:rsidP="00287C11">
      <w:r>
        <w:tab/>
      </w:r>
      <w:r>
        <w:tab/>
      </w:r>
      <w:r>
        <w:tab/>
      </w:r>
      <w:proofErr w:type="gramStart"/>
      <w:r>
        <w:t>Other variables as defined above.</w:t>
      </w:r>
      <w:proofErr w:type="gramEnd"/>
    </w:p>
    <w:p w14:paraId="59754461" w14:textId="77777777" w:rsidR="00287C11" w:rsidRPr="00933056" w:rsidRDefault="00287C11" w:rsidP="00287C11">
      <w:r w:rsidRPr="00EF53B2">
        <w:rPr>
          <w:rFonts w:cs="Calibri"/>
          <w:noProof/>
          <w:szCs w:val="20"/>
        </w:rPr>
        <w:lastRenderedPageBreak/>
        <mc:AlternateContent>
          <mc:Choice Requires="wps">
            <w:drawing>
              <wp:inline distT="0" distB="0" distL="0" distR="0" wp14:anchorId="59754489" wp14:editId="71A3A772">
                <wp:extent cx="5829300" cy="2251494"/>
                <wp:effectExtent l="0" t="0" r="19050" b="15875"/>
                <wp:docPr id="319"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251494"/>
                        </a:xfrm>
                        <a:prstGeom prst="rect">
                          <a:avLst/>
                        </a:prstGeom>
                        <a:solidFill>
                          <a:srgbClr val="FFFFFF"/>
                        </a:solidFill>
                        <a:ln w="9525">
                          <a:solidFill>
                            <a:srgbClr val="000000"/>
                          </a:solidFill>
                          <a:miter lim="800000"/>
                          <a:headEnd/>
                          <a:tailEnd/>
                        </a:ln>
                      </wps:spPr>
                      <wps:txbx>
                        <w:txbxContent>
                          <w:p w14:paraId="597544B4" w14:textId="77777777" w:rsidR="00287C11" w:rsidRDefault="00287C11" w:rsidP="00287C11">
                            <w:pPr>
                              <w:rPr>
                                <w:rStyle w:val="BookTitle"/>
                              </w:rPr>
                            </w:pPr>
                            <w:r w:rsidRPr="0047702A">
                              <w:rPr>
                                <w:rStyle w:val="BookTitle"/>
                              </w:rPr>
                              <w:t>EXAMPLE</w:t>
                            </w:r>
                          </w:p>
                          <w:p w14:paraId="597544B5" w14:textId="77777777" w:rsidR="00287C11" w:rsidRDefault="00287C11" w:rsidP="00287C11">
                            <w:r w:rsidRPr="00933056">
                              <w:t xml:space="preserve">For example, a </w:t>
                            </w:r>
                            <w:r>
                              <w:t>direct installed faucet in a large office with gas DHW:</w:t>
                            </w:r>
                          </w:p>
                          <w:p w14:paraId="597544B6" w14:textId="77777777" w:rsidR="00287C11" w:rsidRDefault="00287C11" w:rsidP="00287C11">
                            <w:pPr>
                              <w:ind w:left="1440" w:hanging="720"/>
                              <w:rPr>
                                <w:noProof/>
                              </w:rPr>
                            </w:pPr>
                            <w:r>
                              <w:t xml:space="preserve"> </w:t>
                            </w:r>
                            <w:proofErr w:type="spellStart"/>
                            <w:r w:rsidRPr="00F4437C">
                              <w:t>ΔTherms</w:t>
                            </w:r>
                            <w:proofErr w:type="spellEnd"/>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0.00446</w:t>
                            </w:r>
                            <w:r w:rsidRPr="002757D5">
                              <w:rPr>
                                <w:szCs w:val="20"/>
                              </w:rPr>
                              <w:t xml:space="preserve"> * </w:t>
                            </w:r>
                            <w:r>
                              <w:rPr>
                                <w:szCs w:val="20"/>
                              </w:rPr>
                              <w:t>0.95</w:t>
                            </w:r>
                          </w:p>
                          <w:p w14:paraId="597544B7" w14:textId="77777777" w:rsidR="00287C11" w:rsidRDefault="00287C11" w:rsidP="00287C11">
                            <w:pPr>
                              <w:ind w:left="720"/>
                            </w:pPr>
                            <w:r>
                              <w:tab/>
                            </w:r>
                            <w:r>
                              <w:tab/>
                              <w:t xml:space="preserve">= 13.2 </w:t>
                            </w:r>
                            <w:proofErr w:type="spellStart"/>
                            <w:r>
                              <w:t>Therms</w:t>
                            </w:r>
                            <w:proofErr w:type="spellEnd"/>
                          </w:p>
                          <w:p w14:paraId="597544B8"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 with gas DHW:</w:t>
                            </w:r>
                          </w:p>
                          <w:p w14:paraId="597544B9" w14:textId="4973266A" w:rsidR="00287C11" w:rsidRDefault="00287C11" w:rsidP="00287C11">
                            <w:pPr>
                              <w:ind w:left="1440" w:hanging="720"/>
                              <w:rPr>
                                <w:noProof/>
                              </w:rPr>
                            </w:pPr>
                            <w:r>
                              <w:t xml:space="preserve"> </w:t>
                            </w:r>
                            <w:proofErr w:type="spellStart"/>
                            <w:r w:rsidRPr="00F4437C">
                              <w:t>ΔTherms</w:t>
                            </w:r>
                            <w:proofErr w:type="spellEnd"/>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60" w:author="Samuel Dent" w:date="2013-12-13T06:06:00Z">
                              <w:r w:rsidDel="00606CAF">
                                <w:rPr>
                                  <w:szCs w:val="20"/>
                                </w:rPr>
                                <w:delText>750</w:delText>
                              </w:r>
                              <w:r w:rsidRPr="002757D5" w:rsidDel="00606CAF">
                                <w:rPr>
                                  <w:szCs w:val="20"/>
                                </w:rPr>
                                <w:delText xml:space="preserve"> </w:delText>
                              </w:r>
                            </w:del>
                            <w:ins w:id="61" w:author="Samuel Dent" w:date="2013-12-13T06:06: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0.00446</w:t>
                            </w:r>
                            <w:r w:rsidRPr="002757D5">
                              <w:rPr>
                                <w:szCs w:val="20"/>
                              </w:rPr>
                              <w:t xml:space="preserve"> * </w:t>
                            </w:r>
                            <w:r>
                              <w:rPr>
                                <w:szCs w:val="20"/>
                              </w:rPr>
                              <w:t>0.95</w:t>
                            </w:r>
                          </w:p>
                          <w:p w14:paraId="597544BA" w14:textId="50AED7C3" w:rsidR="00287C11" w:rsidRPr="00933056" w:rsidRDefault="00287C11" w:rsidP="00287C11">
                            <w:pPr>
                              <w:ind w:left="720"/>
                            </w:pPr>
                            <w:r>
                              <w:tab/>
                            </w:r>
                            <w:r>
                              <w:tab/>
                              <w:t xml:space="preserve">= </w:t>
                            </w:r>
                            <w:del w:id="62" w:author="Samuel Dent" w:date="2013-12-13T06:07:00Z">
                              <w:r w:rsidDel="00606CAF">
                                <w:delText>4.4</w:delText>
                              </w:r>
                            </w:del>
                            <w:ins w:id="63" w:author="Samuel Dent" w:date="2013-12-13T06:07:00Z">
                              <w:r w:rsidR="00606CAF">
                                <w:t>3.5</w:t>
                              </w:r>
                            </w:ins>
                            <w:r>
                              <w:t xml:space="preserve"> </w:t>
                            </w:r>
                            <w:proofErr w:type="spellStart"/>
                            <w:r>
                              <w:t>Therms</w:t>
                            </w:r>
                            <w:proofErr w:type="spellEnd"/>
                          </w:p>
                        </w:txbxContent>
                      </wps:txbx>
                      <wps:bodyPr rot="0" vert="horz" wrap="square" lIns="91440" tIns="45720" rIns="91440" bIns="45720" anchor="t" anchorCtr="0" upright="1">
                        <a:noAutofit/>
                      </wps:bodyPr>
                    </wps:wsp>
                  </a:graphicData>
                </a:graphic>
              </wp:inline>
            </w:drawing>
          </mc:Choice>
          <mc:Fallback>
            <w:pict>
              <v:shape id="Text Box 319" o:spid="_x0000_s1028" type="#_x0000_t202" style="width:459pt;height:17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">
                <v:textbox>
                  <w:txbxContent>
                    <w:p w14:paraId="597544B4" w14:textId="77777777" w:rsidR="00287C11" w:rsidRDefault="00287C11" w:rsidP="00287C11">
                      <w:pPr>
                        <w:rPr>
                          <w:rStyle w:val="BookTitle"/>
                        </w:rPr>
                      </w:pPr>
                      <w:r w:rsidRPr="0047702A">
                        <w:rPr>
                          <w:rStyle w:val="BookTitle"/>
                        </w:rPr>
                        <w:t>EXAMPLE</w:t>
                      </w:r>
                    </w:p>
                    <w:p w14:paraId="597544B5" w14:textId="77777777" w:rsidR="00287C11" w:rsidRDefault="00287C11" w:rsidP="00287C11">
                      <w:r w:rsidRPr="00933056">
                        <w:t xml:space="preserve">For example, a </w:t>
                      </w:r>
                      <w:r>
                        <w:t>direct installed faucet in a large office with gas DHW:</w:t>
                      </w:r>
                    </w:p>
                    <w:p w14:paraId="597544B6" w14:textId="77777777" w:rsidR="00287C11" w:rsidRDefault="00287C11" w:rsidP="00287C11">
                      <w:pPr>
                        <w:ind w:left="1440" w:hanging="720"/>
                        <w:rPr>
                          <w:noProof/>
                        </w:rPr>
                      </w:pPr>
                      <w:r>
                        <w:t xml:space="preserve"> </w:t>
                      </w:r>
                      <w:proofErr w:type="spellStart"/>
                      <w:r w:rsidRPr="00F4437C">
                        <w:t>ΔTherms</w:t>
                      </w:r>
                      <w:proofErr w:type="spellEnd"/>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0.00446</w:t>
                      </w:r>
                      <w:r w:rsidRPr="002757D5">
                        <w:rPr>
                          <w:szCs w:val="20"/>
                        </w:rPr>
                        <w:t xml:space="preserve"> * </w:t>
                      </w:r>
                      <w:r>
                        <w:rPr>
                          <w:szCs w:val="20"/>
                        </w:rPr>
                        <w:t>0.95</w:t>
                      </w:r>
                    </w:p>
                    <w:p w14:paraId="597544B7" w14:textId="77777777" w:rsidR="00287C11" w:rsidRDefault="00287C11" w:rsidP="00287C11">
                      <w:pPr>
                        <w:ind w:left="720"/>
                      </w:pPr>
                      <w:r>
                        <w:tab/>
                      </w:r>
                      <w:r>
                        <w:tab/>
                        <w:t xml:space="preserve">= 13.2 </w:t>
                      </w:r>
                      <w:proofErr w:type="spellStart"/>
                      <w:r>
                        <w:t>Therms</w:t>
                      </w:r>
                      <w:proofErr w:type="spellEnd"/>
                    </w:p>
                    <w:p w14:paraId="597544B8"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 with gas DHW:</w:t>
                      </w:r>
                    </w:p>
                    <w:p w14:paraId="597544B9" w14:textId="4973266A" w:rsidR="00287C11" w:rsidRDefault="00287C11" w:rsidP="00287C11">
                      <w:pPr>
                        <w:ind w:left="1440" w:hanging="720"/>
                        <w:rPr>
                          <w:noProof/>
                        </w:rPr>
                      </w:pPr>
                      <w:r>
                        <w:t xml:space="preserve"> </w:t>
                      </w:r>
                      <w:proofErr w:type="spellStart"/>
                      <w:r w:rsidRPr="00F4437C">
                        <w:t>ΔTherms</w:t>
                      </w:r>
                      <w:proofErr w:type="spellEnd"/>
                      <w:r>
                        <w:rPr>
                          <w:noProof/>
                        </w:rPr>
                        <w:tab/>
                      </w:r>
                      <w:r w:rsidRPr="00FC6BC0">
                        <w:rPr>
                          <w:noProof/>
                        </w:rPr>
                        <w:t xml:space="preserve">= </w:t>
                      </w:r>
                      <w:r>
                        <w:rPr>
                          <w:szCs w:val="20"/>
                        </w:rPr>
                        <w:t xml:space="preserve">1 </w:t>
                      </w:r>
                      <w:r w:rsidRPr="002757D5">
                        <w:rPr>
                          <w:szCs w:val="20"/>
                        </w:rPr>
                        <w:t>* ((</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64" w:author="Samuel Dent" w:date="2013-12-13T06:06:00Z">
                        <w:r w:rsidDel="00606CAF">
                          <w:rPr>
                            <w:szCs w:val="20"/>
                          </w:rPr>
                          <w:delText>750</w:delText>
                        </w:r>
                        <w:r w:rsidRPr="002757D5" w:rsidDel="00606CAF">
                          <w:rPr>
                            <w:szCs w:val="20"/>
                          </w:rPr>
                          <w:delText xml:space="preserve"> </w:delText>
                        </w:r>
                      </w:del>
                      <w:ins w:id="65" w:author="Samuel Dent" w:date="2013-12-13T06:06: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0.00446</w:t>
                      </w:r>
                      <w:r w:rsidRPr="002757D5">
                        <w:rPr>
                          <w:szCs w:val="20"/>
                        </w:rPr>
                        <w:t xml:space="preserve"> * </w:t>
                      </w:r>
                      <w:r>
                        <w:rPr>
                          <w:szCs w:val="20"/>
                        </w:rPr>
                        <w:t>0.95</w:t>
                      </w:r>
                    </w:p>
                    <w:p w14:paraId="597544BA" w14:textId="50AED7C3" w:rsidR="00287C11" w:rsidRPr="00933056" w:rsidRDefault="00287C11" w:rsidP="00287C11">
                      <w:pPr>
                        <w:ind w:left="720"/>
                      </w:pPr>
                      <w:r>
                        <w:tab/>
                      </w:r>
                      <w:r>
                        <w:tab/>
                        <w:t xml:space="preserve">= </w:t>
                      </w:r>
                      <w:del w:id="66" w:author="Samuel Dent" w:date="2013-12-13T06:07:00Z">
                        <w:r w:rsidDel="00606CAF">
                          <w:delText>4.4</w:delText>
                        </w:r>
                      </w:del>
                      <w:ins w:id="67" w:author="Samuel Dent" w:date="2013-12-13T06:07:00Z">
                        <w:r w:rsidR="00606CAF">
                          <w:t>3.5</w:t>
                        </w:r>
                      </w:ins>
                      <w:r>
                        <w:t xml:space="preserve"> </w:t>
                      </w:r>
                      <w:proofErr w:type="spellStart"/>
                      <w:r>
                        <w:t>Therms</w:t>
                      </w:r>
                      <w:proofErr w:type="spellEnd"/>
                    </w:p>
                  </w:txbxContent>
                </v:textbox>
                <w10:anchorlock/>
              </v:shape>
            </w:pict>
          </mc:Fallback>
        </mc:AlternateContent>
      </w:r>
    </w:p>
    <w:p w14:paraId="59754462" w14:textId="77777777" w:rsidR="00287C11" w:rsidRDefault="00287C11" w:rsidP="00287C11">
      <w:pPr>
        <w:pStyle w:val="Heading6"/>
      </w:pPr>
      <w:r w:rsidRPr="00933056">
        <w:t xml:space="preserve">Water Impact Descriptions and Calculation  </w:t>
      </w:r>
    </w:p>
    <w:p w14:paraId="59754463" w14:textId="77777777" w:rsidR="00287C11" w:rsidRDefault="00287C11" w:rsidP="00287C11">
      <w:pPr>
        <w:ind w:left="2160" w:hanging="1440"/>
      </w:pPr>
      <w:proofErr w:type="spellStart"/>
      <w:r w:rsidRPr="00165818">
        <w:t>Δgallons</w:t>
      </w:r>
      <w:proofErr w:type="spellEnd"/>
      <w:r w:rsidRPr="00165818">
        <w:t xml:space="preserve"> = </w:t>
      </w:r>
      <w:r w:rsidRPr="002757D5">
        <w:rPr>
          <w:szCs w:val="20"/>
        </w:rPr>
        <w:t>((</w:t>
      </w:r>
      <w:proofErr w:type="spellStart"/>
      <w:r w:rsidRPr="002757D5">
        <w:rPr>
          <w:szCs w:val="20"/>
        </w:rPr>
        <w:t>GPM_base</w:t>
      </w:r>
      <w:proofErr w:type="spellEnd"/>
      <w:r w:rsidRPr="002757D5">
        <w:rPr>
          <w:szCs w:val="20"/>
        </w:rPr>
        <w:t xml:space="preserve"> - </w:t>
      </w:r>
      <w:proofErr w:type="spellStart"/>
      <w:r w:rsidRPr="002757D5">
        <w:rPr>
          <w:szCs w:val="20"/>
        </w:rPr>
        <w:t>GPM_low</w:t>
      </w:r>
      <w:proofErr w:type="spellEnd"/>
      <w:r w:rsidRPr="002757D5">
        <w:rPr>
          <w:szCs w:val="20"/>
        </w:rPr>
        <w:t>)/</w:t>
      </w:r>
      <w:proofErr w:type="spellStart"/>
      <w:r w:rsidRPr="002757D5">
        <w:rPr>
          <w:szCs w:val="20"/>
        </w:rPr>
        <w:t>GPM_base</w:t>
      </w:r>
      <w:proofErr w:type="spellEnd"/>
      <w:r w:rsidRPr="002757D5">
        <w:rPr>
          <w:szCs w:val="20"/>
        </w:rPr>
        <w:t xml:space="preserve">) * Usage </w:t>
      </w:r>
      <w:proofErr w:type="gramStart"/>
      <w:r w:rsidRPr="002757D5">
        <w:rPr>
          <w:szCs w:val="20"/>
        </w:rPr>
        <w:t>*  ISR</w:t>
      </w:r>
      <w:proofErr w:type="gramEnd"/>
      <w:r>
        <w:tab/>
      </w:r>
    </w:p>
    <w:p w14:paraId="59754464" w14:textId="77777777" w:rsidR="00287C11" w:rsidRDefault="00287C11" w:rsidP="00287C11">
      <w:pPr>
        <w:ind w:left="2160" w:hanging="1440"/>
      </w:pPr>
      <w:r>
        <w:t>Variables as defined above</w:t>
      </w:r>
    </w:p>
    <w:p w14:paraId="59754465" w14:textId="77777777" w:rsidR="00287C11" w:rsidRPr="00933056" w:rsidRDefault="00287C11" w:rsidP="00287C11">
      <w:pPr>
        <w:rPr>
          <w:rFonts w:ascii="Times New Roman" w:hAnsi="Times New Roman"/>
          <w:b/>
          <w:szCs w:val="20"/>
        </w:rPr>
      </w:pPr>
      <w:r w:rsidRPr="00EF53B2">
        <w:rPr>
          <w:rFonts w:cs="Calibri"/>
          <w:noProof/>
          <w:szCs w:val="20"/>
        </w:rPr>
        <mc:AlternateContent>
          <mc:Choice Requires="wps">
            <w:drawing>
              <wp:inline distT="0" distB="0" distL="0" distR="0" wp14:anchorId="5975448B" wp14:editId="5975448C">
                <wp:extent cx="5829300" cy="2892056"/>
                <wp:effectExtent l="0" t="0" r="19050" b="22860"/>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892056"/>
                        </a:xfrm>
                        <a:prstGeom prst="rect">
                          <a:avLst/>
                        </a:prstGeom>
                        <a:solidFill>
                          <a:srgbClr val="FFFFFF"/>
                        </a:solidFill>
                        <a:ln w="9525">
                          <a:solidFill>
                            <a:srgbClr val="000000"/>
                          </a:solidFill>
                          <a:miter lim="800000"/>
                          <a:headEnd/>
                          <a:tailEnd/>
                        </a:ln>
                      </wps:spPr>
                      <wps:txbx>
                        <w:txbxContent>
                          <w:p w14:paraId="597544BB" w14:textId="77777777" w:rsidR="00287C11" w:rsidRDefault="00287C11" w:rsidP="00287C11">
                            <w:pPr>
                              <w:rPr>
                                <w:rStyle w:val="BookTitle"/>
                              </w:rPr>
                            </w:pPr>
                            <w:r w:rsidRPr="0047702A">
                              <w:rPr>
                                <w:rStyle w:val="BookTitle"/>
                              </w:rPr>
                              <w:t>EXAMPLE</w:t>
                            </w:r>
                          </w:p>
                          <w:p w14:paraId="597544BC" w14:textId="77777777" w:rsidR="00287C11" w:rsidRDefault="00287C11" w:rsidP="00287C11">
                            <w:r w:rsidRPr="00933056">
                              <w:t xml:space="preserve">For example, a </w:t>
                            </w:r>
                            <w:r>
                              <w:t>direct installed faucet in a large office:</w:t>
                            </w:r>
                          </w:p>
                          <w:p w14:paraId="597544BD" w14:textId="77777777" w:rsidR="00287C11" w:rsidRDefault="00287C11" w:rsidP="00287C11">
                            <w:pPr>
                              <w:ind w:left="1440" w:hanging="720"/>
                              <w:rPr>
                                <w:noProof/>
                              </w:rPr>
                            </w:pPr>
                            <w:r>
                              <w:t xml:space="preserve"> </w:t>
                            </w:r>
                            <w:proofErr w:type="spellStart"/>
                            <w:r w:rsidRPr="00B37E01">
                              <w:t>Δgallons</w:t>
                            </w:r>
                            <w:proofErr w:type="spellEnd"/>
                            <w:r>
                              <w:rPr>
                                <w:noProof/>
                              </w:rPr>
                              <w:tab/>
                            </w:r>
                            <w:r w:rsidRPr="00FC6BC0">
                              <w:rPr>
                                <w:noProof/>
                              </w:rPr>
                              <w:t xml:space="preserve">= </w:t>
                            </w:r>
                            <w:r w:rsidRPr="002757D5">
                              <w:rPr>
                                <w:szCs w:val="20"/>
                              </w:rPr>
                              <w:t>((</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0.95</w:t>
                            </w:r>
                          </w:p>
                          <w:p w14:paraId="597544BE" w14:textId="77777777" w:rsidR="00287C11" w:rsidRDefault="00287C11" w:rsidP="00287C11">
                            <w:pPr>
                              <w:ind w:left="720"/>
                            </w:pPr>
                            <w:r>
                              <w:tab/>
                            </w:r>
                            <w:r>
                              <w:tab/>
                              <w:t>= 2956 gallons</w:t>
                            </w:r>
                          </w:p>
                          <w:p w14:paraId="597544BF"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w:t>
                            </w:r>
                          </w:p>
                          <w:p w14:paraId="597544C0" w14:textId="40E7C829" w:rsidR="00287C11" w:rsidRDefault="00287C11" w:rsidP="00287C11">
                            <w:pPr>
                              <w:ind w:left="1440" w:hanging="720"/>
                              <w:rPr>
                                <w:noProof/>
                              </w:rPr>
                            </w:pPr>
                            <w:r>
                              <w:t xml:space="preserve"> </w:t>
                            </w:r>
                            <w:proofErr w:type="spellStart"/>
                            <w:r w:rsidRPr="00B37E01">
                              <w:t>Δgallons</w:t>
                            </w:r>
                            <w:proofErr w:type="spellEnd"/>
                            <w:r>
                              <w:rPr>
                                <w:noProof/>
                              </w:rPr>
                              <w:tab/>
                            </w:r>
                            <w:r w:rsidRPr="00FC6BC0">
                              <w:rPr>
                                <w:noProof/>
                              </w:rPr>
                              <w:t xml:space="preserve">= </w:t>
                            </w:r>
                            <w:r w:rsidRPr="002757D5">
                              <w:rPr>
                                <w:szCs w:val="20"/>
                              </w:rPr>
                              <w:t>((</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68" w:author="Samuel Dent" w:date="2013-12-13T06:07:00Z">
                              <w:r w:rsidDel="00606CAF">
                                <w:rPr>
                                  <w:szCs w:val="20"/>
                                </w:rPr>
                                <w:delText>750</w:delText>
                              </w:r>
                              <w:r w:rsidRPr="002757D5" w:rsidDel="00606CAF">
                                <w:rPr>
                                  <w:szCs w:val="20"/>
                                </w:rPr>
                                <w:delText xml:space="preserve"> </w:delText>
                              </w:r>
                            </w:del>
                            <w:ins w:id="69" w:author="Samuel Dent" w:date="2013-12-13T06:07: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0.95</w:t>
                            </w:r>
                          </w:p>
                          <w:p w14:paraId="597544C1" w14:textId="05648AFB" w:rsidR="00287C11" w:rsidRPr="00942F9A" w:rsidRDefault="00287C11" w:rsidP="00287C11">
                            <w:r>
                              <w:tab/>
                            </w:r>
                            <w:r>
                              <w:tab/>
                            </w:r>
                            <w:r>
                              <w:tab/>
                              <w:t xml:space="preserve">= </w:t>
                            </w:r>
                            <w:del w:id="70" w:author="Samuel Dent" w:date="2013-12-13T06:07:00Z">
                              <w:r w:rsidDel="00606CAF">
                                <w:delText xml:space="preserve">985 </w:delText>
                              </w:r>
                            </w:del>
                            <w:ins w:id="71" w:author="Samuel Dent" w:date="2013-12-13T06:07:00Z">
                              <w:r w:rsidR="00606CAF">
                                <w:t>788</w:t>
                              </w:r>
                              <w:bookmarkStart w:id="72" w:name="_GoBack"/>
                              <w:bookmarkEnd w:id="72"/>
                              <w:r w:rsidR="00606CAF">
                                <w:t xml:space="preserve"> </w:t>
                              </w:r>
                            </w:ins>
                            <w:r>
                              <w:t>gallons</w:t>
                            </w:r>
                          </w:p>
                          <w:p w14:paraId="597544C2" w14:textId="77777777" w:rsidR="00287C11" w:rsidRPr="00933056" w:rsidRDefault="00287C11" w:rsidP="00287C11">
                            <w:pPr>
                              <w:ind w:left="720" w:firstLine="720"/>
                              <w:rPr>
                                <w:rFonts w:ascii="Times New Roman" w:hAnsi="Times New Roman"/>
                                <w:b/>
                                <w:szCs w:val="20"/>
                              </w:rPr>
                            </w:pPr>
                          </w:p>
                          <w:p w14:paraId="597544C3" w14:textId="77777777" w:rsidR="00287C11" w:rsidRPr="00933056" w:rsidRDefault="00287C11" w:rsidP="00287C11">
                            <w:pPr>
                              <w:ind w:left="-810"/>
                            </w:pPr>
                          </w:p>
                        </w:txbxContent>
                      </wps:txbx>
                      <wps:bodyPr rot="0" vert="horz" wrap="square" lIns="91440" tIns="45720" rIns="91440" bIns="45720" anchor="t" anchorCtr="0" upright="1">
                        <a:noAutofit/>
                      </wps:bodyPr>
                    </wps:wsp>
                  </a:graphicData>
                </a:graphic>
              </wp:inline>
            </w:drawing>
          </mc:Choice>
          <mc:Fallback>
            <w:pict>
              <v:shape id="Text Box 320" o:spid="_x0000_s1029" type="#_x0000_t202" style="width:459pt;height:22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">
                <v:textbox>
                  <w:txbxContent>
                    <w:p w14:paraId="597544BB" w14:textId="77777777" w:rsidR="00287C11" w:rsidRDefault="00287C11" w:rsidP="00287C11">
                      <w:pPr>
                        <w:rPr>
                          <w:rStyle w:val="BookTitle"/>
                        </w:rPr>
                      </w:pPr>
                      <w:r w:rsidRPr="0047702A">
                        <w:rPr>
                          <w:rStyle w:val="BookTitle"/>
                        </w:rPr>
                        <w:t>EXAMPLE</w:t>
                      </w:r>
                    </w:p>
                    <w:p w14:paraId="597544BC" w14:textId="77777777" w:rsidR="00287C11" w:rsidRDefault="00287C11" w:rsidP="00287C11">
                      <w:r w:rsidRPr="00933056">
                        <w:t xml:space="preserve">For example, a </w:t>
                      </w:r>
                      <w:r>
                        <w:t>direct installed faucet in a large office:</w:t>
                      </w:r>
                    </w:p>
                    <w:p w14:paraId="597544BD" w14:textId="77777777" w:rsidR="00287C11" w:rsidRDefault="00287C11" w:rsidP="00287C11">
                      <w:pPr>
                        <w:ind w:left="1440" w:hanging="720"/>
                        <w:rPr>
                          <w:noProof/>
                        </w:rPr>
                      </w:pPr>
                      <w:r>
                        <w:t xml:space="preserve"> </w:t>
                      </w:r>
                      <w:proofErr w:type="spellStart"/>
                      <w:r w:rsidRPr="00B37E01">
                        <w:t>Δgallons</w:t>
                      </w:r>
                      <w:proofErr w:type="spellEnd"/>
                      <w:r>
                        <w:rPr>
                          <w:noProof/>
                        </w:rPr>
                        <w:tab/>
                      </w:r>
                      <w:r w:rsidRPr="00FC6BC0">
                        <w:rPr>
                          <w:noProof/>
                        </w:rPr>
                        <w:t xml:space="preserve">= </w:t>
                      </w:r>
                      <w:r w:rsidRPr="002757D5">
                        <w:rPr>
                          <w:szCs w:val="20"/>
                        </w:rPr>
                        <w:t>((</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11,250</w:t>
                      </w:r>
                      <w:r w:rsidRPr="002757D5">
                        <w:rPr>
                          <w:szCs w:val="20"/>
                        </w:rPr>
                        <w:t xml:space="preserve"> * </w:t>
                      </w:r>
                      <w:r>
                        <w:rPr>
                          <w:szCs w:val="20"/>
                        </w:rPr>
                        <w:t>0.95</w:t>
                      </w:r>
                    </w:p>
                    <w:p w14:paraId="597544BE" w14:textId="77777777" w:rsidR="00287C11" w:rsidRDefault="00287C11" w:rsidP="00287C11">
                      <w:pPr>
                        <w:ind w:left="720"/>
                      </w:pPr>
                      <w:r>
                        <w:tab/>
                      </w:r>
                      <w:r>
                        <w:tab/>
                        <w:t>= 2956 gallons</w:t>
                      </w:r>
                    </w:p>
                    <w:p w14:paraId="597544BF" w14:textId="77777777" w:rsidR="00287C11" w:rsidRDefault="00287C11" w:rsidP="00287C11">
                      <w:r w:rsidRPr="00933056">
                        <w:t xml:space="preserve">For example, a </w:t>
                      </w:r>
                      <w:r>
                        <w:t xml:space="preserve">direct installed faucet in </w:t>
                      </w:r>
                      <w:proofErr w:type="spellStart"/>
                      <w:proofErr w:type="gramStart"/>
                      <w:r>
                        <w:t>a</w:t>
                      </w:r>
                      <w:proofErr w:type="spellEnd"/>
                      <w:proofErr w:type="gramEnd"/>
                      <w:r>
                        <w:t xml:space="preserve"> Elementary School:</w:t>
                      </w:r>
                    </w:p>
                    <w:p w14:paraId="597544C0" w14:textId="40E7C829" w:rsidR="00287C11" w:rsidRDefault="00287C11" w:rsidP="00287C11">
                      <w:pPr>
                        <w:ind w:left="1440" w:hanging="720"/>
                        <w:rPr>
                          <w:noProof/>
                        </w:rPr>
                      </w:pPr>
                      <w:r>
                        <w:t xml:space="preserve"> </w:t>
                      </w:r>
                      <w:proofErr w:type="spellStart"/>
                      <w:r w:rsidRPr="00B37E01">
                        <w:t>Δgallons</w:t>
                      </w:r>
                      <w:proofErr w:type="spellEnd"/>
                      <w:r>
                        <w:rPr>
                          <w:noProof/>
                        </w:rPr>
                        <w:tab/>
                      </w:r>
                      <w:r w:rsidRPr="00FC6BC0">
                        <w:rPr>
                          <w:noProof/>
                        </w:rPr>
                        <w:t xml:space="preserve">= </w:t>
                      </w:r>
                      <w:r w:rsidRPr="002757D5">
                        <w:rPr>
                          <w:szCs w:val="20"/>
                        </w:rPr>
                        <w:t>((</w:t>
                      </w:r>
                      <w:r>
                        <w:rPr>
                          <w:szCs w:val="20"/>
                        </w:rPr>
                        <w:t>1.2 –</w:t>
                      </w:r>
                      <w:r w:rsidRPr="002757D5">
                        <w:rPr>
                          <w:szCs w:val="20"/>
                        </w:rPr>
                        <w:t xml:space="preserve"> </w:t>
                      </w:r>
                      <w:r>
                        <w:rPr>
                          <w:szCs w:val="20"/>
                        </w:rPr>
                        <w:t>0.94</w:t>
                      </w:r>
                      <w:r w:rsidRPr="002757D5">
                        <w:rPr>
                          <w:szCs w:val="20"/>
                        </w:rPr>
                        <w:t>)/</w:t>
                      </w:r>
                      <w:r>
                        <w:rPr>
                          <w:szCs w:val="20"/>
                        </w:rPr>
                        <w:t>0.94</w:t>
                      </w:r>
                      <w:r w:rsidRPr="002757D5">
                        <w:rPr>
                          <w:szCs w:val="20"/>
                        </w:rPr>
                        <w:t xml:space="preserve">) * </w:t>
                      </w:r>
                      <w:r>
                        <w:rPr>
                          <w:szCs w:val="20"/>
                        </w:rPr>
                        <w:t>3</w:t>
                      </w:r>
                      <w:proofErr w:type="gramStart"/>
                      <w:r>
                        <w:rPr>
                          <w:szCs w:val="20"/>
                        </w:rPr>
                        <w:t>,</w:t>
                      </w:r>
                      <w:proofErr w:type="gramEnd"/>
                      <w:del w:id="73" w:author="Samuel Dent" w:date="2013-12-13T06:07:00Z">
                        <w:r w:rsidDel="00606CAF">
                          <w:rPr>
                            <w:szCs w:val="20"/>
                          </w:rPr>
                          <w:delText>750</w:delText>
                        </w:r>
                        <w:r w:rsidRPr="002757D5" w:rsidDel="00606CAF">
                          <w:rPr>
                            <w:szCs w:val="20"/>
                          </w:rPr>
                          <w:delText xml:space="preserve"> </w:delText>
                        </w:r>
                      </w:del>
                      <w:ins w:id="74" w:author="Samuel Dent" w:date="2013-12-13T06:07:00Z">
                        <w:r w:rsidR="00606CAF">
                          <w:rPr>
                            <w:szCs w:val="20"/>
                          </w:rPr>
                          <w:t>00</w:t>
                        </w:r>
                        <w:r w:rsidR="00606CAF">
                          <w:rPr>
                            <w:szCs w:val="20"/>
                          </w:rPr>
                          <w:t>0</w:t>
                        </w:r>
                        <w:r w:rsidR="00606CAF" w:rsidRPr="002757D5">
                          <w:rPr>
                            <w:szCs w:val="20"/>
                          </w:rPr>
                          <w:t xml:space="preserve"> </w:t>
                        </w:r>
                      </w:ins>
                      <w:r w:rsidRPr="002757D5">
                        <w:rPr>
                          <w:szCs w:val="20"/>
                        </w:rPr>
                        <w:t xml:space="preserve">* </w:t>
                      </w:r>
                      <w:r>
                        <w:rPr>
                          <w:szCs w:val="20"/>
                        </w:rPr>
                        <w:t>0.95</w:t>
                      </w:r>
                    </w:p>
                    <w:p w14:paraId="597544C1" w14:textId="05648AFB" w:rsidR="00287C11" w:rsidRPr="00942F9A" w:rsidRDefault="00287C11" w:rsidP="00287C11">
                      <w:r>
                        <w:tab/>
                      </w:r>
                      <w:r>
                        <w:tab/>
                      </w:r>
                      <w:r>
                        <w:tab/>
                        <w:t xml:space="preserve">= </w:t>
                      </w:r>
                      <w:del w:id="75" w:author="Samuel Dent" w:date="2013-12-13T06:07:00Z">
                        <w:r w:rsidDel="00606CAF">
                          <w:delText xml:space="preserve">985 </w:delText>
                        </w:r>
                      </w:del>
                      <w:ins w:id="76" w:author="Samuel Dent" w:date="2013-12-13T06:07:00Z">
                        <w:r w:rsidR="00606CAF">
                          <w:t>788</w:t>
                        </w:r>
                        <w:bookmarkStart w:id="77" w:name="_GoBack"/>
                        <w:bookmarkEnd w:id="77"/>
                        <w:r w:rsidR="00606CAF">
                          <w:t xml:space="preserve"> </w:t>
                        </w:r>
                      </w:ins>
                      <w:r>
                        <w:t>gallons</w:t>
                      </w:r>
                    </w:p>
                    <w:p w14:paraId="597544C2" w14:textId="77777777" w:rsidR="00287C11" w:rsidRPr="00933056" w:rsidRDefault="00287C11" w:rsidP="00287C11">
                      <w:pPr>
                        <w:ind w:left="720" w:firstLine="720"/>
                        <w:rPr>
                          <w:rFonts w:ascii="Times New Roman" w:hAnsi="Times New Roman"/>
                          <w:b/>
                          <w:szCs w:val="20"/>
                        </w:rPr>
                      </w:pPr>
                    </w:p>
                    <w:p w14:paraId="597544C3" w14:textId="77777777" w:rsidR="00287C11" w:rsidRPr="00933056" w:rsidRDefault="00287C11" w:rsidP="00287C11">
                      <w:pPr>
                        <w:ind w:left="-810"/>
                      </w:pPr>
                    </w:p>
                  </w:txbxContent>
                </v:textbox>
                <w10:anchorlock/>
              </v:shape>
            </w:pict>
          </mc:Fallback>
        </mc:AlternateContent>
      </w:r>
    </w:p>
    <w:p w14:paraId="59754466" w14:textId="77777777" w:rsidR="00287C11" w:rsidRDefault="00287C11" w:rsidP="00287C11">
      <w:pPr>
        <w:pStyle w:val="Heading6"/>
      </w:pPr>
      <w:r w:rsidRPr="00933056">
        <w:t>Deemed O&amp;M Cost Adjustment Calculation</w:t>
      </w:r>
      <w:r>
        <w:t xml:space="preserve"> </w:t>
      </w:r>
    </w:p>
    <w:p w14:paraId="59754467" w14:textId="77777777" w:rsidR="00287C11" w:rsidRDefault="00287C11" w:rsidP="00287C11">
      <w:r>
        <w:t>N/A</w:t>
      </w:r>
    </w:p>
    <w:p w14:paraId="59754468" w14:textId="77777777" w:rsidR="00287C11" w:rsidRDefault="00287C11" w:rsidP="00287C11">
      <w:pPr>
        <w:pStyle w:val="Heading6"/>
      </w:pPr>
      <w:r>
        <w:t>Sources used for GPM assumptions</w:t>
      </w:r>
    </w:p>
    <w:tbl>
      <w:tblPr>
        <w:tblW w:w="9402" w:type="dxa"/>
        <w:tblInd w:w="18" w:type="dxa"/>
        <w:tblLook w:val="04A0" w:firstRow="1" w:lastRow="0" w:firstColumn="1" w:lastColumn="0" w:noHBand="0" w:noVBand="1"/>
      </w:tblPr>
      <w:tblGrid>
        <w:gridCol w:w="810"/>
        <w:gridCol w:w="8592"/>
      </w:tblGrid>
      <w:tr w:rsidR="00287C11" w:rsidRPr="00AC453E" w14:paraId="5975446B" w14:textId="77777777" w:rsidTr="00210081">
        <w:trPr>
          <w:trHeight w:val="647"/>
        </w:trPr>
        <w:tc>
          <w:tcPr>
            <w:tcW w:w="81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754469" w14:textId="77777777" w:rsidR="00287C11" w:rsidRPr="00422F83" w:rsidRDefault="00287C11" w:rsidP="00210081">
            <w:pPr>
              <w:pStyle w:val="TableHeading"/>
              <w:rPr>
                <w:szCs w:val="20"/>
              </w:rPr>
            </w:pPr>
            <w:r w:rsidRPr="00422F83">
              <w:t>Source ID</w:t>
            </w:r>
          </w:p>
        </w:tc>
        <w:tc>
          <w:tcPr>
            <w:tcW w:w="859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75446A" w14:textId="77777777" w:rsidR="00287C11" w:rsidRPr="00422F83" w:rsidRDefault="00287C11" w:rsidP="00210081">
            <w:pPr>
              <w:pStyle w:val="TableHeading"/>
              <w:rPr>
                <w:szCs w:val="20"/>
              </w:rPr>
            </w:pPr>
            <w:r w:rsidRPr="00422F83">
              <w:t>Reference</w:t>
            </w:r>
          </w:p>
        </w:tc>
      </w:tr>
      <w:tr w:rsidR="00287C11" w:rsidRPr="00F51E3B" w14:paraId="5975446E"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6C"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lastRenderedPageBreak/>
              <w:t>1</w:t>
            </w:r>
          </w:p>
        </w:tc>
        <w:tc>
          <w:tcPr>
            <w:tcW w:w="8592" w:type="dxa"/>
            <w:tcBorders>
              <w:top w:val="single" w:sz="4" w:space="0" w:color="auto"/>
              <w:left w:val="single" w:sz="4" w:space="0" w:color="auto"/>
              <w:bottom w:val="single" w:sz="4" w:space="0" w:color="auto"/>
              <w:right w:val="single" w:sz="4" w:space="0" w:color="auto"/>
            </w:tcBorders>
            <w:noWrap/>
            <w:hideMark/>
          </w:tcPr>
          <w:p w14:paraId="5975446D"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2011, </w:t>
            </w:r>
            <w:proofErr w:type="spellStart"/>
            <w:r w:rsidRPr="00F51E3B">
              <w:rPr>
                <w:rFonts w:ascii="Calibri" w:hAnsi="Calibri" w:cs="Calibri"/>
                <w:color w:val="000000"/>
                <w:sz w:val="22"/>
              </w:rPr>
              <w:t>DeOreo</w:t>
            </w:r>
            <w:proofErr w:type="spellEnd"/>
            <w:r w:rsidRPr="00F51E3B">
              <w:rPr>
                <w:rFonts w:ascii="Calibri" w:hAnsi="Calibri" w:cs="Calibri"/>
                <w:color w:val="000000"/>
                <w:sz w:val="22"/>
              </w:rPr>
              <w:t>, William. California Single Family Water Use Efficiency Study. April 20, 2011.</w:t>
            </w:r>
          </w:p>
        </w:tc>
      </w:tr>
      <w:tr w:rsidR="00287C11" w:rsidRPr="00F51E3B" w14:paraId="59754471"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6F"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2</w:t>
            </w:r>
          </w:p>
        </w:tc>
        <w:tc>
          <w:tcPr>
            <w:tcW w:w="8592" w:type="dxa"/>
            <w:tcBorders>
              <w:top w:val="single" w:sz="4" w:space="0" w:color="auto"/>
              <w:left w:val="single" w:sz="4" w:space="0" w:color="auto"/>
              <w:bottom w:val="single" w:sz="4" w:space="0" w:color="auto"/>
              <w:right w:val="single" w:sz="4" w:space="0" w:color="auto"/>
            </w:tcBorders>
            <w:noWrap/>
            <w:hideMark/>
          </w:tcPr>
          <w:p w14:paraId="59754470"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2000, Mayer, Peter, William </w:t>
            </w:r>
            <w:proofErr w:type="spellStart"/>
            <w:r w:rsidRPr="00F51E3B">
              <w:rPr>
                <w:rFonts w:ascii="Calibri" w:hAnsi="Calibri" w:cs="Calibri"/>
                <w:color w:val="000000"/>
                <w:sz w:val="22"/>
              </w:rPr>
              <w:t>DeOreo</w:t>
            </w:r>
            <w:proofErr w:type="spellEnd"/>
            <w:r w:rsidRPr="00F51E3B">
              <w:rPr>
                <w:rFonts w:ascii="Calibri" w:hAnsi="Calibri" w:cs="Calibri"/>
                <w:color w:val="000000"/>
                <w:sz w:val="22"/>
              </w:rPr>
              <w:t>, and David Lewis. Seattle Home Water Conservation Study. December 2000.</w:t>
            </w:r>
          </w:p>
        </w:tc>
      </w:tr>
      <w:tr w:rsidR="00287C11" w:rsidRPr="00F51E3B" w14:paraId="59754474"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72"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3</w:t>
            </w:r>
          </w:p>
        </w:tc>
        <w:tc>
          <w:tcPr>
            <w:tcW w:w="8592" w:type="dxa"/>
            <w:tcBorders>
              <w:top w:val="single" w:sz="4" w:space="0" w:color="auto"/>
              <w:left w:val="single" w:sz="4" w:space="0" w:color="auto"/>
              <w:bottom w:val="single" w:sz="4" w:space="0" w:color="auto"/>
              <w:right w:val="single" w:sz="4" w:space="0" w:color="auto"/>
            </w:tcBorders>
            <w:noWrap/>
            <w:hideMark/>
          </w:tcPr>
          <w:p w14:paraId="59754473"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1999, Mayer, Peter, William </w:t>
            </w:r>
            <w:proofErr w:type="spellStart"/>
            <w:r w:rsidRPr="00F51E3B">
              <w:rPr>
                <w:rFonts w:ascii="Calibri" w:hAnsi="Calibri" w:cs="Calibri"/>
                <w:color w:val="000000"/>
                <w:sz w:val="22"/>
              </w:rPr>
              <w:t>DeOreo</w:t>
            </w:r>
            <w:proofErr w:type="spellEnd"/>
            <w:r w:rsidRPr="00F51E3B">
              <w:rPr>
                <w:rFonts w:ascii="Calibri" w:hAnsi="Calibri" w:cs="Calibri"/>
                <w:color w:val="000000"/>
                <w:sz w:val="22"/>
              </w:rPr>
              <w:t>. Residential End Uses of Water. Published by AWWA Research Foundation and American Water Works Association. 1999.</w:t>
            </w:r>
          </w:p>
        </w:tc>
      </w:tr>
      <w:tr w:rsidR="00287C11" w:rsidRPr="00F51E3B" w14:paraId="59754477"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75"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4</w:t>
            </w:r>
          </w:p>
        </w:tc>
        <w:tc>
          <w:tcPr>
            <w:tcW w:w="8592" w:type="dxa"/>
            <w:tcBorders>
              <w:top w:val="single" w:sz="4" w:space="0" w:color="auto"/>
              <w:left w:val="single" w:sz="4" w:space="0" w:color="auto"/>
              <w:bottom w:val="single" w:sz="4" w:space="0" w:color="auto"/>
              <w:right w:val="single" w:sz="4" w:space="0" w:color="auto"/>
            </w:tcBorders>
            <w:noWrap/>
            <w:hideMark/>
          </w:tcPr>
          <w:p w14:paraId="59754476"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2003, Mayer, Peter, William </w:t>
            </w:r>
            <w:proofErr w:type="spellStart"/>
            <w:r w:rsidRPr="00F51E3B">
              <w:rPr>
                <w:rFonts w:ascii="Calibri" w:hAnsi="Calibri" w:cs="Calibri"/>
                <w:color w:val="000000"/>
                <w:sz w:val="22"/>
              </w:rPr>
              <w:t>DeOreo</w:t>
            </w:r>
            <w:proofErr w:type="spellEnd"/>
            <w:r w:rsidRPr="00F51E3B">
              <w:rPr>
                <w:rFonts w:ascii="Calibri" w:hAnsi="Calibri" w:cs="Calibri"/>
                <w:color w:val="000000"/>
                <w:sz w:val="22"/>
              </w:rPr>
              <w:t>. Residential Indoor Water Conservation Stu</w:t>
            </w:r>
            <w:r>
              <w:rPr>
                <w:rFonts w:ascii="Calibri" w:hAnsi="Calibri" w:cs="Calibri"/>
                <w:color w:val="000000"/>
                <w:sz w:val="22"/>
              </w:rPr>
              <w:t xml:space="preserve">dy. </w:t>
            </w:r>
            <w:proofErr w:type="spellStart"/>
            <w:r>
              <w:rPr>
                <w:rFonts w:ascii="Calibri" w:hAnsi="Calibri" w:cs="Calibri"/>
                <w:color w:val="000000"/>
                <w:sz w:val="22"/>
              </w:rPr>
              <w:t>Aquacraft</w:t>
            </w:r>
            <w:proofErr w:type="spellEnd"/>
            <w:r>
              <w:rPr>
                <w:rFonts w:ascii="Calibri" w:hAnsi="Calibri" w:cs="Calibri"/>
                <w:color w:val="000000"/>
                <w:sz w:val="22"/>
              </w:rPr>
              <w:t>, Inc. Water Eng</w:t>
            </w:r>
            <w:r w:rsidRPr="00F51E3B">
              <w:rPr>
                <w:rFonts w:ascii="Calibri" w:hAnsi="Calibri" w:cs="Calibri"/>
                <w:color w:val="000000"/>
                <w:sz w:val="22"/>
              </w:rPr>
              <w:t>ineering and Management. Prepared for East Bay Municipal Utility District and the US EPA. July 2003.</w:t>
            </w:r>
          </w:p>
        </w:tc>
      </w:tr>
      <w:tr w:rsidR="00287C11" w:rsidRPr="00F51E3B" w14:paraId="5975447A"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78"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5</w:t>
            </w:r>
          </w:p>
        </w:tc>
        <w:tc>
          <w:tcPr>
            <w:tcW w:w="8592" w:type="dxa"/>
            <w:tcBorders>
              <w:top w:val="single" w:sz="4" w:space="0" w:color="auto"/>
              <w:left w:val="single" w:sz="4" w:space="0" w:color="auto"/>
              <w:bottom w:val="single" w:sz="4" w:space="0" w:color="auto"/>
              <w:right w:val="single" w:sz="4" w:space="0" w:color="auto"/>
            </w:tcBorders>
            <w:noWrap/>
            <w:hideMark/>
          </w:tcPr>
          <w:p w14:paraId="59754479"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2011, </w:t>
            </w:r>
            <w:proofErr w:type="spellStart"/>
            <w:r w:rsidRPr="00F51E3B">
              <w:rPr>
                <w:rFonts w:ascii="Calibri" w:hAnsi="Calibri" w:cs="Calibri"/>
                <w:color w:val="000000"/>
                <w:sz w:val="22"/>
              </w:rPr>
              <w:t>DeOreo</w:t>
            </w:r>
            <w:proofErr w:type="spellEnd"/>
            <w:r w:rsidRPr="00F51E3B">
              <w:rPr>
                <w:rFonts w:ascii="Calibri" w:hAnsi="Calibri" w:cs="Calibri"/>
                <w:color w:val="000000"/>
                <w:sz w:val="22"/>
              </w:rPr>
              <w:t xml:space="preserve">, William. Analysis of Water Use in New Single Family Homes. By </w:t>
            </w:r>
            <w:proofErr w:type="spellStart"/>
            <w:r w:rsidRPr="00F51E3B">
              <w:rPr>
                <w:rFonts w:ascii="Calibri" w:hAnsi="Calibri" w:cs="Calibri"/>
                <w:color w:val="000000"/>
                <w:sz w:val="22"/>
              </w:rPr>
              <w:t>Aquacraft</w:t>
            </w:r>
            <w:proofErr w:type="spellEnd"/>
            <w:r w:rsidRPr="00F51E3B">
              <w:rPr>
                <w:rFonts w:ascii="Calibri" w:hAnsi="Calibri" w:cs="Calibri"/>
                <w:color w:val="000000"/>
                <w:sz w:val="22"/>
              </w:rPr>
              <w:t>. For Salt Lake City Corporation and US EPA. July 20, 2011.</w:t>
            </w:r>
          </w:p>
        </w:tc>
      </w:tr>
      <w:tr w:rsidR="00287C11" w:rsidRPr="00F51E3B" w14:paraId="5975447D"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7B"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6</w:t>
            </w:r>
          </w:p>
        </w:tc>
        <w:tc>
          <w:tcPr>
            <w:tcW w:w="8592" w:type="dxa"/>
            <w:tcBorders>
              <w:top w:val="single" w:sz="4" w:space="0" w:color="auto"/>
              <w:left w:val="single" w:sz="4" w:space="0" w:color="auto"/>
              <w:bottom w:val="single" w:sz="4" w:space="0" w:color="auto"/>
              <w:right w:val="single" w:sz="4" w:space="0" w:color="auto"/>
            </w:tcBorders>
            <w:noWrap/>
            <w:hideMark/>
          </w:tcPr>
          <w:p w14:paraId="5975447C"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2011, </w:t>
            </w:r>
            <w:proofErr w:type="spellStart"/>
            <w:r w:rsidRPr="00F51E3B">
              <w:rPr>
                <w:rFonts w:ascii="Calibri" w:hAnsi="Calibri" w:cs="Calibri"/>
                <w:color w:val="000000"/>
                <w:sz w:val="22"/>
              </w:rPr>
              <w:t>Aquacraft</w:t>
            </w:r>
            <w:proofErr w:type="spellEnd"/>
            <w:r w:rsidRPr="00F51E3B">
              <w:rPr>
                <w:rFonts w:ascii="Calibri" w:hAnsi="Calibri" w:cs="Calibri"/>
                <w:color w:val="000000"/>
                <w:sz w:val="22"/>
              </w:rPr>
              <w:t>. Albuquerque Single Family Water Use Efficiency and Retrofit Study. For Albuquerque Bernalillo County Water Utility Authority. December 1, 2011.</w:t>
            </w:r>
          </w:p>
        </w:tc>
      </w:tr>
      <w:tr w:rsidR="00287C11" w:rsidRPr="00F51E3B" w14:paraId="59754480" w14:textId="77777777" w:rsidTr="00210081">
        <w:trPr>
          <w:trHeight w:val="300"/>
        </w:trPr>
        <w:tc>
          <w:tcPr>
            <w:tcW w:w="810" w:type="dxa"/>
            <w:tcBorders>
              <w:top w:val="single" w:sz="4" w:space="0" w:color="auto"/>
              <w:left w:val="single" w:sz="4" w:space="0" w:color="auto"/>
              <w:bottom w:val="single" w:sz="4" w:space="0" w:color="auto"/>
              <w:right w:val="single" w:sz="4" w:space="0" w:color="auto"/>
            </w:tcBorders>
            <w:noWrap/>
            <w:hideMark/>
          </w:tcPr>
          <w:p w14:paraId="5975447E" w14:textId="77777777" w:rsidR="00287C11" w:rsidRPr="00F51E3B" w:rsidRDefault="00287C11" w:rsidP="00210081">
            <w:pPr>
              <w:keepNext/>
              <w:keepLines/>
              <w:widowControl/>
              <w:spacing w:after="0"/>
              <w:jc w:val="center"/>
              <w:rPr>
                <w:rFonts w:ascii="Calibri" w:hAnsi="Calibri" w:cs="Calibri"/>
                <w:color w:val="000000"/>
                <w:sz w:val="22"/>
              </w:rPr>
            </w:pPr>
            <w:r w:rsidRPr="00F51E3B">
              <w:rPr>
                <w:rFonts w:ascii="Calibri" w:hAnsi="Calibri" w:cs="Calibri"/>
                <w:color w:val="000000"/>
                <w:sz w:val="22"/>
              </w:rPr>
              <w:t>7</w:t>
            </w:r>
          </w:p>
        </w:tc>
        <w:tc>
          <w:tcPr>
            <w:tcW w:w="8592" w:type="dxa"/>
            <w:tcBorders>
              <w:top w:val="single" w:sz="4" w:space="0" w:color="auto"/>
              <w:left w:val="single" w:sz="4" w:space="0" w:color="auto"/>
              <w:bottom w:val="single" w:sz="4" w:space="0" w:color="auto"/>
              <w:right w:val="single" w:sz="4" w:space="0" w:color="auto"/>
            </w:tcBorders>
            <w:noWrap/>
            <w:hideMark/>
          </w:tcPr>
          <w:p w14:paraId="5975447F" w14:textId="77777777" w:rsidR="00287C11" w:rsidRPr="00F51E3B" w:rsidRDefault="00287C11" w:rsidP="00210081">
            <w:pPr>
              <w:keepNext/>
              <w:keepLines/>
              <w:widowControl/>
              <w:spacing w:after="0"/>
              <w:jc w:val="left"/>
              <w:rPr>
                <w:rFonts w:ascii="Calibri" w:hAnsi="Calibri" w:cs="Calibri"/>
                <w:color w:val="000000"/>
                <w:sz w:val="22"/>
              </w:rPr>
            </w:pPr>
            <w:r w:rsidRPr="00F51E3B">
              <w:rPr>
                <w:rFonts w:ascii="Calibri" w:hAnsi="Calibri" w:cs="Calibri"/>
                <w:color w:val="000000"/>
                <w:sz w:val="22"/>
              </w:rPr>
              <w:t xml:space="preserve">2008, </w:t>
            </w:r>
            <w:proofErr w:type="spellStart"/>
            <w:r w:rsidRPr="00F51E3B">
              <w:rPr>
                <w:rFonts w:ascii="Calibri" w:hAnsi="Calibri" w:cs="Calibri"/>
                <w:color w:val="000000"/>
                <w:sz w:val="22"/>
              </w:rPr>
              <w:t>Schultdt</w:t>
            </w:r>
            <w:proofErr w:type="spellEnd"/>
            <w:r w:rsidRPr="00F51E3B">
              <w:rPr>
                <w:rFonts w:ascii="Calibri" w:hAnsi="Calibri" w:cs="Calibri"/>
                <w:color w:val="000000"/>
                <w:sz w:val="22"/>
              </w:rPr>
              <w:t>, Marc, and Debra Tachibana. Energy related Water Fixture Measurements: Securing the Baseline for Northwest Single Family Homes. 2008 ACEEE Summer Study on Energy Efficiency in Buildings.</w:t>
            </w:r>
          </w:p>
        </w:tc>
      </w:tr>
    </w:tbl>
    <w:p w14:paraId="59754481" w14:textId="77777777" w:rsidR="00287C11" w:rsidRPr="00FE4EA2" w:rsidRDefault="00287C11" w:rsidP="00287C11"/>
    <w:p w14:paraId="59754482" w14:textId="5A09E96E" w:rsidR="00287C11" w:rsidRDefault="00287C11" w:rsidP="00287C11">
      <w:pPr>
        <w:pStyle w:val="Heading6"/>
      </w:pPr>
      <w:r>
        <w:t xml:space="preserve">Measure Code: </w:t>
      </w:r>
      <w:r w:rsidRPr="00213B00">
        <w:t>CI-HW_-LFFA-V0</w:t>
      </w:r>
      <w:ins w:id="78" w:author="Samuel Dent" w:date="2013-11-18T05:59:00Z">
        <w:r>
          <w:t>4</w:t>
        </w:r>
      </w:ins>
      <w:del w:id="79" w:author="Samuel Dent" w:date="2013-11-18T05:59:00Z">
        <w:r w:rsidDel="00287C11">
          <w:delText>3</w:delText>
        </w:r>
      </w:del>
      <w:r w:rsidRPr="00213B00">
        <w:t>-</w:t>
      </w:r>
      <w:r>
        <w:t>1</w:t>
      </w:r>
      <w:del w:id="80" w:author="Samuel Dent" w:date="2013-11-18T05:59:00Z">
        <w:r w:rsidDel="00287C11">
          <w:delText>3</w:delText>
        </w:r>
      </w:del>
      <w:ins w:id="81" w:author="Samuel Dent" w:date="2013-11-27T09:51:00Z">
        <w:r w:rsidR="007E0438">
          <w:t>3</w:t>
        </w:r>
      </w:ins>
      <w:r>
        <w:t>0601</w:t>
      </w:r>
    </w:p>
    <w:p w14:paraId="59754483" w14:textId="77777777" w:rsidR="00287C11" w:rsidRDefault="00287C11" w:rsidP="00287C11">
      <w:pPr>
        <w:pStyle w:val="Heading6"/>
      </w:pPr>
    </w:p>
    <w:p w14:paraId="59754484"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5448F" w14:textId="77777777" w:rsidR="00287C11" w:rsidRDefault="00287C11" w:rsidP="00287C11">
      <w:pPr>
        <w:spacing w:after="0"/>
      </w:pPr>
      <w:r>
        <w:separator/>
      </w:r>
    </w:p>
  </w:endnote>
  <w:endnote w:type="continuationSeparator" w:id="0">
    <w:p w14:paraId="59754490" w14:textId="77777777" w:rsidR="00287C11" w:rsidRDefault="00287C11" w:rsidP="00287C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5448D" w14:textId="77777777" w:rsidR="00287C11" w:rsidRDefault="00287C11" w:rsidP="00287C11">
      <w:pPr>
        <w:spacing w:after="0"/>
      </w:pPr>
      <w:r>
        <w:separator/>
      </w:r>
    </w:p>
  </w:footnote>
  <w:footnote w:type="continuationSeparator" w:id="0">
    <w:p w14:paraId="5975448E" w14:textId="77777777" w:rsidR="00287C11" w:rsidRDefault="00287C11" w:rsidP="00287C11">
      <w:pPr>
        <w:spacing w:after="0"/>
      </w:pPr>
      <w:r>
        <w:continuationSeparator/>
      </w:r>
    </w:p>
  </w:footnote>
  <w:footnote w:id="1">
    <w:p w14:paraId="59754491" w14:textId="77777777" w:rsidR="00287C11" w:rsidRPr="00025647" w:rsidRDefault="00287C11" w:rsidP="00287C11">
      <w:pPr>
        <w:pStyle w:val="Footnote"/>
      </w:pPr>
      <w:r w:rsidRPr="00F24B6B">
        <w:rPr>
          <w:rStyle w:val="FootnoteReference"/>
        </w:rPr>
        <w:footnoteRef/>
      </w:r>
      <w:r w:rsidRPr="00025647">
        <w:t xml:space="preserve"> Table C-6, Measure Life Report, Residential and Commercial/Industrial Lighting and HVAC Measures, GDS Associates, June 2007. "http://neep.org/uploads/EMV%20Forum/EMV%20Studies/measure_life_GDS%5B1%5D.pdf"</w:t>
      </w:r>
    </w:p>
  </w:footnote>
  <w:footnote w:id="2">
    <w:p w14:paraId="59754492" w14:textId="77777777" w:rsidR="00287C11" w:rsidRPr="00025647" w:rsidRDefault="00287C11" w:rsidP="00287C11">
      <w:pPr>
        <w:pStyle w:val="Footnote"/>
      </w:pPr>
      <w:r w:rsidRPr="00F24B6B">
        <w:rPr>
          <w:rStyle w:val="FootnoteReference"/>
        </w:rPr>
        <w:footnoteRef/>
      </w:r>
      <w:r w:rsidRPr="00025647">
        <w:t xml:space="preserve"> Direct-install price per faucet assumes cost of aerator and install time. (2011, Market research average of $3 and assess and install time of $5 (20min @ $15/</w:t>
      </w:r>
      <w:proofErr w:type="spellStart"/>
      <w:r w:rsidRPr="00025647">
        <w:t>hr</w:t>
      </w:r>
      <w:proofErr w:type="spellEnd"/>
      <w:r w:rsidRPr="00025647">
        <w:t>)</w:t>
      </w:r>
    </w:p>
  </w:footnote>
  <w:footnote w:id="3">
    <w:p w14:paraId="59754493" w14:textId="77777777" w:rsidR="00287C11" w:rsidRPr="00025647" w:rsidRDefault="00287C11" w:rsidP="00287C11">
      <w:pPr>
        <w:pStyle w:val="FootnoteText"/>
        <w:rPr>
          <w:rFonts w:cstheme="minorHAnsi"/>
          <w:sz w:val="18"/>
          <w:szCs w:val="18"/>
        </w:rPr>
      </w:pPr>
      <w:r w:rsidRPr="00545547">
        <w:rPr>
          <w:rStyle w:val="FootnoteReference"/>
        </w:rPr>
        <w:footnoteRef/>
      </w:r>
      <w:r w:rsidRPr="00545547">
        <w:rPr>
          <w:rStyle w:val="FootnoteReference"/>
        </w:rPr>
        <w:t xml:space="preserve"> </w:t>
      </w:r>
      <w:r w:rsidRPr="00025647">
        <w:rPr>
          <w:rFonts w:cstheme="minorHAnsi"/>
          <w:sz w:val="18"/>
          <w:szCs w:val="18"/>
        </w:rPr>
        <w:t>Th</w:t>
      </w:r>
      <w:r w:rsidRPr="003760C3">
        <w:rPr>
          <w:rFonts w:cstheme="minorHAnsi"/>
          <w:sz w:val="18"/>
          <w:szCs w:val="18"/>
        </w:rPr>
        <w:t>is algorithm calculates the amount of energy saved per aerator by determining the fraction of water consumption savings for the upgraded fixture.  Due to the distribution of water consumption by fixture type, as well as the different</w:t>
      </w:r>
      <w:r w:rsidRPr="00025647">
        <w:rPr>
          <w:rFonts w:cstheme="minorHAnsi"/>
          <w:sz w:val="18"/>
          <w:szCs w:val="18"/>
        </w:rPr>
        <w:t xml:space="preserve"> number of fixtures in a </w:t>
      </w:r>
      <w:r>
        <w:rPr>
          <w:rFonts w:cstheme="minorHAnsi"/>
          <w:sz w:val="18"/>
          <w:szCs w:val="18"/>
        </w:rPr>
        <w:t>building</w:t>
      </w:r>
      <w:r w:rsidRPr="00025647">
        <w:rPr>
          <w:rFonts w:cstheme="minorHAnsi"/>
          <w:sz w:val="18"/>
          <w:szCs w:val="18"/>
        </w:rPr>
        <w:t xml:space="preserve">, several variables must be incorporated.  </w:t>
      </w:r>
    </w:p>
  </w:footnote>
  <w:footnote w:id="4">
    <w:p w14:paraId="59754494" w14:textId="77777777" w:rsidR="00287C11" w:rsidRPr="00737817" w:rsidRDefault="00287C11" w:rsidP="00287C11">
      <w:pPr>
        <w:pStyle w:val="Footnote"/>
      </w:pPr>
      <w:r w:rsidRPr="00737817">
        <w:rPr>
          <w:rStyle w:val="FootnoteReference"/>
          <w:rFonts w:cs="Arial"/>
        </w:rPr>
        <w:footnoteRef/>
      </w:r>
      <w:r w:rsidRPr="00737817">
        <w:rPr>
          <w:rStyle w:val="FootnoteReference"/>
          <w:rFonts w:cs="Arial"/>
        </w:rPr>
        <w:t xml:space="preserve"> </w:t>
      </w:r>
      <w:proofErr w:type="gramStart"/>
      <w:r w:rsidRPr="009E0BFF">
        <w:t>Representative baseline flow rate for kitchen and bathroom faucet aerators from sources 2, 4, 5, and 7.</w:t>
      </w:r>
      <w:proofErr w:type="gramEnd"/>
      <w:r w:rsidRPr="009E0BFF">
        <w:t xml:space="preserve"> This accounts for all throttling and differences from rated flow rates.</w:t>
      </w:r>
      <w:r>
        <w:t xml:space="preserve"> The most comprehensive available studies did not disaggregate kitchen use from bathroom use, but instead looked at total flow and length of use for all faucets. This makes it difficult to reliably separate kitchen water use from bathroom water use. </w:t>
      </w:r>
    </w:p>
  </w:footnote>
  <w:footnote w:id="5">
    <w:p w14:paraId="59754495" w14:textId="77777777" w:rsidR="00287C11" w:rsidRDefault="00287C11" w:rsidP="00287C11">
      <w:pPr>
        <w:pStyle w:val="FootnoteText"/>
      </w:pPr>
      <w:r>
        <w:rPr>
          <w:rStyle w:val="FootnoteReference"/>
        </w:rPr>
        <w:footnoteRef/>
      </w:r>
      <w: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6">
    <w:p w14:paraId="59754496" w14:textId="77777777" w:rsidR="00287C11" w:rsidRPr="00737817" w:rsidRDefault="00287C11" w:rsidP="00287C11">
      <w:pPr>
        <w:pStyle w:val="Footnote"/>
      </w:pPr>
      <w:r w:rsidRPr="00737817">
        <w:rPr>
          <w:rStyle w:val="FootnoteReference"/>
          <w:rFonts w:cs="Arial"/>
        </w:rPr>
        <w:footnoteRef/>
      </w:r>
      <w:r w:rsidRPr="00737817">
        <w:rPr>
          <w:rStyle w:val="FootnoteReference"/>
          <w:rFonts w:cs="Arial"/>
        </w:rPr>
        <w:t xml:space="preserve"> </w:t>
      </w:r>
      <w:r w:rsidRPr="009E0BFF">
        <w:t xml:space="preserve">Average retrofit flow rate for kitchen and bathroom faucet aerators from sources 2, 4, 5, and 7. This accounts for all throttling and differences from rated flow rates. </w:t>
      </w:r>
      <w:proofErr w:type="gramStart"/>
      <w:r w:rsidRPr="009E0BFF">
        <w:t xml:space="preserve">Assumes all kitchen aerators at 2.2 </w:t>
      </w:r>
      <w:proofErr w:type="spellStart"/>
      <w:r w:rsidRPr="009E0BFF">
        <w:t>gpm</w:t>
      </w:r>
      <w:proofErr w:type="spellEnd"/>
      <w:r w:rsidRPr="009E0BFF">
        <w:t xml:space="preserve"> or less and all bathroom aerators at 1.5 </w:t>
      </w:r>
      <w:proofErr w:type="spellStart"/>
      <w:r w:rsidRPr="009E0BFF">
        <w:t>gpm</w:t>
      </w:r>
      <w:proofErr w:type="spellEnd"/>
      <w:r w:rsidRPr="009E0BFF">
        <w:t xml:space="preserve"> or less.</w:t>
      </w:r>
      <w:proofErr w:type="gramEnd"/>
      <w:r>
        <w:t xml:space="preserve"> The most comprehensive available studies did not disaggregate kitchen use from bathroom use, but instead looked at total flow and length of use for all faucets. This makes it difficult to reliably separate kitchen water use from bathroom water use. It is possible that programs installing low flow aerators lower than the 2.2 </w:t>
      </w:r>
      <w:proofErr w:type="spellStart"/>
      <w:r>
        <w:t>gpm</w:t>
      </w:r>
      <w:proofErr w:type="spellEnd"/>
      <w:r>
        <w:t xml:space="preserve"> for kitchens and 1.5 </w:t>
      </w:r>
      <w:proofErr w:type="spellStart"/>
      <w:r>
        <w:t>gpm</w:t>
      </w:r>
      <w:proofErr w:type="spellEnd"/>
      <w:r>
        <w:t xml:space="preserve"> for bathrooms will see a lower overall average retrofit flow rate.</w:t>
      </w:r>
    </w:p>
  </w:footnote>
  <w:footnote w:id="7">
    <w:p w14:paraId="59754497" w14:textId="77777777" w:rsidR="00287C11" w:rsidRDefault="00287C11" w:rsidP="00287C11">
      <w:pPr>
        <w:pStyle w:val="FootnoteText"/>
      </w:pPr>
      <w:r>
        <w:rPr>
          <w:rStyle w:val="FootnoteReference"/>
        </w:rPr>
        <w:footnoteRef/>
      </w:r>
      <w: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8">
    <w:p w14:paraId="59754498" w14:textId="77777777" w:rsidR="00287C11" w:rsidRDefault="00287C11" w:rsidP="00287C11">
      <w:pPr>
        <w:pStyle w:val="FootnoteText"/>
      </w:pPr>
      <w:r>
        <w:rPr>
          <w:rStyle w:val="FootnoteReference"/>
        </w:rPr>
        <w:footnoteRef/>
      </w:r>
      <w:r>
        <w:t xml:space="preserve"> Table 2-45 </w:t>
      </w:r>
      <w:proofErr w:type="gramStart"/>
      <w:r w:rsidRPr="0015321C">
        <w:t>Chapter</w:t>
      </w:r>
      <w:proofErr w:type="gramEnd"/>
      <w:r w:rsidRPr="0015321C">
        <w:t xml:space="preserve"> 49, Service Water Heating, 2007 ASHRAE Handbook, HVAC Applications.</w:t>
      </w:r>
    </w:p>
  </w:footnote>
  <w:footnote w:id="9">
    <w:p w14:paraId="59754499" w14:textId="77777777" w:rsidR="00287C11" w:rsidRDefault="00287C11" w:rsidP="00287C11">
      <w:pPr>
        <w:pStyle w:val="FootnoteText"/>
      </w:pPr>
      <w:r>
        <w:rPr>
          <w:rStyle w:val="FootnoteReference"/>
        </w:rPr>
        <w:footnoteRef/>
      </w:r>
      <w:r>
        <w:t xml:space="preserve"> Estimated based on data provided in Appendix E; “Waste Not, Want Not: The Potential for Urban Water Conservation in California”; </w:t>
      </w:r>
      <w:r w:rsidRPr="009279E1">
        <w:t>http://www.pacinst.org/reports/urban_usage/appendix_e.pdf</w:t>
      </w:r>
    </w:p>
  </w:footnote>
  <w:footnote w:id="10">
    <w:p w14:paraId="5975449A" w14:textId="77777777" w:rsidR="00287C11" w:rsidRDefault="00287C11" w:rsidP="00287C11">
      <w:pPr>
        <w:pStyle w:val="FootnoteText"/>
      </w:pPr>
      <w:r>
        <w:rPr>
          <w:rStyle w:val="FootnoteReference"/>
        </w:rPr>
        <w:footnoteRef/>
      </w:r>
      <w:r>
        <w:t xml:space="preserve"> </w:t>
      </w:r>
      <w:proofErr w:type="gramStart"/>
      <w:r>
        <w:t>Based on review of the Illinois plumbing code (Employees and students per faucet).</w:t>
      </w:r>
      <w:proofErr w:type="gramEnd"/>
      <w:r>
        <w:t xml:space="preserve"> Retail, grocery, warehouse and health are estimates. Meals per faucet estimated as 4 bathroom and 3 kitchen faucets and average meals per day of 250 (based on California study above) – 250/7 = 36. Fast food assumption estimated.</w:t>
      </w:r>
    </w:p>
  </w:footnote>
  <w:footnote w:id="11">
    <w:p w14:paraId="5975449B" w14:textId="77777777" w:rsidR="00287C11" w:rsidRDefault="00287C11" w:rsidP="00287C11">
      <w:pPr>
        <w:pStyle w:val="Footnote"/>
      </w:pPr>
      <w:r>
        <w:rPr>
          <w:rStyle w:val="FootnoteReference"/>
        </w:rPr>
        <w:footnoteRef/>
      </w:r>
      <w:r>
        <w:t xml:space="preserve"> Temperature cited from SBW Consulting, Evaluation for the Bonneville Power Authority, 1994, </w:t>
      </w:r>
      <w:hyperlink r:id="rId1" w:history="1">
        <w:r w:rsidRPr="00B33A82">
          <w:rPr>
            <w:rStyle w:val="Hyperlink"/>
          </w:rPr>
          <w:t>http://www.bpa.gov/energy/n/reports/evaluation/residential/faucet_aerator.cfm</w:t>
        </w:r>
      </w:hyperlink>
      <w:r>
        <w:t>. This is a variable that would benefit from further evaluation.</w:t>
      </w:r>
    </w:p>
  </w:footnote>
  <w:footnote w:id="12">
    <w:p w14:paraId="5975449C" w14:textId="77777777" w:rsidR="00287C11" w:rsidRDefault="00287C11" w:rsidP="00287C11">
      <w:pPr>
        <w:pStyle w:val="Footnote"/>
      </w:pPr>
      <w:r>
        <w:rPr>
          <w:rStyle w:val="FootnoteReference"/>
        </w:rPr>
        <w:footnoteRef/>
      </w:r>
      <w:r>
        <w:t xml:space="preserve"> </w:t>
      </w:r>
      <w:proofErr w:type="gramStart"/>
      <w:r>
        <w:t>US DOE Building America Program.</w:t>
      </w:r>
      <w:proofErr w:type="gramEnd"/>
      <w:r>
        <w:t xml:space="preserve"> </w:t>
      </w:r>
      <w:proofErr w:type="gramStart"/>
      <w:r>
        <w:t>Building America Analysis Spreadsheet.</w:t>
      </w:r>
      <w:proofErr w:type="gramEnd"/>
      <w:r>
        <w:t xml:space="preserve">  </w:t>
      </w:r>
      <w:proofErr w:type="gramStart"/>
      <w:r>
        <w:t xml:space="preserve">For Chicago, IL </w:t>
      </w:r>
      <w:hyperlink r:id="rId2" w:history="1">
        <w:r w:rsidRPr="00E130E6">
          <w:rPr>
            <w:rStyle w:val="Hyperlink"/>
          </w:rPr>
          <w:t>http://www1.eere.energy.gov/buildings/building_america/analysis_spreadsheets.html</w:t>
        </w:r>
      </w:hyperlink>
      <w:r>
        <w:t>.</w:t>
      </w:r>
      <w:proofErr w:type="gramEnd"/>
      <w:r>
        <w:t xml:space="preserve"> </w:t>
      </w:r>
    </w:p>
  </w:footnote>
  <w:footnote w:id="13">
    <w:p w14:paraId="5975449D" w14:textId="77777777" w:rsidR="00287C11" w:rsidRDefault="00287C11" w:rsidP="00287C11">
      <w:pPr>
        <w:pStyle w:val="Footnote"/>
      </w:pPr>
      <w:r>
        <w:rPr>
          <w:rStyle w:val="FootnoteReference"/>
        </w:rPr>
        <w:footnoteRef/>
      </w:r>
      <w:r>
        <w:t xml:space="preserve"> Electric water heater have recovery efficiency of 98%: </w:t>
      </w:r>
      <w:hyperlink r:id="rId3" w:history="1">
        <w:r w:rsidRPr="00B33A82">
          <w:rPr>
            <w:rStyle w:val="Hyperlink"/>
          </w:rPr>
          <w:t>http://www.ahrinet.org/ARI/util/showdoc.aspx?doc=576</w:t>
        </w:r>
      </w:hyperlink>
    </w:p>
  </w:footnote>
  <w:footnote w:id="14">
    <w:p w14:paraId="5975449E" w14:textId="77777777" w:rsidR="00287C11" w:rsidRPr="00025647" w:rsidRDefault="00287C11" w:rsidP="00287C11">
      <w:pPr>
        <w:pStyle w:val="Footnote"/>
      </w:pPr>
      <w:r w:rsidRPr="00F24B6B">
        <w:rPr>
          <w:rStyle w:val="FootnoteReference"/>
        </w:rPr>
        <w:footnoteRef/>
      </w:r>
      <w:r w:rsidRPr="00025647">
        <w:t xml:space="preserve"> </w:t>
      </w:r>
      <w:proofErr w:type="spellStart"/>
      <w:r w:rsidRPr="00025647">
        <w:t>ComEd</w:t>
      </w:r>
      <w:proofErr w:type="spellEnd"/>
      <w:r w:rsidRPr="00025647">
        <w:t xml:space="preserve"> Energy Efficiency/ Demand Response Plan: Plan Year 2 (6/1/2009-5/31/2010) Evaluation Report: All Electric Single Family Home Energy Performance Tune-Up Program Table 3-8</w:t>
      </w:r>
    </w:p>
  </w:footnote>
  <w:footnote w:id="15">
    <w:p w14:paraId="5975449F" w14:textId="77777777" w:rsidR="00287C11" w:rsidRDefault="00287C11" w:rsidP="00287C11">
      <w:pPr>
        <w:pStyle w:val="Footnote"/>
      </w:pPr>
      <w:r>
        <w:rPr>
          <w:rStyle w:val="FootnoteReference"/>
        </w:rPr>
        <w:footnoteRef/>
      </w:r>
      <w:r>
        <w:t xml:space="preserve"> 54.5% is the proportion of hot 120F water mixed with 54.1F supply water to give 90F mixed faucet water. </w:t>
      </w:r>
    </w:p>
  </w:footnote>
  <w:footnote w:id="16">
    <w:p w14:paraId="597544A0" w14:textId="77777777" w:rsidR="00287C11" w:rsidRPr="007273EE" w:rsidRDefault="00287C11" w:rsidP="00287C11">
      <w:pPr>
        <w:pStyle w:val="Footnote"/>
      </w:pPr>
      <w:r w:rsidRPr="007273EE">
        <w:rPr>
          <w:rStyle w:val="FootnoteReference"/>
        </w:rPr>
        <w:footnoteRef/>
      </w:r>
      <w:r w:rsidRPr="007273EE">
        <w:t xml:space="preserve"> </w:t>
      </w:r>
      <w:r>
        <w:t>Calculated as follows: Assumptions for percentage of usage during peak period (1-5pm) were made and then multiplied by 65/365 (65 being the number of days in peak period) and by the number of total annual recovery hours to give an estimate of the n</w:t>
      </w:r>
      <w:r w:rsidRPr="007273EE">
        <w:t>umber of hours of recovery during peak periods</w:t>
      </w:r>
      <w:r>
        <w:t>.</w:t>
      </w:r>
      <w:r w:rsidRPr="007273EE">
        <w:t xml:space="preserve"> There are 260 hours in the peak period so the probability you will see savings during the peak period is </w:t>
      </w:r>
      <w:r>
        <w:t xml:space="preserve">calculated as the number of hours of recovery during peak divided by </w:t>
      </w:r>
      <w:r w:rsidRPr="007273EE">
        <w:t>260</w:t>
      </w:r>
      <w:r>
        <w:t>. See ‘C&amp;I Faucet Aerator.xls’ for details.</w:t>
      </w:r>
    </w:p>
  </w:footnote>
  <w:footnote w:id="17">
    <w:p w14:paraId="597544A1" w14:textId="77777777" w:rsidR="00287C11" w:rsidRPr="00025647" w:rsidRDefault="00287C11" w:rsidP="00287C11">
      <w:pPr>
        <w:pStyle w:val="Footnote"/>
      </w:pPr>
      <w:r w:rsidRPr="00F24B6B">
        <w:rPr>
          <w:rStyle w:val="FootnoteReference"/>
        </w:rPr>
        <w:footnoteRef/>
      </w:r>
      <w:r w:rsidRPr="00025647">
        <w:t xml:space="preserve"> Review of AHRI Directory suggests range of recovery efficiency ratings for new Gas DHW units of 70-87%. Average of existing units is estimated at 75%.</w:t>
      </w:r>
      <w:r>
        <w:t xml:space="preserve">  Commercial properties are more similar to MF homes than SF homes.  MF hot water is often provided by a larger commercial boiler.  This suggests that the average recovery efficiency is somewhere between a typical central boiler efficiency of .59 and the .75 for single family home.  An average is used for this analysis by default.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C11"/>
    <w:rsid w:val="00287C11"/>
    <w:rsid w:val="00606CAF"/>
    <w:rsid w:val="007E0438"/>
    <w:rsid w:val="00B008DF"/>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5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287C11"/>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87C1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87C1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87C11"/>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87C11"/>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87C1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287C11"/>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287C1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87C1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87C1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87C1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87C11"/>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87C1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287C11"/>
    <w:rPr>
      <w:rFonts w:ascii="Calibri" w:eastAsiaTheme="minorEastAsia" w:hAnsi="Calibri" w:cs="Arial"/>
      <w:bCs/>
      <w:i/>
      <w:noProof/>
    </w:rPr>
  </w:style>
  <w:style w:type="character" w:customStyle="1" w:styleId="Heading5Char">
    <w:name w:val="Heading 5 Char"/>
    <w:basedOn w:val="DefaultParagraphFont"/>
    <w:link w:val="Heading5"/>
    <w:uiPriority w:val="99"/>
    <w:rsid w:val="00287C11"/>
    <w:rPr>
      <w:rFonts w:ascii="Calibri" w:eastAsia="Times New Roman" w:hAnsi="Calibri" w:cs="Times New Roman"/>
      <w:sz w:val="20"/>
    </w:rPr>
  </w:style>
  <w:style w:type="character" w:customStyle="1" w:styleId="Heading6Char">
    <w:name w:val="Heading 6 Char"/>
    <w:basedOn w:val="DefaultParagraphFont"/>
    <w:link w:val="Heading6"/>
    <w:uiPriority w:val="99"/>
    <w:rsid w:val="00287C11"/>
    <w:rPr>
      <w:rFonts w:eastAsiaTheme="majorEastAsia" w:cs="Times New Roman"/>
      <w:b/>
      <w:smallCaps/>
      <w:sz w:val="18"/>
      <w:szCs w:val="18"/>
    </w:rPr>
  </w:style>
  <w:style w:type="character" w:customStyle="1" w:styleId="Heading7Char">
    <w:name w:val="Heading 7 Char"/>
    <w:basedOn w:val="DefaultParagraphFont"/>
    <w:link w:val="Heading7"/>
    <w:uiPriority w:val="99"/>
    <w:rsid w:val="00287C1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87C1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87C11"/>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87C11"/>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287C11"/>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287C11"/>
    <w:rPr>
      <w:rFonts w:eastAsia="Times New Roman" w:cs="Times New Roman"/>
      <w:sz w:val="20"/>
    </w:rPr>
  </w:style>
  <w:style w:type="character" w:styleId="FootnoteReference">
    <w:name w:val="footnote reference"/>
    <w:uiPriority w:val="99"/>
    <w:qFormat/>
    <w:rsid w:val="00287C11"/>
    <w:rPr>
      <w:rFonts w:ascii="Arial" w:hAnsi="Arial" w:cs="Times New Roman"/>
      <w:sz w:val="20"/>
      <w:vertAlign w:val="superscript"/>
    </w:rPr>
  </w:style>
  <w:style w:type="character" w:styleId="Hyperlink">
    <w:name w:val="Hyperlink"/>
    <w:uiPriority w:val="99"/>
    <w:rsid w:val="00287C11"/>
    <w:rPr>
      <w:rFonts w:cs="Times New Roman"/>
      <w:color w:val="0000FF"/>
      <w:u w:val="single"/>
    </w:rPr>
  </w:style>
  <w:style w:type="character" w:styleId="BookTitle">
    <w:name w:val="Book Title"/>
    <w:uiPriority w:val="99"/>
    <w:qFormat/>
    <w:rsid w:val="00287C11"/>
    <w:rPr>
      <w:b/>
      <w:bCs/>
      <w:smallCaps/>
      <w:spacing w:val="5"/>
    </w:rPr>
  </w:style>
  <w:style w:type="paragraph" w:customStyle="1" w:styleId="Footnote">
    <w:name w:val="Footnote"/>
    <w:basedOn w:val="Normal"/>
    <w:link w:val="FootnoteChar"/>
    <w:autoRedefine/>
    <w:qFormat/>
    <w:rsid w:val="00287C11"/>
    <w:pPr>
      <w:spacing w:after="0"/>
      <w:jc w:val="left"/>
    </w:pPr>
    <w:rPr>
      <w:rFonts w:eastAsiaTheme="minorEastAsia" w:cstheme="minorHAnsi"/>
      <w:szCs w:val="20"/>
    </w:rPr>
  </w:style>
  <w:style w:type="character" w:customStyle="1" w:styleId="FootnoteChar">
    <w:name w:val="Footnote Char"/>
    <w:basedOn w:val="DefaultParagraphFont"/>
    <w:link w:val="Footnote"/>
    <w:rsid w:val="00287C11"/>
    <w:rPr>
      <w:rFonts w:eastAsiaTheme="minorEastAsia" w:cstheme="minorHAnsi"/>
      <w:sz w:val="20"/>
      <w:szCs w:val="20"/>
    </w:rPr>
  </w:style>
  <w:style w:type="paragraph" w:customStyle="1" w:styleId="TechnicalTable">
    <w:name w:val="Technical Table"/>
    <w:basedOn w:val="Normal"/>
    <w:link w:val="TechnicalTableChar"/>
    <w:autoRedefine/>
    <w:qFormat/>
    <w:rsid w:val="00287C11"/>
    <w:pPr>
      <w:spacing w:after="0"/>
      <w:jc w:val="left"/>
    </w:pPr>
    <w:rPr>
      <w:rFonts w:ascii="Times New Roman" w:hAnsi="Times New Roman" w:cstheme="minorHAnsi"/>
      <w:szCs w:val="20"/>
    </w:rPr>
  </w:style>
  <w:style w:type="character" w:customStyle="1" w:styleId="TechnicalTableChar">
    <w:name w:val="Technical Table Char"/>
    <w:basedOn w:val="DefaultParagraphFont"/>
    <w:link w:val="TechnicalTable"/>
    <w:rsid w:val="00287C11"/>
    <w:rPr>
      <w:rFonts w:ascii="Times New Roman" w:eastAsia="Times New Roman" w:hAnsi="Times New Roman" w:cstheme="minorHAnsi"/>
      <w:sz w:val="20"/>
      <w:szCs w:val="20"/>
    </w:rPr>
  </w:style>
  <w:style w:type="paragraph" w:customStyle="1" w:styleId="TableHeading">
    <w:name w:val="Table Heading"/>
    <w:basedOn w:val="Normal"/>
    <w:autoRedefine/>
    <w:uiPriority w:val="99"/>
    <w:qFormat/>
    <w:rsid w:val="00287C11"/>
    <w:pPr>
      <w:spacing w:after="0"/>
      <w:jc w:val="left"/>
    </w:pPr>
    <w:rPr>
      <w:rFonts w:ascii="Calibri" w:hAnsi="Calibri"/>
      <w:b/>
      <w:noProof/>
      <w:color w:val="FFFFFF" w:themeColor="background1"/>
      <w:szCs w:val="24"/>
    </w:rPr>
  </w:style>
  <w:style w:type="paragraph" w:styleId="BalloonText">
    <w:name w:val="Balloon Text"/>
    <w:basedOn w:val="Normal"/>
    <w:link w:val="BalloonTextChar"/>
    <w:uiPriority w:val="99"/>
    <w:semiHidden/>
    <w:unhideWhenUsed/>
    <w:rsid w:val="00287C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C1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287C11"/>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87C1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87C1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87C11"/>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87C11"/>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87C1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287C11"/>
    <w:pPr>
      <w:keepNext/>
      <w:keepLines/>
      <w:spacing w:before="200" w:line="276" w:lineRule="auto"/>
      <w:jc w:val="left"/>
      <w:outlineLvl w:val="5"/>
    </w:pPr>
    <w:rPr>
      <w:rFonts w:eastAsiaTheme="majorEastAsia"/>
      <w:b/>
      <w:smallCaps/>
      <w:sz w:val="18"/>
      <w:szCs w:val="18"/>
    </w:rPr>
  </w:style>
  <w:style w:type="paragraph" w:styleId="Heading7">
    <w:name w:val="heading 7"/>
    <w:basedOn w:val="Normal"/>
    <w:next w:val="Normal"/>
    <w:link w:val="Heading7Char"/>
    <w:uiPriority w:val="99"/>
    <w:qFormat/>
    <w:rsid w:val="00287C1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87C1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87C1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87C1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87C11"/>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87C1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287C11"/>
    <w:rPr>
      <w:rFonts w:ascii="Calibri" w:eastAsiaTheme="minorEastAsia" w:hAnsi="Calibri" w:cs="Arial"/>
      <w:bCs/>
      <w:i/>
      <w:noProof/>
    </w:rPr>
  </w:style>
  <w:style w:type="character" w:customStyle="1" w:styleId="Heading5Char">
    <w:name w:val="Heading 5 Char"/>
    <w:basedOn w:val="DefaultParagraphFont"/>
    <w:link w:val="Heading5"/>
    <w:uiPriority w:val="99"/>
    <w:rsid w:val="00287C11"/>
    <w:rPr>
      <w:rFonts w:ascii="Calibri" w:eastAsia="Times New Roman" w:hAnsi="Calibri" w:cs="Times New Roman"/>
      <w:sz w:val="20"/>
    </w:rPr>
  </w:style>
  <w:style w:type="character" w:customStyle="1" w:styleId="Heading6Char">
    <w:name w:val="Heading 6 Char"/>
    <w:basedOn w:val="DefaultParagraphFont"/>
    <w:link w:val="Heading6"/>
    <w:uiPriority w:val="99"/>
    <w:rsid w:val="00287C11"/>
    <w:rPr>
      <w:rFonts w:eastAsiaTheme="majorEastAsia" w:cs="Times New Roman"/>
      <w:b/>
      <w:smallCaps/>
      <w:sz w:val="18"/>
      <w:szCs w:val="18"/>
    </w:rPr>
  </w:style>
  <w:style w:type="character" w:customStyle="1" w:styleId="Heading7Char">
    <w:name w:val="Heading 7 Char"/>
    <w:basedOn w:val="DefaultParagraphFont"/>
    <w:link w:val="Heading7"/>
    <w:uiPriority w:val="99"/>
    <w:rsid w:val="00287C1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87C1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87C11"/>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87C11"/>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287C11"/>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287C11"/>
    <w:rPr>
      <w:rFonts w:eastAsia="Times New Roman" w:cs="Times New Roman"/>
      <w:sz w:val="20"/>
    </w:rPr>
  </w:style>
  <w:style w:type="character" w:styleId="FootnoteReference">
    <w:name w:val="footnote reference"/>
    <w:uiPriority w:val="99"/>
    <w:qFormat/>
    <w:rsid w:val="00287C11"/>
    <w:rPr>
      <w:rFonts w:ascii="Arial" w:hAnsi="Arial" w:cs="Times New Roman"/>
      <w:sz w:val="20"/>
      <w:vertAlign w:val="superscript"/>
    </w:rPr>
  </w:style>
  <w:style w:type="character" w:styleId="Hyperlink">
    <w:name w:val="Hyperlink"/>
    <w:uiPriority w:val="99"/>
    <w:rsid w:val="00287C11"/>
    <w:rPr>
      <w:rFonts w:cs="Times New Roman"/>
      <w:color w:val="0000FF"/>
      <w:u w:val="single"/>
    </w:rPr>
  </w:style>
  <w:style w:type="character" w:styleId="BookTitle">
    <w:name w:val="Book Title"/>
    <w:uiPriority w:val="99"/>
    <w:qFormat/>
    <w:rsid w:val="00287C11"/>
    <w:rPr>
      <w:b/>
      <w:bCs/>
      <w:smallCaps/>
      <w:spacing w:val="5"/>
    </w:rPr>
  </w:style>
  <w:style w:type="paragraph" w:customStyle="1" w:styleId="Footnote">
    <w:name w:val="Footnote"/>
    <w:basedOn w:val="Normal"/>
    <w:link w:val="FootnoteChar"/>
    <w:autoRedefine/>
    <w:qFormat/>
    <w:rsid w:val="00287C11"/>
    <w:pPr>
      <w:spacing w:after="0"/>
      <w:jc w:val="left"/>
    </w:pPr>
    <w:rPr>
      <w:rFonts w:eastAsiaTheme="minorEastAsia" w:cstheme="minorHAnsi"/>
      <w:szCs w:val="20"/>
    </w:rPr>
  </w:style>
  <w:style w:type="character" w:customStyle="1" w:styleId="FootnoteChar">
    <w:name w:val="Footnote Char"/>
    <w:basedOn w:val="DefaultParagraphFont"/>
    <w:link w:val="Footnote"/>
    <w:rsid w:val="00287C11"/>
    <w:rPr>
      <w:rFonts w:eastAsiaTheme="minorEastAsia" w:cstheme="minorHAnsi"/>
      <w:sz w:val="20"/>
      <w:szCs w:val="20"/>
    </w:rPr>
  </w:style>
  <w:style w:type="paragraph" w:customStyle="1" w:styleId="TechnicalTable">
    <w:name w:val="Technical Table"/>
    <w:basedOn w:val="Normal"/>
    <w:link w:val="TechnicalTableChar"/>
    <w:autoRedefine/>
    <w:qFormat/>
    <w:rsid w:val="00287C11"/>
    <w:pPr>
      <w:spacing w:after="0"/>
      <w:jc w:val="left"/>
    </w:pPr>
    <w:rPr>
      <w:rFonts w:ascii="Times New Roman" w:hAnsi="Times New Roman" w:cstheme="minorHAnsi"/>
      <w:szCs w:val="20"/>
    </w:rPr>
  </w:style>
  <w:style w:type="character" w:customStyle="1" w:styleId="TechnicalTableChar">
    <w:name w:val="Technical Table Char"/>
    <w:basedOn w:val="DefaultParagraphFont"/>
    <w:link w:val="TechnicalTable"/>
    <w:rsid w:val="00287C11"/>
    <w:rPr>
      <w:rFonts w:ascii="Times New Roman" w:eastAsia="Times New Roman" w:hAnsi="Times New Roman" w:cstheme="minorHAnsi"/>
      <w:sz w:val="20"/>
      <w:szCs w:val="20"/>
    </w:rPr>
  </w:style>
  <w:style w:type="paragraph" w:customStyle="1" w:styleId="TableHeading">
    <w:name w:val="Table Heading"/>
    <w:basedOn w:val="Normal"/>
    <w:autoRedefine/>
    <w:uiPriority w:val="99"/>
    <w:qFormat/>
    <w:rsid w:val="00287C11"/>
    <w:pPr>
      <w:spacing w:after="0"/>
      <w:jc w:val="left"/>
    </w:pPr>
    <w:rPr>
      <w:rFonts w:ascii="Calibri" w:hAnsi="Calibri"/>
      <w:b/>
      <w:noProof/>
      <w:color w:val="FFFFFF" w:themeColor="background1"/>
      <w:szCs w:val="24"/>
    </w:rPr>
  </w:style>
  <w:style w:type="paragraph" w:styleId="BalloonText">
    <w:name w:val="Balloon Text"/>
    <w:basedOn w:val="Normal"/>
    <w:link w:val="BalloonTextChar"/>
    <w:uiPriority w:val="99"/>
    <w:semiHidden/>
    <w:unhideWhenUsed/>
    <w:rsid w:val="00287C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C1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ahrinet.org/ARI/util/showdoc.aspx?doc=576" TargetMode="External"/><Relationship Id="rId2" Type="http://schemas.openxmlformats.org/officeDocument/2006/relationships/hyperlink" Target="http://www1.eere.energy.gov/buildings/building_america/analysis_spreadsheets.html" TargetMode="External"/><Relationship Id="rId1" Type="http://schemas.openxmlformats.org/officeDocument/2006/relationships/hyperlink" Target="http://www.bpa.gov/energy/n/reports/evaluation/residential/faucet_aerator.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709CBB-D8AB-43A3-849F-072AD3552401}">
  <ds:schemaRefs>
    <ds:schemaRef ds:uri="http://schemas.microsoft.com/sharepoint/v3/contenttype/forms"/>
  </ds:schemaRefs>
</ds:datastoreItem>
</file>

<file path=customXml/itemProps2.xml><?xml version="1.0" encoding="utf-8"?>
<ds:datastoreItem xmlns:ds="http://schemas.openxmlformats.org/officeDocument/2006/customXml" ds:itemID="{5AA1235B-5DA7-42FE-BC56-EDAB41D9E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7E5424-C14D-4514-AEC0-0D51E2480BA1}">
  <ds:schemaRefs>
    <ds:schemaRef ds:uri="http://schemas.microsoft.com/office/2006/documentManagement/types"/>
    <ds:schemaRef ds:uri="http://schemas.microsoft.com/office/2006/metadata/properties"/>
    <ds:schemaRef ds:uri="http://purl.org/dc/dcmitype/"/>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E246D08F</Template>
  <TotalTime>0</TotalTime>
  <Pages>8</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2013-12-13T11:08:00Z</dcterms:created>
  <dcterms:modified xsi:type="dcterms:W3CDTF">2013-12-13T11:08:00Z</dcterms:modified>
</cp:coreProperties>
</file>