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E864C" w14:textId="77777777" w:rsidR="00D466B6" w:rsidRPr="00122DF8" w:rsidRDefault="00D466B6" w:rsidP="000B20FD">
      <w:pPr>
        <w:pStyle w:val="AlgorithmHeading"/>
        <w:pBdr>
          <w:bottom w:val="double" w:sz="4" w:space="2" w:color="auto"/>
        </w:pBdr>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p w14:paraId="737E864E" w14:textId="77777777" w:rsidR="00D466B6" w:rsidRPr="004B2377" w:rsidRDefault="00D466B6" w:rsidP="00D466B6">
      <w:pPr>
        <w:jc w:val="center"/>
        <w:rPr>
          <w:b/>
          <w:sz w:val="48"/>
          <w:szCs w:val="48"/>
        </w:rPr>
      </w:pPr>
      <w:r w:rsidRPr="004B2377">
        <w:rPr>
          <w:b/>
          <w:sz w:val="48"/>
          <w:szCs w:val="48"/>
        </w:rPr>
        <w:t>State of Illinois</w:t>
      </w:r>
    </w:p>
    <w:p w14:paraId="737E864F" w14:textId="77777777" w:rsidR="00D466B6" w:rsidRPr="004B2377" w:rsidRDefault="00AB34E3" w:rsidP="000679C8">
      <w:pPr>
        <w:tabs>
          <w:tab w:val="center" w:pos="4680"/>
          <w:tab w:val="left" w:pos="8475"/>
        </w:tabs>
        <w:jc w:val="left"/>
        <w:rPr>
          <w:b/>
          <w:sz w:val="48"/>
          <w:szCs w:val="48"/>
        </w:rPr>
      </w:pPr>
      <w:r>
        <w:rPr>
          <w:b/>
          <w:sz w:val="48"/>
          <w:szCs w:val="48"/>
        </w:rPr>
        <w:tab/>
      </w:r>
      <w:r w:rsidR="00D466B6" w:rsidRPr="004B2377">
        <w:rPr>
          <w:b/>
          <w:sz w:val="48"/>
          <w:szCs w:val="48"/>
        </w:rPr>
        <w:t>Energy Efficiency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b/>
          <w:sz w:val="48"/>
          <w:szCs w:val="48"/>
        </w:rPr>
        <w:tab/>
      </w:r>
    </w:p>
    <w:p w14:paraId="737E8650" w14:textId="77777777" w:rsidR="00D466B6" w:rsidRPr="004B2377" w:rsidRDefault="00D466B6" w:rsidP="00D466B6">
      <w:pPr>
        <w:jc w:val="center"/>
        <w:rPr>
          <w:b/>
          <w:sz w:val="48"/>
          <w:szCs w:val="48"/>
        </w:rPr>
      </w:pP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Pr="004B2377">
        <w:rPr>
          <w:b/>
          <w:sz w:val="48"/>
          <w:szCs w:val="48"/>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03B9FD8" w14:textId="77777777" w:rsidR="000B20FD" w:rsidRPr="00122DF8" w:rsidRDefault="000B20FD" w:rsidP="000B20FD">
      <w:pPr>
        <w:pStyle w:val="AlgorithmHeading"/>
        <w:pBdr>
          <w:bottom w:val="double" w:sz="4" w:space="2" w:color="auto"/>
        </w:pBdr>
        <w:rPr>
          <w:vertAlign w:val="subscript"/>
        </w:rPr>
      </w:pPr>
    </w:p>
    <w:p w14:paraId="1A70037A" w14:textId="77777777" w:rsidR="000B20FD" w:rsidRDefault="000B20FD" w:rsidP="000B20FD">
      <w:pPr>
        <w:jc w:val="center"/>
        <w:rPr>
          <w:b/>
          <w:sz w:val="48"/>
          <w:szCs w:val="48"/>
        </w:rPr>
      </w:pPr>
    </w:p>
    <w:p w14:paraId="0DFCC4A3" w14:textId="4CC7B068" w:rsidR="0069370D" w:rsidRDefault="0069370D" w:rsidP="00D466B6">
      <w:pPr>
        <w:jc w:val="center"/>
        <w:rPr>
          <w:b/>
          <w:color w:val="000000" w:themeColor="text1"/>
          <w:sz w:val="48"/>
          <w:szCs w:val="48"/>
        </w:rPr>
      </w:pPr>
      <w:r>
        <w:rPr>
          <w:b/>
          <w:color w:val="000000" w:themeColor="text1"/>
          <w:sz w:val="48"/>
          <w:szCs w:val="48"/>
        </w:rPr>
        <w:t>Updating New Federal Standard</w:t>
      </w:r>
    </w:p>
    <w:p w14:paraId="737E8651" w14:textId="6C86E499" w:rsidR="00D466B6" w:rsidRPr="005534BF" w:rsidRDefault="0069370D" w:rsidP="00D466B6">
      <w:pPr>
        <w:jc w:val="center"/>
        <w:rPr>
          <w:b/>
          <w:color w:val="000000" w:themeColor="text1"/>
          <w:sz w:val="48"/>
          <w:szCs w:val="48"/>
        </w:rPr>
      </w:pPr>
      <w:r>
        <w:rPr>
          <w:b/>
          <w:color w:val="000000" w:themeColor="text1"/>
          <w:sz w:val="48"/>
          <w:szCs w:val="48"/>
        </w:rPr>
        <w:t>Dehumidifier [5.1.3]</w:t>
      </w:r>
    </w:p>
    <w:p w14:paraId="52991F76" w14:textId="77777777" w:rsidR="000C51B5" w:rsidRPr="005534BF" w:rsidRDefault="000C51B5" w:rsidP="00D466B6">
      <w:pPr>
        <w:jc w:val="center"/>
        <w:rPr>
          <w:b/>
          <w:color w:val="000000" w:themeColor="text1"/>
          <w:sz w:val="48"/>
          <w:szCs w:val="48"/>
        </w:rPr>
      </w:pPr>
    </w:p>
    <w:p w14:paraId="0E942C7E" w14:textId="23C75E20" w:rsidR="00955DAA" w:rsidRPr="005534BF" w:rsidRDefault="00955DAA" w:rsidP="00D466B6">
      <w:pPr>
        <w:jc w:val="center"/>
        <w:rPr>
          <w:b/>
          <w:color w:val="000000" w:themeColor="text1"/>
          <w:sz w:val="48"/>
          <w:szCs w:val="48"/>
        </w:rPr>
      </w:pPr>
    </w:p>
    <w:p w14:paraId="7967A294" w14:textId="77777777" w:rsidR="00E07BFB" w:rsidRDefault="00E07BFB" w:rsidP="00D466B6">
      <w:pPr>
        <w:jc w:val="center"/>
        <w:rPr>
          <w:b/>
          <w:color w:val="000000" w:themeColor="text1"/>
          <w:sz w:val="48"/>
          <w:szCs w:val="48"/>
        </w:rPr>
      </w:pPr>
    </w:p>
    <w:p w14:paraId="0F4DA1E5" w14:textId="17D4FB62" w:rsidR="008172B3" w:rsidRPr="005534BF" w:rsidRDefault="00E07BFB" w:rsidP="00D466B6">
      <w:pPr>
        <w:jc w:val="center"/>
        <w:rPr>
          <w:b/>
          <w:color w:val="000000" w:themeColor="text1"/>
          <w:sz w:val="48"/>
          <w:szCs w:val="48"/>
        </w:rPr>
      </w:pPr>
      <w:r>
        <w:rPr>
          <w:b/>
          <w:color w:val="000000" w:themeColor="text1"/>
          <w:sz w:val="48"/>
          <w:szCs w:val="48"/>
        </w:rPr>
        <w:t>Revision to Version 1.0</w:t>
      </w:r>
    </w:p>
    <w:p w14:paraId="290B630F" w14:textId="7CBE4ECE" w:rsidR="000C51B5" w:rsidRPr="005534BF" w:rsidRDefault="00955DAA" w:rsidP="00D466B6">
      <w:pPr>
        <w:jc w:val="center"/>
        <w:rPr>
          <w:b/>
          <w:color w:val="000000" w:themeColor="text1"/>
          <w:sz w:val="48"/>
          <w:szCs w:val="48"/>
        </w:rPr>
      </w:pPr>
      <w:r>
        <w:rPr>
          <w:b/>
          <w:color w:val="000000" w:themeColor="text1"/>
          <w:sz w:val="48"/>
          <w:szCs w:val="48"/>
        </w:rPr>
        <w:t>Sam Dent, VEIC</w:t>
      </w:r>
    </w:p>
    <w:p w14:paraId="54794F20" w14:textId="4DDD0DA6" w:rsidR="000C51B5" w:rsidRPr="005534BF" w:rsidRDefault="0069370D" w:rsidP="00D466B6">
      <w:pPr>
        <w:jc w:val="center"/>
        <w:rPr>
          <w:b/>
          <w:color w:val="000000" w:themeColor="text1"/>
          <w:sz w:val="48"/>
          <w:szCs w:val="48"/>
        </w:rPr>
      </w:pPr>
      <w:r>
        <w:rPr>
          <w:b/>
          <w:color w:val="000000" w:themeColor="text1"/>
          <w:sz w:val="48"/>
          <w:szCs w:val="48"/>
        </w:rPr>
        <w:t>1/21/2013</w:t>
      </w:r>
    </w:p>
    <w:p w14:paraId="737E8656" w14:textId="77777777" w:rsidR="00D466B6" w:rsidRPr="00AF2C4A" w:rsidRDefault="00D466B6" w:rsidP="00D466B6">
      <w:pPr>
        <w:jc w:val="center"/>
      </w:pPr>
    </w:p>
    <w:p w14:paraId="737E8657" w14:textId="77777777" w:rsidR="00D466B6" w:rsidRDefault="00D466B6" w:rsidP="00D466B6">
      <w:pPr>
        <w:spacing w:after="0"/>
        <w:jc w:val="left"/>
        <w:rPr>
          <w:rStyle w:val="BookTitle"/>
          <w:rFonts w:asciiTheme="majorHAnsi" w:hAnsiTheme="majorHAnsi"/>
          <w:sz w:val="24"/>
          <w:szCs w:val="24"/>
        </w:rPr>
      </w:pPr>
      <w:r>
        <w:rPr>
          <w:rStyle w:val="BookTitle"/>
          <w:rFonts w:asciiTheme="majorHAnsi" w:hAnsiTheme="majorHAnsi"/>
          <w:sz w:val="24"/>
          <w:szCs w:val="24"/>
        </w:rPr>
        <w:br w:type="page"/>
      </w:r>
    </w:p>
    <w:p w14:paraId="737E8659" w14:textId="63674147" w:rsidR="00D466B6" w:rsidRDefault="00D466B6" w:rsidP="00D466B6">
      <w:pPr>
        <w:widowControl/>
        <w:spacing w:after="0"/>
        <w:jc w:val="left"/>
        <w:rPr>
          <w:rStyle w:val="BookTitle"/>
          <w:rFonts w:asciiTheme="majorHAnsi" w:hAnsiTheme="majorHAnsi"/>
          <w:sz w:val="24"/>
          <w:szCs w:val="24"/>
        </w:rPr>
        <w:sectPr w:rsidR="00D466B6" w:rsidSect="00950A89">
          <w:headerReference w:type="default" r:id="rId12"/>
          <w:footerReference w:type="default" r:id="rId13"/>
          <w:pgSz w:w="12240" w:h="15840" w:code="1"/>
          <w:pgMar w:top="1440" w:right="1440" w:bottom="1440" w:left="1440" w:header="720" w:footer="720" w:gutter="0"/>
          <w:cols w:space="720"/>
          <w:docGrid w:linePitch="360"/>
        </w:sectPr>
      </w:pPr>
    </w:p>
    <w:p w14:paraId="737E865B" w14:textId="77777777" w:rsidR="00D466B6" w:rsidRPr="004B2377" w:rsidRDefault="00D466B6" w:rsidP="00D466B6">
      <w:pPr>
        <w:jc w:val="center"/>
        <w:rPr>
          <w:rStyle w:val="BookTitle"/>
          <w:rFonts w:asciiTheme="majorHAnsi" w:hAnsiTheme="majorHAnsi"/>
          <w:sz w:val="24"/>
          <w:szCs w:val="24"/>
        </w:rPr>
      </w:pPr>
      <w:bookmarkStart w:id="32" w:name="TOC"/>
      <w:r w:rsidRPr="004B2377">
        <w:rPr>
          <w:rStyle w:val="BookTitle"/>
          <w:rFonts w:asciiTheme="majorHAnsi" w:hAnsiTheme="majorHAnsi"/>
          <w:sz w:val="24"/>
          <w:szCs w:val="24"/>
        </w:rPr>
        <w:lastRenderedPageBreak/>
        <w:t>TABLE OF CONTENTS</w:t>
      </w:r>
    </w:p>
    <w:bookmarkEnd w:id="32"/>
    <w:p w14:paraId="0A68B9C0" w14:textId="77777777" w:rsidR="00881D79" w:rsidRDefault="00D466B6">
      <w:pPr>
        <w:pStyle w:val="TOC1"/>
        <w:rPr>
          <w:rFonts w:asciiTheme="minorHAnsi" w:eastAsiaTheme="minorEastAsia" w:hAnsiTheme="minorHAnsi" w:cstheme="minorBidi"/>
          <w:b w:val="0"/>
          <w:bCs w:val="0"/>
          <w:caps w:val="0"/>
          <w:sz w:val="22"/>
        </w:rPr>
      </w:pPr>
      <w:r w:rsidRPr="00AF2C4A">
        <w:fldChar w:fldCharType="begin"/>
      </w:r>
      <w:r w:rsidRPr="00AF2C4A">
        <w:instrText xml:space="preserve"> TOC \o "1-2" \h \z \t "Heading 3,3,Heading 4,4,Heading 5,5,Heading 3.1,4" </w:instrText>
      </w:r>
      <w:r w:rsidRPr="00AF2C4A">
        <w:fldChar w:fldCharType="separate"/>
      </w:r>
      <w:hyperlink w:anchor="_Toc340474594" w:history="1">
        <w:r w:rsidR="00881D79" w:rsidRPr="006B6191">
          <w:rPr>
            <w:rStyle w:val="Hyperlink"/>
            <w:rFonts w:eastAsiaTheme="majorEastAsia"/>
            <w14:scene3d>
              <w14:camera w14:prst="orthographicFront"/>
              <w14:lightRig w14:rig="threePt" w14:dir="t">
                <w14:rot w14:lat="0" w14:lon="0" w14:rev="0"/>
              </w14:lightRig>
            </w14:scene3d>
          </w:rPr>
          <w:t>1</w:t>
        </w:r>
        <w:r w:rsidR="00881D79">
          <w:rPr>
            <w:rFonts w:asciiTheme="minorHAnsi" w:eastAsiaTheme="minorEastAsia" w:hAnsiTheme="minorHAnsi" w:cstheme="minorBidi"/>
            <w:b w:val="0"/>
            <w:bCs w:val="0"/>
            <w:caps w:val="0"/>
            <w:sz w:val="22"/>
          </w:rPr>
          <w:tab/>
        </w:r>
        <w:r w:rsidR="00881D79" w:rsidRPr="006B6191">
          <w:rPr>
            <w:rStyle w:val="Hyperlink"/>
            <w:rFonts w:eastAsiaTheme="majorEastAsia"/>
          </w:rPr>
          <w:t>Summary</w:t>
        </w:r>
        <w:r w:rsidR="00881D79">
          <w:rPr>
            <w:webHidden/>
          </w:rPr>
          <w:tab/>
        </w:r>
        <w:r w:rsidR="00881D79">
          <w:rPr>
            <w:webHidden/>
          </w:rPr>
          <w:fldChar w:fldCharType="begin"/>
        </w:r>
        <w:r w:rsidR="00881D79">
          <w:rPr>
            <w:webHidden/>
          </w:rPr>
          <w:instrText xml:space="preserve"> PAGEREF _Toc340474594 \h </w:instrText>
        </w:r>
        <w:r w:rsidR="00881D79">
          <w:rPr>
            <w:webHidden/>
          </w:rPr>
        </w:r>
        <w:r w:rsidR="00881D79">
          <w:rPr>
            <w:webHidden/>
          </w:rPr>
          <w:fldChar w:fldCharType="separate"/>
        </w:r>
        <w:r w:rsidR="00881D79">
          <w:rPr>
            <w:webHidden/>
          </w:rPr>
          <w:t>5</w:t>
        </w:r>
        <w:r w:rsidR="00881D79">
          <w:rPr>
            <w:webHidden/>
          </w:rPr>
          <w:fldChar w:fldCharType="end"/>
        </w:r>
      </w:hyperlink>
    </w:p>
    <w:p w14:paraId="6EAAA9BA"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595" w:history="1">
        <w:r w:rsidR="00881D79" w:rsidRPr="006B6191">
          <w:rPr>
            <w:rStyle w:val="Hyperlink"/>
            <w:rFonts w:eastAsiaTheme="majorEastAsia"/>
            <w:noProof/>
          </w:rPr>
          <w:t>1.1</w:t>
        </w:r>
        <w:r w:rsidR="00881D79">
          <w:rPr>
            <w:rFonts w:eastAsiaTheme="minorEastAsia" w:cstheme="minorBidi"/>
            <w:b w:val="0"/>
            <w:bCs w:val="0"/>
            <w:noProof/>
            <w:sz w:val="22"/>
            <w:szCs w:val="22"/>
          </w:rPr>
          <w:tab/>
        </w:r>
        <w:r w:rsidR="00881D79" w:rsidRPr="006B6191">
          <w:rPr>
            <w:rStyle w:val="Hyperlink"/>
            <w:rFonts w:eastAsiaTheme="majorEastAsia"/>
            <w:noProof/>
          </w:rPr>
          <w:t>Measure Components Affected</w:t>
        </w:r>
        <w:r w:rsidR="00881D79">
          <w:rPr>
            <w:noProof/>
            <w:webHidden/>
          </w:rPr>
          <w:tab/>
        </w:r>
        <w:r w:rsidR="00881D79">
          <w:rPr>
            <w:noProof/>
            <w:webHidden/>
          </w:rPr>
          <w:fldChar w:fldCharType="begin"/>
        </w:r>
        <w:r w:rsidR="00881D79">
          <w:rPr>
            <w:noProof/>
            <w:webHidden/>
          </w:rPr>
          <w:instrText xml:space="preserve"> PAGEREF _Toc340474595 \h </w:instrText>
        </w:r>
        <w:r w:rsidR="00881D79">
          <w:rPr>
            <w:noProof/>
            <w:webHidden/>
          </w:rPr>
        </w:r>
        <w:r w:rsidR="00881D79">
          <w:rPr>
            <w:noProof/>
            <w:webHidden/>
          </w:rPr>
          <w:fldChar w:fldCharType="separate"/>
        </w:r>
        <w:r w:rsidR="00881D79">
          <w:rPr>
            <w:noProof/>
            <w:webHidden/>
          </w:rPr>
          <w:t>5</w:t>
        </w:r>
        <w:r w:rsidR="00881D79">
          <w:rPr>
            <w:noProof/>
            <w:webHidden/>
          </w:rPr>
          <w:fldChar w:fldCharType="end"/>
        </w:r>
      </w:hyperlink>
    </w:p>
    <w:p w14:paraId="243E4081"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596" w:history="1">
        <w:r w:rsidR="00881D79" w:rsidRPr="006B6191">
          <w:rPr>
            <w:rStyle w:val="Hyperlink"/>
            <w:rFonts w:eastAsiaTheme="majorEastAsia"/>
            <w:noProof/>
          </w:rPr>
          <w:t>1.2</w:t>
        </w:r>
        <w:r w:rsidR="00881D79">
          <w:rPr>
            <w:rFonts w:eastAsiaTheme="minorEastAsia" w:cstheme="minorBidi"/>
            <w:b w:val="0"/>
            <w:bCs w:val="0"/>
            <w:noProof/>
            <w:sz w:val="22"/>
            <w:szCs w:val="22"/>
          </w:rPr>
          <w:tab/>
        </w:r>
        <w:r w:rsidR="00881D79" w:rsidRPr="006B6191">
          <w:rPr>
            <w:rStyle w:val="Hyperlink"/>
            <w:rFonts w:eastAsiaTheme="majorEastAsia"/>
            <w:noProof/>
          </w:rPr>
          <w:t>Algorithm and Input Components Affected</w:t>
        </w:r>
        <w:r w:rsidR="00881D79">
          <w:rPr>
            <w:noProof/>
            <w:webHidden/>
          </w:rPr>
          <w:tab/>
        </w:r>
        <w:r w:rsidR="00881D79">
          <w:rPr>
            <w:noProof/>
            <w:webHidden/>
          </w:rPr>
          <w:fldChar w:fldCharType="begin"/>
        </w:r>
        <w:r w:rsidR="00881D79">
          <w:rPr>
            <w:noProof/>
            <w:webHidden/>
          </w:rPr>
          <w:instrText xml:space="preserve"> PAGEREF _Toc340474596 \h </w:instrText>
        </w:r>
        <w:r w:rsidR="00881D79">
          <w:rPr>
            <w:noProof/>
            <w:webHidden/>
          </w:rPr>
        </w:r>
        <w:r w:rsidR="00881D79">
          <w:rPr>
            <w:noProof/>
            <w:webHidden/>
          </w:rPr>
          <w:fldChar w:fldCharType="separate"/>
        </w:r>
        <w:r w:rsidR="00881D79">
          <w:rPr>
            <w:noProof/>
            <w:webHidden/>
          </w:rPr>
          <w:t>5</w:t>
        </w:r>
        <w:r w:rsidR="00881D79">
          <w:rPr>
            <w:noProof/>
            <w:webHidden/>
          </w:rPr>
          <w:fldChar w:fldCharType="end"/>
        </w:r>
      </w:hyperlink>
    </w:p>
    <w:p w14:paraId="033D58FA"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597" w:history="1">
        <w:r w:rsidR="00881D79" w:rsidRPr="006B6191">
          <w:rPr>
            <w:rStyle w:val="Hyperlink"/>
            <w:rFonts w:eastAsiaTheme="majorEastAsia"/>
            <w:noProof/>
          </w:rPr>
          <w:t>1.3</w:t>
        </w:r>
        <w:r w:rsidR="00881D79">
          <w:rPr>
            <w:rFonts w:eastAsiaTheme="minorEastAsia" w:cstheme="minorBidi"/>
            <w:b w:val="0"/>
            <w:bCs w:val="0"/>
            <w:noProof/>
            <w:sz w:val="22"/>
            <w:szCs w:val="22"/>
          </w:rPr>
          <w:tab/>
        </w:r>
        <w:r w:rsidR="00881D79" w:rsidRPr="006B6191">
          <w:rPr>
            <w:rStyle w:val="Hyperlink"/>
            <w:rFonts w:eastAsiaTheme="majorEastAsia"/>
            <w:noProof/>
          </w:rPr>
          <w:t>Rational for the Change</w:t>
        </w:r>
        <w:r w:rsidR="00881D79">
          <w:rPr>
            <w:noProof/>
            <w:webHidden/>
          </w:rPr>
          <w:tab/>
        </w:r>
        <w:r w:rsidR="00881D79">
          <w:rPr>
            <w:noProof/>
            <w:webHidden/>
          </w:rPr>
          <w:fldChar w:fldCharType="begin"/>
        </w:r>
        <w:r w:rsidR="00881D79">
          <w:rPr>
            <w:noProof/>
            <w:webHidden/>
          </w:rPr>
          <w:instrText xml:space="preserve"> PAGEREF _Toc340474597 \h </w:instrText>
        </w:r>
        <w:r w:rsidR="00881D79">
          <w:rPr>
            <w:noProof/>
            <w:webHidden/>
          </w:rPr>
        </w:r>
        <w:r w:rsidR="00881D79">
          <w:rPr>
            <w:noProof/>
            <w:webHidden/>
          </w:rPr>
          <w:fldChar w:fldCharType="separate"/>
        </w:r>
        <w:r w:rsidR="00881D79">
          <w:rPr>
            <w:noProof/>
            <w:webHidden/>
          </w:rPr>
          <w:t>6</w:t>
        </w:r>
        <w:r w:rsidR="00881D79">
          <w:rPr>
            <w:noProof/>
            <w:webHidden/>
          </w:rPr>
          <w:fldChar w:fldCharType="end"/>
        </w:r>
      </w:hyperlink>
    </w:p>
    <w:p w14:paraId="638B2691" w14:textId="77777777" w:rsidR="00881D79" w:rsidRDefault="0069370D">
      <w:pPr>
        <w:pStyle w:val="TOC3"/>
        <w:tabs>
          <w:tab w:val="left" w:pos="960"/>
          <w:tab w:val="right" w:leader="dot" w:pos="9350"/>
        </w:tabs>
        <w:rPr>
          <w:rFonts w:eastAsiaTheme="minorEastAsia" w:cstheme="minorBidi"/>
          <w:noProof/>
          <w:sz w:val="22"/>
          <w:szCs w:val="22"/>
        </w:rPr>
      </w:pPr>
      <w:hyperlink w:anchor="_Toc340474598" w:history="1">
        <w:r w:rsidR="00881D79" w:rsidRPr="006B6191">
          <w:rPr>
            <w:rStyle w:val="Hyperlink"/>
            <w:rFonts w:eastAsiaTheme="majorEastAsia"/>
            <w:noProof/>
            <w14:scene3d>
              <w14:camera w14:prst="orthographicFront"/>
              <w14:lightRig w14:rig="threePt" w14:dir="t">
                <w14:rot w14:lat="0" w14:lon="0" w14:rev="0"/>
              </w14:lightRig>
            </w14:scene3d>
          </w:rPr>
          <w:t>1.3.1</w:t>
        </w:r>
        <w:r w:rsidR="00881D79">
          <w:rPr>
            <w:rFonts w:eastAsiaTheme="minorEastAsia" w:cstheme="minorBidi"/>
            <w:noProof/>
            <w:sz w:val="22"/>
            <w:szCs w:val="22"/>
          </w:rPr>
          <w:tab/>
        </w:r>
        <w:r w:rsidR="00881D79" w:rsidRPr="006B6191">
          <w:rPr>
            <w:rStyle w:val="Hyperlink"/>
            <w:rFonts w:eastAsiaTheme="majorEastAsia"/>
            <w:noProof/>
          </w:rPr>
          <w:t>Methodology</w:t>
        </w:r>
        <w:r w:rsidR="00881D79">
          <w:rPr>
            <w:noProof/>
            <w:webHidden/>
          </w:rPr>
          <w:tab/>
        </w:r>
        <w:r w:rsidR="00881D79">
          <w:rPr>
            <w:noProof/>
            <w:webHidden/>
          </w:rPr>
          <w:fldChar w:fldCharType="begin"/>
        </w:r>
        <w:r w:rsidR="00881D79">
          <w:rPr>
            <w:noProof/>
            <w:webHidden/>
          </w:rPr>
          <w:instrText xml:space="preserve"> PAGEREF _Toc340474598 \h </w:instrText>
        </w:r>
        <w:r w:rsidR="00881D79">
          <w:rPr>
            <w:noProof/>
            <w:webHidden/>
          </w:rPr>
        </w:r>
        <w:r w:rsidR="00881D79">
          <w:rPr>
            <w:noProof/>
            <w:webHidden/>
          </w:rPr>
          <w:fldChar w:fldCharType="separate"/>
        </w:r>
        <w:r w:rsidR="00881D79">
          <w:rPr>
            <w:noProof/>
            <w:webHidden/>
          </w:rPr>
          <w:t>6</w:t>
        </w:r>
        <w:r w:rsidR="00881D79">
          <w:rPr>
            <w:noProof/>
            <w:webHidden/>
          </w:rPr>
          <w:fldChar w:fldCharType="end"/>
        </w:r>
      </w:hyperlink>
    </w:p>
    <w:p w14:paraId="6C5367E9" w14:textId="77777777" w:rsidR="00881D79" w:rsidRDefault="0069370D">
      <w:pPr>
        <w:pStyle w:val="TOC3"/>
        <w:tabs>
          <w:tab w:val="left" w:pos="960"/>
          <w:tab w:val="right" w:leader="dot" w:pos="9350"/>
        </w:tabs>
        <w:rPr>
          <w:rFonts w:eastAsiaTheme="minorEastAsia" w:cstheme="minorBidi"/>
          <w:noProof/>
          <w:sz w:val="22"/>
          <w:szCs w:val="22"/>
        </w:rPr>
      </w:pPr>
      <w:hyperlink w:anchor="_Toc340474599" w:history="1">
        <w:r w:rsidR="00881D79" w:rsidRPr="006B6191">
          <w:rPr>
            <w:rStyle w:val="Hyperlink"/>
            <w:rFonts w:eastAsiaTheme="majorEastAsia"/>
            <w:noProof/>
            <w14:scene3d>
              <w14:camera w14:prst="orthographicFront"/>
              <w14:lightRig w14:rig="threePt" w14:dir="t">
                <w14:rot w14:lat="0" w14:lon="0" w14:rev="0"/>
              </w14:lightRig>
            </w14:scene3d>
          </w:rPr>
          <w:t>1.3.2</w:t>
        </w:r>
        <w:r w:rsidR="00881D79">
          <w:rPr>
            <w:rFonts w:eastAsiaTheme="minorEastAsia" w:cstheme="minorBidi"/>
            <w:noProof/>
            <w:sz w:val="22"/>
            <w:szCs w:val="22"/>
          </w:rPr>
          <w:tab/>
        </w:r>
        <w:r w:rsidR="00881D79" w:rsidRPr="006B6191">
          <w:rPr>
            <w:rStyle w:val="Hyperlink"/>
            <w:rFonts w:eastAsiaTheme="majorEastAsia"/>
            <w:noProof/>
          </w:rPr>
          <w:t>Sample Size</w:t>
        </w:r>
        <w:r w:rsidR="00881D79">
          <w:rPr>
            <w:noProof/>
            <w:webHidden/>
          </w:rPr>
          <w:tab/>
        </w:r>
        <w:r w:rsidR="00881D79">
          <w:rPr>
            <w:noProof/>
            <w:webHidden/>
          </w:rPr>
          <w:fldChar w:fldCharType="begin"/>
        </w:r>
        <w:r w:rsidR="00881D79">
          <w:rPr>
            <w:noProof/>
            <w:webHidden/>
          </w:rPr>
          <w:instrText xml:space="preserve"> PAGEREF _Toc340474599 \h </w:instrText>
        </w:r>
        <w:r w:rsidR="00881D79">
          <w:rPr>
            <w:noProof/>
            <w:webHidden/>
          </w:rPr>
        </w:r>
        <w:r w:rsidR="00881D79">
          <w:rPr>
            <w:noProof/>
            <w:webHidden/>
          </w:rPr>
          <w:fldChar w:fldCharType="separate"/>
        </w:r>
        <w:r w:rsidR="00881D79">
          <w:rPr>
            <w:noProof/>
            <w:webHidden/>
          </w:rPr>
          <w:t>6</w:t>
        </w:r>
        <w:r w:rsidR="00881D79">
          <w:rPr>
            <w:noProof/>
            <w:webHidden/>
          </w:rPr>
          <w:fldChar w:fldCharType="end"/>
        </w:r>
      </w:hyperlink>
    </w:p>
    <w:p w14:paraId="56C64151" w14:textId="77777777" w:rsidR="00881D79" w:rsidRDefault="0069370D">
      <w:pPr>
        <w:pStyle w:val="TOC3"/>
        <w:tabs>
          <w:tab w:val="left" w:pos="960"/>
          <w:tab w:val="right" w:leader="dot" w:pos="9350"/>
        </w:tabs>
        <w:rPr>
          <w:rFonts w:eastAsiaTheme="minorEastAsia" w:cstheme="minorBidi"/>
          <w:noProof/>
          <w:sz w:val="22"/>
          <w:szCs w:val="22"/>
        </w:rPr>
      </w:pPr>
      <w:hyperlink w:anchor="_Toc340474600" w:history="1">
        <w:r w:rsidR="00881D79" w:rsidRPr="006B6191">
          <w:rPr>
            <w:rStyle w:val="Hyperlink"/>
            <w:rFonts w:eastAsiaTheme="majorEastAsia"/>
            <w:noProof/>
            <w14:scene3d>
              <w14:camera w14:prst="orthographicFront"/>
              <w14:lightRig w14:rig="threePt" w14:dir="t">
                <w14:rot w14:lat="0" w14:lon="0" w14:rev="0"/>
              </w14:lightRig>
            </w14:scene3d>
          </w:rPr>
          <w:t>1.3.3</w:t>
        </w:r>
        <w:r w:rsidR="00881D79">
          <w:rPr>
            <w:rFonts w:eastAsiaTheme="minorEastAsia" w:cstheme="minorBidi"/>
            <w:noProof/>
            <w:sz w:val="22"/>
            <w:szCs w:val="22"/>
          </w:rPr>
          <w:tab/>
        </w:r>
        <w:r w:rsidR="00881D79" w:rsidRPr="006B6191">
          <w:rPr>
            <w:rStyle w:val="Hyperlink"/>
            <w:rFonts w:eastAsiaTheme="majorEastAsia"/>
            <w:noProof/>
          </w:rPr>
          <w:t>Other Rational</w:t>
        </w:r>
        <w:r w:rsidR="00881D79">
          <w:rPr>
            <w:noProof/>
            <w:webHidden/>
          </w:rPr>
          <w:tab/>
        </w:r>
        <w:r w:rsidR="00881D79">
          <w:rPr>
            <w:noProof/>
            <w:webHidden/>
          </w:rPr>
          <w:fldChar w:fldCharType="begin"/>
        </w:r>
        <w:r w:rsidR="00881D79">
          <w:rPr>
            <w:noProof/>
            <w:webHidden/>
          </w:rPr>
          <w:instrText xml:space="preserve"> PAGEREF _Toc340474600 \h </w:instrText>
        </w:r>
        <w:r w:rsidR="00881D79">
          <w:rPr>
            <w:noProof/>
            <w:webHidden/>
          </w:rPr>
        </w:r>
        <w:r w:rsidR="00881D79">
          <w:rPr>
            <w:noProof/>
            <w:webHidden/>
          </w:rPr>
          <w:fldChar w:fldCharType="separate"/>
        </w:r>
        <w:r w:rsidR="00881D79">
          <w:rPr>
            <w:noProof/>
            <w:webHidden/>
          </w:rPr>
          <w:t>6</w:t>
        </w:r>
        <w:r w:rsidR="00881D79">
          <w:rPr>
            <w:noProof/>
            <w:webHidden/>
          </w:rPr>
          <w:fldChar w:fldCharType="end"/>
        </w:r>
      </w:hyperlink>
    </w:p>
    <w:p w14:paraId="0EC49B04"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01" w:history="1">
        <w:r w:rsidR="00881D79" w:rsidRPr="006B6191">
          <w:rPr>
            <w:rStyle w:val="Hyperlink"/>
            <w:rFonts w:eastAsiaTheme="majorEastAsia"/>
            <w:noProof/>
          </w:rPr>
          <w:t>1.4</w:t>
        </w:r>
        <w:r w:rsidR="00881D79">
          <w:rPr>
            <w:rFonts w:eastAsiaTheme="minorEastAsia" w:cstheme="minorBidi"/>
            <w:b w:val="0"/>
            <w:bCs w:val="0"/>
            <w:noProof/>
            <w:sz w:val="22"/>
            <w:szCs w:val="22"/>
          </w:rPr>
          <w:tab/>
        </w:r>
        <w:r w:rsidR="00881D79" w:rsidRPr="006B6191">
          <w:rPr>
            <w:rStyle w:val="Hyperlink"/>
            <w:rFonts w:eastAsiaTheme="majorEastAsia"/>
            <w:noProof/>
          </w:rPr>
          <w:t>PLEASE SPECIFY THE PROPOSED CHANGE</w:t>
        </w:r>
        <w:r w:rsidR="00881D79">
          <w:rPr>
            <w:noProof/>
            <w:webHidden/>
          </w:rPr>
          <w:tab/>
        </w:r>
        <w:r w:rsidR="00881D79">
          <w:rPr>
            <w:noProof/>
            <w:webHidden/>
          </w:rPr>
          <w:fldChar w:fldCharType="begin"/>
        </w:r>
        <w:r w:rsidR="00881D79">
          <w:rPr>
            <w:noProof/>
            <w:webHidden/>
          </w:rPr>
          <w:instrText xml:space="preserve"> PAGEREF _Toc340474601 \h </w:instrText>
        </w:r>
        <w:r w:rsidR="00881D79">
          <w:rPr>
            <w:noProof/>
            <w:webHidden/>
          </w:rPr>
        </w:r>
        <w:r w:rsidR="00881D79">
          <w:rPr>
            <w:noProof/>
            <w:webHidden/>
          </w:rPr>
          <w:fldChar w:fldCharType="separate"/>
        </w:r>
        <w:r w:rsidR="00881D79">
          <w:rPr>
            <w:noProof/>
            <w:webHidden/>
          </w:rPr>
          <w:t>6</w:t>
        </w:r>
        <w:r w:rsidR="00881D79">
          <w:rPr>
            <w:noProof/>
            <w:webHidden/>
          </w:rPr>
          <w:fldChar w:fldCharType="end"/>
        </w:r>
      </w:hyperlink>
    </w:p>
    <w:p w14:paraId="277BB315" w14:textId="77777777" w:rsidR="00881D79" w:rsidRDefault="0069370D">
      <w:pPr>
        <w:pStyle w:val="TOC1"/>
        <w:rPr>
          <w:rFonts w:asciiTheme="minorHAnsi" w:eastAsiaTheme="minorEastAsia" w:hAnsiTheme="minorHAnsi" w:cstheme="minorBidi"/>
          <w:b w:val="0"/>
          <w:bCs w:val="0"/>
          <w:caps w:val="0"/>
          <w:sz w:val="22"/>
        </w:rPr>
      </w:pPr>
      <w:hyperlink w:anchor="_Toc340474602" w:history="1">
        <w:r w:rsidR="00881D79" w:rsidRPr="006B6191">
          <w:rPr>
            <w:rStyle w:val="Hyperlink"/>
            <w:rFonts w:eastAsiaTheme="majorEastAsia"/>
            <w14:scene3d>
              <w14:camera w14:prst="orthographicFront"/>
              <w14:lightRig w14:rig="threePt" w14:dir="t">
                <w14:rot w14:lat="0" w14:lon="0" w14:rev="0"/>
              </w14:lightRig>
            </w14:scene3d>
          </w:rPr>
          <w:t>2</w:t>
        </w:r>
        <w:r w:rsidR="00881D79">
          <w:rPr>
            <w:rFonts w:asciiTheme="minorHAnsi" w:eastAsiaTheme="minorEastAsia" w:hAnsiTheme="minorHAnsi" w:cstheme="minorBidi"/>
            <w:b w:val="0"/>
            <w:bCs w:val="0"/>
            <w:caps w:val="0"/>
            <w:sz w:val="22"/>
          </w:rPr>
          <w:tab/>
        </w:r>
        <w:r w:rsidR="00881D79" w:rsidRPr="006B6191">
          <w:rPr>
            <w:rStyle w:val="Hyperlink"/>
            <w:rFonts w:eastAsiaTheme="majorEastAsia"/>
          </w:rPr>
          <w:t>Components of TRM Measure Characterizations</w:t>
        </w:r>
        <w:r w:rsidR="00881D79">
          <w:rPr>
            <w:webHidden/>
          </w:rPr>
          <w:tab/>
        </w:r>
        <w:r w:rsidR="00881D79">
          <w:rPr>
            <w:webHidden/>
          </w:rPr>
          <w:fldChar w:fldCharType="begin"/>
        </w:r>
        <w:r w:rsidR="00881D79">
          <w:rPr>
            <w:webHidden/>
          </w:rPr>
          <w:instrText xml:space="preserve"> PAGEREF _Toc340474602 \h </w:instrText>
        </w:r>
        <w:r w:rsidR="00881D79">
          <w:rPr>
            <w:webHidden/>
          </w:rPr>
        </w:r>
        <w:r w:rsidR="00881D79">
          <w:rPr>
            <w:webHidden/>
          </w:rPr>
          <w:fldChar w:fldCharType="separate"/>
        </w:r>
        <w:r w:rsidR="00881D79">
          <w:rPr>
            <w:webHidden/>
          </w:rPr>
          <w:t>7</w:t>
        </w:r>
        <w:r w:rsidR="00881D79">
          <w:rPr>
            <w:webHidden/>
          </w:rPr>
          <w:fldChar w:fldCharType="end"/>
        </w:r>
      </w:hyperlink>
    </w:p>
    <w:p w14:paraId="4F92032C"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03" w:history="1">
        <w:r w:rsidR="00881D79" w:rsidRPr="006B6191">
          <w:rPr>
            <w:rStyle w:val="Hyperlink"/>
            <w:rFonts w:eastAsiaTheme="majorEastAsia"/>
            <w:noProof/>
          </w:rPr>
          <w:t>2.1</w:t>
        </w:r>
        <w:r w:rsidR="00881D79">
          <w:rPr>
            <w:rFonts w:eastAsiaTheme="minorEastAsia" w:cstheme="minorBidi"/>
            <w:b w:val="0"/>
            <w:bCs w:val="0"/>
            <w:noProof/>
            <w:sz w:val="22"/>
            <w:szCs w:val="22"/>
          </w:rPr>
          <w:tab/>
        </w:r>
        <w:r w:rsidR="00881D79" w:rsidRPr="006B6191">
          <w:rPr>
            <w:rStyle w:val="Hyperlink"/>
            <w:rFonts w:eastAsiaTheme="majorEastAsia"/>
            <w:noProof/>
          </w:rPr>
          <w:t>Measure Description</w:t>
        </w:r>
        <w:r w:rsidR="00881D79">
          <w:rPr>
            <w:noProof/>
            <w:webHidden/>
          </w:rPr>
          <w:tab/>
        </w:r>
        <w:r w:rsidR="00881D79">
          <w:rPr>
            <w:noProof/>
            <w:webHidden/>
          </w:rPr>
          <w:fldChar w:fldCharType="begin"/>
        </w:r>
        <w:r w:rsidR="00881D79">
          <w:rPr>
            <w:noProof/>
            <w:webHidden/>
          </w:rPr>
          <w:instrText xml:space="preserve"> PAGEREF _Toc340474603 \h </w:instrText>
        </w:r>
        <w:r w:rsidR="00881D79">
          <w:rPr>
            <w:noProof/>
            <w:webHidden/>
          </w:rPr>
        </w:r>
        <w:r w:rsidR="00881D79">
          <w:rPr>
            <w:noProof/>
            <w:webHidden/>
          </w:rPr>
          <w:fldChar w:fldCharType="separate"/>
        </w:r>
        <w:r w:rsidR="00881D79">
          <w:rPr>
            <w:noProof/>
            <w:webHidden/>
          </w:rPr>
          <w:t>8</w:t>
        </w:r>
        <w:r w:rsidR="00881D79">
          <w:rPr>
            <w:noProof/>
            <w:webHidden/>
          </w:rPr>
          <w:fldChar w:fldCharType="end"/>
        </w:r>
      </w:hyperlink>
    </w:p>
    <w:p w14:paraId="2F9080F5"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04" w:history="1">
        <w:r w:rsidR="00881D79" w:rsidRPr="006B6191">
          <w:rPr>
            <w:rStyle w:val="Hyperlink"/>
            <w:rFonts w:eastAsiaTheme="majorEastAsia"/>
            <w:noProof/>
          </w:rPr>
          <w:t>2.2</w:t>
        </w:r>
        <w:r w:rsidR="00881D79">
          <w:rPr>
            <w:rFonts w:eastAsiaTheme="minorEastAsia" w:cstheme="minorBidi"/>
            <w:b w:val="0"/>
            <w:bCs w:val="0"/>
            <w:noProof/>
            <w:sz w:val="22"/>
            <w:szCs w:val="22"/>
          </w:rPr>
          <w:tab/>
        </w:r>
        <w:r w:rsidR="00881D79" w:rsidRPr="006B6191">
          <w:rPr>
            <w:rStyle w:val="Hyperlink"/>
            <w:rFonts w:eastAsiaTheme="majorEastAsia"/>
            <w:noProof/>
          </w:rPr>
          <w:t>Definition of Efficient Equipment</w:t>
        </w:r>
        <w:r w:rsidR="00881D79">
          <w:rPr>
            <w:noProof/>
            <w:webHidden/>
          </w:rPr>
          <w:tab/>
        </w:r>
        <w:r w:rsidR="00881D79">
          <w:rPr>
            <w:noProof/>
            <w:webHidden/>
          </w:rPr>
          <w:fldChar w:fldCharType="begin"/>
        </w:r>
        <w:r w:rsidR="00881D79">
          <w:rPr>
            <w:noProof/>
            <w:webHidden/>
          </w:rPr>
          <w:instrText xml:space="preserve"> PAGEREF _Toc340474604 \h </w:instrText>
        </w:r>
        <w:r w:rsidR="00881D79">
          <w:rPr>
            <w:noProof/>
            <w:webHidden/>
          </w:rPr>
        </w:r>
        <w:r w:rsidR="00881D79">
          <w:rPr>
            <w:noProof/>
            <w:webHidden/>
          </w:rPr>
          <w:fldChar w:fldCharType="separate"/>
        </w:r>
        <w:r w:rsidR="00881D79">
          <w:rPr>
            <w:noProof/>
            <w:webHidden/>
          </w:rPr>
          <w:t>8</w:t>
        </w:r>
        <w:r w:rsidR="00881D79">
          <w:rPr>
            <w:noProof/>
            <w:webHidden/>
          </w:rPr>
          <w:fldChar w:fldCharType="end"/>
        </w:r>
      </w:hyperlink>
    </w:p>
    <w:p w14:paraId="55B005E7"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05" w:history="1">
        <w:r w:rsidR="00881D79" w:rsidRPr="006B6191">
          <w:rPr>
            <w:rStyle w:val="Hyperlink"/>
            <w:rFonts w:eastAsiaTheme="majorEastAsia"/>
            <w:noProof/>
          </w:rPr>
          <w:t>2.3</w:t>
        </w:r>
        <w:r w:rsidR="00881D79">
          <w:rPr>
            <w:rFonts w:eastAsiaTheme="minorEastAsia" w:cstheme="minorBidi"/>
            <w:b w:val="0"/>
            <w:bCs w:val="0"/>
            <w:noProof/>
            <w:sz w:val="22"/>
            <w:szCs w:val="22"/>
          </w:rPr>
          <w:tab/>
        </w:r>
        <w:r w:rsidR="00881D79" w:rsidRPr="006B6191">
          <w:rPr>
            <w:rStyle w:val="Hyperlink"/>
            <w:rFonts w:eastAsiaTheme="majorEastAsia"/>
            <w:noProof/>
          </w:rPr>
          <w:t>Definition of Baseline Equipment</w:t>
        </w:r>
        <w:r w:rsidR="00881D79">
          <w:rPr>
            <w:noProof/>
            <w:webHidden/>
          </w:rPr>
          <w:tab/>
        </w:r>
        <w:r w:rsidR="00881D79">
          <w:rPr>
            <w:noProof/>
            <w:webHidden/>
          </w:rPr>
          <w:fldChar w:fldCharType="begin"/>
        </w:r>
        <w:r w:rsidR="00881D79">
          <w:rPr>
            <w:noProof/>
            <w:webHidden/>
          </w:rPr>
          <w:instrText xml:space="preserve"> PAGEREF _Toc340474605 \h </w:instrText>
        </w:r>
        <w:r w:rsidR="00881D79">
          <w:rPr>
            <w:noProof/>
            <w:webHidden/>
          </w:rPr>
        </w:r>
        <w:r w:rsidR="00881D79">
          <w:rPr>
            <w:noProof/>
            <w:webHidden/>
          </w:rPr>
          <w:fldChar w:fldCharType="separate"/>
        </w:r>
        <w:r w:rsidR="00881D79">
          <w:rPr>
            <w:noProof/>
            <w:webHidden/>
          </w:rPr>
          <w:t>8</w:t>
        </w:r>
        <w:r w:rsidR="00881D79">
          <w:rPr>
            <w:noProof/>
            <w:webHidden/>
          </w:rPr>
          <w:fldChar w:fldCharType="end"/>
        </w:r>
      </w:hyperlink>
    </w:p>
    <w:p w14:paraId="5CDF5305"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06" w:history="1">
        <w:r w:rsidR="00881D79" w:rsidRPr="006B6191">
          <w:rPr>
            <w:rStyle w:val="Hyperlink"/>
            <w:rFonts w:eastAsiaTheme="majorEastAsia"/>
            <w:noProof/>
          </w:rPr>
          <w:t>2.4</w:t>
        </w:r>
        <w:r w:rsidR="00881D79">
          <w:rPr>
            <w:rFonts w:eastAsiaTheme="minorEastAsia" w:cstheme="minorBidi"/>
            <w:b w:val="0"/>
            <w:bCs w:val="0"/>
            <w:noProof/>
            <w:sz w:val="22"/>
            <w:szCs w:val="22"/>
          </w:rPr>
          <w:tab/>
        </w:r>
        <w:r w:rsidR="00881D79" w:rsidRPr="006B6191">
          <w:rPr>
            <w:rStyle w:val="Hyperlink"/>
            <w:rFonts w:eastAsiaTheme="majorEastAsia"/>
            <w:noProof/>
          </w:rPr>
          <w:t>Deemed Lifetime of Efficient Equipment</w:t>
        </w:r>
        <w:r w:rsidR="00881D79">
          <w:rPr>
            <w:noProof/>
            <w:webHidden/>
          </w:rPr>
          <w:tab/>
        </w:r>
        <w:r w:rsidR="00881D79">
          <w:rPr>
            <w:noProof/>
            <w:webHidden/>
          </w:rPr>
          <w:fldChar w:fldCharType="begin"/>
        </w:r>
        <w:r w:rsidR="00881D79">
          <w:rPr>
            <w:noProof/>
            <w:webHidden/>
          </w:rPr>
          <w:instrText xml:space="preserve"> PAGEREF _Toc340474606 \h </w:instrText>
        </w:r>
        <w:r w:rsidR="00881D79">
          <w:rPr>
            <w:noProof/>
            <w:webHidden/>
          </w:rPr>
        </w:r>
        <w:r w:rsidR="00881D79">
          <w:rPr>
            <w:noProof/>
            <w:webHidden/>
          </w:rPr>
          <w:fldChar w:fldCharType="separate"/>
        </w:r>
        <w:r w:rsidR="00881D79">
          <w:rPr>
            <w:noProof/>
            <w:webHidden/>
          </w:rPr>
          <w:t>8</w:t>
        </w:r>
        <w:r w:rsidR="00881D79">
          <w:rPr>
            <w:noProof/>
            <w:webHidden/>
          </w:rPr>
          <w:fldChar w:fldCharType="end"/>
        </w:r>
      </w:hyperlink>
    </w:p>
    <w:p w14:paraId="7E80DA6D"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07" w:history="1">
        <w:r w:rsidR="00881D79" w:rsidRPr="006B6191">
          <w:rPr>
            <w:rStyle w:val="Hyperlink"/>
            <w:rFonts w:eastAsiaTheme="majorEastAsia"/>
            <w:noProof/>
          </w:rPr>
          <w:t>2.5</w:t>
        </w:r>
        <w:r w:rsidR="00881D79">
          <w:rPr>
            <w:rFonts w:eastAsiaTheme="minorEastAsia" w:cstheme="minorBidi"/>
            <w:b w:val="0"/>
            <w:bCs w:val="0"/>
            <w:noProof/>
            <w:sz w:val="22"/>
            <w:szCs w:val="22"/>
          </w:rPr>
          <w:tab/>
        </w:r>
        <w:r w:rsidR="00881D79" w:rsidRPr="006B6191">
          <w:rPr>
            <w:rStyle w:val="Hyperlink"/>
            <w:rFonts w:eastAsiaTheme="majorEastAsia"/>
            <w:noProof/>
          </w:rPr>
          <w:t>Deemed Measure Cost</w:t>
        </w:r>
        <w:r w:rsidR="00881D79">
          <w:rPr>
            <w:noProof/>
            <w:webHidden/>
          </w:rPr>
          <w:tab/>
        </w:r>
        <w:r w:rsidR="00881D79">
          <w:rPr>
            <w:noProof/>
            <w:webHidden/>
          </w:rPr>
          <w:fldChar w:fldCharType="begin"/>
        </w:r>
        <w:r w:rsidR="00881D79">
          <w:rPr>
            <w:noProof/>
            <w:webHidden/>
          </w:rPr>
          <w:instrText xml:space="preserve"> PAGEREF _Toc340474607 \h </w:instrText>
        </w:r>
        <w:r w:rsidR="00881D79">
          <w:rPr>
            <w:noProof/>
            <w:webHidden/>
          </w:rPr>
        </w:r>
        <w:r w:rsidR="00881D79">
          <w:rPr>
            <w:noProof/>
            <w:webHidden/>
          </w:rPr>
          <w:fldChar w:fldCharType="separate"/>
        </w:r>
        <w:r w:rsidR="00881D79">
          <w:rPr>
            <w:noProof/>
            <w:webHidden/>
          </w:rPr>
          <w:t>8</w:t>
        </w:r>
        <w:r w:rsidR="00881D79">
          <w:rPr>
            <w:noProof/>
            <w:webHidden/>
          </w:rPr>
          <w:fldChar w:fldCharType="end"/>
        </w:r>
      </w:hyperlink>
    </w:p>
    <w:p w14:paraId="30489237"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08" w:history="1">
        <w:r w:rsidR="00881D79" w:rsidRPr="006B6191">
          <w:rPr>
            <w:rStyle w:val="Hyperlink"/>
            <w:rFonts w:eastAsiaTheme="majorEastAsia"/>
            <w:noProof/>
          </w:rPr>
          <w:t>2.6</w:t>
        </w:r>
        <w:r w:rsidR="00881D79">
          <w:rPr>
            <w:rFonts w:eastAsiaTheme="minorEastAsia" w:cstheme="minorBidi"/>
            <w:b w:val="0"/>
            <w:bCs w:val="0"/>
            <w:noProof/>
            <w:sz w:val="22"/>
            <w:szCs w:val="22"/>
          </w:rPr>
          <w:tab/>
        </w:r>
        <w:r w:rsidR="00881D79" w:rsidRPr="006B6191">
          <w:rPr>
            <w:rStyle w:val="Hyperlink"/>
            <w:rFonts w:eastAsiaTheme="majorEastAsia"/>
            <w:noProof/>
          </w:rPr>
          <w:t>Deemed O&amp;M Cost Adjustments</w:t>
        </w:r>
        <w:r w:rsidR="00881D79">
          <w:rPr>
            <w:noProof/>
            <w:webHidden/>
          </w:rPr>
          <w:tab/>
        </w:r>
        <w:r w:rsidR="00881D79">
          <w:rPr>
            <w:noProof/>
            <w:webHidden/>
          </w:rPr>
          <w:fldChar w:fldCharType="begin"/>
        </w:r>
        <w:r w:rsidR="00881D79">
          <w:rPr>
            <w:noProof/>
            <w:webHidden/>
          </w:rPr>
          <w:instrText xml:space="preserve"> PAGEREF _Toc340474608 \h </w:instrText>
        </w:r>
        <w:r w:rsidR="00881D79">
          <w:rPr>
            <w:noProof/>
            <w:webHidden/>
          </w:rPr>
        </w:r>
        <w:r w:rsidR="00881D79">
          <w:rPr>
            <w:noProof/>
            <w:webHidden/>
          </w:rPr>
          <w:fldChar w:fldCharType="separate"/>
        </w:r>
        <w:r w:rsidR="00881D79">
          <w:rPr>
            <w:noProof/>
            <w:webHidden/>
          </w:rPr>
          <w:t>8</w:t>
        </w:r>
        <w:r w:rsidR="00881D79">
          <w:rPr>
            <w:noProof/>
            <w:webHidden/>
          </w:rPr>
          <w:fldChar w:fldCharType="end"/>
        </w:r>
      </w:hyperlink>
    </w:p>
    <w:p w14:paraId="6B1E232A"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09" w:history="1">
        <w:r w:rsidR="00881D79" w:rsidRPr="006B6191">
          <w:rPr>
            <w:rStyle w:val="Hyperlink"/>
            <w:rFonts w:eastAsiaTheme="majorEastAsia"/>
            <w:noProof/>
          </w:rPr>
          <w:t>2.7</w:t>
        </w:r>
        <w:r w:rsidR="00881D79">
          <w:rPr>
            <w:rFonts w:eastAsiaTheme="minorEastAsia" w:cstheme="minorBidi"/>
            <w:b w:val="0"/>
            <w:bCs w:val="0"/>
            <w:noProof/>
            <w:sz w:val="22"/>
            <w:szCs w:val="22"/>
          </w:rPr>
          <w:tab/>
        </w:r>
        <w:r w:rsidR="00881D79" w:rsidRPr="006B6191">
          <w:rPr>
            <w:rStyle w:val="Hyperlink"/>
            <w:rFonts w:eastAsiaTheme="majorEastAsia"/>
            <w:noProof/>
          </w:rPr>
          <w:t>Loadshape</w:t>
        </w:r>
        <w:r w:rsidR="00881D79">
          <w:rPr>
            <w:noProof/>
            <w:webHidden/>
          </w:rPr>
          <w:tab/>
        </w:r>
        <w:r w:rsidR="00881D79">
          <w:rPr>
            <w:noProof/>
            <w:webHidden/>
          </w:rPr>
          <w:fldChar w:fldCharType="begin"/>
        </w:r>
        <w:r w:rsidR="00881D79">
          <w:rPr>
            <w:noProof/>
            <w:webHidden/>
          </w:rPr>
          <w:instrText xml:space="preserve"> PAGEREF _Toc340474609 \h </w:instrText>
        </w:r>
        <w:r w:rsidR="00881D79">
          <w:rPr>
            <w:noProof/>
            <w:webHidden/>
          </w:rPr>
        </w:r>
        <w:r w:rsidR="00881D79">
          <w:rPr>
            <w:noProof/>
            <w:webHidden/>
          </w:rPr>
          <w:fldChar w:fldCharType="separate"/>
        </w:r>
        <w:r w:rsidR="00881D79">
          <w:rPr>
            <w:noProof/>
            <w:webHidden/>
          </w:rPr>
          <w:t>8</w:t>
        </w:r>
        <w:r w:rsidR="00881D79">
          <w:rPr>
            <w:noProof/>
            <w:webHidden/>
          </w:rPr>
          <w:fldChar w:fldCharType="end"/>
        </w:r>
      </w:hyperlink>
    </w:p>
    <w:p w14:paraId="7E3804A1"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10" w:history="1">
        <w:r w:rsidR="00881D79" w:rsidRPr="006B6191">
          <w:rPr>
            <w:rStyle w:val="Hyperlink"/>
            <w:rFonts w:eastAsiaTheme="majorEastAsia"/>
            <w:noProof/>
          </w:rPr>
          <w:t>2.8</w:t>
        </w:r>
        <w:r w:rsidR="00881D79">
          <w:rPr>
            <w:rFonts w:eastAsiaTheme="minorEastAsia" w:cstheme="minorBidi"/>
            <w:b w:val="0"/>
            <w:bCs w:val="0"/>
            <w:noProof/>
            <w:sz w:val="22"/>
            <w:szCs w:val="22"/>
          </w:rPr>
          <w:tab/>
        </w:r>
        <w:r w:rsidR="00881D79" w:rsidRPr="006B6191">
          <w:rPr>
            <w:rStyle w:val="Hyperlink"/>
            <w:rFonts w:eastAsiaTheme="majorEastAsia"/>
            <w:noProof/>
          </w:rPr>
          <w:t>Coincidence Factor</w:t>
        </w:r>
        <w:r w:rsidR="00881D79">
          <w:rPr>
            <w:noProof/>
            <w:webHidden/>
          </w:rPr>
          <w:tab/>
        </w:r>
        <w:r w:rsidR="00881D79">
          <w:rPr>
            <w:noProof/>
            <w:webHidden/>
          </w:rPr>
          <w:fldChar w:fldCharType="begin"/>
        </w:r>
        <w:r w:rsidR="00881D79">
          <w:rPr>
            <w:noProof/>
            <w:webHidden/>
          </w:rPr>
          <w:instrText xml:space="preserve"> PAGEREF _Toc340474610 \h </w:instrText>
        </w:r>
        <w:r w:rsidR="00881D79">
          <w:rPr>
            <w:noProof/>
            <w:webHidden/>
          </w:rPr>
        </w:r>
        <w:r w:rsidR="00881D79">
          <w:rPr>
            <w:noProof/>
            <w:webHidden/>
          </w:rPr>
          <w:fldChar w:fldCharType="separate"/>
        </w:r>
        <w:r w:rsidR="00881D79">
          <w:rPr>
            <w:noProof/>
            <w:webHidden/>
          </w:rPr>
          <w:t>8</w:t>
        </w:r>
        <w:r w:rsidR="00881D79">
          <w:rPr>
            <w:noProof/>
            <w:webHidden/>
          </w:rPr>
          <w:fldChar w:fldCharType="end"/>
        </w:r>
      </w:hyperlink>
    </w:p>
    <w:p w14:paraId="461696CA"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11" w:history="1">
        <w:r w:rsidR="00881D79" w:rsidRPr="006B6191">
          <w:rPr>
            <w:rStyle w:val="Hyperlink"/>
            <w:rFonts w:eastAsiaTheme="majorEastAsia"/>
            <w:noProof/>
          </w:rPr>
          <w:t>2.9</w:t>
        </w:r>
        <w:r w:rsidR="00881D79">
          <w:rPr>
            <w:rFonts w:eastAsiaTheme="minorEastAsia" w:cstheme="minorBidi"/>
            <w:b w:val="0"/>
            <w:bCs w:val="0"/>
            <w:noProof/>
            <w:sz w:val="22"/>
            <w:szCs w:val="22"/>
          </w:rPr>
          <w:tab/>
        </w:r>
        <w:r w:rsidR="00881D79" w:rsidRPr="006B6191">
          <w:rPr>
            <w:rStyle w:val="Hyperlink"/>
            <w:rFonts w:eastAsiaTheme="majorEastAsia"/>
            <w:noProof/>
          </w:rPr>
          <w:t>Net to Gross Ratio</w:t>
        </w:r>
        <w:r w:rsidR="00881D79">
          <w:rPr>
            <w:noProof/>
            <w:webHidden/>
          </w:rPr>
          <w:tab/>
        </w:r>
        <w:r w:rsidR="00881D79">
          <w:rPr>
            <w:noProof/>
            <w:webHidden/>
          </w:rPr>
          <w:fldChar w:fldCharType="begin"/>
        </w:r>
        <w:r w:rsidR="00881D79">
          <w:rPr>
            <w:noProof/>
            <w:webHidden/>
          </w:rPr>
          <w:instrText xml:space="preserve"> PAGEREF _Toc340474611 \h </w:instrText>
        </w:r>
        <w:r w:rsidR="00881D79">
          <w:rPr>
            <w:noProof/>
            <w:webHidden/>
          </w:rPr>
        </w:r>
        <w:r w:rsidR="00881D79">
          <w:rPr>
            <w:noProof/>
            <w:webHidden/>
          </w:rPr>
          <w:fldChar w:fldCharType="separate"/>
        </w:r>
        <w:r w:rsidR="00881D79">
          <w:rPr>
            <w:noProof/>
            <w:webHidden/>
          </w:rPr>
          <w:t>8</w:t>
        </w:r>
        <w:r w:rsidR="00881D79">
          <w:rPr>
            <w:noProof/>
            <w:webHidden/>
          </w:rPr>
          <w:fldChar w:fldCharType="end"/>
        </w:r>
      </w:hyperlink>
    </w:p>
    <w:p w14:paraId="6BA3986D" w14:textId="77777777" w:rsidR="00881D79" w:rsidRDefault="0069370D">
      <w:pPr>
        <w:pStyle w:val="TOC1"/>
        <w:rPr>
          <w:rFonts w:asciiTheme="minorHAnsi" w:eastAsiaTheme="minorEastAsia" w:hAnsiTheme="minorHAnsi" w:cstheme="minorBidi"/>
          <w:b w:val="0"/>
          <w:bCs w:val="0"/>
          <w:caps w:val="0"/>
          <w:sz w:val="22"/>
        </w:rPr>
      </w:pPr>
      <w:hyperlink w:anchor="_Toc340474612" w:history="1">
        <w:r w:rsidR="00881D79" w:rsidRPr="006B6191">
          <w:rPr>
            <w:rStyle w:val="Hyperlink"/>
            <w:rFonts w:eastAsiaTheme="majorEastAsia"/>
            <w14:scene3d>
              <w14:camera w14:prst="orthographicFront"/>
              <w14:lightRig w14:rig="threePt" w14:dir="t">
                <w14:rot w14:lat="0" w14:lon="0" w14:rev="0"/>
              </w14:lightRig>
            </w14:scene3d>
          </w:rPr>
          <w:t>3</w:t>
        </w:r>
        <w:r w:rsidR="00881D79">
          <w:rPr>
            <w:rFonts w:asciiTheme="minorHAnsi" w:eastAsiaTheme="minorEastAsia" w:hAnsiTheme="minorHAnsi" w:cstheme="minorBidi"/>
            <w:b w:val="0"/>
            <w:bCs w:val="0"/>
            <w:caps w:val="0"/>
            <w:sz w:val="22"/>
          </w:rPr>
          <w:tab/>
        </w:r>
        <w:r w:rsidR="00881D79" w:rsidRPr="006B6191">
          <w:rPr>
            <w:rStyle w:val="Hyperlink"/>
            <w:rFonts w:eastAsiaTheme="majorEastAsia"/>
          </w:rPr>
          <w:t>Algorithms</w:t>
        </w:r>
        <w:r w:rsidR="00881D79">
          <w:rPr>
            <w:webHidden/>
          </w:rPr>
          <w:tab/>
        </w:r>
        <w:r w:rsidR="00881D79">
          <w:rPr>
            <w:webHidden/>
          </w:rPr>
          <w:fldChar w:fldCharType="begin"/>
        </w:r>
        <w:r w:rsidR="00881D79">
          <w:rPr>
            <w:webHidden/>
          </w:rPr>
          <w:instrText xml:space="preserve"> PAGEREF _Toc340474612 \h </w:instrText>
        </w:r>
        <w:r w:rsidR="00881D79">
          <w:rPr>
            <w:webHidden/>
          </w:rPr>
        </w:r>
        <w:r w:rsidR="00881D79">
          <w:rPr>
            <w:webHidden/>
          </w:rPr>
          <w:fldChar w:fldCharType="separate"/>
        </w:r>
        <w:r w:rsidR="00881D79">
          <w:rPr>
            <w:webHidden/>
          </w:rPr>
          <w:t>9</w:t>
        </w:r>
        <w:r w:rsidR="00881D79">
          <w:rPr>
            <w:webHidden/>
          </w:rPr>
          <w:fldChar w:fldCharType="end"/>
        </w:r>
      </w:hyperlink>
    </w:p>
    <w:p w14:paraId="7E1B6DA7"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13" w:history="1">
        <w:r w:rsidR="00881D79" w:rsidRPr="006B6191">
          <w:rPr>
            <w:rStyle w:val="Hyperlink"/>
            <w:rFonts w:eastAsiaTheme="majorEastAsia"/>
            <w:noProof/>
          </w:rPr>
          <w:t>3.1</w:t>
        </w:r>
        <w:r w:rsidR="00881D79">
          <w:rPr>
            <w:rFonts w:eastAsiaTheme="minorEastAsia" w:cstheme="minorBidi"/>
            <w:b w:val="0"/>
            <w:bCs w:val="0"/>
            <w:noProof/>
            <w:sz w:val="22"/>
            <w:szCs w:val="22"/>
          </w:rPr>
          <w:tab/>
        </w:r>
        <w:r w:rsidR="00881D79" w:rsidRPr="006B6191">
          <w:rPr>
            <w:rStyle w:val="Hyperlink"/>
            <w:rFonts w:eastAsiaTheme="majorEastAsia"/>
            <w:noProof/>
          </w:rPr>
          <w:t>Calculation of Energy Savings</w:t>
        </w:r>
        <w:r w:rsidR="00881D79">
          <w:rPr>
            <w:noProof/>
            <w:webHidden/>
          </w:rPr>
          <w:tab/>
        </w:r>
        <w:r w:rsidR="00881D79">
          <w:rPr>
            <w:noProof/>
            <w:webHidden/>
          </w:rPr>
          <w:fldChar w:fldCharType="begin"/>
        </w:r>
        <w:r w:rsidR="00881D79">
          <w:rPr>
            <w:noProof/>
            <w:webHidden/>
          </w:rPr>
          <w:instrText xml:space="preserve"> PAGEREF _Toc340474613 \h </w:instrText>
        </w:r>
        <w:r w:rsidR="00881D79">
          <w:rPr>
            <w:noProof/>
            <w:webHidden/>
          </w:rPr>
        </w:r>
        <w:r w:rsidR="00881D79">
          <w:rPr>
            <w:noProof/>
            <w:webHidden/>
          </w:rPr>
          <w:fldChar w:fldCharType="separate"/>
        </w:r>
        <w:r w:rsidR="00881D79">
          <w:rPr>
            <w:noProof/>
            <w:webHidden/>
          </w:rPr>
          <w:t>9</w:t>
        </w:r>
        <w:r w:rsidR="00881D79">
          <w:rPr>
            <w:noProof/>
            <w:webHidden/>
          </w:rPr>
          <w:fldChar w:fldCharType="end"/>
        </w:r>
      </w:hyperlink>
    </w:p>
    <w:p w14:paraId="7D4A9A9F"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14" w:history="1">
        <w:r w:rsidR="00881D79" w:rsidRPr="006B6191">
          <w:rPr>
            <w:rStyle w:val="Hyperlink"/>
            <w:rFonts w:eastAsiaTheme="majorEastAsia"/>
            <w:noProof/>
          </w:rPr>
          <w:t>3.2</w:t>
        </w:r>
        <w:r w:rsidR="00881D79">
          <w:rPr>
            <w:rFonts w:eastAsiaTheme="minorEastAsia" w:cstheme="minorBidi"/>
            <w:b w:val="0"/>
            <w:bCs w:val="0"/>
            <w:noProof/>
            <w:sz w:val="22"/>
            <w:szCs w:val="22"/>
          </w:rPr>
          <w:tab/>
        </w:r>
        <w:r w:rsidR="00881D79" w:rsidRPr="006B6191">
          <w:rPr>
            <w:rStyle w:val="Hyperlink"/>
            <w:rFonts w:eastAsiaTheme="majorEastAsia"/>
            <w:noProof/>
          </w:rPr>
          <w:t>Electric Energy Savings</w:t>
        </w:r>
        <w:r w:rsidR="00881D79">
          <w:rPr>
            <w:noProof/>
            <w:webHidden/>
          </w:rPr>
          <w:tab/>
        </w:r>
        <w:r w:rsidR="00881D79">
          <w:rPr>
            <w:noProof/>
            <w:webHidden/>
          </w:rPr>
          <w:fldChar w:fldCharType="begin"/>
        </w:r>
        <w:r w:rsidR="00881D79">
          <w:rPr>
            <w:noProof/>
            <w:webHidden/>
          </w:rPr>
          <w:instrText xml:space="preserve"> PAGEREF _Toc340474614 \h </w:instrText>
        </w:r>
        <w:r w:rsidR="00881D79">
          <w:rPr>
            <w:noProof/>
            <w:webHidden/>
          </w:rPr>
        </w:r>
        <w:r w:rsidR="00881D79">
          <w:rPr>
            <w:noProof/>
            <w:webHidden/>
          </w:rPr>
          <w:fldChar w:fldCharType="separate"/>
        </w:r>
        <w:r w:rsidR="00881D79">
          <w:rPr>
            <w:noProof/>
            <w:webHidden/>
          </w:rPr>
          <w:t>9</w:t>
        </w:r>
        <w:r w:rsidR="00881D79">
          <w:rPr>
            <w:noProof/>
            <w:webHidden/>
          </w:rPr>
          <w:fldChar w:fldCharType="end"/>
        </w:r>
      </w:hyperlink>
    </w:p>
    <w:p w14:paraId="321AC8D0"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15" w:history="1">
        <w:r w:rsidR="00881D79" w:rsidRPr="006B6191">
          <w:rPr>
            <w:rStyle w:val="Hyperlink"/>
            <w:rFonts w:eastAsiaTheme="majorEastAsia"/>
            <w:noProof/>
          </w:rPr>
          <w:t>3.3</w:t>
        </w:r>
        <w:r w:rsidR="00881D79">
          <w:rPr>
            <w:rFonts w:eastAsiaTheme="minorEastAsia" w:cstheme="minorBidi"/>
            <w:b w:val="0"/>
            <w:bCs w:val="0"/>
            <w:noProof/>
            <w:sz w:val="22"/>
            <w:szCs w:val="22"/>
          </w:rPr>
          <w:tab/>
        </w:r>
        <w:r w:rsidR="00881D79" w:rsidRPr="006B6191">
          <w:rPr>
            <w:rStyle w:val="Hyperlink"/>
            <w:rFonts w:eastAsiaTheme="majorEastAsia"/>
            <w:noProof/>
          </w:rPr>
          <w:t>Summer Coincident Peak Demand Savings</w:t>
        </w:r>
        <w:r w:rsidR="00881D79">
          <w:rPr>
            <w:noProof/>
            <w:webHidden/>
          </w:rPr>
          <w:tab/>
        </w:r>
        <w:r w:rsidR="00881D79">
          <w:rPr>
            <w:noProof/>
            <w:webHidden/>
          </w:rPr>
          <w:fldChar w:fldCharType="begin"/>
        </w:r>
        <w:r w:rsidR="00881D79">
          <w:rPr>
            <w:noProof/>
            <w:webHidden/>
          </w:rPr>
          <w:instrText xml:space="preserve"> PAGEREF _Toc340474615 \h </w:instrText>
        </w:r>
        <w:r w:rsidR="00881D79">
          <w:rPr>
            <w:noProof/>
            <w:webHidden/>
          </w:rPr>
        </w:r>
        <w:r w:rsidR="00881D79">
          <w:rPr>
            <w:noProof/>
            <w:webHidden/>
          </w:rPr>
          <w:fldChar w:fldCharType="separate"/>
        </w:r>
        <w:r w:rsidR="00881D79">
          <w:rPr>
            <w:noProof/>
            <w:webHidden/>
          </w:rPr>
          <w:t>9</w:t>
        </w:r>
        <w:r w:rsidR="00881D79">
          <w:rPr>
            <w:noProof/>
            <w:webHidden/>
          </w:rPr>
          <w:fldChar w:fldCharType="end"/>
        </w:r>
      </w:hyperlink>
    </w:p>
    <w:p w14:paraId="4896A190"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16" w:history="1">
        <w:r w:rsidR="00881D79" w:rsidRPr="006B6191">
          <w:rPr>
            <w:rStyle w:val="Hyperlink"/>
            <w:rFonts w:eastAsiaTheme="majorEastAsia"/>
            <w:noProof/>
          </w:rPr>
          <w:t>3.4</w:t>
        </w:r>
        <w:r w:rsidR="00881D79">
          <w:rPr>
            <w:rFonts w:eastAsiaTheme="minorEastAsia" w:cstheme="minorBidi"/>
            <w:b w:val="0"/>
            <w:bCs w:val="0"/>
            <w:noProof/>
            <w:sz w:val="22"/>
            <w:szCs w:val="22"/>
          </w:rPr>
          <w:tab/>
        </w:r>
        <w:r w:rsidR="00881D79" w:rsidRPr="006B6191">
          <w:rPr>
            <w:rStyle w:val="Hyperlink"/>
            <w:rFonts w:eastAsiaTheme="majorEastAsia"/>
            <w:noProof/>
          </w:rPr>
          <w:t>Natural Gas Savings</w:t>
        </w:r>
        <w:r w:rsidR="00881D79">
          <w:rPr>
            <w:noProof/>
            <w:webHidden/>
          </w:rPr>
          <w:tab/>
        </w:r>
        <w:r w:rsidR="00881D79">
          <w:rPr>
            <w:noProof/>
            <w:webHidden/>
          </w:rPr>
          <w:fldChar w:fldCharType="begin"/>
        </w:r>
        <w:r w:rsidR="00881D79">
          <w:rPr>
            <w:noProof/>
            <w:webHidden/>
          </w:rPr>
          <w:instrText xml:space="preserve"> PAGEREF _Toc340474616 \h </w:instrText>
        </w:r>
        <w:r w:rsidR="00881D79">
          <w:rPr>
            <w:noProof/>
            <w:webHidden/>
          </w:rPr>
        </w:r>
        <w:r w:rsidR="00881D79">
          <w:rPr>
            <w:noProof/>
            <w:webHidden/>
          </w:rPr>
          <w:fldChar w:fldCharType="separate"/>
        </w:r>
        <w:r w:rsidR="00881D79">
          <w:rPr>
            <w:noProof/>
            <w:webHidden/>
          </w:rPr>
          <w:t>9</w:t>
        </w:r>
        <w:r w:rsidR="00881D79">
          <w:rPr>
            <w:noProof/>
            <w:webHidden/>
          </w:rPr>
          <w:fldChar w:fldCharType="end"/>
        </w:r>
      </w:hyperlink>
    </w:p>
    <w:p w14:paraId="55C0EE86"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17" w:history="1">
        <w:r w:rsidR="00881D79" w:rsidRPr="006B6191">
          <w:rPr>
            <w:rStyle w:val="Hyperlink"/>
            <w:rFonts w:eastAsiaTheme="majorEastAsia"/>
            <w:noProof/>
          </w:rPr>
          <w:t>3.5</w:t>
        </w:r>
        <w:r w:rsidR="00881D79">
          <w:rPr>
            <w:rFonts w:eastAsiaTheme="minorEastAsia" w:cstheme="minorBidi"/>
            <w:b w:val="0"/>
            <w:bCs w:val="0"/>
            <w:noProof/>
            <w:sz w:val="22"/>
            <w:szCs w:val="22"/>
          </w:rPr>
          <w:tab/>
        </w:r>
        <w:r w:rsidR="00881D79" w:rsidRPr="006B6191">
          <w:rPr>
            <w:rStyle w:val="Hyperlink"/>
            <w:rFonts w:eastAsiaTheme="majorEastAsia"/>
            <w:noProof/>
          </w:rPr>
          <w:t>Water Impact Descriptions and Calculation</w:t>
        </w:r>
        <w:r w:rsidR="00881D79">
          <w:rPr>
            <w:noProof/>
            <w:webHidden/>
          </w:rPr>
          <w:tab/>
        </w:r>
        <w:r w:rsidR="00881D79">
          <w:rPr>
            <w:noProof/>
            <w:webHidden/>
          </w:rPr>
          <w:fldChar w:fldCharType="begin"/>
        </w:r>
        <w:r w:rsidR="00881D79">
          <w:rPr>
            <w:noProof/>
            <w:webHidden/>
          </w:rPr>
          <w:instrText xml:space="preserve"> PAGEREF _Toc340474617 \h </w:instrText>
        </w:r>
        <w:r w:rsidR="00881D79">
          <w:rPr>
            <w:noProof/>
            <w:webHidden/>
          </w:rPr>
        </w:r>
        <w:r w:rsidR="00881D79">
          <w:rPr>
            <w:noProof/>
            <w:webHidden/>
          </w:rPr>
          <w:fldChar w:fldCharType="separate"/>
        </w:r>
        <w:r w:rsidR="00881D79">
          <w:rPr>
            <w:noProof/>
            <w:webHidden/>
          </w:rPr>
          <w:t>9</w:t>
        </w:r>
        <w:r w:rsidR="00881D79">
          <w:rPr>
            <w:noProof/>
            <w:webHidden/>
          </w:rPr>
          <w:fldChar w:fldCharType="end"/>
        </w:r>
      </w:hyperlink>
    </w:p>
    <w:p w14:paraId="658B6305" w14:textId="77777777" w:rsidR="00881D79" w:rsidRDefault="0069370D">
      <w:pPr>
        <w:pStyle w:val="TOC2"/>
        <w:tabs>
          <w:tab w:val="left" w:pos="480"/>
          <w:tab w:val="right" w:leader="dot" w:pos="9350"/>
        </w:tabs>
        <w:rPr>
          <w:rFonts w:eastAsiaTheme="minorEastAsia" w:cstheme="minorBidi"/>
          <w:b w:val="0"/>
          <w:bCs w:val="0"/>
          <w:noProof/>
          <w:sz w:val="22"/>
          <w:szCs w:val="22"/>
        </w:rPr>
      </w:pPr>
      <w:hyperlink w:anchor="_Toc340474618" w:history="1">
        <w:r w:rsidR="00881D79" w:rsidRPr="006B6191">
          <w:rPr>
            <w:rStyle w:val="Hyperlink"/>
            <w:rFonts w:eastAsiaTheme="majorEastAsia"/>
            <w:noProof/>
          </w:rPr>
          <w:t>3.6</w:t>
        </w:r>
        <w:r w:rsidR="00881D79">
          <w:rPr>
            <w:rFonts w:eastAsiaTheme="minorEastAsia" w:cstheme="minorBidi"/>
            <w:b w:val="0"/>
            <w:bCs w:val="0"/>
            <w:noProof/>
            <w:sz w:val="22"/>
            <w:szCs w:val="22"/>
          </w:rPr>
          <w:tab/>
        </w:r>
        <w:r w:rsidR="00881D79" w:rsidRPr="006B6191">
          <w:rPr>
            <w:rStyle w:val="Hyperlink"/>
            <w:rFonts w:eastAsiaTheme="majorEastAsia"/>
            <w:noProof/>
          </w:rPr>
          <w:t>Deemed O&amp;M Cost Adjustment Calculation</w:t>
        </w:r>
        <w:r w:rsidR="00881D79">
          <w:rPr>
            <w:noProof/>
            <w:webHidden/>
          </w:rPr>
          <w:tab/>
        </w:r>
        <w:r w:rsidR="00881D79">
          <w:rPr>
            <w:noProof/>
            <w:webHidden/>
          </w:rPr>
          <w:fldChar w:fldCharType="begin"/>
        </w:r>
        <w:r w:rsidR="00881D79">
          <w:rPr>
            <w:noProof/>
            <w:webHidden/>
          </w:rPr>
          <w:instrText xml:space="preserve"> PAGEREF _Toc340474618 \h </w:instrText>
        </w:r>
        <w:r w:rsidR="00881D79">
          <w:rPr>
            <w:noProof/>
            <w:webHidden/>
          </w:rPr>
        </w:r>
        <w:r w:rsidR="00881D79">
          <w:rPr>
            <w:noProof/>
            <w:webHidden/>
          </w:rPr>
          <w:fldChar w:fldCharType="separate"/>
        </w:r>
        <w:r w:rsidR="00881D79">
          <w:rPr>
            <w:noProof/>
            <w:webHidden/>
          </w:rPr>
          <w:t>9</w:t>
        </w:r>
        <w:r w:rsidR="00881D79">
          <w:rPr>
            <w:noProof/>
            <w:webHidden/>
          </w:rPr>
          <w:fldChar w:fldCharType="end"/>
        </w:r>
      </w:hyperlink>
    </w:p>
    <w:p w14:paraId="2F629693" w14:textId="77777777" w:rsidR="00881D79" w:rsidRDefault="0069370D">
      <w:pPr>
        <w:pStyle w:val="TOC1"/>
        <w:rPr>
          <w:rFonts w:asciiTheme="minorHAnsi" w:eastAsiaTheme="minorEastAsia" w:hAnsiTheme="minorHAnsi" w:cstheme="minorBidi"/>
          <w:b w:val="0"/>
          <w:bCs w:val="0"/>
          <w:caps w:val="0"/>
          <w:sz w:val="22"/>
        </w:rPr>
      </w:pPr>
      <w:hyperlink w:anchor="_Toc340474619" w:history="1">
        <w:r w:rsidR="00881D79" w:rsidRPr="006B6191">
          <w:rPr>
            <w:rStyle w:val="Hyperlink"/>
            <w:rFonts w:eastAsiaTheme="majorEastAsia"/>
            <w14:scene3d>
              <w14:camera w14:prst="orthographicFront"/>
              <w14:lightRig w14:rig="threePt" w14:dir="t">
                <w14:rot w14:lat="0" w14:lon="0" w14:rev="0"/>
              </w14:lightRig>
            </w14:scene3d>
          </w:rPr>
          <w:t>4</w:t>
        </w:r>
        <w:r w:rsidR="00881D79">
          <w:rPr>
            <w:rFonts w:asciiTheme="minorHAnsi" w:eastAsiaTheme="minorEastAsia" w:hAnsiTheme="minorHAnsi" w:cstheme="minorBidi"/>
            <w:b w:val="0"/>
            <w:bCs w:val="0"/>
            <w:caps w:val="0"/>
            <w:sz w:val="22"/>
          </w:rPr>
          <w:tab/>
        </w:r>
        <w:r w:rsidR="00881D79" w:rsidRPr="006B6191">
          <w:rPr>
            <w:rStyle w:val="Hyperlink"/>
            <w:rFonts w:eastAsiaTheme="majorEastAsia"/>
          </w:rPr>
          <w:t>References</w:t>
        </w:r>
        <w:r w:rsidR="00881D79">
          <w:rPr>
            <w:webHidden/>
          </w:rPr>
          <w:tab/>
        </w:r>
        <w:r w:rsidR="00881D79">
          <w:rPr>
            <w:webHidden/>
          </w:rPr>
          <w:fldChar w:fldCharType="begin"/>
        </w:r>
        <w:r w:rsidR="00881D79">
          <w:rPr>
            <w:webHidden/>
          </w:rPr>
          <w:instrText xml:space="preserve"> PAGEREF _Toc340474619 \h </w:instrText>
        </w:r>
        <w:r w:rsidR="00881D79">
          <w:rPr>
            <w:webHidden/>
          </w:rPr>
        </w:r>
        <w:r w:rsidR="00881D79">
          <w:rPr>
            <w:webHidden/>
          </w:rPr>
          <w:fldChar w:fldCharType="separate"/>
        </w:r>
        <w:r w:rsidR="00881D79">
          <w:rPr>
            <w:webHidden/>
          </w:rPr>
          <w:t>10</w:t>
        </w:r>
        <w:r w:rsidR="00881D79">
          <w:rPr>
            <w:webHidden/>
          </w:rPr>
          <w:fldChar w:fldCharType="end"/>
        </w:r>
      </w:hyperlink>
    </w:p>
    <w:p w14:paraId="66EF42ED" w14:textId="3F4B286D" w:rsidR="000679C8" w:rsidRDefault="00D466B6" w:rsidP="00E540CE">
      <w:pPr>
        <w:rPr>
          <w:rStyle w:val="BookTitle"/>
          <w:rFonts w:asciiTheme="majorHAnsi" w:hAnsiTheme="majorHAnsi"/>
          <w:sz w:val="24"/>
          <w:szCs w:val="24"/>
        </w:rPr>
      </w:pPr>
      <w:r w:rsidRPr="00AF2C4A">
        <w:fldChar w:fldCharType="end"/>
      </w:r>
      <w:bookmarkStart w:id="33" w:name="_Toc311470074"/>
    </w:p>
    <w:p w14:paraId="737E86F0" w14:textId="76BF2472" w:rsidR="00D466B6" w:rsidRPr="00FE39CD" w:rsidRDefault="008172B3" w:rsidP="00D466B6">
      <w:pPr>
        <w:jc w:val="center"/>
        <w:rPr>
          <w:rStyle w:val="BookTitle"/>
          <w:b w:val="0"/>
          <w:bCs w:val="0"/>
          <w:smallCaps w:val="0"/>
          <w:spacing w:val="0"/>
        </w:rPr>
      </w:pPr>
      <w:r>
        <w:rPr>
          <w:rStyle w:val="BookTitle"/>
          <w:rFonts w:asciiTheme="majorHAnsi" w:hAnsiTheme="majorHAnsi"/>
          <w:sz w:val="24"/>
          <w:szCs w:val="24"/>
        </w:rPr>
        <w:lastRenderedPageBreak/>
        <w:t>TABLES &amp; FIGURES</w:t>
      </w:r>
    </w:p>
    <w:p w14:paraId="4B222875" w14:textId="77777777" w:rsidR="00253901" w:rsidRDefault="00D466B6">
      <w:pPr>
        <w:pStyle w:val="TableofFigures"/>
        <w:tabs>
          <w:tab w:val="right" w:leader="dot" w:pos="9350"/>
        </w:tabs>
        <w:rPr>
          <w:rFonts w:eastAsiaTheme="minorEastAsia" w:cstheme="minorBidi"/>
          <w:noProof/>
          <w:sz w:val="22"/>
        </w:rPr>
      </w:pPr>
      <w:r>
        <w:fldChar w:fldCharType="begin"/>
      </w:r>
      <w:r>
        <w:instrText xml:space="preserve"> TOC \h \z \c "Table" </w:instrText>
      </w:r>
      <w:r>
        <w:fldChar w:fldCharType="separate"/>
      </w:r>
      <w:hyperlink w:anchor="_Toc340474919" w:history="1">
        <w:r w:rsidR="00253901" w:rsidRPr="009F6025">
          <w:rPr>
            <w:rStyle w:val="Hyperlink"/>
            <w:noProof/>
          </w:rPr>
          <w:t>Table.1 Revision History</w:t>
        </w:r>
        <w:r w:rsidR="00253901">
          <w:rPr>
            <w:noProof/>
            <w:webHidden/>
          </w:rPr>
          <w:tab/>
        </w:r>
        <w:r w:rsidR="00253901">
          <w:rPr>
            <w:noProof/>
            <w:webHidden/>
          </w:rPr>
          <w:fldChar w:fldCharType="begin"/>
        </w:r>
        <w:r w:rsidR="00253901">
          <w:rPr>
            <w:noProof/>
            <w:webHidden/>
          </w:rPr>
          <w:instrText xml:space="preserve"> PAGEREF _Toc340474919 \h </w:instrText>
        </w:r>
        <w:r w:rsidR="00253901">
          <w:rPr>
            <w:noProof/>
            <w:webHidden/>
          </w:rPr>
        </w:r>
        <w:r w:rsidR="00253901">
          <w:rPr>
            <w:noProof/>
            <w:webHidden/>
          </w:rPr>
          <w:fldChar w:fldCharType="separate"/>
        </w:r>
        <w:r w:rsidR="00253901">
          <w:rPr>
            <w:noProof/>
            <w:webHidden/>
          </w:rPr>
          <w:t>4</w:t>
        </w:r>
        <w:r w:rsidR="00253901">
          <w:rPr>
            <w:noProof/>
            <w:webHidden/>
          </w:rPr>
          <w:fldChar w:fldCharType="end"/>
        </w:r>
      </w:hyperlink>
    </w:p>
    <w:p w14:paraId="787700E5" w14:textId="77777777" w:rsidR="00253901" w:rsidRDefault="0069370D">
      <w:pPr>
        <w:pStyle w:val="TableofFigures"/>
        <w:tabs>
          <w:tab w:val="right" w:leader="dot" w:pos="9350"/>
        </w:tabs>
        <w:rPr>
          <w:rFonts w:eastAsiaTheme="minorEastAsia" w:cstheme="minorBidi"/>
          <w:noProof/>
          <w:sz w:val="22"/>
        </w:rPr>
      </w:pPr>
      <w:hyperlink w:anchor="_Toc340474920" w:history="1">
        <w:r w:rsidR="00253901" w:rsidRPr="009F6025">
          <w:rPr>
            <w:rStyle w:val="Hyperlink"/>
            <w:noProof/>
          </w:rPr>
          <w:t>Table. 2 Summary of Proposed Change</w:t>
        </w:r>
        <w:r w:rsidR="00253901">
          <w:rPr>
            <w:noProof/>
            <w:webHidden/>
          </w:rPr>
          <w:tab/>
        </w:r>
        <w:r w:rsidR="00253901">
          <w:rPr>
            <w:noProof/>
            <w:webHidden/>
          </w:rPr>
          <w:fldChar w:fldCharType="begin"/>
        </w:r>
        <w:r w:rsidR="00253901">
          <w:rPr>
            <w:noProof/>
            <w:webHidden/>
          </w:rPr>
          <w:instrText xml:space="preserve"> PAGEREF _Toc340474920 \h </w:instrText>
        </w:r>
        <w:r w:rsidR="00253901">
          <w:rPr>
            <w:noProof/>
            <w:webHidden/>
          </w:rPr>
        </w:r>
        <w:r w:rsidR="00253901">
          <w:rPr>
            <w:noProof/>
            <w:webHidden/>
          </w:rPr>
          <w:fldChar w:fldCharType="separate"/>
        </w:r>
        <w:r w:rsidR="00253901">
          <w:rPr>
            <w:noProof/>
            <w:webHidden/>
          </w:rPr>
          <w:t>6</w:t>
        </w:r>
        <w:r w:rsidR="00253901">
          <w:rPr>
            <w:noProof/>
            <w:webHidden/>
          </w:rPr>
          <w:fldChar w:fldCharType="end"/>
        </w:r>
      </w:hyperlink>
    </w:p>
    <w:p w14:paraId="737E8700" w14:textId="77777777" w:rsidR="00D466B6" w:rsidRDefault="00D466B6" w:rsidP="00D466B6">
      <w:r>
        <w:fldChar w:fldCharType="end"/>
      </w:r>
    </w:p>
    <w:p w14:paraId="0CCAF99E" w14:textId="77777777" w:rsidR="008172B3" w:rsidRDefault="008172B3" w:rsidP="00D466B6">
      <w:bookmarkStart w:id="34" w:name="_Toc315354074"/>
      <w:bookmarkEnd w:id="33"/>
    </w:p>
    <w:p w14:paraId="17BD88D8" w14:textId="77777777" w:rsidR="000B20FD" w:rsidRDefault="000B20FD">
      <w:pPr>
        <w:widowControl/>
        <w:spacing w:after="200" w:line="276" w:lineRule="auto"/>
        <w:jc w:val="left"/>
        <w:rPr>
          <w:rFonts w:asciiTheme="majorHAnsi" w:hAnsiTheme="majorHAnsi"/>
          <w:b/>
          <w:sz w:val="24"/>
          <w:szCs w:val="24"/>
        </w:rPr>
      </w:pPr>
      <w:r>
        <w:rPr>
          <w:rFonts w:asciiTheme="majorHAnsi" w:hAnsiTheme="majorHAnsi"/>
          <w:b/>
          <w:sz w:val="24"/>
          <w:szCs w:val="24"/>
        </w:rPr>
        <w:br w:type="page"/>
      </w:r>
    </w:p>
    <w:p w14:paraId="3A2D05BF" w14:textId="1355E9A7" w:rsidR="008172B3" w:rsidRPr="005534BF" w:rsidRDefault="005534BF" w:rsidP="005534BF">
      <w:pPr>
        <w:pStyle w:val="Captions"/>
      </w:pPr>
      <w:bookmarkStart w:id="35" w:name="_Toc340474919"/>
      <w:r w:rsidRPr="005534BF">
        <w:lastRenderedPageBreak/>
        <w:t>Table.</w:t>
      </w:r>
      <w:r w:rsidR="0069370D">
        <w:fldChar w:fldCharType="begin"/>
      </w:r>
      <w:r w:rsidR="0069370D">
        <w:instrText xml:space="preserve"> SEQ Table \</w:instrText>
      </w:r>
      <w:r w:rsidR="0069370D">
        <w:instrText xml:space="preserve">* ARABIC \s 0 </w:instrText>
      </w:r>
      <w:r w:rsidR="0069370D">
        <w:fldChar w:fldCharType="separate"/>
      </w:r>
      <w:r w:rsidR="0010553E">
        <w:rPr>
          <w:noProof/>
        </w:rPr>
        <w:t>1</w:t>
      </w:r>
      <w:r w:rsidR="0069370D">
        <w:rPr>
          <w:noProof/>
        </w:rPr>
        <w:fldChar w:fldCharType="end"/>
      </w:r>
      <w:r w:rsidRPr="005534BF">
        <w:t xml:space="preserve"> </w:t>
      </w:r>
      <w:r>
        <w:t>Revision History</w:t>
      </w:r>
      <w:bookmarkEnd w:id="35"/>
    </w:p>
    <w:p w14:paraId="2C5DF35E" w14:textId="77777777" w:rsidR="005534BF" w:rsidRPr="005534BF" w:rsidRDefault="005534BF" w:rsidP="005534BF"/>
    <w:tbl>
      <w:tblPr>
        <w:tblW w:w="4750"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1350"/>
        <w:gridCol w:w="2141"/>
        <w:gridCol w:w="4994"/>
      </w:tblGrid>
      <w:tr w:rsidR="00F43CBF" w14:paraId="3FC7B884" w14:textId="77777777" w:rsidTr="00F43CBF">
        <w:trPr>
          <w:trHeight w:val="288"/>
          <w:jc w:val="center"/>
        </w:trPr>
        <w:tc>
          <w:tcPr>
            <w:tcW w:w="336" w:type="pct"/>
            <w:shd w:val="pct20" w:color="000000" w:fill="FFFFFF"/>
            <w:hideMark/>
          </w:tcPr>
          <w:p w14:paraId="637CC5CE" w14:textId="77777777" w:rsidR="00F43CBF" w:rsidRDefault="00F43CBF">
            <w:pPr>
              <w:rPr>
                <w:b/>
                <w:bCs/>
                <w:sz w:val="24"/>
                <w:szCs w:val="24"/>
              </w:rPr>
            </w:pPr>
            <w:r>
              <w:rPr>
                <w:b/>
                <w:bCs/>
              </w:rPr>
              <w:t>#</w:t>
            </w:r>
          </w:p>
        </w:tc>
        <w:tc>
          <w:tcPr>
            <w:tcW w:w="742" w:type="pct"/>
            <w:shd w:val="pct20" w:color="000000" w:fill="FFFFFF"/>
            <w:hideMark/>
          </w:tcPr>
          <w:p w14:paraId="44BD6300" w14:textId="77777777" w:rsidR="00F43CBF" w:rsidRDefault="00F43CBF">
            <w:pPr>
              <w:rPr>
                <w:b/>
                <w:bCs/>
                <w:szCs w:val="20"/>
              </w:rPr>
            </w:pPr>
            <w:r>
              <w:rPr>
                <w:b/>
                <w:bCs/>
                <w:szCs w:val="20"/>
              </w:rPr>
              <w:t>MM/DD/YY</w:t>
            </w:r>
          </w:p>
        </w:tc>
        <w:tc>
          <w:tcPr>
            <w:tcW w:w="1177" w:type="pct"/>
            <w:shd w:val="pct20" w:color="000000" w:fill="FFFFFF"/>
            <w:hideMark/>
          </w:tcPr>
          <w:p w14:paraId="308BD7CF" w14:textId="77777777" w:rsidR="00F43CBF" w:rsidRDefault="00F43CBF">
            <w:pPr>
              <w:rPr>
                <w:b/>
                <w:bCs/>
                <w:szCs w:val="20"/>
              </w:rPr>
            </w:pPr>
            <w:r>
              <w:rPr>
                <w:b/>
                <w:bCs/>
                <w:szCs w:val="20"/>
              </w:rPr>
              <w:t>Author/Affiliation</w:t>
            </w:r>
          </w:p>
        </w:tc>
        <w:tc>
          <w:tcPr>
            <w:tcW w:w="2745" w:type="pct"/>
            <w:shd w:val="pct20" w:color="000000" w:fill="FFFFFF"/>
            <w:hideMark/>
          </w:tcPr>
          <w:p w14:paraId="7FE2EDBF" w14:textId="77777777" w:rsidR="00F43CBF" w:rsidRDefault="00F43CBF">
            <w:pPr>
              <w:rPr>
                <w:b/>
                <w:bCs/>
                <w:szCs w:val="20"/>
              </w:rPr>
            </w:pPr>
            <w:r>
              <w:rPr>
                <w:b/>
                <w:bCs/>
                <w:szCs w:val="20"/>
              </w:rPr>
              <w:t>Summary of Changes</w:t>
            </w:r>
          </w:p>
        </w:tc>
      </w:tr>
      <w:tr w:rsidR="00F43CBF" w14:paraId="1A0C79E5" w14:textId="77777777" w:rsidTr="00F43CBF">
        <w:trPr>
          <w:trHeight w:val="315"/>
          <w:jc w:val="center"/>
        </w:trPr>
        <w:tc>
          <w:tcPr>
            <w:tcW w:w="336" w:type="pct"/>
            <w:shd w:val="pct5" w:color="000000" w:fill="FFFFFF"/>
          </w:tcPr>
          <w:p w14:paraId="6BFE6AA7" w14:textId="78B88EE5" w:rsidR="00F43CBF" w:rsidRDefault="00F43CBF">
            <w:pPr>
              <w:rPr>
                <w:sz w:val="24"/>
                <w:szCs w:val="24"/>
              </w:rPr>
            </w:pPr>
          </w:p>
        </w:tc>
        <w:tc>
          <w:tcPr>
            <w:tcW w:w="742" w:type="pct"/>
            <w:shd w:val="pct5" w:color="000000" w:fill="FFFFFF"/>
          </w:tcPr>
          <w:p w14:paraId="1A4E8C8B" w14:textId="260DC12C" w:rsidR="00F43CBF" w:rsidRDefault="00F43CBF">
            <w:pPr>
              <w:rPr>
                <w:szCs w:val="20"/>
                <w:highlight w:val="yellow"/>
              </w:rPr>
            </w:pPr>
          </w:p>
        </w:tc>
        <w:tc>
          <w:tcPr>
            <w:tcW w:w="1177" w:type="pct"/>
            <w:shd w:val="pct5" w:color="000000" w:fill="FFFFFF"/>
          </w:tcPr>
          <w:p w14:paraId="52727E59" w14:textId="4C4C4C09" w:rsidR="00F43CBF" w:rsidRDefault="00F43CBF">
            <w:pPr>
              <w:rPr>
                <w:szCs w:val="20"/>
                <w:highlight w:val="yellow"/>
              </w:rPr>
            </w:pPr>
          </w:p>
        </w:tc>
        <w:tc>
          <w:tcPr>
            <w:tcW w:w="2745" w:type="pct"/>
            <w:shd w:val="pct5" w:color="000000" w:fill="FFFFFF"/>
          </w:tcPr>
          <w:p w14:paraId="0D65EB9C" w14:textId="67A1FBF8" w:rsidR="00F43CBF" w:rsidRDefault="00F43CBF">
            <w:pPr>
              <w:rPr>
                <w:szCs w:val="20"/>
              </w:rPr>
            </w:pPr>
          </w:p>
        </w:tc>
      </w:tr>
      <w:tr w:rsidR="00F43CBF" w14:paraId="37EF0510" w14:textId="77777777" w:rsidTr="00F43CBF">
        <w:trPr>
          <w:trHeight w:val="315"/>
          <w:jc w:val="center"/>
        </w:trPr>
        <w:tc>
          <w:tcPr>
            <w:tcW w:w="336" w:type="pct"/>
            <w:shd w:val="pct15" w:color="000000" w:fill="FFFFFF"/>
          </w:tcPr>
          <w:p w14:paraId="6BACFED6" w14:textId="00950DCD" w:rsidR="00F43CBF" w:rsidRDefault="00F43CBF">
            <w:pPr>
              <w:rPr>
                <w:sz w:val="24"/>
                <w:szCs w:val="24"/>
                <w:highlight w:val="yellow"/>
              </w:rPr>
            </w:pPr>
          </w:p>
        </w:tc>
        <w:tc>
          <w:tcPr>
            <w:tcW w:w="742" w:type="pct"/>
            <w:shd w:val="pct15" w:color="000000" w:fill="FFFFFF"/>
          </w:tcPr>
          <w:p w14:paraId="66B93DDE" w14:textId="7CE1E181" w:rsidR="00F43CBF" w:rsidRDefault="00F43CBF">
            <w:pPr>
              <w:rPr>
                <w:szCs w:val="20"/>
                <w:highlight w:val="yellow"/>
              </w:rPr>
            </w:pPr>
          </w:p>
        </w:tc>
        <w:tc>
          <w:tcPr>
            <w:tcW w:w="1177" w:type="pct"/>
            <w:shd w:val="pct15" w:color="000000" w:fill="FFFFFF"/>
          </w:tcPr>
          <w:p w14:paraId="6B875DAA" w14:textId="5B4EE632" w:rsidR="00F43CBF" w:rsidRDefault="00F43CBF">
            <w:pPr>
              <w:rPr>
                <w:szCs w:val="20"/>
                <w:highlight w:val="yellow"/>
                <w:lang w:val="fr-FR"/>
              </w:rPr>
            </w:pPr>
          </w:p>
        </w:tc>
        <w:tc>
          <w:tcPr>
            <w:tcW w:w="2745" w:type="pct"/>
            <w:shd w:val="pct15" w:color="000000" w:fill="FFFFFF"/>
          </w:tcPr>
          <w:p w14:paraId="6B8066A7" w14:textId="77777777" w:rsidR="00F43CBF" w:rsidRDefault="00F43CBF">
            <w:pPr>
              <w:rPr>
                <w:szCs w:val="20"/>
                <w:highlight w:val="yellow"/>
              </w:rPr>
            </w:pPr>
          </w:p>
        </w:tc>
      </w:tr>
    </w:tbl>
    <w:p w14:paraId="1DE62EB7" w14:textId="77777777" w:rsidR="008172B3" w:rsidRPr="008172B3" w:rsidRDefault="008172B3" w:rsidP="008172B3">
      <w:pPr>
        <w:jc w:val="center"/>
        <w:rPr>
          <w:rFonts w:asciiTheme="majorHAnsi" w:hAnsiTheme="majorHAnsi"/>
          <w:b/>
          <w:sz w:val="24"/>
          <w:szCs w:val="24"/>
        </w:rPr>
      </w:pPr>
    </w:p>
    <w:p w14:paraId="416F015B" w14:textId="77777777" w:rsidR="008172B3" w:rsidRDefault="008172B3" w:rsidP="00D466B6"/>
    <w:p w14:paraId="0DBB8647" w14:textId="77777777" w:rsidR="008172B3" w:rsidRPr="005C24F1" w:rsidRDefault="008172B3" w:rsidP="00D466B6">
      <w:pPr>
        <w:rPr>
          <w:rFonts w:ascii="Calibri" w:hAnsi="Calibri" w:cs="Arial"/>
          <w:kern w:val="32"/>
          <w:sz w:val="32"/>
          <w:szCs w:val="32"/>
        </w:rPr>
        <w:sectPr w:rsidR="008172B3" w:rsidRPr="005C24F1" w:rsidSect="00950A89">
          <w:headerReference w:type="default" r:id="rId14"/>
          <w:type w:val="continuous"/>
          <w:pgSz w:w="12240" w:h="15840" w:code="1"/>
          <w:pgMar w:top="1440" w:right="1440" w:bottom="1440" w:left="1440" w:header="720" w:footer="720" w:gutter="0"/>
          <w:cols w:space="720"/>
          <w:docGrid w:linePitch="360"/>
        </w:sectPr>
      </w:pPr>
    </w:p>
    <w:p w14:paraId="0097FBBF" w14:textId="4461C12B" w:rsidR="00110B16" w:rsidRDefault="00110B16" w:rsidP="00EE6626">
      <w:pPr>
        <w:pStyle w:val="Heading1"/>
      </w:pPr>
      <w:bookmarkStart w:id="36" w:name="_Toc340474594"/>
      <w:bookmarkStart w:id="37" w:name="_Toc324539920"/>
      <w:bookmarkStart w:id="38" w:name="_Toc319585400"/>
      <w:bookmarkStart w:id="39" w:name="_Toc319585393"/>
      <w:bookmarkStart w:id="40" w:name="_Toc315447626"/>
      <w:bookmarkEnd w:id="34"/>
      <w:r>
        <w:lastRenderedPageBreak/>
        <w:t>Summary</w:t>
      </w:r>
      <w:bookmarkEnd w:id="36"/>
    </w:p>
    <w:p w14:paraId="4F24A6A9" w14:textId="3F211B77" w:rsidR="00955DAA" w:rsidRDefault="0069370D" w:rsidP="00110B16">
      <w:r>
        <w:t>VEIC realized that the Dehumidifier measure did not capture the Federal Standard change that came in to effect on October 1</w:t>
      </w:r>
      <w:r w:rsidRPr="0069370D">
        <w:rPr>
          <w:vertAlign w:val="superscript"/>
        </w:rPr>
        <w:t>st</w:t>
      </w:r>
      <w:r>
        <w:t>, 2012.</w:t>
      </w:r>
    </w:p>
    <w:p w14:paraId="391393FD" w14:textId="742773CD" w:rsidR="0069370D" w:rsidRDefault="0069370D" w:rsidP="00110B16">
      <w:r>
        <w:t>The TRM has therefore been updated and shows the savings before 10/1/2012 and after.</w:t>
      </w:r>
    </w:p>
    <w:p w14:paraId="63220EE6" w14:textId="77777777" w:rsidR="00881D79" w:rsidRDefault="00881D79" w:rsidP="00110B16"/>
    <w:p w14:paraId="2CA27602" w14:textId="77777777" w:rsidR="00881D79" w:rsidRDefault="00881D79" w:rsidP="00110B16"/>
    <w:p w14:paraId="6F95E624" w14:textId="77777777" w:rsidR="00881D79" w:rsidRDefault="00881D79" w:rsidP="00110B16"/>
    <w:p w14:paraId="753C568D" w14:textId="5EFD7550" w:rsidR="00110B16" w:rsidRDefault="00110B16" w:rsidP="00110B16">
      <w:pPr>
        <w:pStyle w:val="Heading2"/>
      </w:pPr>
      <w:bookmarkStart w:id="41" w:name="_Toc340474595"/>
      <w:r>
        <w:t>Measure Components Affected</w:t>
      </w:r>
      <w:bookmarkEnd w:id="41"/>
    </w:p>
    <w:p w14:paraId="794E0487" w14:textId="4110ABE0" w:rsidR="008E2945" w:rsidRPr="008E2945" w:rsidRDefault="008E2945" w:rsidP="008E2945">
      <w:r>
        <w:t>Please check all that apply.</w:t>
      </w:r>
    </w:p>
    <w:bookmarkStart w:id="42" w:name="Check1"/>
    <w:p w14:paraId="48B1A4F2" w14:textId="39DD286A" w:rsidR="00C87D87" w:rsidRDefault="00955DAA"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bookmarkEnd w:id="42"/>
      <w:r w:rsidR="00C87D87">
        <w:tab/>
        <w:t>Description</w:t>
      </w:r>
    </w:p>
    <w:p w14:paraId="6211C60F" w14:textId="276442C1" w:rsidR="00C87D87" w:rsidRDefault="00955DAA" w:rsidP="00C87D87">
      <w:pPr>
        <w:pStyle w:val="Heading6"/>
      </w:pPr>
      <w:r>
        <w:fldChar w:fldCharType="begin">
          <w:ffData>
            <w:name w:val=""/>
            <w:enabled/>
            <w:calcOnExit w:val="0"/>
            <w:checkBox>
              <w:sizeAuto/>
              <w:default w:val="0"/>
            </w:checkBox>
          </w:ffData>
        </w:fldChar>
      </w:r>
      <w:r>
        <w:instrText xml:space="preserve"> FORMCHECKBOX </w:instrText>
      </w:r>
      <w:r>
        <w:fldChar w:fldCharType="end"/>
      </w:r>
      <w:r w:rsidR="00C87D87">
        <w:tab/>
        <w:t>Definition of Efficient Equipment</w:t>
      </w:r>
    </w:p>
    <w:p w14:paraId="5EE807BC" w14:textId="176CF26C" w:rsidR="00C87D87" w:rsidRDefault="0069370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Definition of Baseline Equipment</w:t>
      </w:r>
    </w:p>
    <w:p w14:paraId="067DB2C8" w14:textId="416902F4"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Deemed Lifetime of Efficient Equipment</w:t>
      </w:r>
    </w:p>
    <w:p w14:paraId="1F406352" w14:textId="3C43F5DD" w:rsidR="00C87D87" w:rsidRDefault="0069370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 xml:space="preserve">Deemed Measure Cost </w:t>
      </w:r>
    </w:p>
    <w:p w14:paraId="042F1144" w14:textId="2B6E46FB"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Deemed O&amp;M Cost Adjustments</w:t>
      </w:r>
    </w:p>
    <w:p w14:paraId="1CB61454" w14:textId="34D1C590"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r>
      <w:proofErr w:type="spellStart"/>
      <w:r>
        <w:t>Loadshape</w:t>
      </w:r>
      <w:proofErr w:type="spellEnd"/>
    </w:p>
    <w:p w14:paraId="10369DF4" w14:textId="641BD7B4"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Coincidence Factor</w:t>
      </w:r>
    </w:p>
    <w:p w14:paraId="1A565F67" w14:textId="72875E54" w:rsidR="00C87D87" w:rsidRPr="00EB1B2B"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Net To Gross Ratio</w:t>
      </w:r>
    </w:p>
    <w:p w14:paraId="7E96AA03" w14:textId="77777777" w:rsidR="00C87D87" w:rsidRDefault="00C87D87" w:rsidP="00C87D87">
      <w:pPr>
        <w:pStyle w:val="AlgorithmHeading"/>
      </w:pPr>
      <w:r>
        <w:t>Algorithm</w:t>
      </w:r>
    </w:p>
    <w:p w14:paraId="75052CBF" w14:textId="3AA0DC0B" w:rsidR="00C87D87" w:rsidRDefault="00C87D87" w:rsidP="00C87D87">
      <w:pPr>
        <w:pStyle w:val="Heading6"/>
      </w:pPr>
      <w:r>
        <w:lastRenderedPageBreak/>
        <w:fldChar w:fldCharType="begin">
          <w:ffData>
            <w:name w:val="Check1"/>
            <w:enabled/>
            <w:calcOnExit w:val="0"/>
            <w:checkBox>
              <w:sizeAuto/>
              <w:default w:val="0"/>
            </w:checkBox>
          </w:ffData>
        </w:fldChar>
      </w:r>
      <w:r>
        <w:instrText xml:space="preserve"> FORMCHECKBOX </w:instrText>
      </w:r>
      <w:r>
        <w:fldChar w:fldCharType="end"/>
      </w:r>
      <w:r>
        <w:tab/>
        <w:t xml:space="preserve">Calculation of Energy Savings </w:t>
      </w:r>
    </w:p>
    <w:p w14:paraId="62929EBC" w14:textId="5E4F67F2" w:rsidR="00C87D87" w:rsidRDefault="00E07BFB"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Electric Energy Savings</w:t>
      </w:r>
    </w:p>
    <w:p w14:paraId="2DE07C2C" w14:textId="6E4B22FB" w:rsidR="00C87D87" w:rsidRDefault="0069370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Summer Coincident Peak Demand Savings</w:t>
      </w:r>
    </w:p>
    <w:p w14:paraId="180870B7" w14:textId="2F803A7E"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Natural Gas Savings</w:t>
      </w:r>
    </w:p>
    <w:p w14:paraId="16D8CFF6" w14:textId="66A52073"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 xml:space="preserve">Water Impact Descriptions and Calculation  </w:t>
      </w:r>
    </w:p>
    <w:p w14:paraId="16AEBBAE" w14:textId="4DCF308D"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Deemed O&amp;M Cost Adjustment Calculation</w:t>
      </w:r>
    </w:p>
    <w:p w14:paraId="4862B53D" w14:textId="6055D004" w:rsidR="00C87D87" w:rsidRDefault="00C87D87" w:rsidP="00C87D87">
      <w:pPr>
        <w:pStyle w:val="VersionText"/>
        <w:rPr>
          <w:b/>
          <w:smallCaps/>
        </w:rPr>
      </w:pPr>
      <w:r>
        <w:fldChar w:fldCharType="begin">
          <w:ffData>
            <w:name w:val="Check1"/>
            <w:enabled/>
            <w:calcOnExit w:val="0"/>
            <w:checkBox>
              <w:sizeAuto/>
              <w:default w:val="0"/>
            </w:checkBox>
          </w:ffData>
        </w:fldChar>
      </w:r>
      <w:r>
        <w:instrText xml:space="preserve"> FORMCHECKBOX </w:instrText>
      </w:r>
      <w:r>
        <w:fldChar w:fldCharType="end"/>
      </w:r>
      <w:r>
        <w:tab/>
      </w:r>
      <w:r w:rsidRPr="002B5221">
        <w:rPr>
          <w:b/>
          <w:smallCaps/>
        </w:rPr>
        <w:t>Measure code</w:t>
      </w:r>
    </w:p>
    <w:p w14:paraId="0C16D625" w14:textId="77777777" w:rsidR="00881D79" w:rsidRDefault="00881D79">
      <w:pPr>
        <w:widowControl/>
        <w:spacing w:after="200" w:line="276" w:lineRule="auto"/>
        <w:jc w:val="left"/>
        <w:rPr>
          <w:rFonts w:ascii="Calibri" w:hAnsi="Calibri" w:cs="Arial"/>
          <w:bCs/>
          <w:iCs/>
          <w:sz w:val="28"/>
          <w:szCs w:val="28"/>
        </w:rPr>
      </w:pPr>
      <w:bookmarkStart w:id="43" w:name="_Toc340474596"/>
      <w:r>
        <w:br w:type="page"/>
      </w:r>
    </w:p>
    <w:p w14:paraId="3C8A69BC" w14:textId="7437647C" w:rsidR="00110B16" w:rsidRDefault="00110B16" w:rsidP="00110B16">
      <w:pPr>
        <w:pStyle w:val="Heading2"/>
      </w:pPr>
      <w:r>
        <w:lastRenderedPageBreak/>
        <w:t>Algorithm and Input Components Affected</w:t>
      </w:r>
      <w:bookmarkEnd w:id="43"/>
      <w:r>
        <w:t xml:space="preserve"> </w:t>
      </w:r>
    </w:p>
    <w:p w14:paraId="50573BF5" w14:textId="77777777" w:rsidR="005534BF" w:rsidRPr="005534BF" w:rsidRDefault="005534BF" w:rsidP="005534BF"/>
    <w:p w14:paraId="2911D283" w14:textId="684690E8" w:rsidR="00110B16" w:rsidRDefault="005534BF" w:rsidP="005534BF">
      <w:pPr>
        <w:pStyle w:val="Heading3"/>
      </w:pPr>
      <w:r>
        <w:t>Algorithm</w:t>
      </w:r>
      <w:r w:rsidR="00A229A2">
        <w:t xml:space="preserve"> / Input</w:t>
      </w:r>
      <w:r>
        <w:t xml:space="preserve"> 1</w:t>
      </w:r>
    </w:p>
    <w:p w14:paraId="63010CFB" w14:textId="7631F53C" w:rsidR="005534BF" w:rsidRPr="005534BF" w:rsidRDefault="005534BF" w:rsidP="005534BF">
      <w:pPr>
        <w:pStyle w:val="Heading3"/>
      </w:pPr>
      <w:r>
        <w:t xml:space="preserve">Algorithm </w:t>
      </w:r>
      <w:r w:rsidR="00A229A2">
        <w:t xml:space="preserve">/ Input </w:t>
      </w:r>
      <w:r>
        <w:t>2</w:t>
      </w:r>
    </w:p>
    <w:p w14:paraId="483CE3EE" w14:textId="77777777" w:rsidR="005534BF" w:rsidRDefault="005534BF" w:rsidP="00110B16"/>
    <w:p w14:paraId="2BC5B9D1" w14:textId="5B7652AD" w:rsidR="00110B16" w:rsidRDefault="00110B16" w:rsidP="00110B16">
      <w:pPr>
        <w:pStyle w:val="Heading2"/>
      </w:pPr>
      <w:bookmarkStart w:id="44" w:name="_Toc340474597"/>
      <w:r>
        <w:t>Rational for the Change</w:t>
      </w:r>
      <w:bookmarkEnd w:id="44"/>
    </w:p>
    <w:p w14:paraId="2097594F" w14:textId="77777777" w:rsidR="00110B16" w:rsidRDefault="00110B16" w:rsidP="00110B16"/>
    <w:p w14:paraId="694A0157" w14:textId="08FF9BF2" w:rsidR="00110B16" w:rsidRDefault="00110B16" w:rsidP="00110B16">
      <w:pPr>
        <w:pStyle w:val="Heading3"/>
      </w:pPr>
      <w:bookmarkStart w:id="45" w:name="_Toc340474598"/>
      <w:r>
        <w:t>Methodology</w:t>
      </w:r>
      <w:bookmarkEnd w:id="45"/>
    </w:p>
    <w:p w14:paraId="7E1548C3" w14:textId="77777777" w:rsidR="00110B16" w:rsidRPr="00110B16" w:rsidRDefault="00110B16" w:rsidP="00110B16"/>
    <w:p w14:paraId="510E3DB3" w14:textId="68EC6B88" w:rsidR="00110B16" w:rsidRDefault="00110B16" w:rsidP="00110B16">
      <w:pPr>
        <w:pStyle w:val="Heading3"/>
      </w:pPr>
      <w:bookmarkStart w:id="46" w:name="_Toc340474599"/>
      <w:r>
        <w:t>Sample Size</w:t>
      </w:r>
      <w:bookmarkEnd w:id="46"/>
    </w:p>
    <w:p w14:paraId="1ABA7488" w14:textId="77777777" w:rsidR="00110B16" w:rsidRPr="00110B16" w:rsidRDefault="00110B16" w:rsidP="00110B16"/>
    <w:p w14:paraId="484A6408" w14:textId="2BF61619" w:rsidR="00110B16" w:rsidRDefault="00110B16" w:rsidP="00110B16">
      <w:pPr>
        <w:pStyle w:val="Heading3"/>
      </w:pPr>
      <w:bookmarkStart w:id="47" w:name="_Toc340474600"/>
      <w:r>
        <w:t>Other Rational</w:t>
      </w:r>
      <w:bookmarkEnd w:id="47"/>
    </w:p>
    <w:p w14:paraId="6FF88F3A" w14:textId="77777777" w:rsidR="00881D79" w:rsidRPr="00881D79" w:rsidRDefault="00881D79" w:rsidP="00881D79"/>
    <w:p w14:paraId="1E1C9366" w14:textId="052ED045" w:rsidR="00257AF1" w:rsidRDefault="00881D79" w:rsidP="00257AF1">
      <w:pPr>
        <w:pStyle w:val="Heading2"/>
      </w:pPr>
      <w:r>
        <w:t>Please Specify the Proposed Change</w:t>
      </w:r>
    </w:p>
    <w:p w14:paraId="7C0BB9E8" w14:textId="42A4FF0D" w:rsidR="0010553E" w:rsidRPr="0010553E" w:rsidRDefault="0010553E" w:rsidP="0010553E">
      <w:pPr>
        <w:pStyle w:val="Captions"/>
      </w:pPr>
      <w:bookmarkStart w:id="48" w:name="_Toc340474920"/>
      <w:r>
        <w:t xml:space="preserve">Table. </w:t>
      </w:r>
      <w:r w:rsidR="0069370D">
        <w:fldChar w:fldCharType="begin"/>
      </w:r>
      <w:r w:rsidR="0069370D">
        <w:instrText xml:space="preserve"> SEQ Table \* ARABIC \s 0 </w:instrText>
      </w:r>
      <w:r w:rsidR="0069370D">
        <w:fldChar w:fldCharType="separate"/>
      </w:r>
      <w:r>
        <w:rPr>
          <w:noProof/>
        </w:rPr>
        <w:t>2</w:t>
      </w:r>
      <w:r w:rsidR="0069370D">
        <w:rPr>
          <w:noProof/>
        </w:rPr>
        <w:fldChar w:fldCharType="end"/>
      </w:r>
      <w:r>
        <w:t xml:space="preserve"> Summary of Proposed Change</w:t>
      </w:r>
      <w:bookmarkEnd w:id="48"/>
    </w:p>
    <w:tbl>
      <w:tblPr>
        <w:tblStyle w:val="TableGrid"/>
        <w:tblW w:w="9092" w:type="dxa"/>
        <w:tblLook w:val="04A0" w:firstRow="1" w:lastRow="0" w:firstColumn="1" w:lastColumn="0" w:noHBand="0" w:noVBand="1"/>
      </w:tblPr>
      <w:tblGrid>
        <w:gridCol w:w="1458"/>
        <w:gridCol w:w="1710"/>
        <w:gridCol w:w="1710"/>
        <w:gridCol w:w="4214"/>
      </w:tblGrid>
      <w:tr w:rsidR="00257AF1" w14:paraId="0F9BB824" w14:textId="77777777" w:rsidTr="00955DAA">
        <w:trPr>
          <w:trHeight w:hRule="exact" w:val="577"/>
        </w:trPr>
        <w:tc>
          <w:tcPr>
            <w:tcW w:w="1458" w:type="dxa"/>
            <w:shd w:val="clear" w:color="auto" w:fill="D9D9D9" w:themeFill="background1" w:themeFillShade="D9"/>
          </w:tcPr>
          <w:p w14:paraId="494F83E6" w14:textId="77777777" w:rsidR="00257AF1" w:rsidRDefault="00257AF1" w:rsidP="00955DAA">
            <w:pPr>
              <w:pStyle w:val="BodyText"/>
              <w:rPr>
                <w:b/>
                <w:sz w:val="18"/>
                <w:szCs w:val="18"/>
              </w:rPr>
            </w:pPr>
            <w:r>
              <w:rPr>
                <w:b/>
                <w:sz w:val="18"/>
                <w:szCs w:val="18"/>
              </w:rPr>
              <w:t>ITEM</w:t>
            </w:r>
          </w:p>
        </w:tc>
        <w:tc>
          <w:tcPr>
            <w:tcW w:w="1710" w:type="dxa"/>
            <w:shd w:val="clear" w:color="auto" w:fill="D9D9D9" w:themeFill="background1" w:themeFillShade="D9"/>
          </w:tcPr>
          <w:p w14:paraId="0A83F237" w14:textId="77777777" w:rsidR="00257AF1" w:rsidRDefault="00257AF1" w:rsidP="00955DAA">
            <w:pPr>
              <w:pStyle w:val="BodyText"/>
              <w:rPr>
                <w:b/>
                <w:sz w:val="18"/>
                <w:szCs w:val="18"/>
              </w:rPr>
            </w:pPr>
            <w:r>
              <w:rPr>
                <w:b/>
                <w:sz w:val="18"/>
                <w:szCs w:val="18"/>
              </w:rPr>
              <w:t>ORIGINAL SPECIFICATION</w:t>
            </w:r>
          </w:p>
        </w:tc>
        <w:tc>
          <w:tcPr>
            <w:tcW w:w="1710" w:type="dxa"/>
            <w:shd w:val="clear" w:color="auto" w:fill="D9D9D9" w:themeFill="background1" w:themeFillShade="D9"/>
          </w:tcPr>
          <w:p w14:paraId="02EFCB6D" w14:textId="77777777" w:rsidR="00257AF1" w:rsidRDefault="00257AF1" w:rsidP="00955DAA">
            <w:pPr>
              <w:pStyle w:val="BodyText"/>
              <w:rPr>
                <w:b/>
                <w:sz w:val="18"/>
                <w:szCs w:val="18"/>
              </w:rPr>
            </w:pPr>
            <w:r>
              <w:rPr>
                <w:b/>
                <w:sz w:val="18"/>
                <w:szCs w:val="18"/>
              </w:rPr>
              <w:t>PROPOSED SPECIFICATION</w:t>
            </w:r>
          </w:p>
        </w:tc>
        <w:tc>
          <w:tcPr>
            <w:tcW w:w="4214" w:type="dxa"/>
            <w:shd w:val="clear" w:color="auto" w:fill="D9D9D9" w:themeFill="background1" w:themeFillShade="D9"/>
          </w:tcPr>
          <w:p w14:paraId="445BC4DA" w14:textId="77777777" w:rsidR="00257AF1" w:rsidRDefault="00257AF1" w:rsidP="00955DAA">
            <w:pPr>
              <w:pStyle w:val="BodyText"/>
              <w:jc w:val="left"/>
              <w:rPr>
                <w:b/>
                <w:sz w:val="18"/>
                <w:szCs w:val="18"/>
              </w:rPr>
            </w:pPr>
            <w:r>
              <w:rPr>
                <w:b/>
                <w:sz w:val="18"/>
                <w:szCs w:val="18"/>
              </w:rPr>
              <w:t xml:space="preserve">CITATION FOR PROPOSED SPECIFICATION </w:t>
            </w:r>
          </w:p>
        </w:tc>
      </w:tr>
      <w:tr w:rsidR="00257AF1" w14:paraId="479E01BE" w14:textId="77777777" w:rsidTr="00955DAA">
        <w:tc>
          <w:tcPr>
            <w:tcW w:w="1458" w:type="dxa"/>
          </w:tcPr>
          <w:p w14:paraId="63F3F87F" w14:textId="276FD416" w:rsidR="00257AF1" w:rsidRDefault="0069370D" w:rsidP="00955DAA">
            <w:pPr>
              <w:pStyle w:val="BodyText"/>
              <w:rPr>
                <w:b/>
                <w:sz w:val="18"/>
                <w:szCs w:val="18"/>
              </w:rPr>
            </w:pPr>
            <w:r>
              <w:rPr>
                <w:b/>
                <w:sz w:val="18"/>
                <w:szCs w:val="18"/>
              </w:rPr>
              <w:t>New Federal Baseline</w:t>
            </w:r>
          </w:p>
        </w:tc>
        <w:tc>
          <w:tcPr>
            <w:tcW w:w="1710" w:type="dxa"/>
          </w:tcPr>
          <w:p w14:paraId="2190FB8D" w14:textId="00EBE18E" w:rsidR="00257AF1" w:rsidRDefault="0069370D" w:rsidP="00955DAA">
            <w:pPr>
              <w:pStyle w:val="BodyText"/>
              <w:rPr>
                <w:b/>
                <w:sz w:val="18"/>
                <w:szCs w:val="18"/>
              </w:rPr>
            </w:pPr>
            <w:r>
              <w:rPr>
                <w:b/>
                <w:sz w:val="18"/>
                <w:szCs w:val="18"/>
              </w:rPr>
              <w:t>Only showed baseline effective up to 10/1/2012</w:t>
            </w:r>
          </w:p>
        </w:tc>
        <w:tc>
          <w:tcPr>
            <w:tcW w:w="1710" w:type="dxa"/>
          </w:tcPr>
          <w:p w14:paraId="520F1AC7" w14:textId="3DA41932" w:rsidR="00257AF1" w:rsidRDefault="0069370D" w:rsidP="00955DAA">
            <w:pPr>
              <w:pStyle w:val="BodyText"/>
              <w:rPr>
                <w:b/>
                <w:sz w:val="18"/>
                <w:szCs w:val="18"/>
              </w:rPr>
            </w:pPr>
            <w:r>
              <w:rPr>
                <w:b/>
                <w:sz w:val="18"/>
                <w:szCs w:val="18"/>
              </w:rPr>
              <w:t>Added new baseline</w:t>
            </w:r>
          </w:p>
        </w:tc>
        <w:tc>
          <w:tcPr>
            <w:tcW w:w="4214" w:type="dxa"/>
          </w:tcPr>
          <w:p w14:paraId="288313DE" w14:textId="2C78B190" w:rsidR="00257AF1" w:rsidRDefault="00E07BFB" w:rsidP="00E07BFB">
            <w:pPr>
              <w:pStyle w:val="BodyText"/>
              <w:rPr>
                <w:b/>
                <w:sz w:val="18"/>
                <w:szCs w:val="18"/>
              </w:rPr>
            </w:pPr>
            <w:r>
              <w:rPr>
                <w:b/>
                <w:sz w:val="18"/>
                <w:szCs w:val="18"/>
              </w:rPr>
              <w:t>See Redline version attached.</w:t>
            </w:r>
          </w:p>
        </w:tc>
      </w:tr>
      <w:tr w:rsidR="00257AF1" w14:paraId="0AABC47C" w14:textId="77777777" w:rsidTr="00955DAA">
        <w:tc>
          <w:tcPr>
            <w:tcW w:w="1458" w:type="dxa"/>
          </w:tcPr>
          <w:p w14:paraId="13B5A48D" w14:textId="77777777" w:rsidR="00257AF1" w:rsidRDefault="00257AF1" w:rsidP="00955DAA">
            <w:pPr>
              <w:pStyle w:val="BodyText"/>
              <w:rPr>
                <w:b/>
                <w:sz w:val="18"/>
                <w:szCs w:val="18"/>
              </w:rPr>
            </w:pPr>
          </w:p>
        </w:tc>
        <w:tc>
          <w:tcPr>
            <w:tcW w:w="1710" w:type="dxa"/>
          </w:tcPr>
          <w:p w14:paraId="3A76767C" w14:textId="77777777" w:rsidR="00257AF1" w:rsidRDefault="00257AF1" w:rsidP="00955DAA">
            <w:pPr>
              <w:pStyle w:val="BodyText"/>
              <w:rPr>
                <w:b/>
                <w:sz w:val="18"/>
                <w:szCs w:val="18"/>
              </w:rPr>
            </w:pPr>
          </w:p>
        </w:tc>
        <w:tc>
          <w:tcPr>
            <w:tcW w:w="1710" w:type="dxa"/>
          </w:tcPr>
          <w:p w14:paraId="6DAC54E7" w14:textId="77777777" w:rsidR="00257AF1" w:rsidRDefault="00257AF1" w:rsidP="00955DAA">
            <w:pPr>
              <w:pStyle w:val="BodyText"/>
              <w:rPr>
                <w:b/>
                <w:sz w:val="18"/>
                <w:szCs w:val="18"/>
              </w:rPr>
            </w:pPr>
          </w:p>
        </w:tc>
        <w:tc>
          <w:tcPr>
            <w:tcW w:w="4214" w:type="dxa"/>
          </w:tcPr>
          <w:p w14:paraId="0742044D" w14:textId="77777777" w:rsidR="00257AF1" w:rsidRDefault="00257AF1" w:rsidP="00955DAA">
            <w:pPr>
              <w:pStyle w:val="BodyText"/>
              <w:rPr>
                <w:b/>
                <w:sz w:val="18"/>
                <w:szCs w:val="18"/>
              </w:rPr>
            </w:pPr>
          </w:p>
        </w:tc>
      </w:tr>
      <w:tr w:rsidR="00257AF1" w14:paraId="67867C98" w14:textId="77777777" w:rsidTr="00955DAA">
        <w:tc>
          <w:tcPr>
            <w:tcW w:w="1458" w:type="dxa"/>
          </w:tcPr>
          <w:p w14:paraId="7A9D7999" w14:textId="77777777" w:rsidR="00257AF1" w:rsidRDefault="00257AF1" w:rsidP="00955DAA">
            <w:pPr>
              <w:pStyle w:val="BodyText"/>
              <w:rPr>
                <w:b/>
                <w:sz w:val="18"/>
                <w:szCs w:val="18"/>
              </w:rPr>
            </w:pPr>
          </w:p>
        </w:tc>
        <w:tc>
          <w:tcPr>
            <w:tcW w:w="1710" w:type="dxa"/>
          </w:tcPr>
          <w:p w14:paraId="064ED766" w14:textId="77777777" w:rsidR="00257AF1" w:rsidRDefault="00257AF1" w:rsidP="00955DAA">
            <w:pPr>
              <w:pStyle w:val="BodyText"/>
              <w:rPr>
                <w:b/>
                <w:sz w:val="18"/>
                <w:szCs w:val="18"/>
              </w:rPr>
            </w:pPr>
          </w:p>
        </w:tc>
        <w:tc>
          <w:tcPr>
            <w:tcW w:w="1710" w:type="dxa"/>
          </w:tcPr>
          <w:p w14:paraId="19AA1E6D" w14:textId="77777777" w:rsidR="00257AF1" w:rsidRDefault="00257AF1" w:rsidP="00955DAA">
            <w:pPr>
              <w:pStyle w:val="BodyText"/>
              <w:rPr>
                <w:b/>
                <w:sz w:val="18"/>
                <w:szCs w:val="18"/>
              </w:rPr>
            </w:pPr>
          </w:p>
        </w:tc>
        <w:tc>
          <w:tcPr>
            <w:tcW w:w="4214" w:type="dxa"/>
          </w:tcPr>
          <w:p w14:paraId="2E5E022E" w14:textId="77777777" w:rsidR="00257AF1" w:rsidRDefault="00257AF1" w:rsidP="00955DAA">
            <w:pPr>
              <w:pStyle w:val="BodyText"/>
              <w:rPr>
                <w:b/>
                <w:sz w:val="18"/>
                <w:szCs w:val="18"/>
              </w:rPr>
            </w:pPr>
          </w:p>
        </w:tc>
      </w:tr>
    </w:tbl>
    <w:p w14:paraId="50E63E6F" w14:textId="77777777" w:rsidR="00110B16" w:rsidRPr="00110B16" w:rsidRDefault="00110B16" w:rsidP="00110B16"/>
    <w:p w14:paraId="08E670A8" w14:textId="77777777" w:rsidR="00110B16" w:rsidRDefault="00110B16">
      <w:pPr>
        <w:widowControl/>
        <w:spacing w:after="200" w:line="276" w:lineRule="auto"/>
        <w:jc w:val="left"/>
        <w:rPr>
          <w:rFonts w:ascii="Calibri" w:hAnsi="Calibri" w:cs="Arial"/>
          <w:bCs/>
          <w:kern w:val="32"/>
          <w:sz w:val="32"/>
          <w:szCs w:val="32"/>
        </w:rPr>
      </w:pPr>
      <w:r>
        <w:br w:type="page"/>
      </w:r>
    </w:p>
    <w:p w14:paraId="737E890A" w14:textId="61A16D2E" w:rsidR="00D466B6" w:rsidRDefault="00D466B6" w:rsidP="00EE6626">
      <w:pPr>
        <w:pStyle w:val="Heading1"/>
      </w:pPr>
      <w:bookmarkStart w:id="49" w:name="_Toc340474602"/>
      <w:r>
        <w:lastRenderedPageBreak/>
        <w:t>Components of TRM Measure Characterizations</w:t>
      </w:r>
      <w:bookmarkEnd w:id="37"/>
      <w:bookmarkEnd w:id="49"/>
    </w:p>
    <w:p w14:paraId="737E890B" w14:textId="77777777" w:rsidR="00D466B6" w:rsidRDefault="00D466B6" w:rsidP="00D466B6">
      <w:pPr>
        <w:widowControl/>
        <w:spacing w:after="0"/>
        <w:jc w:val="left"/>
      </w:pPr>
      <w:r>
        <w:t>Each measure characterization uses a standardized format that includes at least the following components.  Measures that have a higher level of complexity may have additional components, but also follow the same format, flow and function.</w:t>
      </w:r>
    </w:p>
    <w:p w14:paraId="737E890C" w14:textId="77777777" w:rsidR="00D466B6" w:rsidRDefault="00D466B6" w:rsidP="00D466B6">
      <w:pPr>
        <w:widowControl/>
        <w:spacing w:after="0"/>
        <w:jc w:val="left"/>
      </w:pPr>
    </w:p>
    <w:p w14:paraId="737E890D" w14:textId="77777777" w:rsidR="00D466B6" w:rsidRDefault="00D466B6" w:rsidP="00C87D87">
      <w:pPr>
        <w:pStyle w:val="Heading6"/>
      </w:pPr>
      <w:r>
        <w:t>Description</w:t>
      </w:r>
    </w:p>
    <w:p w14:paraId="737E890E" w14:textId="77777777" w:rsidR="00D466B6" w:rsidRDefault="00D466B6" w:rsidP="00C87D87">
      <w:pPr>
        <w:pStyle w:val="Heading6"/>
      </w:pPr>
      <w:r>
        <w:t>Definition of Efficient Equipment</w:t>
      </w:r>
    </w:p>
    <w:p w14:paraId="737E890F" w14:textId="77777777" w:rsidR="00D466B6" w:rsidRDefault="00D466B6" w:rsidP="00C87D87">
      <w:pPr>
        <w:pStyle w:val="Heading6"/>
      </w:pPr>
      <w:r>
        <w:t>Definition of Baseline Equipment</w:t>
      </w:r>
    </w:p>
    <w:p w14:paraId="505E24A5" w14:textId="77777777" w:rsidR="0069370D" w:rsidRDefault="0069370D" w:rsidP="0069370D">
      <w:pPr>
        <w:rPr>
          <w:rFonts w:cstheme="minorHAnsi"/>
        </w:rPr>
      </w:pPr>
      <w:r>
        <w:rPr>
          <w:rFonts w:cstheme="minorHAnsi"/>
        </w:rPr>
        <w:t>The baseline for this measure is defined as a new dehumidifier that meets the Federal Standard efficiency standards</w:t>
      </w:r>
      <w:ins w:id="50" w:author="Samuel Dent" w:date="2013-01-21T10:59:00Z">
        <w:r>
          <w:rPr>
            <w:rFonts w:cstheme="minorHAnsi"/>
          </w:rPr>
          <w:t xml:space="preserve">. </w:t>
        </w:r>
        <w:r>
          <w:rPr>
            <w:lang w:eastAsia="x-none"/>
          </w:rPr>
          <w:t>The Federal Standard for Dehumidifiers changed as of October 2012</w:t>
        </w:r>
      </w:ins>
      <w:r>
        <w:rPr>
          <w:rFonts w:cstheme="minorHAnsi"/>
        </w:rPr>
        <w:t xml:space="preserve"> as defined below:</w:t>
      </w:r>
    </w:p>
    <w:p w14:paraId="46B0A995" w14:textId="77777777" w:rsidR="0069370D" w:rsidRDefault="0069370D" w:rsidP="0069370D">
      <w:pPr>
        <w:rPr>
          <w:ins w:id="51" w:author="Samuel Dent" w:date="2013-01-21T10:58:00Z"/>
          <w:rFonts w:cstheme="minorHAnsi"/>
        </w:rPr>
      </w:pPr>
      <w:ins w:id="52" w:author="Samuel Dent" w:date="2013-01-21T10:58:00Z">
        <w:r>
          <w:rPr>
            <w:rFonts w:cstheme="minorHAnsi"/>
          </w:rPr>
          <w:t>Until 9/30/2012:</w:t>
        </w:r>
      </w:ins>
    </w:p>
    <w:p w14:paraId="0266893B" w14:textId="77777777" w:rsidR="0069370D" w:rsidRDefault="0069370D" w:rsidP="0069370D">
      <w:pPr>
        <w:rPr>
          <w:rFonts w:cstheme="minorHAnsi"/>
        </w:rPr>
      </w:pPr>
    </w:p>
    <w:tbl>
      <w:tblPr>
        <w:tblW w:w="4003" w:type="dxa"/>
        <w:tblInd w:w="1728" w:type="dxa"/>
        <w:tblLook w:val="04A0" w:firstRow="1" w:lastRow="0" w:firstColumn="1" w:lastColumn="0" w:noHBand="0" w:noVBand="1"/>
      </w:tblPr>
      <w:tblGrid>
        <w:gridCol w:w="1810"/>
        <w:gridCol w:w="2193"/>
      </w:tblGrid>
      <w:tr w:rsidR="0069370D" w14:paraId="41560711" w14:textId="77777777" w:rsidTr="0069370D">
        <w:trPr>
          <w:trHeight w:val="637"/>
        </w:trPr>
        <w:tc>
          <w:tcPr>
            <w:tcW w:w="181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hideMark/>
          </w:tcPr>
          <w:p w14:paraId="32AB5694" w14:textId="77777777" w:rsidR="0069370D" w:rsidRDefault="0069370D">
            <w:pPr>
              <w:spacing w:after="0" w:line="276" w:lineRule="auto"/>
              <w:jc w:val="center"/>
              <w:rPr>
                <w:rFonts w:cstheme="minorHAnsi"/>
                <w:b/>
                <w:color w:val="FFFFFF" w:themeColor="background1"/>
              </w:rPr>
            </w:pPr>
            <w:r>
              <w:rPr>
                <w:rFonts w:cstheme="minorHAnsi"/>
                <w:b/>
                <w:color w:val="FFFFFF" w:themeColor="background1"/>
              </w:rPr>
              <w:t>Capacity</w:t>
            </w:r>
          </w:p>
          <w:p w14:paraId="722543CE" w14:textId="77777777" w:rsidR="0069370D" w:rsidRDefault="0069370D">
            <w:pPr>
              <w:spacing w:after="0" w:line="276" w:lineRule="auto"/>
              <w:jc w:val="center"/>
              <w:rPr>
                <w:rFonts w:cstheme="minorHAnsi"/>
                <w:b/>
                <w:color w:val="FFFFFF" w:themeColor="background1"/>
              </w:rPr>
            </w:pPr>
            <w:r>
              <w:rPr>
                <w:rFonts w:cstheme="minorHAnsi"/>
                <w:b/>
                <w:color w:val="FFFFFF" w:themeColor="background1"/>
              </w:rPr>
              <w:t>(pints/day)</w:t>
            </w:r>
          </w:p>
        </w:tc>
        <w:tc>
          <w:tcPr>
            <w:tcW w:w="2193" w:type="dxa"/>
            <w:tcBorders>
              <w:top w:val="single" w:sz="8" w:space="0" w:color="auto"/>
              <w:left w:val="nil"/>
              <w:bottom w:val="single" w:sz="8" w:space="0" w:color="auto"/>
              <w:right w:val="single" w:sz="8" w:space="0" w:color="auto"/>
            </w:tcBorders>
            <w:shd w:val="clear" w:color="auto" w:fill="7F7F7F" w:themeFill="text1" w:themeFillTint="80"/>
            <w:vAlign w:val="bottom"/>
            <w:hideMark/>
          </w:tcPr>
          <w:p w14:paraId="1AA73717" w14:textId="77777777" w:rsidR="0069370D" w:rsidRDefault="0069370D">
            <w:pPr>
              <w:spacing w:after="0" w:line="276" w:lineRule="auto"/>
              <w:jc w:val="center"/>
              <w:rPr>
                <w:rFonts w:cstheme="minorHAnsi"/>
                <w:b/>
                <w:color w:val="FFFFFF" w:themeColor="background1"/>
              </w:rPr>
            </w:pPr>
            <w:r>
              <w:rPr>
                <w:rFonts w:cstheme="minorHAnsi"/>
                <w:b/>
                <w:color w:val="FFFFFF" w:themeColor="background1"/>
              </w:rPr>
              <w:t>Federal Standard Criteria</w:t>
            </w:r>
          </w:p>
          <w:p w14:paraId="1BF92D92" w14:textId="77777777" w:rsidR="0069370D" w:rsidRDefault="0069370D">
            <w:pPr>
              <w:spacing w:after="0" w:line="276" w:lineRule="auto"/>
              <w:jc w:val="center"/>
              <w:rPr>
                <w:rFonts w:cstheme="minorHAnsi"/>
                <w:b/>
                <w:color w:val="FFFFFF" w:themeColor="background1"/>
              </w:rPr>
            </w:pPr>
            <w:r>
              <w:rPr>
                <w:rFonts w:cstheme="minorHAnsi"/>
                <w:b/>
                <w:color w:val="FFFFFF" w:themeColor="background1"/>
              </w:rPr>
              <w:t>(L/kWh</w:t>
            </w:r>
            <w:r>
              <w:rPr>
                <w:rFonts w:cstheme="minorHAnsi"/>
                <w:b/>
                <w:color w:val="FFFFFF" w:themeColor="background1"/>
                <w:szCs w:val="20"/>
              </w:rPr>
              <w:t>)</w:t>
            </w:r>
          </w:p>
        </w:tc>
      </w:tr>
      <w:tr w:rsidR="0069370D" w14:paraId="16DCD453" w14:textId="77777777" w:rsidTr="0069370D">
        <w:trPr>
          <w:trHeight w:val="160"/>
        </w:trPr>
        <w:tc>
          <w:tcPr>
            <w:tcW w:w="1810" w:type="dxa"/>
            <w:tcBorders>
              <w:top w:val="nil"/>
              <w:left w:val="single" w:sz="8" w:space="0" w:color="auto"/>
              <w:bottom w:val="single" w:sz="8" w:space="0" w:color="auto"/>
              <w:right w:val="single" w:sz="8" w:space="0" w:color="auto"/>
            </w:tcBorders>
            <w:hideMark/>
          </w:tcPr>
          <w:p w14:paraId="1C59E687" w14:textId="77777777" w:rsidR="0069370D" w:rsidRDefault="0069370D">
            <w:pPr>
              <w:pStyle w:val="TableText"/>
              <w:spacing w:line="276" w:lineRule="auto"/>
            </w:pPr>
            <w:r>
              <w:t>≤25</w:t>
            </w:r>
          </w:p>
        </w:tc>
        <w:tc>
          <w:tcPr>
            <w:tcW w:w="2193" w:type="dxa"/>
            <w:tcBorders>
              <w:top w:val="nil"/>
              <w:left w:val="nil"/>
              <w:bottom w:val="single" w:sz="8" w:space="0" w:color="auto"/>
              <w:right w:val="single" w:sz="8" w:space="0" w:color="auto"/>
            </w:tcBorders>
            <w:hideMark/>
          </w:tcPr>
          <w:p w14:paraId="3FED8A3B" w14:textId="77777777" w:rsidR="0069370D" w:rsidRDefault="0069370D">
            <w:pPr>
              <w:pStyle w:val="TableText"/>
              <w:spacing w:line="276" w:lineRule="auto"/>
            </w:pPr>
            <w:r>
              <w:t>≥1.</w:t>
            </w:r>
            <w:del w:id="53" w:author="Samuel Dent" w:date="2013-01-21T11:11:00Z">
              <w:r>
                <w:delText>1</w:delText>
              </w:r>
            </w:del>
            <w:r>
              <w:t>0</w:t>
            </w:r>
          </w:p>
        </w:tc>
      </w:tr>
      <w:tr w:rsidR="0069370D" w14:paraId="666A6ECE" w14:textId="77777777" w:rsidTr="0069370D">
        <w:trPr>
          <w:trHeight w:val="232"/>
        </w:trPr>
        <w:tc>
          <w:tcPr>
            <w:tcW w:w="1810" w:type="dxa"/>
            <w:tcBorders>
              <w:top w:val="nil"/>
              <w:left w:val="single" w:sz="8" w:space="0" w:color="auto"/>
              <w:bottom w:val="single" w:sz="8" w:space="0" w:color="auto"/>
              <w:right w:val="single" w:sz="8" w:space="0" w:color="auto"/>
            </w:tcBorders>
            <w:hideMark/>
          </w:tcPr>
          <w:p w14:paraId="30CA344B" w14:textId="77777777" w:rsidR="0069370D" w:rsidRDefault="0069370D">
            <w:pPr>
              <w:pStyle w:val="TableText"/>
              <w:spacing w:line="276" w:lineRule="auto"/>
            </w:pPr>
            <w:r>
              <w:t>&gt; 25 to ≤35</w:t>
            </w:r>
          </w:p>
        </w:tc>
        <w:tc>
          <w:tcPr>
            <w:tcW w:w="2193" w:type="dxa"/>
            <w:tcBorders>
              <w:top w:val="nil"/>
              <w:left w:val="nil"/>
              <w:bottom w:val="single" w:sz="8" w:space="0" w:color="auto"/>
              <w:right w:val="single" w:sz="8" w:space="0" w:color="auto"/>
            </w:tcBorders>
            <w:hideMark/>
          </w:tcPr>
          <w:p w14:paraId="5844E74E" w14:textId="77777777" w:rsidR="0069370D" w:rsidRDefault="0069370D">
            <w:pPr>
              <w:pStyle w:val="TableText"/>
              <w:spacing w:line="276" w:lineRule="auto"/>
            </w:pPr>
            <w:r>
              <w:t>≥1.20</w:t>
            </w:r>
          </w:p>
        </w:tc>
      </w:tr>
      <w:tr w:rsidR="0069370D" w14:paraId="198D0C3F" w14:textId="77777777" w:rsidTr="0069370D">
        <w:trPr>
          <w:trHeight w:val="169"/>
        </w:trPr>
        <w:tc>
          <w:tcPr>
            <w:tcW w:w="1810" w:type="dxa"/>
            <w:tcBorders>
              <w:top w:val="nil"/>
              <w:left w:val="single" w:sz="8" w:space="0" w:color="auto"/>
              <w:bottom w:val="single" w:sz="8" w:space="0" w:color="auto"/>
              <w:right w:val="single" w:sz="8" w:space="0" w:color="auto"/>
            </w:tcBorders>
            <w:hideMark/>
          </w:tcPr>
          <w:p w14:paraId="1C29BC04" w14:textId="77777777" w:rsidR="0069370D" w:rsidRDefault="0069370D">
            <w:pPr>
              <w:pStyle w:val="TableText"/>
              <w:spacing w:line="276" w:lineRule="auto"/>
            </w:pPr>
            <w:r>
              <w:t>&gt; 35 to ≤45</w:t>
            </w:r>
          </w:p>
        </w:tc>
        <w:tc>
          <w:tcPr>
            <w:tcW w:w="2193" w:type="dxa"/>
            <w:tcBorders>
              <w:top w:val="nil"/>
              <w:left w:val="nil"/>
              <w:bottom w:val="single" w:sz="8" w:space="0" w:color="auto"/>
              <w:right w:val="single" w:sz="8" w:space="0" w:color="auto"/>
            </w:tcBorders>
            <w:hideMark/>
          </w:tcPr>
          <w:p w14:paraId="081E9D81" w14:textId="77777777" w:rsidR="0069370D" w:rsidRDefault="0069370D">
            <w:pPr>
              <w:pStyle w:val="TableText"/>
              <w:spacing w:line="276" w:lineRule="auto"/>
            </w:pPr>
            <w:r>
              <w:t>≥1.</w:t>
            </w:r>
            <w:ins w:id="54" w:author="Samuel Dent" w:date="2013-01-21T11:10:00Z">
              <w:r>
                <w:t>3</w:t>
              </w:r>
            </w:ins>
            <w:del w:id="55" w:author="Samuel Dent" w:date="2013-01-21T11:10:00Z">
              <w:r>
                <w:delText>2</w:delText>
              </w:r>
            </w:del>
            <w:r>
              <w:t>0</w:t>
            </w:r>
          </w:p>
        </w:tc>
      </w:tr>
      <w:tr w:rsidR="0069370D" w14:paraId="09EA3C84" w14:textId="77777777" w:rsidTr="0069370D">
        <w:trPr>
          <w:trHeight w:val="115"/>
        </w:trPr>
        <w:tc>
          <w:tcPr>
            <w:tcW w:w="1810" w:type="dxa"/>
            <w:tcBorders>
              <w:top w:val="nil"/>
              <w:left w:val="single" w:sz="8" w:space="0" w:color="auto"/>
              <w:bottom w:val="single" w:sz="8" w:space="0" w:color="auto"/>
              <w:right w:val="single" w:sz="8" w:space="0" w:color="auto"/>
            </w:tcBorders>
            <w:hideMark/>
          </w:tcPr>
          <w:p w14:paraId="531B9112" w14:textId="77777777" w:rsidR="0069370D" w:rsidRDefault="0069370D">
            <w:pPr>
              <w:pStyle w:val="TableText"/>
              <w:spacing w:line="276" w:lineRule="auto"/>
            </w:pPr>
            <w:r>
              <w:t>&gt; 45 to ≤ 54</w:t>
            </w:r>
          </w:p>
        </w:tc>
        <w:tc>
          <w:tcPr>
            <w:tcW w:w="2193" w:type="dxa"/>
            <w:tcBorders>
              <w:top w:val="nil"/>
              <w:left w:val="nil"/>
              <w:bottom w:val="single" w:sz="8" w:space="0" w:color="auto"/>
              <w:right w:val="single" w:sz="8" w:space="0" w:color="auto"/>
            </w:tcBorders>
            <w:hideMark/>
          </w:tcPr>
          <w:p w14:paraId="6399449E" w14:textId="77777777" w:rsidR="0069370D" w:rsidRDefault="0069370D">
            <w:pPr>
              <w:pStyle w:val="TableText"/>
              <w:spacing w:line="276" w:lineRule="auto"/>
            </w:pPr>
            <w:r>
              <w:t>≥1.</w:t>
            </w:r>
            <w:del w:id="56" w:author="Samuel Dent" w:date="2013-01-21T11:11:00Z">
              <w:r>
                <w:delText>23</w:delText>
              </w:r>
            </w:del>
            <w:ins w:id="57" w:author="Samuel Dent" w:date="2013-01-21T11:11:00Z">
              <w:r>
                <w:t>30</w:t>
              </w:r>
            </w:ins>
          </w:p>
        </w:tc>
      </w:tr>
      <w:tr w:rsidR="0069370D" w14:paraId="6D605F3C" w14:textId="77777777" w:rsidTr="0069370D">
        <w:trPr>
          <w:trHeight w:val="250"/>
        </w:trPr>
        <w:tc>
          <w:tcPr>
            <w:tcW w:w="1810" w:type="dxa"/>
            <w:tcBorders>
              <w:top w:val="nil"/>
              <w:left w:val="single" w:sz="8" w:space="0" w:color="auto"/>
              <w:bottom w:val="single" w:sz="8" w:space="0" w:color="auto"/>
              <w:right w:val="single" w:sz="8" w:space="0" w:color="auto"/>
            </w:tcBorders>
            <w:hideMark/>
          </w:tcPr>
          <w:p w14:paraId="7A2042A1" w14:textId="77777777" w:rsidR="0069370D" w:rsidRDefault="0069370D">
            <w:pPr>
              <w:pStyle w:val="TableText"/>
              <w:spacing w:line="276" w:lineRule="auto"/>
            </w:pPr>
            <w:r>
              <w:t>&gt; 54 to ≤ 75</w:t>
            </w:r>
          </w:p>
        </w:tc>
        <w:tc>
          <w:tcPr>
            <w:tcW w:w="2193" w:type="dxa"/>
            <w:tcBorders>
              <w:top w:val="nil"/>
              <w:left w:val="nil"/>
              <w:bottom w:val="single" w:sz="8" w:space="0" w:color="auto"/>
              <w:right w:val="single" w:sz="8" w:space="0" w:color="auto"/>
            </w:tcBorders>
            <w:hideMark/>
          </w:tcPr>
          <w:p w14:paraId="42A920E9" w14:textId="77777777" w:rsidR="0069370D" w:rsidRDefault="0069370D">
            <w:pPr>
              <w:pStyle w:val="TableText"/>
              <w:spacing w:line="276" w:lineRule="auto"/>
            </w:pPr>
            <w:r>
              <w:t>≥1.5</w:t>
            </w:r>
            <w:ins w:id="58" w:author="Samuel Dent" w:date="2013-01-21T11:11:00Z">
              <w:r>
                <w:t>0</w:t>
              </w:r>
            </w:ins>
            <w:del w:id="59" w:author="Samuel Dent" w:date="2013-01-21T11:11:00Z">
              <w:r>
                <w:delText>5</w:delText>
              </w:r>
            </w:del>
          </w:p>
        </w:tc>
      </w:tr>
      <w:tr w:rsidR="0069370D" w14:paraId="02E623D5" w14:textId="77777777" w:rsidTr="0069370D">
        <w:trPr>
          <w:trHeight w:val="169"/>
        </w:trPr>
        <w:tc>
          <w:tcPr>
            <w:tcW w:w="1810" w:type="dxa"/>
            <w:tcBorders>
              <w:top w:val="nil"/>
              <w:left w:val="single" w:sz="8" w:space="0" w:color="auto"/>
              <w:bottom w:val="single" w:sz="8" w:space="0" w:color="auto"/>
              <w:right w:val="single" w:sz="8" w:space="0" w:color="auto"/>
            </w:tcBorders>
            <w:hideMark/>
          </w:tcPr>
          <w:p w14:paraId="253283C6" w14:textId="77777777" w:rsidR="0069370D" w:rsidRDefault="0069370D">
            <w:pPr>
              <w:pStyle w:val="TableText"/>
              <w:spacing w:line="276" w:lineRule="auto"/>
            </w:pPr>
            <w:r>
              <w:t>&gt; 75 to ≤ 185</w:t>
            </w:r>
          </w:p>
        </w:tc>
        <w:tc>
          <w:tcPr>
            <w:tcW w:w="2193" w:type="dxa"/>
            <w:tcBorders>
              <w:top w:val="nil"/>
              <w:left w:val="nil"/>
              <w:bottom w:val="single" w:sz="8" w:space="0" w:color="auto"/>
              <w:right w:val="single" w:sz="8" w:space="0" w:color="auto"/>
            </w:tcBorders>
            <w:hideMark/>
          </w:tcPr>
          <w:p w14:paraId="1DF609E4" w14:textId="77777777" w:rsidR="0069370D" w:rsidRDefault="0069370D">
            <w:pPr>
              <w:pStyle w:val="TableText"/>
              <w:spacing w:line="276" w:lineRule="auto"/>
            </w:pPr>
            <w:r>
              <w:t>≥</w:t>
            </w:r>
            <w:ins w:id="60" w:author="Samuel Dent" w:date="2013-01-21T11:11:00Z">
              <w:r>
                <w:t>2.25</w:t>
              </w:r>
            </w:ins>
            <w:del w:id="61" w:author="Samuel Dent" w:date="2013-01-21T11:11:00Z">
              <w:r>
                <w:delText>1.90</w:delText>
              </w:r>
            </w:del>
          </w:p>
        </w:tc>
      </w:tr>
    </w:tbl>
    <w:p w14:paraId="51F9581A" w14:textId="77777777" w:rsidR="0069370D" w:rsidRDefault="0069370D" w:rsidP="0069370D">
      <w:pPr>
        <w:rPr>
          <w:ins w:id="62" w:author="Samuel Dent" w:date="2013-01-21T10:59:00Z"/>
        </w:rPr>
      </w:pPr>
    </w:p>
    <w:p w14:paraId="65B5C05A" w14:textId="77777777" w:rsidR="0069370D" w:rsidRDefault="0069370D" w:rsidP="0069370D">
      <w:pPr>
        <w:rPr>
          <w:ins w:id="63" w:author="Samuel Dent" w:date="2013-01-21T10:58:00Z"/>
          <w:rFonts w:cstheme="minorHAnsi"/>
        </w:rPr>
      </w:pPr>
      <w:ins w:id="64" w:author="Samuel Dent" w:date="2013-01-21T10:59:00Z">
        <w:r>
          <w:t>Post 10/1/2013</w:t>
        </w:r>
      </w:ins>
    </w:p>
    <w:tbl>
      <w:tblPr>
        <w:tblW w:w="4003" w:type="dxa"/>
        <w:tblInd w:w="1728" w:type="dxa"/>
        <w:tblLook w:val="04A0" w:firstRow="1" w:lastRow="0" w:firstColumn="1" w:lastColumn="0" w:noHBand="0" w:noVBand="1"/>
      </w:tblPr>
      <w:tblGrid>
        <w:gridCol w:w="1810"/>
        <w:gridCol w:w="2193"/>
      </w:tblGrid>
      <w:tr w:rsidR="0069370D" w14:paraId="4106258C" w14:textId="77777777" w:rsidTr="0069370D">
        <w:trPr>
          <w:trHeight w:val="637"/>
          <w:ins w:id="65" w:author="Samuel Dent" w:date="2013-01-21T10:58:00Z"/>
        </w:trPr>
        <w:tc>
          <w:tcPr>
            <w:tcW w:w="181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hideMark/>
          </w:tcPr>
          <w:p w14:paraId="08A1248D" w14:textId="77777777" w:rsidR="0069370D" w:rsidRDefault="0069370D">
            <w:pPr>
              <w:spacing w:after="0" w:line="276" w:lineRule="auto"/>
              <w:jc w:val="center"/>
              <w:rPr>
                <w:ins w:id="66" w:author="Samuel Dent" w:date="2013-01-21T10:58:00Z"/>
                <w:rFonts w:cstheme="minorHAnsi"/>
                <w:b/>
                <w:color w:val="FFFFFF" w:themeColor="background1"/>
              </w:rPr>
            </w:pPr>
            <w:ins w:id="67" w:author="Samuel Dent" w:date="2013-01-21T10:58:00Z">
              <w:r>
                <w:rPr>
                  <w:rFonts w:cstheme="minorHAnsi"/>
                  <w:b/>
                  <w:color w:val="FFFFFF" w:themeColor="background1"/>
                </w:rPr>
                <w:t>Capacity</w:t>
              </w:r>
            </w:ins>
          </w:p>
          <w:p w14:paraId="2903DF42" w14:textId="77777777" w:rsidR="0069370D" w:rsidRDefault="0069370D">
            <w:pPr>
              <w:spacing w:after="0" w:line="276" w:lineRule="auto"/>
              <w:jc w:val="center"/>
              <w:rPr>
                <w:ins w:id="68" w:author="Samuel Dent" w:date="2013-01-21T10:58:00Z"/>
                <w:rFonts w:cstheme="minorHAnsi"/>
                <w:b/>
                <w:color w:val="FFFFFF" w:themeColor="background1"/>
              </w:rPr>
            </w:pPr>
            <w:ins w:id="69" w:author="Samuel Dent" w:date="2013-01-21T10:58:00Z">
              <w:r>
                <w:rPr>
                  <w:rFonts w:cstheme="minorHAnsi"/>
                  <w:b/>
                  <w:color w:val="FFFFFF" w:themeColor="background1"/>
                </w:rPr>
                <w:t>(pints/day)</w:t>
              </w:r>
            </w:ins>
          </w:p>
        </w:tc>
        <w:tc>
          <w:tcPr>
            <w:tcW w:w="2193" w:type="dxa"/>
            <w:tcBorders>
              <w:top w:val="single" w:sz="8" w:space="0" w:color="auto"/>
              <w:left w:val="nil"/>
              <w:bottom w:val="single" w:sz="8" w:space="0" w:color="auto"/>
              <w:right w:val="single" w:sz="8" w:space="0" w:color="auto"/>
            </w:tcBorders>
            <w:shd w:val="clear" w:color="auto" w:fill="7F7F7F" w:themeFill="text1" w:themeFillTint="80"/>
            <w:vAlign w:val="bottom"/>
            <w:hideMark/>
          </w:tcPr>
          <w:p w14:paraId="1498BCFF" w14:textId="77777777" w:rsidR="0069370D" w:rsidRDefault="0069370D">
            <w:pPr>
              <w:spacing w:after="0" w:line="276" w:lineRule="auto"/>
              <w:jc w:val="center"/>
              <w:rPr>
                <w:ins w:id="70" w:author="Samuel Dent" w:date="2013-01-21T10:58:00Z"/>
                <w:rFonts w:cstheme="minorHAnsi"/>
                <w:b/>
                <w:color w:val="FFFFFF" w:themeColor="background1"/>
              </w:rPr>
            </w:pPr>
            <w:ins w:id="71" w:author="Samuel Dent" w:date="2013-01-21T10:58:00Z">
              <w:r>
                <w:rPr>
                  <w:rFonts w:cstheme="minorHAnsi"/>
                  <w:b/>
                  <w:color w:val="FFFFFF" w:themeColor="background1"/>
                </w:rPr>
                <w:t>Federal Standard Criteria</w:t>
              </w:r>
            </w:ins>
          </w:p>
          <w:p w14:paraId="42974A32" w14:textId="77777777" w:rsidR="0069370D" w:rsidRDefault="0069370D">
            <w:pPr>
              <w:spacing w:after="0" w:line="276" w:lineRule="auto"/>
              <w:jc w:val="center"/>
              <w:rPr>
                <w:ins w:id="72" w:author="Samuel Dent" w:date="2013-01-21T10:58:00Z"/>
                <w:rFonts w:cstheme="minorHAnsi"/>
                <w:b/>
                <w:color w:val="FFFFFF" w:themeColor="background1"/>
              </w:rPr>
            </w:pPr>
            <w:ins w:id="73" w:author="Samuel Dent" w:date="2013-01-21T10:58:00Z">
              <w:r>
                <w:rPr>
                  <w:rFonts w:cstheme="minorHAnsi"/>
                  <w:b/>
                  <w:color w:val="FFFFFF" w:themeColor="background1"/>
                </w:rPr>
                <w:t>(L/kWh</w:t>
              </w:r>
              <w:r>
                <w:rPr>
                  <w:rFonts w:cstheme="minorHAnsi"/>
                  <w:b/>
                  <w:color w:val="FFFFFF" w:themeColor="background1"/>
                  <w:szCs w:val="20"/>
                </w:rPr>
                <w:t>)</w:t>
              </w:r>
              <w:r>
                <w:rPr>
                  <w:rStyle w:val="Heading3Char"/>
                  <w:rFonts w:asciiTheme="minorHAnsi" w:hAnsiTheme="minorHAnsi" w:cstheme="minorHAnsi"/>
                  <w:b w:val="0"/>
                  <w:color w:val="FFFFFF" w:themeColor="background1"/>
                  <w:szCs w:val="20"/>
                </w:rPr>
                <w:t xml:space="preserve"> </w:t>
              </w:r>
              <w:r>
                <w:rPr>
                  <w:rFonts w:cstheme="minorHAnsi"/>
                  <w:b/>
                  <w:color w:val="FFFFFF" w:themeColor="background1"/>
                  <w:szCs w:val="20"/>
                  <w:vertAlign w:val="superscript"/>
                </w:rPr>
                <w:footnoteReference w:id="1"/>
              </w:r>
            </w:ins>
          </w:p>
        </w:tc>
      </w:tr>
      <w:tr w:rsidR="0069370D" w14:paraId="4F0E9E44" w14:textId="77777777" w:rsidTr="0069370D">
        <w:trPr>
          <w:trHeight w:val="160"/>
          <w:ins w:id="76" w:author="Samuel Dent" w:date="2013-01-21T10:58:00Z"/>
        </w:trPr>
        <w:tc>
          <w:tcPr>
            <w:tcW w:w="1810" w:type="dxa"/>
            <w:tcBorders>
              <w:top w:val="nil"/>
              <w:left w:val="single" w:sz="8" w:space="0" w:color="auto"/>
              <w:bottom w:val="single" w:sz="8" w:space="0" w:color="auto"/>
              <w:right w:val="single" w:sz="8" w:space="0" w:color="auto"/>
            </w:tcBorders>
            <w:hideMark/>
          </w:tcPr>
          <w:p w14:paraId="23DB4D58" w14:textId="77777777" w:rsidR="0069370D" w:rsidRDefault="0069370D">
            <w:pPr>
              <w:pStyle w:val="TableText"/>
              <w:spacing w:line="276" w:lineRule="auto"/>
              <w:rPr>
                <w:ins w:id="77" w:author="Samuel Dent" w:date="2013-01-21T10:58:00Z"/>
              </w:rPr>
            </w:pPr>
            <w:ins w:id="78" w:author="Samuel Dent" w:date="2013-01-21T10:58:00Z">
              <w:r>
                <w:t>Up to 35</w:t>
              </w:r>
            </w:ins>
          </w:p>
        </w:tc>
        <w:tc>
          <w:tcPr>
            <w:tcW w:w="2193" w:type="dxa"/>
            <w:tcBorders>
              <w:top w:val="nil"/>
              <w:left w:val="nil"/>
              <w:bottom w:val="single" w:sz="8" w:space="0" w:color="auto"/>
              <w:right w:val="single" w:sz="8" w:space="0" w:color="auto"/>
            </w:tcBorders>
            <w:hideMark/>
          </w:tcPr>
          <w:p w14:paraId="2F32E882" w14:textId="77777777" w:rsidR="0069370D" w:rsidRDefault="0069370D">
            <w:pPr>
              <w:pStyle w:val="TableText"/>
              <w:spacing w:line="276" w:lineRule="auto"/>
              <w:rPr>
                <w:ins w:id="79" w:author="Samuel Dent" w:date="2013-01-21T10:58:00Z"/>
              </w:rPr>
            </w:pPr>
            <w:ins w:id="80" w:author="Samuel Dent" w:date="2013-01-21T10:58:00Z">
              <w:r>
                <w:t>≥1.35</w:t>
              </w:r>
            </w:ins>
          </w:p>
        </w:tc>
      </w:tr>
      <w:tr w:rsidR="0069370D" w14:paraId="41F39840" w14:textId="77777777" w:rsidTr="0069370D">
        <w:trPr>
          <w:trHeight w:val="169"/>
          <w:ins w:id="81" w:author="Samuel Dent" w:date="2013-01-21T10:58:00Z"/>
        </w:trPr>
        <w:tc>
          <w:tcPr>
            <w:tcW w:w="1810" w:type="dxa"/>
            <w:tcBorders>
              <w:top w:val="nil"/>
              <w:left w:val="single" w:sz="8" w:space="0" w:color="auto"/>
              <w:bottom w:val="single" w:sz="8" w:space="0" w:color="auto"/>
              <w:right w:val="single" w:sz="8" w:space="0" w:color="auto"/>
            </w:tcBorders>
            <w:hideMark/>
          </w:tcPr>
          <w:p w14:paraId="7EDA64C6" w14:textId="77777777" w:rsidR="0069370D" w:rsidRDefault="0069370D">
            <w:pPr>
              <w:pStyle w:val="TableText"/>
              <w:spacing w:line="276" w:lineRule="auto"/>
              <w:rPr>
                <w:ins w:id="82" w:author="Samuel Dent" w:date="2013-01-21T10:58:00Z"/>
              </w:rPr>
            </w:pPr>
            <w:ins w:id="83" w:author="Samuel Dent" w:date="2013-01-21T10:58:00Z">
              <w:r>
                <w:t>&gt; 35 to ≤45</w:t>
              </w:r>
            </w:ins>
          </w:p>
        </w:tc>
        <w:tc>
          <w:tcPr>
            <w:tcW w:w="2193" w:type="dxa"/>
            <w:tcBorders>
              <w:top w:val="nil"/>
              <w:left w:val="nil"/>
              <w:bottom w:val="single" w:sz="8" w:space="0" w:color="auto"/>
              <w:right w:val="single" w:sz="8" w:space="0" w:color="auto"/>
            </w:tcBorders>
            <w:hideMark/>
          </w:tcPr>
          <w:p w14:paraId="1B590A7A" w14:textId="77777777" w:rsidR="0069370D" w:rsidRDefault="0069370D">
            <w:pPr>
              <w:pStyle w:val="TableText"/>
              <w:spacing w:line="276" w:lineRule="auto"/>
              <w:rPr>
                <w:ins w:id="84" w:author="Samuel Dent" w:date="2013-01-21T10:58:00Z"/>
              </w:rPr>
            </w:pPr>
            <w:ins w:id="85" w:author="Samuel Dent" w:date="2013-01-21T10:58:00Z">
              <w:r>
                <w:t>≥1.50</w:t>
              </w:r>
            </w:ins>
          </w:p>
        </w:tc>
      </w:tr>
      <w:tr w:rsidR="0069370D" w14:paraId="1E4B8195" w14:textId="77777777" w:rsidTr="0069370D">
        <w:trPr>
          <w:trHeight w:val="115"/>
          <w:ins w:id="86" w:author="Samuel Dent" w:date="2013-01-21T10:58:00Z"/>
        </w:trPr>
        <w:tc>
          <w:tcPr>
            <w:tcW w:w="1810" w:type="dxa"/>
            <w:tcBorders>
              <w:top w:val="nil"/>
              <w:left w:val="single" w:sz="8" w:space="0" w:color="auto"/>
              <w:bottom w:val="single" w:sz="8" w:space="0" w:color="auto"/>
              <w:right w:val="single" w:sz="8" w:space="0" w:color="auto"/>
            </w:tcBorders>
            <w:hideMark/>
          </w:tcPr>
          <w:p w14:paraId="3924B65A" w14:textId="77777777" w:rsidR="0069370D" w:rsidRDefault="0069370D">
            <w:pPr>
              <w:pStyle w:val="TableText"/>
              <w:spacing w:line="276" w:lineRule="auto"/>
              <w:rPr>
                <w:ins w:id="87" w:author="Samuel Dent" w:date="2013-01-21T10:58:00Z"/>
              </w:rPr>
            </w:pPr>
            <w:ins w:id="88" w:author="Samuel Dent" w:date="2013-01-21T10:58:00Z">
              <w:r>
                <w:t>&gt; 45 to ≤ 54</w:t>
              </w:r>
            </w:ins>
          </w:p>
        </w:tc>
        <w:tc>
          <w:tcPr>
            <w:tcW w:w="2193" w:type="dxa"/>
            <w:tcBorders>
              <w:top w:val="nil"/>
              <w:left w:val="nil"/>
              <w:bottom w:val="single" w:sz="8" w:space="0" w:color="auto"/>
              <w:right w:val="single" w:sz="8" w:space="0" w:color="auto"/>
            </w:tcBorders>
            <w:hideMark/>
          </w:tcPr>
          <w:p w14:paraId="50747223" w14:textId="77777777" w:rsidR="0069370D" w:rsidRDefault="0069370D">
            <w:pPr>
              <w:pStyle w:val="TableText"/>
              <w:spacing w:line="276" w:lineRule="auto"/>
              <w:rPr>
                <w:ins w:id="89" w:author="Samuel Dent" w:date="2013-01-21T10:58:00Z"/>
              </w:rPr>
            </w:pPr>
            <w:ins w:id="90" w:author="Samuel Dent" w:date="2013-01-21T10:58:00Z">
              <w:r>
                <w:t>≥1.60</w:t>
              </w:r>
            </w:ins>
          </w:p>
        </w:tc>
      </w:tr>
      <w:tr w:rsidR="0069370D" w14:paraId="03CFA5BE" w14:textId="77777777" w:rsidTr="0069370D">
        <w:trPr>
          <w:trHeight w:val="250"/>
          <w:ins w:id="91" w:author="Samuel Dent" w:date="2013-01-21T10:58:00Z"/>
        </w:trPr>
        <w:tc>
          <w:tcPr>
            <w:tcW w:w="1810" w:type="dxa"/>
            <w:tcBorders>
              <w:top w:val="nil"/>
              <w:left w:val="single" w:sz="8" w:space="0" w:color="auto"/>
              <w:bottom w:val="single" w:sz="8" w:space="0" w:color="auto"/>
              <w:right w:val="single" w:sz="8" w:space="0" w:color="auto"/>
            </w:tcBorders>
            <w:hideMark/>
          </w:tcPr>
          <w:p w14:paraId="51B6F4F0" w14:textId="77777777" w:rsidR="0069370D" w:rsidRDefault="0069370D">
            <w:pPr>
              <w:pStyle w:val="TableText"/>
              <w:spacing w:line="276" w:lineRule="auto"/>
              <w:rPr>
                <w:ins w:id="92" w:author="Samuel Dent" w:date="2013-01-21T10:58:00Z"/>
              </w:rPr>
            </w:pPr>
            <w:ins w:id="93" w:author="Samuel Dent" w:date="2013-01-21T10:58:00Z">
              <w:r>
                <w:t>&gt; 54 to ≤ 75</w:t>
              </w:r>
            </w:ins>
          </w:p>
        </w:tc>
        <w:tc>
          <w:tcPr>
            <w:tcW w:w="2193" w:type="dxa"/>
            <w:tcBorders>
              <w:top w:val="nil"/>
              <w:left w:val="nil"/>
              <w:bottom w:val="single" w:sz="8" w:space="0" w:color="auto"/>
              <w:right w:val="single" w:sz="8" w:space="0" w:color="auto"/>
            </w:tcBorders>
            <w:hideMark/>
          </w:tcPr>
          <w:p w14:paraId="72DF83C9" w14:textId="77777777" w:rsidR="0069370D" w:rsidRDefault="0069370D">
            <w:pPr>
              <w:pStyle w:val="TableText"/>
              <w:spacing w:line="276" w:lineRule="auto"/>
              <w:rPr>
                <w:ins w:id="94" w:author="Samuel Dent" w:date="2013-01-21T10:58:00Z"/>
              </w:rPr>
            </w:pPr>
            <w:ins w:id="95" w:author="Samuel Dent" w:date="2013-01-21T10:58:00Z">
              <w:r>
                <w:t>≥1.70</w:t>
              </w:r>
            </w:ins>
          </w:p>
        </w:tc>
      </w:tr>
      <w:tr w:rsidR="0069370D" w14:paraId="2544CFFF" w14:textId="77777777" w:rsidTr="0069370D">
        <w:trPr>
          <w:trHeight w:val="169"/>
          <w:ins w:id="96" w:author="Samuel Dent" w:date="2013-01-21T10:58:00Z"/>
        </w:trPr>
        <w:tc>
          <w:tcPr>
            <w:tcW w:w="1810" w:type="dxa"/>
            <w:tcBorders>
              <w:top w:val="nil"/>
              <w:left w:val="single" w:sz="8" w:space="0" w:color="auto"/>
              <w:bottom w:val="single" w:sz="8" w:space="0" w:color="auto"/>
              <w:right w:val="single" w:sz="8" w:space="0" w:color="auto"/>
            </w:tcBorders>
            <w:hideMark/>
          </w:tcPr>
          <w:p w14:paraId="501616E8" w14:textId="77777777" w:rsidR="0069370D" w:rsidRDefault="0069370D">
            <w:pPr>
              <w:pStyle w:val="TableText"/>
              <w:spacing w:line="276" w:lineRule="auto"/>
              <w:rPr>
                <w:ins w:id="97" w:author="Samuel Dent" w:date="2013-01-21T10:58:00Z"/>
              </w:rPr>
            </w:pPr>
            <w:ins w:id="98" w:author="Samuel Dent" w:date="2013-01-21T10:58:00Z">
              <w:r>
                <w:t>&gt; 75 to ≤ 185</w:t>
              </w:r>
            </w:ins>
          </w:p>
        </w:tc>
        <w:tc>
          <w:tcPr>
            <w:tcW w:w="2193" w:type="dxa"/>
            <w:tcBorders>
              <w:top w:val="nil"/>
              <w:left w:val="nil"/>
              <w:bottom w:val="single" w:sz="8" w:space="0" w:color="auto"/>
              <w:right w:val="single" w:sz="8" w:space="0" w:color="auto"/>
            </w:tcBorders>
            <w:hideMark/>
          </w:tcPr>
          <w:p w14:paraId="7A79948D" w14:textId="77777777" w:rsidR="0069370D" w:rsidRDefault="0069370D">
            <w:pPr>
              <w:pStyle w:val="TableText"/>
              <w:spacing w:line="276" w:lineRule="auto"/>
              <w:rPr>
                <w:ins w:id="99" w:author="Samuel Dent" w:date="2013-01-21T10:58:00Z"/>
              </w:rPr>
            </w:pPr>
            <w:ins w:id="100" w:author="Samuel Dent" w:date="2013-01-21T10:58:00Z">
              <w:r>
                <w:t>≥2.50</w:t>
              </w:r>
            </w:ins>
          </w:p>
        </w:tc>
      </w:tr>
    </w:tbl>
    <w:p w14:paraId="5BEC3D55" w14:textId="77777777" w:rsidR="0069370D" w:rsidRDefault="0069370D" w:rsidP="0069370D">
      <w:pPr>
        <w:pStyle w:val="Heading6"/>
        <w:rPr>
          <w:ins w:id="101" w:author="Samuel Dent" w:date="2013-01-21T10:58:00Z"/>
        </w:rPr>
      </w:pPr>
    </w:p>
    <w:p w14:paraId="5B675F97" w14:textId="77777777" w:rsidR="0069370D" w:rsidRDefault="0069370D" w:rsidP="00C87D87">
      <w:pPr>
        <w:pStyle w:val="Heading6"/>
      </w:pPr>
    </w:p>
    <w:p w14:paraId="737E8910" w14:textId="77777777" w:rsidR="00D466B6" w:rsidRDefault="00D466B6" w:rsidP="00C87D87">
      <w:pPr>
        <w:pStyle w:val="Heading6"/>
      </w:pPr>
      <w:r>
        <w:t>Deemed Lifetime of Efficient Equipment</w:t>
      </w:r>
    </w:p>
    <w:p w14:paraId="737E8911" w14:textId="77777777" w:rsidR="00D466B6" w:rsidRDefault="00D466B6" w:rsidP="00C87D87">
      <w:pPr>
        <w:pStyle w:val="Heading6"/>
      </w:pPr>
      <w:r>
        <w:t xml:space="preserve">Deemed Measure Cost </w:t>
      </w:r>
    </w:p>
    <w:p w14:paraId="44AB50B1" w14:textId="77777777" w:rsidR="0069370D" w:rsidRDefault="0069370D" w:rsidP="0069370D">
      <w:pPr>
        <w:rPr>
          <w:rFonts w:cstheme="minorHAnsi"/>
          <w:vertAlign w:val="superscript"/>
        </w:rPr>
      </w:pPr>
      <w:r>
        <w:rPr>
          <w:rFonts w:cstheme="minorHAnsi"/>
        </w:rPr>
        <w:t>The assumed incremental capital cost for this measure is $4</w:t>
      </w:r>
      <w:ins w:id="102" w:author="Samuel Dent" w:date="2013-01-21T11:15:00Z">
        <w:r>
          <w:rPr>
            <w:rFonts w:cstheme="minorHAnsi"/>
          </w:rPr>
          <w:t>0 for units purchased prior to 10/1/2012 and $60 for units purchased after 10/1/2012</w:t>
        </w:r>
      </w:ins>
      <w:del w:id="103" w:author="Samuel Dent" w:date="2013-01-21T11:15:00Z">
        <w:r>
          <w:rPr>
            <w:rFonts w:cstheme="minorHAnsi"/>
          </w:rPr>
          <w:delText>5</w:delText>
        </w:r>
      </w:del>
      <w:r>
        <w:rPr>
          <w:rStyle w:val="FootnoteReference"/>
          <w:rFonts w:eastAsia="Calibri" w:cstheme="minorHAnsi"/>
        </w:rPr>
        <w:footnoteReference w:id="2"/>
      </w:r>
      <w:r>
        <w:rPr>
          <w:rFonts w:cstheme="minorHAnsi"/>
        </w:rPr>
        <w:t>.</w:t>
      </w:r>
    </w:p>
    <w:p w14:paraId="579EAEA1" w14:textId="77777777" w:rsidR="0069370D" w:rsidRPr="0069370D" w:rsidRDefault="0069370D" w:rsidP="0069370D"/>
    <w:p w14:paraId="737E8912" w14:textId="77777777" w:rsidR="00D466B6" w:rsidRDefault="00D466B6" w:rsidP="00C87D87">
      <w:pPr>
        <w:pStyle w:val="Heading6"/>
      </w:pPr>
      <w:r>
        <w:t>Deemed O&amp;M Cost Adjustments</w:t>
      </w:r>
    </w:p>
    <w:p w14:paraId="737E8913" w14:textId="77777777" w:rsidR="00D466B6" w:rsidRDefault="00D466B6" w:rsidP="00C87D87">
      <w:pPr>
        <w:pStyle w:val="Heading6"/>
      </w:pPr>
      <w:proofErr w:type="spellStart"/>
      <w:r>
        <w:t>Loadshape</w:t>
      </w:r>
      <w:proofErr w:type="spellEnd"/>
    </w:p>
    <w:p w14:paraId="737E8914" w14:textId="77777777" w:rsidR="00D466B6" w:rsidRDefault="00D466B6" w:rsidP="00C87D87">
      <w:pPr>
        <w:pStyle w:val="Heading6"/>
      </w:pPr>
      <w:r>
        <w:t>Coincidence Factor</w:t>
      </w:r>
    </w:p>
    <w:p w14:paraId="0887053E" w14:textId="3EE0D931" w:rsidR="00EB1B2B" w:rsidRPr="00EB1B2B" w:rsidRDefault="00EB1B2B" w:rsidP="00C87D87">
      <w:pPr>
        <w:pStyle w:val="Heading6"/>
      </w:pPr>
      <w:r>
        <w:t>Net To Gross Ratio</w:t>
      </w:r>
    </w:p>
    <w:p w14:paraId="737E8915" w14:textId="77777777" w:rsidR="00D466B6" w:rsidRDefault="00D466B6" w:rsidP="00D466B6">
      <w:pPr>
        <w:pStyle w:val="AlgorithmHeading"/>
      </w:pPr>
      <w:r>
        <w:t>Algorithm</w:t>
      </w:r>
    </w:p>
    <w:p w14:paraId="737E8916" w14:textId="77777777" w:rsidR="00D466B6" w:rsidRDefault="00D466B6" w:rsidP="00C87D87">
      <w:pPr>
        <w:pStyle w:val="Heading6"/>
      </w:pPr>
      <w:r>
        <w:t xml:space="preserve">Calculation of Energy Savings </w:t>
      </w:r>
    </w:p>
    <w:p w14:paraId="737E8917" w14:textId="77777777" w:rsidR="00D466B6" w:rsidRDefault="00D466B6" w:rsidP="00C87D87">
      <w:pPr>
        <w:pStyle w:val="Heading6"/>
      </w:pPr>
      <w:r>
        <w:t>Electric Energy Savings</w:t>
      </w:r>
    </w:p>
    <w:p w14:paraId="6E55F6CF" w14:textId="77777777" w:rsidR="0069370D" w:rsidRDefault="0069370D" w:rsidP="0069370D">
      <w:pPr>
        <w:keepNext/>
        <w:rPr>
          <w:rFonts w:cstheme="minorHAnsi"/>
        </w:rPr>
      </w:pPr>
      <w:r>
        <w:rPr>
          <w:rFonts w:cstheme="minorHAnsi"/>
        </w:rPr>
        <w:t>Annual kWh results for each capacity class are presented below:</w:t>
      </w:r>
    </w:p>
    <w:p w14:paraId="72EA46ED" w14:textId="77777777" w:rsidR="0069370D" w:rsidRDefault="0069370D" w:rsidP="0069370D">
      <w:pPr>
        <w:keepNext/>
        <w:rPr>
          <w:ins w:id="110" w:author="Samuel Dent" w:date="2013-01-21T11:20:00Z"/>
          <w:rFonts w:cstheme="minorHAnsi"/>
        </w:rPr>
      </w:pPr>
      <w:r>
        <w:rPr>
          <w:rFonts w:cstheme="minorHAnsi"/>
        </w:rPr>
        <w:t>Until 9/30/2012 (V 2.1):</w:t>
      </w:r>
    </w:p>
    <w:tbl>
      <w:tblPr>
        <w:tblW w:w="11085" w:type="dxa"/>
        <w:tblLayout w:type="fixed"/>
        <w:tblCellMar>
          <w:left w:w="30" w:type="dxa"/>
          <w:right w:w="30" w:type="dxa"/>
        </w:tblCellMar>
        <w:tblLook w:val="04A0" w:firstRow="1" w:lastRow="0" w:firstColumn="1" w:lastColumn="0" w:noHBand="0" w:noVBand="1"/>
      </w:tblPr>
      <w:tblGrid>
        <w:gridCol w:w="2237"/>
        <w:gridCol w:w="1230"/>
        <w:gridCol w:w="1467"/>
        <w:gridCol w:w="1608"/>
        <w:gridCol w:w="1373"/>
        <w:gridCol w:w="1466"/>
        <w:gridCol w:w="1704"/>
      </w:tblGrid>
      <w:tr w:rsidR="0069370D" w14:paraId="2A3A2CC2" w14:textId="77777777" w:rsidTr="0069370D">
        <w:trPr>
          <w:trHeight w:val="247"/>
          <w:ins w:id="111" w:author="Samuel Dent" w:date="2013-01-21T11:20:00Z"/>
        </w:trPr>
        <w:tc>
          <w:tcPr>
            <w:tcW w:w="2239" w:type="dxa"/>
          </w:tcPr>
          <w:p w14:paraId="20AFE950" w14:textId="77777777" w:rsidR="0069370D" w:rsidRDefault="0069370D">
            <w:pPr>
              <w:widowControl/>
              <w:autoSpaceDE w:val="0"/>
              <w:autoSpaceDN w:val="0"/>
              <w:adjustRightInd w:val="0"/>
              <w:spacing w:after="0" w:line="276" w:lineRule="auto"/>
              <w:jc w:val="center"/>
              <w:rPr>
                <w:ins w:id="112" w:author="Samuel Dent" w:date="2013-01-21T11:20:00Z"/>
                <w:rFonts w:ascii="Calibri" w:eastAsiaTheme="minorHAnsi" w:hAnsi="Calibri" w:cs="Calibri"/>
                <w:color w:val="000000"/>
                <w:szCs w:val="20"/>
              </w:rPr>
            </w:pPr>
          </w:p>
        </w:tc>
        <w:tc>
          <w:tcPr>
            <w:tcW w:w="1231" w:type="dxa"/>
          </w:tcPr>
          <w:p w14:paraId="1796553E" w14:textId="77777777" w:rsidR="0069370D" w:rsidRDefault="0069370D">
            <w:pPr>
              <w:widowControl/>
              <w:autoSpaceDE w:val="0"/>
              <w:autoSpaceDN w:val="0"/>
              <w:adjustRightInd w:val="0"/>
              <w:spacing w:after="0" w:line="276" w:lineRule="auto"/>
              <w:jc w:val="center"/>
              <w:rPr>
                <w:ins w:id="113" w:author="Samuel Dent" w:date="2013-01-21T11:20:00Z"/>
                <w:rFonts w:ascii="Calibri" w:eastAsiaTheme="minorHAnsi" w:hAnsi="Calibri" w:cs="Calibri"/>
                <w:color w:val="000000"/>
                <w:szCs w:val="20"/>
              </w:rPr>
            </w:pPr>
          </w:p>
        </w:tc>
        <w:tc>
          <w:tcPr>
            <w:tcW w:w="1467" w:type="dxa"/>
          </w:tcPr>
          <w:p w14:paraId="7D50E152" w14:textId="77777777" w:rsidR="0069370D" w:rsidRDefault="0069370D">
            <w:pPr>
              <w:widowControl/>
              <w:autoSpaceDE w:val="0"/>
              <w:autoSpaceDN w:val="0"/>
              <w:adjustRightInd w:val="0"/>
              <w:spacing w:after="0" w:line="276" w:lineRule="auto"/>
              <w:jc w:val="center"/>
              <w:rPr>
                <w:ins w:id="114" w:author="Samuel Dent" w:date="2013-01-21T11:20:00Z"/>
                <w:rFonts w:ascii="Calibri" w:eastAsiaTheme="minorHAnsi" w:hAnsi="Calibri" w:cs="Calibri"/>
                <w:color w:val="000000"/>
                <w:szCs w:val="20"/>
              </w:rPr>
            </w:pPr>
          </w:p>
        </w:tc>
        <w:tc>
          <w:tcPr>
            <w:tcW w:w="1608" w:type="dxa"/>
          </w:tcPr>
          <w:p w14:paraId="22E0F0AA" w14:textId="77777777" w:rsidR="0069370D" w:rsidRDefault="0069370D">
            <w:pPr>
              <w:widowControl/>
              <w:autoSpaceDE w:val="0"/>
              <w:autoSpaceDN w:val="0"/>
              <w:adjustRightInd w:val="0"/>
              <w:spacing w:after="0" w:line="276" w:lineRule="auto"/>
              <w:jc w:val="center"/>
              <w:rPr>
                <w:ins w:id="115" w:author="Samuel Dent" w:date="2013-01-21T11:20:00Z"/>
                <w:rFonts w:ascii="Calibri" w:eastAsiaTheme="minorHAnsi" w:hAnsi="Calibri" w:cs="Calibri"/>
                <w:color w:val="000000"/>
                <w:szCs w:val="20"/>
              </w:rPr>
            </w:pPr>
          </w:p>
        </w:tc>
        <w:tc>
          <w:tcPr>
            <w:tcW w:w="4543" w:type="dxa"/>
            <w:gridSpan w:val="3"/>
            <w:tcBorders>
              <w:top w:val="single" w:sz="6" w:space="0" w:color="auto"/>
              <w:left w:val="single" w:sz="6" w:space="0" w:color="auto"/>
              <w:bottom w:val="single" w:sz="6" w:space="0" w:color="auto"/>
              <w:right w:val="single" w:sz="6" w:space="0" w:color="auto"/>
            </w:tcBorders>
            <w:shd w:val="solid" w:color="808080" w:fill="auto"/>
            <w:hideMark/>
          </w:tcPr>
          <w:p w14:paraId="2A7D7690" w14:textId="77777777" w:rsidR="0069370D" w:rsidRDefault="0069370D">
            <w:pPr>
              <w:widowControl/>
              <w:autoSpaceDE w:val="0"/>
              <w:autoSpaceDN w:val="0"/>
              <w:adjustRightInd w:val="0"/>
              <w:spacing w:after="0" w:line="276" w:lineRule="auto"/>
              <w:jc w:val="center"/>
              <w:rPr>
                <w:ins w:id="116" w:author="Samuel Dent" w:date="2013-01-21T11:20:00Z"/>
                <w:rFonts w:ascii="Calibri" w:eastAsiaTheme="minorHAnsi" w:hAnsi="Calibri" w:cs="Calibri"/>
                <w:b/>
                <w:bCs/>
                <w:color w:val="FFFFFF"/>
                <w:szCs w:val="20"/>
              </w:rPr>
            </w:pPr>
            <w:ins w:id="117" w:author="Samuel Dent" w:date="2013-01-21T11:20:00Z">
              <w:r>
                <w:rPr>
                  <w:rFonts w:ascii="Calibri" w:eastAsiaTheme="minorHAnsi" w:hAnsi="Calibri" w:cs="Calibri"/>
                  <w:b/>
                  <w:bCs/>
                  <w:color w:val="FFFFFF"/>
                  <w:szCs w:val="20"/>
                </w:rPr>
                <w:t>Annual kWh</w:t>
              </w:r>
            </w:ins>
          </w:p>
        </w:tc>
      </w:tr>
      <w:tr w:rsidR="0069370D" w14:paraId="6DC1BD6C" w14:textId="77777777" w:rsidTr="0069370D">
        <w:trPr>
          <w:trHeight w:val="453"/>
          <w:ins w:id="118" w:author="Samuel Dent" w:date="2013-01-21T11:20:00Z"/>
        </w:trPr>
        <w:tc>
          <w:tcPr>
            <w:tcW w:w="2239" w:type="dxa"/>
            <w:tcBorders>
              <w:top w:val="single" w:sz="6" w:space="0" w:color="auto"/>
              <w:left w:val="single" w:sz="6" w:space="0" w:color="auto"/>
              <w:bottom w:val="single" w:sz="6" w:space="0" w:color="auto"/>
              <w:right w:val="single" w:sz="6" w:space="0" w:color="auto"/>
            </w:tcBorders>
            <w:shd w:val="solid" w:color="808080" w:fill="auto"/>
            <w:hideMark/>
          </w:tcPr>
          <w:p w14:paraId="14D3DC08" w14:textId="77777777" w:rsidR="0069370D" w:rsidRDefault="0069370D">
            <w:pPr>
              <w:widowControl/>
              <w:autoSpaceDE w:val="0"/>
              <w:autoSpaceDN w:val="0"/>
              <w:adjustRightInd w:val="0"/>
              <w:spacing w:after="0" w:line="276" w:lineRule="auto"/>
              <w:jc w:val="center"/>
              <w:rPr>
                <w:ins w:id="119" w:author="Samuel Dent" w:date="2013-01-21T11:20:00Z"/>
                <w:rFonts w:ascii="Calibri" w:eastAsiaTheme="minorHAnsi" w:hAnsi="Calibri" w:cs="Calibri"/>
                <w:b/>
                <w:bCs/>
                <w:color w:val="FFFFFF"/>
                <w:szCs w:val="20"/>
              </w:rPr>
            </w:pPr>
            <w:ins w:id="120" w:author="Samuel Dent" w:date="2013-01-21T11:20:00Z">
              <w:r>
                <w:rPr>
                  <w:rFonts w:ascii="Calibri" w:eastAsiaTheme="minorHAnsi" w:hAnsi="Calibri" w:cs="Calibri"/>
                  <w:b/>
                  <w:bCs/>
                  <w:color w:val="FFFFFF"/>
                  <w:szCs w:val="20"/>
                </w:rPr>
                <w:t>Capacity</w:t>
              </w:r>
            </w:ins>
          </w:p>
        </w:tc>
        <w:tc>
          <w:tcPr>
            <w:tcW w:w="1231" w:type="dxa"/>
            <w:vMerge w:val="restart"/>
            <w:tcBorders>
              <w:top w:val="single" w:sz="6" w:space="0" w:color="auto"/>
              <w:left w:val="single" w:sz="6" w:space="0" w:color="auto"/>
              <w:bottom w:val="single" w:sz="6" w:space="0" w:color="auto"/>
              <w:right w:val="single" w:sz="6" w:space="0" w:color="auto"/>
            </w:tcBorders>
            <w:shd w:val="solid" w:color="808080" w:fill="auto"/>
            <w:hideMark/>
          </w:tcPr>
          <w:p w14:paraId="1EACD24F" w14:textId="77777777" w:rsidR="0069370D" w:rsidRDefault="0069370D">
            <w:pPr>
              <w:widowControl/>
              <w:autoSpaceDE w:val="0"/>
              <w:autoSpaceDN w:val="0"/>
              <w:adjustRightInd w:val="0"/>
              <w:spacing w:after="0" w:line="276" w:lineRule="auto"/>
              <w:jc w:val="center"/>
              <w:rPr>
                <w:ins w:id="121" w:author="Samuel Dent" w:date="2013-01-21T11:20:00Z"/>
                <w:rFonts w:ascii="Calibri" w:eastAsiaTheme="minorHAnsi" w:hAnsi="Calibri" w:cs="Calibri"/>
                <w:b/>
                <w:bCs/>
                <w:color w:val="FFFFFF"/>
                <w:szCs w:val="20"/>
              </w:rPr>
            </w:pPr>
            <w:ins w:id="122" w:author="Samuel Dent" w:date="2013-01-21T11:20:00Z">
              <w:r>
                <w:rPr>
                  <w:rFonts w:ascii="Calibri" w:eastAsiaTheme="minorHAnsi" w:hAnsi="Calibri" w:cs="Calibri"/>
                  <w:b/>
                  <w:bCs/>
                  <w:color w:val="FFFFFF"/>
                  <w:szCs w:val="20"/>
                </w:rPr>
                <w:t>Capacity Used</w:t>
              </w:r>
            </w:ins>
          </w:p>
        </w:tc>
        <w:tc>
          <w:tcPr>
            <w:tcW w:w="1467" w:type="dxa"/>
            <w:tcBorders>
              <w:top w:val="single" w:sz="6" w:space="0" w:color="auto"/>
              <w:left w:val="single" w:sz="6" w:space="0" w:color="auto"/>
              <w:bottom w:val="single" w:sz="6" w:space="0" w:color="auto"/>
              <w:right w:val="single" w:sz="6" w:space="0" w:color="auto"/>
            </w:tcBorders>
            <w:shd w:val="solid" w:color="808080" w:fill="auto"/>
            <w:hideMark/>
          </w:tcPr>
          <w:p w14:paraId="670CEB67" w14:textId="77777777" w:rsidR="0069370D" w:rsidRDefault="0069370D">
            <w:pPr>
              <w:widowControl/>
              <w:autoSpaceDE w:val="0"/>
              <w:autoSpaceDN w:val="0"/>
              <w:adjustRightInd w:val="0"/>
              <w:spacing w:after="0" w:line="276" w:lineRule="auto"/>
              <w:jc w:val="center"/>
              <w:rPr>
                <w:ins w:id="123" w:author="Samuel Dent" w:date="2013-01-21T11:20:00Z"/>
                <w:rFonts w:ascii="Calibri" w:eastAsiaTheme="minorHAnsi" w:hAnsi="Calibri" w:cs="Calibri"/>
                <w:b/>
                <w:bCs/>
                <w:color w:val="FFFFFF"/>
                <w:szCs w:val="20"/>
              </w:rPr>
            </w:pPr>
            <w:ins w:id="124" w:author="Samuel Dent" w:date="2013-01-21T11:20:00Z">
              <w:r>
                <w:rPr>
                  <w:rFonts w:ascii="Calibri" w:eastAsiaTheme="minorHAnsi" w:hAnsi="Calibri" w:cs="Calibri"/>
                  <w:b/>
                  <w:bCs/>
                  <w:color w:val="FFFFFF"/>
                  <w:szCs w:val="20"/>
                </w:rPr>
                <w:t>Federal Standard Criteria</w:t>
              </w:r>
            </w:ins>
          </w:p>
        </w:tc>
        <w:tc>
          <w:tcPr>
            <w:tcW w:w="1608" w:type="dxa"/>
            <w:tcBorders>
              <w:top w:val="single" w:sz="6" w:space="0" w:color="auto"/>
              <w:left w:val="single" w:sz="6" w:space="0" w:color="auto"/>
              <w:bottom w:val="single" w:sz="6" w:space="0" w:color="auto"/>
              <w:right w:val="single" w:sz="6" w:space="0" w:color="auto"/>
            </w:tcBorders>
            <w:shd w:val="solid" w:color="808080" w:fill="auto"/>
            <w:hideMark/>
          </w:tcPr>
          <w:p w14:paraId="75AFABED" w14:textId="77777777" w:rsidR="0069370D" w:rsidRDefault="0069370D">
            <w:pPr>
              <w:widowControl/>
              <w:autoSpaceDE w:val="0"/>
              <w:autoSpaceDN w:val="0"/>
              <w:adjustRightInd w:val="0"/>
              <w:spacing w:after="0" w:line="276" w:lineRule="auto"/>
              <w:jc w:val="center"/>
              <w:rPr>
                <w:ins w:id="125" w:author="Samuel Dent" w:date="2013-01-21T11:20:00Z"/>
                <w:rFonts w:ascii="Calibri" w:eastAsiaTheme="minorHAnsi" w:hAnsi="Calibri" w:cs="Calibri"/>
                <w:b/>
                <w:bCs/>
                <w:color w:val="FFFFFF"/>
                <w:szCs w:val="20"/>
              </w:rPr>
            </w:pPr>
            <w:ins w:id="126" w:author="Samuel Dent" w:date="2013-01-21T11:20:00Z">
              <w:r>
                <w:rPr>
                  <w:rFonts w:ascii="Calibri" w:eastAsiaTheme="minorHAnsi" w:hAnsi="Calibri" w:cs="Calibri"/>
                  <w:b/>
                  <w:bCs/>
                  <w:color w:val="FFFFFF"/>
                  <w:szCs w:val="20"/>
                </w:rPr>
                <w:t>ENERGY STAR Criteria</w:t>
              </w:r>
            </w:ins>
          </w:p>
        </w:tc>
        <w:tc>
          <w:tcPr>
            <w:tcW w:w="1373" w:type="dxa"/>
            <w:vMerge w:val="restart"/>
            <w:tcBorders>
              <w:top w:val="single" w:sz="6" w:space="0" w:color="auto"/>
              <w:left w:val="single" w:sz="6" w:space="0" w:color="auto"/>
              <w:bottom w:val="single" w:sz="6" w:space="0" w:color="auto"/>
              <w:right w:val="single" w:sz="6" w:space="0" w:color="auto"/>
            </w:tcBorders>
            <w:shd w:val="solid" w:color="808080" w:fill="auto"/>
            <w:hideMark/>
          </w:tcPr>
          <w:p w14:paraId="6F63974F" w14:textId="77777777" w:rsidR="0069370D" w:rsidRDefault="0069370D">
            <w:pPr>
              <w:widowControl/>
              <w:autoSpaceDE w:val="0"/>
              <w:autoSpaceDN w:val="0"/>
              <w:adjustRightInd w:val="0"/>
              <w:spacing w:after="0" w:line="276" w:lineRule="auto"/>
              <w:jc w:val="center"/>
              <w:rPr>
                <w:ins w:id="127" w:author="Samuel Dent" w:date="2013-01-21T11:20:00Z"/>
                <w:rFonts w:ascii="Calibri" w:eastAsiaTheme="minorHAnsi" w:hAnsi="Calibri" w:cs="Calibri"/>
                <w:b/>
                <w:bCs/>
                <w:color w:val="FFFFFF"/>
                <w:szCs w:val="20"/>
              </w:rPr>
            </w:pPr>
            <w:ins w:id="128" w:author="Samuel Dent" w:date="2013-01-21T11:20:00Z">
              <w:r>
                <w:rPr>
                  <w:rFonts w:ascii="Calibri" w:eastAsiaTheme="minorHAnsi" w:hAnsi="Calibri" w:cs="Calibri"/>
                  <w:b/>
                  <w:bCs/>
                  <w:color w:val="FFFFFF"/>
                  <w:szCs w:val="20"/>
                </w:rPr>
                <w:t>Federal Standard</w:t>
              </w:r>
            </w:ins>
          </w:p>
        </w:tc>
        <w:tc>
          <w:tcPr>
            <w:tcW w:w="1466" w:type="dxa"/>
            <w:vMerge w:val="restart"/>
            <w:tcBorders>
              <w:top w:val="single" w:sz="6" w:space="0" w:color="auto"/>
              <w:left w:val="single" w:sz="6" w:space="0" w:color="auto"/>
              <w:bottom w:val="single" w:sz="6" w:space="0" w:color="auto"/>
              <w:right w:val="single" w:sz="6" w:space="0" w:color="auto"/>
            </w:tcBorders>
            <w:shd w:val="solid" w:color="808080" w:fill="auto"/>
            <w:hideMark/>
          </w:tcPr>
          <w:p w14:paraId="5AB0A769" w14:textId="77777777" w:rsidR="0069370D" w:rsidRDefault="0069370D">
            <w:pPr>
              <w:widowControl/>
              <w:autoSpaceDE w:val="0"/>
              <w:autoSpaceDN w:val="0"/>
              <w:adjustRightInd w:val="0"/>
              <w:spacing w:after="0" w:line="276" w:lineRule="auto"/>
              <w:jc w:val="center"/>
              <w:rPr>
                <w:ins w:id="129" w:author="Samuel Dent" w:date="2013-01-21T11:20:00Z"/>
                <w:rFonts w:ascii="Calibri" w:eastAsiaTheme="minorHAnsi" w:hAnsi="Calibri" w:cs="Calibri"/>
                <w:b/>
                <w:bCs/>
                <w:color w:val="FFFFFF"/>
                <w:szCs w:val="20"/>
              </w:rPr>
            </w:pPr>
            <w:ins w:id="130" w:author="Samuel Dent" w:date="2013-01-21T11:20:00Z">
              <w:r>
                <w:rPr>
                  <w:rFonts w:ascii="Calibri" w:eastAsiaTheme="minorHAnsi" w:hAnsi="Calibri" w:cs="Calibri"/>
                  <w:b/>
                  <w:bCs/>
                  <w:color w:val="FFFFFF"/>
                  <w:szCs w:val="20"/>
                </w:rPr>
                <w:t>ENERGY STAR</w:t>
              </w:r>
            </w:ins>
          </w:p>
        </w:tc>
        <w:tc>
          <w:tcPr>
            <w:tcW w:w="1704" w:type="dxa"/>
            <w:vMerge w:val="restart"/>
            <w:tcBorders>
              <w:top w:val="single" w:sz="6" w:space="0" w:color="auto"/>
              <w:left w:val="single" w:sz="6" w:space="0" w:color="auto"/>
              <w:bottom w:val="single" w:sz="6" w:space="0" w:color="auto"/>
              <w:right w:val="single" w:sz="6" w:space="0" w:color="auto"/>
            </w:tcBorders>
            <w:shd w:val="solid" w:color="808080" w:fill="auto"/>
            <w:hideMark/>
          </w:tcPr>
          <w:p w14:paraId="46134EC5" w14:textId="77777777" w:rsidR="0069370D" w:rsidRDefault="0069370D">
            <w:pPr>
              <w:widowControl/>
              <w:autoSpaceDE w:val="0"/>
              <w:autoSpaceDN w:val="0"/>
              <w:adjustRightInd w:val="0"/>
              <w:spacing w:after="0" w:line="276" w:lineRule="auto"/>
              <w:jc w:val="center"/>
              <w:rPr>
                <w:ins w:id="131" w:author="Samuel Dent" w:date="2013-01-21T11:20:00Z"/>
                <w:rFonts w:ascii="Calibri" w:eastAsiaTheme="minorHAnsi" w:hAnsi="Calibri" w:cs="Calibri"/>
                <w:b/>
                <w:bCs/>
                <w:color w:val="FFFFFF"/>
                <w:szCs w:val="20"/>
              </w:rPr>
            </w:pPr>
            <w:ins w:id="132" w:author="Samuel Dent" w:date="2013-01-21T11:20:00Z">
              <w:r>
                <w:rPr>
                  <w:rFonts w:ascii="Calibri" w:eastAsiaTheme="minorHAnsi" w:hAnsi="Calibri" w:cs="Calibri"/>
                  <w:b/>
                  <w:bCs/>
                  <w:color w:val="FFFFFF"/>
                  <w:szCs w:val="20"/>
                </w:rPr>
                <w:t>Savings</w:t>
              </w:r>
            </w:ins>
          </w:p>
        </w:tc>
      </w:tr>
      <w:tr w:rsidR="0069370D" w14:paraId="38FE675A" w14:textId="77777777" w:rsidTr="0069370D">
        <w:trPr>
          <w:trHeight w:val="247"/>
          <w:ins w:id="133" w:author="Samuel Dent" w:date="2013-01-21T11:20:00Z"/>
        </w:trPr>
        <w:tc>
          <w:tcPr>
            <w:tcW w:w="2239" w:type="dxa"/>
            <w:tcBorders>
              <w:top w:val="single" w:sz="6" w:space="0" w:color="auto"/>
              <w:left w:val="single" w:sz="6" w:space="0" w:color="auto"/>
              <w:bottom w:val="single" w:sz="6" w:space="0" w:color="auto"/>
              <w:right w:val="single" w:sz="6" w:space="0" w:color="auto"/>
            </w:tcBorders>
            <w:shd w:val="solid" w:color="808080" w:fill="auto"/>
            <w:hideMark/>
          </w:tcPr>
          <w:p w14:paraId="3C8CBA9E" w14:textId="77777777" w:rsidR="0069370D" w:rsidRDefault="0069370D">
            <w:pPr>
              <w:widowControl/>
              <w:autoSpaceDE w:val="0"/>
              <w:autoSpaceDN w:val="0"/>
              <w:adjustRightInd w:val="0"/>
              <w:spacing w:after="0" w:line="276" w:lineRule="auto"/>
              <w:jc w:val="center"/>
              <w:rPr>
                <w:ins w:id="134" w:author="Samuel Dent" w:date="2013-01-21T11:20:00Z"/>
                <w:rFonts w:ascii="Calibri" w:eastAsiaTheme="minorHAnsi" w:hAnsi="Calibri" w:cs="Calibri"/>
                <w:b/>
                <w:bCs/>
                <w:color w:val="FFFFFF"/>
                <w:szCs w:val="20"/>
              </w:rPr>
            </w:pPr>
            <w:ins w:id="135" w:author="Samuel Dent" w:date="2013-01-21T11:20:00Z">
              <w:r>
                <w:rPr>
                  <w:rFonts w:ascii="Calibri" w:eastAsiaTheme="minorHAnsi" w:hAnsi="Calibri" w:cs="Calibri"/>
                  <w:b/>
                  <w:bCs/>
                  <w:color w:val="FFFFFF"/>
                  <w:szCs w:val="20"/>
                </w:rPr>
                <w:t>(pints/day) Range</w:t>
              </w:r>
            </w:ins>
          </w:p>
        </w:tc>
        <w:tc>
          <w:tcPr>
            <w:tcW w:w="1231" w:type="dxa"/>
            <w:vMerge/>
            <w:tcBorders>
              <w:top w:val="single" w:sz="6" w:space="0" w:color="auto"/>
              <w:left w:val="single" w:sz="6" w:space="0" w:color="auto"/>
              <w:bottom w:val="single" w:sz="6" w:space="0" w:color="auto"/>
              <w:right w:val="single" w:sz="6" w:space="0" w:color="auto"/>
            </w:tcBorders>
            <w:vAlign w:val="center"/>
            <w:hideMark/>
          </w:tcPr>
          <w:p w14:paraId="7DE005E7" w14:textId="77777777" w:rsidR="0069370D" w:rsidRDefault="0069370D">
            <w:pPr>
              <w:widowControl/>
              <w:spacing w:after="0"/>
              <w:jc w:val="left"/>
              <w:rPr>
                <w:ins w:id="136" w:author="Samuel Dent" w:date="2013-01-21T11:20:00Z"/>
                <w:rFonts w:ascii="Calibri" w:eastAsiaTheme="minorHAnsi" w:hAnsi="Calibri" w:cs="Calibri"/>
                <w:b/>
                <w:bCs/>
                <w:color w:val="FFFFFF"/>
                <w:szCs w:val="20"/>
              </w:rPr>
            </w:pPr>
          </w:p>
        </w:tc>
        <w:tc>
          <w:tcPr>
            <w:tcW w:w="1467" w:type="dxa"/>
            <w:tcBorders>
              <w:top w:val="single" w:sz="6" w:space="0" w:color="auto"/>
              <w:left w:val="single" w:sz="6" w:space="0" w:color="auto"/>
              <w:bottom w:val="single" w:sz="6" w:space="0" w:color="auto"/>
              <w:right w:val="single" w:sz="6" w:space="0" w:color="auto"/>
            </w:tcBorders>
            <w:shd w:val="solid" w:color="808080" w:fill="auto"/>
            <w:hideMark/>
          </w:tcPr>
          <w:p w14:paraId="164F6C33" w14:textId="77777777" w:rsidR="0069370D" w:rsidRDefault="0069370D">
            <w:pPr>
              <w:widowControl/>
              <w:autoSpaceDE w:val="0"/>
              <w:autoSpaceDN w:val="0"/>
              <w:adjustRightInd w:val="0"/>
              <w:spacing w:after="0" w:line="276" w:lineRule="auto"/>
              <w:jc w:val="center"/>
              <w:rPr>
                <w:ins w:id="137" w:author="Samuel Dent" w:date="2013-01-21T11:20:00Z"/>
                <w:rFonts w:ascii="Calibri" w:eastAsiaTheme="minorHAnsi" w:hAnsi="Calibri" w:cs="Calibri"/>
                <w:b/>
                <w:bCs/>
                <w:color w:val="FFFFFF"/>
                <w:szCs w:val="20"/>
              </w:rPr>
            </w:pPr>
            <w:ins w:id="138" w:author="Samuel Dent" w:date="2013-01-21T11:20:00Z">
              <w:r>
                <w:rPr>
                  <w:rFonts w:ascii="Calibri" w:eastAsiaTheme="minorHAnsi" w:hAnsi="Calibri" w:cs="Calibri"/>
                  <w:b/>
                  <w:bCs/>
                  <w:color w:val="FFFFFF"/>
                  <w:szCs w:val="20"/>
                </w:rPr>
                <w:t>(≥ L/kWh)</w:t>
              </w:r>
            </w:ins>
          </w:p>
        </w:tc>
        <w:tc>
          <w:tcPr>
            <w:tcW w:w="1608" w:type="dxa"/>
            <w:tcBorders>
              <w:top w:val="single" w:sz="6" w:space="0" w:color="auto"/>
              <w:left w:val="single" w:sz="6" w:space="0" w:color="auto"/>
              <w:bottom w:val="single" w:sz="6" w:space="0" w:color="auto"/>
              <w:right w:val="single" w:sz="6" w:space="0" w:color="auto"/>
            </w:tcBorders>
            <w:shd w:val="solid" w:color="808080" w:fill="auto"/>
            <w:hideMark/>
          </w:tcPr>
          <w:p w14:paraId="7FF6AEF9" w14:textId="77777777" w:rsidR="0069370D" w:rsidRDefault="0069370D">
            <w:pPr>
              <w:widowControl/>
              <w:autoSpaceDE w:val="0"/>
              <w:autoSpaceDN w:val="0"/>
              <w:adjustRightInd w:val="0"/>
              <w:spacing w:after="0" w:line="276" w:lineRule="auto"/>
              <w:jc w:val="center"/>
              <w:rPr>
                <w:ins w:id="139" w:author="Samuel Dent" w:date="2013-01-21T11:20:00Z"/>
                <w:rFonts w:ascii="Calibri" w:eastAsiaTheme="minorHAnsi" w:hAnsi="Calibri" w:cs="Calibri"/>
                <w:b/>
                <w:bCs/>
                <w:color w:val="FFFFFF"/>
                <w:szCs w:val="20"/>
              </w:rPr>
            </w:pPr>
            <w:ins w:id="140" w:author="Samuel Dent" w:date="2013-01-21T11:20:00Z">
              <w:r>
                <w:rPr>
                  <w:rFonts w:ascii="Calibri" w:eastAsiaTheme="minorHAnsi" w:hAnsi="Calibri" w:cs="Calibri"/>
                  <w:b/>
                  <w:bCs/>
                  <w:color w:val="FFFFFF"/>
                  <w:szCs w:val="20"/>
                </w:rPr>
                <w:t>(≥ L/kWh)</w:t>
              </w:r>
            </w:ins>
          </w:p>
        </w:tc>
        <w:tc>
          <w:tcPr>
            <w:tcW w:w="4543" w:type="dxa"/>
            <w:vMerge/>
            <w:tcBorders>
              <w:top w:val="single" w:sz="6" w:space="0" w:color="auto"/>
              <w:left w:val="single" w:sz="6" w:space="0" w:color="auto"/>
              <w:bottom w:val="single" w:sz="6" w:space="0" w:color="auto"/>
              <w:right w:val="single" w:sz="6" w:space="0" w:color="auto"/>
            </w:tcBorders>
            <w:vAlign w:val="center"/>
            <w:hideMark/>
          </w:tcPr>
          <w:p w14:paraId="35A38D7B" w14:textId="77777777" w:rsidR="0069370D" w:rsidRDefault="0069370D">
            <w:pPr>
              <w:widowControl/>
              <w:spacing w:after="0"/>
              <w:jc w:val="left"/>
              <w:rPr>
                <w:ins w:id="141" w:author="Samuel Dent" w:date="2013-01-21T11:20:00Z"/>
                <w:rFonts w:ascii="Calibri" w:eastAsiaTheme="minorHAnsi" w:hAnsi="Calibri" w:cs="Calibri"/>
                <w:b/>
                <w:bCs/>
                <w:color w:val="FFFFFF"/>
                <w:szCs w:val="20"/>
              </w:rPr>
            </w:pPr>
          </w:p>
        </w:tc>
        <w:tc>
          <w:tcPr>
            <w:tcW w:w="1466" w:type="dxa"/>
            <w:vMerge/>
            <w:tcBorders>
              <w:top w:val="single" w:sz="6" w:space="0" w:color="auto"/>
              <w:left w:val="single" w:sz="6" w:space="0" w:color="auto"/>
              <w:bottom w:val="single" w:sz="6" w:space="0" w:color="auto"/>
              <w:right w:val="single" w:sz="6" w:space="0" w:color="auto"/>
            </w:tcBorders>
            <w:vAlign w:val="center"/>
            <w:hideMark/>
          </w:tcPr>
          <w:p w14:paraId="5E77674C" w14:textId="77777777" w:rsidR="0069370D" w:rsidRDefault="0069370D">
            <w:pPr>
              <w:widowControl/>
              <w:spacing w:after="0"/>
              <w:jc w:val="left"/>
              <w:rPr>
                <w:ins w:id="142" w:author="Samuel Dent" w:date="2013-01-21T11:20:00Z"/>
                <w:rFonts w:ascii="Calibri" w:eastAsiaTheme="minorHAnsi" w:hAnsi="Calibri" w:cs="Calibri"/>
                <w:b/>
                <w:bCs/>
                <w:color w:val="FFFFFF"/>
                <w:szCs w:val="20"/>
              </w:rPr>
            </w:pPr>
          </w:p>
        </w:tc>
        <w:tc>
          <w:tcPr>
            <w:tcW w:w="1704" w:type="dxa"/>
            <w:vMerge/>
            <w:tcBorders>
              <w:top w:val="single" w:sz="6" w:space="0" w:color="auto"/>
              <w:left w:val="single" w:sz="6" w:space="0" w:color="auto"/>
              <w:bottom w:val="single" w:sz="6" w:space="0" w:color="auto"/>
              <w:right w:val="single" w:sz="6" w:space="0" w:color="auto"/>
            </w:tcBorders>
            <w:vAlign w:val="center"/>
            <w:hideMark/>
          </w:tcPr>
          <w:p w14:paraId="25C2B09E" w14:textId="77777777" w:rsidR="0069370D" w:rsidRDefault="0069370D">
            <w:pPr>
              <w:widowControl/>
              <w:spacing w:after="0"/>
              <w:jc w:val="left"/>
              <w:rPr>
                <w:ins w:id="143" w:author="Samuel Dent" w:date="2013-01-21T11:20:00Z"/>
                <w:rFonts w:ascii="Calibri" w:eastAsiaTheme="minorHAnsi" w:hAnsi="Calibri" w:cs="Calibri"/>
                <w:b/>
                <w:bCs/>
                <w:color w:val="FFFFFF"/>
                <w:szCs w:val="20"/>
              </w:rPr>
            </w:pPr>
          </w:p>
        </w:tc>
      </w:tr>
      <w:tr w:rsidR="0069370D" w14:paraId="24F5ECA6" w14:textId="77777777" w:rsidTr="0069370D">
        <w:trPr>
          <w:trHeight w:val="247"/>
          <w:ins w:id="144" w:author="Samuel Dent" w:date="2013-01-21T11:20:00Z"/>
        </w:trPr>
        <w:tc>
          <w:tcPr>
            <w:tcW w:w="2239" w:type="dxa"/>
            <w:tcBorders>
              <w:top w:val="single" w:sz="6" w:space="0" w:color="auto"/>
              <w:left w:val="single" w:sz="6" w:space="0" w:color="auto"/>
              <w:bottom w:val="single" w:sz="6" w:space="0" w:color="auto"/>
              <w:right w:val="single" w:sz="6" w:space="0" w:color="auto"/>
            </w:tcBorders>
            <w:hideMark/>
          </w:tcPr>
          <w:p w14:paraId="12CFCC41" w14:textId="77777777" w:rsidR="0069370D" w:rsidRDefault="0069370D">
            <w:pPr>
              <w:widowControl/>
              <w:autoSpaceDE w:val="0"/>
              <w:autoSpaceDN w:val="0"/>
              <w:adjustRightInd w:val="0"/>
              <w:spacing w:after="0" w:line="276" w:lineRule="auto"/>
              <w:jc w:val="center"/>
              <w:rPr>
                <w:ins w:id="145" w:author="Samuel Dent" w:date="2013-01-21T11:20:00Z"/>
                <w:rFonts w:ascii="Calibri" w:eastAsiaTheme="minorHAnsi" w:hAnsi="Calibri" w:cs="Calibri"/>
                <w:color w:val="000000"/>
                <w:szCs w:val="20"/>
              </w:rPr>
            </w:pPr>
            <w:ins w:id="146" w:author="Samuel Dent" w:date="2013-01-21T11:20:00Z">
              <w:r>
                <w:rPr>
                  <w:rFonts w:ascii="Calibri" w:eastAsiaTheme="minorHAnsi" w:hAnsi="Calibri" w:cs="Calibri"/>
                  <w:color w:val="000000"/>
                  <w:szCs w:val="20"/>
                </w:rPr>
                <w:t>≤25</w:t>
              </w:r>
            </w:ins>
          </w:p>
        </w:tc>
        <w:tc>
          <w:tcPr>
            <w:tcW w:w="1231" w:type="dxa"/>
            <w:tcBorders>
              <w:top w:val="single" w:sz="6" w:space="0" w:color="auto"/>
              <w:left w:val="single" w:sz="6" w:space="0" w:color="auto"/>
              <w:bottom w:val="single" w:sz="6" w:space="0" w:color="auto"/>
              <w:right w:val="single" w:sz="6" w:space="0" w:color="auto"/>
            </w:tcBorders>
            <w:hideMark/>
          </w:tcPr>
          <w:p w14:paraId="48DB83F3" w14:textId="77777777" w:rsidR="0069370D" w:rsidRDefault="0069370D">
            <w:pPr>
              <w:widowControl/>
              <w:autoSpaceDE w:val="0"/>
              <w:autoSpaceDN w:val="0"/>
              <w:adjustRightInd w:val="0"/>
              <w:spacing w:after="0" w:line="276" w:lineRule="auto"/>
              <w:jc w:val="center"/>
              <w:rPr>
                <w:ins w:id="147" w:author="Samuel Dent" w:date="2013-01-21T11:20:00Z"/>
                <w:rFonts w:ascii="Calibri" w:eastAsiaTheme="minorHAnsi" w:hAnsi="Calibri" w:cs="Calibri"/>
                <w:color w:val="000000"/>
                <w:szCs w:val="20"/>
              </w:rPr>
            </w:pPr>
            <w:ins w:id="148" w:author="Samuel Dent" w:date="2013-01-21T11:20:00Z">
              <w:r>
                <w:rPr>
                  <w:rFonts w:ascii="Calibri" w:eastAsiaTheme="minorHAnsi" w:hAnsi="Calibri" w:cs="Calibri"/>
                  <w:color w:val="000000"/>
                  <w:szCs w:val="20"/>
                </w:rPr>
                <w:t>20</w:t>
              </w:r>
            </w:ins>
          </w:p>
        </w:tc>
        <w:tc>
          <w:tcPr>
            <w:tcW w:w="1467" w:type="dxa"/>
            <w:tcBorders>
              <w:top w:val="single" w:sz="6" w:space="0" w:color="auto"/>
              <w:left w:val="single" w:sz="6" w:space="0" w:color="auto"/>
              <w:bottom w:val="single" w:sz="6" w:space="0" w:color="auto"/>
              <w:right w:val="single" w:sz="6" w:space="0" w:color="auto"/>
            </w:tcBorders>
            <w:hideMark/>
          </w:tcPr>
          <w:p w14:paraId="2861CCCF" w14:textId="77777777" w:rsidR="0069370D" w:rsidRDefault="0069370D">
            <w:pPr>
              <w:widowControl/>
              <w:autoSpaceDE w:val="0"/>
              <w:autoSpaceDN w:val="0"/>
              <w:adjustRightInd w:val="0"/>
              <w:spacing w:after="0" w:line="276" w:lineRule="auto"/>
              <w:jc w:val="center"/>
              <w:rPr>
                <w:ins w:id="149" w:author="Samuel Dent" w:date="2013-01-21T11:20:00Z"/>
                <w:rFonts w:ascii="Calibri" w:eastAsiaTheme="minorHAnsi" w:hAnsi="Calibri" w:cs="Calibri"/>
                <w:color w:val="000000"/>
                <w:szCs w:val="20"/>
              </w:rPr>
            </w:pPr>
            <w:ins w:id="150" w:author="Samuel Dent" w:date="2013-01-21T11:20:00Z">
              <w:r>
                <w:rPr>
                  <w:rFonts w:ascii="Calibri" w:eastAsiaTheme="minorHAnsi" w:hAnsi="Calibri" w:cs="Calibri"/>
                  <w:color w:val="000000"/>
                  <w:szCs w:val="20"/>
                </w:rPr>
                <w:t>1</w:t>
              </w:r>
            </w:ins>
            <w:ins w:id="151" w:author="Samuel Dent" w:date="2013-01-21T11:21:00Z">
              <w:r>
                <w:rPr>
                  <w:rFonts w:ascii="Calibri" w:eastAsiaTheme="minorHAnsi" w:hAnsi="Calibri" w:cs="Calibri"/>
                  <w:color w:val="000000"/>
                  <w:szCs w:val="20"/>
                </w:rPr>
                <w:t>.0</w:t>
              </w:r>
            </w:ins>
          </w:p>
        </w:tc>
        <w:tc>
          <w:tcPr>
            <w:tcW w:w="1608" w:type="dxa"/>
            <w:tcBorders>
              <w:top w:val="single" w:sz="6" w:space="0" w:color="auto"/>
              <w:left w:val="single" w:sz="6" w:space="0" w:color="auto"/>
              <w:bottom w:val="single" w:sz="6" w:space="0" w:color="auto"/>
              <w:right w:val="single" w:sz="6" w:space="0" w:color="auto"/>
            </w:tcBorders>
            <w:hideMark/>
          </w:tcPr>
          <w:p w14:paraId="4AFAD845" w14:textId="77777777" w:rsidR="0069370D" w:rsidRDefault="0069370D">
            <w:pPr>
              <w:widowControl/>
              <w:autoSpaceDE w:val="0"/>
              <w:autoSpaceDN w:val="0"/>
              <w:adjustRightInd w:val="0"/>
              <w:spacing w:after="0" w:line="276" w:lineRule="auto"/>
              <w:jc w:val="center"/>
              <w:rPr>
                <w:ins w:id="152" w:author="Samuel Dent" w:date="2013-01-21T11:20:00Z"/>
                <w:rFonts w:ascii="Calibri" w:eastAsiaTheme="minorHAnsi" w:hAnsi="Calibri" w:cs="Calibri"/>
                <w:color w:val="000000"/>
                <w:szCs w:val="20"/>
              </w:rPr>
            </w:pPr>
            <w:ins w:id="153" w:author="Samuel Dent" w:date="2013-01-21T11:20:00Z">
              <w:r>
                <w:rPr>
                  <w:rFonts w:ascii="Calibri" w:eastAsiaTheme="minorHAnsi" w:hAnsi="Calibri" w:cs="Calibri"/>
                  <w:color w:val="000000"/>
                  <w:szCs w:val="20"/>
                </w:rPr>
                <w:t>1.2</w:t>
              </w:r>
            </w:ins>
          </w:p>
        </w:tc>
        <w:tc>
          <w:tcPr>
            <w:tcW w:w="1373" w:type="dxa"/>
            <w:tcBorders>
              <w:top w:val="single" w:sz="6" w:space="0" w:color="auto"/>
              <w:left w:val="single" w:sz="6" w:space="0" w:color="auto"/>
              <w:bottom w:val="single" w:sz="6" w:space="0" w:color="auto"/>
              <w:right w:val="single" w:sz="6" w:space="0" w:color="auto"/>
            </w:tcBorders>
            <w:hideMark/>
          </w:tcPr>
          <w:p w14:paraId="1447BC51" w14:textId="77777777" w:rsidR="0069370D" w:rsidRDefault="0069370D">
            <w:pPr>
              <w:widowControl/>
              <w:autoSpaceDE w:val="0"/>
              <w:autoSpaceDN w:val="0"/>
              <w:adjustRightInd w:val="0"/>
              <w:spacing w:after="0" w:line="276" w:lineRule="auto"/>
              <w:jc w:val="center"/>
              <w:rPr>
                <w:ins w:id="154" w:author="Samuel Dent" w:date="2013-01-21T11:20:00Z"/>
                <w:rFonts w:ascii="Calibri" w:eastAsiaTheme="minorHAnsi" w:hAnsi="Calibri" w:cs="Calibri"/>
                <w:color w:val="000000"/>
                <w:szCs w:val="20"/>
              </w:rPr>
            </w:pPr>
            <w:ins w:id="155" w:author="Samuel Dent" w:date="2013-01-21T11:20:00Z">
              <w:r>
                <w:rPr>
                  <w:rFonts w:ascii="Calibri" w:eastAsiaTheme="minorHAnsi" w:hAnsi="Calibri" w:cs="Calibri"/>
                  <w:color w:val="000000"/>
                  <w:szCs w:val="20"/>
                </w:rPr>
                <w:t>643</w:t>
              </w:r>
            </w:ins>
          </w:p>
        </w:tc>
        <w:tc>
          <w:tcPr>
            <w:tcW w:w="1466" w:type="dxa"/>
            <w:tcBorders>
              <w:top w:val="single" w:sz="6" w:space="0" w:color="auto"/>
              <w:left w:val="single" w:sz="6" w:space="0" w:color="auto"/>
              <w:bottom w:val="single" w:sz="6" w:space="0" w:color="auto"/>
              <w:right w:val="single" w:sz="6" w:space="0" w:color="auto"/>
            </w:tcBorders>
            <w:hideMark/>
          </w:tcPr>
          <w:p w14:paraId="1F101C76" w14:textId="77777777" w:rsidR="0069370D" w:rsidRDefault="0069370D">
            <w:pPr>
              <w:widowControl/>
              <w:autoSpaceDE w:val="0"/>
              <w:autoSpaceDN w:val="0"/>
              <w:adjustRightInd w:val="0"/>
              <w:spacing w:after="0" w:line="276" w:lineRule="auto"/>
              <w:jc w:val="center"/>
              <w:rPr>
                <w:ins w:id="156" w:author="Samuel Dent" w:date="2013-01-21T11:20:00Z"/>
                <w:rFonts w:ascii="Calibri" w:eastAsiaTheme="minorHAnsi" w:hAnsi="Calibri" w:cs="Calibri"/>
                <w:color w:val="000000"/>
                <w:szCs w:val="20"/>
              </w:rPr>
            </w:pPr>
            <w:ins w:id="157" w:author="Samuel Dent" w:date="2013-01-21T11:20:00Z">
              <w:r>
                <w:rPr>
                  <w:rFonts w:ascii="Calibri" w:eastAsiaTheme="minorHAnsi" w:hAnsi="Calibri" w:cs="Calibri"/>
                  <w:color w:val="000000"/>
                  <w:szCs w:val="20"/>
                </w:rPr>
                <w:t>536</w:t>
              </w:r>
            </w:ins>
          </w:p>
        </w:tc>
        <w:tc>
          <w:tcPr>
            <w:tcW w:w="1704" w:type="dxa"/>
            <w:tcBorders>
              <w:top w:val="single" w:sz="6" w:space="0" w:color="auto"/>
              <w:left w:val="single" w:sz="6" w:space="0" w:color="auto"/>
              <w:bottom w:val="single" w:sz="6" w:space="0" w:color="auto"/>
              <w:right w:val="single" w:sz="6" w:space="0" w:color="auto"/>
            </w:tcBorders>
            <w:hideMark/>
          </w:tcPr>
          <w:p w14:paraId="482094B6" w14:textId="77777777" w:rsidR="0069370D" w:rsidRDefault="0069370D">
            <w:pPr>
              <w:widowControl/>
              <w:autoSpaceDE w:val="0"/>
              <w:autoSpaceDN w:val="0"/>
              <w:adjustRightInd w:val="0"/>
              <w:spacing w:after="0" w:line="276" w:lineRule="auto"/>
              <w:jc w:val="center"/>
              <w:rPr>
                <w:ins w:id="158" w:author="Samuel Dent" w:date="2013-01-21T11:20:00Z"/>
                <w:rFonts w:ascii="Calibri" w:eastAsiaTheme="minorHAnsi" w:hAnsi="Calibri" w:cs="Calibri"/>
                <w:color w:val="000000"/>
                <w:szCs w:val="20"/>
              </w:rPr>
            </w:pPr>
            <w:ins w:id="159" w:author="Samuel Dent" w:date="2013-01-21T11:20:00Z">
              <w:r>
                <w:rPr>
                  <w:rFonts w:ascii="Calibri" w:eastAsiaTheme="minorHAnsi" w:hAnsi="Calibri" w:cs="Calibri"/>
                  <w:color w:val="000000"/>
                  <w:szCs w:val="20"/>
                </w:rPr>
                <w:t>107</w:t>
              </w:r>
            </w:ins>
          </w:p>
        </w:tc>
      </w:tr>
      <w:tr w:rsidR="0069370D" w14:paraId="1A4AFA0F" w14:textId="77777777" w:rsidTr="0069370D">
        <w:trPr>
          <w:trHeight w:val="247"/>
          <w:ins w:id="160" w:author="Samuel Dent" w:date="2013-01-21T11:20:00Z"/>
        </w:trPr>
        <w:tc>
          <w:tcPr>
            <w:tcW w:w="2239" w:type="dxa"/>
            <w:tcBorders>
              <w:top w:val="single" w:sz="6" w:space="0" w:color="auto"/>
              <w:left w:val="single" w:sz="6" w:space="0" w:color="auto"/>
              <w:bottom w:val="single" w:sz="6" w:space="0" w:color="auto"/>
              <w:right w:val="single" w:sz="6" w:space="0" w:color="auto"/>
            </w:tcBorders>
            <w:hideMark/>
          </w:tcPr>
          <w:p w14:paraId="098470AD" w14:textId="77777777" w:rsidR="0069370D" w:rsidRDefault="0069370D">
            <w:pPr>
              <w:widowControl/>
              <w:autoSpaceDE w:val="0"/>
              <w:autoSpaceDN w:val="0"/>
              <w:adjustRightInd w:val="0"/>
              <w:spacing w:after="0" w:line="276" w:lineRule="auto"/>
              <w:jc w:val="center"/>
              <w:rPr>
                <w:ins w:id="161" w:author="Samuel Dent" w:date="2013-01-21T11:20:00Z"/>
                <w:rFonts w:ascii="Calibri" w:eastAsiaTheme="minorHAnsi" w:hAnsi="Calibri" w:cs="Calibri"/>
                <w:color w:val="000000"/>
                <w:szCs w:val="20"/>
              </w:rPr>
            </w:pPr>
            <w:ins w:id="162" w:author="Samuel Dent" w:date="2013-01-21T11:20:00Z">
              <w:r>
                <w:rPr>
                  <w:rFonts w:ascii="Calibri" w:eastAsiaTheme="minorHAnsi" w:hAnsi="Calibri" w:cs="Calibri"/>
                  <w:color w:val="000000"/>
                  <w:szCs w:val="20"/>
                </w:rPr>
                <w:t>&gt; 25 to ≤35</w:t>
              </w:r>
            </w:ins>
          </w:p>
        </w:tc>
        <w:tc>
          <w:tcPr>
            <w:tcW w:w="1231" w:type="dxa"/>
            <w:tcBorders>
              <w:top w:val="single" w:sz="6" w:space="0" w:color="auto"/>
              <w:left w:val="single" w:sz="6" w:space="0" w:color="auto"/>
              <w:bottom w:val="single" w:sz="6" w:space="0" w:color="auto"/>
              <w:right w:val="single" w:sz="6" w:space="0" w:color="auto"/>
            </w:tcBorders>
            <w:hideMark/>
          </w:tcPr>
          <w:p w14:paraId="38E3648E" w14:textId="77777777" w:rsidR="0069370D" w:rsidRDefault="0069370D">
            <w:pPr>
              <w:widowControl/>
              <w:autoSpaceDE w:val="0"/>
              <w:autoSpaceDN w:val="0"/>
              <w:adjustRightInd w:val="0"/>
              <w:spacing w:after="0" w:line="276" w:lineRule="auto"/>
              <w:jc w:val="center"/>
              <w:rPr>
                <w:ins w:id="163" w:author="Samuel Dent" w:date="2013-01-21T11:20:00Z"/>
                <w:rFonts w:ascii="Calibri" w:eastAsiaTheme="minorHAnsi" w:hAnsi="Calibri" w:cs="Calibri"/>
                <w:color w:val="000000"/>
                <w:szCs w:val="20"/>
              </w:rPr>
            </w:pPr>
            <w:ins w:id="164" w:author="Samuel Dent" w:date="2013-01-21T11:20:00Z">
              <w:r>
                <w:rPr>
                  <w:rFonts w:ascii="Calibri" w:eastAsiaTheme="minorHAnsi" w:hAnsi="Calibri" w:cs="Calibri"/>
                  <w:color w:val="000000"/>
                  <w:szCs w:val="20"/>
                </w:rPr>
                <w:t>30</w:t>
              </w:r>
            </w:ins>
          </w:p>
        </w:tc>
        <w:tc>
          <w:tcPr>
            <w:tcW w:w="1467" w:type="dxa"/>
            <w:tcBorders>
              <w:top w:val="single" w:sz="6" w:space="0" w:color="auto"/>
              <w:left w:val="single" w:sz="6" w:space="0" w:color="auto"/>
              <w:bottom w:val="single" w:sz="6" w:space="0" w:color="auto"/>
              <w:right w:val="single" w:sz="6" w:space="0" w:color="auto"/>
            </w:tcBorders>
            <w:hideMark/>
          </w:tcPr>
          <w:p w14:paraId="06956EE9" w14:textId="77777777" w:rsidR="0069370D" w:rsidRDefault="0069370D">
            <w:pPr>
              <w:widowControl/>
              <w:autoSpaceDE w:val="0"/>
              <w:autoSpaceDN w:val="0"/>
              <w:adjustRightInd w:val="0"/>
              <w:spacing w:after="0" w:line="276" w:lineRule="auto"/>
              <w:jc w:val="center"/>
              <w:rPr>
                <w:ins w:id="165" w:author="Samuel Dent" w:date="2013-01-21T11:20:00Z"/>
                <w:rFonts w:ascii="Calibri" w:eastAsiaTheme="minorHAnsi" w:hAnsi="Calibri" w:cs="Calibri"/>
                <w:color w:val="000000"/>
                <w:szCs w:val="20"/>
              </w:rPr>
            </w:pPr>
            <w:ins w:id="166" w:author="Samuel Dent" w:date="2013-01-21T11:20:00Z">
              <w:r>
                <w:rPr>
                  <w:rFonts w:ascii="Calibri" w:eastAsiaTheme="minorHAnsi" w:hAnsi="Calibri" w:cs="Calibri"/>
                  <w:color w:val="000000"/>
                  <w:szCs w:val="20"/>
                </w:rPr>
                <w:t>1.2</w:t>
              </w:r>
            </w:ins>
          </w:p>
        </w:tc>
        <w:tc>
          <w:tcPr>
            <w:tcW w:w="1608" w:type="dxa"/>
            <w:tcBorders>
              <w:top w:val="single" w:sz="6" w:space="0" w:color="auto"/>
              <w:left w:val="single" w:sz="6" w:space="0" w:color="auto"/>
              <w:bottom w:val="single" w:sz="6" w:space="0" w:color="auto"/>
              <w:right w:val="single" w:sz="6" w:space="0" w:color="auto"/>
            </w:tcBorders>
            <w:hideMark/>
          </w:tcPr>
          <w:p w14:paraId="2DCC9386" w14:textId="77777777" w:rsidR="0069370D" w:rsidRDefault="0069370D">
            <w:pPr>
              <w:widowControl/>
              <w:autoSpaceDE w:val="0"/>
              <w:autoSpaceDN w:val="0"/>
              <w:adjustRightInd w:val="0"/>
              <w:spacing w:after="0" w:line="276" w:lineRule="auto"/>
              <w:jc w:val="center"/>
              <w:rPr>
                <w:ins w:id="167" w:author="Samuel Dent" w:date="2013-01-21T11:20:00Z"/>
                <w:rFonts w:ascii="Calibri" w:eastAsiaTheme="minorHAnsi" w:hAnsi="Calibri" w:cs="Calibri"/>
                <w:color w:val="000000"/>
                <w:szCs w:val="20"/>
              </w:rPr>
            </w:pPr>
            <w:ins w:id="168" w:author="Samuel Dent" w:date="2013-01-21T11:20:00Z">
              <w:r>
                <w:rPr>
                  <w:rFonts w:ascii="Calibri" w:eastAsiaTheme="minorHAnsi" w:hAnsi="Calibri" w:cs="Calibri"/>
                  <w:color w:val="000000"/>
                  <w:szCs w:val="20"/>
                </w:rPr>
                <w:t>1.4</w:t>
              </w:r>
            </w:ins>
          </w:p>
        </w:tc>
        <w:tc>
          <w:tcPr>
            <w:tcW w:w="1373" w:type="dxa"/>
            <w:tcBorders>
              <w:top w:val="single" w:sz="6" w:space="0" w:color="auto"/>
              <w:left w:val="single" w:sz="6" w:space="0" w:color="auto"/>
              <w:bottom w:val="single" w:sz="6" w:space="0" w:color="auto"/>
              <w:right w:val="single" w:sz="6" w:space="0" w:color="auto"/>
            </w:tcBorders>
            <w:hideMark/>
          </w:tcPr>
          <w:p w14:paraId="1C443BF8" w14:textId="77777777" w:rsidR="0069370D" w:rsidRDefault="0069370D">
            <w:pPr>
              <w:widowControl/>
              <w:autoSpaceDE w:val="0"/>
              <w:autoSpaceDN w:val="0"/>
              <w:adjustRightInd w:val="0"/>
              <w:spacing w:after="0" w:line="276" w:lineRule="auto"/>
              <w:jc w:val="center"/>
              <w:rPr>
                <w:ins w:id="169" w:author="Samuel Dent" w:date="2013-01-21T11:20:00Z"/>
                <w:rFonts w:ascii="Calibri" w:eastAsiaTheme="minorHAnsi" w:hAnsi="Calibri" w:cs="Calibri"/>
                <w:color w:val="000000"/>
                <w:szCs w:val="20"/>
              </w:rPr>
            </w:pPr>
            <w:ins w:id="170" w:author="Samuel Dent" w:date="2013-01-21T11:20:00Z">
              <w:r>
                <w:rPr>
                  <w:rFonts w:ascii="Calibri" w:eastAsiaTheme="minorHAnsi" w:hAnsi="Calibri" w:cs="Calibri"/>
                  <w:color w:val="000000"/>
                  <w:szCs w:val="20"/>
                </w:rPr>
                <w:t>804</w:t>
              </w:r>
            </w:ins>
          </w:p>
        </w:tc>
        <w:tc>
          <w:tcPr>
            <w:tcW w:w="1466" w:type="dxa"/>
            <w:tcBorders>
              <w:top w:val="single" w:sz="6" w:space="0" w:color="auto"/>
              <w:left w:val="single" w:sz="6" w:space="0" w:color="auto"/>
              <w:bottom w:val="single" w:sz="6" w:space="0" w:color="auto"/>
              <w:right w:val="single" w:sz="6" w:space="0" w:color="auto"/>
            </w:tcBorders>
            <w:hideMark/>
          </w:tcPr>
          <w:p w14:paraId="00BD6D18" w14:textId="77777777" w:rsidR="0069370D" w:rsidRDefault="0069370D">
            <w:pPr>
              <w:widowControl/>
              <w:autoSpaceDE w:val="0"/>
              <w:autoSpaceDN w:val="0"/>
              <w:adjustRightInd w:val="0"/>
              <w:spacing w:after="0" w:line="276" w:lineRule="auto"/>
              <w:jc w:val="center"/>
              <w:rPr>
                <w:ins w:id="171" w:author="Samuel Dent" w:date="2013-01-21T11:20:00Z"/>
                <w:rFonts w:ascii="Calibri" w:eastAsiaTheme="minorHAnsi" w:hAnsi="Calibri" w:cs="Calibri"/>
                <w:color w:val="000000"/>
                <w:szCs w:val="20"/>
              </w:rPr>
            </w:pPr>
            <w:ins w:id="172" w:author="Samuel Dent" w:date="2013-01-21T11:20:00Z">
              <w:r>
                <w:rPr>
                  <w:rFonts w:ascii="Calibri" w:eastAsiaTheme="minorHAnsi" w:hAnsi="Calibri" w:cs="Calibri"/>
                  <w:color w:val="000000"/>
                  <w:szCs w:val="20"/>
                </w:rPr>
                <w:t>689</w:t>
              </w:r>
            </w:ins>
          </w:p>
        </w:tc>
        <w:tc>
          <w:tcPr>
            <w:tcW w:w="1704" w:type="dxa"/>
            <w:tcBorders>
              <w:top w:val="single" w:sz="6" w:space="0" w:color="auto"/>
              <w:left w:val="single" w:sz="6" w:space="0" w:color="auto"/>
              <w:bottom w:val="single" w:sz="6" w:space="0" w:color="auto"/>
              <w:right w:val="single" w:sz="6" w:space="0" w:color="auto"/>
            </w:tcBorders>
            <w:hideMark/>
          </w:tcPr>
          <w:p w14:paraId="7E0ED694" w14:textId="77777777" w:rsidR="0069370D" w:rsidRDefault="0069370D">
            <w:pPr>
              <w:widowControl/>
              <w:autoSpaceDE w:val="0"/>
              <w:autoSpaceDN w:val="0"/>
              <w:adjustRightInd w:val="0"/>
              <w:spacing w:after="0" w:line="276" w:lineRule="auto"/>
              <w:jc w:val="center"/>
              <w:rPr>
                <w:ins w:id="173" w:author="Samuel Dent" w:date="2013-01-21T11:20:00Z"/>
                <w:rFonts w:ascii="Calibri" w:eastAsiaTheme="minorHAnsi" w:hAnsi="Calibri" w:cs="Calibri"/>
                <w:color w:val="000000"/>
                <w:szCs w:val="20"/>
              </w:rPr>
            </w:pPr>
            <w:ins w:id="174" w:author="Samuel Dent" w:date="2013-01-21T11:20:00Z">
              <w:r>
                <w:rPr>
                  <w:rFonts w:ascii="Calibri" w:eastAsiaTheme="minorHAnsi" w:hAnsi="Calibri" w:cs="Calibri"/>
                  <w:color w:val="000000"/>
                  <w:szCs w:val="20"/>
                </w:rPr>
                <w:t>115</w:t>
              </w:r>
            </w:ins>
          </w:p>
        </w:tc>
      </w:tr>
      <w:tr w:rsidR="0069370D" w14:paraId="001186B3" w14:textId="77777777" w:rsidTr="0069370D">
        <w:trPr>
          <w:trHeight w:val="247"/>
          <w:ins w:id="175" w:author="Samuel Dent" w:date="2013-01-21T11:20:00Z"/>
        </w:trPr>
        <w:tc>
          <w:tcPr>
            <w:tcW w:w="2239" w:type="dxa"/>
            <w:tcBorders>
              <w:top w:val="single" w:sz="6" w:space="0" w:color="auto"/>
              <w:left w:val="single" w:sz="6" w:space="0" w:color="auto"/>
              <w:bottom w:val="single" w:sz="6" w:space="0" w:color="auto"/>
              <w:right w:val="single" w:sz="6" w:space="0" w:color="auto"/>
            </w:tcBorders>
            <w:hideMark/>
          </w:tcPr>
          <w:p w14:paraId="4967CDEB" w14:textId="77777777" w:rsidR="0069370D" w:rsidRDefault="0069370D">
            <w:pPr>
              <w:widowControl/>
              <w:autoSpaceDE w:val="0"/>
              <w:autoSpaceDN w:val="0"/>
              <w:adjustRightInd w:val="0"/>
              <w:spacing w:after="0" w:line="276" w:lineRule="auto"/>
              <w:jc w:val="center"/>
              <w:rPr>
                <w:ins w:id="176" w:author="Samuel Dent" w:date="2013-01-21T11:20:00Z"/>
                <w:rFonts w:ascii="Calibri" w:eastAsiaTheme="minorHAnsi" w:hAnsi="Calibri" w:cs="Calibri"/>
                <w:color w:val="000000"/>
                <w:szCs w:val="20"/>
              </w:rPr>
            </w:pPr>
            <w:ins w:id="177" w:author="Samuel Dent" w:date="2013-01-21T11:20:00Z">
              <w:r>
                <w:rPr>
                  <w:rFonts w:ascii="Calibri" w:eastAsiaTheme="minorHAnsi" w:hAnsi="Calibri" w:cs="Calibri"/>
                  <w:color w:val="000000"/>
                  <w:szCs w:val="20"/>
                </w:rPr>
                <w:t>&gt; 35 to ≤45</w:t>
              </w:r>
            </w:ins>
          </w:p>
        </w:tc>
        <w:tc>
          <w:tcPr>
            <w:tcW w:w="1231" w:type="dxa"/>
            <w:tcBorders>
              <w:top w:val="single" w:sz="6" w:space="0" w:color="auto"/>
              <w:left w:val="single" w:sz="6" w:space="0" w:color="auto"/>
              <w:bottom w:val="single" w:sz="6" w:space="0" w:color="auto"/>
              <w:right w:val="single" w:sz="6" w:space="0" w:color="auto"/>
            </w:tcBorders>
            <w:hideMark/>
          </w:tcPr>
          <w:p w14:paraId="2E537A40" w14:textId="77777777" w:rsidR="0069370D" w:rsidRDefault="0069370D">
            <w:pPr>
              <w:widowControl/>
              <w:autoSpaceDE w:val="0"/>
              <w:autoSpaceDN w:val="0"/>
              <w:adjustRightInd w:val="0"/>
              <w:spacing w:after="0" w:line="276" w:lineRule="auto"/>
              <w:jc w:val="center"/>
              <w:rPr>
                <w:ins w:id="178" w:author="Samuel Dent" w:date="2013-01-21T11:20:00Z"/>
                <w:rFonts w:ascii="Calibri" w:eastAsiaTheme="minorHAnsi" w:hAnsi="Calibri" w:cs="Calibri"/>
                <w:color w:val="000000"/>
                <w:szCs w:val="20"/>
              </w:rPr>
            </w:pPr>
            <w:ins w:id="179" w:author="Samuel Dent" w:date="2013-01-21T11:20:00Z">
              <w:r>
                <w:rPr>
                  <w:rFonts w:ascii="Calibri" w:eastAsiaTheme="minorHAnsi" w:hAnsi="Calibri" w:cs="Calibri"/>
                  <w:color w:val="000000"/>
                  <w:szCs w:val="20"/>
                </w:rPr>
                <w:t>40</w:t>
              </w:r>
            </w:ins>
          </w:p>
        </w:tc>
        <w:tc>
          <w:tcPr>
            <w:tcW w:w="1467" w:type="dxa"/>
            <w:tcBorders>
              <w:top w:val="single" w:sz="6" w:space="0" w:color="auto"/>
              <w:left w:val="single" w:sz="6" w:space="0" w:color="auto"/>
              <w:bottom w:val="single" w:sz="6" w:space="0" w:color="auto"/>
              <w:right w:val="single" w:sz="6" w:space="0" w:color="auto"/>
            </w:tcBorders>
            <w:hideMark/>
          </w:tcPr>
          <w:p w14:paraId="5385C6D6" w14:textId="77777777" w:rsidR="0069370D" w:rsidRDefault="0069370D">
            <w:pPr>
              <w:widowControl/>
              <w:autoSpaceDE w:val="0"/>
              <w:autoSpaceDN w:val="0"/>
              <w:adjustRightInd w:val="0"/>
              <w:spacing w:after="0" w:line="276" w:lineRule="auto"/>
              <w:jc w:val="center"/>
              <w:rPr>
                <w:ins w:id="180" w:author="Samuel Dent" w:date="2013-01-21T11:20:00Z"/>
                <w:rFonts w:ascii="Calibri" w:eastAsiaTheme="minorHAnsi" w:hAnsi="Calibri" w:cs="Calibri"/>
                <w:color w:val="000000"/>
                <w:szCs w:val="20"/>
              </w:rPr>
            </w:pPr>
            <w:ins w:id="181" w:author="Samuel Dent" w:date="2013-01-21T11:20:00Z">
              <w:r>
                <w:rPr>
                  <w:rFonts w:ascii="Calibri" w:eastAsiaTheme="minorHAnsi" w:hAnsi="Calibri" w:cs="Calibri"/>
                  <w:color w:val="000000"/>
                  <w:szCs w:val="20"/>
                </w:rPr>
                <w:t>1.3</w:t>
              </w:r>
            </w:ins>
          </w:p>
        </w:tc>
        <w:tc>
          <w:tcPr>
            <w:tcW w:w="1608" w:type="dxa"/>
            <w:tcBorders>
              <w:top w:val="single" w:sz="6" w:space="0" w:color="auto"/>
              <w:left w:val="single" w:sz="6" w:space="0" w:color="auto"/>
              <w:bottom w:val="single" w:sz="6" w:space="0" w:color="auto"/>
              <w:right w:val="single" w:sz="6" w:space="0" w:color="auto"/>
            </w:tcBorders>
            <w:hideMark/>
          </w:tcPr>
          <w:p w14:paraId="4E29D48F" w14:textId="77777777" w:rsidR="0069370D" w:rsidRDefault="0069370D">
            <w:pPr>
              <w:widowControl/>
              <w:autoSpaceDE w:val="0"/>
              <w:autoSpaceDN w:val="0"/>
              <w:adjustRightInd w:val="0"/>
              <w:spacing w:after="0" w:line="276" w:lineRule="auto"/>
              <w:jc w:val="center"/>
              <w:rPr>
                <w:ins w:id="182" w:author="Samuel Dent" w:date="2013-01-21T11:20:00Z"/>
                <w:rFonts w:ascii="Calibri" w:eastAsiaTheme="minorHAnsi" w:hAnsi="Calibri" w:cs="Calibri"/>
                <w:color w:val="000000"/>
                <w:szCs w:val="20"/>
              </w:rPr>
            </w:pPr>
            <w:ins w:id="183" w:author="Samuel Dent" w:date="2013-01-21T11:20:00Z">
              <w:r>
                <w:rPr>
                  <w:rFonts w:ascii="Calibri" w:eastAsiaTheme="minorHAnsi" w:hAnsi="Calibri" w:cs="Calibri"/>
                  <w:color w:val="000000"/>
                  <w:szCs w:val="20"/>
                </w:rPr>
                <w:t>1.5</w:t>
              </w:r>
            </w:ins>
          </w:p>
        </w:tc>
        <w:tc>
          <w:tcPr>
            <w:tcW w:w="1373" w:type="dxa"/>
            <w:tcBorders>
              <w:top w:val="single" w:sz="6" w:space="0" w:color="auto"/>
              <w:left w:val="single" w:sz="6" w:space="0" w:color="auto"/>
              <w:bottom w:val="single" w:sz="6" w:space="0" w:color="auto"/>
              <w:right w:val="single" w:sz="6" w:space="0" w:color="auto"/>
            </w:tcBorders>
            <w:hideMark/>
          </w:tcPr>
          <w:p w14:paraId="35CC6377" w14:textId="77777777" w:rsidR="0069370D" w:rsidRDefault="0069370D">
            <w:pPr>
              <w:widowControl/>
              <w:autoSpaceDE w:val="0"/>
              <w:autoSpaceDN w:val="0"/>
              <w:adjustRightInd w:val="0"/>
              <w:spacing w:after="0" w:line="276" w:lineRule="auto"/>
              <w:jc w:val="center"/>
              <w:rPr>
                <w:ins w:id="184" w:author="Samuel Dent" w:date="2013-01-21T11:20:00Z"/>
                <w:rFonts w:ascii="Calibri" w:eastAsiaTheme="minorHAnsi" w:hAnsi="Calibri" w:cs="Calibri"/>
                <w:color w:val="000000"/>
                <w:szCs w:val="20"/>
              </w:rPr>
            </w:pPr>
            <w:ins w:id="185" w:author="Samuel Dent" w:date="2013-01-21T11:20:00Z">
              <w:r>
                <w:rPr>
                  <w:rFonts w:ascii="Calibri" w:eastAsiaTheme="minorHAnsi" w:hAnsi="Calibri" w:cs="Calibri"/>
                  <w:color w:val="000000"/>
                  <w:szCs w:val="20"/>
                </w:rPr>
                <w:t>990</w:t>
              </w:r>
            </w:ins>
          </w:p>
        </w:tc>
        <w:tc>
          <w:tcPr>
            <w:tcW w:w="1466" w:type="dxa"/>
            <w:tcBorders>
              <w:top w:val="single" w:sz="6" w:space="0" w:color="auto"/>
              <w:left w:val="single" w:sz="6" w:space="0" w:color="auto"/>
              <w:bottom w:val="single" w:sz="6" w:space="0" w:color="auto"/>
              <w:right w:val="single" w:sz="6" w:space="0" w:color="auto"/>
            </w:tcBorders>
            <w:hideMark/>
          </w:tcPr>
          <w:p w14:paraId="7D10AD2F" w14:textId="77777777" w:rsidR="0069370D" w:rsidRDefault="0069370D">
            <w:pPr>
              <w:widowControl/>
              <w:autoSpaceDE w:val="0"/>
              <w:autoSpaceDN w:val="0"/>
              <w:adjustRightInd w:val="0"/>
              <w:spacing w:after="0" w:line="276" w:lineRule="auto"/>
              <w:jc w:val="center"/>
              <w:rPr>
                <w:ins w:id="186" w:author="Samuel Dent" w:date="2013-01-21T11:20:00Z"/>
                <w:rFonts w:ascii="Calibri" w:eastAsiaTheme="minorHAnsi" w:hAnsi="Calibri" w:cs="Calibri"/>
                <w:color w:val="000000"/>
                <w:szCs w:val="20"/>
              </w:rPr>
            </w:pPr>
            <w:ins w:id="187" w:author="Samuel Dent" w:date="2013-01-21T11:20:00Z">
              <w:r>
                <w:rPr>
                  <w:rFonts w:ascii="Calibri" w:eastAsiaTheme="minorHAnsi" w:hAnsi="Calibri" w:cs="Calibri"/>
                  <w:color w:val="000000"/>
                  <w:szCs w:val="20"/>
                </w:rPr>
                <w:t>858</w:t>
              </w:r>
            </w:ins>
          </w:p>
        </w:tc>
        <w:tc>
          <w:tcPr>
            <w:tcW w:w="1704" w:type="dxa"/>
            <w:tcBorders>
              <w:top w:val="single" w:sz="6" w:space="0" w:color="auto"/>
              <w:left w:val="single" w:sz="6" w:space="0" w:color="auto"/>
              <w:bottom w:val="single" w:sz="6" w:space="0" w:color="auto"/>
              <w:right w:val="single" w:sz="6" w:space="0" w:color="auto"/>
            </w:tcBorders>
            <w:hideMark/>
          </w:tcPr>
          <w:p w14:paraId="03D0E5EE" w14:textId="77777777" w:rsidR="0069370D" w:rsidRDefault="0069370D">
            <w:pPr>
              <w:widowControl/>
              <w:autoSpaceDE w:val="0"/>
              <w:autoSpaceDN w:val="0"/>
              <w:adjustRightInd w:val="0"/>
              <w:spacing w:after="0" w:line="276" w:lineRule="auto"/>
              <w:jc w:val="center"/>
              <w:rPr>
                <w:ins w:id="188" w:author="Samuel Dent" w:date="2013-01-21T11:20:00Z"/>
                <w:rFonts w:ascii="Calibri" w:eastAsiaTheme="minorHAnsi" w:hAnsi="Calibri" w:cs="Calibri"/>
                <w:color w:val="000000"/>
                <w:szCs w:val="20"/>
              </w:rPr>
            </w:pPr>
            <w:ins w:id="189" w:author="Samuel Dent" w:date="2013-01-21T11:20:00Z">
              <w:r>
                <w:rPr>
                  <w:rFonts w:ascii="Calibri" w:eastAsiaTheme="minorHAnsi" w:hAnsi="Calibri" w:cs="Calibri"/>
                  <w:color w:val="000000"/>
                  <w:szCs w:val="20"/>
                </w:rPr>
                <w:t>132</w:t>
              </w:r>
            </w:ins>
          </w:p>
        </w:tc>
      </w:tr>
      <w:tr w:rsidR="0069370D" w14:paraId="0BE8FC94" w14:textId="77777777" w:rsidTr="0069370D">
        <w:trPr>
          <w:trHeight w:val="247"/>
          <w:ins w:id="190" w:author="Samuel Dent" w:date="2013-01-21T11:20:00Z"/>
        </w:trPr>
        <w:tc>
          <w:tcPr>
            <w:tcW w:w="2239" w:type="dxa"/>
            <w:tcBorders>
              <w:top w:val="single" w:sz="6" w:space="0" w:color="auto"/>
              <w:left w:val="single" w:sz="6" w:space="0" w:color="auto"/>
              <w:bottom w:val="single" w:sz="6" w:space="0" w:color="auto"/>
              <w:right w:val="single" w:sz="6" w:space="0" w:color="auto"/>
            </w:tcBorders>
            <w:hideMark/>
          </w:tcPr>
          <w:p w14:paraId="3B692D16" w14:textId="77777777" w:rsidR="0069370D" w:rsidRDefault="0069370D">
            <w:pPr>
              <w:widowControl/>
              <w:autoSpaceDE w:val="0"/>
              <w:autoSpaceDN w:val="0"/>
              <w:adjustRightInd w:val="0"/>
              <w:spacing w:after="0" w:line="276" w:lineRule="auto"/>
              <w:jc w:val="center"/>
              <w:rPr>
                <w:ins w:id="191" w:author="Samuel Dent" w:date="2013-01-21T11:20:00Z"/>
                <w:rFonts w:ascii="Calibri" w:eastAsiaTheme="minorHAnsi" w:hAnsi="Calibri" w:cs="Calibri"/>
                <w:color w:val="000000"/>
                <w:szCs w:val="20"/>
              </w:rPr>
            </w:pPr>
            <w:ins w:id="192" w:author="Samuel Dent" w:date="2013-01-21T11:20:00Z">
              <w:r>
                <w:rPr>
                  <w:rFonts w:ascii="Calibri" w:eastAsiaTheme="minorHAnsi" w:hAnsi="Calibri" w:cs="Calibri"/>
                  <w:color w:val="000000"/>
                  <w:szCs w:val="20"/>
                </w:rPr>
                <w:t>&gt; 45 to ≤ 54</w:t>
              </w:r>
            </w:ins>
          </w:p>
        </w:tc>
        <w:tc>
          <w:tcPr>
            <w:tcW w:w="1231" w:type="dxa"/>
            <w:tcBorders>
              <w:top w:val="single" w:sz="6" w:space="0" w:color="auto"/>
              <w:left w:val="single" w:sz="6" w:space="0" w:color="auto"/>
              <w:bottom w:val="single" w:sz="6" w:space="0" w:color="auto"/>
              <w:right w:val="single" w:sz="6" w:space="0" w:color="auto"/>
            </w:tcBorders>
            <w:hideMark/>
          </w:tcPr>
          <w:p w14:paraId="4CF37757" w14:textId="77777777" w:rsidR="0069370D" w:rsidRDefault="0069370D">
            <w:pPr>
              <w:widowControl/>
              <w:autoSpaceDE w:val="0"/>
              <w:autoSpaceDN w:val="0"/>
              <w:adjustRightInd w:val="0"/>
              <w:spacing w:after="0" w:line="276" w:lineRule="auto"/>
              <w:jc w:val="center"/>
              <w:rPr>
                <w:ins w:id="193" w:author="Samuel Dent" w:date="2013-01-21T11:20:00Z"/>
                <w:rFonts w:ascii="Calibri" w:eastAsiaTheme="minorHAnsi" w:hAnsi="Calibri" w:cs="Calibri"/>
                <w:color w:val="000000"/>
                <w:szCs w:val="20"/>
              </w:rPr>
            </w:pPr>
            <w:ins w:id="194" w:author="Samuel Dent" w:date="2013-01-21T11:20:00Z">
              <w:r>
                <w:rPr>
                  <w:rFonts w:ascii="Calibri" w:eastAsiaTheme="minorHAnsi" w:hAnsi="Calibri" w:cs="Calibri"/>
                  <w:color w:val="000000"/>
                  <w:szCs w:val="20"/>
                </w:rPr>
                <w:t>50</w:t>
              </w:r>
            </w:ins>
          </w:p>
        </w:tc>
        <w:tc>
          <w:tcPr>
            <w:tcW w:w="1467" w:type="dxa"/>
            <w:tcBorders>
              <w:top w:val="single" w:sz="6" w:space="0" w:color="auto"/>
              <w:left w:val="single" w:sz="6" w:space="0" w:color="auto"/>
              <w:bottom w:val="single" w:sz="6" w:space="0" w:color="auto"/>
              <w:right w:val="single" w:sz="6" w:space="0" w:color="auto"/>
            </w:tcBorders>
            <w:hideMark/>
          </w:tcPr>
          <w:p w14:paraId="33361D9F" w14:textId="77777777" w:rsidR="0069370D" w:rsidRDefault="0069370D">
            <w:pPr>
              <w:widowControl/>
              <w:autoSpaceDE w:val="0"/>
              <w:autoSpaceDN w:val="0"/>
              <w:adjustRightInd w:val="0"/>
              <w:spacing w:after="0" w:line="276" w:lineRule="auto"/>
              <w:jc w:val="center"/>
              <w:rPr>
                <w:ins w:id="195" w:author="Samuel Dent" w:date="2013-01-21T11:20:00Z"/>
                <w:rFonts w:ascii="Calibri" w:eastAsiaTheme="minorHAnsi" w:hAnsi="Calibri" w:cs="Calibri"/>
                <w:color w:val="000000"/>
                <w:szCs w:val="20"/>
              </w:rPr>
            </w:pPr>
            <w:ins w:id="196" w:author="Samuel Dent" w:date="2013-01-21T11:20:00Z">
              <w:r>
                <w:rPr>
                  <w:rFonts w:ascii="Calibri" w:eastAsiaTheme="minorHAnsi" w:hAnsi="Calibri" w:cs="Calibri"/>
                  <w:color w:val="000000"/>
                  <w:szCs w:val="20"/>
                </w:rPr>
                <w:t>1.3</w:t>
              </w:r>
            </w:ins>
          </w:p>
        </w:tc>
        <w:tc>
          <w:tcPr>
            <w:tcW w:w="1608" w:type="dxa"/>
            <w:tcBorders>
              <w:top w:val="single" w:sz="6" w:space="0" w:color="auto"/>
              <w:left w:val="single" w:sz="6" w:space="0" w:color="auto"/>
              <w:bottom w:val="single" w:sz="6" w:space="0" w:color="auto"/>
              <w:right w:val="single" w:sz="6" w:space="0" w:color="auto"/>
            </w:tcBorders>
            <w:hideMark/>
          </w:tcPr>
          <w:p w14:paraId="3E1B2E82" w14:textId="77777777" w:rsidR="0069370D" w:rsidRDefault="0069370D">
            <w:pPr>
              <w:widowControl/>
              <w:autoSpaceDE w:val="0"/>
              <w:autoSpaceDN w:val="0"/>
              <w:adjustRightInd w:val="0"/>
              <w:spacing w:after="0" w:line="276" w:lineRule="auto"/>
              <w:jc w:val="center"/>
              <w:rPr>
                <w:ins w:id="197" w:author="Samuel Dent" w:date="2013-01-21T11:20:00Z"/>
                <w:rFonts w:ascii="Calibri" w:eastAsiaTheme="minorHAnsi" w:hAnsi="Calibri" w:cs="Calibri"/>
                <w:color w:val="000000"/>
                <w:szCs w:val="20"/>
              </w:rPr>
            </w:pPr>
            <w:ins w:id="198" w:author="Samuel Dent" w:date="2013-01-21T11:20:00Z">
              <w:r>
                <w:rPr>
                  <w:rFonts w:ascii="Calibri" w:eastAsiaTheme="minorHAnsi" w:hAnsi="Calibri" w:cs="Calibri"/>
                  <w:color w:val="000000"/>
                  <w:szCs w:val="20"/>
                </w:rPr>
                <w:t>1.6</w:t>
              </w:r>
            </w:ins>
          </w:p>
        </w:tc>
        <w:tc>
          <w:tcPr>
            <w:tcW w:w="1373" w:type="dxa"/>
            <w:tcBorders>
              <w:top w:val="single" w:sz="6" w:space="0" w:color="auto"/>
              <w:left w:val="single" w:sz="6" w:space="0" w:color="auto"/>
              <w:bottom w:val="single" w:sz="6" w:space="0" w:color="auto"/>
              <w:right w:val="single" w:sz="6" w:space="0" w:color="auto"/>
            </w:tcBorders>
            <w:hideMark/>
          </w:tcPr>
          <w:p w14:paraId="33D41196" w14:textId="77777777" w:rsidR="0069370D" w:rsidRDefault="0069370D">
            <w:pPr>
              <w:widowControl/>
              <w:autoSpaceDE w:val="0"/>
              <w:autoSpaceDN w:val="0"/>
              <w:adjustRightInd w:val="0"/>
              <w:spacing w:after="0" w:line="276" w:lineRule="auto"/>
              <w:jc w:val="center"/>
              <w:rPr>
                <w:ins w:id="199" w:author="Samuel Dent" w:date="2013-01-21T11:20:00Z"/>
                <w:rFonts w:ascii="Calibri" w:eastAsiaTheme="minorHAnsi" w:hAnsi="Calibri" w:cs="Calibri"/>
                <w:color w:val="000000"/>
                <w:szCs w:val="20"/>
              </w:rPr>
            </w:pPr>
            <w:ins w:id="200" w:author="Samuel Dent" w:date="2013-01-21T11:20:00Z">
              <w:r>
                <w:rPr>
                  <w:rFonts w:ascii="Calibri" w:eastAsiaTheme="minorHAnsi" w:hAnsi="Calibri" w:cs="Calibri"/>
                  <w:color w:val="000000"/>
                  <w:szCs w:val="20"/>
                </w:rPr>
                <w:t>1237</w:t>
              </w:r>
            </w:ins>
          </w:p>
        </w:tc>
        <w:tc>
          <w:tcPr>
            <w:tcW w:w="1466" w:type="dxa"/>
            <w:tcBorders>
              <w:top w:val="single" w:sz="6" w:space="0" w:color="auto"/>
              <w:left w:val="single" w:sz="6" w:space="0" w:color="auto"/>
              <w:bottom w:val="single" w:sz="6" w:space="0" w:color="auto"/>
              <w:right w:val="single" w:sz="6" w:space="0" w:color="auto"/>
            </w:tcBorders>
            <w:hideMark/>
          </w:tcPr>
          <w:p w14:paraId="69B37198" w14:textId="77777777" w:rsidR="0069370D" w:rsidRDefault="0069370D">
            <w:pPr>
              <w:widowControl/>
              <w:autoSpaceDE w:val="0"/>
              <w:autoSpaceDN w:val="0"/>
              <w:adjustRightInd w:val="0"/>
              <w:spacing w:after="0" w:line="276" w:lineRule="auto"/>
              <w:jc w:val="center"/>
              <w:rPr>
                <w:ins w:id="201" w:author="Samuel Dent" w:date="2013-01-21T11:20:00Z"/>
                <w:rFonts w:ascii="Calibri" w:eastAsiaTheme="minorHAnsi" w:hAnsi="Calibri" w:cs="Calibri"/>
                <w:color w:val="000000"/>
                <w:szCs w:val="20"/>
              </w:rPr>
            </w:pPr>
            <w:ins w:id="202" w:author="Samuel Dent" w:date="2013-01-21T11:20:00Z">
              <w:r>
                <w:rPr>
                  <w:rFonts w:ascii="Calibri" w:eastAsiaTheme="minorHAnsi" w:hAnsi="Calibri" w:cs="Calibri"/>
                  <w:color w:val="000000"/>
                  <w:szCs w:val="20"/>
                </w:rPr>
                <w:t>1005</w:t>
              </w:r>
            </w:ins>
          </w:p>
        </w:tc>
        <w:tc>
          <w:tcPr>
            <w:tcW w:w="1704" w:type="dxa"/>
            <w:tcBorders>
              <w:top w:val="single" w:sz="6" w:space="0" w:color="auto"/>
              <w:left w:val="single" w:sz="6" w:space="0" w:color="auto"/>
              <w:bottom w:val="single" w:sz="6" w:space="0" w:color="auto"/>
              <w:right w:val="single" w:sz="6" w:space="0" w:color="auto"/>
            </w:tcBorders>
            <w:hideMark/>
          </w:tcPr>
          <w:p w14:paraId="2419C6B6" w14:textId="77777777" w:rsidR="0069370D" w:rsidRDefault="0069370D">
            <w:pPr>
              <w:widowControl/>
              <w:autoSpaceDE w:val="0"/>
              <w:autoSpaceDN w:val="0"/>
              <w:adjustRightInd w:val="0"/>
              <w:spacing w:after="0" w:line="276" w:lineRule="auto"/>
              <w:jc w:val="center"/>
              <w:rPr>
                <w:ins w:id="203" w:author="Samuel Dent" w:date="2013-01-21T11:20:00Z"/>
                <w:rFonts w:ascii="Calibri" w:eastAsiaTheme="minorHAnsi" w:hAnsi="Calibri" w:cs="Calibri"/>
                <w:color w:val="000000"/>
                <w:szCs w:val="20"/>
              </w:rPr>
            </w:pPr>
            <w:ins w:id="204" w:author="Samuel Dent" w:date="2013-01-21T11:20:00Z">
              <w:r>
                <w:rPr>
                  <w:rFonts w:ascii="Calibri" w:eastAsiaTheme="minorHAnsi" w:hAnsi="Calibri" w:cs="Calibri"/>
                  <w:color w:val="000000"/>
                  <w:szCs w:val="20"/>
                </w:rPr>
                <w:t>232</w:t>
              </w:r>
            </w:ins>
          </w:p>
        </w:tc>
      </w:tr>
      <w:tr w:rsidR="0069370D" w14:paraId="74E430A8" w14:textId="77777777" w:rsidTr="0069370D">
        <w:trPr>
          <w:trHeight w:val="247"/>
          <w:ins w:id="205" w:author="Samuel Dent" w:date="2013-01-21T11:20:00Z"/>
        </w:trPr>
        <w:tc>
          <w:tcPr>
            <w:tcW w:w="2239" w:type="dxa"/>
            <w:tcBorders>
              <w:top w:val="single" w:sz="6" w:space="0" w:color="auto"/>
              <w:left w:val="single" w:sz="6" w:space="0" w:color="auto"/>
              <w:bottom w:val="single" w:sz="6" w:space="0" w:color="auto"/>
              <w:right w:val="single" w:sz="6" w:space="0" w:color="auto"/>
            </w:tcBorders>
            <w:hideMark/>
          </w:tcPr>
          <w:p w14:paraId="042E5FAF" w14:textId="77777777" w:rsidR="0069370D" w:rsidRDefault="0069370D">
            <w:pPr>
              <w:widowControl/>
              <w:autoSpaceDE w:val="0"/>
              <w:autoSpaceDN w:val="0"/>
              <w:adjustRightInd w:val="0"/>
              <w:spacing w:after="0" w:line="276" w:lineRule="auto"/>
              <w:jc w:val="center"/>
              <w:rPr>
                <w:ins w:id="206" w:author="Samuel Dent" w:date="2013-01-21T11:20:00Z"/>
                <w:rFonts w:ascii="Calibri" w:eastAsiaTheme="minorHAnsi" w:hAnsi="Calibri" w:cs="Calibri"/>
                <w:color w:val="000000"/>
                <w:szCs w:val="20"/>
              </w:rPr>
            </w:pPr>
            <w:ins w:id="207" w:author="Samuel Dent" w:date="2013-01-21T11:20:00Z">
              <w:r>
                <w:rPr>
                  <w:rFonts w:ascii="Calibri" w:eastAsiaTheme="minorHAnsi" w:hAnsi="Calibri" w:cs="Calibri"/>
                  <w:color w:val="000000"/>
                  <w:szCs w:val="20"/>
                </w:rPr>
                <w:t>&gt; 54 to ≤ 75</w:t>
              </w:r>
            </w:ins>
          </w:p>
        </w:tc>
        <w:tc>
          <w:tcPr>
            <w:tcW w:w="1231" w:type="dxa"/>
            <w:tcBorders>
              <w:top w:val="single" w:sz="6" w:space="0" w:color="auto"/>
              <w:left w:val="single" w:sz="6" w:space="0" w:color="auto"/>
              <w:bottom w:val="single" w:sz="6" w:space="0" w:color="auto"/>
              <w:right w:val="single" w:sz="6" w:space="0" w:color="auto"/>
            </w:tcBorders>
            <w:hideMark/>
          </w:tcPr>
          <w:p w14:paraId="02196C9B" w14:textId="77777777" w:rsidR="0069370D" w:rsidRDefault="0069370D">
            <w:pPr>
              <w:widowControl/>
              <w:autoSpaceDE w:val="0"/>
              <w:autoSpaceDN w:val="0"/>
              <w:adjustRightInd w:val="0"/>
              <w:spacing w:after="0" w:line="276" w:lineRule="auto"/>
              <w:jc w:val="center"/>
              <w:rPr>
                <w:ins w:id="208" w:author="Samuel Dent" w:date="2013-01-21T11:20:00Z"/>
                <w:rFonts w:ascii="Calibri" w:eastAsiaTheme="minorHAnsi" w:hAnsi="Calibri" w:cs="Calibri"/>
                <w:color w:val="000000"/>
                <w:szCs w:val="20"/>
              </w:rPr>
            </w:pPr>
            <w:ins w:id="209" w:author="Samuel Dent" w:date="2013-01-21T11:20:00Z">
              <w:r>
                <w:rPr>
                  <w:rFonts w:ascii="Calibri" w:eastAsiaTheme="minorHAnsi" w:hAnsi="Calibri" w:cs="Calibri"/>
                  <w:color w:val="000000"/>
                  <w:szCs w:val="20"/>
                </w:rPr>
                <w:t>65</w:t>
              </w:r>
            </w:ins>
          </w:p>
        </w:tc>
        <w:tc>
          <w:tcPr>
            <w:tcW w:w="1467" w:type="dxa"/>
            <w:tcBorders>
              <w:top w:val="single" w:sz="6" w:space="0" w:color="auto"/>
              <w:left w:val="single" w:sz="6" w:space="0" w:color="auto"/>
              <w:bottom w:val="single" w:sz="6" w:space="0" w:color="auto"/>
              <w:right w:val="single" w:sz="6" w:space="0" w:color="auto"/>
            </w:tcBorders>
            <w:hideMark/>
          </w:tcPr>
          <w:p w14:paraId="24683A58" w14:textId="77777777" w:rsidR="0069370D" w:rsidRDefault="0069370D">
            <w:pPr>
              <w:widowControl/>
              <w:autoSpaceDE w:val="0"/>
              <w:autoSpaceDN w:val="0"/>
              <w:adjustRightInd w:val="0"/>
              <w:spacing w:after="0" w:line="276" w:lineRule="auto"/>
              <w:jc w:val="center"/>
              <w:rPr>
                <w:ins w:id="210" w:author="Samuel Dent" w:date="2013-01-21T11:20:00Z"/>
                <w:rFonts w:ascii="Calibri" w:eastAsiaTheme="minorHAnsi" w:hAnsi="Calibri" w:cs="Calibri"/>
                <w:color w:val="000000"/>
                <w:szCs w:val="20"/>
              </w:rPr>
            </w:pPr>
            <w:ins w:id="211" w:author="Samuel Dent" w:date="2013-01-21T11:20:00Z">
              <w:r>
                <w:rPr>
                  <w:rFonts w:ascii="Calibri" w:eastAsiaTheme="minorHAnsi" w:hAnsi="Calibri" w:cs="Calibri"/>
                  <w:color w:val="000000"/>
                  <w:szCs w:val="20"/>
                </w:rPr>
                <w:t>1.5</w:t>
              </w:r>
            </w:ins>
          </w:p>
        </w:tc>
        <w:tc>
          <w:tcPr>
            <w:tcW w:w="1608" w:type="dxa"/>
            <w:tcBorders>
              <w:top w:val="single" w:sz="6" w:space="0" w:color="auto"/>
              <w:left w:val="single" w:sz="6" w:space="0" w:color="auto"/>
              <w:bottom w:val="single" w:sz="6" w:space="0" w:color="auto"/>
              <w:right w:val="single" w:sz="6" w:space="0" w:color="auto"/>
            </w:tcBorders>
            <w:hideMark/>
          </w:tcPr>
          <w:p w14:paraId="4D93191D" w14:textId="77777777" w:rsidR="0069370D" w:rsidRDefault="0069370D">
            <w:pPr>
              <w:widowControl/>
              <w:autoSpaceDE w:val="0"/>
              <w:autoSpaceDN w:val="0"/>
              <w:adjustRightInd w:val="0"/>
              <w:spacing w:after="0" w:line="276" w:lineRule="auto"/>
              <w:jc w:val="center"/>
              <w:rPr>
                <w:ins w:id="212" w:author="Samuel Dent" w:date="2013-01-21T11:20:00Z"/>
                <w:rFonts w:ascii="Calibri" w:eastAsiaTheme="minorHAnsi" w:hAnsi="Calibri" w:cs="Calibri"/>
                <w:color w:val="000000"/>
                <w:szCs w:val="20"/>
              </w:rPr>
            </w:pPr>
            <w:ins w:id="213" w:author="Samuel Dent" w:date="2013-01-21T11:20:00Z">
              <w:r>
                <w:rPr>
                  <w:rFonts w:ascii="Calibri" w:eastAsiaTheme="minorHAnsi" w:hAnsi="Calibri" w:cs="Calibri"/>
                  <w:color w:val="000000"/>
                  <w:szCs w:val="20"/>
                </w:rPr>
                <w:t>1.8</w:t>
              </w:r>
            </w:ins>
          </w:p>
        </w:tc>
        <w:tc>
          <w:tcPr>
            <w:tcW w:w="1373" w:type="dxa"/>
            <w:tcBorders>
              <w:top w:val="single" w:sz="6" w:space="0" w:color="auto"/>
              <w:left w:val="single" w:sz="6" w:space="0" w:color="auto"/>
              <w:bottom w:val="single" w:sz="6" w:space="0" w:color="auto"/>
              <w:right w:val="single" w:sz="6" w:space="0" w:color="auto"/>
            </w:tcBorders>
            <w:hideMark/>
          </w:tcPr>
          <w:p w14:paraId="1F374188" w14:textId="77777777" w:rsidR="0069370D" w:rsidRDefault="0069370D">
            <w:pPr>
              <w:widowControl/>
              <w:autoSpaceDE w:val="0"/>
              <w:autoSpaceDN w:val="0"/>
              <w:adjustRightInd w:val="0"/>
              <w:spacing w:after="0" w:line="276" w:lineRule="auto"/>
              <w:jc w:val="center"/>
              <w:rPr>
                <w:ins w:id="214" w:author="Samuel Dent" w:date="2013-01-21T11:20:00Z"/>
                <w:rFonts w:ascii="Calibri" w:eastAsiaTheme="minorHAnsi" w:hAnsi="Calibri" w:cs="Calibri"/>
                <w:color w:val="000000"/>
                <w:szCs w:val="20"/>
              </w:rPr>
            </w:pPr>
            <w:ins w:id="215" w:author="Samuel Dent" w:date="2013-01-21T11:20:00Z">
              <w:r>
                <w:rPr>
                  <w:rFonts w:ascii="Calibri" w:eastAsiaTheme="minorHAnsi" w:hAnsi="Calibri" w:cs="Calibri"/>
                  <w:color w:val="000000"/>
                  <w:szCs w:val="20"/>
                </w:rPr>
                <w:t>1394</w:t>
              </w:r>
            </w:ins>
          </w:p>
        </w:tc>
        <w:tc>
          <w:tcPr>
            <w:tcW w:w="1466" w:type="dxa"/>
            <w:tcBorders>
              <w:top w:val="single" w:sz="6" w:space="0" w:color="auto"/>
              <w:left w:val="single" w:sz="6" w:space="0" w:color="auto"/>
              <w:bottom w:val="single" w:sz="6" w:space="0" w:color="auto"/>
              <w:right w:val="single" w:sz="6" w:space="0" w:color="auto"/>
            </w:tcBorders>
            <w:hideMark/>
          </w:tcPr>
          <w:p w14:paraId="25D9C9A3" w14:textId="77777777" w:rsidR="0069370D" w:rsidRDefault="0069370D">
            <w:pPr>
              <w:widowControl/>
              <w:autoSpaceDE w:val="0"/>
              <w:autoSpaceDN w:val="0"/>
              <w:adjustRightInd w:val="0"/>
              <w:spacing w:after="0" w:line="276" w:lineRule="auto"/>
              <w:jc w:val="center"/>
              <w:rPr>
                <w:ins w:id="216" w:author="Samuel Dent" w:date="2013-01-21T11:20:00Z"/>
                <w:rFonts w:ascii="Calibri" w:eastAsiaTheme="minorHAnsi" w:hAnsi="Calibri" w:cs="Calibri"/>
                <w:color w:val="000000"/>
                <w:szCs w:val="20"/>
              </w:rPr>
            </w:pPr>
            <w:ins w:id="217" w:author="Samuel Dent" w:date="2013-01-21T11:20:00Z">
              <w:r>
                <w:rPr>
                  <w:rFonts w:ascii="Calibri" w:eastAsiaTheme="minorHAnsi" w:hAnsi="Calibri" w:cs="Calibri"/>
                  <w:color w:val="000000"/>
                  <w:szCs w:val="20"/>
                </w:rPr>
                <w:t>1161</w:t>
              </w:r>
            </w:ins>
          </w:p>
        </w:tc>
        <w:tc>
          <w:tcPr>
            <w:tcW w:w="1704" w:type="dxa"/>
            <w:tcBorders>
              <w:top w:val="single" w:sz="6" w:space="0" w:color="auto"/>
              <w:left w:val="single" w:sz="6" w:space="0" w:color="auto"/>
              <w:bottom w:val="single" w:sz="6" w:space="0" w:color="auto"/>
              <w:right w:val="single" w:sz="6" w:space="0" w:color="auto"/>
            </w:tcBorders>
            <w:hideMark/>
          </w:tcPr>
          <w:p w14:paraId="2F1933C7" w14:textId="77777777" w:rsidR="0069370D" w:rsidRDefault="0069370D">
            <w:pPr>
              <w:widowControl/>
              <w:autoSpaceDE w:val="0"/>
              <w:autoSpaceDN w:val="0"/>
              <w:adjustRightInd w:val="0"/>
              <w:spacing w:after="0" w:line="276" w:lineRule="auto"/>
              <w:jc w:val="center"/>
              <w:rPr>
                <w:ins w:id="218" w:author="Samuel Dent" w:date="2013-01-21T11:20:00Z"/>
                <w:rFonts w:ascii="Calibri" w:eastAsiaTheme="minorHAnsi" w:hAnsi="Calibri" w:cs="Calibri"/>
                <w:color w:val="000000"/>
                <w:szCs w:val="20"/>
              </w:rPr>
            </w:pPr>
            <w:ins w:id="219" w:author="Samuel Dent" w:date="2013-01-21T11:20:00Z">
              <w:r>
                <w:rPr>
                  <w:rFonts w:ascii="Calibri" w:eastAsiaTheme="minorHAnsi" w:hAnsi="Calibri" w:cs="Calibri"/>
                  <w:color w:val="000000"/>
                  <w:szCs w:val="20"/>
                </w:rPr>
                <w:t>232</w:t>
              </w:r>
            </w:ins>
          </w:p>
        </w:tc>
      </w:tr>
      <w:tr w:rsidR="0069370D" w14:paraId="0107008B" w14:textId="77777777" w:rsidTr="0069370D">
        <w:trPr>
          <w:trHeight w:val="247"/>
          <w:ins w:id="220" w:author="Samuel Dent" w:date="2013-01-21T11:20:00Z"/>
        </w:trPr>
        <w:tc>
          <w:tcPr>
            <w:tcW w:w="2239" w:type="dxa"/>
            <w:tcBorders>
              <w:top w:val="single" w:sz="6" w:space="0" w:color="auto"/>
              <w:left w:val="single" w:sz="6" w:space="0" w:color="auto"/>
              <w:bottom w:val="single" w:sz="6" w:space="0" w:color="auto"/>
              <w:right w:val="single" w:sz="6" w:space="0" w:color="auto"/>
            </w:tcBorders>
            <w:hideMark/>
          </w:tcPr>
          <w:p w14:paraId="712B954A" w14:textId="77777777" w:rsidR="0069370D" w:rsidRDefault="0069370D">
            <w:pPr>
              <w:widowControl/>
              <w:autoSpaceDE w:val="0"/>
              <w:autoSpaceDN w:val="0"/>
              <w:adjustRightInd w:val="0"/>
              <w:spacing w:after="0" w:line="276" w:lineRule="auto"/>
              <w:jc w:val="center"/>
              <w:rPr>
                <w:ins w:id="221" w:author="Samuel Dent" w:date="2013-01-21T11:20:00Z"/>
                <w:rFonts w:ascii="Calibri" w:eastAsiaTheme="minorHAnsi" w:hAnsi="Calibri" w:cs="Calibri"/>
                <w:color w:val="000000"/>
                <w:szCs w:val="20"/>
              </w:rPr>
            </w:pPr>
            <w:ins w:id="222" w:author="Samuel Dent" w:date="2013-01-21T11:20:00Z">
              <w:r>
                <w:rPr>
                  <w:rFonts w:ascii="Calibri" w:eastAsiaTheme="minorHAnsi" w:hAnsi="Calibri" w:cs="Calibri"/>
                  <w:color w:val="000000"/>
                  <w:szCs w:val="20"/>
                </w:rPr>
                <w:t>&gt; 75 to ≤ 185</w:t>
              </w:r>
            </w:ins>
          </w:p>
        </w:tc>
        <w:tc>
          <w:tcPr>
            <w:tcW w:w="1231" w:type="dxa"/>
            <w:tcBorders>
              <w:top w:val="single" w:sz="6" w:space="0" w:color="auto"/>
              <w:left w:val="single" w:sz="6" w:space="0" w:color="auto"/>
              <w:bottom w:val="single" w:sz="6" w:space="0" w:color="auto"/>
              <w:right w:val="single" w:sz="6" w:space="0" w:color="auto"/>
            </w:tcBorders>
            <w:hideMark/>
          </w:tcPr>
          <w:p w14:paraId="300B2641" w14:textId="77777777" w:rsidR="0069370D" w:rsidRDefault="0069370D">
            <w:pPr>
              <w:widowControl/>
              <w:autoSpaceDE w:val="0"/>
              <w:autoSpaceDN w:val="0"/>
              <w:adjustRightInd w:val="0"/>
              <w:spacing w:after="0" w:line="276" w:lineRule="auto"/>
              <w:jc w:val="center"/>
              <w:rPr>
                <w:ins w:id="223" w:author="Samuel Dent" w:date="2013-01-21T11:20:00Z"/>
                <w:rFonts w:ascii="Calibri" w:eastAsiaTheme="minorHAnsi" w:hAnsi="Calibri" w:cs="Calibri"/>
                <w:color w:val="000000"/>
                <w:szCs w:val="20"/>
              </w:rPr>
            </w:pPr>
            <w:ins w:id="224" w:author="Samuel Dent" w:date="2013-01-21T11:20:00Z">
              <w:r>
                <w:rPr>
                  <w:rFonts w:ascii="Calibri" w:eastAsiaTheme="minorHAnsi" w:hAnsi="Calibri" w:cs="Calibri"/>
                  <w:color w:val="000000"/>
                  <w:szCs w:val="20"/>
                </w:rPr>
                <w:t>130</w:t>
              </w:r>
            </w:ins>
          </w:p>
        </w:tc>
        <w:tc>
          <w:tcPr>
            <w:tcW w:w="1467" w:type="dxa"/>
            <w:tcBorders>
              <w:top w:val="single" w:sz="6" w:space="0" w:color="auto"/>
              <w:left w:val="single" w:sz="6" w:space="0" w:color="auto"/>
              <w:bottom w:val="single" w:sz="6" w:space="0" w:color="auto"/>
              <w:right w:val="single" w:sz="6" w:space="0" w:color="auto"/>
            </w:tcBorders>
            <w:hideMark/>
          </w:tcPr>
          <w:p w14:paraId="36C75485" w14:textId="77777777" w:rsidR="0069370D" w:rsidRDefault="0069370D">
            <w:pPr>
              <w:widowControl/>
              <w:autoSpaceDE w:val="0"/>
              <w:autoSpaceDN w:val="0"/>
              <w:adjustRightInd w:val="0"/>
              <w:spacing w:after="0" w:line="276" w:lineRule="auto"/>
              <w:jc w:val="center"/>
              <w:rPr>
                <w:ins w:id="225" w:author="Samuel Dent" w:date="2013-01-21T11:20:00Z"/>
                <w:rFonts w:ascii="Calibri" w:eastAsiaTheme="minorHAnsi" w:hAnsi="Calibri" w:cs="Calibri"/>
                <w:color w:val="000000"/>
                <w:szCs w:val="20"/>
              </w:rPr>
            </w:pPr>
            <w:ins w:id="226" w:author="Samuel Dent" w:date="2013-01-21T11:20:00Z">
              <w:r>
                <w:rPr>
                  <w:rFonts w:ascii="Calibri" w:eastAsiaTheme="minorHAnsi" w:hAnsi="Calibri" w:cs="Calibri"/>
                  <w:color w:val="000000"/>
                  <w:szCs w:val="20"/>
                </w:rPr>
                <w:t>2.25</w:t>
              </w:r>
            </w:ins>
          </w:p>
        </w:tc>
        <w:tc>
          <w:tcPr>
            <w:tcW w:w="1608" w:type="dxa"/>
            <w:tcBorders>
              <w:top w:val="single" w:sz="6" w:space="0" w:color="auto"/>
              <w:left w:val="single" w:sz="6" w:space="0" w:color="auto"/>
              <w:bottom w:val="single" w:sz="6" w:space="0" w:color="auto"/>
              <w:right w:val="single" w:sz="6" w:space="0" w:color="auto"/>
            </w:tcBorders>
            <w:hideMark/>
          </w:tcPr>
          <w:p w14:paraId="1802420B" w14:textId="77777777" w:rsidR="0069370D" w:rsidRDefault="0069370D">
            <w:pPr>
              <w:widowControl/>
              <w:autoSpaceDE w:val="0"/>
              <w:autoSpaceDN w:val="0"/>
              <w:adjustRightInd w:val="0"/>
              <w:spacing w:after="0" w:line="276" w:lineRule="auto"/>
              <w:jc w:val="center"/>
              <w:rPr>
                <w:ins w:id="227" w:author="Samuel Dent" w:date="2013-01-21T11:20:00Z"/>
                <w:rFonts w:ascii="Calibri" w:eastAsiaTheme="minorHAnsi" w:hAnsi="Calibri" w:cs="Calibri"/>
                <w:color w:val="000000"/>
                <w:szCs w:val="20"/>
              </w:rPr>
            </w:pPr>
            <w:ins w:id="228" w:author="Samuel Dent" w:date="2013-01-21T11:20:00Z">
              <w:r>
                <w:rPr>
                  <w:rFonts w:ascii="Calibri" w:eastAsiaTheme="minorHAnsi" w:hAnsi="Calibri" w:cs="Calibri"/>
                  <w:color w:val="000000"/>
                  <w:szCs w:val="20"/>
                </w:rPr>
                <w:t>2.5</w:t>
              </w:r>
            </w:ins>
          </w:p>
        </w:tc>
        <w:tc>
          <w:tcPr>
            <w:tcW w:w="1373" w:type="dxa"/>
            <w:tcBorders>
              <w:top w:val="single" w:sz="6" w:space="0" w:color="auto"/>
              <w:left w:val="single" w:sz="6" w:space="0" w:color="auto"/>
              <w:bottom w:val="single" w:sz="6" w:space="0" w:color="auto"/>
              <w:right w:val="single" w:sz="6" w:space="0" w:color="auto"/>
            </w:tcBorders>
            <w:hideMark/>
          </w:tcPr>
          <w:p w14:paraId="29AC5DAA" w14:textId="77777777" w:rsidR="0069370D" w:rsidRDefault="0069370D">
            <w:pPr>
              <w:widowControl/>
              <w:autoSpaceDE w:val="0"/>
              <w:autoSpaceDN w:val="0"/>
              <w:adjustRightInd w:val="0"/>
              <w:spacing w:after="0" w:line="276" w:lineRule="auto"/>
              <w:jc w:val="center"/>
              <w:rPr>
                <w:ins w:id="229" w:author="Samuel Dent" w:date="2013-01-21T11:20:00Z"/>
                <w:rFonts w:ascii="Calibri" w:eastAsiaTheme="minorHAnsi" w:hAnsi="Calibri" w:cs="Calibri"/>
                <w:color w:val="000000"/>
                <w:szCs w:val="20"/>
              </w:rPr>
            </w:pPr>
            <w:ins w:id="230" w:author="Samuel Dent" w:date="2013-01-21T11:20:00Z">
              <w:r>
                <w:rPr>
                  <w:rFonts w:ascii="Calibri" w:eastAsiaTheme="minorHAnsi" w:hAnsi="Calibri" w:cs="Calibri"/>
                  <w:color w:val="000000"/>
                  <w:szCs w:val="20"/>
                </w:rPr>
                <w:t>1858</w:t>
              </w:r>
            </w:ins>
          </w:p>
        </w:tc>
        <w:tc>
          <w:tcPr>
            <w:tcW w:w="1466" w:type="dxa"/>
            <w:tcBorders>
              <w:top w:val="single" w:sz="6" w:space="0" w:color="auto"/>
              <w:left w:val="single" w:sz="6" w:space="0" w:color="auto"/>
              <w:bottom w:val="single" w:sz="6" w:space="0" w:color="auto"/>
              <w:right w:val="single" w:sz="6" w:space="0" w:color="auto"/>
            </w:tcBorders>
            <w:hideMark/>
          </w:tcPr>
          <w:p w14:paraId="5492090A" w14:textId="77777777" w:rsidR="0069370D" w:rsidRDefault="0069370D">
            <w:pPr>
              <w:widowControl/>
              <w:autoSpaceDE w:val="0"/>
              <w:autoSpaceDN w:val="0"/>
              <w:adjustRightInd w:val="0"/>
              <w:spacing w:after="0" w:line="276" w:lineRule="auto"/>
              <w:jc w:val="center"/>
              <w:rPr>
                <w:ins w:id="231" w:author="Samuel Dent" w:date="2013-01-21T11:20:00Z"/>
                <w:rFonts w:ascii="Calibri" w:eastAsiaTheme="minorHAnsi" w:hAnsi="Calibri" w:cs="Calibri"/>
                <w:color w:val="000000"/>
                <w:szCs w:val="20"/>
              </w:rPr>
            </w:pPr>
            <w:ins w:id="232" w:author="Samuel Dent" w:date="2013-01-21T11:20:00Z">
              <w:r>
                <w:rPr>
                  <w:rFonts w:ascii="Calibri" w:eastAsiaTheme="minorHAnsi" w:hAnsi="Calibri" w:cs="Calibri"/>
                  <w:color w:val="000000"/>
                  <w:szCs w:val="20"/>
                </w:rPr>
                <w:t>1673</w:t>
              </w:r>
            </w:ins>
          </w:p>
        </w:tc>
        <w:tc>
          <w:tcPr>
            <w:tcW w:w="1704" w:type="dxa"/>
            <w:tcBorders>
              <w:top w:val="single" w:sz="6" w:space="0" w:color="auto"/>
              <w:left w:val="single" w:sz="6" w:space="0" w:color="auto"/>
              <w:bottom w:val="single" w:sz="6" w:space="0" w:color="auto"/>
              <w:right w:val="single" w:sz="6" w:space="0" w:color="auto"/>
            </w:tcBorders>
            <w:hideMark/>
          </w:tcPr>
          <w:p w14:paraId="0171AD03" w14:textId="77777777" w:rsidR="0069370D" w:rsidRDefault="0069370D">
            <w:pPr>
              <w:widowControl/>
              <w:autoSpaceDE w:val="0"/>
              <w:autoSpaceDN w:val="0"/>
              <w:adjustRightInd w:val="0"/>
              <w:spacing w:after="0" w:line="276" w:lineRule="auto"/>
              <w:jc w:val="center"/>
              <w:rPr>
                <w:ins w:id="233" w:author="Samuel Dent" w:date="2013-01-21T11:20:00Z"/>
                <w:rFonts w:ascii="Calibri" w:eastAsiaTheme="minorHAnsi" w:hAnsi="Calibri" w:cs="Calibri"/>
                <w:color w:val="000000"/>
                <w:szCs w:val="20"/>
              </w:rPr>
            </w:pPr>
            <w:ins w:id="234" w:author="Samuel Dent" w:date="2013-01-21T11:20:00Z">
              <w:r>
                <w:rPr>
                  <w:rFonts w:ascii="Calibri" w:eastAsiaTheme="minorHAnsi" w:hAnsi="Calibri" w:cs="Calibri"/>
                  <w:color w:val="000000"/>
                  <w:szCs w:val="20"/>
                </w:rPr>
                <w:t>186</w:t>
              </w:r>
            </w:ins>
          </w:p>
        </w:tc>
      </w:tr>
      <w:tr w:rsidR="0069370D" w14:paraId="62BC2ADC" w14:textId="77777777" w:rsidTr="0069370D">
        <w:trPr>
          <w:trHeight w:val="247"/>
          <w:ins w:id="235" w:author="Samuel Dent" w:date="2013-01-21T11:20:00Z"/>
        </w:trPr>
        <w:tc>
          <w:tcPr>
            <w:tcW w:w="2239" w:type="dxa"/>
            <w:tcBorders>
              <w:top w:val="single" w:sz="6" w:space="0" w:color="auto"/>
              <w:left w:val="single" w:sz="6" w:space="0" w:color="auto"/>
              <w:bottom w:val="single" w:sz="6" w:space="0" w:color="auto"/>
              <w:right w:val="single" w:sz="6" w:space="0" w:color="auto"/>
            </w:tcBorders>
            <w:hideMark/>
          </w:tcPr>
          <w:p w14:paraId="04AC8DAC" w14:textId="77777777" w:rsidR="0069370D" w:rsidRDefault="0069370D">
            <w:pPr>
              <w:widowControl/>
              <w:autoSpaceDE w:val="0"/>
              <w:autoSpaceDN w:val="0"/>
              <w:adjustRightInd w:val="0"/>
              <w:spacing w:after="0" w:line="276" w:lineRule="auto"/>
              <w:jc w:val="center"/>
              <w:rPr>
                <w:ins w:id="236" w:author="Samuel Dent" w:date="2013-01-21T11:20:00Z"/>
                <w:rFonts w:ascii="Calibri" w:eastAsiaTheme="minorHAnsi" w:hAnsi="Calibri" w:cs="Calibri"/>
                <w:color w:val="000000"/>
                <w:szCs w:val="20"/>
              </w:rPr>
            </w:pPr>
            <w:ins w:id="237" w:author="Samuel Dent" w:date="2013-01-21T11:20:00Z">
              <w:r>
                <w:rPr>
                  <w:rFonts w:ascii="Calibri" w:eastAsiaTheme="minorHAnsi" w:hAnsi="Calibri" w:cs="Calibri"/>
                  <w:color w:val="000000"/>
                  <w:szCs w:val="20"/>
                </w:rPr>
                <w:t>Average</w:t>
              </w:r>
            </w:ins>
          </w:p>
        </w:tc>
        <w:tc>
          <w:tcPr>
            <w:tcW w:w="1231" w:type="dxa"/>
            <w:tcBorders>
              <w:top w:val="single" w:sz="6" w:space="0" w:color="auto"/>
              <w:left w:val="single" w:sz="6" w:space="0" w:color="auto"/>
              <w:bottom w:val="single" w:sz="6" w:space="0" w:color="auto"/>
              <w:right w:val="single" w:sz="6" w:space="0" w:color="auto"/>
            </w:tcBorders>
            <w:hideMark/>
          </w:tcPr>
          <w:p w14:paraId="6AC3AECC" w14:textId="77777777" w:rsidR="0069370D" w:rsidRDefault="0069370D">
            <w:pPr>
              <w:widowControl/>
              <w:autoSpaceDE w:val="0"/>
              <w:autoSpaceDN w:val="0"/>
              <w:adjustRightInd w:val="0"/>
              <w:spacing w:after="0" w:line="276" w:lineRule="auto"/>
              <w:jc w:val="center"/>
              <w:rPr>
                <w:ins w:id="238" w:author="Samuel Dent" w:date="2013-01-21T11:20:00Z"/>
                <w:rFonts w:ascii="Calibri" w:eastAsiaTheme="minorHAnsi" w:hAnsi="Calibri" w:cs="Calibri"/>
                <w:color w:val="000000"/>
                <w:szCs w:val="20"/>
              </w:rPr>
            </w:pPr>
            <w:ins w:id="239" w:author="Samuel Dent" w:date="2013-01-21T11:20:00Z">
              <w:r>
                <w:rPr>
                  <w:rFonts w:ascii="Calibri" w:eastAsiaTheme="minorHAnsi" w:hAnsi="Calibri" w:cs="Calibri"/>
                  <w:color w:val="000000"/>
                  <w:szCs w:val="20"/>
                </w:rPr>
                <w:t>46</w:t>
              </w:r>
            </w:ins>
          </w:p>
        </w:tc>
        <w:tc>
          <w:tcPr>
            <w:tcW w:w="1467" w:type="dxa"/>
            <w:tcBorders>
              <w:top w:val="single" w:sz="6" w:space="0" w:color="auto"/>
              <w:left w:val="single" w:sz="6" w:space="0" w:color="auto"/>
              <w:bottom w:val="single" w:sz="6" w:space="0" w:color="auto"/>
              <w:right w:val="single" w:sz="6" w:space="0" w:color="auto"/>
            </w:tcBorders>
            <w:hideMark/>
          </w:tcPr>
          <w:p w14:paraId="7015B938" w14:textId="77777777" w:rsidR="0069370D" w:rsidRDefault="0069370D">
            <w:pPr>
              <w:widowControl/>
              <w:autoSpaceDE w:val="0"/>
              <w:autoSpaceDN w:val="0"/>
              <w:adjustRightInd w:val="0"/>
              <w:spacing w:after="0" w:line="276" w:lineRule="auto"/>
              <w:jc w:val="center"/>
              <w:rPr>
                <w:ins w:id="240" w:author="Samuel Dent" w:date="2013-01-21T11:20:00Z"/>
                <w:rFonts w:ascii="Calibri" w:eastAsiaTheme="minorHAnsi" w:hAnsi="Calibri" w:cs="Calibri"/>
                <w:color w:val="000000"/>
                <w:szCs w:val="20"/>
              </w:rPr>
            </w:pPr>
            <w:ins w:id="241" w:author="Samuel Dent" w:date="2013-01-21T11:20:00Z">
              <w:r>
                <w:rPr>
                  <w:rFonts w:ascii="Calibri" w:eastAsiaTheme="minorHAnsi" w:hAnsi="Calibri" w:cs="Calibri"/>
                  <w:color w:val="000000"/>
                  <w:szCs w:val="20"/>
                </w:rPr>
                <w:t>1.31</w:t>
              </w:r>
            </w:ins>
          </w:p>
        </w:tc>
        <w:tc>
          <w:tcPr>
            <w:tcW w:w="1608" w:type="dxa"/>
            <w:tcBorders>
              <w:top w:val="single" w:sz="6" w:space="0" w:color="auto"/>
              <w:left w:val="single" w:sz="6" w:space="0" w:color="auto"/>
              <w:bottom w:val="single" w:sz="6" w:space="0" w:color="auto"/>
              <w:right w:val="single" w:sz="6" w:space="0" w:color="auto"/>
            </w:tcBorders>
            <w:hideMark/>
          </w:tcPr>
          <w:p w14:paraId="0C6F9CC5" w14:textId="77777777" w:rsidR="0069370D" w:rsidRDefault="0069370D">
            <w:pPr>
              <w:widowControl/>
              <w:autoSpaceDE w:val="0"/>
              <w:autoSpaceDN w:val="0"/>
              <w:adjustRightInd w:val="0"/>
              <w:spacing w:after="0" w:line="276" w:lineRule="auto"/>
              <w:jc w:val="center"/>
              <w:rPr>
                <w:ins w:id="242" w:author="Samuel Dent" w:date="2013-01-21T11:20:00Z"/>
                <w:rFonts w:ascii="Calibri" w:eastAsiaTheme="minorHAnsi" w:hAnsi="Calibri" w:cs="Calibri"/>
                <w:color w:val="000000"/>
                <w:szCs w:val="20"/>
              </w:rPr>
            </w:pPr>
            <w:ins w:id="243" w:author="Samuel Dent" w:date="2013-01-21T11:20:00Z">
              <w:r>
                <w:rPr>
                  <w:rFonts w:ascii="Calibri" w:eastAsiaTheme="minorHAnsi" w:hAnsi="Calibri" w:cs="Calibri"/>
                  <w:color w:val="000000"/>
                  <w:szCs w:val="20"/>
                </w:rPr>
                <w:t>1.55</w:t>
              </w:r>
            </w:ins>
          </w:p>
        </w:tc>
        <w:tc>
          <w:tcPr>
            <w:tcW w:w="1373" w:type="dxa"/>
            <w:tcBorders>
              <w:top w:val="single" w:sz="6" w:space="0" w:color="auto"/>
              <w:left w:val="single" w:sz="6" w:space="0" w:color="auto"/>
              <w:bottom w:val="single" w:sz="6" w:space="0" w:color="auto"/>
              <w:right w:val="single" w:sz="6" w:space="0" w:color="auto"/>
            </w:tcBorders>
            <w:hideMark/>
          </w:tcPr>
          <w:p w14:paraId="30DDFBF9" w14:textId="77777777" w:rsidR="0069370D" w:rsidRDefault="0069370D">
            <w:pPr>
              <w:widowControl/>
              <w:autoSpaceDE w:val="0"/>
              <w:autoSpaceDN w:val="0"/>
              <w:adjustRightInd w:val="0"/>
              <w:spacing w:after="0" w:line="276" w:lineRule="auto"/>
              <w:jc w:val="center"/>
              <w:rPr>
                <w:ins w:id="244" w:author="Samuel Dent" w:date="2013-01-21T11:20:00Z"/>
                <w:rFonts w:ascii="Calibri" w:eastAsiaTheme="minorHAnsi" w:hAnsi="Calibri" w:cs="Calibri"/>
                <w:color w:val="000000"/>
                <w:szCs w:val="20"/>
              </w:rPr>
            </w:pPr>
            <w:ins w:id="245" w:author="Samuel Dent" w:date="2013-01-21T11:20:00Z">
              <w:r>
                <w:rPr>
                  <w:rFonts w:ascii="Calibri" w:eastAsiaTheme="minorHAnsi" w:hAnsi="Calibri" w:cs="Calibri"/>
                  <w:color w:val="000000"/>
                  <w:szCs w:val="20"/>
                </w:rPr>
                <w:t>1129</w:t>
              </w:r>
            </w:ins>
          </w:p>
        </w:tc>
        <w:tc>
          <w:tcPr>
            <w:tcW w:w="1466" w:type="dxa"/>
            <w:tcBorders>
              <w:top w:val="single" w:sz="6" w:space="0" w:color="auto"/>
              <w:left w:val="single" w:sz="6" w:space="0" w:color="auto"/>
              <w:bottom w:val="single" w:sz="6" w:space="0" w:color="auto"/>
              <w:right w:val="single" w:sz="6" w:space="0" w:color="auto"/>
            </w:tcBorders>
            <w:hideMark/>
          </w:tcPr>
          <w:p w14:paraId="4F184118" w14:textId="77777777" w:rsidR="0069370D" w:rsidRDefault="0069370D">
            <w:pPr>
              <w:widowControl/>
              <w:autoSpaceDE w:val="0"/>
              <w:autoSpaceDN w:val="0"/>
              <w:adjustRightInd w:val="0"/>
              <w:spacing w:after="0" w:line="276" w:lineRule="auto"/>
              <w:jc w:val="center"/>
              <w:rPr>
                <w:ins w:id="246" w:author="Samuel Dent" w:date="2013-01-21T11:20:00Z"/>
                <w:rFonts w:ascii="Calibri" w:eastAsiaTheme="minorHAnsi" w:hAnsi="Calibri" w:cs="Calibri"/>
                <w:color w:val="000000"/>
                <w:szCs w:val="20"/>
              </w:rPr>
            </w:pPr>
            <w:ins w:id="247" w:author="Samuel Dent" w:date="2013-01-21T11:20:00Z">
              <w:r>
                <w:rPr>
                  <w:rFonts w:ascii="Calibri" w:eastAsiaTheme="minorHAnsi" w:hAnsi="Calibri" w:cs="Calibri"/>
                  <w:color w:val="000000"/>
                  <w:szCs w:val="20"/>
                </w:rPr>
                <w:t>953</w:t>
              </w:r>
            </w:ins>
          </w:p>
        </w:tc>
        <w:tc>
          <w:tcPr>
            <w:tcW w:w="1704" w:type="dxa"/>
            <w:tcBorders>
              <w:top w:val="single" w:sz="6" w:space="0" w:color="auto"/>
              <w:left w:val="single" w:sz="6" w:space="0" w:color="auto"/>
              <w:bottom w:val="single" w:sz="6" w:space="0" w:color="auto"/>
              <w:right w:val="single" w:sz="6" w:space="0" w:color="auto"/>
            </w:tcBorders>
            <w:hideMark/>
          </w:tcPr>
          <w:p w14:paraId="7086140D" w14:textId="77777777" w:rsidR="0069370D" w:rsidRDefault="0069370D">
            <w:pPr>
              <w:widowControl/>
              <w:autoSpaceDE w:val="0"/>
              <w:autoSpaceDN w:val="0"/>
              <w:adjustRightInd w:val="0"/>
              <w:spacing w:after="0" w:line="276" w:lineRule="auto"/>
              <w:jc w:val="center"/>
              <w:rPr>
                <w:ins w:id="248" w:author="Samuel Dent" w:date="2013-01-21T11:20:00Z"/>
                <w:rFonts w:ascii="Calibri" w:eastAsiaTheme="minorHAnsi" w:hAnsi="Calibri" w:cs="Calibri"/>
                <w:color w:val="000000"/>
                <w:szCs w:val="20"/>
              </w:rPr>
            </w:pPr>
            <w:ins w:id="249" w:author="Samuel Dent" w:date="2013-01-21T11:20:00Z">
              <w:r>
                <w:rPr>
                  <w:rFonts w:ascii="Calibri" w:eastAsiaTheme="minorHAnsi" w:hAnsi="Calibri" w:cs="Calibri"/>
                  <w:color w:val="000000"/>
                  <w:szCs w:val="20"/>
                </w:rPr>
                <w:t>176</w:t>
              </w:r>
            </w:ins>
          </w:p>
        </w:tc>
      </w:tr>
    </w:tbl>
    <w:p w14:paraId="67C52897" w14:textId="77777777" w:rsidR="0069370D" w:rsidRDefault="0069370D" w:rsidP="0069370D">
      <w:pPr>
        <w:keepNext/>
        <w:rPr>
          <w:rFonts w:cstheme="minorHAnsi"/>
        </w:rPr>
      </w:pPr>
    </w:p>
    <w:tbl>
      <w:tblPr>
        <w:tblW w:w="6902" w:type="dxa"/>
        <w:tblInd w:w="108" w:type="dxa"/>
        <w:tblLook w:val="04A0" w:firstRow="1" w:lastRow="0" w:firstColumn="1" w:lastColumn="0" w:noHBand="0" w:noVBand="1"/>
      </w:tblPr>
      <w:tblGrid>
        <w:gridCol w:w="1576"/>
        <w:gridCol w:w="1454"/>
        <w:gridCol w:w="1444"/>
        <w:gridCol w:w="1556"/>
        <w:gridCol w:w="872"/>
      </w:tblGrid>
      <w:tr w:rsidR="0069370D" w14:paraId="77B6C67A" w14:textId="77777777" w:rsidTr="0069370D">
        <w:trPr>
          <w:trHeight w:val="330"/>
          <w:del w:id="250" w:author="Samuel Dent" w:date="2013-01-21T11:21:00Z"/>
        </w:trPr>
        <w:tc>
          <w:tcPr>
            <w:tcW w:w="1576" w:type="dxa"/>
            <w:noWrap/>
            <w:vAlign w:val="center"/>
          </w:tcPr>
          <w:p w14:paraId="11B30D90" w14:textId="77777777" w:rsidR="0069370D" w:rsidRDefault="0069370D" w:rsidP="0069370D">
            <w:pPr>
              <w:widowControl/>
              <w:spacing w:after="0"/>
              <w:jc w:val="left"/>
              <w:rPr>
                <w:del w:id="251" w:author="Samuel Dent" w:date="2013-01-21T11:21:00Z"/>
                <w:rFonts w:cs="Arial"/>
              </w:rPr>
            </w:pPr>
          </w:p>
        </w:tc>
        <w:tc>
          <w:tcPr>
            <w:tcW w:w="1454" w:type="dxa"/>
            <w:noWrap/>
            <w:vAlign w:val="center"/>
          </w:tcPr>
          <w:p w14:paraId="1D1C0596" w14:textId="77777777" w:rsidR="0069370D" w:rsidRDefault="0069370D" w:rsidP="0069370D">
            <w:pPr>
              <w:widowControl/>
              <w:spacing w:after="0"/>
              <w:jc w:val="left"/>
              <w:rPr>
                <w:del w:id="252" w:author="Samuel Dent" w:date="2013-01-21T11:21:00Z"/>
                <w:rFonts w:cs="Arial"/>
              </w:rPr>
            </w:pPr>
          </w:p>
        </w:tc>
        <w:tc>
          <w:tcPr>
            <w:tcW w:w="3872"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570F0EC7" w14:textId="77777777" w:rsidR="0069370D" w:rsidRDefault="0069370D" w:rsidP="0069370D">
            <w:pPr>
              <w:widowControl/>
              <w:spacing w:after="0"/>
              <w:jc w:val="left"/>
              <w:rPr>
                <w:del w:id="253" w:author="Samuel Dent" w:date="2013-01-21T11:21:00Z"/>
                <w:rFonts w:cstheme="minorHAnsi"/>
                <w:b/>
                <w:color w:val="FFFFFF" w:themeColor="background1"/>
              </w:rPr>
            </w:pPr>
            <w:del w:id="254" w:author="Samuel Dent" w:date="2013-01-21T11:21:00Z">
              <w:r>
                <w:rPr>
                  <w:rFonts w:cstheme="minorHAnsi"/>
                  <w:b/>
                  <w:color w:val="FFFFFF" w:themeColor="background1"/>
                </w:rPr>
                <w:delText>Annual kWh</w:delText>
              </w:r>
            </w:del>
          </w:p>
        </w:tc>
      </w:tr>
      <w:tr w:rsidR="0069370D" w14:paraId="1663C5BD" w14:textId="77777777" w:rsidTr="0069370D">
        <w:trPr>
          <w:trHeight w:val="285"/>
          <w:del w:id="255" w:author="Samuel Dent" w:date="2013-01-21T11:21:00Z"/>
        </w:trPr>
        <w:tc>
          <w:tcPr>
            <w:tcW w:w="157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39E91C86" w14:textId="77777777" w:rsidR="0069370D" w:rsidRDefault="0069370D" w:rsidP="0069370D">
            <w:pPr>
              <w:spacing w:after="0" w:line="276" w:lineRule="auto"/>
              <w:jc w:val="center"/>
              <w:rPr>
                <w:del w:id="256" w:author="Samuel Dent" w:date="2013-01-21T11:21:00Z"/>
                <w:rFonts w:cstheme="minorHAnsi"/>
                <w:b/>
                <w:color w:val="FFFFFF" w:themeColor="background1"/>
              </w:rPr>
            </w:pPr>
            <w:del w:id="257" w:author="Samuel Dent" w:date="2013-01-21T11:21:00Z">
              <w:r>
                <w:rPr>
                  <w:rFonts w:cstheme="minorHAnsi"/>
                  <w:b/>
                  <w:color w:val="FFFFFF" w:themeColor="background1"/>
                </w:rPr>
                <w:delText>Capacity</w:delText>
              </w:r>
            </w:del>
          </w:p>
          <w:p w14:paraId="3EF8113A" w14:textId="77777777" w:rsidR="0069370D" w:rsidRDefault="0069370D" w:rsidP="0069370D">
            <w:pPr>
              <w:widowControl/>
              <w:spacing w:after="0"/>
              <w:jc w:val="left"/>
              <w:rPr>
                <w:del w:id="258" w:author="Samuel Dent" w:date="2013-01-21T11:21:00Z"/>
                <w:rFonts w:cstheme="minorHAnsi"/>
                <w:b/>
                <w:color w:val="FFFFFF" w:themeColor="background1"/>
              </w:rPr>
            </w:pPr>
            <w:del w:id="259" w:author="Samuel Dent" w:date="2013-01-21T11:21:00Z">
              <w:r>
                <w:rPr>
                  <w:rFonts w:cstheme="minorHAnsi"/>
                  <w:b/>
                  <w:color w:val="FFFFFF" w:themeColor="background1"/>
                </w:rPr>
                <w:delText>(pints/day) Range</w:delText>
              </w:r>
            </w:del>
          </w:p>
        </w:tc>
        <w:tc>
          <w:tcPr>
            <w:tcW w:w="1454"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4DB9C206" w14:textId="77777777" w:rsidR="0069370D" w:rsidRDefault="0069370D" w:rsidP="0069370D">
            <w:pPr>
              <w:widowControl/>
              <w:spacing w:after="0"/>
              <w:jc w:val="left"/>
              <w:rPr>
                <w:del w:id="260" w:author="Samuel Dent" w:date="2013-01-21T11:21:00Z"/>
                <w:rFonts w:cstheme="minorHAnsi"/>
                <w:b/>
                <w:color w:val="FFFFFF" w:themeColor="background1"/>
              </w:rPr>
            </w:pPr>
            <w:del w:id="261" w:author="Samuel Dent" w:date="2013-01-21T11:21:00Z">
              <w:r>
                <w:rPr>
                  <w:rFonts w:cstheme="minorHAnsi"/>
                  <w:b/>
                  <w:color w:val="FFFFFF" w:themeColor="background1"/>
                </w:rPr>
                <w:delText>Avg Capacity</w:delText>
              </w:r>
            </w:del>
          </w:p>
        </w:tc>
        <w:tc>
          <w:tcPr>
            <w:tcW w:w="1444"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6A5545DB" w14:textId="77777777" w:rsidR="0069370D" w:rsidRDefault="0069370D" w:rsidP="0069370D">
            <w:pPr>
              <w:widowControl/>
              <w:spacing w:after="0"/>
              <w:jc w:val="left"/>
              <w:rPr>
                <w:del w:id="262" w:author="Samuel Dent" w:date="2013-01-21T11:21:00Z"/>
                <w:rFonts w:cstheme="minorHAnsi"/>
                <w:b/>
                <w:color w:val="FFFFFF" w:themeColor="background1"/>
              </w:rPr>
            </w:pPr>
            <w:del w:id="263" w:author="Samuel Dent" w:date="2013-01-21T11:21:00Z">
              <w:r>
                <w:rPr>
                  <w:rFonts w:cstheme="minorHAnsi"/>
                  <w:b/>
                  <w:color w:val="FFFFFF" w:themeColor="background1"/>
                </w:rPr>
                <w:delText>ENERGY STAR</w:delText>
              </w:r>
            </w:del>
          </w:p>
        </w:tc>
        <w:tc>
          <w:tcPr>
            <w:tcW w:w="155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6465CF0E" w14:textId="77777777" w:rsidR="0069370D" w:rsidRDefault="0069370D" w:rsidP="0069370D">
            <w:pPr>
              <w:widowControl/>
              <w:spacing w:after="0"/>
              <w:jc w:val="left"/>
              <w:rPr>
                <w:del w:id="264" w:author="Samuel Dent" w:date="2013-01-21T11:21:00Z"/>
                <w:rFonts w:cstheme="minorHAnsi"/>
                <w:b/>
                <w:color w:val="FFFFFF" w:themeColor="background1"/>
              </w:rPr>
            </w:pPr>
            <w:del w:id="265" w:author="Samuel Dent" w:date="2013-01-21T11:21:00Z">
              <w:r>
                <w:rPr>
                  <w:rFonts w:cstheme="minorHAnsi"/>
                  <w:b/>
                  <w:color w:val="FFFFFF" w:themeColor="background1"/>
                </w:rPr>
                <w:delText>Federal Standard</w:delText>
              </w:r>
            </w:del>
          </w:p>
        </w:tc>
        <w:tc>
          <w:tcPr>
            <w:tcW w:w="872"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30C52687" w14:textId="77777777" w:rsidR="0069370D" w:rsidRDefault="0069370D" w:rsidP="0069370D">
            <w:pPr>
              <w:widowControl/>
              <w:spacing w:after="0"/>
              <w:jc w:val="left"/>
              <w:rPr>
                <w:del w:id="266" w:author="Samuel Dent" w:date="2013-01-21T11:21:00Z"/>
                <w:rFonts w:cstheme="minorHAnsi"/>
                <w:b/>
                <w:color w:val="FFFFFF" w:themeColor="background1"/>
              </w:rPr>
            </w:pPr>
            <w:del w:id="267" w:author="Samuel Dent" w:date="2013-01-21T11:21:00Z">
              <w:r>
                <w:rPr>
                  <w:rFonts w:cstheme="minorHAnsi"/>
                  <w:b/>
                  <w:color w:val="FFFFFF" w:themeColor="background1"/>
                </w:rPr>
                <w:delText>Savings</w:delText>
              </w:r>
            </w:del>
          </w:p>
        </w:tc>
      </w:tr>
      <w:tr w:rsidR="0069370D" w14:paraId="74CDD43B" w14:textId="77777777" w:rsidTr="0069370D">
        <w:trPr>
          <w:trHeight w:val="285"/>
          <w:del w:id="268" w:author="Samuel Dent" w:date="2013-01-21T11:21:00Z"/>
        </w:trPr>
        <w:tc>
          <w:tcPr>
            <w:tcW w:w="1576" w:type="dxa"/>
            <w:tcBorders>
              <w:top w:val="nil"/>
              <w:left w:val="single" w:sz="4" w:space="0" w:color="auto"/>
              <w:bottom w:val="single" w:sz="4" w:space="0" w:color="auto"/>
              <w:right w:val="single" w:sz="4" w:space="0" w:color="auto"/>
            </w:tcBorders>
            <w:noWrap/>
            <w:vAlign w:val="center"/>
            <w:hideMark/>
          </w:tcPr>
          <w:p w14:paraId="0CA59C16" w14:textId="77777777" w:rsidR="0069370D" w:rsidRDefault="0069370D" w:rsidP="0069370D">
            <w:pPr>
              <w:widowControl/>
              <w:spacing w:after="0"/>
              <w:jc w:val="left"/>
              <w:rPr>
                <w:del w:id="269" w:author="Samuel Dent" w:date="2013-01-21T11:21:00Z"/>
                <w:rFonts w:cs="Arial"/>
              </w:rPr>
            </w:pPr>
            <w:del w:id="270" w:author="Samuel Dent" w:date="2013-01-21T11:21:00Z">
              <w:r>
                <w:delText>≤25</w:delText>
              </w:r>
            </w:del>
          </w:p>
        </w:tc>
        <w:tc>
          <w:tcPr>
            <w:tcW w:w="1454" w:type="dxa"/>
            <w:tcBorders>
              <w:top w:val="nil"/>
              <w:left w:val="nil"/>
              <w:bottom w:val="single" w:sz="4" w:space="0" w:color="auto"/>
              <w:right w:val="single" w:sz="4" w:space="0" w:color="auto"/>
            </w:tcBorders>
            <w:noWrap/>
            <w:vAlign w:val="center"/>
            <w:hideMark/>
          </w:tcPr>
          <w:p w14:paraId="4861A2DA" w14:textId="77777777" w:rsidR="0069370D" w:rsidRDefault="0069370D" w:rsidP="0069370D">
            <w:pPr>
              <w:widowControl/>
              <w:spacing w:after="0"/>
              <w:jc w:val="left"/>
              <w:rPr>
                <w:del w:id="271" w:author="Samuel Dent" w:date="2013-01-21T11:21:00Z"/>
                <w:rFonts w:cs="Arial"/>
              </w:rPr>
            </w:pPr>
            <w:del w:id="272" w:author="Samuel Dent" w:date="2013-01-21T11:21:00Z">
              <w:r>
                <w:delText>22.4</w:delText>
              </w:r>
            </w:del>
          </w:p>
        </w:tc>
        <w:tc>
          <w:tcPr>
            <w:tcW w:w="1444" w:type="dxa"/>
            <w:tcBorders>
              <w:top w:val="nil"/>
              <w:left w:val="nil"/>
              <w:bottom w:val="single" w:sz="4" w:space="0" w:color="auto"/>
              <w:right w:val="single" w:sz="4" w:space="0" w:color="auto"/>
            </w:tcBorders>
            <w:noWrap/>
            <w:vAlign w:val="center"/>
            <w:hideMark/>
          </w:tcPr>
          <w:p w14:paraId="64B15B23" w14:textId="77777777" w:rsidR="0069370D" w:rsidRDefault="0069370D" w:rsidP="0069370D">
            <w:pPr>
              <w:widowControl/>
              <w:spacing w:after="0"/>
              <w:jc w:val="left"/>
              <w:rPr>
                <w:del w:id="273" w:author="Samuel Dent" w:date="2013-01-21T11:21:00Z"/>
                <w:rFonts w:cs="Arial"/>
              </w:rPr>
            </w:pPr>
            <w:del w:id="274" w:author="Samuel Dent" w:date="2013-01-21T11:21:00Z">
              <w:r>
                <w:delText>596</w:delText>
              </w:r>
            </w:del>
          </w:p>
        </w:tc>
        <w:tc>
          <w:tcPr>
            <w:tcW w:w="1556" w:type="dxa"/>
            <w:tcBorders>
              <w:top w:val="nil"/>
              <w:left w:val="nil"/>
              <w:bottom w:val="single" w:sz="4" w:space="0" w:color="auto"/>
              <w:right w:val="single" w:sz="4" w:space="0" w:color="auto"/>
            </w:tcBorders>
            <w:noWrap/>
            <w:vAlign w:val="center"/>
            <w:hideMark/>
          </w:tcPr>
          <w:p w14:paraId="030234AC" w14:textId="77777777" w:rsidR="0069370D" w:rsidRDefault="0069370D" w:rsidP="0069370D">
            <w:pPr>
              <w:widowControl/>
              <w:spacing w:after="0"/>
              <w:jc w:val="left"/>
              <w:rPr>
                <w:del w:id="275" w:author="Samuel Dent" w:date="2013-01-21T11:21:00Z"/>
                <w:rFonts w:cs="Arial"/>
              </w:rPr>
            </w:pPr>
            <w:del w:id="276" w:author="Samuel Dent" w:date="2013-01-21T11:21:00Z">
              <w:r>
                <w:delText>650</w:delText>
              </w:r>
            </w:del>
          </w:p>
        </w:tc>
        <w:tc>
          <w:tcPr>
            <w:tcW w:w="872" w:type="dxa"/>
            <w:tcBorders>
              <w:top w:val="nil"/>
              <w:left w:val="nil"/>
              <w:bottom w:val="single" w:sz="4" w:space="0" w:color="auto"/>
              <w:right w:val="single" w:sz="4" w:space="0" w:color="auto"/>
            </w:tcBorders>
            <w:noWrap/>
            <w:vAlign w:val="center"/>
            <w:hideMark/>
          </w:tcPr>
          <w:p w14:paraId="06AB4DA1" w14:textId="77777777" w:rsidR="0069370D" w:rsidRDefault="0069370D" w:rsidP="0069370D">
            <w:pPr>
              <w:widowControl/>
              <w:spacing w:after="0"/>
              <w:jc w:val="left"/>
              <w:rPr>
                <w:del w:id="277" w:author="Samuel Dent" w:date="2013-01-21T11:21:00Z"/>
                <w:rFonts w:cs="Arial"/>
              </w:rPr>
            </w:pPr>
            <w:del w:id="278" w:author="Samuel Dent" w:date="2013-01-21T11:21:00Z">
              <w:r>
                <w:delText>54</w:delText>
              </w:r>
            </w:del>
          </w:p>
        </w:tc>
      </w:tr>
      <w:tr w:rsidR="0069370D" w14:paraId="2A823B11" w14:textId="77777777" w:rsidTr="0069370D">
        <w:trPr>
          <w:trHeight w:val="285"/>
          <w:del w:id="279" w:author="Samuel Dent" w:date="2013-01-21T11:21:00Z"/>
        </w:trPr>
        <w:tc>
          <w:tcPr>
            <w:tcW w:w="1576" w:type="dxa"/>
            <w:tcBorders>
              <w:top w:val="nil"/>
              <w:left w:val="single" w:sz="4" w:space="0" w:color="auto"/>
              <w:bottom w:val="single" w:sz="4" w:space="0" w:color="auto"/>
              <w:right w:val="single" w:sz="4" w:space="0" w:color="auto"/>
            </w:tcBorders>
            <w:noWrap/>
            <w:vAlign w:val="center"/>
            <w:hideMark/>
          </w:tcPr>
          <w:p w14:paraId="1753DBDC" w14:textId="77777777" w:rsidR="0069370D" w:rsidRDefault="0069370D" w:rsidP="0069370D">
            <w:pPr>
              <w:widowControl/>
              <w:spacing w:after="0"/>
              <w:jc w:val="left"/>
              <w:rPr>
                <w:del w:id="280" w:author="Samuel Dent" w:date="2013-01-21T11:21:00Z"/>
                <w:rFonts w:cs="Arial"/>
              </w:rPr>
            </w:pPr>
            <w:del w:id="281" w:author="Samuel Dent" w:date="2013-01-21T11:21:00Z">
              <w:r>
                <w:delText>&gt; 25 to ≤35</w:delText>
              </w:r>
            </w:del>
          </w:p>
        </w:tc>
        <w:tc>
          <w:tcPr>
            <w:tcW w:w="1454" w:type="dxa"/>
            <w:tcBorders>
              <w:top w:val="nil"/>
              <w:left w:val="nil"/>
              <w:bottom w:val="single" w:sz="4" w:space="0" w:color="auto"/>
              <w:right w:val="single" w:sz="4" w:space="0" w:color="auto"/>
            </w:tcBorders>
            <w:noWrap/>
            <w:vAlign w:val="center"/>
            <w:hideMark/>
          </w:tcPr>
          <w:p w14:paraId="07263F7F" w14:textId="77777777" w:rsidR="0069370D" w:rsidRDefault="0069370D" w:rsidP="0069370D">
            <w:pPr>
              <w:widowControl/>
              <w:spacing w:after="0"/>
              <w:jc w:val="left"/>
              <w:rPr>
                <w:del w:id="282" w:author="Samuel Dent" w:date="2013-01-21T11:21:00Z"/>
                <w:rFonts w:cs="Arial"/>
              </w:rPr>
            </w:pPr>
            <w:del w:id="283" w:author="Samuel Dent" w:date="2013-01-21T11:21:00Z">
              <w:r>
                <w:delText>30</w:delText>
              </w:r>
            </w:del>
          </w:p>
        </w:tc>
        <w:tc>
          <w:tcPr>
            <w:tcW w:w="1444" w:type="dxa"/>
            <w:tcBorders>
              <w:top w:val="nil"/>
              <w:left w:val="nil"/>
              <w:bottom w:val="single" w:sz="4" w:space="0" w:color="auto"/>
              <w:right w:val="single" w:sz="4" w:space="0" w:color="auto"/>
            </w:tcBorders>
            <w:noWrap/>
            <w:vAlign w:val="center"/>
            <w:hideMark/>
          </w:tcPr>
          <w:p w14:paraId="615EA3EE" w14:textId="77777777" w:rsidR="0069370D" w:rsidRDefault="0069370D" w:rsidP="0069370D">
            <w:pPr>
              <w:widowControl/>
              <w:spacing w:after="0"/>
              <w:jc w:val="left"/>
              <w:rPr>
                <w:del w:id="284" w:author="Samuel Dent" w:date="2013-01-21T11:21:00Z"/>
                <w:rFonts w:cs="Arial"/>
              </w:rPr>
            </w:pPr>
            <w:del w:id="285" w:author="Samuel Dent" w:date="2013-01-21T11:21:00Z">
              <w:r>
                <w:delText>684</w:delText>
              </w:r>
            </w:del>
          </w:p>
        </w:tc>
        <w:tc>
          <w:tcPr>
            <w:tcW w:w="1556" w:type="dxa"/>
            <w:tcBorders>
              <w:top w:val="nil"/>
              <w:left w:val="nil"/>
              <w:bottom w:val="single" w:sz="4" w:space="0" w:color="auto"/>
              <w:right w:val="single" w:sz="4" w:space="0" w:color="auto"/>
            </w:tcBorders>
            <w:noWrap/>
            <w:vAlign w:val="center"/>
            <w:hideMark/>
          </w:tcPr>
          <w:p w14:paraId="06C3D587" w14:textId="77777777" w:rsidR="0069370D" w:rsidRDefault="0069370D" w:rsidP="0069370D">
            <w:pPr>
              <w:widowControl/>
              <w:spacing w:after="0"/>
              <w:jc w:val="left"/>
              <w:rPr>
                <w:del w:id="286" w:author="Samuel Dent" w:date="2013-01-21T11:21:00Z"/>
                <w:rFonts w:cs="Arial"/>
              </w:rPr>
            </w:pPr>
            <w:del w:id="287" w:author="Samuel Dent" w:date="2013-01-21T11:21:00Z">
              <w:r>
                <w:delText>802</w:delText>
              </w:r>
            </w:del>
          </w:p>
        </w:tc>
        <w:tc>
          <w:tcPr>
            <w:tcW w:w="872" w:type="dxa"/>
            <w:tcBorders>
              <w:top w:val="nil"/>
              <w:left w:val="nil"/>
              <w:bottom w:val="single" w:sz="4" w:space="0" w:color="auto"/>
              <w:right w:val="single" w:sz="4" w:space="0" w:color="auto"/>
            </w:tcBorders>
            <w:noWrap/>
            <w:vAlign w:val="center"/>
            <w:hideMark/>
          </w:tcPr>
          <w:p w14:paraId="21E35D62" w14:textId="77777777" w:rsidR="0069370D" w:rsidRDefault="0069370D" w:rsidP="0069370D">
            <w:pPr>
              <w:widowControl/>
              <w:spacing w:after="0"/>
              <w:jc w:val="left"/>
              <w:rPr>
                <w:del w:id="288" w:author="Samuel Dent" w:date="2013-01-21T11:21:00Z"/>
                <w:rFonts w:cs="Arial"/>
              </w:rPr>
            </w:pPr>
            <w:del w:id="289" w:author="Samuel Dent" w:date="2013-01-21T11:21:00Z">
              <w:r>
                <w:delText>117</w:delText>
              </w:r>
            </w:del>
          </w:p>
        </w:tc>
      </w:tr>
      <w:tr w:rsidR="0069370D" w14:paraId="14F3B518" w14:textId="77777777" w:rsidTr="0069370D">
        <w:trPr>
          <w:trHeight w:val="285"/>
          <w:del w:id="290" w:author="Samuel Dent" w:date="2013-01-21T11:21:00Z"/>
        </w:trPr>
        <w:tc>
          <w:tcPr>
            <w:tcW w:w="1576" w:type="dxa"/>
            <w:tcBorders>
              <w:top w:val="nil"/>
              <w:left w:val="single" w:sz="4" w:space="0" w:color="auto"/>
              <w:bottom w:val="single" w:sz="4" w:space="0" w:color="auto"/>
              <w:right w:val="single" w:sz="4" w:space="0" w:color="auto"/>
            </w:tcBorders>
            <w:noWrap/>
            <w:vAlign w:val="center"/>
            <w:hideMark/>
          </w:tcPr>
          <w:p w14:paraId="6120B312" w14:textId="77777777" w:rsidR="0069370D" w:rsidRDefault="0069370D" w:rsidP="0069370D">
            <w:pPr>
              <w:widowControl/>
              <w:spacing w:after="0"/>
              <w:jc w:val="left"/>
              <w:rPr>
                <w:del w:id="291" w:author="Samuel Dent" w:date="2013-01-21T11:21:00Z"/>
                <w:rFonts w:cs="Arial"/>
              </w:rPr>
            </w:pPr>
            <w:del w:id="292" w:author="Samuel Dent" w:date="2013-01-21T11:21:00Z">
              <w:r>
                <w:delText>&gt; 35 to ≤45</w:delText>
              </w:r>
            </w:del>
          </w:p>
        </w:tc>
        <w:tc>
          <w:tcPr>
            <w:tcW w:w="1454" w:type="dxa"/>
            <w:tcBorders>
              <w:top w:val="nil"/>
              <w:left w:val="nil"/>
              <w:bottom w:val="single" w:sz="4" w:space="0" w:color="auto"/>
              <w:right w:val="single" w:sz="4" w:space="0" w:color="auto"/>
            </w:tcBorders>
            <w:noWrap/>
            <w:vAlign w:val="center"/>
            <w:hideMark/>
          </w:tcPr>
          <w:p w14:paraId="3E82A6B6" w14:textId="77777777" w:rsidR="0069370D" w:rsidRDefault="0069370D" w:rsidP="0069370D">
            <w:pPr>
              <w:widowControl/>
              <w:spacing w:after="0"/>
              <w:jc w:val="left"/>
              <w:rPr>
                <w:del w:id="293" w:author="Samuel Dent" w:date="2013-01-21T11:21:00Z"/>
                <w:rFonts w:cs="Arial"/>
              </w:rPr>
            </w:pPr>
            <w:del w:id="294" w:author="Samuel Dent" w:date="2013-01-21T11:21:00Z">
              <w:r>
                <w:delText>40</w:delText>
              </w:r>
            </w:del>
          </w:p>
        </w:tc>
        <w:tc>
          <w:tcPr>
            <w:tcW w:w="1444" w:type="dxa"/>
            <w:tcBorders>
              <w:top w:val="nil"/>
              <w:left w:val="nil"/>
              <w:bottom w:val="single" w:sz="4" w:space="0" w:color="auto"/>
              <w:right w:val="single" w:sz="4" w:space="0" w:color="auto"/>
            </w:tcBorders>
            <w:noWrap/>
            <w:vAlign w:val="center"/>
            <w:hideMark/>
          </w:tcPr>
          <w:p w14:paraId="3542608C" w14:textId="77777777" w:rsidR="0069370D" w:rsidRDefault="0069370D" w:rsidP="0069370D">
            <w:pPr>
              <w:widowControl/>
              <w:spacing w:after="0"/>
              <w:jc w:val="left"/>
              <w:rPr>
                <w:del w:id="295" w:author="Samuel Dent" w:date="2013-01-21T11:21:00Z"/>
                <w:rFonts w:cs="Arial"/>
              </w:rPr>
            </w:pPr>
            <w:del w:id="296" w:author="Samuel Dent" w:date="2013-01-21T11:21:00Z">
              <w:r>
                <w:delText>851</w:delText>
              </w:r>
            </w:del>
          </w:p>
        </w:tc>
        <w:tc>
          <w:tcPr>
            <w:tcW w:w="1556" w:type="dxa"/>
            <w:tcBorders>
              <w:top w:val="nil"/>
              <w:left w:val="nil"/>
              <w:bottom w:val="single" w:sz="4" w:space="0" w:color="auto"/>
              <w:right w:val="single" w:sz="4" w:space="0" w:color="auto"/>
            </w:tcBorders>
            <w:noWrap/>
            <w:vAlign w:val="center"/>
            <w:hideMark/>
          </w:tcPr>
          <w:p w14:paraId="4E7E98D3" w14:textId="77777777" w:rsidR="0069370D" w:rsidRDefault="0069370D" w:rsidP="0069370D">
            <w:pPr>
              <w:widowControl/>
              <w:spacing w:after="0"/>
              <w:jc w:val="left"/>
              <w:rPr>
                <w:del w:id="297" w:author="Samuel Dent" w:date="2013-01-21T11:21:00Z"/>
                <w:rFonts w:cs="Arial"/>
              </w:rPr>
            </w:pPr>
            <w:del w:id="298" w:author="Samuel Dent" w:date="2013-01-21T11:21:00Z">
              <w:r>
                <w:delText>1064</w:delText>
              </w:r>
            </w:del>
          </w:p>
        </w:tc>
        <w:tc>
          <w:tcPr>
            <w:tcW w:w="872" w:type="dxa"/>
            <w:tcBorders>
              <w:top w:val="nil"/>
              <w:left w:val="nil"/>
              <w:bottom w:val="single" w:sz="4" w:space="0" w:color="auto"/>
              <w:right w:val="single" w:sz="4" w:space="0" w:color="auto"/>
            </w:tcBorders>
            <w:noWrap/>
            <w:vAlign w:val="center"/>
            <w:hideMark/>
          </w:tcPr>
          <w:p w14:paraId="69B9B8CE" w14:textId="77777777" w:rsidR="0069370D" w:rsidRDefault="0069370D" w:rsidP="0069370D">
            <w:pPr>
              <w:widowControl/>
              <w:spacing w:after="0"/>
              <w:jc w:val="left"/>
              <w:rPr>
                <w:del w:id="299" w:author="Samuel Dent" w:date="2013-01-21T11:21:00Z"/>
                <w:rFonts w:cs="Arial"/>
              </w:rPr>
            </w:pPr>
            <w:del w:id="300" w:author="Samuel Dent" w:date="2013-01-21T11:21:00Z">
              <w:r>
                <w:delText>213</w:delText>
              </w:r>
            </w:del>
          </w:p>
        </w:tc>
      </w:tr>
      <w:tr w:rsidR="0069370D" w14:paraId="4C6E8435" w14:textId="77777777" w:rsidTr="0069370D">
        <w:trPr>
          <w:trHeight w:val="285"/>
          <w:del w:id="301" w:author="Samuel Dent" w:date="2013-01-21T11:21:00Z"/>
        </w:trPr>
        <w:tc>
          <w:tcPr>
            <w:tcW w:w="1576" w:type="dxa"/>
            <w:tcBorders>
              <w:top w:val="nil"/>
              <w:left w:val="single" w:sz="4" w:space="0" w:color="auto"/>
              <w:bottom w:val="single" w:sz="4" w:space="0" w:color="auto"/>
              <w:right w:val="single" w:sz="4" w:space="0" w:color="auto"/>
            </w:tcBorders>
            <w:noWrap/>
            <w:vAlign w:val="center"/>
            <w:hideMark/>
          </w:tcPr>
          <w:p w14:paraId="64770FAA" w14:textId="77777777" w:rsidR="0069370D" w:rsidRDefault="0069370D" w:rsidP="0069370D">
            <w:pPr>
              <w:widowControl/>
              <w:spacing w:after="0"/>
              <w:jc w:val="left"/>
              <w:rPr>
                <w:del w:id="302" w:author="Samuel Dent" w:date="2013-01-21T11:21:00Z"/>
                <w:rFonts w:cs="Arial"/>
              </w:rPr>
            </w:pPr>
            <w:del w:id="303" w:author="Samuel Dent" w:date="2013-01-21T11:21:00Z">
              <w:r>
                <w:delText>&gt; 45 to ≤ 54</w:delText>
              </w:r>
            </w:del>
          </w:p>
        </w:tc>
        <w:tc>
          <w:tcPr>
            <w:tcW w:w="1454" w:type="dxa"/>
            <w:tcBorders>
              <w:top w:val="nil"/>
              <w:left w:val="nil"/>
              <w:bottom w:val="single" w:sz="4" w:space="0" w:color="auto"/>
              <w:right w:val="single" w:sz="4" w:space="0" w:color="auto"/>
            </w:tcBorders>
            <w:noWrap/>
            <w:vAlign w:val="center"/>
            <w:hideMark/>
          </w:tcPr>
          <w:p w14:paraId="46A0E491" w14:textId="77777777" w:rsidR="0069370D" w:rsidRDefault="0069370D" w:rsidP="0069370D">
            <w:pPr>
              <w:widowControl/>
              <w:spacing w:after="0"/>
              <w:jc w:val="left"/>
              <w:rPr>
                <w:del w:id="304" w:author="Samuel Dent" w:date="2013-01-21T11:21:00Z"/>
                <w:rFonts w:cs="Arial"/>
              </w:rPr>
            </w:pPr>
            <w:del w:id="305" w:author="Samuel Dent" w:date="2013-01-21T11:21:00Z">
              <w:r>
                <w:delText>49.5</w:delText>
              </w:r>
            </w:del>
          </w:p>
        </w:tc>
        <w:tc>
          <w:tcPr>
            <w:tcW w:w="1444" w:type="dxa"/>
            <w:tcBorders>
              <w:top w:val="nil"/>
              <w:left w:val="nil"/>
              <w:bottom w:val="single" w:sz="4" w:space="0" w:color="auto"/>
              <w:right w:val="single" w:sz="4" w:space="0" w:color="auto"/>
            </w:tcBorders>
            <w:noWrap/>
            <w:vAlign w:val="center"/>
            <w:hideMark/>
          </w:tcPr>
          <w:p w14:paraId="256D7987" w14:textId="77777777" w:rsidR="0069370D" w:rsidRDefault="0069370D" w:rsidP="0069370D">
            <w:pPr>
              <w:widowControl/>
              <w:spacing w:after="0"/>
              <w:jc w:val="left"/>
              <w:rPr>
                <w:del w:id="306" w:author="Samuel Dent" w:date="2013-01-21T11:21:00Z"/>
                <w:rFonts w:cs="Arial"/>
              </w:rPr>
            </w:pPr>
            <w:del w:id="307" w:author="Samuel Dent" w:date="2013-01-21T11:21:00Z">
              <w:r>
                <w:delText>988</w:delText>
              </w:r>
            </w:del>
          </w:p>
        </w:tc>
        <w:tc>
          <w:tcPr>
            <w:tcW w:w="1556" w:type="dxa"/>
            <w:tcBorders>
              <w:top w:val="nil"/>
              <w:left w:val="nil"/>
              <w:bottom w:val="single" w:sz="4" w:space="0" w:color="auto"/>
              <w:right w:val="single" w:sz="4" w:space="0" w:color="auto"/>
            </w:tcBorders>
            <w:noWrap/>
            <w:vAlign w:val="center"/>
            <w:hideMark/>
          </w:tcPr>
          <w:p w14:paraId="73DBE444" w14:textId="77777777" w:rsidR="0069370D" w:rsidRDefault="0069370D" w:rsidP="0069370D">
            <w:pPr>
              <w:widowControl/>
              <w:spacing w:after="0"/>
              <w:jc w:val="left"/>
              <w:rPr>
                <w:del w:id="308" w:author="Samuel Dent" w:date="2013-01-21T11:21:00Z"/>
                <w:rFonts w:cs="Arial"/>
              </w:rPr>
            </w:pPr>
            <w:del w:id="309" w:author="Samuel Dent" w:date="2013-01-21T11:21:00Z">
              <w:r>
                <w:delText>1285</w:delText>
              </w:r>
            </w:del>
          </w:p>
        </w:tc>
        <w:tc>
          <w:tcPr>
            <w:tcW w:w="872" w:type="dxa"/>
            <w:tcBorders>
              <w:top w:val="nil"/>
              <w:left w:val="nil"/>
              <w:bottom w:val="single" w:sz="4" w:space="0" w:color="auto"/>
              <w:right w:val="single" w:sz="4" w:space="0" w:color="auto"/>
            </w:tcBorders>
            <w:noWrap/>
            <w:vAlign w:val="center"/>
            <w:hideMark/>
          </w:tcPr>
          <w:p w14:paraId="55D0F5B2" w14:textId="77777777" w:rsidR="0069370D" w:rsidRDefault="0069370D" w:rsidP="0069370D">
            <w:pPr>
              <w:widowControl/>
              <w:spacing w:after="0"/>
              <w:jc w:val="left"/>
              <w:rPr>
                <w:del w:id="310" w:author="Samuel Dent" w:date="2013-01-21T11:21:00Z"/>
                <w:rFonts w:cs="Arial"/>
              </w:rPr>
            </w:pPr>
            <w:del w:id="311" w:author="Samuel Dent" w:date="2013-01-21T11:21:00Z">
              <w:r>
                <w:delText>297</w:delText>
              </w:r>
            </w:del>
          </w:p>
        </w:tc>
      </w:tr>
      <w:tr w:rsidR="0069370D" w14:paraId="7B2B0D0B" w14:textId="77777777" w:rsidTr="0069370D">
        <w:trPr>
          <w:trHeight w:val="285"/>
          <w:del w:id="312" w:author="Samuel Dent" w:date="2013-01-21T11:21:00Z"/>
        </w:trPr>
        <w:tc>
          <w:tcPr>
            <w:tcW w:w="1576" w:type="dxa"/>
            <w:tcBorders>
              <w:top w:val="nil"/>
              <w:left w:val="single" w:sz="4" w:space="0" w:color="auto"/>
              <w:bottom w:val="single" w:sz="4" w:space="0" w:color="auto"/>
              <w:right w:val="single" w:sz="4" w:space="0" w:color="auto"/>
            </w:tcBorders>
            <w:noWrap/>
            <w:vAlign w:val="center"/>
            <w:hideMark/>
          </w:tcPr>
          <w:p w14:paraId="46D2B73A" w14:textId="77777777" w:rsidR="0069370D" w:rsidRDefault="0069370D" w:rsidP="0069370D">
            <w:pPr>
              <w:widowControl/>
              <w:spacing w:after="0"/>
              <w:jc w:val="left"/>
              <w:rPr>
                <w:del w:id="313" w:author="Samuel Dent" w:date="2013-01-21T11:21:00Z"/>
                <w:rFonts w:cs="Arial"/>
              </w:rPr>
            </w:pPr>
            <w:del w:id="314" w:author="Samuel Dent" w:date="2013-01-21T11:21:00Z">
              <w:r>
                <w:delText>&gt; 54 to ≤ 75</w:delText>
              </w:r>
            </w:del>
          </w:p>
        </w:tc>
        <w:tc>
          <w:tcPr>
            <w:tcW w:w="1454" w:type="dxa"/>
            <w:tcBorders>
              <w:top w:val="nil"/>
              <w:left w:val="nil"/>
              <w:bottom w:val="single" w:sz="4" w:space="0" w:color="auto"/>
              <w:right w:val="single" w:sz="4" w:space="0" w:color="auto"/>
            </w:tcBorders>
            <w:noWrap/>
            <w:vAlign w:val="center"/>
            <w:hideMark/>
          </w:tcPr>
          <w:p w14:paraId="1CCBFAF9" w14:textId="77777777" w:rsidR="0069370D" w:rsidRDefault="0069370D" w:rsidP="0069370D">
            <w:pPr>
              <w:widowControl/>
              <w:spacing w:after="0"/>
              <w:jc w:val="left"/>
              <w:rPr>
                <w:del w:id="315" w:author="Samuel Dent" w:date="2013-01-21T11:21:00Z"/>
                <w:rFonts w:cs="Arial"/>
              </w:rPr>
            </w:pPr>
            <w:del w:id="316" w:author="Samuel Dent" w:date="2013-01-21T11:21:00Z">
              <w:r>
                <w:delText>64.5</w:delText>
              </w:r>
            </w:del>
          </w:p>
        </w:tc>
        <w:tc>
          <w:tcPr>
            <w:tcW w:w="1444" w:type="dxa"/>
            <w:tcBorders>
              <w:top w:val="nil"/>
              <w:left w:val="nil"/>
              <w:bottom w:val="single" w:sz="4" w:space="0" w:color="auto"/>
              <w:right w:val="single" w:sz="4" w:space="0" w:color="auto"/>
            </w:tcBorders>
            <w:noWrap/>
            <w:vAlign w:val="center"/>
            <w:hideMark/>
          </w:tcPr>
          <w:p w14:paraId="5867E032" w14:textId="77777777" w:rsidR="0069370D" w:rsidRDefault="0069370D" w:rsidP="0069370D">
            <w:pPr>
              <w:widowControl/>
              <w:spacing w:after="0"/>
              <w:jc w:val="left"/>
              <w:rPr>
                <w:del w:id="317" w:author="Samuel Dent" w:date="2013-01-21T11:21:00Z"/>
                <w:rFonts w:cs="Arial"/>
              </w:rPr>
            </w:pPr>
            <w:del w:id="318" w:author="Samuel Dent" w:date="2013-01-21T11:21:00Z">
              <w:r>
                <w:delText>1144</w:delText>
              </w:r>
            </w:del>
          </w:p>
        </w:tc>
        <w:tc>
          <w:tcPr>
            <w:tcW w:w="1556" w:type="dxa"/>
            <w:tcBorders>
              <w:top w:val="nil"/>
              <w:left w:val="nil"/>
              <w:bottom w:val="single" w:sz="4" w:space="0" w:color="auto"/>
              <w:right w:val="single" w:sz="4" w:space="0" w:color="auto"/>
            </w:tcBorders>
            <w:noWrap/>
            <w:vAlign w:val="center"/>
            <w:hideMark/>
          </w:tcPr>
          <w:p w14:paraId="2410D1C8" w14:textId="77777777" w:rsidR="0069370D" w:rsidRDefault="0069370D" w:rsidP="0069370D">
            <w:pPr>
              <w:widowControl/>
              <w:spacing w:after="0"/>
              <w:jc w:val="left"/>
              <w:rPr>
                <w:del w:id="319" w:author="Samuel Dent" w:date="2013-01-21T11:21:00Z"/>
                <w:rFonts w:cs="Arial"/>
              </w:rPr>
            </w:pPr>
            <w:del w:id="320" w:author="Samuel Dent" w:date="2013-01-21T11:21:00Z">
              <w:r>
                <w:delText>1329</w:delText>
              </w:r>
            </w:del>
          </w:p>
        </w:tc>
        <w:tc>
          <w:tcPr>
            <w:tcW w:w="872" w:type="dxa"/>
            <w:tcBorders>
              <w:top w:val="nil"/>
              <w:left w:val="nil"/>
              <w:bottom w:val="single" w:sz="4" w:space="0" w:color="auto"/>
              <w:right w:val="single" w:sz="4" w:space="0" w:color="auto"/>
            </w:tcBorders>
            <w:noWrap/>
            <w:vAlign w:val="center"/>
            <w:hideMark/>
          </w:tcPr>
          <w:p w14:paraId="344CA38C" w14:textId="77777777" w:rsidR="0069370D" w:rsidRDefault="0069370D" w:rsidP="0069370D">
            <w:pPr>
              <w:widowControl/>
              <w:spacing w:after="0"/>
              <w:jc w:val="left"/>
              <w:rPr>
                <w:del w:id="321" w:author="Samuel Dent" w:date="2013-01-21T11:21:00Z"/>
                <w:rFonts w:cs="Arial"/>
              </w:rPr>
            </w:pPr>
            <w:del w:id="322" w:author="Samuel Dent" w:date="2013-01-21T11:21:00Z">
              <w:r>
                <w:delText>185</w:delText>
              </w:r>
            </w:del>
          </w:p>
        </w:tc>
      </w:tr>
      <w:tr w:rsidR="0069370D" w14:paraId="0BFD1F83" w14:textId="77777777" w:rsidTr="0069370D">
        <w:trPr>
          <w:trHeight w:val="285"/>
          <w:del w:id="323" w:author="Samuel Dent" w:date="2013-01-21T11:21:00Z"/>
        </w:trPr>
        <w:tc>
          <w:tcPr>
            <w:tcW w:w="1576" w:type="dxa"/>
            <w:tcBorders>
              <w:top w:val="nil"/>
              <w:left w:val="single" w:sz="4" w:space="0" w:color="auto"/>
              <w:bottom w:val="single" w:sz="4" w:space="0" w:color="auto"/>
              <w:right w:val="single" w:sz="4" w:space="0" w:color="auto"/>
            </w:tcBorders>
            <w:noWrap/>
            <w:vAlign w:val="center"/>
            <w:hideMark/>
          </w:tcPr>
          <w:p w14:paraId="3DA0615F" w14:textId="77777777" w:rsidR="0069370D" w:rsidRDefault="0069370D" w:rsidP="0069370D">
            <w:pPr>
              <w:widowControl/>
              <w:spacing w:after="0"/>
              <w:jc w:val="left"/>
              <w:rPr>
                <w:del w:id="324" w:author="Samuel Dent" w:date="2013-01-21T11:21:00Z"/>
                <w:rFonts w:cs="Arial"/>
              </w:rPr>
            </w:pPr>
            <w:del w:id="325" w:author="Samuel Dent" w:date="2013-01-21T11:21:00Z">
              <w:r>
                <w:delText>&gt; 75 to ≤ 185</w:delText>
              </w:r>
            </w:del>
          </w:p>
        </w:tc>
        <w:tc>
          <w:tcPr>
            <w:tcW w:w="1454" w:type="dxa"/>
            <w:tcBorders>
              <w:top w:val="nil"/>
              <w:left w:val="nil"/>
              <w:bottom w:val="single" w:sz="4" w:space="0" w:color="auto"/>
              <w:right w:val="single" w:sz="4" w:space="0" w:color="auto"/>
            </w:tcBorders>
            <w:noWrap/>
            <w:vAlign w:val="center"/>
            <w:hideMark/>
          </w:tcPr>
          <w:p w14:paraId="4CC45573" w14:textId="77777777" w:rsidR="0069370D" w:rsidRDefault="0069370D" w:rsidP="0069370D">
            <w:pPr>
              <w:widowControl/>
              <w:spacing w:after="0"/>
              <w:jc w:val="left"/>
              <w:rPr>
                <w:del w:id="326" w:author="Samuel Dent" w:date="2013-01-21T11:21:00Z"/>
                <w:rFonts w:cs="Arial"/>
              </w:rPr>
            </w:pPr>
            <w:del w:id="327" w:author="Samuel Dent" w:date="2013-01-21T11:21:00Z">
              <w:r>
                <w:delText>92.8</w:delText>
              </w:r>
            </w:del>
          </w:p>
        </w:tc>
        <w:tc>
          <w:tcPr>
            <w:tcW w:w="1444" w:type="dxa"/>
            <w:tcBorders>
              <w:top w:val="nil"/>
              <w:left w:val="nil"/>
              <w:bottom w:val="single" w:sz="4" w:space="0" w:color="auto"/>
              <w:right w:val="single" w:sz="4" w:space="0" w:color="auto"/>
            </w:tcBorders>
            <w:noWrap/>
            <w:vAlign w:val="center"/>
            <w:hideMark/>
          </w:tcPr>
          <w:p w14:paraId="230EF1C0" w14:textId="77777777" w:rsidR="0069370D" w:rsidRDefault="0069370D" w:rsidP="0069370D">
            <w:pPr>
              <w:widowControl/>
              <w:spacing w:after="0"/>
              <w:jc w:val="left"/>
              <w:rPr>
                <w:del w:id="328" w:author="Samuel Dent" w:date="2013-01-21T11:21:00Z"/>
                <w:rFonts w:cs="Arial"/>
              </w:rPr>
            </w:pPr>
            <w:del w:id="329" w:author="Samuel Dent" w:date="2013-01-21T11:21:00Z">
              <w:r>
                <w:delText>1185</w:delText>
              </w:r>
            </w:del>
          </w:p>
        </w:tc>
        <w:tc>
          <w:tcPr>
            <w:tcW w:w="1556" w:type="dxa"/>
            <w:tcBorders>
              <w:top w:val="nil"/>
              <w:left w:val="nil"/>
              <w:bottom w:val="single" w:sz="4" w:space="0" w:color="auto"/>
              <w:right w:val="single" w:sz="4" w:space="0" w:color="auto"/>
            </w:tcBorders>
            <w:noWrap/>
            <w:vAlign w:val="center"/>
            <w:hideMark/>
          </w:tcPr>
          <w:p w14:paraId="0F5D057B" w14:textId="77777777" w:rsidR="0069370D" w:rsidRDefault="0069370D" w:rsidP="0069370D">
            <w:pPr>
              <w:widowControl/>
              <w:spacing w:after="0"/>
              <w:jc w:val="left"/>
              <w:rPr>
                <w:del w:id="330" w:author="Samuel Dent" w:date="2013-01-21T11:21:00Z"/>
                <w:rFonts w:cs="Arial"/>
              </w:rPr>
            </w:pPr>
            <w:del w:id="331" w:author="Samuel Dent" w:date="2013-01-21T11:21:00Z">
              <w:r>
                <w:delText>1559</w:delText>
              </w:r>
            </w:del>
          </w:p>
        </w:tc>
        <w:tc>
          <w:tcPr>
            <w:tcW w:w="872" w:type="dxa"/>
            <w:tcBorders>
              <w:top w:val="nil"/>
              <w:left w:val="nil"/>
              <w:bottom w:val="single" w:sz="4" w:space="0" w:color="auto"/>
              <w:right w:val="single" w:sz="4" w:space="0" w:color="auto"/>
            </w:tcBorders>
            <w:noWrap/>
            <w:vAlign w:val="center"/>
            <w:hideMark/>
          </w:tcPr>
          <w:p w14:paraId="7EA7F208" w14:textId="77777777" w:rsidR="0069370D" w:rsidRDefault="0069370D" w:rsidP="0069370D">
            <w:pPr>
              <w:widowControl/>
              <w:spacing w:after="0"/>
              <w:jc w:val="left"/>
              <w:rPr>
                <w:del w:id="332" w:author="Samuel Dent" w:date="2013-01-21T11:21:00Z"/>
                <w:rFonts w:cs="Arial"/>
              </w:rPr>
            </w:pPr>
            <w:del w:id="333" w:author="Samuel Dent" w:date="2013-01-21T11:21:00Z">
              <w:r>
                <w:delText>374</w:delText>
              </w:r>
            </w:del>
          </w:p>
        </w:tc>
      </w:tr>
    </w:tbl>
    <w:p w14:paraId="08AE88C9" w14:textId="77777777" w:rsidR="0069370D" w:rsidRDefault="0069370D" w:rsidP="0069370D">
      <w:pPr>
        <w:rPr>
          <w:rFonts w:cstheme="minorHAnsi"/>
        </w:rPr>
      </w:pPr>
    </w:p>
    <w:p w14:paraId="2AC2303B" w14:textId="77777777" w:rsidR="0069370D" w:rsidRDefault="0069370D" w:rsidP="0069370D">
      <w:pPr>
        <w:rPr>
          <w:ins w:id="334" w:author="Samuel Dent" w:date="2013-01-21T10:54:00Z"/>
          <w:rFonts w:cstheme="minorHAnsi"/>
        </w:rPr>
      </w:pPr>
      <w:r>
        <w:rPr>
          <w:rFonts w:cstheme="minorHAnsi"/>
        </w:rPr>
        <w:t>After 10/1/2012 (V 3.0):</w:t>
      </w:r>
    </w:p>
    <w:tbl>
      <w:tblPr>
        <w:tblW w:w="9825" w:type="dxa"/>
        <w:tblInd w:w="93" w:type="dxa"/>
        <w:tblLook w:val="04A0" w:firstRow="1" w:lastRow="0" w:firstColumn="1" w:lastColumn="0" w:noHBand="0" w:noVBand="1"/>
      </w:tblPr>
      <w:tblGrid>
        <w:gridCol w:w="1815"/>
        <w:gridCol w:w="1260"/>
        <w:gridCol w:w="1400"/>
        <w:gridCol w:w="1540"/>
        <w:gridCol w:w="1213"/>
        <w:gridCol w:w="1247"/>
        <w:gridCol w:w="1350"/>
      </w:tblGrid>
      <w:tr w:rsidR="0069370D" w14:paraId="6232197C" w14:textId="77777777" w:rsidTr="0069370D">
        <w:trPr>
          <w:trHeight w:val="215"/>
          <w:ins w:id="335" w:author="Samuel Dent" w:date="2013-01-21T10:54:00Z"/>
        </w:trPr>
        <w:tc>
          <w:tcPr>
            <w:tcW w:w="1815" w:type="dxa"/>
            <w:vAlign w:val="center"/>
            <w:hideMark/>
          </w:tcPr>
          <w:p w14:paraId="76C11D86" w14:textId="77777777" w:rsidR="0069370D" w:rsidRDefault="0069370D">
            <w:pPr>
              <w:widowControl/>
              <w:spacing w:after="200" w:line="276" w:lineRule="auto"/>
              <w:jc w:val="left"/>
              <w:rPr>
                <w:rFonts w:eastAsiaTheme="minorHAnsi" w:cstheme="minorBidi"/>
                <w:sz w:val="22"/>
              </w:rPr>
            </w:pPr>
          </w:p>
        </w:tc>
        <w:tc>
          <w:tcPr>
            <w:tcW w:w="1260" w:type="dxa"/>
            <w:vAlign w:val="center"/>
            <w:hideMark/>
          </w:tcPr>
          <w:p w14:paraId="69969291" w14:textId="77777777" w:rsidR="0069370D" w:rsidRDefault="0069370D">
            <w:pPr>
              <w:widowControl/>
              <w:spacing w:after="200" w:line="276" w:lineRule="auto"/>
              <w:jc w:val="left"/>
              <w:rPr>
                <w:rFonts w:eastAsiaTheme="minorHAnsi" w:cstheme="minorBidi"/>
                <w:sz w:val="22"/>
              </w:rPr>
            </w:pPr>
          </w:p>
        </w:tc>
        <w:tc>
          <w:tcPr>
            <w:tcW w:w="1400" w:type="dxa"/>
            <w:vAlign w:val="center"/>
            <w:hideMark/>
          </w:tcPr>
          <w:p w14:paraId="5081AC4D" w14:textId="77777777" w:rsidR="0069370D" w:rsidRDefault="0069370D">
            <w:pPr>
              <w:widowControl/>
              <w:spacing w:after="200" w:line="276" w:lineRule="auto"/>
              <w:jc w:val="left"/>
              <w:rPr>
                <w:rFonts w:eastAsiaTheme="minorHAnsi" w:cstheme="minorBidi"/>
                <w:sz w:val="22"/>
              </w:rPr>
            </w:pPr>
          </w:p>
        </w:tc>
        <w:tc>
          <w:tcPr>
            <w:tcW w:w="1540" w:type="dxa"/>
            <w:vAlign w:val="center"/>
            <w:hideMark/>
          </w:tcPr>
          <w:p w14:paraId="19BBE7D5" w14:textId="77777777" w:rsidR="0069370D" w:rsidRDefault="0069370D">
            <w:pPr>
              <w:widowControl/>
              <w:spacing w:after="200" w:line="276" w:lineRule="auto"/>
              <w:jc w:val="left"/>
              <w:rPr>
                <w:rFonts w:eastAsiaTheme="minorHAnsi" w:cstheme="minorBidi"/>
                <w:sz w:val="22"/>
              </w:rPr>
            </w:pPr>
          </w:p>
        </w:tc>
        <w:tc>
          <w:tcPr>
            <w:tcW w:w="3810" w:type="dxa"/>
            <w:gridSpan w:val="3"/>
            <w:tcBorders>
              <w:top w:val="single" w:sz="4" w:space="0" w:color="auto"/>
              <w:left w:val="single" w:sz="4" w:space="0" w:color="auto"/>
              <w:bottom w:val="single" w:sz="4" w:space="0" w:color="auto"/>
              <w:right w:val="single" w:sz="4" w:space="0" w:color="auto"/>
            </w:tcBorders>
            <w:shd w:val="clear" w:color="auto" w:fill="7F7F7F"/>
            <w:vAlign w:val="center"/>
            <w:hideMark/>
          </w:tcPr>
          <w:p w14:paraId="58B99265" w14:textId="77777777" w:rsidR="0069370D" w:rsidRDefault="0069370D">
            <w:pPr>
              <w:widowControl/>
              <w:spacing w:after="0" w:line="276" w:lineRule="auto"/>
              <w:jc w:val="center"/>
              <w:rPr>
                <w:ins w:id="336" w:author="Samuel Dent" w:date="2013-01-21T10:54:00Z"/>
                <w:rFonts w:cstheme="minorHAnsi"/>
                <w:b/>
                <w:bCs/>
                <w:color w:val="FFFFFF"/>
                <w:szCs w:val="20"/>
              </w:rPr>
            </w:pPr>
            <w:ins w:id="337" w:author="Samuel Dent" w:date="2013-01-21T10:54:00Z">
              <w:r>
                <w:rPr>
                  <w:rFonts w:cstheme="minorHAnsi"/>
                  <w:b/>
                  <w:bCs/>
                  <w:color w:val="FFFFFF"/>
                  <w:szCs w:val="20"/>
                  <w:lang w:val="en"/>
                </w:rPr>
                <w:t>Annual kWh</w:t>
              </w:r>
            </w:ins>
          </w:p>
        </w:tc>
      </w:tr>
      <w:tr w:rsidR="0069370D" w14:paraId="361ABACF" w14:textId="77777777" w:rsidTr="0069370D">
        <w:trPr>
          <w:trHeight w:val="773"/>
          <w:ins w:id="338" w:author="Samuel Dent" w:date="2013-01-21T10:54:00Z"/>
        </w:trPr>
        <w:tc>
          <w:tcPr>
            <w:tcW w:w="1815" w:type="dxa"/>
            <w:tcBorders>
              <w:top w:val="single" w:sz="4" w:space="0" w:color="auto"/>
              <w:left w:val="single" w:sz="4" w:space="0" w:color="auto"/>
              <w:bottom w:val="single" w:sz="4" w:space="0" w:color="auto"/>
              <w:right w:val="single" w:sz="4" w:space="0" w:color="auto"/>
            </w:tcBorders>
            <w:shd w:val="clear" w:color="auto" w:fill="7F7F7F"/>
            <w:vAlign w:val="center"/>
            <w:hideMark/>
          </w:tcPr>
          <w:p w14:paraId="3708A05C" w14:textId="77777777" w:rsidR="0069370D" w:rsidRDefault="0069370D">
            <w:pPr>
              <w:widowControl/>
              <w:spacing w:after="0" w:line="276" w:lineRule="auto"/>
              <w:jc w:val="center"/>
              <w:rPr>
                <w:ins w:id="339" w:author="Samuel Dent" w:date="2013-01-21T10:54:00Z"/>
                <w:rFonts w:cstheme="minorHAnsi"/>
                <w:b/>
                <w:bCs/>
                <w:color w:val="FFFFFF"/>
                <w:szCs w:val="20"/>
              </w:rPr>
            </w:pPr>
            <w:ins w:id="340" w:author="Samuel Dent" w:date="2013-01-21T10:54:00Z">
              <w:r>
                <w:rPr>
                  <w:rFonts w:cstheme="minorHAnsi"/>
                  <w:b/>
                  <w:bCs/>
                  <w:color w:val="FFFFFF"/>
                  <w:szCs w:val="20"/>
                </w:rPr>
                <w:t>Capacity</w:t>
              </w:r>
            </w:ins>
          </w:p>
        </w:tc>
        <w:tc>
          <w:tcPr>
            <w:tcW w:w="1260"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14:paraId="60FCBBFE" w14:textId="77777777" w:rsidR="0069370D" w:rsidRDefault="0069370D">
            <w:pPr>
              <w:widowControl/>
              <w:spacing w:after="0" w:line="276" w:lineRule="auto"/>
              <w:jc w:val="center"/>
              <w:rPr>
                <w:ins w:id="341" w:author="Samuel Dent" w:date="2013-01-21T10:54:00Z"/>
                <w:rFonts w:cstheme="minorHAnsi"/>
                <w:b/>
                <w:bCs/>
                <w:color w:val="FFFFFF"/>
                <w:szCs w:val="20"/>
              </w:rPr>
            </w:pPr>
            <w:ins w:id="342" w:author="Samuel Dent" w:date="2013-01-21T10:54:00Z">
              <w:r>
                <w:rPr>
                  <w:rFonts w:cstheme="minorHAnsi"/>
                  <w:b/>
                  <w:bCs/>
                  <w:color w:val="FFFFFF"/>
                  <w:szCs w:val="20"/>
                </w:rPr>
                <w:footnoteReference w:customMarkFollows="1" w:id="3"/>
                <w:t>Capacity Used</w:t>
              </w:r>
            </w:ins>
          </w:p>
        </w:tc>
        <w:tc>
          <w:tcPr>
            <w:tcW w:w="1400" w:type="dxa"/>
            <w:tcBorders>
              <w:top w:val="single" w:sz="4" w:space="0" w:color="auto"/>
              <w:left w:val="nil"/>
              <w:bottom w:val="single" w:sz="4" w:space="0" w:color="auto"/>
              <w:right w:val="single" w:sz="4" w:space="0" w:color="auto"/>
            </w:tcBorders>
            <w:shd w:val="clear" w:color="auto" w:fill="7F7F7F"/>
            <w:vAlign w:val="center"/>
            <w:hideMark/>
          </w:tcPr>
          <w:p w14:paraId="5AC4DF8E" w14:textId="77777777" w:rsidR="0069370D" w:rsidRDefault="0069370D">
            <w:pPr>
              <w:widowControl/>
              <w:spacing w:after="0" w:line="276" w:lineRule="auto"/>
              <w:jc w:val="center"/>
              <w:rPr>
                <w:ins w:id="344" w:author="Samuel Dent" w:date="2013-01-21T10:54:00Z"/>
                <w:rFonts w:cstheme="minorHAnsi"/>
                <w:b/>
                <w:bCs/>
                <w:color w:val="FFFFFF"/>
                <w:szCs w:val="20"/>
              </w:rPr>
            </w:pPr>
            <w:ins w:id="345" w:author="Samuel Dent" w:date="2013-01-21T10:54:00Z">
              <w:r>
                <w:rPr>
                  <w:rFonts w:cstheme="minorHAnsi"/>
                  <w:b/>
                  <w:bCs/>
                  <w:color w:val="FFFFFF"/>
                  <w:szCs w:val="20"/>
                </w:rPr>
                <w:t>Federal Standard Criteria</w:t>
              </w:r>
            </w:ins>
          </w:p>
        </w:tc>
        <w:tc>
          <w:tcPr>
            <w:tcW w:w="1540" w:type="dxa"/>
            <w:tcBorders>
              <w:top w:val="single" w:sz="4" w:space="0" w:color="auto"/>
              <w:left w:val="nil"/>
              <w:bottom w:val="single" w:sz="4" w:space="0" w:color="auto"/>
              <w:right w:val="single" w:sz="4" w:space="0" w:color="auto"/>
            </w:tcBorders>
            <w:shd w:val="clear" w:color="auto" w:fill="7F7F7F"/>
            <w:vAlign w:val="center"/>
            <w:hideMark/>
          </w:tcPr>
          <w:p w14:paraId="4DC13416" w14:textId="77777777" w:rsidR="0069370D" w:rsidRDefault="0069370D">
            <w:pPr>
              <w:widowControl/>
              <w:spacing w:after="0" w:line="276" w:lineRule="auto"/>
              <w:jc w:val="center"/>
              <w:rPr>
                <w:ins w:id="346" w:author="Samuel Dent" w:date="2013-01-21T10:54:00Z"/>
                <w:rFonts w:cstheme="minorHAnsi"/>
                <w:b/>
                <w:bCs/>
                <w:color w:val="FFFFFF"/>
                <w:szCs w:val="20"/>
              </w:rPr>
            </w:pPr>
            <w:ins w:id="347" w:author="Samuel Dent" w:date="2013-01-21T10:54:00Z">
              <w:r>
                <w:rPr>
                  <w:rFonts w:cstheme="minorHAnsi"/>
                  <w:b/>
                  <w:bCs/>
                  <w:color w:val="FFFFFF"/>
                  <w:szCs w:val="20"/>
                </w:rPr>
                <w:t>ENERGY STAR Criteria</w:t>
              </w:r>
            </w:ins>
          </w:p>
        </w:tc>
        <w:tc>
          <w:tcPr>
            <w:tcW w:w="1213" w:type="dxa"/>
            <w:vMerge w:val="restart"/>
            <w:tcBorders>
              <w:top w:val="nil"/>
              <w:left w:val="single" w:sz="4" w:space="0" w:color="auto"/>
              <w:bottom w:val="single" w:sz="4" w:space="0" w:color="auto"/>
              <w:right w:val="single" w:sz="4" w:space="0" w:color="auto"/>
            </w:tcBorders>
            <w:shd w:val="clear" w:color="auto" w:fill="7F7F7F"/>
            <w:vAlign w:val="center"/>
            <w:hideMark/>
          </w:tcPr>
          <w:p w14:paraId="07F8003E" w14:textId="77777777" w:rsidR="0069370D" w:rsidRDefault="0069370D">
            <w:pPr>
              <w:widowControl/>
              <w:spacing w:after="0" w:line="276" w:lineRule="auto"/>
              <w:jc w:val="center"/>
              <w:rPr>
                <w:ins w:id="348" w:author="Samuel Dent" w:date="2013-01-21T10:54:00Z"/>
                <w:rFonts w:cstheme="minorHAnsi"/>
                <w:b/>
                <w:bCs/>
                <w:color w:val="FFFFFF"/>
                <w:szCs w:val="20"/>
              </w:rPr>
            </w:pPr>
            <w:ins w:id="349" w:author="Samuel Dent" w:date="2013-01-21T10:54:00Z">
              <w:r>
                <w:rPr>
                  <w:rFonts w:cstheme="minorHAnsi"/>
                  <w:b/>
                  <w:bCs/>
                  <w:color w:val="FFFFFF"/>
                  <w:szCs w:val="20"/>
                </w:rPr>
                <w:t>Federal Standard</w:t>
              </w:r>
            </w:ins>
          </w:p>
        </w:tc>
        <w:tc>
          <w:tcPr>
            <w:tcW w:w="1247" w:type="dxa"/>
            <w:vMerge w:val="restart"/>
            <w:tcBorders>
              <w:top w:val="nil"/>
              <w:left w:val="single" w:sz="4" w:space="0" w:color="auto"/>
              <w:bottom w:val="single" w:sz="4" w:space="0" w:color="auto"/>
              <w:right w:val="single" w:sz="4" w:space="0" w:color="auto"/>
            </w:tcBorders>
            <w:shd w:val="clear" w:color="auto" w:fill="7F7F7F"/>
            <w:vAlign w:val="center"/>
            <w:hideMark/>
          </w:tcPr>
          <w:p w14:paraId="502E129B" w14:textId="77777777" w:rsidR="0069370D" w:rsidRDefault="0069370D">
            <w:pPr>
              <w:widowControl/>
              <w:spacing w:after="0" w:line="276" w:lineRule="auto"/>
              <w:jc w:val="center"/>
              <w:rPr>
                <w:ins w:id="350" w:author="Samuel Dent" w:date="2013-01-21T10:54:00Z"/>
                <w:rFonts w:cstheme="minorHAnsi"/>
                <w:b/>
                <w:bCs/>
                <w:color w:val="FFFFFF"/>
                <w:szCs w:val="20"/>
              </w:rPr>
            </w:pPr>
            <w:ins w:id="351" w:author="Samuel Dent" w:date="2013-01-21T10:54:00Z">
              <w:r>
                <w:rPr>
                  <w:rFonts w:cstheme="minorHAnsi"/>
                  <w:b/>
                  <w:bCs/>
                  <w:color w:val="FFFFFF"/>
                  <w:szCs w:val="20"/>
                </w:rPr>
                <w:t>ENERGY STAR</w:t>
              </w:r>
            </w:ins>
          </w:p>
        </w:tc>
        <w:tc>
          <w:tcPr>
            <w:tcW w:w="1350" w:type="dxa"/>
            <w:vMerge w:val="restart"/>
            <w:tcBorders>
              <w:top w:val="nil"/>
              <w:left w:val="single" w:sz="4" w:space="0" w:color="auto"/>
              <w:bottom w:val="single" w:sz="4" w:space="0" w:color="auto"/>
              <w:right w:val="single" w:sz="4" w:space="0" w:color="auto"/>
            </w:tcBorders>
            <w:shd w:val="clear" w:color="auto" w:fill="7F7F7F"/>
            <w:vAlign w:val="center"/>
            <w:hideMark/>
          </w:tcPr>
          <w:p w14:paraId="128C941C" w14:textId="77777777" w:rsidR="0069370D" w:rsidRDefault="0069370D">
            <w:pPr>
              <w:widowControl/>
              <w:spacing w:after="0" w:line="276" w:lineRule="auto"/>
              <w:jc w:val="center"/>
              <w:rPr>
                <w:ins w:id="352" w:author="Samuel Dent" w:date="2013-01-21T10:54:00Z"/>
                <w:rFonts w:cstheme="minorHAnsi"/>
                <w:b/>
                <w:bCs/>
                <w:color w:val="FFFFFF"/>
                <w:szCs w:val="20"/>
              </w:rPr>
            </w:pPr>
            <w:bookmarkStart w:id="353" w:name="RANGE!G4"/>
            <w:bookmarkEnd w:id="353"/>
            <w:ins w:id="354" w:author="Samuel Dent" w:date="2013-01-21T10:54:00Z">
              <w:r>
                <w:rPr>
                  <w:rFonts w:cstheme="minorHAnsi"/>
                  <w:b/>
                  <w:bCs/>
                  <w:color w:val="FFFFFF"/>
                  <w:szCs w:val="20"/>
                </w:rPr>
                <w:t>Savings</w:t>
              </w:r>
            </w:ins>
          </w:p>
        </w:tc>
      </w:tr>
      <w:tr w:rsidR="0069370D" w14:paraId="5A63ECE5" w14:textId="77777777" w:rsidTr="0069370D">
        <w:trPr>
          <w:trHeight w:val="179"/>
          <w:ins w:id="355" w:author="Samuel Dent" w:date="2013-01-21T10:54:00Z"/>
        </w:trPr>
        <w:tc>
          <w:tcPr>
            <w:tcW w:w="1815" w:type="dxa"/>
            <w:tcBorders>
              <w:top w:val="nil"/>
              <w:left w:val="single" w:sz="4" w:space="0" w:color="auto"/>
              <w:bottom w:val="single" w:sz="4" w:space="0" w:color="auto"/>
              <w:right w:val="single" w:sz="4" w:space="0" w:color="auto"/>
            </w:tcBorders>
            <w:shd w:val="clear" w:color="auto" w:fill="7F7F7F"/>
            <w:vAlign w:val="center"/>
            <w:hideMark/>
          </w:tcPr>
          <w:p w14:paraId="3A7D595D" w14:textId="77777777" w:rsidR="0069370D" w:rsidRDefault="0069370D">
            <w:pPr>
              <w:widowControl/>
              <w:spacing w:after="0" w:line="276" w:lineRule="auto"/>
              <w:jc w:val="center"/>
              <w:rPr>
                <w:ins w:id="356" w:author="Samuel Dent" w:date="2013-01-21T10:54:00Z"/>
                <w:rFonts w:cstheme="minorHAnsi"/>
                <w:b/>
                <w:bCs/>
                <w:color w:val="FFFFFF"/>
                <w:szCs w:val="20"/>
              </w:rPr>
            </w:pPr>
            <w:ins w:id="357" w:author="Samuel Dent" w:date="2013-01-21T10:54:00Z">
              <w:r>
                <w:rPr>
                  <w:rFonts w:cstheme="minorHAnsi"/>
                  <w:b/>
                  <w:bCs/>
                  <w:color w:val="FFFFFF"/>
                  <w:szCs w:val="20"/>
                </w:rPr>
                <w:t>(pints/day) Range</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A072B" w14:textId="77777777" w:rsidR="0069370D" w:rsidRDefault="0069370D">
            <w:pPr>
              <w:widowControl/>
              <w:spacing w:after="0"/>
              <w:jc w:val="left"/>
              <w:rPr>
                <w:ins w:id="358" w:author="Samuel Dent" w:date="2013-01-21T10:54:00Z"/>
                <w:rFonts w:cstheme="minorHAnsi"/>
                <w:b/>
                <w:bCs/>
                <w:color w:val="FFFFFF"/>
                <w:szCs w:val="20"/>
              </w:rPr>
            </w:pPr>
          </w:p>
        </w:tc>
        <w:tc>
          <w:tcPr>
            <w:tcW w:w="1400" w:type="dxa"/>
            <w:tcBorders>
              <w:top w:val="nil"/>
              <w:left w:val="nil"/>
              <w:bottom w:val="single" w:sz="4" w:space="0" w:color="auto"/>
              <w:right w:val="single" w:sz="4" w:space="0" w:color="auto"/>
            </w:tcBorders>
            <w:shd w:val="clear" w:color="auto" w:fill="7F7F7F"/>
            <w:vAlign w:val="center"/>
            <w:hideMark/>
          </w:tcPr>
          <w:p w14:paraId="4851FA47" w14:textId="77777777" w:rsidR="0069370D" w:rsidRDefault="0069370D">
            <w:pPr>
              <w:widowControl/>
              <w:spacing w:after="0" w:line="276" w:lineRule="auto"/>
              <w:jc w:val="center"/>
              <w:rPr>
                <w:ins w:id="359" w:author="Samuel Dent" w:date="2013-01-21T10:54:00Z"/>
                <w:rFonts w:cstheme="minorHAnsi"/>
                <w:b/>
                <w:bCs/>
                <w:color w:val="FFFFFF"/>
                <w:szCs w:val="20"/>
              </w:rPr>
            </w:pPr>
            <w:ins w:id="360" w:author="Samuel Dent" w:date="2013-01-21T10:54:00Z">
              <w:r>
                <w:rPr>
                  <w:rFonts w:cstheme="minorHAnsi"/>
                  <w:b/>
                  <w:bCs/>
                  <w:color w:val="FFFFFF"/>
                  <w:szCs w:val="20"/>
                </w:rPr>
                <w:t>(≥ L/kWh)</w:t>
              </w:r>
            </w:ins>
          </w:p>
        </w:tc>
        <w:tc>
          <w:tcPr>
            <w:tcW w:w="1540" w:type="dxa"/>
            <w:tcBorders>
              <w:top w:val="nil"/>
              <w:left w:val="nil"/>
              <w:bottom w:val="single" w:sz="4" w:space="0" w:color="auto"/>
              <w:right w:val="single" w:sz="4" w:space="0" w:color="auto"/>
            </w:tcBorders>
            <w:shd w:val="clear" w:color="auto" w:fill="7F7F7F"/>
            <w:vAlign w:val="center"/>
            <w:hideMark/>
          </w:tcPr>
          <w:p w14:paraId="0BFB40CD" w14:textId="77777777" w:rsidR="0069370D" w:rsidRDefault="0069370D">
            <w:pPr>
              <w:widowControl/>
              <w:spacing w:after="0" w:line="276" w:lineRule="auto"/>
              <w:jc w:val="center"/>
              <w:rPr>
                <w:ins w:id="361" w:author="Samuel Dent" w:date="2013-01-21T10:54:00Z"/>
                <w:rFonts w:cstheme="minorHAnsi"/>
                <w:b/>
                <w:bCs/>
                <w:color w:val="FFFFFF"/>
                <w:szCs w:val="20"/>
              </w:rPr>
            </w:pPr>
            <w:ins w:id="362" w:author="Samuel Dent" w:date="2013-01-21T10:54:00Z">
              <w:r>
                <w:rPr>
                  <w:rFonts w:cstheme="minorHAnsi"/>
                  <w:b/>
                  <w:bCs/>
                  <w:color w:val="FFFFFF"/>
                  <w:szCs w:val="20"/>
                </w:rPr>
                <w:t>(≥ L/kWh)</w:t>
              </w:r>
            </w:ins>
          </w:p>
        </w:tc>
        <w:tc>
          <w:tcPr>
            <w:tcW w:w="0" w:type="auto"/>
            <w:vMerge/>
            <w:tcBorders>
              <w:top w:val="nil"/>
              <w:left w:val="single" w:sz="4" w:space="0" w:color="auto"/>
              <w:bottom w:val="single" w:sz="4" w:space="0" w:color="auto"/>
              <w:right w:val="single" w:sz="4" w:space="0" w:color="auto"/>
            </w:tcBorders>
            <w:vAlign w:val="center"/>
            <w:hideMark/>
          </w:tcPr>
          <w:p w14:paraId="40F1A521" w14:textId="77777777" w:rsidR="0069370D" w:rsidRDefault="0069370D">
            <w:pPr>
              <w:widowControl/>
              <w:spacing w:after="0"/>
              <w:jc w:val="left"/>
              <w:rPr>
                <w:ins w:id="363" w:author="Samuel Dent" w:date="2013-01-21T10:54:00Z"/>
                <w:rFonts w:cstheme="minorHAnsi"/>
                <w:b/>
                <w:bCs/>
                <w:color w:val="FFFFFF"/>
                <w:szCs w:val="20"/>
              </w:rPr>
            </w:pPr>
          </w:p>
        </w:tc>
        <w:tc>
          <w:tcPr>
            <w:tcW w:w="0" w:type="auto"/>
            <w:vMerge/>
            <w:tcBorders>
              <w:top w:val="nil"/>
              <w:left w:val="single" w:sz="4" w:space="0" w:color="auto"/>
              <w:bottom w:val="single" w:sz="4" w:space="0" w:color="auto"/>
              <w:right w:val="single" w:sz="4" w:space="0" w:color="auto"/>
            </w:tcBorders>
            <w:vAlign w:val="center"/>
            <w:hideMark/>
          </w:tcPr>
          <w:p w14:paraId="1158C6B9" w14:textId="77777777" w:rsidR="0069370D" w:rsidRDefault="0069370D">
            <w:pPr>
              <w:widowControl/>
              <w:spacing w:after="0"/>
              <w:jc w:val="left"/>
              <w:rPr>
                <w:ins w:id="364" w:author="Samuel Dent" w:date="2013-01-21T10:54:00Z"/>
                <w:rFonts w:cstheme="minorHAnsi"/>
                <w:b/>
                <w:bCs/>
                <w:color w:val="FFFFFF"/>
                <w:szCs w:val="20"/>
              </w:rPr>
            </w:pPr>
          </w:p>
        </w:tc>
        <w:tc>
          <w:tcPr>
            <w:tcW w:w="0" w:type="auto"/>
            <w:vMerge/>
            <w:tcBorders>
              <w:top w:val="nil"/>
              <w:left w:val="single" w:sz="4" w:space="0" w:color="auto"/>
              <w:bottom w:val="single" w:sz="4" w:space="0" w:color="auto"/>
              <w:right w:val="single" w:sz="4" w:space="0" w:color="auto"/>
            </w:tcBorders>
            <w:vAlign w:val="center"/>
            <w:hideMark/>
          </w:tcPr>
          <w:p w14:paraId="15CC519F" w14:textId="77777777" w:rsidR="0069370D" w:rsidRDefault="0069370D">
            <w:pPr>
              <w:widowControl/>
              <w:spacing w:after="0"/>
              <w:jc w:val="left"/>
              <w:rPr>
                <w:ins w:id="365" w:author="Samuel Dent" w:date="2013-01-21T10:54:00Z"/>
                <w:rFonts w:cstheme="minorHAnsi"/>
                <w:b/>
                <w:bCs/>
                <w:color w:val="FFFFFF"/>
                <w:szCs w:val="20"/>
              </w:rPr>
            </w:pPr>
          </w:p>
        </w:tc>
      </w:tr>
      <w:tr w:rsidR="0069370D" w14:paraId="159FDE9A" w14:textId="77777777" w:rsidTr="0069370D">
        <w:trPr>
          <w:trHeight w:val="278"/>
          <w:ins w:id="366" w:author="Samuel Dent" w:date="2013-01-21T10:54:00Z"/>
        </w:trPr>
        <w:tc>
          <w:tcPr>
            <w:tcW w:w="1815" w:type="dxa"/>
            <w:tcBorders>
              <w:top w:val="nil"/>
              <w:left w:val="single" w:sz="4" w:space="0" w:color="auto"/>
              <w:bottom w:val="single" w:sz="4" w:space="0" w:color="auto"/>
              <w:right w:val="single" w:sz="4" w:space="0" w:color="auto"/>
            </w:tcBorders>
            <w:vAlign w:val="center"/>
            <w:hideMark/>
          </w:tcPr>
          <w:p w14:paraId="4683E681" w14:textId="77777777" w:rsidR="0069370D" w:rsidRDefault="0069370D">
            <w:pPr>
              <w:widowControl/>
              <w:spacing w:after="0" w:line="276" w:lineRule="auto"/>
              <w:jc w:val="center"/>
              <w:rPr>
                <w:ins w:id="367" w:author="Samuel Dent" w:date="2013-01-21T10:54:00Z"/>
                <w:rFonts w:cstheme="minorHAnsi"/>
                <w:szCs w:val="20"/>
              </w:rPr>
            </w:pPr>
            <w:ins w:id="368" w:author="Samuel Dent" w:date="2013-01-21T10:54:00Z">
              <w:r>
                <w:rPr>
                  <w:rFonts w:cstheme="minorHAnsi"/>
                  <w:szCs w:val="20"/>
                  <w:lang w:val="en"/>
                </w:rPr>
                <w:t>≤25</w:t>
              </w:r>
            </w:ins>
          </w:p>
        </w:tc>
        <w:tc>
          <w:tcPr>
            <w:tcW w:w="1260" w:type="dxa"/>
            <w:tcBorders>
              <w:top w:val="nil"/>
              <w:left w:val="nil"/>
              <w:bottom w:val="single" w:sz="4" w:space="0" w:color="auto"/>
              <w:right w:val="single" w:sz="4" w:space="0" w:color="auto"/>
            </w:tcBorders>
            <w:vAlign w:val="center"/>
            <w:hideMark/>
          </w:tcPr>
          <w:p w14:paraId="4D2ED07C" w14:textId="77777777" w:rsidR="0069370D" w:rsidRDefault="0069370D">
            <w:pPr>
              <w:widowControl/>
              <w:spacing w:after="0" w:line="276" w:lineRule="auto"/>
              <w:jc w:val="center"/>
              <w:rPr>
                <w:ins w:id="369" w:author="Samuel Dent" w:date="2013-01-21T10:54:00Z"/>
                <w:rFonts w:cstheme="minorHAnsi"/>
                <w:szCs w:val="20"/>
              </w:rPr>
            </w:pPr>
            <w:ins w:id="370" w:author="Samuel Dent" w:date="2013-01-21T10:54:00Z">
              <w:r>
                <w:rPr>
                  <w:rFonts w:cstheme="minorHAnsi"/>
                  <w:szCs w:val="20"/>
                  <w:lang w:val="en"/>
                </w:rPr>
                <w:t>20</w:t>
              </w:r>
            </w:ins>
          </w:p>
        </w:tc>
        <w:tc>
          <w:tcPr>
            <w:tcW w:w="1400" w:type="dxa"/>
            <w:tcBorders>
              <w:top w:val="nil"/>
              <w:left w:val="nil"/>
              <w:bottom w:val="single" w:sz="4" w:space="0" w:color="auto"/>
              <w:right w:val="single" w:sz="4" w:space="0" w:color="auto"/>
            </w:tcBorders>
            <w:vAlign w:val="center"/>
            <w:hideMark/>
          </w:tcPr>
          <w:p w14:paraId="1800F4EC" w14:textId="77777777" w:rsidR="0069370D" w:rsidRDefault="0069370D">
            <w:pPr>
              <w:widowControl/>
              <w:spacing w:after="0" w:line="276" w:lineRule="auto"/>
              <w:jc w:val="center"/>
              <w:rPr>
                <w:ins w:id="371" w:author="Samuel Dent" w:date="2013-01-21T10:54:00Z"/>
                <w:rFonts w:cstheme="minorHAnsi"/>
                <w:szCs w:val="20"/>
              </w:rPr>
            </w:pPr>
            <w:ins w:id="372" w:author="Samuel Dent" w:date="2013-01-21T10:54:00Z">
              <w:r>
                <w:rPr>
                  <w:rFonts w:cstheme="minorHAnsi"/>
                  <w:szCs w:val="20"/>
                </w:rPr>
                <w:t>1.35</w:t>
              </w:r>
            </w:ins>
          </w:p>
        </w:tc>
        <w:tc>
          <w:tcPr>
            <w:tcW w:w="1540" w:type="dxa"/>
            <w:tcBorders>
              <w:top w:val="nil"/>
              <w:left w:val="nil"/>
              <w:bottom w:val="single" w:sz="4" w:space="0" w:color="auto"/>
              <w:right w:val="single" w:sz="4" w:space="0" w:color="auto"/>
            </w:tcBorders>
            <w:vAlign w:val="center"/>
            <w:hideMark/>
          </w:tcPr>
          <w:p w14:paraId="77C0CD55" w14:textId="77777777" w:rsidR="0069370D" w:rsidRDefault="0069370D">
            <w:pPr>
              <w:widowControl/>
              <w:spacing w:after="0" w:line="276" w:lineRule="auto"/>
              <w:jc w:val="center"/>
              <w:rPr>
                <w:ins w:id="373" w:author="Samuel Dent" w:date="2013-01-21T10:54:00Z"/>
                <w:rFonts w:cstheme="minorHAnsi"/>
                <w:szCs w:val="20"/>
              </w:rPr>
            </w:pPr>
            <w:ins w:id="374" w:author="Samuel Dent" w:date="2013-01-21T10:54:00Z">
              <w:r>
                <w:rPr>
                  <w:rFonts w:cstheme="minorHAnsi"/>
                  <w:szCs w:val="20"/>
                </w:rPr>
                <w:t>1.85</w:t>
              </w:r>
            </w:ins>
          </w:p>
        </w:tc>
        <w:tc>
          <w:tcPr>
            <w:tcW w:w="1213" w:type="dxa"/>
            <w:tcBorders>
              <w:top w:val="nil"/>
              <w:left w:val="nil"/>
              <w:bottom w:val="single" w:sz="4" w:space="0" w:color="auto"/>
              <w:right w:val="single" w:sz="4" w:space="0" w:color="auto"/>
            </w:tcBorders>
            <w:vAlign w:val="center"/>
            <w:hideMark/>
          </w:tcPr>
          <w:p w14:paraId="3A9240A6" w14:textId="77777777" w:rsidR="0069370D" w:rsidRDefault="0069370D">
            <w:pPr>
              <w:widowControl/>
              <w:spacing w:after="0" w:line="276" w:lineRule="auto"/>
              <w:jc w:val="center"/>
              <w:rPr>
                <w:ins w:id="375" w:author="Samuel Dent" w:date="2013-01-21T10:54:00Z"/>
                <w:rFonts w:cstheme="minorHAnsi"/>
                <w:szCs w:val="20"/>
              </w:rPr>
            </w:pPr>
            <w:ins w:id="376" w:author="Samuel Dent" w:date="2013-01-21T10:54:00Z">
              <w:r>
                <w:rPr>
                  <w:rFonts w:cstheme="minorHAnsi"/>
                  <w:szCs w:val="20"/>
                </w:rPr>
                <w:t>477</w:t>
              </w:r>
            </w:ins>
          </w:p>
        </w:tc>
        <w:tc>
          <w:tcPr>
            <w:tcW w:w="1247" w:type="dxa"/>
            <w:tcBorders>
              <w:top w:val="nil"/>
              <w:left w:val="nil"/>
              <w:bottom w:val="single" w:sz="4" w:space="0" w:color="auto"/>
              <w:right w:val="single" w:sz="4" w:space="0" w:color="auto"/>
            </w:tcBorders>
            <w:vAlign w:val="center"/>
            <w:hideMark/>
          </w:tcPr>
          <w:p w14:paraId="17C6E312" w14:textId="77777777" w:rsidR="0069370D" w:rsidRDefault="0069370D">
            <w:pPr>
              <w:widowControl/>
              <w:spacing w:after="0" w:line="276" w:lineRule="auto"/>
              <w:jc w:val="center"/>
              <w:rPr>
                <w:ins w:id="377" w:author="Samuel Dent" w:date="2013-01-21T10:54:00Z"/>
                <w:rFonts w:cstheme="minorHAnsi"/>
                <w:szCs w:val="20"/>
              </w:rPr>
            </w:pPr>
            <w:ins w:id="378" w:author="Samuel Dent" w:date="2013-01-21T10:54:00Z">
              <w:r>
                <w:rPr>
                  <w:rFonts w:cstheme="minorHAnsi"/>
                  <w:szCs w:val="20"/>
                </w:rPr>
                <w:t>348</w:t>
              </w:r>
            </w:ins>
          </w:p>
        </w:tc>
        <w:tc>
          <w:tcPr>
            <w:tcW w:w="1350" w:type="dxa"/>
            <w:tcBorders>
              <w:top w:val="nil"/>
              <w:left w:val="nil"/>
              <w:bottom w:val="single" w:sz="4" w:space="0" w:color="auto"/>
              <w:right w:val="single" w:sz="4" w:space="0" w:color="auto"/>
            </w:tcBorders>
            <w:vAlign w:val="center"/>
            <w:hideMark/>
          </w:tcPr>
          <w:p w14:paraId="4401D6F2" w14:textId="77777777" w:rsidR="0069370D" w:rsidRDefault="0069370D">
            <w:pPr>
              <w:widowControl/>
              <w:spacing w:after="0" w:line="276" w:lineRule="auto"/>
              <w:jc w:val="center"/>
              <w:rPr>
                <w:ins w:id="379" w:author="Samuel Dent" w:date="2013-01-21T10:54:00Z"/>
                <w:rFonts w:cstheme="minorHAnsi"/>
                <w:szCs w:val="20"/>
              </w:rPr>
            </w:pPr>
            <w:ins w:id="380" w:author="Samuel Dent" w:date="2013-01-21T10:54:00Z">
              <w:r>
                <w:rPr>
                  <w:rFonts w:cstheme="minorHAnsi"/>
                  <w:szCs w:val="20"/>
                </w:rPr>
                <w:t>129</w:t>
              </w:r>
            </w:ins>
          </w:p>
        </w:tc>
      </w:tr>
      <w:tr w:rsidR="0069370D" w14:paraId="4BE1ED1F" w14:textId="77777777" w:rsidTr="0069370D">
        <w:trPr>
          <w:trHeight w:val="80"/>
          <w:ins w:id="381" w:author="Samuel Dent" w:date="2013-01-21T10:54:00Z"/>
        </w:trPr>
        <w:tc>
          <w:tcPr>
            <w:tcW w:w="1815" w:type="dxa"/>
            <w:tcBorders>
              <w:top w:val="nil"/>
              <w:left w:val="single" w:sz="4" w:space="0" w:color="auto"/>
              <w:bottom w:val="single" w:sz="4" w:space="0" w:color="auto"/>
              <w:right w:val="single" w:sz="4" w:space="0" w:color="auto"/>
            </w:tcBorders>
            <w:vAlign w:val="center"/>
            <w:hideMark/>
          </w:tcPr>
          <w:p w14:paraId="312B87DF" w14:textId="77777777" w:rsidR="0069370D" w:rsidRDefault="0069370D">
            <w:pPr>
              <w:widowControl/>
              <w:spacing w:after="0" w:line="276" w:lineRule="auto"/>
              <w:jc w:val="center"/>
              <w:rPr>
                <w:ins w:id="382" w:author="Samuel Dent" w:date="2013-01-21T10:54:00Z"/>
                <w:rFonts w:cstheme="minorHAnsi"/>
                <w:szCs w:val="20"/>
              </w:rPr>
            </w:pPr>
            <w:ins w:id="383" w:author="Samuel Dent" w:date="2013-01-21T10:54:00Z">
              <w:r>
                <w:rPr>
                  <w:rFonts w:cstheme="minorHAnsi"/>
                  <w:szCs w:val="20"/>
                  <w:lang w:val="en"/>
                </w:rPr>
                <w:t>&gt; 25 to ≤35</w:t>
              </w:r>
            </w:ins>
          </w:p>
        </w:tc>
        <w:tc>
          <w:tcPr>
            <w:tcW w:w="1260" w:type="dxa"/>
            <w:tcBorders>
              <w:top w:val="nil"/>
              <w:left w:val="nil"/>
              <w:bottom w:val="single" w:sz="4" w:space="0" w:color="auto"/>
              <w:right w:val="single" w:sz="4" w:space="0" w:color="auto"/>
            </w:tcBorders>
            <w:vAlign w:val="center"/>
            <w:hideMark/>
          </w:tcPr>
          <w:p w14:paraId="6E084C40" w14:textId="77777777" w:rsidR="0069370D" w:rsidRDefault="0069370D">
            <w:pPr>
              <w:widowControl/>
              <w:spacing w:after="0" w:line="276" w:lineRule="auto"/>
              <w:jc w:val="center"/>
              <w:rPr>
                <w:ins w:id="384" w:author="Samuel Dent" w:date="2013-01-21T10:54:00Z"/>
                <w:rFonts w:cstheme="minorHAnsi"/>
                <w:szCs w:val="20"/>
              </w:rPr>
            </w:pPr>
            <w:ins w:id="385" w:author="Samuel Dent" w:date="2013-01-21T10:54:00Z">
              <w:r>
                <w:rPr>
                  <w:rFonts w:cstheme="minorHAnsi"/>
                  <w:szCs w:val="20"/>
                  <w:lang w:val="en"/>
                </w:rPr>
                <w:t>30</w:t>
              </w:r>
            </w:ins>
          </w:p>
        </w:tc>
        <w:tc>
          <w:tcPr>
            <w:tcW w:w="1400" w:type="dxa"/>
            <w:tcBorders>
              <w:top w:val="nil"/>
              <w:left w:val="nil"/>
              <w:bottom w:val="single" w:sz="4" w:space="0" w:color="auto"/>
              <w:right w:val="single" w:sz="4" w:space="0" w:color="auto"/>
            </w:tcBorders>
            <w:vAlign w:val="center"/>
            <w:hideMark/>
          </w:tcPr>
          <w:p w14:paraId="4F623613" w14:textId="77777777" w:rsidR="0069370D" w:rsidRDefault="0069370D">
            <w:pPr>
              <w:widowControl/>
              <w:spacing w:after="0" w:line="276" w:lineRule="auto"/>
              <w:jc w:val="center"/>
              <w:rPr>
                <w:ins w:id="386" w:author="Samuel Dent" w:date="2013-01-21T10:54:00Z"/>
                <w:rFonts w:cstheme="minorHAnsi"/>
                <w:szCs w:val="20"/>
              </w:rPr>
            </w:pPr>
            <w:ins w:id="387" w:author="Samuel Dent" w:date="2013-01-21T10:54:00Z">
              <w:r>
                <w:rPr>
                  <w:rFonts w:cstheme="minorHAnsi"/>
                  <w:szCs w:val="20"/>
                </w:rPr>
                <w:t>1.35</w:t>
              </w:r>
            </w:ins>
          </w:p>
        </w:tc>
        <w:tc>
          <w:tcPr>
            <w:tcW w:w="1540" w:type="dxa"/>
            <w:tcBorders>
              <w:top w:val="nil"/>
              <w:left w:val="nil"/>
              <w:bottom w:val="single" w:sz="4" w:space="0" w:color="auto"/>
              <w:right w:val="single" w:sz="4" w:space="0" w:color="auto"/>
            </w:tcBorders>
            <w:vAlign w:val="center"/>
            <w:hideMark/>
          </w:tcPr>
          <w:p w14:paraId="05C1564A" w14:textId="77777777" w:rsidR="0069370D" w:rsidRDefault="0069370D">
            <w:pPr>
              <w:widowControl/>
              <w:spacing w:after="0" w:line="276" w:lineRule="auto"/>
              <w:jc w:val="center"/>
              <w:rPr>
                <w:ins w:id="388" w:author="Samuel Dent" w:date="2013-01-21T10:54:00Z"/>
                <w:rFonts w:cstheme="minorHAnsi"/>
                <w:szCs w:val="20"/>
              </w:rPr>
            </w:pPr>
            <w:ins w:id="389" w:author="Samuel Dent" w:date="2013-01-21T10:54:00Z">
              <w:r>
                <w:rPr>
                  <w:rFonts w:cstheme="minorHAnsi"/>
                  <w:szCs w:val="20"/>
                </w:rPr>
                <w:t>1.85</w:t>
              </w:r>
            </w:ins>
          </w:p>
        </w:tc>
        <w:tc>
          <w:tcPr>
            <w:tcW w:w="1213" w:type="dxa"/>
            <w:tcBorders>
              <w:top w:val="nil"/>
              <w:left w:val="nil"/>
              <w:bottom w:val="single" w:sz="4" w:space="0" w:color="auto"/>
              <w:right w:val="single" w:sz="4" w:space="0" w:color="auto"/>
            </w:tcBorders>
            <w:vAlign w:val="center"/>
            <w:hideMark/>
          </w:tcPr>
          <w:p w14:paraId="65181120" w14:textId="77777777" w:rsidR="0069370D" w:rsidRDefault="0069370D">
            <w:pPr>
              <w:widowControl/>
              <w:spacing w:after="0" w:line="276" w:lineRule="auto"/>
              <w:jc w:val="center"/>
              <w:rPr>
                <w:ins w:id="390" w:author="Samuel Dent" w:date="2013-01-21T10:54:00Z"/>
                <w:rFonts w:cstheme="minorHAnsi"/>
                <w:szCs w:val="20"/>
              </w:rPr>
            </w:pPr>
            <w:ins w:id="391" w:author="Samuel Dent" w:date="2013-01-21T10:54:00Z">
              <w:r>
                <w:rPr>
                  <w:rFonts w:cstheme="minorHAnsi"/>
                  <w:szCs w:val="20"/>
                </w:rPr>
                <w:t>715</w:t>
              </w:r>
            </w:ins>
          </w:p>
        </w:tc>
        <w:tc>
          <w:tcPr>
            <w:tcW w:w="1247" w:type="dxa"/>
            <w:tcBorders>
              <w:top w:val="nil"/>
              <w:left w:val="nil"/>
              <w:bottom w:val="single" w:sz="4" w:space="0" w:color="auto"/>
              <w:right w:val="single" w:sz="4" w:space="0" w:color="auto"/>
            </w:tcBorders>
            <w:vAlign w:val="center"/>
            <w:hideMark/>
          </w:tcPr>
          <w:p w14:paraId="6755D3F6" w14:textId="77777777" w:rsidR="0069370D" w:rsidRDefault="0069370D">
            <w:pPr>
              <w:widowControl/>
              <w:spacing w:after="0" w:line="276" w:lineRule="auto"/>
              <w:jc w:val="center"/>
              <w:rPr>
                <w:ins w:id="392" w:author="Samuel Dent" w:date="2013-01-21T10:54:00Z"/>
                <w:rFonts w:cstheme="minorHAnsi"/>
                <w:szCs w:val="20"/>
              </w:rPr>
            </w:pPr>
            <w:ins w:id="393" w:author="Samuel Dent" w:date="2013-01-21T10:54:00Z">
              <w:r>
                <w:rPr>
                  <w:rFonts w:cstheme="minorHAnsi"/>
                  <w:szCs w:val="20"/>
                </w:rPr>
                <w:t>522</w:t>
              </w:r>
            </w:ins>
          </w:p>
        </w:tc>
        <w:tc>
          <w:tcPr>
            <w:tcW w:w="1350" w:type="dxa"/>
            <w:tcBorders>
              <w:top w:val="nil"/>
              <w:left w:val="nil"/>
              <w:bottom w:val="single" w:sz="4" w:space="0" w:color="auto"/>
              <w:right w:val="single" w:sz="4" w:space="0" w:color="auto"/>
            </w:tcBorders>
            <w:vAlign w:val="center"/>
            <w:hideMark/>
          </w:tcPr>
          <w:p w14:paraId="62B16E50" w14:textId="77777777" w:rsidR="0069370D" w:rsidRDefault="0069370D">
            <w:pPr>
              <w:widowControl/>
              <w:spacing w:after="0" w:line="276" w:lineRule="auto"/>
              <w:jc w:val="center"/>
              <w:rPr>
                <w:ins w:id="394" w:author="Samuel Dent" w:date="2013-01-21T10:54:00Z"/>
                <w:rFonts w:cstheme="minorHAnsi"/>
                <w:szCs w:val="20"/>
              </w:rPr>
            </w:pPr>
            <w:ins w:id="395" w:author="Samuel Dent" w:date="2013-01-21T10:54:00Z">
              <w:r>
                <w:rPr>
                  <w:rFonts w:cstheme="minorHAnsi"/>
                  <w:szCs w:val="20"/>
                </w:rPr>
                <w:t>193</w:t>
              </w:r>
            </w:ins>
          </w:p>
        </w:tc>
      </w:tr>
      <w:tr w:rsidR="0069370D" w14:paraId="5094D6F8" w14:textId="77777777" w:rsidTr="0069370D">
        <w:trPr>
          <w:trHeight w:val="188"/>
          <w:ins w:id="396" w:author="Samuel Dent" w:date="2013-01-21T10:54:00Z"/>
        </w:trPr>
        <w:tc>
          <w:tcPr>
            <w:tcW w:w="1815" w:type="dxa"/>
            <w:tcBorders>
              <w:top w:val="nil"/>
              <w:left w:val="single" w:sz="4" w:space="0" w:color="auto"/>
              <w:bottom w:val="single" w:sz="4" w:space="0" w:color="auto"/>
              <w:right w:val="single" w:sz="4" w:space="0" w:color="auto"/>
            </w:tcBorders>
            <w:vAlign w:val="center"/>
            <w:hideMark/>
          </w:tcPr>
          <w:p w14:paraId="355293FB" w14:textId="77777777" w:rsidR="0069370D" w:rsidRDefault="0069370D">
            <w:pPr>
              <w:widowControl/>
              <w:spacing w:after="0" w:line="276" w:lineRule="auto"/>
              <w:jc w:val="center"/>
              <w:rPr>
                <w:ins w:id="397" w:author="Samuel Dent" w:date="2013-01-21T10:54:00Z"/>
                <w:rFonts w:cstheme="minorHAnsi"/>
                <w:szCs w:val="20"/>
              </w:rPr>
            </w:pPr>
            <w:ins w:id="398" w:author="Samuel Dent" w:date="2013-01-21T10:54:00Z">
              <w:r>
                <w:rPr>
                  <w:rFonts w:cstheme="minorHAnsi"/>
                  <w:szCs w:val="20"/>
                  <w:lang w:val="en"/>
                </w:rPr>
                <w:t>&gt; 35 to ≤45</w:t>
              </w:r>
            </w:ins>
          </w:p>
        </w:tc>
        <w:tc>
          <w:tcPr>
            <w:tcW w:w="1260" w:type="dxa"/>
            <w:tcBorders>
              <w:top w:val="nil"/>
              <w:left w:val="nil"/>
              <w:bottom w:val="single" w:sz="4" w:space="0" w:color="auto"/>
              <w:right w:val="single" w:sz="4" w:space="0" w:color="auto"/>
            </w:tcBorders>
            <w:vAlign w:val="center"/>
            <w:hideMark/>
          </w:tcPr>
          <w:p w14:paraId="3C03D63B" w14:textId="77777777" w:rsidR="0069370D" w:rsidRDefault="0069370D">
            <w:pPr>
              <w:widowControl/>
              <w:spacing w:after="0" w:line="276" w:lineRule="auto"/>
              <w:jc w:val="center"/>
              <w:rPr>
                <w:ins w:id="399" w:author="Samuel Dent" w:date="2013-01-21T10:54:00Z"/>
                <w:rFonts w:cstheme="minorHAnsi"/>
                <w:szCs w:val="20"/>
              </w:rPr>
            </w:pPr>
            <w:ins w:id="400" w:author="Samuel Dent" w:date="2013-01-21T10:54:00Z">
              <w:r>
                <w:rPr>
                  <w:rFonts w:cstheme="minorHAnsi"/>
                  <w:szCs w:val="20"/>
                  <w:lang w:val="en"/>
                </w:rPr>
                <w:t>40</w:t>
              </w:r>
            </w:ins>
          </w:p>
        </w:tc>
        <w:tc>
          <w:tcPr>
            <w:tcW w:w="1400" w:type="dxa"/>
            <w:tcBorders>
              <w:top w:val="nil"/>
              <w:left w:val="nil"/>
              <w:bottom w:val="single" w:sz="4" w:space="0" w:color="auto"/>
              <w:right w:val="single" w:sz="4" w:space="0" w:color="auto"/>
            </w:tcBorders>
            <w:vAlign w:val="center"/>
            <w:hideMark/>
          </w:tcPr>
          <w:p w14:paraId="7A3E6B4C" w14:textId="77777777" w:rsidR="0069370D" w:rsidRDefault="0069370D">
            <w:pPr>
              <w:widowControl/>
              <w:spacing w:after="0" w:line="276" w:lineRule="auto"/>
              <w:jc w:val="center"/>
              <w:rPr>
                <w:ins w:id="401" w:author="Samuel Dent" w:date="2013-01-21T10:54:00Z"/>
                <w:rFonts w:cstheme="minorHAnsi"/>
                <w:szCs w:val="20"/>
              </w:rPr>
            </w:pPr>
            <w:ins w:id="402" w:author="Samuel Dent" w:date="2013-01-21T10:54:00Z">
              <w:r>
                <w:rPr>
                  <w:rFonts w:cstheme="minorHAnsi"/>
                  <w:szCs w:val="20"/>
                </w:rPr>
                <w:t>1.5</w:t>
              </w:r>
            </w:ins>
          </w:p>
        </w:tc>
        <w:tc>
          <w:tcPr>
            <w:tcW w:w="1540" w:type="dxa"/>
            <w:tcBorders>
              <w:top w:val="nil"/>
              <w:left w:val="nil"/>
              <w:bottom w:val="single" w:sz="4" w:space="0" w:color="auto"/>
              <w:right w:val="single" w:sz="4" w:space="0" w:color="auto"/>
            </w:tcBorders>
            <w:vAlign w:val="center"/>
            <w:hideMark/>
          </w:tcPr>
          <w:p w14:paraId="47A748F5" w14:textId="77777777" w:rsidR="0069370D" w:rsidRDefault="0069370D">
            <w:pPr>
              <w:widowControl/>
              <w:spacing w:after="0" w:line="276" w:lineRule="auto"/>
              <w:jc w:val="center"/>
              <w:rPr>
                <w:ins w:id="403" w:author="Samuel Dent" w:date="2013-01-21T10:54:00Z"/>
                <w:rFonts w:cstheme="minorHAnsi"/>
                <w:szCs w:val="20"/>
              </w:rPr>
            </w:pPr>
            <w:ins w:id="404" w:author="Samuel Dent" w:date="2013-01-21T10:54:00Z">
              <w:r>
                <w:rPr>
                  <w:rFonts w:cstheme="minorHAnsi"/>
                  <w:szCs w:val="20"/>
                </w:rPr>
                <w:t>1.85</w:t>
              </w:r>
            </w:ins>
          </w:p>
        </w:tc>
        <w:tc>
          <w:tcPr>
            <w:tcW w:w="1213" w:type="dxa"/>
            <w:tcBorders>
              <w:top w:val="nil"/>
              <w:left w:val="nil"/>
              <w:bottom w:val="single" w:sz="4" w:space="0" w:color="auto"/>
              <w:right w:val="single" w:sz="4" w:space="0" w:color="auto"/>
            </w:tcBorders>
            <w:vAlign w:val="center"/>
            <w:hideMark/>
          </w:tcPr>
          <w:p w14:paraId="77A6ACB4" w14:textId="77777777" w:rsidR="0069370D" w:rsidRDefault="0069370D">
            <w:pPr>
              <w:widowControl/>
              <w:spacing w:after="0" w:line="276" w:lineRule="auto"/>
              <w:jc w:val="center"/>
              <w:rPr>
                <w:ins w:id="405" w:author="Samuel Dent" w:date="2013-01-21T10:54:00Z"/>
                <w:rFonts w:cstheme="minorHAnsi"/>
                <w:szCs w:val="20"/>
              </w:rPr>
            </w:pPr>
            <w:ins w:id="406" w:author="Samuel Dent" w:date="2013-01-21T10:54:00Z">
              <w:r>
                <w:rPr>
                  <w:rFonts w:cstheme="minorHAnsi"/>
                  <w:szCs w:val="20"/>
                </w:rPr>
                <w:t>858</w:t>
              </w:r>
            </w:ins>
          </w:p>
        </w:tc>
        <w:tc>
          <w:tcPr>
            <w:tcW w:w="1247" w:type="dxa"/>
            <w:tcBorders>
              <w:top w:val="nil"/>
              <w:left w:val="nil"/>
              <w:bottom w:val="single" w:sz="4" w:space="0" w:color="auto"/>
              <w:right w:val="single" w:sz="4" w:space="0" w:color="auto"/>
            </w:tcBorders>
            <w:vAlign w:val="center"/>
            <w:hideMark/>
          </w:tcPr>
          <w:p w14:paraId="503C5D17" w14:textId="77777777" w:rsidR="0069370D" w:rsidRDefault="0069370D">
            <w:pPr>
              <w:widowControl/>
              <w:spacing w:after="0" w:line="276" w:lineRule="auto"/>
              <w:jc w:val="center"/>
              <w:rPr>
                <w:ins w:id="407" w:author="Samuel Dent" w:date="2013-01-21T10:54:00Z"/>
                <w:rFonts w:cstheme="minorHAnsi"/>
                <w:szCs w:val="20"/>
              </w:rPr>
            </w:pPr>
            <w:ins w:id="408" w:author="Samuel Dent" w:date="2013-01-21T10:54:00Z">
              <w:r>
                <w:rPr>
                  <w:rFonts w:cstheme="minorHAnsi"/>
                  <w:szCs w:val="20"/>
                </w:rPr>
                <w:t>695</w:t>
              </w:r>
            </w:ins>
          </w:p>
        </w:tc>
        <w:tc>
          <w:tcPr>
            <w:tcW w:w="1350" w:type="dxa"/>
            <w:tcBorders>
              <w:top w:val="nil"/>
              <w:left w:val="nil"/>
              <w:bottom w:val="single" w:sz="4" w:space="0" w:color="auto"/>
              <w:right w:val="single" w:sz="4" w:space="0" w:color="auto"/>
            </w:tcBorders>
            <w:vAlign w:val="center"/>
            <w:hideMark/>
          </w:tcPr>
          <w:p w14:paraId="36CC242E" w14:textId="77777777" w:rsidR="0069370D" w:rsidRDefault="0069370D">
            <w:pPr>
              <w:widowControl/>
              <w:spacing w:after="0" w:line="276" w:lineRule="auto"/>
              <w:jc w:val="center"/>
              <w:rPr>
                <w:ins w:id="409" w:author="Samuel Dent" w:date="2013-01-21T10:54:00Z"/>
                <w:rFonts w:cstheme="minorHAnsi"/>
                <w:szCs w:val="20"/>
              </w:rPr>
            </w:pPr>
            <w:ins w:id="410" w:author="Samuel Dent" w:date="2013-01-21T10:54:00Z">
              <w:r>
                <w:rPr>
                  <w:rFonts w:cstheme="minorHAnsi"/>
                  <w:szCs w:val="20"/>
                </w:rPr>
                <w:t>162</w:t>
              </w:r>
            </w:ins>
          </w:p>
        </w:tc>
      </w:tr>
      <w:tr w:rsidR="0069370D" w14:paraId="10B81D2D" w14:textId="77777777" w:rsidTr="0069370D">
        <w:trPr>
          <w:trHeight w:val="206"/>
          <w:ins w:id="411" w:author="Samuel Dent" w:date="2013-01-21T10:54:00Z"/>
        </w:trPr>
        <w:tc>
          <w:tcPr>
            <w:tcW w:w="1815" w:type="dxa"/>
            <w:tcBorders>
              <w:top w:val="nil"/>
              <w:left w:val="single" w:sz="4" w:space="0" w:color="auto"/>
              <w:bottom w:val="single" w:sz="4" w:space="0" w:color="auto"/>
              <w:right w:val="single" w:sz="4" w:space="0" w:color="auto"/>
            </w:tcBorders>
            <w:vAlign w:val="center"/>
            <w:hideMark/>
          </w:tcPr>
          <w:p w14:paraId="7907D543" w14:textId="77777777" w:rsidR="0069370D" w:rsidRDefault="0069370D">
            <w:pPr>
              <w:widowControl/>
              <w:spacing w:after="0" w:line="276" w:lineRule="auto"/>
              <w:jc w:val="center"/>
              <w:rPr>
                <w:ins w:id="412" w:author="Samuel Dent" w:date="2013-01-21T10:54:00Z"/>
                <w:rFonts w:cstheme="minorHAnsi"/>
                <w:szCs w:val="20"/>
              </w:rPr>
            </w:pPr>
            <w:ins w:id="413" w:author="Samuel Dent" w:date="2013-01-21T10:54:00Z">
              <w:r>
                <w:rPr>
                  <w:rFonts w:cstheme="minorHAnsi"/>
                  <w:szCs w:val="20"/>
                  <w:lang w:val="en"/>
                </w:rPr>
                <w:t>&gt; 45 to ≤ 54</w:t>
              </w:r>
            </w:ins>
          </w:p>
        </w:tc>
        <w:tc>
          <w:tcPr>
            <w:tcW w:w="1260" w:type="dxa"/>
            <w:tcBorders>
              <w:top w:val="nil"/>
              <w:left w:val="nil"/>
              <w:bottom w:val="single" w:sz="4" w:space="0" w:color="auto"/>
              <w:right w:val="single" w:sz="4" w:space="0" w:color="auto"/>
            </w:tcBorders>
            <w:vAlign w:val="center"/>
            <w:hideMark/>
          </w:tcPr>
          <w:p w14:paraId="3C8D5E21" w14:textId="77777777" w:rsidR="0069370D" w:rsidRDefault="0069370D">
            <w:pPr>
              <w:widowControl/>
              <w:spacing w:after="0" w:line="276" w:lineRule="auto"/>
              <w:jc w:val="center"/>
              <w:rPr>
                <w:ins w:id="414" w:author="Samuel Dent" w:date="2013-01-21T10:54:00Z"/>
                <w:rFonts w:cstheme="minorHAnsi"/>
                <w:szCs w:val="20"/>
              </w:rPr>
            </w:pPr>
            <w:ins w:id="415" w:author="Samuel Dent" w:date="2013-01-21T10:54:00Z">
              <w:r>
                <w:rPr>
                  <w:rFonts w:cstheme="minorHAnsi"/>
                  <w:szCs w:val="20"/>
                  <w:lang w:val="en"/>
                </w:rPr>
                <w:t>50</w:t>
              </w:r>
            </w:ins>
          </w:p>
        </w:tc>
        <w:tc>
          <w:tcPr>
            <w:tcW w:w="1400" w:type="dxa"/>
            <w:tcBorders>
              <w:top w:val="nil"/>
              <w:left w:val="nil"/>
              <w:bottom w:val="single" w:sz="4" w:space="0" w:color="auto"/>
              <w:right w:val="single" w:sz="4" w:space="0" w:color="auto"/>
            </w:tcBorders>
            <w:vAlign w:val="center"/>
            <w:hideMark/>
          </w:tcPr>
          <w:p w14:paraId="1660FC52" w14:textId="77777777" w:rsidR="0069370D" w:rsidRDefault="0069370D">
            <w:pPr>
              <w:widowControl/>
              <w:spacing w:after="0" w:line="276" w:lineRule="auto"/>
              <w:jc w:val="center"/>
              <w:rPr>
                <w:ins w:id="416" w:author="Samuel Dent" w:date="2013-01-21T10:54:00Z"/>
                <w:rFonts w:cstheme="minorHAnsi"/>
                <w:szCs w:val="20"/>
              </w:rPr>
            </w:pPr>
            <w:ins w:id="417" w:author="Samuel Dent" w:date="2013-01-21T10:54:00Z">
              <w:r>
                <w:rPr>
                  <w:rFonts w:cstheme="minorHAnsi"/>
                  <w:szCs w:val="20"/>
                </w:rPr>
                <w:t>1.6</w:t>
              </w:r>
            </w:ins>
          </w:p>
        </w:tc>
        <w:tc>
          <w:tcPr>
            <w:tcW w:w="1540" w:type="dxa"/>
            <w:tcBorders>
              <w:top w:val="nil"/>
              <w:left w:val="nil"/>
              <w:bottom w:val="single" w:sz="4" w:space="0" w:color="auto"/>
              <w:right w:val="single" w:sz="4" w:space="0" w:color="auto"/>
            </w:tcBorders>
            <w:vAlign w:val="center"/>
            <w:hideMark/>
          </w:tcPr>
          <w:p w14:paraId="21BC9196" w14:textId="77777777" w:rsidR="0069370D" w:rsidRDefault="0069370D">
            <w:pPr>
              <w:widowControl/>
              <w:spacing w:after="0" w:line="276" w:lineRule="auto"/>
              <w:jc w:val="center"/>
              <w:rPr>
                <w:ins w:id="418" w:author="Samuel Dent" w:date="2013-01-21T10:54:00Z"/>
                <w:rFonts w:cstheme="minorHAnsi"/>
                <w:szCs w:val="20"/>
              </w:rPr>
            </w:pPr>
            <w:ins w:id="419" w:author="Samuel Dent" w:date="2013-01-21T10:54:00Z">
              <w:r>
                <w:rPr>
                  <w:rFonts w:cstheme="minorHAnsi"/>
                  <w:szCs w:val="20"/>
                </w:rPr>
                <w:t>1.85</w:t>
              </w:r>
            </w:ins>
          </w:p>
        </w:tc>
        <w:tc>
          <w:tcPr>
            <w:tcW w:w="1213" w:type="dxa"/>
            <w:tcBorders>
              <w:top w:val="nil"/>
              <w:left w:val="nil"/>
              <w:bottom w:val="single" w:sz="4" w:space="0" w:color="auto"/>
              <w:right w:val="single" w:sz="4" w:space="0" w:color="auto"/>
            </w:tcBorders>
            <w:vAlign w:val="center"/>
            <w:hideMark/>
          </w:tcPr>
          <w:p w14:paraId="5A29D905" w14:textId="77777777" w:rsidR="0069370D" w:rsidRDefault="0069370D">
            <w:pPr>
              <w:widowControl/>
              <w:spacing w:after="0" w:line="276" w:lineRule="auto"/>
              <w:jc w:val="center"/>
              <w:rPr>
                <w:ins w:id="420" w:author="Samuel Dent" w:date="2013-01-21T10:54:00Z"/>
                <w:rFonts w:cstheme="minorHAnsi"/>
                <w:szCs w:val="20"/>
              </w:rPr>
            </w:pPr>
            <w:ins w:id="421" w:author="Samuel Dent" w:date="2013-01-21T10:54:00Z">
              <w:r>
                <w:rPr>
                  <w:rFonts w:cstheme="minorHAnsi"/>
                  <w:szCs w:val="20"/>
                </w:rPr>
                <w:t>1005</w:t>
              </w:r>
            </w:ins>
          </w:p>
        </w:tc>
        <w:tc>
          <w:tcPr>
            <w:tcW w:w="1247" w:type="dxa"/>
            <w:tcBorders>
              <w:top w:val="nil"/>
              <w:left w:val="nil"/>
              <w:bottom w:val="single" w:sz="4" w:space="0" w:color="auto"/>
              <w:right w:val="single" w:sz="4" w:space="0" w:color="auto"/>
            </w:tcBorders>
            <w:vAlign w:val="center"/>
            <w:hideMark/>
          </w:tcPr>
          <w:p w14:paraId="12777122" w14:textId="77777777" w:rsidR="0069370D" w:rsidRDefault="0069370D">
            <w:pPr>
              <w:widowControl/>
              <w:spacing w:after="0" w:line="276" w:lineRule="auto"/>
              <w:jc w:val="center"/>
              <w:rPr>
                <w:ins w:id="422" w:author="Samuel Dent" w:date="2013-01-21T10:54:00Z"/>
                <w:rFonts w:cstheme="minorHAnsi"/>
                <w:szCs w:val="20"/>
              </w:rPr>
            </w:pPr>
            <w:ins w:id="423" w:author="Samuel Dent" w:date="2013-01-21T10:54:00Z">
              <w:r>
                <w:rPr>
                  <w:rFonts w:cstheme="minorHAnsi"/>
                  <w:szCs w:val="20"/>
                </w:rPr>
                <w:t>869</w:t>
              </w:r>
            </w:ins>
          </w:p>
        </w:tc>
        <w:tc>
          <w:tcPr>
            <w:tcW w:w="1350" w:type="dxa"/>
            <w:tcBorders>
              <w:top w:val="nil"/>
              <w:left w:val="nil"/>
              <w:bottom w:val="single" w:sz="4" w:space="0" w:color="auto"/>
              <w:right w:val="single" w:sz="4" w:space="0" w:color="auto"/>
            </w:tcBorders>
            <w:vAlign w:val="center"/>
            <w:hideMark/>
          </w:tcPr>
          <w:p w14:paraId="0B3BD070" w14:textId="77777777" w:rsidR="0069370D" w:rsidRDefault="0069370D">
            <w:pPr>
              <w:widowControl/>
              <w:spacing w:after="0" w:line="276" w:lineRule="auto"/>
              <w:jc w:val="center"/>
              <w:rPr>
                <w:ins w:id="424" w:author="Samuel Dent" w:date="2013-01-21T10:54:00Z"/>
                <w:rFonts w:cstheme="minorHAnsi"/>
                <w:szCs w:val="20"/>
              </w:rPr>
            </w:pPr>
            <w:ins w:id="425" w:author="Samuel Dent" w:date="2013-01-21T10:54:00Z">
              <w:r>
                <w:rPr>
                  <w:rFonts w:cstheme="minorHAnsi"/>
                  <w:szCs w:val="20"/>
                </w:rPr>
                <w:t>136</w:t>
              </w:r>
            </w:ins>
          </w:p>
        </w:tc>
      </w:tr>
      <w:tr w:rsidR="0069370D" w14:paraId="30E188BB" w14:textId="77777777" w:rsidTr="0069370D">
        <w:trPr>
          <w:trHeight w:val="134"/>
          <w:ins w:id="426" w:author="Samuel Dent" w:date="2013-01-21T10:54:00Z"/>
        </w:trPr>
        <w:tc>
          <w:tcPr>
            <w:tcW w:w="1815" w:type="dxa"/>
            <w:tcBorders>
              <w:top w:val="nil"/>
              <w:left w:val="single" w:sz="4" w:space="0" w:color="auto"/>
              <w:bottom w:val="single" w:sz="4" w:space="0" w:color="auto"/>
              <w:right w:val="single" w:sz="4" w:space="0" w:color="auto"/>
            </w:tcBorders>
            <w:vAlign w:val="center"/>
            <w:hideMark/>
          </w:tcPr>
          <w:p w14:paraId="0243FB94" w14:textId="77777777" w:rsidR="0069370D" w:rsidRDefault="0069370D">
            <w:pPr>
              <w:widowControl/>
              <w:spacing w:after="0" w:line="276" w:lineRule="auto"/>
              <w:jc w:val="center"/>
              <w:rPr>
                <w:ins w:id="427" w:author="Samuel Dent" w:date="2013-01-21T10:54:00Z"/>
                <w:rFonts w:cstheme="minorHAnsi"/>
                <w:szCs w:val="20"/>
              </w:rPr>
            </w:pPr>
            <w:ins w:id="428" w:author="Samuel Dent" w:date="2013-01-21T10:54:00Z">
              <w:r>
                <w:rPr>
                  <w:rFonts w:cstheme="minorHAnsi"/>
                  <w:szCs w:val="20"/>
                  <w:lang w:val="en"/>
                </w:rPr>
                <w:t>&gt; 54 to ≤ 75</w:t>
              </w:r>
            </w:ins>
          </w:p>
        </w:tc>
        <w:tc>
          <w:tcPr>
            <w:tcW w:w="1260" w:type="dxa"/>
            <w:tcBorders>
              <w:top w:val="nil"/>
              <w:left w:val="nil"/>
              <w:bottom w:val="single" w:sz="4" w:space="0" w:color="auto"/>
              <w:right w:val="single" w:sz="4" w:space="0" w:color="auto"/>
            </w:tcBorders>
            <w:vAlign w:val="center"/>
            <w:hideMark/>
          </w:tcPr>
          <w:p w14:paraId="05170109" w14:textId="77777777" w:rsidR="0069370D" w:rsidRDefault="0069370D">
            <w:pPr>
              <w:widowControl/>
              <w:spacing w:after="0" w:line="276" w:lineRule="auto"/>
              <w:jc w:val="center"/>
              <w:rPr>
                <w:ins w:id="429" w:author="Samuel Dent" w:date="2013-01-21T10:54:00Z"/>
                <w:rFonts w:cstheme="minorHAnsi"/>
                <w:szCs w:val="20"/>
              </w:rPr>
            </w:pPr>
            <w:ins w:id="430" w:author="Samuel Dent" w:date="2013-01-21T10:54:00Z">
              <w:r>
                <w:rPr>
                  <w:rFonts w:cstheme="minorHAnsi"/>
                  <w:szCs w:val="20"/>
                  <w:lang w:val="en"/>
                </w:rPr>
                <w:t>65</w:t>
              </w:r>
            </w:ins>
          </w:p>
        </w:tc>
        <w:tc>
          <w:tcPr>
            <w:tcW w:w="1400" w:type="dxa"/>
            <w:tcBorders>
              <w:top w:val="nil"/>
              <w:left w:val="nil"/>
              <w:bottom w:val="single" w:sz="4" w:space="0" w:color="auto"/>
              <w:right w:val="single" w:sz="4" w:space="0" w:color="auto"/>
            </w:tcBorders>
            <w:vAlign w:val="center"/>
            <w:hideMark/>
          </w:tcPr>
          <w:p w14:paraId="5E8F6673" w14:textId="77777777" w:rsidR="0069370D" w:rsidRDefault="0069370D">
            <w:pPr>
              <w:widowControl/>
              <w:spacing w:after="0" w:line="276" w:lineRule="auto"/>
              <w:jc w:val="center"/>
              <w:rPr>
                <w:ins w:id="431" w:author="Samuel Dent" w:date="2013-01-21T10:54:00Z"/>
                <w:rFonts w:cstheme="minorHAnsi"/>
                <w:szCs w:val="20"/>
              </w:rPr>
            </w:pPr>
            <w:ins w:id="432" w:author="Samuel Dent" w:date="2013-01-21T10:54:00Z">
              <w:r>
                <w:rPr>
                  <w:rFonts w:cstheme="minorHAnsi"/>
                  <w:szCs w:val="20"/>
                </w:rPr>
                <w:t>1.7</w:t>
              </w:r>
            </w:ins>
          </w:p>
        </w:tc>
        <w:tc>
          <w:tcPr>
            <w:tcW w:w="1540" w:type="dxa"/>
            <w:tcBorders>
              <w:top w:val="nil"/>
              <w:left w:val="nil"/>
              <w:bottom w:val="single" w:sz="4" w:space="0" w:color="auto"/>
              <w:right w:val="single" w:sz="4" w:space="0" w:color="auto"/>
            </w:tcBorders>
            <w:vAlign w:val="center"/>
            <w:hideMark/>
          </w:tcPr>
          <w:p w14:paraId="3E5A32BF" w14:textId="77777777" w:rsidR="0069370D" w:rsidRDefault="0069370D">
            <w:pPr>
              <w:widowControl/>
              <w:spacing w:after="0" w:line="276" w:lineRule="auto"/>
              <w:jc w:val="center"/>
              <w:rPr>
                <w:ins w:id="433" w:author="Samuel Dent" w:date="2013-01-21T10:54:00Z"/>
                <w:rFonts w:cstheme="minorHAnsi"/>
                <w:szCs w:val="20"/>
              </w:rPr>
            </w:pPr>
            <w:ins w:id="434" w:author="Samuel Dent" w:date="2013-01-21T10:54:00Z">
              <w:r>
                <w:rPr>
                  <w:rFonts w:cstheme="minorHAnsi"/>
                  <w:szCs w:val="20"/>
                </w:rPr>
                <w:t>1.85</w:t>
              </w:r>
            </w:ins>
          </w:p>
        </w:tc>
        <w:tc>
          <w:tcPr>
            <w:tcW w:w="1213" w:type="dxa"/>
            <w:tcBorders>
              <w:top w:val="nil"/>
              <w:left w:val="nil"/>
              <w:bottom w:val="single" w:sz="4" w:space="0" w:color="auto"/>
              <w:right w:val="single" w:sz="4" w:space="0" w:color="auto"/>
            </w:tcBorders>
            <w:vAlign w:val="center"/>
            <w:hideMark/>
          </w:tcPr>
          <w:p w14:paraId="2559ADF1" w14:textId="77777777" w:rsidR="0069370D" w:rsidRDefault="0069370D">
            <w:pPr>
              <w:widowControl/>
              <w:spacing w:after="0" w:line="276" w:lineRule="auto"/>
              <w:jc w:val="center"/>
              <w:rPr>
                <w:ins w:id="435" w:author="Samuel Dent" w:date="2013-01-21T10:54:00Z"/>
                <w:rFonts w:cstheme="minorHAnsi"/>
                <w:szCs w:val="20"/>
              </w:rPr>
            </w:pPr>
            <w:ins w:id="436" w:author="Samuel Dent" w:date="2013-01-21T10:54:00Z">
              <w:r>
                <w:rPr>
                  <w:rFonts w:cstheme="minorHAnsi"/>
                  <w:szCs w:val="20"/>
                </w:rPr>
                <w:t>1230</w:t>
              </w:r>
            </w:ins>
          </w:p>
        </w:tc>
        <w:tc>
          <w:tcPr>
            <w:tcW w:w="1247" w:type="dxa"/>
            <w:tcBorders>
              <w:top w:val="nil"/>
              <w:left w:val="nil"/>
              <w:bottom w:val="single" w:sz="4" w:space="0" w:color="auto"/>
              <w:right w:val="single" w:sz="4" w:space="0" w:color="auto"/>
            </w:tcBorders>
            <w:vAlign w:val="center"/>
            <w:hideMark/>
          </w:tcPr>
          <w:p w14:paraId="7C72C73F" w14:textId="77777777" w:rsidR="0069370D" w:rsidRDefault="0069370D">
            <w:pPr>
              <w:widowControl/>
              <w:spacing w:after="0" w:line="276" w:lineRule="auto"/>
              <w:jc w:val="center"/>
              <w:rPr>
                <w:ins w:id="437" w:author="Samuel Dent" w:date="2013-01-21T10:54:00Z"/>
                <w:rFonts w:cstheme="minorHAnsi"/>
                <w:szCs w:val="20"/>
              </w:rPr>
            </w:pPr>
            <w:ins w:id="438" w:author="Samuel Dent" w:date="2013-01-21T10:54:00Z">
              <w:r>
                <w:rPr>
                  <w:rFonts w:cstheme="minorHAnsi"/>
                  <w:szCs w:val="20"/>
                </w:rPr>
                <w:t>1130</w:t>
              </w:r>
            </w:ins>
          </w:p>
        </w:tc>
        <w:tc>
          <w:tcPr>
            <w:tcW w:w="1350" w:type="dxa"/>
            <w:tcBorders>
              <w:top w:val="nil"/>
              <w:left w:val="nil"/>
              <w:bottom w:val="single" w:sz="4" w:space="0" w:color="auto"/>
              <w:right w:val="single" w:sz="4" w:space="0" w:color="auto"/>
            </w:tcBorders>
            <w:vAlign w:val="center"/>
            <w:hideMark/>
          </w:tcPr>
          <w:p w14:paraId="5A52ADC7" w14:textId="77777777" w:rsidR="0069370D" w:rsidRDefault="0069370D">
            <w:pPr>
              <w:widowControl/>
              <w:spacing w:after="0" w:line="276" w:lineRule="auto"/>
              <w:jc w:val="center"/>
              <w:rPr>
                <w:ins w:id="439" w:author="Samuel Dent" w:date="2013-01-21T10:54:00Z"/>
                <w:rFonts w:cstheme="minorHAnsi"/>
                <w:szCs w:val="20"/>
              </w:rPr>
            </w:pPr>
            <w:ins w:id="440" w:author="Samuel Dent" w:date="2013-01-21T10:54:00Z">
              <w:r>
                <w:rPr>
                  <w:rFonts w:cstheme="minorHAnsi"/>
                  <w:szCs w:val="20"/>
                </w:rPr>
                <w:t>100</w:t>
              </w:r>
            </w:ins>
          </w:p>
        </w:tc>
      </w:tr>
      <w:tr w:rsidR="0069370D" w14:paraId="6FBD954E" w14:textId="77777777" w:rsidTr="0069370D">
        <w:trPr>
          <w:trHeight w:val="143"/>
          <w:ins w:id="441" w:author="Samuel Dent" w:date="2013-01-21T10:54:00Z"/>
        </w:trPr>
        <w:tc>
          <w:tcPr>
            <w:tcW w:w="1815" w:type="dxa"/>
            <w:tcBorders>
              <w:top w:val="nil"/>
              <w:left w:val="single" w:sz="4" w:space="0" w:color="auto"/>
              <w:bottom w:val="single" w:sz="4" w:space="0" w:color="auto"/>
              <w:right w:val="single" w:sz="4" w:space="0" w:color="auto"/>
            </w:tcBorders>
            <w:vAlign w:val="center"/>
            <w:hideMark/>
          </w:tcPr>
          <w:p w14:paraId="574734D1" w14:textId="77777777" w:rsidR="0069370D" w:rsidRDefault="0069370D">
            <w:pPr>
              <w:widowControl/>
              <w:spacing w:after="0" w:line="276" w:lineRule="auto"/>
              <w:jc w:val="center"/>
              <w:rPr>
                <w:ins w:id="442" w:author="Samuel Dent" w:date="2013-01-21T10:54:00Z"/>
                <w:rFonts w:cstheme="minorHAnsi"/>
                <w:szCs w:val="20"/>
              </w:rPr>
            </w:pPr>
            <w:ins w:id="443" w:author="Samuel Dent" w:date="2013-01-21T10:54:00Z">
              <w:r>
                <w:rPr>
                  <w:rFonts w:cstheme="minorHAnsi"/>
                  <w:szCs w:val="20"/>
                  <w:lang w:val="en"/>
                </w:rPr>
                <w:t>&gt; 75 to ≤ 185</w:t>
              </w:r>
            </w:ins>
          </w:p>
        </w:tc>
        <w:tc>
          <w:tcPr>
            <w:tcW w:w="1260" w:type="dxa"/>
            <w:tcBorders>
              <w:top w:val="nil"/>
              <w:left w:val="nil"/>
              <w:bottom w:val="single" w:sz="4" w:space="0" w:color="auto"/>
              <w:right w:val="single" w:sz="4" w:space="0" w:color="auto"/>
            </w:tcBorders>
            <w:vAlign w:val="center"/>
            <w:hideMark/>
          </w:tcPr>
          <w:p w14:paraId="61C20952" w14:textId="77777777" w:rsidR="0069370D" w:rsidRDefault="0069370D">
            <w:pPr>
              <w:widowControl/>
              <w:spacing w:after="0" w:line="276" w:lineRule="auto"/>
              <w:jc w:val="center"/>
              <w:rPr>
                <w:ins w:id="444" w:author="Samuel Dent" w:date="2013-01-21T10:54:00Z"/>
                <w:rFonts w:cstheme="minorHAnsi"/>
                <w:szCs w:val="20"/>
              </w:rPr>
            </w:pPr>
            <w:ins w:id="445" w:author="Samuel Dent" w:date="2013-01-21T10:54:00Z">
              <w:r>
                <w:rPr>
                  <w:rFonts w:cstheme="minorHAnsi"/>
                  <w:szCs w:val="20"/>
                  <w:lang w:val="en"/>
                </w:rPr>
                <w:t>130</w:t>
              </w:r>
            </w:ins>
          </w:p>
        </w:tc>
        <w:tc>
          <w:tcPr>
            <w:tcW w:w="1400" w:type="dxa"/>
            <w:tcBorders>
              <w:top w:val="nil"/>
              <w:left w:val="nil"/>
              <w:bottom w:val="single" w:sz="4" w:space="0" w:color="auto"/>
              <w:right w:val="single" w:sz="4" w:space="0" w:color="auto"/>
            </w:tcBorders>
            <w:vAlign w:val="center"/>
            <w:hideMark/>
          </w:tcPr>
          <w:p w14:paraId="6BEC6EFF" w14:textId="77777777" w:rsidR="0069370D" w:rsidRDefault="0069370D">
            <w:pPr>
              <w:widowControl/>
              <w:spacing w:after="0" w:line="276" w:lineRule="auto"/>
              <w:jc w:val="center"/>
              <w:rPr>
                <w:ins w:id="446" w:author="Samuel Dent" w:date="2013-01-21T10:54:00Z"/>
                <w:rFonts w:cstheme="minorHAnsi"/>
                <w:szCs w:val="20"/>
              </w:rPr>
            </w:pPr>
            <w:ins w:id="447" w:author="Samuel Dent" w:date="2013-01-21T10:54:00Z">
              <w:r>
                <w:rPr>
                  <w:rFonts w:cstheme="minorHAnsi"/>
                  <w:szCs w:val="20"/>
                </w:rPr>
                <w:t>2.5</w:t>
              </w:r>
            </w:ins>
          </w:p>
        </w:tc>
        <w:tc>
          <w:tcPr>
            <w:tcW w:w="1540" w:type="dxa"/>
            <w:tcBorders>
              <w:top w:val="nil"/>
              <w:left w:val="nil"/>
              <w:bottom w:val="single" w:sz="4" w:space="0" w:color="auto"/>
              <w:right w:val="single" w:sz="4" w:space="0" w:color="auto"/>
            </w:tcBorders>
            <w:vAlign w:val="center"/>
            <w:hideMark/>
          </w:tcPr>
          <w:p w14:paraId="686B0F2A" w14:textId="77777777" w:rsidR="0069370D" w:rsidRDefault="0069370D">
            <w:pPr>
              <w:widowControl/>
              <w:spacing w:after="0" w:line="276" w:lineRule="auto"/>
              <w:jc w:val="center"/>
              <w:rPr>
                <w:ins w:id="448" w:author="Samuel Dent" w:date="2013-01-21T10:54:00Z"/>
                <w:rFonts w:cstheme="minorHAnsi"/>
                <w:szCs w:val="20"/>
              </w:rPr>
            </w:pPr>
            <w:ins w:id="449" w:author="Samuel Dent" w:date="2013-01-21T10:54:00Z">
              <w:r>
                <w:rPr>
                  <w:rFonts w:cstheme="minorHAnsi"/>
                  <w:szCs w:val="20"/>
                </w:rPr>
                <w:t>2.8</w:t>
              </w:r>
            </w:ins>
          </w:p>
        </w:tc>
        <w:tc>
          <w:tcPr>
            <w:tcW w:w="1213" w:type="dxa"/>
            <w:tcBorders>
              <w:top w:val="nil"/>
              <w:left w:val="nil"/>
              <w:bottom w:val="single" w:sz="4" w:space="0" w:color="auto"/>
              <w:right w:val="single" w:sz="4" w:space="0" w:color="auto"/>
            </w:tcBorders>
            <w:vAlign w:val="center"/>
            <w:hideMark/>
          </w:tcPr>
          <w:p w14:paraId="6E31B910" w14:textId="77777777" w:rsidR="0069370D" w:rsidRDefault="0069370D">
            <w:pPr>
              <w:widowControl/>
              <w:spacing w:after="0" w:line="276" w:lineRule="auto"/>
              <w:jc w:val="center"/>
              <w:rPr>
                <w:ins w:id="450" w:author="Samuel Dent" w:date="2013-01-21T10:54:00Z"/>
                <w:rFonts w:cstheme="minorHAnsi"/>
                <w:szCs w:val="20"/>
              </w:rPr>
            </w:pPr>
            <w:ins w:id="451" w:author="Samuel Dent" w:date="2013-01-21T10:54:00Z">
              <w:r>
                <w:rPr>
                  <w:rFonts w:cstheme="minorHAnsi"/>
                  <w:szCs w:val="20"/>
                </w:rPr>
                <w:t>1673</w:t>
              </w:r>
            </w:ins>
          </w:p>
        </w:tc>
        <w:tc>
          <w:tcPr>
            <w:tcW w:w="1247" w:type="dxa"/>
            <w:tcBorders>
              <w:top w:val="nil"/>
              <w:left w:val="nil"/>
              <w:bottom w:val="single" w:sz="4" w:space="0" w:color="auto"/>
              <w:right w:val="single" w:sz="4" w:space="0" w:color="auto"/>
            </w:tcBorders>
            <w:vAlign w:val="center"/>
            <w:hideMark/>
          </w:tcPr>
          <w:p w14:paraId="04958FDB" w14:textId="77777777" w:rsidR="0069370D" w:rsidRDefault="0069370D">
            <w:pPr>
              <w:widowControl/>
              <w:spacing w:after="0" w:line="276" w:lineRule="auto"/>
              <w:jc w:val="center"/>
              <w:rPr>
                <w:ins w:id="452" w:author="Samuel Dent" w:date="2013-01-21T10:54:00Z"/>
                <w:rFonts w:cstheme="minorHAnsi"/>
                <w:szCs w:val="20"/>
              </w:rPr>
            </w:pPr>
            <w:ins w:id="453" w:author="Samuel Dent" w:date="2013-01-21T10:54:00Z">
              <w:r>
                <w:rPr>
                  <w:rFonts w:cstheme="minorHAnsi"/>
                  <w:szCs w:val="20"/>
                </w:rPr>
                <w:t>1493</w:t>
              </w:r>
            </w:ins>
          </w:p>
        </w:tc>
        <w:tc>
          <w:tcPr>
            <w:tcW w:w="1350" w:type="dxa"/>
            <w:tcBorders>
              <w:top w:val="nil"/>
              <w:left w:val="nil"/>
              <w:bottom w:val="single" w:sz="4" w:space="0" w:color="auto"/>
              <w:right w:val="single" w:sz="4" w:space="0" w:color="auto"/>
            </w:tcBorders>
            <w:vAlign w:val="center"/>
            <w:hideMark/>
          </w:tcPr>
          <w:p w14:paraId="78BC6D64" w14:textId="77777777" w:rsidR="0069370D" w:rsidRDefault="0069370D">
            <w:pPr>
              <w:widowControl/>
              <w:spacing w:after="0" w:line="276" w:lineRule="auto"/>
              <w:jc w:val="center"/>
              <w:rPr>
                <w:ins w:id="454" w:author="Samuel Dent" w:date="2013-01-21T10:54:00Z"/>
                <w:rFonts w:cstheme="minorHAnsi"/>
                <w:szCs w:val="20"/>
              </w:rPr>
            </w:pPr>
            <w:ins w:id="455" w:author="Samuel Dent" w:date="2013-01-21T10:54:00Z">
              <w:r>
                <w:rPr>
                  <w:rFonts w:cstheme="minorHAnsi"/>
                  <w:szCs w:val="20"/>
                </w:rPr>
                <w:t>179</w:t>
              </w:r>
            </w:ins>
          </w:p>
        </w:tc>
      </w:tr>
      <w:tr w:rsidR="0069370D" w14:paraId="50B69DB7" w14:textId="77777777" w:rsidTr="0069370D">
        <w:trPr>
          <w:trHeight w:val="251"/>
          <w:ins w:id="456" w:author="Samuel Dent" w:date="2013-01-21T10:54:00Z"/>
        </w:trPr>
        <w:tc>
          <w:tcPr>
            <w:tcW w:w="1815" w:type="dxa"/>
            <w:tcBorders>
              <w:top w:val="nil"/>
              <w:left w:val="single" w:sz="4" w:space="0" w:color="auto"/>
              <w:bottom w:val="single" w:sz="4" w:space="0" w:color="auto"/>
              <w:right w:val="single" w:sz="4" w:space="0" w:color="auto"/>
            </w:tcBorders>
            <w:vAlign w:val="center"/>
            <w:hideMark/>
          </w:tcPr>
          <w:p w14:paraId="5715B477" w14:textId="77777777" w:rsidR="0069370D" w:rsidRDefault="0069370D">
            <w:pPr>
              <w:widowControl/>
              <w:spacing w:after="0" w:line="276" w:lineRule="auto"/>
              <w:jc w:val="center"/>
              <w:rPr>
                <w:ins w:id="457" w:author="Samuel Dent" w:date="2013-01-21T10:54:00Z"/>
                <w:rFonts w:cstheme="minorHAnsi"/>
                <w:szCs w:val="20"/>
              </w:rPr>
            </w:pPr>
            <w:ins w:id="458" w:author="Samuel Dent" w:date="2013-01-21T10:54:00Z">
              <w:r>
                <w:rPr>
                  <w:rFonts w:cstheme="minorHAnsi"/>
                  <w:szCs w:val="20"/>
                </w:rPr>
                <w:t>Average</w:t>
              </w:r>
            </w:ins>
          </w:p>
        </w:tc>
        <w:tc>
          <w:tcPr>
            <w:tcW w:w="1260" w:type="dxa"/>
            <w:tcBorders>
              <w:top w:val="nil"/>
              <w:left w:val="nil"/>
              <w:bottom w:val="single" w:sz="4" w:space="0" w:color="auto"/>
              <w:right w:val="single" w:sz="4" w:space="0" w:color="auto"/>
            </w:tcBorders>
            <w:vAlign w:val="center"/>
            <w:hideMark/>
          </w:tcPr>
          <w:p w14:paraId="76B91F0E" w14:textId="77777777" w:rsidR="0069370D" w:rsidRDefault="0069370D">
            <w:pPr>
              <w:widowControl/>
              <w:spacing w:after="0" w:line="276" w:lineRule="auto"/>
              <w:jc w:val="center"/>
              <w:rPr>
                <w:ins w:id="459" w:author="Samuel Dent" w:date="2013-01-21T10:54:00Z"/>
                <w:rFonts w:cstheme="minorHAnsi"/>
                <w:szCs w:val="20"/>
              </w:rPr>
            </w:pPr>
            <w:ins w:id="460" w:author="Samuel Dent" w:date="2013-01-21T10:54:00Z">
              <w:r>
                <w:rPr>
                  <w:rFonts w:cstheme="minorHAnsi"/>
                  <w:szCs w:val="20"/>
                </w:rPr>
                <w:t>46</w:t>
              </w:r>
            </w:ins>
          </w:p>
        </w:tc>
        <w:tc>
          <w:tcPr>
            <w:tcW w:w="1400" w:type="dxa"/>
            <w:tcBorders>
              <w:top w:val="nil"/>
              <w:left w:val="nil"/>
              <w:bottom w:val="single" w:sz="4" w:space="0" w:color="auto"/>
              <w:right w:val="single" w:sz="4" w:space="0" w:color="auto"/>
            </w:tcBorders>
            <w:vAlign w:val="center"/>
            <w:hideMark/>
          </w:tcPr>
          <w:p w14:paraId="36E95685" w14:textId="77777777" w:rsidR="0069370D" w:rsidRDefault="0069370D">
            <w:pPr>
              <w:widowControl/>
              <w:spacing w:after="0" w:line="276" w:lineRule="auto"/>
              <w:jc w:val="center"/>
              <w:rPr>
                <w:ins w:id="461" w:author="Samuel Dent" w:date="2013-01-21T10:54:00Z"/>
                <w:rFonts w:cstheme="minorHAnsi"/>
                <w:szCs w:val="20"/>
              </w:rPr>
            </w:pPr>
            <w:ins w:id="462" w:author="Samuel Dent" w:date="2013-01-21T10:54:00Z">
              <w:r>
                <w:rPr>
                  <w:rFonts w:cstheme="minorHAnsi"/>
                  <w:szCs w:val="20"/>
                </w:rPr>
                <w:t>1.51</w:t>
              </w:r>
            </w:ins>
          </w:p>
        </w:tc>
        <w:tc>
          <w:tcPr>
            <w:tcW w:w="1540" w:type="dxa"/>
            <w:tcBorders>
              <w:top w:val="nil"/>
              <w:left w:val="nil"/>
              <w:bottom w:val="single" w:sz="4" w:space="0" w:color="auto"/>
              <w:right w:val="single" w:sz="4" w:space="0" w:color="auto"/>
            </w:tcBorders>
            <w:vAlign w:val="center"/>
            <w:hideMark/>
          </w:tcPr>
          <w:p w14:paraId="30A8FE84" w14:textId="77777777" w:rsidR="0069370D" w:rsidRDefault="0069370D">
            <w:pPr>
              <w:widowControl/>
              <w:spacing w:after="0" w:line="276" w:lineRule="auto"/>
              <w:jc w:val="center"/>
              <w:rPr>
                <w:ins w:id="463" w:author="Samuel Dent" w:date="2013-01-21T10:54:00Z"/>
                <w:rFonts w:cstheme="minorHAnsi"/>
                <w:szCs w:val="20"/>
              </w:rPr>
            </w:pPr>
            <w:ins w:id="464" w:author="Samuel Dent" w:date="2013-01-21T10:54:00Z">
              <w:r>
                <w:rPr>
                  <w:rFonts w:cstheme="minorHAnsi"/>
                  <w:szCs w:val="20"/>
                </w:rPr>
                <w:t>1.85</w:t>
              </w:r>
            </w:ins>
          </w:p>
        </w:tc>
        <w:tc>
          <w:tcPr>
            <w:tcW w:w="1213" w:type="dxa"/>
            <w:tcBorders>
              <w:top w:val="nil"/>
              <w:left w:val="nil"/>
              <w:bottom w:val="single" w:sz="4" w:space="0" w:color="auto"/>
              <w:right w:val="single" w:sz="4" w:space="0" w:color="auto"/>
            </w:tcBorders>
            <w:vAlign w:val="center"/>
            <w:hideMark/>
          </w:tcPr>
          <w:p w14:paraId="5E38CB65" w14:textId="77777777" w:rsidR="0069370D" w:rsidRDefault="0069370D">
            <w:pPr>
              <w:widowControl/>
              <w:spacing w:after="0" w:line="276" w:lineRule="auto"/>
              <w:jc w:val="center"/>
              <w:rPr>
                <w:ins w:id="465" w:author="Samuel Dent" w:date="2013-01-21T10:54:00Z"/>
                <w:rFonts w:cstheme="minorHAnsi"/>
                <w:szCs w:val="20"/>
              </w:rPr>
            </w:pPr>
            <w:ins w:id="466" w:author="Samuel Dent" w:date="2013-01-21T10:54:00Z">
              <w:r>
                <w:rPr>
                  <w:rFonts w:cstheme="minorHAnsi"/>
                  <w:szCs w:val="20"/>
                </w:rPr>
                <w:t>983</w:t>
              </w:r>
            </w:ins>
          </w:p>
        </w:tc>
        <w:tc>
          <w:tcPr>
            <w:tcW w:w="1247" w:type="dxa"/>
            <w:tcBorders>
              <w:top w:val="nil"/>
              <w:left w:val="nil"/>
              <w:bottom w:val="single" w:sz="4" w:space="0" w:color="auto"/>
              <w:right w:val="single" w:sz="4" w:space="0" w:color="auto"/>
            </w:tcBorders>
            <w:vAlign w:val="center"/>
            <w:hideMark/>
          </w:tcPr>
          <w:p w14:paraId="43DFB96F" w14:textId="77777777" w:rsidR="0069370D" w:rsidRDefault="0069370D">
            <w:pPr>
              <w:widowControl/>
              <w:spacing w:after="0" w:line="276" w:lineRule="auto"/>
              <w:jc w:val="center"/>
              <w:rPr>
                <w:ins w:id="467" w:author="Samuel Dent" w:date="2013-01-21T10:54:00Z"/>
                <w:rFonts w:cstheme="minorHAnsi"/>
                <w:szCs w:val="20"/>
              </w:rPr>
            </w:pPr>
            <w:ins w:id="468" w:author="Samuel Dent" w:date="2013-01-21T10:54:00Z">
              <w:r>
                <w:rPr>
                  <w:rFonts w:cstheme="minorHAnsi"/>
                  <w:szCs w:val="20"/>
                </w:rPr>
                <w:t>800</w:t>
              </w:r>
            </w:ins>
          </w:p>
        </w:tc>
        <w:tc>
          <w:tcPr>
            <w:tcW w:w="1350" w:type="dxa"/>
            <w:tcBorders>
              <w:top w:val="nil"/>
              <w:left w:val="nil"/>
              <w:bottom w:val="single" w:sz="4" w:space="0" w:color="auto"/>
              <w:right w:val="single" w:sz="4" w:space="0" w:color="auto"/>
            </w:tcBorders>
            <w:vAlign w:val="center"/>
            <w:hideMark/>
          </w:tcPr>
          <w:p w14:paraId="78D9A5B2" w14:textId="77777777" w:rsidR="0069370D" w:rsidRDefault="0069370D">
            <w:pPr>
              <w:widowControl/>
              <w:spacing w:after="0" w:line="276" w:lineRule="auto"/>
              <w:jc w:val="center"/>
              <w:rPr>
                <w:ins w:id="469" w:author="Samuel Dent" w:date="2013-01-21T10:54:00Z"/>
                <w:rFonts w:cstheme="minorHAnsi"/>
                <w:szCs w:val="20"/>
              </w:rPr>
            </w:pPr>
            <w:ins w:id="470" w:author="Samuel Dent" w:date="2013-01-21T10:54:00Z">
              <w:r>
                <w:rPr>
                  <w:rFonts w:cstheme="minorHAnsi"/>
                  <w:szCs w:val="20"/>
                </w:rPr>
                <w:t>183</w:t>
              </w:r>
            </w:ins>
          </w:p>
        </w:tc>
      </w:tr>
    </w:tbl>
    <w:p w14:paraId="08CD5FA8" w14:textId="77777777" w:rsidR="0069370D" w:rsidRDefault="0069370D" w:rsidP="0069370D">
      <w:pPr>
        <w:rPr>
          <w:rFonts w:cstheme="minorHAnsi"/>
        </w:rPr>
      </w:pPr>
    </w:p>
    <w:p w14:paraId="04655B33" w14:textId="77777777" w:rsidR="0069370D" w:rsidRPr="0069370D" w:rsidRDefault="0069370D" w:rsidP="0069370D"/>
    <w:p w14:paraId="737E8918" w14:textId="77777777" w:rsidR="00D466B6" w:rsidRDefault="00D466B6" w:rsidP="00C87D87">
      <w:pPr>
        <w:pStyle w:val="Heading6"/>
      </w:pPr>
      <w:r>
        <w:t>Summer Coincident Peak Demand Savings</w:t>
      </w:r>
    </w:p>
    <w:p w14:paraId="55E3CA33" w14:textId="77777777" w:rsidR="0069370D" w:rsidRDefault="0069370D" w:rsidP="0069370D">
      <w:pPr>
        <w:rPr>
          <w:rFonts w:cstheme="minorHAnsi"/>
        </w:rPr>
      </w:pPr>
      <w:r>
        <w:rPr>
          <w:rFonts w:cstheme="minorHAnsi"/>
          <w:noProof/>
        </w:rPr>
        <w:t>Δ</w:t>
      </w:r>
      <w:r>
        <w:rPr>
          <w:rFonts w:cstheme="minorHAnsi"/>
        </w:rPr>
        <w:t xml:space="preserve">kW = </w:t>
      </w:r>
      <w:proofErr w:type="spellStart"/>
      <w:r>
        <w:rPr>
          <w:rFonts w:cstheme="minorHAnsi"/>
          <w:noProof/>
        </w:rPr>
        <w:t>Δ</w:t>
      </w:r>
      <w:r>
        <w:rPr>
          <w:rFonts w:cstheme="minorHAnsi"/>
        </w:rPr>
        <w:t>kWh</w:t>
      </w:r>
      <w:proofErr w:type="spellEnd"/>
      <w:r>
        <w:rPr>
          <w:rFonts w:cstheme="minorHAnsi"/>
        </w:rPr>
        <w:t>/Hours * CF</w:t>
      </w:r>
    </w:p>
    <w:p w14:paraId="1ED0F1FA" w14:textId="77777777" w:rsidR="0069370D" w:rsidRDefault="0069370D" w:rsidP="0069370D">
      <w:pPr>
        <w:keepNext/>
        <w:ind w:firstLine="720"/>
        <w:rPr>
          <w:rFonts w:cstheme="minorHAnsi"/>
        </w:rPr>
      </w:pPr>
      <w:r>
        <w:rPr>
          <w:rFonts w:cstheme="minorHAnsi"/>
        </w:rPr>
        <w:t xml:space="preserve">Where: </w:t>
      </w:r>
    </w:p>
    <w:p w14:paraId="50DFC96E" w14:textId="77777777" w:rsidR="0069370D" w:rsidRDefault="0069370D" w:rsidP="0069370D">
      <w:pPr>
        <w:ind w:left="2880" w:hanging="1440"/>
        <w:rPr>
          <w:rFonts w:cstheme="minorHAnsi"/>
        </w:rPr>
      </w:pPr>
      <w:r>
        <w:rPr>
          <w:rFonts w:cstheme="minorHAnsi"/>
        </w:rPr>
        <w:t xml:space="preserve">Hours </w:t>
      </w:r>
      <w:r>
        <w:rPr>
          <w:rFonts w:cstheme="minorHAnsi"/>
        </w:rPr>
        <w:tab/>
        <w:t>= Annual operating hours</w:t>
      </w:r>
      <w:del w:id="471" w:author="Samuel Dent" w:date="2013-01-21T11:22:00Z">
        <w:r>
          <w:rPr>
            <w:rStyle w:val="FootnoteReference"/>
            <w:rFonts w:cstheme="minorHAnsi"/>
          </w:rPr>
          <w:footnoteReference w:id="4"/>
        </w:r>
      </w:del>
      <w:r>
        <w:rPr>
          <w:rFonts w:cstheme="minorHAnsi"/>
        </w:rPr>
        <w:t xml:space="preserve"> </w:t>
      </w:r>
    </w:p>
    <w:p w14:paraId="343F50FC" w14:textId="77777777" w:rsidR="0069370D" w:rsidRDefault="0069370D" w:rsidP="0069370D">
      <w:pPr>
        <w:ind w:left="2880"/>
        <w:rPr>
          <w:rFonts w:cstheme="minorHAnsi"/>
        </w:rPr>
      </w:pPr>
      <w:r>
        <w:rPr>
          <w:rFonts w:cstheme="minorHAnsi"/>
        </w:rPr>
        <w:t xml:space="preserve">= </w:t>
      </w:r>
      <w:del w:id="477" w:author="Samuel Dent" w:date="2013-01-21T11:22:00Z">
        <w:r>
          <w:rPr>
            <w:rFonts w:cstheme="minorHAnsi"/>
          </w:rPr>
          <w:delText xml:space="preserve">1620 </w:delText>
        </w:r>
      </w:del>
      <w:ins w:id="478" w:author="Samuel Dent" w:date="2013-01-21T11:22:00Z">
        <w:r>
          <w:rPr>
            <w:rFonts w:cstheme="minorHAnsi"/>
          </w:rPr>
          <w:t xml:space="preserve">1632 </w:t>
        </w:r>
      </w:ins>
      <w:r>
        <w:rPr>
          <w:rFonts w:cstheme="minorHAnsi"/>
        </w:rPr>
        <w:t>hours</w:t>
      </w:r>
      <w:ins w:id="479" w:author="Samuel Dent" w:date="2013-01-21T11:22:00Z">
        <w:r>
          <w:rPr>
            <w:rFonts w:cstheme="minorHAnsi"/>
          </w:rPr>
          <w:t xml:space="preserve"> </w:t>
        </w:r>
        <w:r>
          <w:rPr>
            <w:rStyle w:val="FootnoteReference"/>
            <w:rFonts w:cstheme="minorHAnsi"/>
          </w:rPr>
          <w:footnoteReference w:id="5"/>
        </w:r>
      </w:ins>
    </w:p>
    <w:p w14:paraId="7C12AD15" w14:textId="77777777" w:rsidR="0069370D" w:rsidRDefault="0069370D" w:rsidP="0069370D">
      <w:pPr>
        <w:keepNext/>
        <w:ind w:left="720" w:firstLine="720"/>
        <w:rPr>
          <w:rFonts w:cstheme="minorHAnsi"/>
        </w:rPr>
      </w:pPr>
      <w:r>
        <w:rPr>
          <w:rFonts w:cstheme="minorHAnsi"/>
        </w:rPr>
        <w:t>CF</w:t>
      </w:r>
      <w:r>
        <w:rPr>
          <w:rFonts w:cstheme="minorHAnsi"/>
        </w:rPr>
        <w:tab/>
      </w:r>
      <w:r>
        <w:rPr>
          <w:rFonts w:cstheme="minorHAnsi"/>
        </w:rPr>
        <w:tab/>
        <w:t xml:space="preserve">= </w:t>
      </w:r>
      <w:r>
        <w:rPr>
          <w:rFonts w:cstheme="minorHAnsi"/>
          <w:noProof/>
        </w:rPr>
        <w:t>Summer Peak Coincidence Factor for measure</w:t>
      </w:r>
    </w:p>
    <w:p w14:paraId="73870127" w14:textId="77777777" w:rsidR="0069370D" w:rsidRDefault="0069370D" w:rsidP="0069370D">
      <w:pPr>
        <w:keepNext/>
        <w:ind w:left="720" w:firstLine="720"/>
        <w:rPr>
          <w:rFonts w:cstheme="minorHAnsi"/>
        </w:rPr>
      </w:pPr>
      <w:r>
        <w:rPr>
          <w:rFonts w:cstheme="minorHAnsi"/>
        </w:rPr>
        <w:tab/>
      </w:r>
      <w:r>
        <w:rPr>
          <w:rFonts w:cstheme="minorHAnsi"/>
        </w:rPr>
        <w:tab/>
        <w:t xml:space="preserve">= 0.37 </w:t>
      </w:r>
      <w:r>
        <w:rPr>
          <w:rStyle w:val="FootnoteReference"/>
          <w:rFonts w:eastAsia="Calibri" w:cstheme="minorHAnsi"/>
        </w:rPr>
        <w:footnoteReference w:id="6"/>
      </w:r>
    </w:p>
    <w:p w14:paraId="1D441F0B" w14:textId="77777777" w:rsidR="0069370D" w:rsidRDefault="0069370D" w:rsidP="0069370D">
      <w:pPr>
        <w:rPr>
          <w:rFonts w:cstheme="minorHAnsi"/>
        </w:rPr>
      </w:pPr>
      <w:r>
        <w:rPr>
          <w:rFonts w:cstheme="minorHAnsi"/>
        </w:rPr>
        <w:t>Summer coincident peak demand results for each capacity class are presented below:</w:t>
      </w:r>
    </w:p>
    <w:p w14:paraId="5967B5CC" w14:textId="77777777" w:rsidR="0069370D" w:rsidRDefault="0069370D" w:rsidP="0069370D">
      <w:pPr>
        <w:keepNext/>
        <w:rPr>
          <w:rFonts w:cstheme="minorHAnsi"/>
        </w:rPr>
      </w:pPr>
      <w:r>
        <w:rPr>
          <w:rFonts w:cstheme="minorHAnsi"/>
        </w:rPr>
        <w:lastRenderedPageBreak/>
        <w:t>Until 9/30/2012 (V 2.1):</w:t>
      </w:r>
    </w:p>
    <w:p w14:paraId="7AB633EA" w14:textId="77777777" w:rsidR="0069370D" w:rsidRDefault="0069370D" w:rsidP="0069370D">
      <w:pPr>
        <w:keepNext/>
        <w:rPr>
          <w:ins w:id="482" w:author="Samuel Dent" w:date="2013-01-21T11:25:00Z"/>
          <w:rFonts w:cstheme="minorHAnsi"/>
        </w:rPr>
      </w:pPr>
    </w:p>
    <w:tbl>
      <w:tblPr>
        <w:tblW w:w="0" w:type="auto"/>
        <w:jc w:val="center"/>
        <w:tblLayout w:type="fixed"/>
        <w:tblCellMar>
          <w:left w:w="30" w:type="dxa"/>
          <w:right w:w="30" w:type="dxa"/>
        </w:tblCellMar>
        <w:tblLook w:val="04A0" w:firstRow="1" w:lastRow="0" w:firstColumn="1" w:lastColumn="0" w:noHBand="0" w:noVBand="1"/>
      </w:tblPr>
      <w:tblGrid>
        <w:gridCol w:w="1466"/>
        <w:gridCol w:w="1704"/>
      </w:tblGrid>
      <w:tr w:rsidR="0069370D" w14:paraId="51B96D4B" w14:textId="77777777" w:rsidTr="0069370D">
        <w:trPr>
          <w:trHeight w:val="262"/>
          <w:jc w:val="center"/>
          <w:ins w:id="483" w:author="Samuel Dent" w:date="2013-01-21T11:25:00Z"/>
        </w:trPr>
        <w:tc>
          <w:tcPr>
            <w:tcW w:w="1466" w:type="dxa"/>
            <w:tcBorders>
              <w:top w:val="single" w:sz="4" w:space="0" w:color="auto"/>
              <w:left w:val="single" w:sz="4" w:space="0" w:color="auto"/>
              <w:bottom w:val="single" w:sz="4" w:space="0" w:color="auto"/>
              <w:right w:val="single" w:sz="4" w:space="0" w:color="auto"/>
            </w:tcBorders>
            <w:shd w:val="solid" w:color="808080" w:fill="auto"/>
            <w:hideMark/>
          </w:tcPr>
          <w:p w14:paraId="3AF28BEC" w14:textId="77777777" w:rsidR="0069370D" w:rsidRDefault="0069370D">
            <w:pPr>
              <w:widowControl/>
              <w:autoSpaceDE w:val="0"/>
              <w:autoSpaceDN w:val="0"/>
              <w:adjustRightInd w:val="0"/>
              <w:spacing w:after="0" w:line="276" w:lineRule="auto"/>
              <w:jc w:val="center"/>
              <w:rPr>
                <w:rFonts w:ascii="Calibri" w:eastAsiaTheme="minorHAnsi" w:hAnsi="Calibri" w:cs="Calibri"/>
                <w:b/>
                <w:bCs/>
                <w:color w:val="FFFFFF"/>
                <w:szCs w:val="20"/>
              </w:rPr>
            </w:pPr>
            <w:ins w:id="484" w:author="Samuel Dent" w:date="2013-01-21T11:25:00Z">
              <w:r>
                <w:rPr>
                  <w:rFonts w:ascii="Calibri" w:eastAsiaTheme="minorHAnsi" w:hAnsi="Calibri" w:cs="Calibri"/>
                  <w:b/>
                  <w:bCs/>
                  <w:color w:val="FFFFFF"/>
                  <w:szCs w:val="20"/>
                </w:rPr>
                <w:t>Capacity</w:t>
              </w:r>
            </w:ins>
          </w:p>
          <w:p w14:paraId="05EEB694" w14:textId="77777777" w:rsidR="0069370D" w:rsidRDefault="0069370D">
            <w:pPr>
              <w:widowControl/>
              <w:autoSpaceDE w:val="0"/>
              <w:autoSpaceDN w:val="0"/>
              <w:adjustRightInd w:val="0"/>
              <w:spacing w:after="0" w:line="276" w:lineRule="auto"/>
              <w:jc w:val="center"/>
              <w:rPr>
                <w:ins w:id="485" w:author="Samuel Dent" w:date="2013-01-21T11:25:00Z"/>
                <w:rFonts w:ascii="Calibri" w:eastAsiaTheme="minorHAnsi" w:hAnsi="Calibri" w:cs="Calibri"/>
                <w:b/>
                <w:bCs/>
                <w:color w:val="FFFFFF"/>
                <w:szCs w:val="20"/>
              </w:rPr>
            </w:pPr>
            <w:ins w:id="486" w:author="Samuel Dent" w:date="2013-01-21T11:25:00Z">
              <w:r>
                <w:rPr>
                  <w:rFonts w:ascii="Calibri" w:eastAsiaTheme="minorHAnsi" w:hAnsi="Calibri" w:cs="Calibri"/>
                  <w:b/>
                  <w:bCs/>
                  <w:color w:val="FFFFFF"/>
                  <w:szCs w:val="20"/>
                </w:rPr>
                <w:t>(pints/day) Range</w:t>
              </w:r>
            </w:ins>
          </w:p>
        </w:tc>
        <w:tc>
          <w:tcPr>
            <w:tcW w:w="1704" w:type="dxa"/>
            <w:tcBorders>
              <w:top w:val="single" w:sz="4" w:space="0" w:color="auto"/>
              <w:left w:val="single" w:sz="4" w:space="0" w:color="auto"/>
              <w:bottom w:val="single" w:sz="4" w:space="0" w:color="auto"/>
              <w:right w:val="single" w:sz="4" w:space="0" w:color="auto"/>
            </w:tcBorders>
            <w:shd w:val="solid" w:color="808080" w:fill="auto"/>
            <w:hideMark/>
          </w:tcPr>
          <w:p w14:paraId="31DEF713" w14:textId="77777777" w:rsidR="0069370D" w:rsidRDefault="0069370D">
            <w:pPr>
              <w:widowControl/>
              <w:autoSpaceDE w:val="0"/>
              <w:autoSpaceDN w:val="0"/>
              <w:adjustRightInd w:val="0"/>
              <w:spacing w:after="0" w:line="276" w:lineRule="auto"/>
              <w:jc w:val="center"/>
              <w:rPr>
                <w:ins w:id="487" w:author="Samuel Dent" w:date="2013-01-21T11:25:00Z"/>
                <w:rFonts w:ascii="Calibri" w:eastAsiaTheme="minorHAnsi" w:hAnsi="Calibri" w:cs="Calibri"/>
                <w:b/>
                <w:bCs/>
                <w:color w:val="FFFFFF"/>
                <w:szCs w:val="20"/>
              </w:rPr>
            </w:pPr>
            <w:ins w:id="488" w:author="Samuel Dent" w:date="2013-01-21T11:27:00Z">
              <w:r>
                <w:rPr>
                  <w:rFonts w:cstheme="minorHAnsi"/>
                  <w:b/>
                  <w:color w:val="FFFFFF" w:themeColor="background1"/>
                </w:rPr>
                <w:t>Annual Summer peak kW Savings</w:t>
              </w:r>
            </w:ins>
          </w:p>
        </w:tc>
      </w:tr>
      <w:tr w:rsidR="0069370D" w14:paraId="1458EF19" w14:textId="77777777" w:rsidTr="0069370D">
        <w:trPr>
          <w:trHeight w:val="262"/>
          <w:jc w:val="center"/>
          <w:ins w:id="489" w:author="Samuel Dent" w:date="2013-01-21T11:25:00Z"/>
        </w:trPr>
        <w:tc>
          <w:tcPr>
            <w:tcW w:w="1466" w:type="dxa"/>
            <w:tcBorders>
              <w:top w:val="single" w:sz="4" w:space="0" w:color="auto"/>
              <w:left w:val="single" w:sz="4" w:space="0" w:color="auto"/>
              <w:bottom w:val="single" w:sz="4" w:space="0" w:color="auto"/>
              <w:right w:val="single" w:sz="4" w:space="0" w:color="auto"/>
            </w:tcBorders>
            <w:hideMark/>
          </w:tcPr>
          <w:p w14:paraId="51A2A478" w14:textId="77777777" w:rsidR="0069370D" w:rsidRDefault="0069370D">
            <w:pPr>
              <w:widowControl/>
              <w:autoSpaceDE w:val="0"/>
              <w:autoSpaceDN w:val="0"/>
              <w:adjustRightInd w:val="0"/>
              <w:spacing w:after="0" w:line="276" w:lineRule="auto"/>
              <w:jc w:val="center"/>
              <w:rPr>
                <w:ins w:id="490" w:author="Samuel Dent" w:date="2013-01-21T11:25:00Z"/>
                <w:rFonts w:ascii="Calibri" w:eastAsiaTheme="minorHAnsi" w:hAnsi="Calibri" w:cs="Calibri"/>
                <w:color w:val="000000"/>
                <w:szCs w:val="20"/>
              </w:rPr>
            </w:pPr>
            <w:ins w:id="491" w:author="Samuel Dent" w:date="2013-01-21T11:25:00Z">
              <w:r>
                <w:rPr>
                  <w:rFonts w:ascii="Calibri" w:eastAsiaTheme="minorHAnsi" w:hAnsi="Calibri" w:cs="Calibri"/>
                  <w:color w:val="000000"/>
                  <w:szCs w:val="20"/>
                </w:rPr>
                <w:t>≤25</w:t>
              </w:r>
            </w:ins>
          </w:p>
        </w:tc>
        <w:tc>
          <w:tcPr>
            <w:tcW w:w="1704" w:type="dxa"/>
            <w:tcBorders>
              <w:top w:val="single" w:sz="4" w:space="0" w:color="auto"/>
              <w:left w:val="single" w:sz="4" w:space="0" w:color="auto"/>
              <w:bottom w:val="single" w:sz="4" w:space="0" w:color="auto"/>
              <w:right w:val="single" w:sz="4" w:space="0" w:color="auto"/>
            </w:tcBorders>
            <w:hideMark/>
          </w:tcPr>
          <w:p w14:paraId="678C81B5" w14:textId="77777777" w:rsidR="0069370D" w:rsidRDefault="0069370D">
            <w:pPr>
              <w:widowControl/>
              <w:autoSpaceDE w:val="0"/>
              <w:autoSpaceDN w:val="0"/>
              <w:adjustRightInd w:val="0"/>
              <w:spacing w:after="0" w:line="276" w:lineRule="auto"/>
              <w:jc w:val="center"/>
              <w:rPr>
                <w:ins w:id="492" w:author="Samuel Dent" w:date="2013-01-21T11:25:00Z"/>
                <w:rFonts w:ascii="Calibri" w:eastAsiaTheme="minorHAnsi" w:hAnsi="Calibri" w:cs="Calibri"/>
                <w:color w:val="000000"/>
                <w:szCs w:val="20"/>
              </w:rPr>
            </w:pPr>
            <w:ins w:id="493" w:author="Samuel Dent" w:date="2013-01-21T11:25:00Z">
              <w:r>
                <w:rPr>
                  <w:rFonts w:ascii="Calibri" w:eastAsiaTheme="minorHAnsi" w:hAnsi="Calibri" w:cs="Calibri"/>
                  <w:color w:val="000000"/>
                  <w:szCs w:val="20"/>
                </w:rPr>
                <w:t>0.024</w:t>
              </w:r>
            </w:ins>
          </w:p>
        </w:tc>
      </w:tr>
      <w:tr w:rsidR="0069370D" w14:paraId="59529EDF" w14:textId="77777777" w:rsidTr="0069370D">
        <w:trPr>
          <w:trHeight w:val="262"/>
          <w:jc w:val="center"/>
          <w:ins w:id="494" w:author="Samuel Dent" w:date="2013-01-21T11:25:00Z"/>
        </w:trPr>
        <w:tc>
          <w:tcPr>
            <w:tcW w:w="1466" w:type="dxa"/>
            <w:tcBorders>
              <w:top w:val="single" w:sz="4" w:space="0" w:color="auto"/>
              <w:left w:val="single" w:sz="4" w:space="0" w:color="auto"/>
              <w:bottom w:val="single" w:sz="4" w:space="0" w:color="auto"/>
              <w:right w:val="single" w:sz="4" w:space="0" w:color="auto"/>
            </w:tcBorders>
            <w:hideMark/>
          </w:tcPr>
          <w:p w14:paraId="32D94C9A" w14:textId="77777777" w:rsidR="0069370D" w:rsidRDefault="0069370D">
            <w:pPr>
              <w:widowControl/>
              <w:autoSpaceDE w:val="0"/>
              <w:autoSpaceDN w:val="0"/>
              <w:adjustRightInd w:val="0"/>
              <w:spacing w:after="0" w:line="276" w:lineRule="auto"/>
              <w:jc w:val="center"/>
              <w:rPr>
                <w:ins w:id="495" w:author="Samuel Dent" w:date="2013-01-21T11:25:00Z"/>
                <w:rFonts w:ascii="Calibri" w:eastAsiaTheme="minorHAnsi" w:hAnsi="Calibri" w:cs="Calibri"/>
                <w:color w:val="000000"/>
                <w:szCs w:val="20"/>
              </w:rPr>
            </w:pPr>
            <w:ins w:id="496" w:author="Samuel Dent" w:date="2013-01-21T11:25:00Z">
              <w:r>
                <w:rPr>
                  <w:rFonts w:ascii="Calibri" w:eastAsiaTheme="minorHAnsi" w:hAnsi="Calibri" w:cs="Calibri"/>
                  <w:color w:val="000000"/>
                  <w:szCs w:val="20"/>
                </w:rPr>
                <w:t>&gt; 25 to ≤35</w:t>
              </w:r>
            </w:ins>
          </w:p>
        </w:tc>
        <w:tc>
          <w:tcPr>
            <w:tcW w:w="1704" w:type="dxa"/>
            <w:tcBorders>
              <w:top w:val="single" w:sz="4" w:space="0" w:color="auto"/>
              <w:left w:val="single" w:sz="4" w:space="0" w:color="auto"/>
              <w:bottom w:val="single" w:sz="4" w:space="0" w:color="auto"/>
              <w:right w:val="single" w:sz="4" w:space="0" w:color="auto"/>
            </w:tcBorders>
            <w:hideMark/>
          </w:tcPr>
          <w:p w14:paraId="555C8477" w14:textId="77777777" w:rsidR="0069370D" w:rsidRDefault="0069370D">
            <w:pPr>
              <w:widowControl/>
              <w:autoSpaceDE w:val="0"/>
              <w:autoSpaceDN w:val="0"/>
              <w:adjustRightInd w:val="0"/>
              <w:spacing w:after="0" w:line="276" w:lineRule="auto"/>
              <w:jc w:val="center"/>
              <w:rPr>
                <w:ins w:id="497" w:author="Samuel Dent" w:date="2013-01-21T11:25:00Z"/>
                <w:rFonts w:ascii="Calibri" w:eastAsiaTheme="minorHAnsi" w:hAnsi="Calibri" w:cs="Calibri"/>
                <w:color w:val="000000"/>
                <w:szCs w:val="20"/>
              </w:rPr>
            </w:pPr>
            <w:ins w:id="498" w:author="Samuel Dent" w:date="2013-01-21T11:25:00Z">
              <w:r>
                <w:rPr>
                  <w:rFonts w:ascii="Calibri" w:eastAsiaTheme="minorHAnsi" w:hAnsi="Calibri" w:cs="Calibri"/>
                  <w:color w:val="000000"/>
                  <w:szCs w:val="20"/>
                </w:rPr>
                <w:t>0.026</w:t>
              </w:r>
            </w:ins>
          </w:p>
        </w:tc>
      </w:tr>
      <w:tr w:rsidR="0069370D" w14:paraId="2B54EF99" w14:textId="77777777" w:rsidTr="0069370D">
        <w:trPr>
          <w:trHeight w:val="262"/>
          <w:jc w:val="center"/>
          <w:ins w:id="499" w:author="Samuel Dent" w:date="2013-01-21T11:25:00Z"/>
        </w:trPr>
        <w:tc>
          <w:tcPr>
            <w:tcW w:w="1466" w:type="dxa"/>
            <w:tcBorders>
              <w:top w:val="single" w:sz="4" w:space="0" w:color="auto"/>
              <w:left w:val="single" w:sz="4" w:space="0" w:color="auto"/>
              <w:bottom w:val="single" w:sz="4" w:space="0" w:color="auto"/>
              <w:right w:val="single" w:sz="4" w:space="0" w:color="auto"/>
            </w:tcBorders>
            <w:hideMark/>
          </w:tcPr>
          <w:p w14:paraId="51A5C274" w14:textId="77777777" w:rsidR="0069370D" w:rsidRDefault="0069370D">
            <w:pPr>
              <w:widowControl/>
              <w:autoSpaceDE w:val="0"/>
              <w:autoSpaceDN w:val="0"/>
              <w:adjustRightInd w:val="0"/>
              <w:spacing w:after="0" w:line="276" w:lineRule="auto"/>
              <w:jc w:val="center"/>
              <w:rPr>
                <w:ins w:id="500" w:author="Samuel Dent" w:date="2013-01-21T11:25:00Z"/>
                <w:rFonts w:ascii="Calibri" w:eastAsiaTheme="minorHAnsi" w:hAnsi="Calibri" w:cs="Calibri"/>
                <w:color w:val="000000"/>
                <w:szCs w:val="20"/>
              </w:rPr>
            </w:pPr>
            <w:ins w:id="501" w:author="Samuel Dent" w:date="2013-01-21T11:25:00Z">
              <w:r>
                <w:rPr>
                  <w:rFonts w:ascii="Calibri" w:eastAsiaTheme="minorHAnsi" w:hAnsi="Calibri" w:cs="Calibri"/>
                  <w:color w:val="000000"/>
                  <w:szCs w:val="20"/>
                </w:rPr>
                <w:t>&gt; 35 to ≤45</w:t>
              </w:r>
            </w:ins>
          </w:p>
        </w:tc>
        <w:tc>
          <w:tcPr>
            <w:tcW w:w="1704" w:type="dxa"/>
            <w:tcBorders>
              <w:top w:val="single" w:sz="4" w:space="0" w:color="auto"/>
              <w:left w:val="single" w:sz="4" w:space="0" w:color="auto"/>
              <w:bottom w:val="single" w:sz="4" w:space="0" w:color="auto"/>
              <w:right w:val="single" w:sz="4" w:space="0" w:color="auto"/>
            </w:tcBorders>
            <w:hideMark/>
          </w:tcPr>
          <w:p w14:paraId="5F21B621" w14:textId="77777777" w:rsidR="0069370D" w:rsidRDefault="0069370D">
            <w:pPr>
              <w:widowControl/>
              <w:autoSpaceDE w:val="0"/>
              <w:autoSpaceDN w:val="0"/>
              <w:adjustRightInd w:val="0"/>
              <w:spacing w:after="0" w:line="276" w:lineRule="auto"/>
              <w:jc w:val="center"/>
              <w:rPr>
                <w:ins w:id="502" w:author="Samuel Dent" w:date="2013-01-21T11:25:00Z"/>
                <w:rFonts w:ascii="Calibri" w:eastAsiaTheme="minorHAnsi" w:hAnsi="Calibri" w:cs="Calibri"/>
                <w:color w:val="000000"/>
                <w:szCs w:val="20"/>
              </w:rPr>
            </w:pPr>
            <w:ins w:id="503" w:author="Samuel Dent" w:date="2013-01-21T11:25:00Z">
              <w:r>
                <w:rPr>
                  <w:rFonts w:ascii="Calibri" w:eastAsiaTheme="minorHAnsi" w:hAnsi="Calibri" w:cs="Calibri"/>
                  <w:color w:val="000000"/>
                  <w:szCs w:val="20"/>
                </w:rPr>
                <w:t>0.030</w:t>
              </w:r>
            </w:ins>
          </w:p>
        </w:tc>
      </w:tr>
      <w:tr w:rsidR="0069370D" w14:paraId="2D338C5B" w14:textId="77777777" w:rsidTr="0069370D">
        <w:trPr>
          <w:trHeight w:val="262"/>
          <w:jc w:val="center"/>
          <w:ins w:id="504" w:author="Samuel Dent" w:date="2013-01-21T11:25:00Z"/>
        </w:trPr>
        <w:tc>
          <w:tcPr>
            <w:tcW w:w="1466" w:type="dxa"/>
            <w:tcBorders>
              <w:top w:val="single" w:sz="4" w:space="0" w:color="auto"/>
              <w:left w:val="single" w:sz="4" w:space="0" w:color="auto"/>
              <w:bottom w:val="single" w:sz="4" w:space="0" w:color="auto"/>
              <w:right w:val="single" w:sz="4" w:space="0" w:color="auto"/>
            </w:tcBorders>
            <w:hideMark/>
          </w:tcPr>
          <w:p w14:paraId="747891BA" w14:textId="77777777" w:rsidR="0069370D" w:rsidRDefault="0069370D">
            <w:pPr>
              <w:widowControl/>
              <w:autoSpaceDE w:val="0"/>
              <w:autoSpaceDN w:val="0"/>
              <w:adjustRightInd w:val="0"/>
              <w:spacing w:after="0" w:line="276" w:lineRule="auto"/>
              <w:jc w:val="center"/>
              <w:rPr>
                <w:ins w:id="505" w:author="Samuel Dent" w:date="2013-01-21T11:25:00Z"/>
                <w:rFonts w:ascii="Calibri" w:eastAsiaTheme="minorHAnsi" w:hAnsi="Calibri" w:cs="Calibri"/>
                <w:color w:val="000000"/>
                <w:szCs w:val="20"/>
              </w:rPr>
            </w:pPr>
            <w:ins w:id="506" w:author="Samuel Dent" w:date="2013-01-21T11:25:00Z">
              <w:r>
                <w:rPr>
                  <w:rFonts w:ascii="Calibri" w:eastAsiaTheme="minorHAnsi" w:hAnsi="Calibri" w:cs="Calibri"/>
                  <w:color w:val="000000"/>
                  <w:szCs w:val="20"/>
                </w:rPr>
                <w:t>&gt; 45 to ≤ 54</w:t>
              </w:r>
            </w:ins>
          </w:p>
        </w:tc>
        <w:tc>
          <w:tcPr>
            <w:tcW w:w="1704" w:type="dxa"/>
            <w:tcBorders>
              <w:top w:val="single" w:sz="4" w:space="0" w:color="auto"/>
              <w:left w:val="single" w:sz="4" w:space="0" w:color="auto"/>
              <w:bottom w:val="single" w:sz="4" w:space="0" w:color="auto"/>
              <w:right w:val="single" w:sz="4" w:space="0" w:color="auto"/>
            </w:tcBorders>
            <w:hideMark/>
          </w:tcPr>
          <w:p w14:paraId="507B81E8" w14:textId="77777777" w:rsidR="0069370D" w:rsidRDefault="0069370D">
            <w:pPr>
              <w:widowControl/>
              <w:autoSpaceDE w:val="0"/>
              <w:autoSpaceDN w:val="0"/>
              <w:adjustRightInd w:val="0"/>
              <w:spacing w:after="0" w:line="276" w:lineRule="auto"/>
              <w:jc w:val="center"/>
              <w:rPr>
                <w:ins w:id="507" w:author="Samuel Dent" w:date="2013-01-21T11:25:00Z"/>
                <w:rFonts w:ascii="Calibri" w:eastAsiaTheme="minorHAnsi" w:hAnsi="Calibri" w:cs="Calibri"/>
                <w:color w:val="000000"/>
                <w:szCs w:val="20"/>
              </w:rPr>
            </w:pPr>
            <w:ins w:id="508" w:author="Samuel Dent" w:date="2013-01-21T11:25:00Z">
              <w:r>
                <w:rPr>
                  <w:rFonts w:ascii="Calibri" w:eastAsiaTheme="minorHAnsi" w:hAnsi="Calibri" w:cs="Calibri"/>
                  <w:color w:val="000000"/>
                  <w:szCs w:val="20"/>
                </w:rPr>
                <w:t>0.053</w:t>
              </w:r>
            </w:ins>
          </w:p>
        </w:tc>
      </w:tr>
      <w:tr w:rsidR="0069370D" w14:paraId="557BE9D7" w14:textId="77777777" w:rsidTr="0069370D">
        <w:trPr>
          <w:trHeight w:val="262"/>
          <w:jc w:val="center"/>
          <w:ins w:id="509" w:author="Samuel Dent" w:date="2013-01-21T11:25:00Z"/>
        </w:trPr>
        <w:tc>
          <w:tcPr>
            <w:tcW w:w="1466" w:type="dxa"/>
            <w:tcBorders>
              <w:top w:val="single" w:sz="4" w:space="0" w:color="auto"/>
              <w:left w:val="single" w:sz="4" w:space="0" w:color="auto"/>
              <w:bottom w:val="single" w:sz="4" w:space="0" w:color="auto"/>
              <w:right w:val="single" w:sz="4" w:space="0" w:color="auto"/>
            </w:tcBorders>
            <w:hideMark/>
          </w:tcPr>
          <w:p w14:paraId="2D9C4831" w14:textId="77777777" w:rsidR="0069370D" w:rsidRDefault="0069370D">
            <w:pPr>
              <w:widowControl/>
              <w:autoSpaceDE w:val="0"/>
              <w:autoSpaceDN w:val="0"/>
              <w:adjustRightInd w:val="0"/>
              <w:spacing w:after="0" w:line="276" w:lineRule="auto"/>
              <w:jc w:val="center"/>
              <w:rPr>
                <w:ins w:id="510" w:author="Samuel Dent" w:date="2013-01-21T11:25:00Z"/>
                <w:rFonts w:ascii="Calibri" w:eastAsiaTheme="minorHAnsi" w:hAnsi="Calibri" w:cs="Calibri"/>
                <w:color w:val="000000"/>
                <w:szCs w:val="20"/>
              </w:rPr>
            </w:pPr>
            <w:ins w:id="511" w:author="Samuel Dent" w:date="2013-01-21T11:25:00Z">
              <w:r>
                <w:rPr>
                  <w:rFonts w:ascii="Calibri" w:eastAsiaTheme="minorHAnsi" w:hAnsi="Calibri" w:cs="Calibri"/>
                  <w:color w:val="000000"/>
                  <w:szCs w:val="20"/>
                </w:rPr>
                <w:t>&gt; 54 to ≤ 75</w:t>
              </w:r>
            </w:ins>
          </w:p>
        </w:tc>
        <w:tc>
          <w:tcPr>
            <w:tcW w:w="1704" w:type="dxa"/>
            <w:tcBorders>
              <w:top w:val="single" w:sz="4" w:space="0" w:color="auto"/>
              <w:left w:val="single" w:sz="4" w:space="0" w:color="auto"/>
              <w:bottom w:val="single" w:sz="4" w:space="0" w:color="auto"/>
              <w:right w:val="single" w:sz="4" w:space="0" w:color="auto"/>
            </w:tcBorders>
            <w:hideMark/>
          </w:tcPr>
          <w:p w14:paraId="5F8A3E11" w14:textId="77777777" w:rsidR="0069370D" w:rsidRDefault="0069370D">
            <w:pPr>
              <w:widowControl/>
              <w:autoSpaceDE w:val="0"/>
              <w:autoSpaceDN w:val="0"/>
              <w:adjustRightInd w:val="0"/>
              <w:spacing w:after="0" w:line="276" w:lineRule="auto"/>
              <w:jc w:val="center"/>
              <w:rPr>
                <w:ins w:id="512" w:author="Samuel Dent" w:date="2013-01-21T11:25:00Z"/>
                <w:rFonts w:ascii="Calibri" w:eastAsiaTheme="minorHAnsi" w:hAnsi="Calibri" w:cs="Calibri"/>
                <w:color w:val="000000"/>
                <w:szCs w:val="20"/>
              </w:rPr>
            </w:pPr>
            <w:ins w:id="513" w:author="Samuel Dent" w:date="2013-01-21T11:25:00Z">
              <w:r>
                <w:rPr>
                  <w:rFonts w:ascii="Calibri" w:eastAsiaTheme="minorHAnsi" w:hAnsi="Calibri" w:cs="Calibri"/>
                  <w:color w:val="000000"/>
                  <w:szCs w:val="20"/>
                </w:rPr>
                <w:t>0.053</w:t>
              </w:r>
            </w:ins>
          </w:p>
        </w:tc>
      </w:tr>
      <w:tr w:rsidR="0069370D" w14:paraId="29A2E1CD" w14:textId="77777777" w:rsidTr="0069370D">
        <w:trPr>
          <w:trHeight w:val="262"/>
          <w:jc w:val="center"/>
          <w:ins w:id="514" w:author="Samuel Dent" w:date="2013-01-21T11:25:00Z"/>
        </w:trPr>
        <w:tc>
          <w:tcPr>
            <w:tcW w:w="1466" w:type="dxa"/>
            <w:tcBorders>
              <w:top w:val="single" w:sz="4" w:space="0" w:color="auto"/>
              <w:left w:val="single" w:sz="4" w:space="0" w:color="auto"/>
              <w:bottom w:val="single" w:sz="4" w:space="0" w:color="auto"/>
              <w:right w:val="single" w:sz="4" w:space="0" w:color="auto"/>
            </w:tcBorders>
            <w:hideMark/>
          </w:tcPr>
          <w:p w14:paraId="0DC6CAE1" w14:textId="77777777" w:rsidR="0069370D" w:rsidRDefault="0069370D">
            <w:pPr>
              <w:widowControl/>
              <w:autoSpaceDE w:val="0"/>
              <w:autoSpaceDN w:val="0"/>
              <w:adjustRightInd w:val="0"/>
              <w:spacing w:after="0" w:line="276" w:lineRule="auto"/>
              <w:jc w:val="center"/>
              <w:rPr>
                <w:ins w:id="515" w:author="Samuel Dent" w:date="2013-01-21T11:25:00Z"/>
                <w:rFonts w:ascii="Calibri" w:eastAsiaTheme="minorHAnsi" w:hAnsi="Calibri" w:cs="Calibri"/>
                <w:color w:val="000000"/>
                <w:szCs w:val="20"/>
              </w:rPr>
            </w:pPr>
            <w:ins w:id="516" w:author="Samuel Dent" w:date="2013-01-21T11:25:00Z">
              <w:r>
                <w:rPr>
                  <w:rFonts w:ascii="Calibri" w:eastAsiaTheme="minorHAnsi" w:hAnsi="Calibri" w:cs="Calibri"/>
                  <w:color w:val="000000"/>
                  <w:szCs w:val="20"/>
                </w:rPr>
                <w:t>&gt; 75 to ≤ 185</w:t>
              </w:r>
            </w:ins>
          </w:p>
        </w:tc>
        <w:tc>
          <w:tcPr>
            <w:tcW w:w="1704" w:type="dxa"/>
            <w:tcBorders>
              <w:top w:val="single" w:sz="4" w:space="0" w:color="auto"/>
              <w:left w:val="single" w:sz="4" w:space="0" w:color="auto"/>
              <w:bottom w:val="single" w:sz="4" w:space="0" w:color="auto"/>
              <w:right w:val="single" w:sz="4" w:space="0" w:color="auto"/>
            </w:tcBorders>
            <w:hideMark/>
          </w:tcPr>
          <w:p w14:paraId="1E61D130" w14:textId="77777777" w:rsidR="0069370D" w:rsidRDefault="0069370D">
            <w:pPr>
              <w:widowControl/>
              <w:autoSpaceDE w:val="0"/>
              <w:autoSpaceDN w:val="0"/>
              <w:adjustRightInd w:val="0"/>
              <w:spacing w:after="0" w:line="276" w:lineRule="auto"/>
              <w:jc w:val="center"/>
              <w:rPr>
                <w:ins w:id="517" w:author="Samuel Dent" w:date="2013-01-21T11:25:00Z"/>
                <w:rFonts w:ascii="Calibri" w:eastAsiaTheme="minorHAnsi" w:hAnsi="Calibri" w:cs="Calibri"/>
                <w:color w:val="000000"/>
                <w:szCs w:val="20"/>
              </w:rPr>
            </w:pPr>
            <w:ins w:id="518" w:author="Samuel Dent" w:date="2013-01-21T11:25:00Z">
              <w:r>
                <w:rPr>
                  <w:rFonts w:ascii="Calibri" w:eastAsiaTheme="minorHAnsi" w:hAnsi="Calibri" w:cs="Calibri"/>
                  <w:color w:val="000000"/>
                  <w:szCs w:val="20"/>
                </w:rPr>
                <w:t>0.042</w:t>
              </w:r>
            </w:ins>
          </w:p>
        </w:tc>
      </w:tr>
      <w:tr w:rsidR="0069370D" w14:paraId="116A9029" w14:textId="77777777" w:rsidTr="0069370D">
        <w:trPr>
          <w:trHeight w:val="262"/>
          <w:jc w:val="center"/>
          <w:ins w:id="519" w:author="Samuel Dent" w:date="2013-01-21T11:25:00Z"/>
        </w:trPr>
        <w:tc>
          <w:tcPr>
            <w:tcW w:w="1466" w:type="dxa"/>
            <w:tcBorders>
              <w:top w:val="single" w:sz="4" w:space="0" w:color="auto"/>
              <w:left w:val="single" w:sz="4" w:space="0" w:color="auto"/>
              <w:bottom w:val="single" w:sz="4" w:space="0" w:color="auto"/>
              <w:right w:val="single" w:sz="4" w:space="0" w:color="auto"/>
            </w:tcBorders>
            <w:hideMark/>
          </w:tcPr>
          <w:p w14:paraId="68BD3443" w14:textId="77777777" w:rsidR="0069370D" w:rsidRDefault="0069370D">
            <w:pPr>
              <w:widowControl/>
              <w:autoSpaceDE w:val="0"/>
              <w:autoSpaceDN w:val="0"/>
              <w:adjustRightInd w:val="0"/>
              <w:spacing w:after="0" w:line="276" w:lineRule="auto"/>
              <w:jc w:val="center"/>
              <w:rPr>
                <w:ins w:id="520" w:author="Samuel Dent" w:date="2013-01-21T11:25:00Z"/>
                <w:rFonts w:ascii="Calibri" w:eastAsiaTheme="minorHAnsi" w:hAnsi="Calibri" w:cs="Calibri"/>
                <w:color w:val="000000"/>
                <w:szCs w:val="20"/>
              </w:rPr>
            </w:pPr>
            <w:ins w:id="521" w:author="Samuel Dent" w:date="2013-01-21T11:25:00Z">
              <w:r>
                <w:rPr>
                  <w:rFonts w:ascii="Calibri" w:eastAsiaTheme="minorHAnsi" w:hAnsi="Calibri" w:cs="Calibri"/>
                  <w:color w:val="000000"/>
                  <w:szCs w:val="20"/>
                </w:rPr>
                <w:t>Average</w:t>
              </w:r>
            </w:ins>
          </w:p>
        </w:tc>
        <w:tc>
          <w:tcPr>
            <w:tcW w:w="1704" w:type="dxa"/>
            <w:tcBorders>
              <w:top w:val="single" w:sz="4" w:space="0" w:color="auto"/>
              <w:left w:val="single" w:sz="4" w:space="0" w:color="auto"/>
              <w:bottom w:val="single" w:sz="4" w:space="0" w:color="auto"/>
              <w:right w:val="single" w:sz="4" w:space="0" w:color="auto"/>
            </w:tcBorders>
            <w:hideMark/>
          </w:tcPr>
          <w:p w14:paraId="3D8AD06C" w14:textId="77777777" w:rsidR="0069370D" w:rsidRDefault="0069370D">
            <w:pPr>
              <w:widowControl/>
              <w:autoSpaceDE w:val="0"/>
              <w:autoSpaceDN w:val="0"/>
              <w:adjustRightInd w:val="0"/>
              <w:spacing w:after="0" w:line="276" w:lineRule="auto"/>
              <w:jc w:val="center"/>
              <w:rPr>
                <w:ins w:id="522" w:author="Samuel Dent" w:date="2013-01-21T11:25:00Z"/>
                <w:rFonts w:ascii="Calibri" w:eastAsiaTheme="minorHAnsi" w:hAnsi="Calibri" w:cs="Calibri"/>
                <w:color w:val="000000"/>
                <w:szCs w:val="20"/>
              </w:rPr>
            </w:pPr>
            <w:ins w:id="523" w:author="Samuel Dent" w:date="2013-01-21T11:25:00Z">
              <w:r>
                <w:rPr>
                  <w:rFonts w:ascii="Calibri" w:eastAsiaTheme="minorHAnsi" w:hAnsi="Calibri" w:cs="Calibri"/>
                  <w:color w:val="000000"/>
                  <w:szCs w:val="20"/>
                </w:rPr>
                <w:t>0.040</w:t>
              </w:r>
            </w:ins>
          </w:p>
        </w:tc>
      </w:tr>
    </w:tbl>
    <w:p w14:paraId="40292EF7" w14:textId="77777777" w:rsidR="0069370D" w:rsidRDefault="0069370D" w:rsidP="0069370D">
      <w:pPr>
        <w:keepNext/>
        <w:rPr>
          <w:ins w:id="524" w:author="Samuel Dent" w:date="2013-01-21T11:22:00Z"/>
          <w:rFonts w:cstheme="minorHAnsi"/>
        </w:rPr>
      </w:pPr>
    </w:p>
    <w:p w14:paraId="06FB8ACF" w14:textId="77777777" w:rsidR="0069370D" w:rsidRDefault="0069370D" w:rsidP="0069370D">
      <w:pPr>
        <w:spacing w:after="0"/>
        <w:rPr>
          <w:rFonts w:cstheme="minorHAnsi"/>
        </w:rPr>
        <w:pPrChange w:id="525" w:author="Samuel Dent" w:date="2013-01-21T11:23:00Z">
          <w:pPr>
            <w:spacing w:before="240"/>
          </w:pPr>
        </w:pPrChange>
      </w:pPr>
      <w:r>
        <w:rPr>
          <w:rFonts w:cstheme="minorHAnsi"/>
        </w:rPr>
        <w:t>After 10/1/2012 (V 3.0):</w:t>
      </w:r>
    </w:p>
    <w:p w14:paraId="7B08C8D7" w14:textId="77777777" w:rsidR="0069370D" w:rsidRDefault="0069370D" w:rsidP="0069370D">
      <w:pPr>
        <w:spacing w:after="0"/>
        <w:rPr>
          <w:rFonts w:cstheme="minorHAnsi"/>
        </w:rPr>
      </w:pPr>
    </w:p>
    <w:tbl>
      <w:tblPr>
        <w:tblW w:w="3360" w:type="dxa"/>
        <w:jc w:val="center"/>
        <w:tblInd w:w="1548" w:type="dxa"/>
        <w:tblLook w:val="04A0" w:firstRow="1" w:lastRow="0" w:firstColumn="1" w:lastColumn="0" w:noHBand="0" w:noVBand="1"/>
      </w:tblPr>
      <w:tblGrid>
        <w:gridCol w:w="1710"/>
        <w:gridCol w:w="1650"/>
      </w:tblGrid>
      <w:tr w:rsidR="0069370D" w14:paraId="5D22371D" w14:textId="77777777" w:rsidTr="0069370D">
        <w:trPr>
          <w:trHeight w:val="285"/>
          <w:jc w:val="center"/>
          <w:ins w:id="526" w:author="Samuel Dent" w:date="2013-01-21T11:24:00Z"/>
        </w:trPr>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1B0DCF4D" w14:textId="77777777" w:rsidR="0069370D" w:rsidRDefault="0069370D">
            <w:pPr>
              <w:widowControl/>
              <w:autoSpaceDE w:val="0"/>
              <w:autoSpaceDN w:val="0"/>
              <w:adjustRightInd w:val="0"/>
              <w:spacing w:after="0" w:line="276" w:lineRule="auto"/>
              <w:jc w:val="center"/>
              <w:rPr>
                <w:rFonts w:ascii="Calibri" w:eastAsiaTheme="minorHAnsi" w:hAnsi="Calibri" w:cs="Calibri"/>
                <w:b/>
                <w:bCs/>
                <w:color w:val="FFFFFF"/>
                <w:szCs w:val="20"/>
              </w:rPr>
            </w:pPr>
            <w:ins w:id="527" w:author="Samuel Dent" w:date="2013-01-21T11:25:00Z">
              <w:r>
                <w:rPr>
                  <w:rFonts w:ascii="Calibri" w:eastAsiaTheme="minorHAnsi" w:hAnsi="Calibri" w:cs="Calibri"/>
                  <w:b/>
                  <w:bCs/>
                  <w:color w:val="FFFFFF"/>
                  <w:szCs w:val="20"/>
                </w:rPr>
                <w:t>Capacity</w:t>
              </w:r>
            </w:ins>
          </w:p>
          <w:p w14:paraId="7BD685BA" w14:textId="77777777" w:rsidR="0069370D" w:rsidRDefault="0069370D">
            <w:pPr>
              <w:spacing w:after="0" w:line="276" w:lineRule="auto"/>
              <w:jc w:val="center"/>
              <w:rPr>
                <w:ins w:id="528" w:author="Samuel Dent" w:date="2013-01-21T11:24:00Z"/>
                <w:rFonts w:cstheme="minorHAnsi"/>
                <w:b/>
                <w:color w:val="FFFFFF" w:themeColor="background1"/>
              </w:rPr>
            </w:pPr>
            <w:ins w:id="529" w:author="Samuel Dent" w:date="2013-01-21T11:25:00Z">
              <w:r>
                <w:rPr>
                  <w:rFonts w:ascii="Calibri" w:eastAsiaTheme="minorHAnsi" w:hAnsi="Calibri" w:cs="Calibri"/>
                  <w:b/>
                  <w:bCs/>
                  <w:color w:val="FFFFFF"/>
                  <w:szCs w:val="20"/>
                </w:rPr>
                <w:t>(pints/day) Range</w:t>
              </w:r>
            </w:ins>
          </w:p>
        </w:tc>
        <w:tc>
          <w:tcPr>
            <w:tcW w:w="1650" w:type="dxa"/>
            <w:tcBorders>
              <w:top w:val="single" w:sz="4" w:space="0" w:color="auto"/>
              <w:left w:val="nil"/>
              <w:bottom w:val="nil"/>
              <w:right w:val="single" w:sz="4" w:space="0" w:color="auto"/>
            </w:tcBorders>
            <w:shd w:val="clear" w:color="auto" w:fill="7F7F7F" w:themeFill="text1" w:themeFillTint="80"/>
            <w:noWrap/>
            <w:vAlign w:val="center"/>
            <w:hideMark/>
          </w:tcPr>
          <w:p w14:paraId="6FD518B8" w14:textId="77777777" w:rsidR="0069370D" w:rsidRDefault="0069370D">
            <w:pPr>
              <w:spacing w:after="0" w:line="276" w:lineRule="auto"/>
              <w:jc w:val="center"/>
              <w:rPr>
                <w:ins w:id="530" w:author="Samuel Dent" w:date="2013-01-21T11:24:00Z"/>
                <w:rFonts w:cstheme="minorHAnsi"/>
                <w:b/>
                <w:color w:val="FFFFFF" w:themeColor="background1"/>
              </w:rPr>
            </w:pPr>
            <w:ins w:id="531" w:author="Samuel Dent" w:date="2013-01-21T11:25:00Z">
              <w:r>
                <w:rPr>
                  <w:rFonts w:cstheme="minorHAnsi"/>
                  <w:b/>
                  <w:color w:val="FFFFFF" w:themeColor="background1"/>
                </w:rPr>
                <w:t>Annual Summer peak kW Savings</w:t>
              </w:r>
            </w:ins>
          </w:p>
        </w:tc>
      </w:tr>
      <w:tr w:rsidR="0069370D" w14:paraId="5E5926CA" w14:textId="77777777" w:rsidTr="0069370D">
        <w:trPr>
          <w:trHeight w:val="285"/>
          <w:jc w:val="center"/>
          <w:ins w:id="532" w:author="Samuel Dent" w:date="2013-01-21T11:24:00Z"/>
        </w:trPr>
        <w:tc>
          <w:tcPr>
            <w:tcW w:w="1710" w:type="dxa"/>
            <w:tcBorders>
              <w:top w:val="single" w:sz="4" w:space="0" w:color="auto"/>
              <w:left w:val="single" w:sz="4" w:space="0" w:color="auto"/>
              <w:bottom w:val="single" w:sz="4" w:space="0" w:color="auto"/>
              <w:right w:val="single" w:sz="4" w:space="0" w:color="auto"/>
            </w:tcBorders>
            <w:noWrap/>
            <w:vAlign w:val="center"/>
            <w:hideMark/>
          </w:tcPr>
          <w:p w14:paraId="04A93F83" w14:textId="77777777" w:rsidR="0069370D" w:rsidRDefault="0069370D">
            <w:pPr>
              <w:spacing w:after="0" w:line="276" w:lineRule="auto"/>
              <w:jc w:val="center"/>
              <w:rPr>
                <w:ins w:id="533" w:author="Samuel Dent" w:date="2013-01-21T11:24:00Z"/>
                <w:rFonts w:cstheme="minorHAnsi"/>
              </w:rPr>
            </w:pPr>
            <w:ins w:id="534" w:author="Samuel Dent" w:date="2013-01-21T11:24:00Z">
              <w:r>
                <w:rPr>
                  <w:rFonts w:cstheme="minorHAnsi"/>
                </w:rPr>
                <w:t>≤25</w:t>
              </w:r>
            </w:ins>
          </w:p>
        </w:tc>
        <w:tc>
          <w:tcPr>
            <w:tcW w:w="1650" w:type="dxa"/>
            <w:tcBorders>
              <w:top w:val="single" w:sz="4" w:space="0" w:color="auto"/>
              <w:left w:val="nil"/>
              <w:bottom w:val="single" w:sz="4" w:space="0" w:color="auto"/>
              <w:right w:val="single" w:sz="4" w:space="0" w:color="auto"/>
            </w:tcBorders>
            <w:noWrap/>
            <w:vAlign w:val="center"/>
            <w:hideMark/>
          </w:tcPr>
          <w:p w14:paraId="6BF62E3F" w14:textId="77777777" w:rsidR="0069370D" w:rsidRDefault="0069370D">
            <w:pPr>
              <w:spacing w:after="0" w:line="276" w:lineRule="auto"/>
              <w:jc w:val="center"/>
              <w:rPr>
                <w:ins w:id="535" w:author="Samuel Dent" w:date="2013-01-21T11:24:00Z"/>
                <w:rFonts w:cstheme="minorHAnsi"/>
              </w:rPr>
            </w:pPr>
            <w:ins w:id="536" w:author="Samuel Dent" w:date="2013-01-21T11:24:00Z">
              <w:r>
                <w:rPr>
                  <w:rFonts w:cstheme="minorHAnsi"/>
                </w:rPr>
                <w:t>0.029</w:t>
              </w:r>
            </w:ins>
          </w:p>
        </w:tc>
      </w:tr>
      <w:tr w:rsidR="0069370D" w14:paraId="017F2022" w14:textId="77777777" w:rsidTr="0069370D">
        <w:trPr>
          <w:trHeight w:val="285"/>
          <w:jc w:val="center"/>
          <w:ins w:id="537" w:author="Samuel Dent" w:date="2013-01-21T11:24:00Z"/>
        </w:trPr>
        <w:tc>
          <w:tcPr>
            <w:tcW w:w="1710" w:type="dxa"/>
            <w:tcBorders>
              <w:top w:val="single" w:sz="4" w:space="0" w:color="auto"/>
              <w:left w:val="single" w:sz="4" w:space="0" w:color="auto"/>
              <w:bottom w:val="single" w:sz="4" w:space="0" w:color="auto"/>
              <w:right w:val="single" w:sz="4" w:space="0" w:color="auto"/>
            </w:tcBorders>
            <w:noWrap/>
            <w:vAlign w:val="center"/>
            <w:hideMark/>
          </w:tcPr>
          <w:p w14:paraId="1D31EF9F" w14:textId="77777777" w:rsidR="0069370D" w:rsidRDefault="0069370D">
            <w:pPr>
              <w:spacing w:after="0" w:line="276" w:lineRule="auto"/>
              <w:jc w:val="center"/>
              <w:rPr>
                <w:ins w:id="538" w:author="Samuel Dent" w:date="2013-01-21T11:24:00Z"/>
                <w:rFonts w:cstheme="minorHAnsi"/>
              </w:rPr>
            </w:pPr>
            <w:ins w:id="539" w:author="Samuel Dent" w:date="2013-01-21T11:24:00Z">
              <w:r>
                <w:rPr>
                  <w:rFonts w:cstheme="minorHAnsi"/>
                </w:rPr>
                <w:t>&gt; 25 to ≤35</w:t>
              </w:r>
            </w:ins>
          </w:p>
        </w:tc>
        <w:tc>
          <w:tcPr>
            <w:tcW w:w="1650" w:type="dxa"/>
            <w:tcBorders>
              <w:top w:val="single" w:sz="4" w:space="0" w:color="auto"/>
              <w:left w:val="nil"/>
              <w:bottom w:val="single" w:sz="4" w:space="0" w:color="auto"/>
              <w:right w:val="single" w:sz="4" w:space="0" w:color="auto"/>
            </w:tcBorders>
            <w:noWrap/>
            <w:vAlign w:val="center"/>
            <w:hideMark/>
          </w:tcPr>
          <w:p w14:paraId="1FC2713E" w14:textId="77777777" w:rsidR="0069370D" w:rsidRDefault="0069370D">
            <w:pPr>
              <w:spacing w:after="0" w:line="276" w:lineRule="auto"/>
              <w:jc w:val="center"/>
              <w:rPr>
                <w:ins w:id="540" w:author="Samuel Dent" w:date="2013-01-21T11:24:00Z"/>
                <w:rFonts w:cstheme="minorHAnsi"/>
              </w:rPr>
            </w:pPr>
            <w:ins w:id="541" w:author="Samuel Dent" w:date="2013-01-21T11:24:00Z">
              <w:r>
                <w:rPr>
                  <w:rFonts w:cstheme="minorHAnsi"/>
                </w:rPr>
                <w:t>0.044</w:t>
              </w:r>
            </w:ins>
          </w:p>
        </w:tc>
      </w:tr>
      <w:tr w:rsidR="0069370D" w14:paraId="5150D748" w14:textId="77777777" w:rsidTr="0069370D">
        <w:trPr>
          <w:trHeight w:val="285"/>
          <w:jc w:val="center"/>
          <w:ins w:id="542" w:author="Samuel Dent" w:date="2013-01-21T11:24:00Z"/>
        </w:trPr>
        <w:tc>
          <w:tcPr>
            <w:tcW w:w="1710" w:type="dxa"/>
            <w:tcBorders>
              <w:top w:val="single" w:sz="4" w:space="0" w:color="auto"/>
              <w:left w:val="single" w:sz="4" w:space="0" w:color="auto"/>
              <w:bottom w:val="single" w:sz="4" w:space="0" w:color="auto"/>
              <w:right w:val="single" w:sz="4" w:space="0" w:color="auto"/>
            </w:tcBorders>
            <w:noWrap/>
            <w:vAlign w:val="center"/>
            <w:hideMark/>
          </w:tcPr>
          <w:p w14:paraId="05006C35" w14:textId="77777777" w:rsidR="0069370D" w:rsidRDefault="0069370D">
            <w:pPr>
              <w:spacing w:after="0" w:line="276" w:lineRule="auto"/>
              <w:jc w:val="center"/>
              <w:rPr>
                <w:ins w:id="543" w:author="Samuel Dent" w:date="2013-01-21T11:24:00Z"/>
                <w:rFonts w:cstheme="minorHAnsi"/>
              </w:rPr>
            </w:pPr>
            <w:ins w:id="544" w:author="Samuel Dent" w:date="2013-01-21T11:24:00Z">
              <w:r>
                <w:rPr>
                  <w:rFonts w:cstheme="minorHAnsi"/>
                </w:rPr>
                <w:t>&gt; 35 to ≤45</w:t>
              </w:r>
            </w:ins>
          </w:p>
        </w:tc>
        <w:tc>
          <w:tcPr>
            <w:tcW w:w="1650" w:type="dxa"/>
            <w:tcBorders>
              <w:top w:val="single" w:sz="4" w:space="0" w:color="auto"/>
              <w:left w:val="nil"/>
              <w:bottom w:val="single" w:sz="4" w:space="0" w:color="auto"/>
              <w:right w:val="single" w:sz="4" w:space="0" w:color="auto"/>
            </w:tcBorders>
            <w:noWrap/>
            <w:vAlign w:val="center"/>
            <w:hideMark/>
          </w:tcPr>
          <w:p w14:paraId="7C43D50A" w14:textId="77777777" w:rsidR="0069370D" w:rsidRDefault="0069370D">
            <w:pPr>
              <w:spacing w:after="0" w:line="276" w:lineRule="auto"/>
              <w:jc w:val="center"/>
              <w:rPr>
                <w:ins w:id="545" w:author="Samuel Dent" w:date="2013-01-21T11:24:00Z"/>
                <w:rFonts w:cstheme="minorHAnsi"/>
              </w:rPr>
            </w:pPr>
            <w:ins w:id="546" w:author="Samuel Dent" w:date="2013-01-21T11:24:00Z">
              <w:r>
                <w:rPr>
                  <w:rFonts w:cstheme="minorHAnsi"/>
                </w:rPr>
                <w:t>0.037</w:t>
              </w:r>
            </w:ins>
          </w:p>
        </w:tc>
      </w:tr>
      <w:tr w:rsidR="0069370D" w14:paraId="476C12DF" w14:textId="77777777" w:rsidTr="0069370D">
        <w:trPr>
          <w:trHeight w:val="285"/>
          <w:jc w:val="center"/>
          <w:ins w:id="547" w:author="Samuel Dent" w:date="2013-01-21T11:24:00Z"/>
        </w:trPr>
        <w:tc>
          <w:tcPr>
            <w:tcW w:w="1710" w:type="dxa"/>
            <w:tcBorders>
              <w:top w:val="single" w:sz="4" w:space="0" w:color="auto"/>
              <w:left w:val="single" w:sz="4" w:space="0" w:color="auto"/>
              <w:bottom w:val="single" w:sz="4" w:space="0" w:color="auto"/>
              <w:right w:val="single" w:sz="4" w:space="0" w:color="auto"/>
            </w:tcBorders>
            <w:noWrap/>
            <w:vAlign w:val="center"/>
            <w:hideMark/>
          </w:tcPr>
          <w:p w14:paraId="255FC3F1" w14:textId="77777777" w:rsidR="0069370D" w:rsidRDefault="0069370D">
            <w:pPr>
              <w:spacing w:after="0" w:line="276" w:lineRule="auto"/>
              <w:jc w:val="center"/>
              <w:rPr>
                <w:ins w:id="548" w:author="Samuel Dent" w:date="2013-01-21T11:24:00Z"/>
                <w:rFonts w:cstheme="minorHAnsi"/>
              </w:rPr>
            </w:pPr>
            <w:ins w:id="549" w:author="Samuel Dent" w:date="2013-01-21T11:24:00Z">
              <w:r>
                <w:rPr>
                  <w:rFonts w:cstheme="minorHAnsi"/>
                </w:rPr>
                <w:t>&gt; 45 to ≤ 54</w:t>
              </w:r>
            </w:ins>
          </w:p>
        </w:tc>
        <w:tc>
          <w:tcPr>
            <w:tcW w:w="1650" w:type="dxa"/>
            <w:tcBorders>
              <w:top w:val="single" w:sz="4" w:space="0" w:color="auto"/>
              <w:left w:val="nil"/>
              <w:bottom w:val="single" w:sz="4" w:space="0" w:color="auto"/>
              <w:right w:val="single" w:sz="4" w:space="0" w:color="auto"/>
            </w:tcBorders>
            <w:noWrap/>
            <w:vAlign w:val="center"/>
            <w:hideMark/>
          </w:tcPr>
          <w:p w14:paraId="65ECC5C5" w14:textId="77777777" w:rsidR="0069370D" w:rsidRDefault="0069370D">
            <w:pPr>
              <w:spacing w:after="0" w:line="276" w:lineRule="auto"/>
              <w:jc w:val="center"/>
              <w:rPr>
                <w:ins w:id="550" w:author="Samuel Dent" w:date="2013-01-21T11:24:00Z"/>
                <w:rFonts w:cstheme="minorHAnsi"/>
              </w:rPr>
            </w:pPr>
            <w:ins w:id="551" w:author="Samuel Dent" w:date="2013-01-21T11:24:00Z">
              <w:r>
                <w:rPr>
                  <w:rFonts w:cstheme="minorHAnsi"/>
                </w:rPr>
                <w:t>0.031</w:t>
              </w:r>
            </w:ins>
          </w:p>
        </w:tc>
      </w:tr>
      <w:tr w:rsidR="0069370D" w14:paraId="01F24AE8" w14:textId="77777777" w:rsidTr="0069370D">
        <w:trPr>
          <w:trHeight w:val="285"/>
          <w:jc w:val="center"/>
          <w:ins w:id="552" w:author="Samuel Dent" w:date="2013-01-21T11:24:00Z"/>
        </w:trPr>
        <w:tc>
          <w:tcPr>
            <w:tcW w:w="1710" w:type="dxa"/>
            <w:tcBorders>
              <w:top w:val="single" w:sz="4" w:space="0" w:color="auto"/>
              <w:left w:val="single" w:sz="4" w:space="0" w:color="auto"/>
              <w:bottom w:val="single" w:sz="4" w:space="0" w:color="auto"/>
              <w:right w:val="single" w:sz="4" w:space="0" w:color="auto"/>
            </w:tcBorders>
            <w:noWrap/>
            <w:vAlign w:val="center"/>
            <w:hideMark/>
          </w:tcPr>
          <w:p w14:paraId="181CDBF7" w14:textId="77777777" w:rsidR="0069370D" w:rsidRDefault="0069370D">
            <w:pPr>
              <w:spacing w:after="0" w:line="276" w:lineRule="auto"/>
              <w:jc w:val="center"/>
              <w:rPr>
                <w:ins w:id="553" w:author="Samuel Dent" w:date="2013-01-21T11:24:00Z"/>
                <w:rFonts w:cstheme="minorHAnsi"/>
              </w:rPr>
            </w:pPr>
            <w:ins w:id="554" w:author="Samuel Dent" w:date="2013-01-21T11:24:00Z">
              <w:r>
                <w:rPr>
                  <w:rFonts w:cstheme="minorHAnsi"/>
                </w:rPr>
                <w:t>&gt; 54 to ≤ 75</w:t>
              </w:r>
            </w:ins>
          </w:p>
        </w:tc>
        <w:tc>
          <w:tcPr>
            <w:tcW w:w="1650" w:type="dxa"/>
            <w:tcBorders>
              <w:top w:val="single" w:sz="4" w:space="0" w:color="auto"/>
              <w:left w:val="nil"/>
              <w:bottom w:val="single" w:sz="4" w:space="0" w:color="auto"/>
              <w:right w:val="single" w:sz="4" w:space="0" w:color="auto"/>
            </w:tcBorders>
            <w:noWrap/>
            <w:vAlign w:val="center"/>
            <w:hideMark/>
          </w:tcPr>
          <w:p w14:paraId="262F5C3D" w14:textId="77777777" w:rsidR="0069370D" w:rsidRDefault="0069370D">
            <w:pPr>
              <w:spacing w:after="0" w:line="276" w:lineRule="auto"/>
              <w:jc w:val="center"/>
              <w:rPr>
                <w:ins w:id="555" w:author="Samuel Dent" w:date="2013-01-21T11:24:00Z"/>
                <w:rFonts w:cstheme="minorHAnsi"/>
              </w:rPr>
            </w:pPr>
            <w:ins w:id="556" w:author="Samuel Dent" w:date="2013-01-21T11:24:00Z">
              <w:r>
                <w:rPr>
                  <w:rFonts w:cstheme="minorHAnsi"/>
                </w:rPr>
                <w:t>0.023</w:t>
              </w:r>
            </w:ins>
          </w:p>
        </w:tc>
      </w:tr>
      <w:tr w:rsidR="0069370D" w14:paraId="48036074" w14:textId="77777777" w:rsidTr="0069370D">
        <w:trPr>
          <w:trHeight w:val="285"/>
          <w:jc w:val="center"/>
          <w:ins w:id="557" w:author="Samuel Dent" w:date="2013-01-21T11:24:00Z"/>
        </w:trPr>
        <w:tc>
          <w:tcPr>
            <w:tcW w:w="1710" w:type="dxa"/>
            <w:tcBorders>
              <w:top w:val="single" w:sz="4" w:space="0" w:color="auto"/>
              <w:left w:val="single" w:sz="4" w:space="0" w:color="auto"/>
              <w:bottom w:val="single" w:sz="4" w:space="0" w:color="auto"/>
              <w:right w:val="single" w:sz="4" w:space="0" w:color="auto"/>
            </w:tcBorders>
            <w:noWrap/>
            <w:vAlign w:val="center"/>
            <w:hideMark/>
          </w:tcPr>
          <w:p w14:paraId="47306958" w14:textId="77777777" w:rsidR="0069370D" w:rsidRDefault="0069370D">
            <w:pPr>
              <w:spacing w:after="0" w:line="276" w:lineRule="auto"/>
              <w:jc w:val="center"/>
              <w:rPr>
                <w:ins w:id="558" w:author="Samuel Dent" w:date="2013-01-21T11:24:00Z"/>
                <w:rFonts w:cstheme="minorHAnsi"/>
              </w:rPr>
            </w:pPr>
            <w:ins w:id="559" w:author="Samuel Dent" w:date="2013-01-21T11:24:00Z">
              <w:r>
                <w:rPr>
                  <w:rFonts w:cstheme="minorHAnsi"/>
                </w:rPr>
                <w:t>&gt; 75 to ≤ 185</w:t>
              </w:r>
            </w:ins>
          </w:p>
        </w:tc>
        <w:tc>
          <w:tcPr>
            <w:tcW w:w="1650" w:type="dxa"/>
            <w:tcBorders>
              <w:top w:val="single" w:sz="4" w:space="0" w:color="auto"/>
              <w:left w:val="nil"/>
              <w:bottom w:val="single" w:sz="4" w:space="0" w:color="auto"/>
              <w:right w:val="single" w:sz="4" w:space="0" w:color="auto"/>
            </w:tcBorders>
            <w:noWrap/>
            <w:vAlign w:val="center"/>
            <w:hideMark/>
          </w:tcPr>
          <w:p w14:paraId="27461E41" w14:textId="77777777" w:rsidR="0069370D" w:rsidRDefault="0069370D">
            <w:pPr>
              <w:spacing w:after="0" w:line="276" w:lineRule="auto"/>
              <w:jc w:val="center"/>
              <w:rPr>
                <w:ins w:id="560" w:author="Samuel Dent" w:date="2013-01-21T11:24:00Z"/>
                <w:rFonts w:cstheme="minorHAnsi"/>
              </w:rPr>
            </w:pPr>
            <w:ins w:id="561" w:author="Samuel Dent" w:date="2013-01-21T11:24:00Z">
              <w:r>
                <w:rPr>
                  <w:rFonts w:cstheme="minorHAnsi"/>
                </w:rPr>
                <w:t>0.041</w:t>
              </w:r>
            </w:ins>
          </w:p>
        </w:tc>
      </w:tr>
      <w:tr w:rsidR="0069370D" w14:paraId="52801065" w14:textId="77777777" w:rsidTr="0069370D">
        <w:trPr>
          <w:trHeight w:val="285"/>
          <w:jc w:val="center"/>
          <w:ins w:id="562" w:author="Samuel Dent" w:date="2013-01-21T11:24:00Z"/>
        </w:trPr>
        <w:tc>
          <w:tcPr>
            <w:tcW w:w="1710" w:type="dxa"/>
            <w:tcBorders>
              <w:top w:val="single" w:sz="4" w:space="0" w:color="auto"/>
              <w:left w:val="single" w:sz="4" w:space="0" w:color="auto"/>
              <w:bottom w:val="single" w:sz="4" w:space="0" w:color="auto"/>
              <w:right w:val="single" w:sz="4" w:space="0" w:color="auto"/>
            </w:tcBorders>
            <w:noWrap/>
            <w:vAlign w:val="center"/>
            <w:hideMark/>
          </w:tcPr>
          <w:p w14:paraId="44982EDD" w14:textId="77777777" w:rsidR="0069370D" w:rsidRDefault="0069370D">
            <w:pPr>
              <w:spacing w:after="0" w:line="276" w:lineRule="auto"/>
              <w:jc w:val="center"/>
              <w:rPr>
                <w:ins w:id="563" w:author="Samuel Dent" w:date="2013-01-21T11:24:00Z"/>
                <w:rFonts w:cstheme="minorHAnsi"/>
              </w:rPr>
            </w:pPr>
            <w:ins w:id="564" w:author="Samuel Dent" w:date="2013-01-21T11:24:00Z">
              <w:r>
                <w:rPr>
                  <w:rFonts w:cstheme="minorHAnsi"/>
                </w:rPr>
                <w:t>Average</w:t>
              </w:r>
            </w:ins>
          </w:p>
        </w:tc>
        <w:tc>
          <w:tcPr>
            <w:tcW w:w="1650" w:type="dxa"/>
            <w:tcBorders>
              <w:top w:val="single" w:sz="4" w:space="0" w:color="auto"/>
              <w:left w:val="nil"/>
              <w:bottom w:val="single" w:sz="4" w:space="0" w:color="auto"/>
              <w:right w:val="single" w:sz="4" w:space="0" w:color="auto"/>
            </w:tcBorders>
            <w:noWrap/>
            <w:vAlign w:val="center"/>
            <w:hideMark/>
          </w:tcPr>
          <w:p w14:paraId="1D4A9D45" w14:textId="77777777" w:rsidR="0069370D" w:rsidRDefault="0069370D">
            <w:pPr>
              <w:spacing w:after="0" w:line="276" w:lineRule="auto"/>
              <w:jc w:val="center"/>
              <w:rPr>
                <w:ins w:id="565" w:author="Samuel Dent" w:date="2013-01-21T11:24:00Z"/>
                <w:rFonts w:cstheme="minorHAnsi"/>
              </w:rPr>
            </w:pPr>
            <w:ins w:id="566" w:author="Samuel Dent" w:date="2013-01-21T11:24:00Z">
              <w:r>
                <w:rPr>
                  <w:rFonts w:cstheme="minorHAnsi"/>
                </w:rPr>
                <w:t>0.042</w:t>
              </w:r>
            </w:ins>
          </w:p>
        </w:tc>
      </w:tr>
    </w:tbl>
    <w:p w14:paraId="02BB8A6D" w14:textId="77777777" w:rsidR="0069370D" w:rsidRDefault="0069370D" w:rsidP="00C87D87">
      <w:pPr>
        <w:pStyle w:val="Heading6"/>
      </w:pPr>
      <w:bookmarkStart w:id="567" w:name="_GoBack"/>
      <w:bookmarkEnd w:id="567"/>
    </w:p>
    <w:p w14:paraId="737E8919" w14:textId="77777777" w:rsidR="00D466B6" w:rsidRDefault="00D466B6" w:rsidP="00C87D87">
      <w:pPr>
        <w:pStyle w:val="Heading6"/>
      </w:pPr>
      <w:r>
        <w:t>Natural Gas Savings</w:t>
      </w:r>
    </w:p>
    <w:p w14:paraId="737E891A" w14:textId="77777777" w:rsidR="00D466B6" w:rsidRDefault="00D466B6" w:rsidP="00C87D87">
      <w:pPr>
        <w:pStyle w:val="Heading6"/>
      </w:pPr>
      <w:r>
        <w:t xml:space="preserve">Water Impact Descriptions and Calculation  </w:t>
      </w:r>
    </w:p>
    <w:p w14:paraId="737E891B" w14:textId="77777777" w:rsidR="00D466B6" w:rsidRDefault="00D466B6" w:rsidP="00C87D87">
      <w:pPr>
        <w:pStyle w:val="Heading6"/>
      </w:pPr>
      <w:r>
        <w:t>Deemed O&amp;M Cost Adjustment Calculation</w:t>
      </w:r>
    </w:p>
    <w:p w14:paraId="737E891C" w14:textId="77777777" w:rsidR="00D466B6" w:rsidRDefault="00D466B6" w:rsidP="00D466B6">
      <w:pPr>
        <w:pStyle w:val="VersionText"/>
        <w:rPr>
          <w:b/>
          <w:smallCaps/>
        </w:rPr>
      </w:pPr>
      <w:r w:rsidRPr="002B5221">
        <w:rPr>
          <w:b/>
          <w:smallCaps/>
        </w:rPr>
        <w:t>Measure code</w:t>
      </w:r>
    </w:p>
    <w:p w14:paraId="644BE7B3" w14:textId="4F049A57" w:rsidR="00580502" w:rsidRDefault="00580502">
      <w:pPr>
        <w:widowControl/>
        <w:spacing w:after="200" w:line="276" w:lineRule="auto"/>
        <w:jc w:val="left"/>
        <w:rPr>
          <w:rFonts w:cstheme="minorHAnsi"/>
          <w:b/>
          <w:smallCaps/>
        </w:rPr>
      </w:pPr>
      <w:r>
        <w:rPr>
          <w:b/>
          <w:smallCaps/>
        </w:rPr>
        <w:br w:type="page"/>
      </w:r>
    </w:p>
    <w:p w14:paraId="7EA1CD0D" w14:textId="50363571" w:rsidR="00580502" w:rsidRDefault="00580502" w:rsidP="00580502">
      <w:pPr>
        <w:pStyle w:val="Heading2"/>
      </w:pPr>
      <w:bookmarkStart w:id="568" w:name="_Toc340474603"/>
      <w:r>
        <w:lastRenderedPageBreak/>
        <w:t>Measure Description</w:t>
      </w:r>
      <w:bookmarkEnd w:id="568"/>
    </w:p>
    <w:p w14:paraId="11AA601F" w14:textId="77777777" w:rsidR="00580502" w:rsidRPr="00580502" w:rsidRDefault="00580502" w:rsidP="00580502"/>
    <w:p w14:paraId="734532DC" w14:textId="77777777" w:rsidR="00580502" w:rsidRDefault="00580502" w:rsidP="00580502">
      <w:pPr>
        <w:pStyle w:val="Heading2"/>
      </w:pPr>
      <w:bookmarkStart w:id="569" w:name="_Toc340474604"/>
      <w:r>
        <w:t>Definition of Efficient Equipment</w:t>
      </w:r>
      <w:bookmarkEnd w:id="569"/>
    </w:p>
    <w:p w14:paraId="7624FA2E" w14:textId="77777777" w:rsidR="00580502" w:rsidRPr="00580502" w:rsidRDefault="00580502" w:rsidP="00580502"/>
    <w:p w14:paraId="40BD0EA5" w14:textId="77777777" w:rsidR="00580502" w:rsidRDefault="00580502" w:rsidP="00580502">
      <w:pPr>
        <w:pStyle w:val="Heading2"/>
      </w:pPr>
      <w:bookmarkStart w:id="570" w:name="_Toc340474605"/>
      <w:r>
        <w:t>Definition of Baseline Equipment</w:t>
      </w:r>
      <w:bookmarkEnd w:id="570"/>
    </w:p>
    <w:p w14:paraId="039E9B0B" w14:textId="77777777" w:rsidR="00580502" w:rsidRPr="00580502" w:rsidRDefault="00580502" w:rsidP="00580502"/>
    <w:p w14:paraId="2FE798FF" w14:textId="77777777" w:rsidR="00580502" w:rsidRDefault="00580502" w:rsidP="00580502">
      <w:pPr>
        <w:pStyle w:val="Heading2"/>
      </w:pPr>
      <w:bookmarkStart w:id="571" w:name="_Toc340474606"/>
      <w:r>
        <w:t>Deemed Lifetime of Efficient Equipment</w:t>
      </w:r>
      <w:bookmarkEnd w:id="571"/>
    </w:p>
    <w:p w14:paraId="76AEB0DC" w14:textId="77777777" w:rsidR="00580502" w:rsidRPr="00580502" w:rsidRDefault="00580502" w:rsidP="00580502"/>
    <w:p w14:paraId="62E54C4C" w14:textId="77777777" w:rsidR="00580502" w:rsidRDefault="00580502" w:rsidP="00580502">
      <w:pPr>
        <w:pStyle w:val="Heading2"/>
      </w:pPr>
      <w:bookmarkStart w:id="572" w:name="_Toc340474607"/>
      <w:r>
        <w:t>Deemed Measure Cost</w:t>
      </w:r>
      <w:bookmarkEnd w:id="572"/>
      <w:r>
        <w:t xml:space="preserve"> </w:t>
      </w:r>
    </w:p>
    <w:p w14:paraId="26C3ED25" w14:textId="77777777" w:rsidR="00580502" w:rsidRPr="00580502" w:rsidRDefault="00580502" w:rsidP="00580502"/>
    <w:p w14:paraId="11ACDB66" w14:textId="77777777" w:rsidR="00580502" w:rsidRDefault="00580502" w:rsidP="00580502">
      <w:pPr>
        <w:pStyle w:val="Heading2"/>
      </w:pPr>
      <w:bookmarkStart w:id="573" w:name="_Toc340474608"/>
      <w:r>
        <w:t>Deemed O&amp;M Cost Adjustments</w:t>
      </w:r>
      <w:bookmarkEnd w:id="573"/>
    </w:p>
    <w:p w14:paraId="456D7CA2" w14:textId="77777777" w:rsidR="00580502" w:rsidRPr="00580502" w:rsidRDefault="00580502" w:rsidP="00580502"/>
    <w:p w14:paraId="2F699F17" w14:textId="77777777" w:rsidR="00580502" w:rsidRDefault="00580502" w:rsidP="00580502">
      <w:pPr>
        <w:pStyle w:val="Heading2"/>
      </w:pPr>
      <w:bookmarkStart w:id="574" w:name="_Toc340474609"/>
      <w:proofErr w:type="spellStart"/>
      <w:r>
        <w:t>Loadshape</w:t>
      </w:r>
      <w:bookmarkEnd w:id="574"/>
      <w:proofErr w:type="spellEnd"/>
    </w:p>
    <w:p w14:paraId="145324AD" w14:textId="77777777" w:rsidR="00580502" w:rsidRPr="00580502" w:rsidRDefault="00580502" w:rsidP="00580502"/>
    <w:p w14:paraId="0208F054" w14:textId="77777777" w:rsidR="00580502" w:rsidRDefault="00580502" w:rsidP="00580502">
      <w:pPr>
        <w:pStyle w:val="Heading2"/>
      </w:pPr>
      <w:bookmarkStart w:id="575" w:name="_Toc340474610"/>
      <w:r>
        <w:t>Coincidence Factor</w:t>
      </w:r>
      <w:bookmarkEnd w:id="575"/>
    </w:p>
    <w:p w14:paraId="53D32348" w14:textId="77777777" w:rsidR="00EB1B2B" w:rsidRPr="00EB1B2B" w:rsidRDefault="00EB1B2B" w:rsidP="00EB1B2B"/>
    <w:p w14:paraId="0FD3E22E" w14:textId="429605F3" w:rsidR="00EB1B2B" w:rsidRDefault="00EB1B2B" w:rsidP="00EB1B2B">
      <w:pPr>
        <w:pStyle w:val="Heading2"/>
      </w:pPr>
      <w:bookmarkStart w:id="576" w:name="_Toc340474611"/>
      <w:r>
        <w:t>Net to Gross Ratio</w:t>
      </w:r>
      <w:bookmarkEnd w:id="576"/>
    </w:p>
    <w:p w14:paraId="4E98B7E1" w14:textId="77777777" w:rsidR="00EB1B2B" w:rsidRPr="00EB1B2B" w:rsidRDefault="00EB1B2B" w:rsidP="00EB1B2B"/>
    <w:p w14:paraId="33925501" w14:textId="77777777" w:rsidR="00EB1B2B" w:rsidRPr="00EB1B2B" w:rsidRDefault="00EB1B2B" w:rsidP="00EB1B2B"/>
    <w:p w14:paraId="31F03543" w14:textId="77777777" w:rsidR="00BD0E8A" w:rsidRDefault="00BD0E8A">
      <w:pPr>
        <w:widowControl/>
        <w:spacing w:after="200" w:line="276" w:lineRule="auto"/>
        <w:jc w:val="left"/>
        <w:rPr>
          <w:rFonts w:ascii="Calibri" w:hAnsi="Calibri" w:cs="Arial"/>
          <w:bCs/>
          <w:kern w:val="32"/>
          <w:sz w:val="32"/>
          <w:szCs w:val="32"/>
        </w:rPr>
      </w:pPr>
      <w:r>
        <w:br w:type="page"/>
      </w:r>
    </w:p>
    <w:p w14:paraId="54B2C1CF" w14:textId="54A7518B" w:rsidR="00580502" w:rsidRDefault="00BD0E8A" w:rsidP="00BD0E8A">
      <w:pPr>
        <w:pStyle w:val="Heading1"/>
      </w:pPr>
      <w:bookmarkStart w:id="577" w:name="_Toc340474612"/>
      <w:r>
        <w:lastRenderedPageBreak/>
        <w:t>Algorithms</w:t>
      </w:r>
      <w:bookmarkEnd w:id="577"/>
    </w:p>
    <w:p w14:paraId="76436054" w14:textId="77777777" w:rsidR="00967724" w:rsidRPr="00967724" w:rsidRDefault="00967724" w:rsidP="00967724"/>
    <w:p w14:paraId="7AA88D3A" w14:textId="77777777" w:rsidR="00BD0E8A" w:rsidRDefault="00BD0E8A" w:rsidP="00BD0E8A">
      <w:pPr>
        <w:pStyle w:val="Heading2"/>
      </w:pPr>
      <w:bookmarkStart w:id="578" w:name="_Toc340474613"/>
      <w:r>
        <w:t>Calculation of Energy Savings</w:t>
      </w:r>
      <w:bookmarkEnd w:id="578"/>
      <w:r>
        <w:t xml:space="preserve"> </w:t>
      </w:r>
    </w:p>
    <w:p w14:paraId="30AF8D3F" w14:textId="77777777" w:rsidR="009B7C19" w:rsidRPr="009B7C19" w:rsidRDefault="009B7C19" w:rsidP="009B7C19"/>
    <w:p w14:paraId="2F3EDEA9" w14:textId="77777777" w:rsidR="00BD0E8A" w:rsidRDefault="00BD0E8A" w:rsidP="00BD0E8A">
      <w:pPr>
        <w:pStyle w:val="Heading2"/>
      </w:pPr>
      <w:bookmarkStart w:id="579" w:name="_Toc340474614"/>
      <w:r>
        <w:t>Electric Energy Savings</w:t>
      </w:r>
      <w:bookmarkEnd w:id="579"/>
    </w:p>
    <w:p w14:paraId="59CA8A51" w14:textId="77777777" w:rsidR="009B7C19" w:rsidRPr="009B7C19" w:rsidRDefault="009B7C19" w:rsidP="009B7C19"/>
    <w:p w14:paraId="19F0C526" w14:textId="77777777" w:rsidR="00BD0E8A" w:rsidRDefault="00BD0E8A" w:rsidP="00BD0E8A">
      <w:pPr>
        <w:pStyle w:val="Heading2"/>
      </w:pPr>
      <w:bookmarkStart w:id="580" w:name="_Toc340474615"/>
      <w:r>
        <w:t>Summer Coincident Peak Demand Savings</w:t>
      </w:r>
      <w:bookmarkEnd w:id="580"/>
    </w:p>
    <w:p w14:paraId="4A293CDC" w14:textId="77777777" w:rsidR="009B7C19" w:rsidRPr="009B7C19" w:rsidRDefault="009B7C19" w:rsidP="009B7C19"/>
    <w:p w14:paraId="44C80EC8" w14:textId="77777777" w:rsidR="00BD0E8A" w:rsidRDefault="00BD0E8A" w:rsidP="00BD0E8A">
      <w:pPr>
        <w:pStyle w:val="Heading2"/>
      </w:pPr>
      <w:bookmarkStart w:id="581" w:name="_Toc340474616"/>
      <w:r>
        <w:t>Natural Gas Savings</w:t>
      </w:r>
      <w:bookmarkEnd w:id="581"/>
    </w:p>
    <w:p w14:paraId="2B10B24B" w14:textId="77777777" w:rsidR="009B7C19" w:rsidRPr="009B7C19" w:rsidRDefault="009B7C19" w:rsidP="009B7C19"/>
    <w:p w14:paraId="49EBEF8A" w14:textId="77777777" w:rsidR="00BD0E8A" w:rsidRDefault="00BD0E8A" w:rsidP="00BD0E8A">
      <w:pPr>
        <w:pStyle w:val="Heading2"/>
      </w:pPr>
      <w:bookmarkStart w:id="582" w:name="_Toc340474617"/>
      <w:r>
        <w:t>Water Impact Descriptions and Calculation</w:t>
      </w:r>
      <w:bookmarkEnd w:id="582"/>
      <w:r>
        <w:t xml:space="preserve">  </w:t>
      </w:r>
    </w:p>
    <w:p w14:paraId="3A94B014" w14:textId="77777777" w:rsidR="009B7C19" w:rsidRPr="009B7C19" w:rsidRDefault="009B7C19" w:rsidP="009B7C19"/>
    <w:p w14:paraId="7B5155A6" w14:textId="77777777" w:rsidR="00BD0E8A" w:rsidRDefault="00BD0E8A" w:rsidP="00BD0E8A">
      <w:pPr>
        <w:pStyle w:val="Heading2"/>
      </w:pPr>
      <w:bookmarkStart w:id="583" w:name="_Toc340474618"/>
      <w:r>
        <w:t>Deemed O&amp;M Cost Adjustment Calculation</w:t>
      </w:r>
      <w:bookmarkEnd w:id="583"/>
    </w:p>
    <w:p w14:paraId="7533B805" w14:textId="77777777" w:rsidR="009B7C19" w:rsidRPr="009B7C19" w:rsidRDefault="009B7C19" w:rsidP="009B7C19"/>
    <w:p w14:paraId="68C20E8B" w14:textId="77777777" w:rsidR="00580502" w:rsidRPr="00580502" w:rsidRDefault="00580502" w:rsidP="00580502"/>
    <w:p w14:paraId="6F41ACDA" w14:textId="77777777" w:rsidR="003E1B7D" w:rsidRDefault="003E1B7D">
      <w:pPr>
        <w:widowControl/>
        <w:spacing w:after="200" w:line="276" w:lineRule="auto"/>
        <w:jc w:val="left"/>
        <w:rPr>
          <w:rFonts w:ascii="Calibri" w:hAnsi="Calibri" w:cs="Arial"/>
          <w:bCs/>
          <w:kern w:val="32"/>
          <w:sz w:val="32"/>
          <w:szCs w:val="32"/>
        </w:rPr>
      </w:pPr>
      <w:r>
        <w:br w:type="page"/>
      </w:r>
    </w:p>
    <w:p w14:paraId="737E891D" w14:textId="38354916" w:rsidR="00D466B6" w:rsidRDefault="003E1B7D" w:rsidP="003E1B7D">
      <w:pPr>
        <w:pStyle w:val="Heading1"/>
      </w:pPr>
      <w:bookmarkStart w:id="584" w:name="_Toc340474619"/>
      <w:r>
        <w:lastRenderedPageBreak/>
        <w:t>References</w:t>
      </w:r>
      <w:bookmarkEnd w:id="584"/>
    </w:p>
    <w:p w14:paraId="6EE1B5CD" w14:textId="33B75231" w:rsidR="002D0751" w:rsidRDefault="002D0751" w:rsidP="002D0751">
      <w:r>
        <w:t>Please refer to the Chicago style for how to format citations for different sources.</w:t>
      </w:r>
    </w:p>
    <w:p w14:paraId="3472D08C" w14:textId="06D5A2A1" w:rsidR="002D0751" w:rsidRPr="002D0751" w:rsidRDefault="0069370D" w:rsidP="002D0751">
      <w:hyperlink r:id="rId15" w:history="1">
        <w:r w:rsidR="002D0751" w:rsidRPr="00F4610B">
          <w:rPr>
            <w:rStyle w:val="Hyperlink"/>
          </w:rPr>
          <w:t>http://www.chicagomanualofstyle.org/tools_citationguide.html</w:t>
        </w:r>
      </w:hyperlink>
      <w:r w:rsidR="002D0751">
        <w:t xml:space="preserve"> </w:t>
      </w:r>
    </w:p>
    <w:p w14:paraId="57FE69F1" w14:textId="31A322E0" w:rsidR="003E1B7D" w:rsidRDefault="003E1B7D" w:rsidP="00C87D87">
      <w:pPr>
        <w:pStyle w:val="Heading6"/>
      </w:pPr>
      <w:r>
        <w:t>Section 1.X</w:t>
      </w:r>
    </w:p>
    <w:p w14:paraId="563317BE" w14:textId="7C76A738" w:rsidR="003E1B7D" w:rsidRDefault="003E1B7D" w:rsidP="003E1B7D">
      <w:pPr>
        <w:widowControl/>
        <w:numPr>
          <w:ilvl w:val="0"/>
          <w:numId w:val="38"/>
        </w:numPr>
        <w:spacing w:after="0"/>
        <w:jc w:val="left"/>
      </w:pPr>
      <w:r>
        <w:t>Citation 1</w:t>
      </w:r>
    </w:p>
    <w:p w14:paraId="4032EB38" w14:textId="6EFA146A" w:rsidR="003E1B7D" w:rsidRDefault="003E1B7D" w:rsidP="003E1B7D">
      <w:pPr>
        <w:widowControl/>
        <w:numPr>
          <w:ilvl w:val="0"/>
          <w:numId w:val="38"/>
        </w:numPr>
        <w:spacing w:after="0"/>
        <w:jc w:val="left"/>
      </w:pPr>
      <w:r>
        <w:t>Citation 2</w:t>
      </w:r>
    </w:p>
    <w:p w14:paraId="1E994B22" w14:textId="79E42C18" w:rsidR="00856D91" w:rsidRDefault="00856D91" w:rsidP="003E1B7D">
      <w:pPr>
        <w:widowControl/>
        <w:numPr>
          <w:ilvl w:val="0"/>
          <w:numId w:val="38"/>
        </w:numPr>
        <w:spacing w:after="0"/>
        <w:jc w:val="left"/>
      </w:pPr>
      <w:r>
        <w:t>Citation 3</w:t>
      </w:r>
    </w:p>
    <w:p w14:paraId="05A5F64C" w14:textId="77777777" w:rsidR="003E1B7D" w:rsidRDefault="003E1B7D" w:rsidP="003E1B7D">
      <w:pPr>
        <w:widowControl/>
        <w:spacing w:after="0"/>
        <w:jc w:val="left"/>
      </w:pPr>
    </w:p>
    <w:p w14:paraId="0122C206" w14:textId="20B14800" w:rsidR="003E1B7D" w:rsidRDefault="003E1B7D" w:rsidP="00C87D87">
      <w:pPr>
        <w:pStyle w:val="Heading6"/>
      </w:pPr>
      <w:r>
        <w:t>Section 1.X</w:t>
      </w:r>
    </w:p>
    <w:p w14:paraId="14069AF7" w14:textId="40B276BC" w:rsidR="003E1B7D" w:rsidRDefault="003E1B7D" w:rsidP="003E1B7D">
      <w:pPr>
        <w:widowControl/>
        <w:numPr>
          <w:ilvl w:val="0"/>
          <w:numId w:val="39"/>
        </w:numPr>
        <w:spacing w:after="0"/>
        <w:jc w:val="left"/>
      </w:pPr>
      <w:r>
        <w:t>Citation 1</w:t>
      </w:r>
    </w:p>
    <w:p w14:paraId="4B596CDF" w14:textId="197C0E75" w:rsidR="003E1B7D" w:rsidRDefault="003E1B7D" w:rsidP="003E1B7D">
      <w:pPr>
        <w:widowControl/>
        <w:numPr>
          <w:ilvl w:val="0"/>
          <w:numId w:val="39"/>
        </w:numPr>
        <w:spacing w:after="0"/>
        <w:jc w:val="left"/>
      </w:pPr>
      <w:r>
        <w:t>Citation 2</w:t>
      </w:r>
    </w:p>
    <w:p w14:paraId="3D55A3DC" w14:textId="0013D4AD" w:rsidR="003E1B7D" w:rsidRDefault="003E1B7D" w:rsidP="003E1B7D">
      <w:pPr>
        <w:widowControl/>
        <w:numPr>
          <w:ilvl w:val="0"/>
          <w:numId w:val="39"/>
        </w:numPr>
        <w:spacing w:after="0"/>
        <w:jc w:val="left"/>
      </w:pPr>
      <w:r>
        <w:t>Citation 3</w:t>
      </w:r>
    </w:p>
    <w:bookmarkEnd w:id="38"/>
    <w:bookmarkEnd w:id="39"/>
    <w:bookmarkEnd w:id="40"/>
    <w:p w14:paraId="474368AF" w14:textId="77777777" w:rsidR="003E1B7D" w:rsidRDefault="003E1B7D" w:rsidP="003E1B7D">
      <w:pPr>
        <w:widowControl/>
        <w:spacing w:after="0"/>
        <w:ind w:left="720"/>
        <w:jc w:val="left"/>
      </w:pPr>
    </w:p>
    <w:sectPr w:rsidR="003E1B7D" w:rsidSect="00950A89">
      <w:headerReference w:type="even" r:id="rId16"/>
      <w:headerReference w:type="default" r:id="rId17"/>
      <w:footerReference w:type="default" r:id="rId18"/>
      <w:headerReference w:type="first" r:id="rId19"/>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7EDACE" w14:textId="77777777" w:rsidR="00955DAA" w:rsidRDefault="00955DAA" w:rsidP="00D466B6">
      <w:pPr>
        <w:spacing w:after="0"/>
      </w:pPr>
      <w:r>
        <w:separator/>
      </w:r>
    </w:p>
  </w:endnote>
  <w:endnote w:type="continuationSeparator" w:id="0">
    <w:p w14:paraId="737EDACF" w14:textId="77777777" w:rsidR="00955DAA" w:rsidRDefault="00955DAA" w:rsidP="00D466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SymbolMT">
    <w:altName w:val="Times New Roman"/>
    <w:panose1 w:val="00000000000000000000"/>
    <w:charset w:val="A1"/>
    <w:family w:val="auto"/>
    <w:notTrueType/>
    <w:pitch w:val="default"/>
    <w:sig w:usb0="00000081" w:usb1="00000000" w:usb2="00000000" w:usb3="00000000" w:csb0="00000008"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931683"/>
      <w:docPartObj>
        <w:docPartGallery w:val="Page Numbers (Top of Page)"/>
        <w:docPartUnique/>
      </w:docPartObj>
    </w:sdtPr>
    <w:sdtEndPr/>
    <w:sdtContent>
      <w:p w14:paraId="737EDAD1" w14:textId="77777777" w:rsidR="00955DAA" w:rsidRDefault="00955DAA" w:rsidP="00950A89">
        <w:pPr>
          <w:pStyle w:val="Footer"/>
          <w:spacing w:after="0"/>
          <w:jc w:val="center"/>
        </w:pPr>
      </w:p>
      <w:p w14:paraId="737EDAD2" w14:textId="77777777" w:rsidR="00955DAA" w:rsidRDefault="00955DAA" w:rsidP="00950A89">
        <w:pPr>
          <w:pStyle w:val="Footer"/>
          <w:pBdr>
            <w:top w:val="single" w:sz="4" w:space="1" w:color="auto"/>
          </w:pBdr>
          <w:spacing w:after="0"/>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9370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370D">
          <w:rPr>
            <w:b/>
            <w:bCs/>
            <w:noProof/>
          </w:rPr>
          <w:t>14</w:t>
        </w:r>
        <w:r>
          <w:rPr>
            <w:b/>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180691"/>
      <w:docPartObj>
        <w:docPartGallery w:val="Page Numbers (Top of Page)"/>
        <w:docPartUnique/>
      </w:docPartObj>
    </w:sdtPr>
    <w:sdtEndPr/>
    <w:sdtContent>
      <w:p w14:paraId="737EDBD5" w14:textId="77777777" w:rsidR="00955DAA" w:rsidRDefault="00955DAA" w:rsidP="00950A89">
        <w:pPr>
          <w:pStyle w:val="Footer"/>
          <w:spacing w:after="0"/>
          <w:jc w:val="center"/>
        </w:pPr>
      </w:p>
      <w:p w14:paraId="737EDBD6" w14:textId="77777777" w:rsidR="00955DAA" w:rsidRDefault="00955DAA" w:rsidP="00950A89">
        <w:pPr>
          <w:pStyle w:val="Footer"/>
          <w:pBdr>
            <w:top w:val="single" w:sz="4" w:space="1" w:color="auto"/>
          </w:pBdr>
          <w:spacing w:after="0"/>
          <w:jc w:val="center"/>
        </w:pPr>
        <w:r>
          <w:t xml:space="preserve">Page </w:t>
        </w:r>
        <w:r>
          <w:rPr>
            <w:sz w:val="24"/>
          </w:rPr>
          <w:fldChar w:fldCharType="begin"/>
        </w:r>
        <w:r>
          <w:instrText xml:space="preserve"> PAGE </w:instrText>
        </w:r>
        <w:r>
          <w:rPr>
            <w:sz w:val="24"/>
          </w:rPr>
          <w:fldChar w:fldCharType="separate"/>
        </w:r>
        <w:r w:rsidR="0069370D">
          <w:rPr>
            <w:noProof/>
          </w:rPr>
          <w:t>5</w:t>
        </w:r>
        <w:r>
          <w:rPr>
            <w:sz w:val="24"/>
          </w:rPr>
          <w:fldChar w:fldCharType="end"/>
        </w:r>
        <w:r>
          <w:t xml:space="preserve"> of </w:t>
        </w:r>
        <w:r w:rsidR="0069370D">
          <w:fldChar w:fldCharType="begin"/>
        </w:r>
        <w:r w:rsidR="0069370D">
          <w:instrText xml:space="preserve"> NUMPAGES  </w:instrText>
        </w:r>
        <w:r w:rsidR="0069370D">
          <w:fldChar w:fldCharType="separate"/>
        </w:r>
        <w:r w:rsidR="0069370D">
          <w:rPr>
            <w:noProof/>
          </w:rPr>
          <w:t>14</w:t>
        </w:r>
        <w:r w:rsidR="0069370D">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EDACC" w14:textId="77777777" w:rsidR="00955DAA" w:rsidRDefault="00955DAA" w:rsidP="00D466B6">
      <w:pPr>
        <w:spacing w:after="0"/>
      </w:pPr>
      <w:r>
        <w:separator/>
      </w:r>
    </w:p>
  </w:footnote>
  <w:footnote w:type="continuationSeparator" w:id="0">
    <w:p w14:paraId="737EDACD" w14:textId="77777777" w:rsidR="00955DAA" w:rsidRDefault="00955DAA" w:rsidP="00D466B6">
      <w:pPr>
        <w:spacing w:after="0"/>
      </w:pPr>
      <w:r>
        <w:continuationSeparator/>
      </w:r>
    </w:p>
  </w:footnote>
  <w:footnote w:id="1">
    <w:p w14:paraId="10F9BB9A" w14:textId="77777777" w:rsidR="0069370D" w:rsidRDefault="0069370D" w:rsidP="0069370D">
      <w:pPr>
        <w:pStyle w:val="FootnoteText"/>
        <w:jc w:val="left"/>
        <w:rPr>
          <w:ins w:id="74" w:author="Samuel Dent" w:date="2013-01-21T10:58:00Z"/>
        </w:rPr>
      </w:pPr>
      <w:ins w:id="75" w:author="Samuel Dent" w:date="2013-01-21T10:58:00Z">
        <w:r>
          <w:rPr>
            <w:rStyle w:val="FootnoteReference"/>
            <w:rFonts w:eastAsiaTheme="majorEastAsia"/>
          </w:rPr>
          <w:footnoteRef/>
        </w:r>
        <w:r>
          <w:t xml:space="preserve"> </w:t>
        </w:r>
        <w:r>
          <w:rPr>
            <w:lang w:eastAsia="x-none"/>
          </w:rPr>
          <w:t>The Federal Standard for Dehumidifiers changed as of October 2012;</w:t>
        </w:r>
        <w:r>
          <w:t xml:space="preserve"> </w:t>
        </w:r>
        <w:r>
          <w:rPr>
            <w:lang w:eastAsia="x-none"/>
          </w:rPr>
          <w:t>https://www.federalregister.gov/articles/2010/12/02/2010-29756/energy-conservation-program-for-consumer-products-test-procedures-for-residential-dishwashers#h-11</w:t>
        </w:r>
      </w:ins>
    </w:p>
  </w:footnote>
  <w:footnote w:id="2">
    <w:p w14:paraId="7B437B9A" w14:textId="77777777" w:rsidR="0069370D" w:rsidRDefault="0069370D" w:rsidP="0069370D">
      <w:pPr>
        <w:pStyle w:val="Footnote"/>
      </w:pPr>
      <w:r>
        <w:rPr>
          <w:rStyle w:val="FootnoteReference"/>
          <w:rFonts w:eastAsia="Calibri"/>
        </w:rPr>
        <w:footnoteRef/>
      </w:r>
      <w:r>
        <w:t xml:space="preserve"> Based on </w:t>
      </w:r>
      <w:ins w:id="104" w:author="Samuel Dent" w:date="2013-01-21T11:16:00Z">
        <w:r>
          <w:t xml:space="preserve">extrapolating </w:t>
        </w:r>
      </w:ins>
      <w:r>
        <w:t>available data from the Department of Energy’s Life Cycle Cost analysis spreadsheet</w:t>
      </w:r>
      <w:ins w:id="105" w:author="Samuel Dent" w:date="2013-01-21T11:16:00Z">
        <w:r>
          <w:t xml:space="preserve"> and weighting based on volume of units</w:t>
        </w:r>
      </w:ins>
      <w:ins w:id="106" w:author="Samuel Dent" w:date="2013-01-21T11:17:00Z">
        <w:r>
          <w:t xml:space="preserve"> available</w:t>
        </w:r>
      </w:ins>
      <w:r>
        <w:t xml:space="preserve">: </w:t>
      </w:r>
    </w:p>
    <w:p w14:paraId="66E9B2F6" w14:textId="77777777" w:rsidR="0069370D" w:rsidRDefault="0069370D" w:rsidP="0069370D">
      <w:pPr>
        <w:pStyle w:val="Footnote"/>
        <w:rPr>
          <w:ins w:id="107" w:author="Samuel Dent" w:date="2013-01-21T10:52:00Z"/>
          <w:rStyle w:val="Hyperlink"/>
          <w:rFonts w:eastAsia="Calibri"/>
        </w:rPr>
      </w:pPr>
      <w:hyperlink r:id="rId1" w:history="1">
        <w:r>
          <w:rPr>
            <w:rStyle w:val="Hyperlink"/>
            <w:rFonts w:eastAsia="Calibri"/>
          </w:rPr>
          <w:t>http://www1.eere.energy.gov/buildings/appliance_standards/residential/docs/lcc_dehumidifier.xls</w:t>
        </w:r>
      </w:hyperlink>
    </w:p>
    <w:p w14:paraId="2E83767D" w14:textId="77777777" w:rsidR="0069370D" w:rsidRDefault="0069370D" w:rsidP="0069370D">
      <w:pPr>
        <w:pStyle w:val="Footnote"/>
      </w:pPr>
      <w:ins w:id="108" w:author="Samuel Dent" w:date="2013-01-21T10:52:00Z">
        <w:r>
          <w:rPr>
            <w:rStyle w:val="Hyperlink"/>
            <w:rFonts w:eastAsia="Calibri"/>
          </w:rPr>
          <w:t>See ‘</w:t>
        </w:r>
      </w:ins>
      <w:ins w:id="109" w:author="Samuel Dent" w:date="2013-01-21T10:53:00Z">
        <w:r>
          <w:rPr>
            <w:rStyle w:val="Hyperlink"/>
            <w:rFonts w:eastAsia="Calibri"/>
          </w:rPr>
          <w:t xml:space="preserve">DOE life cycle </w:t>
        </w:r>
        <w:proofErr w:type="gramStart"/>
        <w:r>
          <w:rPr>
            <w:rStyle w:val="Hyperlink"/>
            <w:rFonts w:eastAsia="Calibri"/>
          </w:rPr>
          <w:t>cost_dehumidifier.xls’</w:t>
        </w:r>
        <w:proofErr w:type="gramEnd"/>
        <w:r>
          <w:rPr>
            <w:rStyle w:val="Hyperlink"/>
            <w:rFonts w:eastAsia="Calibri"/>
          </w:rPr>
          <w:t xml:space="preserve"> for calculation.</w:t>
        </w:r>
      </w:ins>
    </w:p>
  </w:footnote>
  <w:footnote w:id="3">
    <w:p w14:paraId="49DB7245" w14:textId="77777777" w:rsidR="0069370D" w:rsidRDefault="0069370D" w:rsidP="0069370D">
      <w:pPr>
        <w:rPr>
          <w:ins w:id="343" w:author="Samuel Dent" w:date="2013-01-21T10:54:00Z"/>
        </w:rPr>
      </w:pPr>
    </w:p>
  </w:footnote>
  <w:footnote w:id="4">
    <w:p w14:paraId="1601D29A" w14:textId="77777777" w:rsidR="0069370D" w:rsidRDefault="0069370D" w:rsidP="0069370D">
      <w:pPr>
        <w:pStyle w:val="Footnote"/>
        <w:rPr>
          <w:del w:id="472" w:author="Samuel Dent" w:date="2013-01-21T11:22:00Z"/>
        </w:rPr>
      </w:pPr>
      <w:del w:id="473" w:author="Samuel Dent" w:date="2013-01-21T11:22:00Z">
        <w:r>
          <w:rPr>
            <w:rStyle w:val="FootnoteReference"/>
          </w:rPr>
          <w:footnoteRef/>
        </w:r>
        <w:r>
          <w:delText xml:space="preserve"> </w:delText>
        </w:r>
      </w:del>
      <w:ins w:id="474" w:author="Samuel Dent" w:date="2013-01-21T11:22:00Z">
        <w:del w:id="475" w:author="Samuel Dent" w:date="2013-01-21T11:22:00Z">
          <w:r>
            <w:delText>Based on 68 days of 24 hour operation; ENERGY STAR Dehumidifier Calculator</w:delText>
          </w:r>
          <w:r>
            <w:tab/>
            <w:delText xml:space="preserve"> </w:delText>
          </w:r>
          <w:r>
            <w:fldChar w:fldCharType="begin"/>
          </w:r>
          <w:r>
            <w:delInstrText xml:space="preserve"> HYPERLINK "http://www.energystar.gov/ia/business/bulk_purchasing/bpsavings_calc/appliance_calculator.xlsx?f3f7-6a8b&amp;f3f7-6a8b" </w:delInstrText>
          </w:r>
          <w:r>
            <w:fldChar w:fldCharType="separate"/>
          </w:r>
          <w:r>
            <w:rPr>
              <w:rStyle w:val="Hyperlink"/>
              <w:rFonts w:cs="Calibri"/>
            </w:rPr>
            <w:delText>http://www.energystar.gov/ia/business/bulk_purchasing/bpsavings_calc/appliance_calculator.xlsx?f3f7-6a8b&amp;f3f7-6a8b</w:delText>
          </w:r>
          <w:r>
            <w:fldChar w:fldCharType="end"/>
          </w:r>
        </w:del>
      </w:ins>
      <w:del w:id="476" w:author="Samuel Dent" w:date="2013-01-21T11:22:00Z">
        <w:r>
          <w:delText>1620 operating hours from ENERGY STAR Dehumidifier Calculator</w:delText>
        </w:r>
      </w:del>
    </w:p>
  </w:footnote>
  <w:footnote w:id="5">
    <w:p w14:paraId="5EF9249A" w14:textId="77777777" w:rsidR="0069370D" w:rsidRDefault="0069370D" w:rsidP="0069370D">
      <w:pPr>
        <w:pStyle w:val="Footnote"/>
        <w:rPr>
          <w:ins w:id="480" w:author="Samuel Dent" w:date="2013-01-21T11:22:00Z"/>
        </w:rPr>
      </w:pPr>
      <w:ins w:id="481" w:author="Samuel Dent" w:date="2013-01-21T11:22:00Z">
        <w:r>
          <w:rPr>
            <w:rStyle w:val="FootnoteReference"/>
          </w:rPr>
          <w:footnoteRef/>
        </w:r>
        <w:r>
          <w:t xml:space="preserve"> Based on 68 days of 24 hour operation; ENERGY STAR Dehumidifier Calculator</w:t>
        </w:r>
        <w:r>
          <w:tab/>
          <w:t xml:space="preserve"> </w:t>
        </w:r>
        <w:r>
          <w:fldChar w:fldCharType="begin"/>
        </w:r>
        <w:r>
          <w:instrText xml:space="preserve"> HYPERLINK "http://www.energystar.gov/ia/business/bulk_purchasing/bpsavings_calc/appliance_calculator.xlsx?f3f7-6a8b&amp;f3f7-6a8b" </w:instrText>
        </w:r>
        <w:r>
          <w:fldChar w:fldCharType="separate"/>
        </w:r>
        <w:r>
          <w:rPr>
            <w:rStyle w:val="Hyperlink"/>
            <w:rFonts w:cs="Calibri"/>
          </w:rPr>
          <w:t>http://www.energystar.gov/ia/business/bulk_purchasing/bpsavings_calc/appliance_calculator.xlsx?f3f7-6a8b&amp;f3f7-6a8b</w:t>
        </w:r>
        <w:r>
          <w:fldChar w:fldCharType="end"/>
        </w:r>
      </w:ins>
    </w:p>
  </w:footnote>
  <w:footnote w:id="6">
    <w:p w14:paraId="16FE0CCD" w14:textId="77777777" w:rsidR="0069370D" w:rsidRDefault="0069370D" w:rsidP="0069370D">
      <w:pPr>
        <w:pStyle w:val="Footnote"/>
      </w:pPr>
      <w:r>
        <w:rPr>
          <w:rStyle w:val="FootnoteReference"/>
          <w:rFonts w:eastAsia="Calibri"/>
        </w:rPr>
        <w:footnoteRef/>
      </w:r>
      <w:r>
        <w:t xml:space="preserve"> Assume usage is evenly distributed day vs. night, weekend vs. weekday and is used between </w:t>
      </w:r>
      <w:proofErr w:type="gramStart"/>
      <w:r>
        <w:t>April</w:t>
      </w:r>
      <w:proofErr w:type="gramEnd"/>
      <w:r>
        <w:t xml:space="preserve"> through the end of September (4392 possible hours). </w:t>
      </w:r>
      <w:proofErr w:type="gramStart"/>
      <w:r>
        <w:t>1620 operating hours from ENERGY STAR Dehumidifier Calculator.</w:t>
      </w:r>
      <w:proofErr w:type="gramEnd"/>
      <w:r>
        <w:t xml:space="preserve"> Coincidence peak during summer peak is therefore 1620/4392 = 36.9%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AD0" w14:textId="064E26FE" w:rsidR="00955DAA" w:rsidRPr="00C07E28" w:rsidRDefault="00955DAA" w:rsidP="00950A89">
    <w:pPr>
      <w:pStyle w:val="HeaderIL"/>
      <w:rPr>
        <w:b/>
      </w:rPr>
    </w:pPr>
    <w:r w:rsidRPr="00C07E28">
      <w:rPr>
        <w:b/>
      </w:rPr>
      <w:t>Illinois Statewide Technical Reference Manual</w:t>
    </w:r>
    <w:r>
      <w:rPr>
        <w:b/>
      </w:rPr>
      <w:t xml:space="preserve"> – Work Paper Format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3BEEC" w14:textId="66F00D9E" w:rsidR="00955DAA" w:rsidRPr="00A05FC2" w:rsidRDefault="00955DAA" w:rsidP="00387ED6">
    <w:pPr>
      <w:pStyle w:val="HeaderIL"/>
    </w:pPr>
    <w:r>
      <w:t>I</w:t>
    </w:r>
    <w:r w:rsidRPr="00AB4D81">
      <w:t>llinois Statewide Technical Reference Manual</w:t>
    </w:r>
    <w:r>
      <w:t xml:space="preserve"> –</w:t>
    </w:r>
    <w:r w:rsidRPr="00387ED6">
      <w:t xml:space="preserve"> </w:t>
    </w:r>
    <w:r>
      <w:t>Work Paper Format</w:t>
    </w:r>
  </w:p>
  <w:p w14:paraId="737EDAD3" w14:textId="2D329E68" w:rsidR="00955DAA" w:rsidRDefault="00955DAA" w:rsidP="00950A89">
    <w:pPr>
      <w:pStyle w:val="HeaderI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BD3" w14:textId="77777777" w:rsidR="00955DAA" w:rsidRDefault="00955D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BD4" w14:textId="2C7949C3" w:rsidR="00955DAA" w:rsidRPr="00A05FC2" w:rsidRDefault="00955DAA" w:rsidP="00950A89">
    <w:pPr>
      <w:pStyle w:val="HeaderIL"/>
    </w:pPr>
    <w:r w:rsidRPr="005D746C">
      <w:t xml:space="preserve">Illinois Statewide Technical Reference Manual </w:t>
    </w:r>
    <w:r>
      <w:t>– Work Paper Format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BD7" w14:textId="77777777" w:rsidR="00955DAA" w:rsidRDefault="00955DAA" w:rsidP="00950A89">
    <w:pPr>
      <w:pStyle w:val="HeaderIL"/>
    </w:pPr>
    <w:r w:rsidRPr="005D746C">
      <w:t>Illinois Statewide Technical Reference Manual -</w:t>
    </w:r>
    <w:r>
      <w:fldChar w:fldCharType="begin"/>
    </w:r>
    <w:r>
      <w:instrText xml:space="preserve"> REF _Ref326052754 \r \h  \* MERGEFORMAT </w:instrText>
    </w:r>
    <w:r>
      <w:fldChar w:fldCharType="separate"/>
    </w:r>
    <w:r>
      <w:rPr>
        <w:b/>
        <w:bCs/>
      </w:rPr>
      <w:t>Error! Reference source not found.</w:t>
    </w:r>
    <w:r>
      <w:fldChar w:fldCharType="end"/>
    </w:r>
    <w:r>
      <w:t xml:space="preserve"> </w:t>
    </w:r>
    <w:r>
      <w:fldChar w:fldCharType="begin"/>
    </w:r>
    <w:r>
      <w:instrText xml:space="preserve"> REF _Ref326054816 \h </w:instrText>
    </w:r>
    <w:r>
      <w:fldChar w:fldCharType="separate"/>
    </w:r>
    <w:r>
      <w:rPr>
        <w:b/>
        <w:bCs/>
      </w:rPr>
      <w:t>Error! Reference source not found.</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B89"/>
    <w:multiLevelType w:val="hybridMultilevel"/>
    <w:tmpl w:val="25DA68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9573F"/>
    <w:multiLevelType w:val="hybridMultilevel"/>
    <w:tmpl w:val="82404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3B4B67"/>
    <w:multiLevelType w:val="hybridMultilevel"/>
    <w:tmpl w:val="DF8A4A28"/>
    <w:lvl w:ilvl="0" w:tplc="E6D883A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C8C7D85"/>
    <w:multiLevelType w:val="multilevel"/>
    <w:tmpl w:val="650614A4"/>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0F777AE2"/>
    <w:multiLevelType w:val="hybridMultilevel"/>
    <w:tmpl w:val="E02A404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5E5161C"/>
    <w:multiLevelType w:val="hybridMultilevel"/>
    <w:tmpl w:val="0C7090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175F3D17"/>
    <w:multiLevelType w:val="hybridMultilevel"/>
    <w:tmpl w:val="F91061AE"/>
    <w:lvl w:ilvl="0" w:tplc="540CE0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83C6F9E"/>
    <w:multiLevelType w:val="hybridMultilevel"/>
    <w:tmpl w:val="4C663EF2"/>
    <w:lvl w:ilvl="0" w:tplc="F5D236D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777634"/>
    <w:multiLevelType w:val="hybridMultilevel"/>
    <w:tmpl w:val="0B9CB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2D2046"/>
    <w:multiLevelType w:val="hybridMultilevel"/>
    <w:tmpl w:val="90C0AE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BA3CE9"/>
    <w:multiLevelType w:val="hybridMultilevel"/>
    <w:tmpl w:val="E348EAC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6E015EB"/>
    <w:multiLevelType w:val="hybridMultilevel"/>
    <w:tmpl w:val="2A267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86465C"/>
    <w:multiLevelType w:val="hybridMultilevel"/>
    <w:tmpl w:val="048CC6D8"/>
    <w:lvl w:ilvl="0" w:tplc="E6D883A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AF2BD6"/>
    <w:multiLevelType w:val="hybridMultilevel"/>
    <w:tmpl w:val="9EE68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A46040"/>
    <w:multiLevelType w:val="hybridMultilevel"/>
    <w:tmpl w:val="741C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015B42"/>
    <w:multiLevelType w:val="hybridMultilevel"/>
    <w:tmpl w:val="BEF090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7D5D46"/>
    <w:multiLevelType w:val="hybridMultilevel"/>
    <w:tmpl w:val="357C68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3C857F34"/>
    <w:multiLevelType w:val="hybridMultilevel"/>
    <w:tmpl w:val="8A2C62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455C1D02"/>
    <w:multiLevelType w:val="hybridMultilevel"/>
    <w:tmpl w:val="FE3845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6352635"/>
    <w:multiLevelType w:val="hybridMultilevel"/>
    <w:tmpl w:val="FA2E49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471C43D5"/>
    <w:multiLevelType w:val="hybridMultilevel"/>
    <w:tmpl w:val="E3AA7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902064C"/>
    <w:multiLevelType w:val="hybridMultilevel"/>
    <w:tmpl w:val="9C1206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8942E8"/>
    <w:multiLevelType w:val="hybridMultilevel"/>
    <w:tmpl w:val="40521FC6"/>
    <w:lvl w:ilvl="0" w:tplc="D46E035C">
      <w:start w:val="1"/>
      <w:numFmt w:val="decimal"/>
      <w:lvlText w:val="%1."/>
      <w:lvlJc w:val="left"/>
      <w:pPr>
        <w:ind w:left="720" w:hanging="360"/>
      </w:pPr>
      <w:rPr>
        <w:rFonts w:ascii="Franklin Gothic Book" w:eastAsia="Times New Roman" w:hAnsi="Franklin Gothic Book" w:cs="Times New Roman"/>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4B5AF6"/>
    <w:multiLevelType w:val="hybridMultilevel"/>
    <w:tmpl w:val="95F2D492"/>
    <w:lvl w:ilvl="0" w:tplc="8200A506">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1B4E44"/>
    <w:multiLevelType w:val="hybridMultilevel"/>
    <w:tmpl w:val="8B04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FC514F"/>
    <w:multiLevelType w:val="hybridMultilevel"/>
    <w:tmpl w:val="9F400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1">
      <w:start w:val="1"/>
      <w:numFmt w:val="bullet"/>
      <w:lvlText w:val=""/>
      <w:lvlJc w:val="left"/>
      <w:pPr>
        <w:ind w:left="6480" w:hanging="360"/>
      </w:pPr>
      <w:rPr>
        <w:rFonts w:ascii="Symbol" w:hAnsi="Symbol" w:hint="default"/>
      </w:rPr>
    </w:lvl>
  </w:abstractNum>
  <w:abstractNum w:abstractNumId="30">
    <w:nsid w:val="6609423D"/>
    <w:multiLevelType w:val="hybridMultilevel"/>
    <w:tmpl w:val="C9CC28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67056D2E"/>
    <w:multiLevelType w:val="hybridMultilevel"/>
    <w:tmpl w:val="929E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666DA8"/>
    <w:multiLevelType w:val="hybridMultilevel"/>
    <w:tmpl w:val="C234C71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952DF3"/>
    <w:multiLevelType w:val="hybridMultilevel"/>
    <w:tmpl w:val="0D5AB0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nsid w:val="7FC62DE8"/>
    <w:multiLevelType w:val="hybridMultilevel"/>
    <w:tmpl w:val="A0823C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7"/>
  </w:num>
  <w:num w:numId="3">
    <w:abstractNumId w:val="3"/>
  </w:num>
  <w:num w:numId="4">
    <w:abstractNumId w:val="1"/>
  </w:num>
  <w:num w:numId="5">
    <w:abstractNumId w:val="15"/>
  </w:num>
  <w:num w:numId="6">
    <w:abstractNumId w:val="0"/>
  </w:num>
  <w:num w:numId="7">
    <w:abstractNumId w:val="4"/>
  </w:num>
  <w:num w:numId="8">
    <w:abstractNumId w:val="16"/>
  </w:num>
  <w:num w:numId="9">
    <w:abstractNumId w:val="17"/>
  </w:num>
  <w:num w:numId="10">
    <w:abstractNumId w:val="8"/>
  </w:num>
  <w:num w:numId="11">
    <w:abstractNumId w:val="11"/>
  </w:num>
  <w:num w:numId="12">
    <w:abstractNumId w:val="31"/>
  </w:num>
  <w:num w:numId="13">
    <w:abstractNumId w:val="18"/>
  </w:num>
  <w:num w:numId="14">
    <w:abstractNumId w:val="10"/>
  </w:num>
  <w:num w:numId="15">
    <w:abstractNumId w:val="19"/>
  </w:num>
  <w:num w:numId="16">
    <w:abstractNumId w:val="22"/>
  </w:num>
  <w:num w:numId="17">
    <w:abstractNumId w:val="14"/>
  </w:num>
  <w:num w:numId="18">
    <w:abstractNumId w:val="35"/>
  </w:num>
  <w:num w:numId="19">
    <w:abstractNumId w:val="13"/>
  </w:num>
  <w:num w:numId="20">
    <w:abstractNumId w:val="5"/>
  </w:num>
  <w:num w:numId="21">
    <w:abstractNumId w:val="6"/>
  </w:num>
  <w:num w:numId="22">
    <w:abstractNumId w:val="32"/>
  </w:num>
  <w:num w:numId="23">
    <w:abstractNumId w:val="34"/>
  </w:num>
  <w:num w:numId="24">
    <w:abstractNumId w:val="27"/>
  </w:num>
  <w:num w:numId="25">
    <w:abstractNumId w:val="2"/>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3"/>
  </w:num>
  <w:num w:numId="35">
    <w:abstractNumId w:val="25"/>
  </w:num>
  <w:num w:numId="36">
    <w:abstractNumId w:val="24"/>
  </w:num>
  <w:num w:numId="37">
    <w:abstractNumId w:val="1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6B6"/>
    <w:rsid w:val="0000286F"/>
    <w:rsid w:val="0000534F"/>
    <w:rsid w:val="00025F84"/>
    <w:rsid w:val="000262D9"/>
    <w:rsid w:val="00037366"/>
    <w:rsid w:val="000373AD"/>
    <w:rsid w:val="000464BE"/>
    <w:rsid w:val="00054096"/>
    <w:rsid w:val="00061899"/>
    <w:rsid w:val="000679C8"/>
    <w:rsid w:val="000864A4"/>
    <w:rsid w:val="000A59DA"/>
    <w:rsid w:val="000B20FD"/>
    <w:rsid w:val="000C51B5"/>
    <w:rsid w:val="000E4614"/>
    <w:rsid w:val="00103F04"/>
    <w:rsid w:val="0010553E"/>
    <w:rsid w:val="001067C7"/>
    <w:rsid w:val="00110B16"/>
    <w:rsid w:val="00121132"/>
    <w:rsid w:val="00123785"/>
    <w:rsid w:val="00124CB5"/>
    <w:rsid w:val="0013487A"/>
    <w:rsid w:val="00155577"/>
    <w:rsid w:val="00170CD6"/>
    <w:rsid w:val="0019192B"/>
    <w:rsid w:val="001D59C9"/>
    <w:rsid w:val="001E043D"/>
    <w:rsid w:val="001F26C9"/>
    <w:rsid w:val="00213247"/>
    <w:rsid w:val="00217943"/>
    <w:rsid w:val="00253901"/>
    <w:rsid w:val="00257AF1"/>
    <w:rsid w:val="002621DF"/>
    <w:rsid w:val="002B40F7"/>
    <w:rsid w:val="002C4E42"/>
    <w:rsid w:val="002D0751"/>
    <w:rsid w:val="002D48A9"/>
    <w:rsid w:val="003334BA"/>
    <w:rsid w:val="003449FC"/>
    <w:rsid w:val="003577C7"/>
    <w:rsid w:val="0035792D"/>
    <w:rsid w:val="0036380B"/>
    <w:rsid w:val="00374FEB"/>
    <w:rsid w:val="00387ED6"/>
    <w:rsid w:val="003A1184"/>
    <w:rsid w:val="003A70B4"/>
    <w:rsid w:val="003E1B7D"/>
    <w:rsid w:val="003F5722"/>
    <w:rsid w:val="00433B40"/>
    <w:rsid w:val="00444040"/>
    <w:rsid w:val="00464D9A"/>
    <w:rsid w:val="0047499E"/>
    <w:rsid w:val="0047695F"/>
    <w:rsid w:val="004B32A2"/>
    <w:rsid w:val="004C3487"/>
    <w:rsid w:val="004F1FDC"/>
    <w:rsid w:val="004F254B"/>
    <w:rsid w:val="005534BF"/>
    <w:rsid w:val="00556BF5"/>
    <w:rsid w:val="00580502"/>
    <w:rsid w:val="005A64BA"/>
    <w:rsid w:val="005B377A"/>
    <w:rsid w:val="005C15EF"/>
    <w:rsid w:val="005F3B9A"/>
    <w:rsid w:val="00600955"/>
    <w:rsid w:val="006623CD"/>
    <w:rsid w:val="006662E7"/>
    <w:rsid w:val="0068065B"/>
    <w:rsid w:val="006806DF"/>
    <w:rsid w:val="00681CC1"/>
    <w:rsid w:val="0069370D"/>
    <w:rsid w:val="006B3E5E"/>
    <w:rsid w:val="006C5D52"/>
    <w:rsid w:val="006D0B41"/>
    <w:rsid w:val="006F702E"/>
    <w:rsid w:val="00735378"/>
    <w:rsid w:val="007845D7"/>
    <w:rsid w:val="007A38FA"/>
    <w:rsid w:val="007F564D"/>
    <w:rsid w:val="007F5FDF"/>
    <w:rsid w:val="008172B3"/>
    <w:rsid w:val="00841B62"/>
    <w:rsid w:val="00842C1A"/>
    <w:rsid w:val="00843486"/>
    <w:rsid w:val="0085283F"/>
    <w:rsid w:val="00856185"/>
    <w:rsid w:val="00856D91"/>
    <w:rsid w:val="00863AA4"/>
    <w:rsid w:val="00881D79"/>
    <w:rsid w:val="00890D1E"/>
    <w:rsid w:val="008B113E"/>
    <w:rsid w:val="008B2C10"/>
    <w:rsid w:val="008D5407"/>
    <w:rsid w:val="008E2945"/>
    <w:rsid w:val="008E3420"/>
    <w:rsid w:val="008F7CC4"/>
    <w:rsid w:val="00912D82"/>
    <w:rsid w:val="00950A89"/>
    <w:rsid w:val="00955DAA"/>
    <w:rsid w:val="00956E04"/>
    <w:rsid w:val="00967724"/>
    <w:rsid w:val="00977F48"/>
    <w:rsid w:val="009806EC"/>
    <w:rsid w:val="009A32F2"/>
    <w:rsid w:val="009B7C19"/>
    <w:rsid w:val="009D156B"/>
    <w:rsid w:val="009F2A2A"/>
    <w:rsid w:val="00A10140"/>
    <w:rsid w:val="00A11F19"/>
    <w:rsid w:val="00A229A2"/>
    <w:rsid w:val="00A24CAD"/>
    <w:rsid w:val="00A25D94"/>
    <w:rsid w:val="00A35054"/>
    <w:rsid w:val="00A52155"/>
    <w:rsid w:val="00A72068"/>
    <w:rsid w:val="00A81B28"/>
    <w:rsid w:val="00AB34E3"/>
    <w:rsid w:val="00AF082B"/>
    <w:rsid w:val="00B042B6"/>
    <w:rsid w:val="00B175AF"/>
    <w:rsid w:val="00B2151C"/>
    <w:rsid w:val="00B52D6D"/>
    <w:rsid w:val="00B66A60"/>
    <w:rsid w:val="00B867CD"/>
    <w:rsid w:val="00BA14F9"/>
    <w:rsid w:val="00BB3C1F"/>
    <w:rsid w:val="00BD0E8A"/>
    <w:rsid w:val="00BE1241"/>
    <w:rsid w:val="00C17004"/>
    <w:rsid w:val="00C554D2"/>
    <w:rsid w:val="00C666AC"/>
    <w:rsid w:val="00C86BAA"/>
    <w:rsid w:val="00C87D87"/>
    <w:rsid w:val="00CC739B"/>
    <w:rsid w:val="00CF4527"/>
    <w:rsid w:val="00D241A0"/>
    <w:rsid w:val="00D466B6"/>
    <w:rsid w:val="00D4731C"/>
    <w:rsid w:val="00D54414"/>
    <w:rsid w:val="00D5654A"/>
    <w:rsid w:val="00DA1693"/>
    <w:rsid w:val="00DB1307"/>
    <w:rsid w:val="00DB5EB8"/>
    <w:rsid w:val="00DB6480"/>
    <w:rsid w:val="00DB7903"/>
    <w:rsid w:val="00DE4273"/>
    <w:rsid w:val="00DE4A69"/>
    <w:rsid w:val="00DE5954"/>
    <w:rsid w:val="00DE6FC8"/>
    <w:rsid w:val="00DF66D3"/>
    <w:rsid w:val="00E07BFB"/>
    <w:rsid w:val="00E10E97"/>
    <w:rsid w:val="00E4272F"/>
    <w:rsid w:val="00E540CE"/>
    <w:rsid w:val="00EB1B2B"/>
    <w:rsid w:val="00EB3A8F"/>
    <w:rsid w:val="00EE6626"/>
    <w:rsid w:val="00F078FE"/>
    <w:rsid w:val="00F321BC"/>
    <w:rsid w:val="00F43CBF"/>
    <w:rsid w:val="00F57720"/>
    <w:rsid w:val="00F7289C"/>
    <w:rsid w:val="00F91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7E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2"/>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466B6"/>
    <w:pPr>
      <w:keepNext/>
      <w:widowControl/>
      <w:numPr>
        <w:ilvl w:val="1"/>
        <w:numId w:val="2"/>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2"/>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466B6"/>
    <w:pPr>
      <w:keepNext/>
      <w:numPr>
        <w:ilvl w:val="3"/>
      </w:numPr>
      <w:tabs>
        <w:tab w:val="num" w:pos="360"/>
      </w:tabs>
      <w:outlineLvl w:val="3"/>
    </w:pPr>
    <w:rPr>
      <w:rFonts w:cs="Arial"/>
      <w:i/>
      <w:noProof/>
      <w:sz w:val="22"/>
      <w:szCs w:val="22"/>
    </w:rPr>
  </w:style>
  <w:style w:type="paragraph" w:styleId="Heading5">
    <w:name w:val="heading 5"/>
    <w:basedOn w:val="Normal"/>
    <w:next w:val="Normal"/>
    <w:link w:val="Heading5Char"/>
    <w:autoRedefine/>
    <w:uiPriority w:val="99"/>
    <w:qFormat/>
    <w:rsid w:val="00D466B6"/>
    <w:pPr>
      <w:keepNext/>
      <w:keepLines/>
      <w:numPr>
        <w:ilvl w:val="4"/>
        <w:numId w:val="23"/>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C87D87"/>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3"/>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3"/>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3"/>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466B6"/>
    <w:rPr>
      <w:rFonts w:ascii="Calibri" w:eastAsia="Times New Roman" w:hAnsi="Calibri" w:cs="Arial"/>
      <w:bCs/>
      <w:iCs/>
      <w:sz w:val="28"/>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466B6"/>
    <w:rPr>
      <w:rFonts w:ascii="Calibri" w:eastAsiaTheme="minorEastAsia" w:hAnsi="Calibri" w:cs="Arial"/>
      <w:bCs/>
      <w:i/>
      <w:noProof/>
    </w:rPr>
  </w:style>
  <w:style w:type="character" w:customStyle="1" w:styleId="Heading5Char">
    <w:name w:val="Heading 5 Char"/>
    <w:basedOn w:val="DefaultParagraphFont"/>
    <w:link w:val="Heading5"/>
    <w:uiPriority w:val="99"/>
    <w:rsid w:val="00D466B6"/>
    <w:rPr>
      <w:rFonts w:ascii="Calibri" w:eastAsia="Times New Roman" w:hAnsi="Calibri" w:cs="Times New Roman"/>
      <w:sz w:val="20"/>
    </w:rPr>
  </w:style>
  <w:style w:type="character" w:customStyle="1" w:styleId="Heading6Char">
    <w:name w:val="Heading 6 Char"/>
    <w:basedOn w:val="DefaultParagraphFont"/>
    <w:link w:val="Heading6"/>
    <w:uiPriority w:val="99"/>
    <w:rsid w:val="00C87D87"/>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uiPriority w:val="99"/>
    <w:rsid w:val="00D466B6"/>
  </w:style>
  <w:style w:type="character" w:customStyle="1" w:styleId="CommentTextChar">
    <w:name w:val="Comment Text Char"/>
    <w:basedOn w:val="DefaultParagraphFont"/>
    <w:link w:val="CommentText"/>
    <w:uiPriority w:val="99"/>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99"/>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uiPriority w:val="99"/>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uiPriority w:val="99"/>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5534BF"/>
    <w:pPr>
      <w:pBdr>
        <w:bottom w:val="none" w:sz="0" w:space="0" w:color="auto"/>
      </w:pBdr>
      <w:spacing w:after="120"/>
      <w:jc w:val="center"/>
    </w:pPr>
    <w:rPr>
      <w:rFonts w:asciiTheme="majorHAnsi" w:hAnsiTheme="majorHAnsi" w:cs="Calibri"/>
      <w:b/>
      <w:sz w:val="24"/>
      <w:szCs w:val="24"/>
    </w:rPr>
  </w:style>
  <w:style w:type="character" w:customStyle="1" w:styleId="CaptionsChar">
    <w:name w:val="Captions Char"/>
    <w:basedOn w:val="TitleChar"/>
    <w:link w:val="Captions"/>
    <w:rsid w:val="005534BF"/>
    <w:rPr>
      <w:rFonts w:asciiTheme="majorHAnsi" w:eastAsia="Times New Roman" w:hAnsiTheme="majorHAnsi" w:cs="Calibr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D466B6"/>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2"/>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466B6"/>
    <w:pPr>
      <w:keepNext/>
      <w:widowControl/>
      <w:numPr>
        <w:ilvl w:val="1"/>
        <w:numId w:val="2"/>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2"/>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466B6"/>
    <w:pPr>
      <w:keepNext/>
      <w:numPr>
        <w:ilvl w:val="3"/>
      </w:numPr>
      <w:tabs>
        <w:tab w:val="num" w:pos="360"/>
      </w:tabs>
      <w:outlineLvl w:val="3"/>
    </w:pPr>
    <w:rPr>
      <w:rFonts w:cs="Arial"/>
      <w:i/>
      <w:noProof/>
      <w:sz w:val="22"/>
      <w:szCs w:val="22"/>
    </w:rPr>
  </w:style>
  <w:style w:type="paragraph" w:styleId="Heading5">
    <w:name w:val="heading 5"/>
    <w:basedOn w:val="Normal"/>
    <w:next w:val="Normal"/>
    <w:link w:val="Heading5Char"/>
    <w:autoRedefine/>
    <w:uiPriority w:val="99"/>
    <w:qFormat/>
    <w:rsid w:val="00D466B6"/>
    <w:pPr>
      <w:keepNext/>
      <w:keepLines/>
      <w:numPr>
        <w:ilvl w:val="4"/>
        <w:numId w:val="23"/>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C87D87"/>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3"/>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3"/>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3"/>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466B6"/>
    <w:rPr>
      <w:rFonts w:ascii="Calibri" w:eastAsia="Times New Roman" w:hAnsi="Calibri" w:cs="Arial"/>
      <w:bCs/>
      <w:iCs/>
      <w:sz w:val="28"/>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466B6"/>
    <w:rPr>
      <w:rFonts w:ascii="Calibri" w:eastAsiaTheme="minorEastAsia" w:hAnsi="Calibri" w:cs="Arial"/>
      <w:bCs/>
      <w:i/>
      <w:noProof/>
    </w:rPr>
  </w:style>
  <w:style w:type="character" w:customStyle="1" w:styleId="Heading5Char">
    <w:name w:val="Heading 5 Char"/>
    <w:basedOn w:val="DefaultParagraphFont"/>
    <w:link w:val="Heading5"/>
    <w:uiPriority w:val="99"/>
    <w:rsid w:val="00D466B6"/>
    <w:rPr>
      <w:rFonts w:ascii="Calibri" w:eastAsia="Times New Roman" w:hAnsi="Calibri" w:cs="Times New Roman"/>
      <w:sz w:val="20"/>
    </w:rPr>
  </w:style>
  <w:style w:type="character" w:customStyle="1" w:styleId="Heading6Char">
    <w:name w:val="Heading 6 Char"/>
    <w:basedOn w:val="DefaultParagraphFont"/>
    <w:link w:val="Heading6"/>
    <w:uiPriority w:val="99"/>
    <w:rsid w:val="00C87D87"/>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uiPriority w:val="99"/>
    <w:rsid w:val="00D466B6"/>
  </w:style>
  <w:style w:type="character" w:customStyle="1" w:styleId="CommentTextChar">
    <w:name w:val="Comment Text Char"/>
    <w:basedOn w:val="DefaultParagraphFont"/>
    <w:link w:val="CommentText"/>
    <w:uiPriority w:val="99"/>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99"/>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uiPriority w:val="99"/>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uiPriority w:val="99"/>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5534BF"/>
    <w:pPr>
      <w:pBdr>
        <w:bottom w:val="none" w:sz="0" w:space="0" w:color="auto"/>
      </w:pBdr>
      <w:spacing w:after="120"/>
      <w:jc w:val="center"/>
    </w:pPr>
    <w:rPr>
      <w:rFonts w:asciiTheme="majorHAnsi" w:hAnsiTheme="majorHAnsi" w:cs="Calibri"/>
      <w:b/>
      <w:sz w:val="24"/>
      <w:szCs w:val="24"/>
    </w:rPr>
  </w:style>
  <w:style w:type="character" w:customStyle="1" w:styleId="CaptionsChar">
    <w:name w:val="Captions Char"/>
    <w:basedOn w:val="TitleChar"/>
    <w:link w:val="Captions"/>
    <w:rsid w:val="005534BF"/>
    <w:rPr>
      <w:rFonts w:asciiTheme="majorHAnsi" w:eastAsia="Times New Roman" w:hAnsiTheme="majorHAnsi" w:cs="Calibr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D466B6"/>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27094">
      <w:bodyDiv w:val="1"/>
      <w:marLeft w:val="0"/>
      <w:marRight w:val="0"/>
      <w:marTop w:val="0"/>
      <w:marBottom w:val="0"/>
      <w:divBdr>
        <w:top w:val="none" w:sz="0" w:space="0" w:color="auto"/>
        <w:left w:val="none" w:sz="0" w:space="0" w:color="auto"/>
        <w:bottom w:val="none" w:sz="0" w:space="0" w:color="auto"/>
        <w:right w:val="none" w:sz="0" w:space="0" w:color="auto"/>
      </w:divBdr>
    </w:div>
    <w:div w:id="243614533">
      <w:bodyDiv w:val="1"/>
      <w:marLeft w:val="0"/>
      <w:marRight w:val="0"/>
      <w:marTop w:val="0"/>
      <w:marBottom w:val="0"/>
      <w:divBdr>
        <w:top w:val="none" w:sz="0" w:space="0" w:color="auto"/>
        <w:left w:val="none" w:sz="0" w:space="0" w:color="auto"/>
        <w:bottom w:val="none" w:sz="0" w:space="0" w:color="auto"/>
        <w:right w:val="none" w:sz="0" w:space="0" w:color="auto"/>
      </w:divBdr>
    </w:div>
    <w:div w:id="316763068">
      <w:bodyDiv w:val="1"/>
      <w:marLeft w:val="0"/>
      <w:marRight w:val="0"/>
      <w:marTop w:val="0"/>
      <w:marBottom w:val="0"/>
      <w:divBdr>
        <w:top w:val="none" w:sz="0" w:space="0" w:color="auto"/>
        <w:left w:val="none" w:sz="0" w:space="0" w:color="auto"/>
        <w:bottom w:val="none" w:sz="0" w:space="0" w:color="auto"/>
        <w:right w:val="none" w:sz="0" w:space="0" w:color="auto"/>
      </w:divBdr>
    </w:div>
    <w:div w:id="1250391196">
      <w:bodyDiv w:val="1"/>
      <w:marLeft w:val="0"/>
      <w:marRight w:val="0"/>
      <w:marTop w:val="0"/>
      <w:marBottom w:val="0"/>
      <w:divBdr>
        <w:top w:val="none" w:sz="0" w:space="0" w:color="auto"/>
        <w:left w:val="none" w:sz="0" w:space="0" w:color="auto"/>
        <w:bottom w:val="none" w:sz="0" w:space="0" w:color="auto"/>
        <w:right w:val="none" w:sz="0" w:space="0" w:color="auto"/>
      </w:divBdr>
    </w:div>
    <w:div w:id="1359433159">
      <w:bodyDiv w:val="1"/>
      <w:marLeft w:val="0"/>
      <w:marRight w:val="0"/>
      <w:marTop w:val="0"/>
      <w:marBottom w:val="0"/>
      <w:divBdr>
        <w:top w:val="none" w:sz="0" w:space="0" w:color="auto"/>
        <w:left w:val="none" w:sz="0" w:space="0" w:color="auto"/>
        <w:bottom w:val="none" w:sz="0" w:space="0" w:color="auto"/>
        <w:right w:val="none" w:sz="0" w:space="0" w:color="auto"/>
      </w:divBdr>
    </w:div>
    <w:div w:id="1558663225">
      <w:bodyDiv w:val="1"/>
      <w:marLeft w:val="0"/>
      <w:marRight w:val="0"/>
      <w:marTop w:val="0"/>
      <w:marBottom w:val="0"/>
      <w:divBdr>
        <w:top w:val="none" w:sz="0" w:space="0" w:color="auto"/>
        <w:left w:val="none" w:sz="0" w:space="0" w:color="auto"/>
        <w:bottom w:val="none" w:sz="0" w:space="0" w:color="auto"/>
        <w:right w:val="none" w:sz="0" w:space="0" w:color="auto"/>
      </w:divBdr>
    </w:div>
    <w:div w:id="1802766246">
      <w:bodyDiv w:val="1"/>
      <w:marLeft w:val="0"/>
      <w:marRight w:val="0"/>
      <w:marTop w:val="0"/>
      <w:marBottom w:val="0"/>
      <w:divBdr>
        <w:top w:val="none" w:sz="0" w:space="0" w:color="auto"/>
        <w:left w:val="none" w:sz="0" w:space="0" w:color="auto"/>
        <w:bottom w:val="none" w:sz="0" w:space="0" w:color="auto"/>
        <w:right w:val="none" w:sz="0" w:space="0" w:color="auto"/>
      </w:divBdr>
    </w:div>
    <w:div w:id="1840195187">
      <w:bodyDiv w:val="1"/>
      <w:marLeft w:val="0"/>
      <w:marRight w:val="0"/>
      <w:marTop w:val="0"/>
      <w:marBottom w:val="0"/>
      <w:divBdr>
        <w:top w:val="none" w:sz="0" w:space="0" w:color="auto"/>
        <w:left w:val="none" w:sz="0" w:space="0" w:color="auto"/>
        <w:bottom w:val="none" w:sz="0" w:space="0" w:color="auto"/>
        <w:right w:val="none" w:sz="0" w:space="0" w:color="auto"/>
      </w:divBdr>
    </w:div>
    <w:div w:id="185383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chicagomanualofstyle.org/tools_citationguide.html" TargetMode="Externa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1.eere.energy.gov/buildings/appliance_standards/residential/docs/lcc_dehumidifier.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2edf450ef1742539883d6de377f732e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32F4AF7-47C7-4D2D-8C3F-605DA3212328}">
  <ds:schemaRefs>
    <ds:schemaRef ds:uri="http://schemas.microsoft.com/office/2006/metadata/properties"/>
    <ds:schemaRef ds:uri="http://purl.org/dc/elements/1.1/"/>
    <ds:schemaRef ds:uri="http://purl.org/dc/dcmitype/"/>
    <ds:schemaRef ds:uri="http://purl.org/dc/terms/"/>
    <ds:schemaRef ds:uri="http://www.w3.org/XML/1998/namespace"/>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9588B535-1A3C-4BB7-879C-D95FE1B0E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BD820CF-A5F7-4D40-99E5-3881395BE2F3}">
  <ds:schemaRefs>
    <ds:schemaRef ds:uri="http://schemas.microsoft.com/sharepoint/v3/contenttype/forms"/>
  </ds:schemaRefs>
</ds:datastoreItem>
</file>

<file path=customXml/itemProps4.xml><?xml version="1.0" encoding="utf-8"?>
<ds:datastoreItem xmlns:ds="http://schemas.openxmlformats.org/officeDocument/2006/customXml" ds:itemID="{001C32F3-63D6-4E81-BFD3-5BAE5887E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E4DC84EA</Template>
  <TotalTime>1</TotalTime>
  <Pages>14</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Carroll</dc:creator>
  <cp:lastModifiedBy>Samuel Dent</cp:lastModifiedBy>
  <cp:revision>2</cp:revision>
  <cp:lastPrinted>2012-09-14T18:21:00Z</cp:lastPrinted>
  <dcterms:created xsi:type="dcterms:W3CDTF">2013-01-21T16:36:00Z</dcterms:created>
  <dcterms:modified xsi:type="dcterms:W3CDTF">2013-01-21T16:36:00Z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